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2DED6DE" w14:textId="77777777">
        <w:trPr>
          <w:divId w:val="1251696012"/>
          <w:trHeight w:val="225"/>
          <w:tblCellSpacing w:w="15" w:type="dxa"/>
        </w:trPr>
        <w:tc>
          <w:tcPr>
            <w:tcW w:w="450" w:type="dxa"/>
            <w:shd w:val="clear" w:color="auto" w:fill="990000"/>
            <w:vAlign w:val="center"/>
            <w:hideMark/>
          </w:tcPr>
          <w:bookmarkStart w:id="0" w:name="_GoBack"/>
          <w:bookmarkEnd w:id="0"/>
          <w:p w14:paraId="2B76AD30" w14:textId="77777777" w:rsidR="00000000" w:rsidRDefault="00A44103">
            <w:pPr>
              <w:spacing w:before="0" w:beforeAutospacing="0" w:after="0" w:afterAutospacing="0" w:line="225" w:lineRule="atLeast"/>
              <w:jc w:val="center"/>
              <w:rPr>
                <w:rFonts w:ascii="Verdana" w:eastAsia="Times New Roman" w:hAnsi="Verdana"/>
                <w:color w:val="FFFFFF"/>
              </w:rPr>
            </w:pPr>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Monaco" w:eastAsia="Times New Roman" w:hAnsi="Monaco"/>
                <w:b/>
                <w:bCs/>
                <w:color w:val="FFFFFF"/>
                <w:sz w:val="20"/>
                <w:szCs w:val="20"/>
              </w:rPr>
              <w:t> TOC </w:t>
            </w:r>
            <w:r>
              <w:rPr>
                <w:rFonts w:ascii="Verdana" w:eastAsia="Times New Roman" w:hAnsi="Verdana"/>
                <w:color w:val="FFFFFF"/>
              </w:rPr>
              <w:fldChar w:fldCharType="end"/>
            </w:r>
          </w:p>
        </w:tc>
      </w:tr>
    </w:tbl>
    <w:tbl>
      <w:tblPr>
        <w:tblW w:w="3300" w:type="pct"/>
        <w:tblCellSpacing w:w="0" w:type="dxa"/>
        <w:tblCellMar>
          <w:left w:w="0" w:type="dxa"/>
          <w:right w:w="0" w:type="dxa"/>
        </w:tblCellMar>
        <w:tblLook w:val="04A0" w:firstRow="1" w:lastRow="0" w:firstColumn="1" w:lastColumn="0" w:noHBand="0" w:noVBand="1"/>
        <w:tblDescription w:val="layout"/>
      </w:tblPr>
      <w:tblGrid>
        <w:gridCol w:w="6178"/>
      </w:tblGrid>
      <w:tr w:rsidR="00000000" w14:paraId="51A3F7FD" w14:textId="77777777">
        <w:trPr>
          <w:divId w:val="1251696012"/>
          <w:tblCellSpacing w:w="0" w:type="dxa"/>
        </w:trPr>
        <w:tc>
          <w:tcPr>
            <w:tcW w:w="0" w:type="auto"/>
            <w:vAlign w:val="center"/>
            <w:hideMark/>
          </w:tcPr>
          <w:tbl>
            <w:tblPr>
              <w:tblW w:w="5000" w:type="pct"/>
              <w:tblCellSpacing w:w="7" w:type="dxa"/>
              <w:tblCellMar>
                <w:top w:w="30" w:type="dxa"/>
                <w:left w:w="30" w:type="dxa"/>
                <w:bottom w:w="30" w:type="dxa"/>
                <w:right w:w="30" w:type="dxa"/>
              </w:tblCellMar>
              <w:tblLook w:val="04A0" w:firstRow="1" w:lastRow="0" w:firstColumn="1" w:lastColumn="0" w:noHBand="0" w:noVBand="1"/>
              <w:tblDescription w:val="layout"/>
              <w:tblPrChange w:id="1" w:author="Author" w:date="2013-06-27T18:30:00Z">
                <w:tblPr>
                  <w:tblW w:w="5000" w:type="pct"/>
                  <w:tblCellSpacing w:w="7" w:type="dxa"/>
                  <w:tblCellMar>
                    <w:top w:w="30" w:type="dxa"/>
                    <w:left w:w="30" w:type="dxa"/>
                    <w:bottom w:w="30" w:type="dxa"/>
                    <w:right w:w="30" w:type="dxa"/>
                  </w:tblCellMar>
                  <w:tblLook w:val="04A0" w:firstRow="1" w:lastRow="0" w:firstColumn="1" w:lastColumn="0" w:noHBand="0" w:noVBand="1"/>
                  <w:tblDescription w:val="layout"/>
                </w:tblPr>
              </w:tblPrChange>
            </w:tblPr>
            <w:tblGrid>
              <w:gridCol w:w="3089"/>
              <w:gridCol w:w="3089"/>
              <w:tblGridChange w:id="2">
                <w:tblGrid>
                  <w:gridCol w:w="316"/>
                  <w:gridCol w:w="316"/>
                  <w:gridCol w:w="2457"/>
                  <w:gridCol w:w="3089"/>
                </w:tblGrid>
              </w:tblGridChange>
            </w:tblGrid>
            <w:tr w:rsidR="00000000" w14:paraId="33082BB2" w14:textId="77777777">
              <w:trPr>
                <w:tblCellSpacing w:w="7" w:type="dxa"/>
                <w:trPrChange w:id="3" w:author="Author" w:date="2013-06-27T18:30:00Z">
                  <w:trPr>
                    <w:gridAfter w:val="0"/>
                    <w:tblCellSpacing w:w="7" w:type="dxa"/>
                  </w:trPr>
                </w:trPrChange>
              </w:trPr>
              <w:tc>
                <w:tcPr>
                  <w:tcW w:w="1650" w:type="pct"/>
                  <w:shd w:val="clear" w:color="auto" w:fill="666666"/>
                  <w:hideMark/>
                  <w:tcPrChange w:id="4" w:author="Author" w:date="2013-06-27T18:30:00Z">
                    <w:tcPr>
                      <w:tcW w:w="1650" w:type="pct"/>
                      <w:shd w:val="clear" w:color="auto" w:fill="666666"/>
                      <w:hideMark/>
                    </w:tcPr>
                  </w:tcPrChange>
                </w:tcPr>
                <w:p w14:paraId="39E5C09D" w14:textId="77777777" w:rsidR="00000000" w:rsidRDefault="00A4410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Draft</w:t>
                  </w:r>
                </w:p>
              </w:tc>
              <w:tc>
                <w:tcPr>
                  <w:tcW w:w="1650" w:type="pct"/>
                  <w:shd w:val="clear" w:color="auto" w:fill="666666"/>
                  <w:hideMark/>
                  <w:tcPrChange w:id="5" w:author="Author" w:date="2013-06-27T18:30:00Z">
                    <w:tcPr>
                      <w:tcW w:w="1650" w:type="pct"/>
                      <w:shd w:val="clear" w:color="auto" w:fill="666666"/>
                      <w:hideMark/>
                    </w:tcPr>
                  </w:tcPrChange>
                </w:tcPr>
                <w:p w14:paraId="3E1B2932" w14:textId="77777777" w:rsidR="00000000" w:rsidRDefault="00A4410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 Sakimura</w:t>
                  </w:r>
                </w:p>
              </w:tc>
            </w:tr>
            <w:tr w:rsidR="00000000" w14:paraId="1EF5D5C8" w14:textId="77777777">
              <w:trPr>
                <w:tblCellSpacing w:w="7" w:type="dxa"/>
                <w:trPrChange w:id="6" w:author="Author" w:date="2013-06-27T18:30:00Z">
                  <w:trPr>
                    <w:gridAfter w:val="0"/>
                    <w:tblCellSpacing w:w="7" w:type="dxa"/>
                  </w:trPr>
                </w:trPrChange>
              </w:trPr>
              <w:tc>
                <w:tcPr>
                  <w:tcW w:w="1650" w:type="pct"/>
                  <w:shd w:val="clear" w:color="auto" w:fill="666666"/>
                  <w:hideMark/>
                  <w:tcPrChange w:id="7" w:author="Author" w:date="2013-06-27T18:30:00Z">
                    <w:tcPr>
                      <w:tcW w:w="1650" w:type="pct"/>
                      <w:shd w:val="clear" w:color="auto" w:fill="666666"/>
                      <w:hideMark/>
                    </w:tcPr>
                  </w:tcPrChange>
                </w:tcPr>
                <w:p w14:paraId="5B811EE8" w14:textId="77777777" w:rsidR="00000000" w:rsidRDefault="00A4410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Change w:id="8" w:author="Author" w:date="2013-06-27T18:30:00Z">
                    <w:tcPr>
                      <w:tcW w:w="1650" w:type="pct"/>
                      <w:shd w:val="clear" w:color="auto" w:fill="666666"/>
                      <w:hideMark/>
                    </w:tcPr>
                  </w:tcPrChange>
                </w:tcPr>
                <w:p w14:paraId="038BA2EB" w14:textId="77777777" w:rsidR="00000000" w:rsidRDefault="00A4410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NRI</w:t>
                  </w:r>
                </w:p>
              </w:tc>
            </w:tr>
            <w:tr w:rsidR="00000000" w14:paraId="46FD69AA" w14:textId="77777777">
              <w:trPr>
                <w:tblCellSpacing w:w="7" w:type="dxa"/>
                <w:trPrChange w:id="9" w:author="Author" w:date="2013-06-27T18:30:00Z">
                  <w:trPr>
                    <w:gridAfter w:val="0"/>
                    <w:tblCellSpacing w:w="7" w:type="dxa"/>
                  </w:trPr>
                </w:trPrChange>
              </w:trPr>
              <w:tc>
                <w:tcPr>
                  <w:tcW w:w="1650" w:type="pct"/>
                  <w:shd w:val="clear" w:color="auto" w:fill="666666"/>
                  <w:hideMark/>
                  <w:tcPrChange w:id="10" w:author="Author" w:date="2013-06-27T18:30:00Z">
                    <w:tcPr>
                      <w:tcW w:w="1650" w:type="pct"/>
                      <w:shd w:val="clear" w:color="auto" w:fill="666666"/>
                      <w:hideMark/>
                    </w:tcPr>
                  </w:tcPrChange>
                </w:tcPr>
                <w:p w14:paraId="58172D46" w14:textId="77777777" w:rsidR="00000000" w:rsidRDefault="00A4410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Change w:id="11" w:author="Author" w:date="2013-06-27T18:30:00Z">
                    <w:tcPr>
                      <w:tcW w:w="1650" w:type="pct"/>
                      <w:shd w:val="clear" w:color="auto" w:fill="666666"/>
                      <w:hideMark/>
                    </w:tcPr>
                  </w:tcPrChange>
                </w:tcPr>
                <w:p w14:paraId="0C30CB8C" w14:textId="77777777" w:rsidR="00000000" w:rsidRDefault="00A4410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J. Bradley</w:t>
                  </w:r>
                </w:p>
              </w:tc>
            </w:tr>
            <w:tr w:rsidR="00000000" w14:paraId="3AD23459" w14:textId="77777777">
              <w:trPr>
                <w:tblCellSpacing w:w="7" w:type="dxa"/>
                <w:trPrChange w:id="12" w:author="Author" w:date="2013-06-27T18:30:00Z">
                  <w:trPr>
                    <w:gridAfter w:val="0"/>
                    <w:tblCellSpacing w:w="7" w:type="dxa"/>
                  </w:trPr>
                </w:trPrChange>
              </w:trPr>
              <w:tc>
                <w:tcPr>
                  <w:tcW w:w="1650" w:type="pct"/>
                  <w:shd w:val="clear" w:color="auto" w:fill="666666"/>
                  <w:hideMark/>
                  <w:tcPrChange w:id="13" w:author="Author" w:date="2013-06-27T18:30:00Z">
                    <w:tcPr>
                      <w:tcW w:w="1650" w:type="pct"/>
                      <w:shd w:val="clear" w:color="auto" w:fill="666666"/>
                      <w:hideMark/>
                    </w:tcPr>
                  </w:tcPrChange>
                </w:tcPr>
                <w:p w14:paraId="02CB7441" w14:textId="77777777" w:rsidR="00000000" w:rsidRDefault="00A4410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Change w:id="14" w:author="Author" w:date="2013-06-27T18:30:00Z">
                    <w:tcPr>
                      <w:tcW w:w="1650" w:type="pct"/>
                      <w:shd w:val="clear" w:color="auto" w:fill="666666"/>
                      <w:hideMark/>
                    </w:tcPr>
                  </w:tcPrChange>
                </w:tcPr>
                <w:p w14:paraId="52379EC1" w14:textId="77777777" w:rsidR="00000000" w:rsidRDefault="00A4410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Ping Identity</w:t>
                  </w:r>
                </w:p>
              </w:tc>
            </w:tr>
            <w:tr w:rsidR="00000000" w14:paraId="088ECA83" w14:textId="77777777">
              <w:trPr>
                <w:tblCellSpacing w:w="7" w:type="dxa"/>
                <w:trPrChange w:id="15" w:author="Author" w:date="2013-06-27T18:30:00Z">
                  <w:trPr>
                    <w:gridAfter w:val="0"/>
                    <w:tblCellSpacing w:w="7" w:type="dxa"/>
                  </w:trPr>
                </w:trPrChange>
              </w:trPr>
              <w:tc>
                <w:tcPr>
                  <w:tcW w:w="1650" w:type="pct"/>
                  <w:shd w:val="clear" w:color="auto" w:fill="666666"/>
                  <w:hideMark/>
                  <w:tcPrChange w:id="16" w:author="Author" w:date="2013-06-27T18:30:00Z">
                    <w:tcPr>
                      <w:tcW w:w="1650" w:type="pct"/>
                      <w:shd w:val="clear" w:color="auto" w:fill="666666"/>
                      <w:hideMark/>
                    </w:tcPr>
                  </w:tcPrChange>
                </w:tcPr>
                <w:p w14:paraId="2D2F09D5" w14:textId="77777777" w:rsidR="00000000" w:rsidRDefault="00A4410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Change w:id="17" w:author="Author" w:date="2013-06-27T18:30:00Z">
                    <w:tcPr>
                      <w:tcW w:w="1650" w:type="pct"/>
                      <w:shd w:val="clear" w:color="auto" w:fill="666666"/>
                      <w:hideMark/>
                    </w:tcPr>
                  </w:tcPrChange>
                </w:tcPr>
                <w:p w14:paraId="0098FF82" w14:textId="77777777" w:rsidR="00000000" w:rsidRDefault="00A4410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 Jones</w:t>
                  </w:r>
                </w:p>
              </w:tc>
            </w:tr>
            <w:tr w:rsidR="00000000" w14:paraId="21431CD7" w14:textId="77777777">
              <w:trPr>
                <w:tblCellSpacing w:w="7" w:type="dxa"/>
                <w:trPrChange w:id="18" w:author="Author" w:date="2013-06-27T18:30:00Z">
                  <w:trPr>
                    <w:gridAfter w:val="0"/>
                    <w:tblCellSpacing w:w="7" w:type="dxa"/>
                  </w:trPr>
                </w:trPrChange>
              </w:trPr>
              <w:tc>
                <w:tcPr>
                  <w:tcW w:w="1650" w:type="pct"/>
                  <w:shd w:val="clear" w:color="auto" w:fill="666666"/>
                  <w:hideMark/>
                  <w:tcPrChange w:id="19" w:author="Author" w:date="2013-06-27T18:30:00Z">
                    <w:tcPr>
                      <w:tcW w:w="1650" w:type="pct"/>
                      <w:shd w:val="clear" w:color="auto" w:fill="666666"/>
                      <w:hideMark/>
                    </w:tcPr>
                  </w:tcPrChange>
                </w:tcPr>
                <w:p w14:paraId="68FBC47A" w14:textId="77777777" w:rsidR="00000000" w:rsidRDefault="00A4410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Change w:id="20" w:author="Author" w:date="2013-06-27T18:30:00Z">
                    <w:tcPr>
                      <w:tcW w:w="1650" w:type="pct"/>
                      <w:shd w:val="clear" w:color="auto" w:fill="666666"/>
                      <w:hideMark/>
                    </w:tcPr>
                  </w:tcPrChange>
                </w:tcPr>
                <w:p w14:paraId="1DAD6D34" w14:textId="77777777" w:rsidR="00000000" w:rsidRDefault="00A4410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Microsoft</w:t>
                  </w:r>
                </w:p>
              </w:tc>
            </w:tr>
            <w:tr w:rsidR="00000000" w14:paraId="01FAFF3E" w14:textId="77777777">
              <w:trPr>
                <w:tblCellSpacing w:w="7" w:type="dxa"/>
                <w:trPrChange w:id="21" w:author="Author" w:date="2013-06-27T18:30:00Z">
                  <w:trPr>
                    <w:gridAfter w:val="0"/>
                    <w:tblCellSpacing w:w="7" w:type="dxa"/>
                  </w:trPr>
                </w:trPrChange>
              </w:trPr>
              <w:tc>
                <w:tcPr>
                  <w:tcW w:w="1650" w:type="pct"/>
                  <w:shd w:val="clear" w:color="auto" w:fill="666666"/>
                  <w:hideMark/>
                  <w:tcPrChange w:id="22" w:author="Author" w:date="2013-06-27T18:30:00Z">
                    <w:tcPr>
                      <w:tcW w:w="1650" w:type="pct"/>
                      <w:shd w:val="clear" w:color="auto" w:fill="666666"/>
                      <w:hideMark/>
                    </w:tcPr>
                  </w:tcPrChange>
                </w:tcPr>
                <w:p w14:paraId="26B61962" w14:textId="77777777" w:rsidR="00000000" w:rsidRDefault="00A4410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Change w:id="23" w:author="Author" w:date="2013-06-27T18:30:00Z">
                    <w:tcPr>
                      <w:tcW w:w="1650" w:type="pct"/>
                      <w:shd w:val="clear" w:color="auto" w:fill="666666"/>
                      <w:hideMark/>
                    </w:tcPr>
                  </w:tcPrChange>
                </w:tcPr>
                <w:p w14:paraId="32F87DB3" w14:textId="77777777" w:rsidR="00000000" w:rsidRDefault="00A4410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B. de Medeiros</w:t>
                  </w:r>
                </w:p>
              </w:tc>
            </w:tr>
            <w:tr w:rsidR="00000000" w14:paraId="131D92B5" w14:textId="77777777">
              <w:trPr>
                <w:tblCellSpacing w:w="7" w:type="dxa"/>
                <w:trPrChange w:id="24" w:author="Author" w:date="2013-06-27T18:30:00Z">
                  <w:trPr>
                    <w:gridAfter w:val="0"/>
                    <w:tblCellSpacing w:w="7" w:type="dxa"/>
                  </w:trPr>
                </w:trPrChange>
              </w:trPr>
              <w:tc>
                <w:tcPr>
                  <w:tcW w:w="1650" w:type="pct"/>
                  <w:shd w:val="clear" w:color="auto" w:fill="666666"/>
                  <w:hideMark/>
                  <w:tcPrChange w:id="25" w:author="Author" w:date="2013-06-27T18:30:00Z">
                    <w:tcPr>
                      <w:tcW w:w="1650" w:type="pct"/>
                      <w:shd w:val="clear" w:color="auto" w:fill="666666"/>
                      <w:hideMark/>
                    </w:tcPr>
                  </w:tcPrChange>
                </w:tcPr>
                <w:p w14:paraId="151E9E61" w14:textId="77777777" w:rsidR="00000000" w:rsidRDefault="00A4410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Change w:id="26" w:author="Author" w:date="2013-06-27T18:30:00Z">
                    <w:tcPr>
                      <w:tcW w:w="1650" w:type="pct"/>
                      <w:shd w:val="clear" w:color="auto" w:fill="666666"/>
                      <w:hideMark/>
                    </w:tcPr>
                  </w:tcPrChange>
                </w:tcPr>
                <w:p w14:paraId="52AEB333" w14:textId="77777777" w:rsidR="00000000" w:rsidRDefault="00A4410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Google</w:t>
                  </w:r>
                </w:p>
              </w:tc>
            </w:tr>
            <w:tr w:rsidR="00000000" w14:paraId="657C0A9A" w14:textId="77777777">
              <w:trPr>
                <w:tblCellSpacing w:w="7" w:type="dxa"/>
                <w:trPrChange w:id="27" w:author="Author" w:date="2013-06-27T18:30:00Z">
                  <w:trPr>
                    <w:gridAfter w:val="0"/>
                    <w:tblCellSpacing w:w="7" w:type="dxa"/>
                  </w:trPr>
                </w:trPrChange>
              </w:trPr>
              <w:tc>
                <w:tcPr>
                  <w:tcW w:w="1650" w:type="pct"/>
                  <w:shd w:val="clear" w:color="auto" w:fill="666666"/>
                  <w:hideMark/>
                  <w:tcPrChange w:id="28" w:author="Author" w:date="2013-06-27T18:30:00Z">
                    <w:tcPr>
                      <w:tcW w:w="1650" w:type="pct"/>
                      <w:shd w:val="clear" w:color="auto" w:fill="666666"/>
                      <w:hideMark/>
                    </w:tcPr>
                  </w:tcPrChange>
                </w:tcPr>
                <w:p w14:paraId="7091E1CC" w14:textId="77777777" w:rsidR="00000000" w:rsidRDefault="00A4410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Change w:id="29" w:author="Author" w:date="2013-06-27T18:30:00Z">
                    <w:tcPr>
                      <w:tcW w:w="1650" w:type="pct"/>
                      <w:shd w:val="clear" w:color="auto" w:fill="666666"/>
                      <w:hideMark/>
                    </w:tcPr>
                  </w:tcPrChange>
                </w:tcPr>
                <w:p w14:paraId="27904A38" w14:textId="77777777" w:rsidR="00000000" w:rsidRDefault="00A4410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C. Mortimore</w:t>
                  </w:r>
                </w:p>
              </w:tc>
            </w:tr>
            <w:tr w:rsidR="00000000" w14:paraId="4FA15A1F" w14:textId="77777777">
              <w:trPr>
                <w:tblCellSpacing w:w="7" w:type="dxa"/>
                <w:trPrChange w:id="30" w:author="Author" w:date="2013-06-27T18:30:00Z">
                  <w:trPr>
                    <w:gridAfter w:val="0"/>
                    <w:tblCellSpacing w:w="7" w:type="dxa"/>
                  </w:trPr>
                </w:trPrChange>
              </w:trPr>
              <w:tc>
                <w:tcPr>
                  <w:tcW w:w="1650" w:type="pct"/>
                  <w:shd w:val="clear" w:color="auto" w:fill="666666"/>
                  <w:hideMark/>
                  <w:tcPrChange w:id="31" w:author="Author" w:date="2013-06-27T18:30:00Z">
                    <w:tcPr>
                      <w:tcW w:w="1650" w:type="pct"/>
                      <w:shd w:val="clear" w:color="auto" w:fill="666666"/>
                      <w:hideMark/>
                    </w:tcPr>
                  </w:tcPrChange>
                </w:tcPr>
                <w:p w14:paraId="62AFA1FD" w14:textId="77777777" w:rsidR="00000000" w:rsidRDefault="00A4410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Change w:id="32" w:author="Author" w:date="2013-06-27T18:30:00Z">
                    <w:tcPr>
                      <w:tcW w:w="1650" w:type="pct"/>
                      <w:shd w:val="clear" w:color="auto" w:fill="666666"/>
                      <w:hideMark/>
                    </w:tcPr>
                  </w:tcPrChange>
                </w:tcPr>
                <w:p w14:paraId="06E66445" w14:textId="77777777" w:rsidR="00000000" w:rsidRDefault="00A4410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Salesforce</w:t>
                  </w:r>
                </w:p>
              </w:tc>
            </w:tr>
            <w:tr w:rsidR="00000000" w14:paraId="242B3081" w14:textId="77777777">
              <w:trPr>
                <w:tblCellSpacing w:w="7" w:type="dxa"/>
              </w:trPr>
              <w:tc>
                <w:tcPr>
                  <w:tcW w:w="1650" w:type="pct"/>
                  <w:shd w:val="clear" w:color="auto" w:fill="666666"/>
                  <w:hideMark/>
                </w:tcPr>
                <w:p w14:paraId="7C0B33CB" w14:textId="77777777" w:rsidR="00000000" w:rsidRDefault="00A4410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54CEFF76" w14:textId="2181655A" w:rsidR="00000000" w:rsidRDefault="00A44103">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xml:space="preserve">June </w:t>
                  </w:r>
                  <w:del w:id="33" w:author="Author" w:date="2013-06-27T18:30:00Z">
                    <w:r>
                      <w:rPr>
                        <w:rFonts w:ascii="Arial" w:eastAsia="Times New Roman" w:hAnsi="Arial" w:cs="Arial"/>
                        <w:color w:val="FFFFFF"/>
                        <w:sz w:val="20"/>
                        <w:szCs w:val="20"/>
                      </w:rPr>
                      <w:delText>7</w:delText>
                    </w:r>
                  </w:del>
                  <w:ins w:id="34" w:author="Author" w:date="2013-06-27T18:30:00Z">
                    <w:r>
                      <w:rPr>
                        <w:rFonts w:ascii="Arial" w:eastAsia="Times New Roman" w:hAnsi="Arial" w:cs="Arial"/>
                        <w:color w:val="FFFFFF"/>
                        <w:sz w:val="20"/>
                        <w:szCs w:val="20"/>
                      </w:rPr>
                      <w:t>27</w:t>
                    </w:r>
                  </w:ins>
                  <w:r>
                    <w:rPr>
                      <w:rFonts w:ascii="Arial" w:eastAsia="Times New Roman" w:hAnsi="Arial" w:cs="Arial"/>
                      <w:color w:val="FFFFFF"/>
                      <w:sz w:val="20"/>
                      <w:szCs w:val="20"/>
                    </w:rPr>
                    <w:t>, 2013</w:t>
                  </w:r>
                </w:p>
              </w:tc>
            </w:tr>
          </w:tbl>
          <w:p w14:paraId="27F08827" w14:textId="77777777" w:rsidR="00000000" w:rsidRDefault="00A44103">
            <w:pPr>
              <w:spacing w:before="0" w:beforeAutospacing="0" w:after="0" w:afterAutospacing="0"/>
              <w:rPr>
                <w:rFonts w:ascii="Verdana" w:eastAsia="Times New Roman" w:hAnsi="Verdana"/>
                <w:color w:val="000000"/>
              </w:rPr>
            </w:pPr>
          </w:p>
        </w:tc>
      </w:tr>
    </w:tbl>
    <w:p w14:paraId="1A6D8B1D" w14:textId="77777777" w:rsidR="00000000" w:rsidRDefault="00A44103">
      <w:pPr>
        <w:pStyle w:val="Heading1"/>
        <w:divId w:val="1251696012"/>
        <w:rPr>
          <w:rFonts w:eastAsia="Times New Roman"/>
          <w:lang w:val="en"/>
        </w:rPr>
      </w:pPr>
      <w:r>
        <w:rPr>
          <w:rFonts w:eastAsia="Times New Roman"/>
          <w:lang w:val="en"/>
        </w:rPr>
        <w:br/>
      </w:r>
      <w:r>
        <w:rPr>
          <w:rFonts w:eastAsia="Times New Roman"/>
          <w:lang w:val="en"/>
        </w:rPr>
        <w:t>OpenID Connect Basic Client Profile 1.0 - draft 28</w:t>
      </w:r>
    </w:p>
    <w:p w14:paraId="777EA814" w14:textId="77777777" w:rsidR="00000000" w:rsidRDefault="00A44103">
      <w:pPr>
        <w:pStyle w:val="Heading3"/>
        <w:divId w:val="1251696012"/>
        <w:rPr>
          <w:rFonts w:eastAsia="Times New Roman"/>
          <w:lang w:val="en"/>
        </w:rPr>
      </w:pPr>
      <w:r>
        <w:rPr>
          <w:rFonts w:eastAsia="Times New Roman"/>
          <w:lang w:val="en"/>
        </w:rPr>
        <w:t>Abstract</w:t>
      </w:r>
    </w:p>
    <w:p w14:paraId="51031195"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OpenID Connect 1.0 is a simple identity layer on top of the OAuth 2.0 protocol. It allows Clients to verify the identity of the End-User based </w:t>
      </w:r>
      <w:r>
        <w:rPr>
          <w:rFonts w:ascii="Verdana" w:hAnsi="Verdana"/>
          <w:color w:val="000000"/>
          <w:lang w:val="en"/>
        </w:rPr>
        <w:t xml:space="preserve">on the authentication performed by an Authorization Server, as well as to obtain basic profile information about the End-User in an interoperable and REST-like manner. </w:t>
      </w:r>
    </w:p>
    <w:p w14:paraId="7DC666F4" w14:textId="77777777" w:rsidR="00000000" w:rsidRDefault="00A44103">
      <w:pPr>
        <w:pStyle w:val="NormalWeb"/>
        <w:divId w:val="1251696012"/>
        <w:rPr>
          <w:rFonts w:ascii="Verdana" w:hAnsi="Verdana"/>
          <w:color w:val="000000"/>
          <w:lang w:val="en"/>
        </w:rPr>
      </w:pPr>
      <w:r>
        <w:rPr>
          <w:rFonts w:ascii="Verdana" w:hAnsi="Verdana"/>
          <w:color w:val="000000"/>
          <w:lang w:val="en"/>
        </w:rPr>
        <w:t>OpenID Connect Basic Client Profile 1.0 is a profile of the OpenID Connect Messages 1.0</w:t>
      </w:r>
      <w:r>
        <w:rPr>
          <w:rFonts w:ascii="Verdana" w:hAnsi="Verdana"/>
          <w:color w:val="000000"/>
          <w:lang w:val="en"/>
        </w:rPr>
        <w:t xml:space="preserve"> and OpenID Connect Standard 1.0 specifications that is designed to be easy to read and implement for basic Web-based Relying Parties using the OAuth </w:t>
      </w:r>
      <w:r>
        <w:rPr>
          <w:rStyle w:val="HTMLTypewriter"/>
          <w:lang w:val="en"/>
        </w:rPr>
        <w:t>authorization_code</w:t>
      </w:r>
      <w:r>
        <w:rPr>
          <w:rFonts w:ascii="Verdana" w:hAnsi="Verdana"/>
          <w:color w:val="000000"/>
          <w:lang w:val="en"/>
        </w:rPr>
        <w:t xml:space="preserve"> grant type. This specification intentionally duplicates content from the Messages and S</w:t>
      </w:r>
      <w:r>
        <w:rPr>
          <w:rFonts w:ascii="Verdana" w:hAnsi="Verdana"/>
          <w:color w:val="000000"/>
          <w:lang w:val="en"/>
        </w:rPr>
        <w:t xml:space="preserve">tandard specifications to provide a self-contained implementation profile for basic Web-based Relying Parties using the OAuth </w:t>
      </w:r>
      <w:r>
        <w:rPr>
          <w:rStyle w:val="HTMLTypewriter"/>
          <w:lang w:val="en"/>
        </w:rPr>
        <w:t>authorization_code</w:t>
      </w:r>
      <w:r>
        <w:rPr>
          <w:rFonts w:ascii="Verdana" w:hAnsi="Verdana"/>
          <w:color w:val="000000"/>
          <w:lang w:val="en"/>
        </w:rPr>
        <w:t xml:space="preserve"> grant type. </w:t>
      </w:r>
    </w:p>
    <w:p w14:paraId="3F689913" w14:textId="77777777" w:rsidR="00000000" w:rsidRDefault="00A44103">
      <w:pPr>
        <w:pStyle w:val="NormalWeb"/>
        <w:divId w:val="1251696012"/>
        <w:rPr>
          <w:rFonts w:ascii="Verdana" w:hAnsi="Verdana"/>
          <w:color w:val="000000"/>
          <w:lang w:val="en"/>
        </w:rPr>
      </w:pPr>
      <w:r>
        <w:rPr>
          <w:rFonts w:ascii="Verdana" w:hAnsi="Verdana"/>
          <w:color w:val="000000"/>
          <w:lang w:val="en"/>
        </w:rPr>
        <w:t>OpenID Providers and non-Web-based applications should instead consult the Messages and Standard s</w:t>
      </w:r>
      <w:r>
        <w:rPr>
          <w:rFonts w:ascii="Verdana" w:hAnsi="Verdana"/>
          <w:color w:val="000000"/>
          <w:lang w:val="en"/>
        </w:rPr>
        <w:t xml:space="preserve">pecifications. </w:t>
      </w:r>
    </w:p>
    <w:p w14:paraId="2AC54040" w14:textId="77777777" w:rsidR="00000000" w:rsidRDefault="00A44103">
      <w:pPr>
        <w:spacing w:before="0" w:beforeAutospacing="0" w:after="0" w:afterAutospacing="0"/>
        <w:divId w:val="1251696012"/>
        <w:rPr>
          <w:rFonts w:ascii="Verdana" w:eastAsia="Times New Roman" w:hAnsi="Verdana"/>
          <w:color w:val="000000"/>
          <w:lang w:val="en"/>
        </w:rPr>
      </w:pPr>
      <w:bookmarkStart w:id="35" w:name="toc"/>
      <w:bookmarkEnd w:id="35"/>
    </w:p>
    <w:p w14:paraId="6C3EA2A0" w14:textId="77777777" w:rsidR="00000000" w:rsidRDefault="00A44103">
      <w:pPr>
        <w:spacing w:before="0" w:beforeAutospacing="0" w:after="0" w:afterAutospacing="0"/>
        <w:divId w:val="1251696012"/>
        <w:rPr>
          <w:rFonts w:ascii="Verdana" w:eastAsia="Times New Roman" w:hAnsi="Verdana"/>
          <w:color w:val="000000"/>
          <w:lang w:val="en"/>
        </w:rPr>
      </w:pPr>
      <w:r>
        <w:rPr>
          <w:rFonts w:ascii="Verdana" w:eastAsia="Times New Roman" w:hAnsi="Verdana"/>
          <w:color w:val="000000"/>
          <w:lang w:val="en"/>
        </w:rPr>
        <w:pict>
          <v:rect id="_x0000_i1025" style="width:0;height:.75pt" o:hralign="center" o:hrstd="t" o:hr="t" fillcolor="#a0a0a0" stroked="f"/>
        </w:pict>
      </w:r>
    </w:p>
    <w:p w14:paraId="39F1C9FD" w14:textId="77777777" w:rsidR="00000000" w:rsidRDefault="00A44103">
      <w:pPr>
        <w:pStyle w:val="Heading3"/>
        <w:divId w:val="1251696012"/>
        <w:rPr>
          <w:rFonts w:eastAsia="Times New Roman"/>
          <w:lang w:val="en"/>
        </w:rPr>
      </w:pPr>
      <w:r>
        <w:rPr>
          <w:rFonts w:eastAsia="Times New Roman"/>
          <w:lang w:val="en"/>
        </w:rPr>
        <w:t>Table of Contents</w:t>
      </w:r>
    </w:p>
    <w:p w14:paraId="0BDEBE1D" w14:textId="77777777" w:rsidR="00000000" w:rsidRDefault="00A44103">
      <w:pPr>
        <w:pStyle w:val="toc"/>
        <w:divId w:val="1251696012"/>
        <w:rPr>
          <w:rFonts w:ascii="Verdana" w:hAnsi="Verdana"/>
          <w:color w:val="000000"/>
          <w:lang w:val="en"/>
        </w:rPr>
      </w:pPr>
      <w:hyperlink w:anchor="Introduction" w:history="1">
        <w:r>
          <w:rPr>
            <w:rStyle w:val="Hyperlink"/>
            <w:rFonts w:ascii="Verdana" w:hAnsi="Verdana"/>
            <w:b/>
            <w:bCs/>
            <w:lang w:val="en"/>
          </w:rPr>
          <w:t>1.</w:t>
        </w:r>
      </w:hyperlink>
      <w:r>
        <w:rPr>
          <w:rFonts w:ascii="Verdana" w:hAnsi="Verdana"/>
          <w:color w:val="000000"/>
          <w:lang w:val="en"/>
        </w:rPr>
        <w:t xml:space="preserve">  </w:t>
      </w:r>
      <w:r>
        <w:rPr>
          <w:rFonts w:ascii="Verdana" w:hAnsi="Verdana"/>
          <w:color w:val="000000"/>
          <w:lang w:val="en"/>
        </w:rPr>
        <w:t>Introduction</w:t>
      </w:r>
      <w:r>
        <w:rPr>
          <w:rFonts w:ascii="Verdana" w:hAnsi="Verdana"/>
          <w:color w:val="000000"/>
          <w:lang w:val="en"/>
        </w:rPr>
        <w:br/>
        <w:t>    </w:t>
      </w:r>
      <w:hyperlink w:anchor="rnc" w:history="1">
        <w:r>
          <w:rPr>
            <w:rStyle w:val="Hyperlink"/>
            <w:rFonts w:ascii="Verdana" w:hAnsi="Verdana"/>
            <w:b/>
            <w:bCs/>
            <w:lang w:val="en"/>
          </w:rPr>
          <w:t>1.1.</w:t>
        </w:r>
      </w:hyperlink>
      <w:r>
        <w:rPr>
          <w:rFonts w:ascii="Verdana" w:hAnsi="Verdana"/>
          <w:color w:val="000000"/>
          <w:lang w:val="en"/>
        </w:rPr>
        <w:t xml:space="preserve">  </w:t>
      </w:r>
      <w:proofErr w:type="gramStart"/>
      <w:r>
        <w:rPr>
          <w:rFonts w:ascii="Verdana" w:hAnsi="Verdana"/>
          <w:color w:val="000000"/>
          <w:lang w:val="en"/>
        </w:rPr>
        <w:t>Requirements Notation and Conventions</w:t>
      </w:r>
      <w:r>
        <w:rPr>
          <w:rFonts w:ascii="Verdana" w:hAnsi="Verdana"/>
          <w:color w:val="000000"/>
          <w:lang w:val="en"/>
        </w:rPr>
        <w:br/>
        <w:t>    </w:t>
      </w:r>
      <w:hyperlink w:anchor="terminology" w:history="1">
        <w:r>
          <w:rPr>
            <w:rStyle w:val="Hyperlink"/>
            <w:rFonts w:ascii="Verdana" w:hAnsi="Verdana"/>
            <w:b/>
            <w:bCs/>
            <w:lang w:val="en"/>
          </w:rPr>
          <w:t>1.2.</w:t>
        </w:r>
        <w:proofErr w:type="gramEnd"/>
      </w:hyperlink>
      <w:r>
        <w:rPr>
          <w:rFonts w:ascii="Verdana" w:hAnsi="Verdana"/>
          <w:color w:val="000000"/>
          <w:lang w:val="en"/>
        </w:rPr>
        <w:t xml:space="preserve">  </w:t>
      </w:r>
      <w:proofErr w:type="gramStart"/>
      <w:r>
        <w:rPr>
          <w:rFonts w:ascii="Verdana" w:hAnsi="Verdana"/>
          <w:color w:val="000000"/>
          <w:lang w:val="en"/>
        </w:rPr>
        <w:t>Terminology</w:t>
      </w:r>
      <w:r>
        <w:rPr>
          <w:rFonts w:ascii="Verdana" w:hAnsi="Verdana"/>
          <w:color w:val="000000"/>
          <w:lang w:val="en"/>
        </w:rPr>
        <w:br/>
      </w:r>
      <w:hyperlink w:anchor="ProtocolElements" w:history="1">
        <w:r>
          <w:rPr>
            <w:rStyle w:val="Hyperlink"/>
            <w:rFonts w:ascii="Verdana" w:hAnsi="Verdana"/>
            <w:b/>
            <w:bCs/>
            <w:lang w:val="en"/>
          </w:rPr>
          <w:t>2.</w:t>
        </w:r>
        <w:proofErr w:type="gramEnd"/>
      </w:hyperlink>
      <w:r>
        <w:rPr>
          <w:rFonts w:ascii="Verdana" w:hAnsi="Verdana"/>
          <w:color w:val="000000"/>
          <w:lang w:val="en"/>
        </w:rPr>
        <w:t xml:space="preserve">  </w:t>
      </w:r>
      <w:proofErr w:type="gramStart"/>
      <w:r>
        <w:rPr>
          <w:rFonts w:ascii="Verdana" w:hAnsi="Verdana"/>
          <w:color w:val="000000"/>
          <w:lang w:val="en"/>
        </w:rPr>
        <w:t>Protocol Elements</w:t>
      </w:r>
      <w:r>
        <w:rPr>
          <w:rFonts w:ascii="Verdana" w:hAnsi="Verdana"/>
          <w:color w:val="000000"/>
          <w:lang w:val="en"/>
        </w:rPr>
        <w:br/>
        <w:t>    </w:t>
      </w:r>
      <w:hyperlink w:anchor="CodeFlow" w:history="1">
        <w:r>
          <w:rPr>
            <w:rStyle w:val="Hyperlink"/>
            <w:rFonts w:ascii="Verdana" w:hAnsi="Verdana"/>
            <w:b/>
            <w:bCs/>
            <w:lang w:val="en"/>
          </w:rPr>
          <w:t>2.1.</w:t>
        </w:r>
        <w:proofErr w:type="gramEnd"/>
      </w:hyperlink>
      <w:r>
        <w:rPr>
          <w:rFonts w:ascii="Verdana" w:hAnsi="Verdana"/>
          <w:color w:val="000000"/>
          <w:lang w:val="en"/>
        </w:rPr>
        <w:t xml:space="preserve">  </w:t>
      </w:r>
      <w:proofErr w:type="gramStart"/>
      <w:r>
        <w:rPr>
          <w:rFonts w:ascii="Verdana" w:hAnsi="Verdana"/>
          <w:color w:val="000000"/>
          <w:lang w:val="en"/>
        </w:rPr>
        <w:t>Code Flow</w:t>
      </w:r>
      <w:r>
        <w:rPr>
          <w:rFonts w:ascii="Verdana" w:hAnsi="Verdana"/>
          <w:color w:val="000000"/>
          <w:lang w:val="en"/>
        </w:rPr>
        <w:br/>
        <w:t> </w:t>
      </w:r>
      <w:r>
        <w:rPr>
          <w:rFonts w:ascii="Verdana" w:hAnsi="Verdana"/>
          <w:color w:val="000000"/>
          <w:lang w:val="en"/>
        </w:rPr>
        <w:t>       </w:t>
      </w:r>
      <w:hyperlink w:anchor="AuthorizationRequest" w:history="1">
        <w:r>
          <w:rPr>
            <w:rStyle w:val="Hyperlink"/>
            <w:rFonts w:ascii="Verdana" w:hAnsi="Verdana"/>
            <w:b/>
            <w:bCs/>
            <w:lang w:val="en"/>
          </w:rPr>
          <w:t>2.1.1.</w:t>
        </w:r>
        <w:proofErr w:type="gramEnd"/>
      </w:hyperlink>
      <w:r>
        <w:rPr>
          <w:rFonts w:ascii="Verdana" w:hAnsi="Verdana"/>
          <w:color w:val="000000"/>
          <w:lang w:val="en"/>
        </w:rPr>
        <w:t>  Client Prepares Authorization Request</w:t>
      </w:r>
      <w:r>
        <w:rPr>
          <w:rFonts w:ascii="Verdana" w:hAnsi="Verdana"/>
          <w:color w:val="000000"/>
          <w:lang w:val="en"/>
        </w:rPr>
        <w:br/>
        <w:t>            </w:t>
      </w:r>
      <w:hyperlink w:anchor="RequestParameters" w:history="1">
        <w:r>
          <w:rPr>
            <w:rStyle w:val="Hyperlink"/>
            <w:rFonts w:ascii="Verdana" w:hAnsi="Verdana"/>
            <w:b/>
            <w:bCs/>
            <w:lang w:val="en"/>
          </w:rPr>
          <w:t>2.1.1.1.</w:t>
        </w:r>
      </w:hyperlink>
      <w:r>
        <w:rPr>
          <w:rFonts w:ascii="Verdana" w:hAnsi="Verdana"/>
          <w:color w:val="000000"/>
          <w:lang w:val="en"/>
        </w:rPr>
        <w:t>  Request Parameters</w:t>
      </w:r>
      <w:r>
        <w:rPr>
          <w:rFonts w:ascii="Verdana" w:hAnsi="Verdana"/>
          <w:color w:val="000000"/>
          <w:lang w:val="en"/>
        </w:rPr>
        <w:br/>
        <w:t>        </w:t>
      </w:r>
      <w:hyperlink w:anchor="code_req" w:history="1">
        <w:r>
          <w:rPr>
            <w:rStyle w:val="Hyperlink"/>
            <w:rFonts w:ascii="Verdana" w:hAnsi="Verdana"/>
            <w:b/>
            <w:bCs/>
            <w:lang w:val="en"/>
          </w:rPr>
          <w:t>2.1.2.</w:t>
        </w:r>
      </w:hyperlink>
      <w:r>
        <w:rPr>
          <w:rFonts w:ascii="Verdana" w:hAnsi="Verdana"/>
          <w:color w:val="000000"/>
          <w:lang w:val="en"/>
        </w:rPr>
        <w:t>  Client Sends Request to Authoriz</w:t>
      </w:r>
      <w:r>
        <w:rPr>
          <w:rFonts w:ascii="Verdana" w:hAnsi="Verdana"/>
          <w:color w:val="000000"/>
          <w:lang w:val="en"/>
        </w:rPr>
        <w:t>ation Server</w:t>
      </w:r>
      <w:r>
        <w:rPr>
          <w:rFonts w:ascii="Verdana" w:hAnsi="Verdana"/>
          <w:color w:val="000000"/>
          <w:lang w:val="en"/>
        </w:rPr>
        <w:br/>
        <w:t>        </w:t>
      </w:r>
      <w:hyperlink w:anchor="Authenticates" w:history="1">
        <w:r>
          <w:rPr>
            <w:rStyle w:val="Hyperlink"/>
            <w:rFonts w:ascii="Verdana" w:hAnsi="Verdana"/>
            <w:b/>
            <w:bCs/>
            <w:lang w:val="en"/>
          </w:rPr>
          <w:t>2.1.3.</w:t>
        </w:r>
      </w:hyperlink>
      <w:r>
        <w:rPr>
          <w:rFonts w:ascii="Verdana" w:hAnsi="Verdana"/>
          <w:color w:val="000000"/>
          <w:lang w:val="en"/>
        </w:rPr>
        <w:t>  Authorization Server Authenticates End-User</w:t>
      </w:r>
      <w:r>
        <w:rPr>
          <w:rFonts w:ascii="Verdana" w:hAnsi="Verdana"/>
          <w:color w:val="000000"/>
          <w:lang w:val="en"/>
        </w:rPr>
        <w:br/>
        <w:t>        </w:t>
      </w:r>
      <w:hyperlink w:anchor="Consent" w:history="1">
        <w:r>
          <w:rPr>
            <w:rStyle w:val="Hyperlink"/>
            <w:rFonts w:ascii="Verdana" w:hAnsi="Verdana"/>
            <w:b/>
            <w:bCs/>
            <w:lang w:val="en"/>
          </w:rPr>
          <w:t>2.1.4.</w:t>
        </w:r>
      </w:hyperlink>
      <w:r>
        <w:rPr>
          <w:rFonts w:ascii="Verdana" w:hAnsi="Verdana"/>
          <w:color w:val="000000"/>
          <w:lang w:val="en"/>
        </w:rPr>
        <w:t>  Authorization Server Obtains End-User Consent/Authorization</w:t>
      </w:r>
      <w:r>
        <w:rPr>
          <w:rFonts w:ascii="Verdana" w:hAnsi="Verdana"/>
          <w:color w:val="000000"/>
          <w:lang w:val="en"/>
        </w:rPr>
        <w:br/>
        <w:t>        </w:t>
      </w:r>
      <w:hyperlink w:anchor="code_res" w:history="1">
        <w:r>
          <w:rPr>
            <w:rStyle w:val="Hyperlink"/>
            <w:rFonts w:ascii="Verdana" w:hAnsi="Verdana"/>
            <w:b/>
            <w:bCs/>
            <w:lang w:val="en"/>
          </w:rPr>
          <w:t>2.</w:t>
        </w:r>
        <w:r>
          <w:rPr>
            <w:rStyle w:val="Hyperlink"/>
            <w:rFonts w:ascii="Verdana" w:hAnsi="Verdana"/>
            <w:b/>
            <w:bCs/>
            <w:lang w:val="en"/>
          </w:rPr>
          <w:t>1.5.</w:t>
        </w:r>
      </w:hyperlink>
      <w:r>
        <w:rPr>
          <w:rFonts w:ascii="Verdana" w:hAnsi="Verdana"/>
          <w:color w:val="000000"/>
          <w:lang w:val="en"/>
        </w:rPr>
        <w:t>  Authorization Server Sends End-User Back to Client</w:t>
      </w:r>
      <w:r>
        <w:rPr>
          <w:rFonts w:ascii="Verdana" w:hAnsi="Verdana"/>
          <w:color w:val="000000"/>
          <w:lang w:val="en"/>
        </w:rPr>
        <w:br/>
        <w:t>            </w:t>
      </w:r>
      <w:hyperlink w:anchor="code_ok" w:history="1">
        <w:r>
          <w:rPr>
            <w:rStyle w:val="Hyperlink"/>
            <w:rFonts w:ascii="Verdana" w:hAnsi="Verdana"/>
            <w:b/>
            <w:bCs/>
            <w:lang w:val="en"/>
          </w:rPr>
          <w:t>2.1.5.1.</w:t>
        </w:r>
      </w:hyperlink>
      <w:r>
        <w:rPr>
          <w:rFonts w:ascii="Verdana" w:hAnsi="Verdana"/>
          <w:color w:val="000000"/>
          <w:lang w:val="en"/>
        </w:rPr>
        <w:t>  End-User Grants Authorization</w:t>
      </w:r>
      <w:r>
        <w:rPr>
          <w:rFonts w:ascii="Verdana" w:hAnsi="Verdana"/>
          <w:color w:val="000000"/>
          <w:lang w:val="en"/>
        </w:rPr>
        <w:br/>
        <w:t>            </w:t>
      </w:r>
      <w:hyperlink w:anchor="code_authz_error" w:history="1">
        <w:r>
          <w:rPr>
            <w:rStyle w:val="Hyperlink"/>
            <w:rFonts w:ascii="Verdana" w:hAnsi="Verdana"/>
            <w:b/>
            <w:bCs/>
            <w:lang w:val="en"/>
          </w:rPr>
          <w:t>2.1.5.2.</w:t>
        </w:r>
      </w:hyperlink>
      <w:r>
        <w:rPr>
          <w:rFonts w:ascii="Verdana" w:hAnsi="Verdana"/>
          <w:color w:val="000000"/>
          <w:lang w:val="en"/>
        </w:rPr>
        <w:t>  End-User Denies Authorization or Invalid Request</w:t>
      </w:r>
      <w:r>
        <w:rPr>
          <w:rFonts w:ascii="Verdana" w:hAnsi="Verdana"/>
          <w:color w:val="000000"/>
          <w:lang w:val="en"/>
        </w:rPr>
        <w:br/>
        <w:t>       </w:t>
      </w:r>
      <w:r>
        <w:rPr>
          <w:rFonts w:ascii="Verdana" w:hAnsi="Verdana"/>
          <w:color w:val="000000"/>
          <w:lang w:val="en"/>
        </w:rPr>
        <w:t> </w:t>
      </w:r>
      <w:hyperlink w:anchor="obtaining_tokens" w:history="1">
        <w:r>
          <w:rPr>
            <w:rStyle w:val="Hyperlink"/>
            <w:rFonts w:ascii="Verdana" w:hAnsi="Verdana"/>
            <w:b/>
            <w:bCs/>
            <w:lang w:val="en"/>
          </w:rPr>
          <w:t>2.1.6.</w:t>
        </w:r>
      </w:hyperlink>
      <w:r>
        <w:rPr>
          <w:rFonts w:ascii="Verdana" w:hAnsi="Verdana"/>
          <w:color w:val="000000"/>
          <w:lang w:val="en"/>
        </w:rPr>
        <w:t>  Client Obtains ID Token and Access Token</w:t>
      </w:r>
      <w:r>
        <w:rPr>
          <w:rFonts w:ascii="Verdana" w:hAnsi="Verdana"/>
          <w:color w:val="000000"/>
          <w:lang w:val="en"/>
        </w:rPr>
        <w:br/>
        <w:t>            </w:t>
      </w:r>
      <w:hyperlink w:anchor="token_request" w:history="1">
        <w:r>
          <w:rPr>
            <w:rStyle w:val="Hyperlink"/>
            <w:rFonts w:ascii="Verdana" w:hAnsi="Verdana"/>
            <w:b/>
            <w:bCs/>
            <w:lang w:val="en"/>
          </w:rPr>
          <w:t>2.1.6.1.</w:t>
        </w:r>
      </w:hyperlink>
      <w:r>
        <w:rPr>
          <w:rFonts w:ascii="Verdana" w:hAnsi="Verdana"/>
          <w:color w:val="000000"/>
          <w:lang w:val="en"/>
        </w:rPr>
        <w:t>  Client Sends Code</w:t>
      </w:r>
      <w:r>
        <w:rPr>
          <w:rFonts w:ascii="Verdana" w:hAnsi="Verdana"/>
          <w:color w:val="000000"/>
          <w:lang w:val="en"/>
        </w:rPr>
        <w:br/>
        <w:t>            </w:t>
      </w:r>
      <w:hyperlink w:anchor="token_ok" w:history="1">
        <w:r>
          <w:rPr>
            <w:rStyle w:val="Hyperlink"/>
            <w:rFonts w:ascii="Verdana" w:hAnsi="Verdana"/>
            <w:b/>
            <w:bCs/>
            <w:lang w:val="en"/>
          </w:rPr>
          <w:t>2.1.6.2.</w:t>
        </w:r>
      </w:hyperlink>
      <w:r>
        <w:rPr>
          <w:rFonts w:ascii="Verdana" w:hAnsi="Verdana"/>
          <w:color w:val="000000"/>
          <w:lang w:val="en"/>
        </w:rPr>
        <w:t>  Client Receives Tokens</w:t>
      </w:r>
      <w:r>
        <w:rPr>
          <w:rFonts w:ascii="Verdana" w:hAnsi="Verdana"/>
          <w:color w:val="000000"/>
          <w:lang w:val="en"/>
        </w:rPr>
        <w:br/>
        <w:t>    </w:t>
      </w:r>
      <w:hyperlink w:anchor="id_token" w:history="1">
        <w:r>
          <w:rPr>
            <w:rStyle w:val="Hyperlink"/>
            <w:rFonts w:ascii="Verdana" w:hAnsi="Verdana"/>
            <w:b/>
            <w:bCs/>
            <w:lang w:val="en"/>
          </w:rPr>
          <w:t>2.2.</w:t>
        </w:r>
      </w:hyperlink>
      <w:r>
        <w:rPr>
          <w:rFonts w:ascii="Verdana" w:hAnsi="Verdana"/>
          <w:color w:val="000000"/>
          <w:lang w:val="en"/>
        </w:rPr>
        <w:t xml:space="preserve">  </w:t>
      </w:r>
      <w:proofErr w:type="gramStart"/>
      <w:r>
        <w:rPr>
          <w:rFonts w:ascii="Verdana" w:hAnsi="Verdana"/>
          <w:color w:val="000000"/>
          <w:lang w:val="en"/>
        </w:rPr>
        <w:t>ID Token</w:t>
      </w:r>
      <w:r>
        <w:rPr>
          <w:rFonts w:ascii="Verdana" w:hAnsi="Verdana"/>
          <w:color w:val="000000"/>
          <w:lang w:val="en"/>
        </w:rPr>
        <w:br/>
        <w:t>        </w:t>
      </w:r>
      <w:hyperlink w:anchor="id.token.validation" w:history="1">
        <w:r>
          <w:rPr>
            <w:rStyle w:val="Hyperlink"/>
            <w:rFonts w:ascii="Verdana" w:hAnsi="Verdana"/>
            <w:b/>
            <w:bCs/>
            <w:lang w:val="en"/>
          </w:rPr>
          <w:t>2.2.1.</w:t>
        </w:r>
        <w:proofErr w:type="gramEnd"/>
      </w:hyperlink>
      <w:r>
        <w:rPr>
          <w:rFonts w:ascii="Verdana" w:hAnsi="Verdana"/>
          <w:color w:val="000000"/>
          <w:lang w:val="en"/>
        </w:rPr>
        <w:t xml:space="preserve">  </w:t>
      </w:r>
      <w:proofErr w:type="gramStart"/>
      <w:r>
        <w:rPr>
          <w:rFonts w:ascii="Verdana" w:hAnsi="Verdana"/>
          <w:color w:val="000000"/>
          <w:lang w:val="en"/>
        </w:rPr>
        <w:t>ID Token Validation</w:t>
      </w:r>
      <w:r>
        <w:rPr>
          <w:rFonts w:ascii="Verdana" w:hAnsi="Verdana"/>
          <w:color w:val="000000"/>
          <w:lang w:val="en"/>
        </w:rPr>
        <w:br/>
        <w:t>    </w:t>
      </w:r>
      <w:hyperlink w:anchor="userinfo" w:history="1">
        <w:r>
          <w:rPr>
            <w:rStyle w:val="Hyperlink"/>
            <w:rFonts w:ascii="Verdana" w:hAnsi="Verdana"/>
            <w:b/>
            <w:bCs/>
            <w:lang w:val="en"/>
          </w:rPr>
          <w:t>2.3.</w:t>
        </w:r>
        <w:proofErr w:type="gramEnd"/>
      </w:hyperlink>
      <w:r>
        <w:rPr>
          <w:rFonts w:ascii="Verdana" w:hAnsi="Verdana"/>
          <w:color w:val="000000"/>
          <w:lang w:val="en"/>
        </w:rPr>
        <w:t xml:space="preserve">  </w:t>
      </w:r>
      <w:proofErr w:type="gramStart"/>
      <w:r>
        <w:rPr>
          <w:rFonts w:ascii="Verdana" w:hAnsi="Verdana"/>
          <w:color w:val="000000"/>
          <w:lang w:val="en"/>
        </w:rPr>
        <w:t>UserInfo Endpoint</w:t>
      </w:r>
      <w:r>
        <w:rPr>
          <w:rFonts w:ascii="Verdana" w:hAnsi="Verdana"/>
          <w:color w:val="000000"/>
          <w:lang w:val="en"/>
        </w:rPr>
        <w:br/>
        <w:t>        </w:t>
      </w:r>
      <w:hyperlink w:anchor="UserInfoRequest" w:history="1">
        <w:r>
          <w:rPr>
            <w:rStyle w:val="Hyperlink"/>
            <w:rFonts w:ascii="Verdana" w:hAnsi="Verdana"/>
            <w:b/>
            <w:bCs/>
            <w:lang w:val="en"/>
          </w:rPr>
          <w:t>2.3.1.</w:t>
        </w:r>
        <w:proofErr w:type="gramEnd"/>
      </w:hyperlink>
      <w:r>
        <w:rPr>
          <w:rFonts w:ascii="Verdana" w:hAnsi="Verdana"/>
          <w:color w:val="000000"/>
          <w:lang w:val="en"/>
        </w:rPr>
        <w:t xml:space="preserve">  </w:t>
      </w:r>
      <w:proofErr w:type="gramStart"/>
      <w:r>
        <w:rPr>
          <w:rFonts w:ascii="Verdana" w:hAnsi="Verdana"/>
          <w:color w:val="000000"/>
          <w:lang w:val="en"/>
        </w:rPr>
        <w:t>UserInfo Request</w:t>
      </w:r>
      <w:r>
        <w:rPr>
          <w:rFonts w:ascii="Verdana" w:hAnsi="Verdana"/>
          <w:color w:val="000000"/>
          <w:lang w:val="en"/>
        </w:rPr>
        <w:br/>
        <w:t>        </w:t>
      </w:r>
      <w:hyperlink w:anchor="UserInfoResponse" w:history="1">
        <w:r>
          <w:rPr>
            <w:rStyle w:val="Hyperlink"/>
            <w:rFonts w:ascii="Verdana" w:hAnsi="Verdana"/>
            <w:b/>
            <w:bCs/>
            <w:lang w:val="en"/>
          </w:rPr>
          <w:t>2.3.2.</w:t>
        </w:r>
        <w:proofErr w:type="gramEnd"/>
      </w:hyperlink>
      <w:r>
        <w:rPr>
          <w:rFonts w:ascii="Verdana" w:hAnsi="Verdana"/>
          <w:color w:val="000000"/>
          <w:lang w:val="en"/>
        </w:rPr>
        <w:t xml:space="preserve">  </w:t>
      </w:r>
      <w:proofErr w:type="gramStart"/>
      <w:r>
        <w:rPr>
          <w:rFonts w:ascii="Verdana" w:hAnsi="Verdana"/>
          <w:color w:val="000000"/>
          <w:lang w:val="en"/>
        </w:rPr>
        <w:t>UserInfo Response</w:t>
      </w:r>
      <w:r>
        <w:rPr>
          <w:rFonts w:ascii="Verdana" w:hAnsi="Verdana"/>
          <w:color w:val="000000"/>
          <w:lang w:val="en"/>
        </w:rPr>
        <w:br/>
        <w:t>        </w:t>
      </w:r>
      <w:hyperlink w:anchor="UserInfoErrorResponse" w:history="1">
        <w:r>
          <w:rPr>
            <w:rStyle w:val="Hyperlink"/>
            <w:rFonts w:ascii="Verdana" w:hAnsi="Verdana"/>
            <w:b/>
            <w:bCs/>
            <w:lang w:val="en"/>
          </w:rPr>
          <w:t>2.3.3.</w:t>
        </w:r>
        <w:proofErr w:type="gramEnd"/>
      </w:hyperlink>
      <w:r>
        <w:rPr>
          <w:rFonts w:ascii="Verdana" w:hAnsi="Verdana"/>
          <w:color w:val="000000"/>
          <w:lang w:val="en"/>
        </w:rPr>
        <w:t xml:space="preserve">  </w:t>
      </w:r>
      <w:proofErr w:type="gramStart"/>
      <w:r>
        <w:rPr>
          <w:rFonts w:ascii="Verdana" w:hAnsi="Verdana"/>
          <w:color w:val="000000"/>
          <w:lang w:val="en"/>
        </w:rPr>
        <w:t>UserInfo Error Response</w:t>
      </w:r>
      <w:r>
        <w:rPr>
          <w:rFonts w:ascii="Verdana" w:hAnsi="Verdana"/>
          <w:color w:val="000000"/>
          <w:lang w:val="en"/>
        </w:rPr>
        <w:br/>
        <w:t>    </w:t>
      </w:r>
      <w:hyperlink w:anchor="scopes" w:history="1">
        <w:r>
          <w:rPr>
            <w:rStyle w:val="Hyperlink"/>
            <w:rFonts w:ascii="Verdana" w:hAnsi="Verdana"/>
            <w:b/>
            <w:bCs/>
            <w:lang w:val="en"/>
          </w:rPr>
          <w:t>2.4.</w:t>
        </w:r>
        <w:proofErr w:type="gramEnd"/>
      </w:hyperlink>
      <w:r>
        <w:rPr>
          <w:rFonts w:ascii="Verdana" w:hAnsi="Verdana"/>
          <w:color w:val="000000"/>
          <w:lang w:val="en"/>
        </w:rPr>
        <w:t xml:space="preserve">  </w:t>
      </w:r>
      <w:proofErr w:type="gramStart"/>
      <w:r>
        <w:rPr>
          <w:rFonts w:ascii="Verdana" w:hAnsi="Verdana"/>
          <w:color w:val="000000"/>
          <w:lang w:val="en"/>
        </w:rPr>
        <w:t>Scope Values</w:t>
      </w:r>
      <w:r>
        <w:rPr>
          <w:rFonts w:ascii="Verdana" w:hAnsi="Verdana"/>
          <w:color w:val="000000"/>
          <w:lang w:val="en"/>
        </w:rPr>
        <w:br/>
        <w:t>    </w:t>
      </w:r>
      <w:hyperlink w:anchor="StandardClaims" w:history="1">
        <w:r>
          <w:rPr>
            <w:rStyle w:val="Hyperlink"/>
            <w:rFonts w:ascii="Verdana" w:hAnsi="Verdana"/>
            <w:b/>
            <w:bCs/>
            <w:lang w:val="en"/>
          </w:rPr>
          <w:t>2.5.</w:t>
        </w:r>
        <w:proofErr w:type="gramEnd"/>
      </w:hyperlink>
      <w:r>
        <w:rPr>
          <w:rFonts w:ascii="Verdana" w:hAnsi="Verdana"/>
          <w:color w:val="000000"/>
          <w:lang w:val="en"/>
        </w:rPr>
        <w:t>  Standard</w:t>
      </w:r>
      <w:r>
        <w:rPr>
          <w:rFonts w:ascii="Verdana" w:hAnsi="Verdana"/>
          <w:color w:val="000000"/>
          <w:lang w:val="en"/>
        </w:rPr>
        <w:t xml:space="preserve"> Claims</w:t>
      </w:r>
      <w:r>
        <w:rPr>
          <w:rFonts w:ascii="Verdana" w:hAnsi="Verdana"/>
          <w:color w:val="000000"/>
          <w:lang w:val="en"/>
        </w:rPr>
        <w:br/>
        <w:t>        </w:t>
      </w:r>
      <w:hyperlink w:anchor="address_claim" w:history="1">
        <w:r>
          <w:rPr>
            <w:rStyle w:val="Hyperlink"/>
            <w:rFonts w:ascii="Verdana" w:hAnsi="Verdana"/>
            <w:b/>
            <w:bCs/>
            <w:lang w:val="en"/>
          </w:rPr>
          <w:t>2.5.1.</w:t>
        </w:r>
      </w:hyperlink>
      <w:r>
        <w:rPr>
          <w:rFonts w:ascii="Verdana" w:hAnsi="Verdana"/>
          <w:color w:val="000000"/>
          <w:lang w:val="en"/>
        </w:rPr>
        <w:t xml:space="preserve">  </w:t>
      </w:r>
      <w:proofErr w:type="gramStart"/>
      <w:r>
        <w:rPr>
          <w:rFonts w:ascii="Verdana" w:hAnsi="Verdana"/>
          <w:color w:val="000000"/>
          <w:lang w:val="en"/>
        </w:rPr>
        <w:t>Address Claim</w:t>
      </w:r>
      <w:r>
        <w:rPr>
          <w:rFonts w:ascii="Verdana" w:hAnsi="Verdana"/>
          <w:color w:val="000000"/>
          <w:lang w:val="en"/>
        </w:rPr>
        <w:br/>
        <w:t>        </w:t>
      </w:r>
      <w:hyperlink w:anchor="ClaimsLanguagesAndScripts" w:history="1">
        <w:r>
          <w:rPr>
            <w:rStyle w:val="Hyperlink"/>
            <w:rFonts w:ascii="Verdana" w:hAnsi="Verdana"/>
            <w:b/>
            <w:bCs/>
            <w:lang w:val="en"/>
          </w:rPr>
          <w:t>2.5.2.</w:t>
        </w:r>
        <w:proofErr w:type="gramEnd"/>
      </w:hyperlink>
      <w:r>
        <w:rPr>
          <w:rFonts w:ascii="Verdana" w:hAnsi="Verdana"/>
          <w:color w:val="000000"/>
          <w:lang w:val="en"/>
        </w:rPr>
        <w:t>  Claims Languages and Scripts</w:t>
      </w:r>
      <w:r>
        <w:rPr>
          <w:rFonts w:ascii="Verdana" w:hAnsi="Verdana"/>
          <w:color w:val="000000"/>
          <w:lang w:val="en"/>
        </w:rPr>
        <w:br/>
        <w:t>        </w:t>
      </w:r>
      <w:hyperlink w:anchor="claim.stability" w:history="1">
        <w:r>
          <w:rPr>
            <w:rStyle w:val="Hyperlink"/>
            <w:rFonts w:ascii="Verdana" w:hAnsi="Verdana"/>
            <w:b/>
            <w:bCs/>
            <w:lang w:val="en"/>
          </w:rPr>
          <w:t>2.5.3.</w:t>
        </w:r>
      </w:hyperlink>
      <w:r>
        <w:rPr>
          <w:rFonts w:ascii="Verdana" w:hAnsi="Verdana"/>
          <w:color w:val="000000"/>
          <w:lang w:val="en"/>
        </w:rPr>
        <w:t>  Claim Stability and Uniqueness</w:t>
      </w:r>
      <w:r>
        <w:rPr>
          <w:rFonts w:ascii="Verdana" w:hAnsi="Verdana"/>
          <w:color w:val="000000"/>
          <w:lang w:val="en"/>
        </w:rPr>
        <w:br/>
      </w:r>
      <w:hyperlink w:anchor="Serializations" w:history="1">
        <w:r>
          <w:rPr>
            <w:rStyle w:val="Hyperlink"/>
            <w:rFonts w:ascii="Verdana" w:hAnsi="Verdana"/>
            <w:b/>
            <w:bCs/>
            <w:lang w:val="en"/>
          </w:rPr>
          <w:t>3.</w:t>
        </w:r>
      </w:hyperlink>
      <w:r>
        <w:rPr>
          <w:rFonts w:ascii="Verdana" w:hAnsi="Verdana"/>
          <w:color w:val="000000"/>
          <w:lang w:val="en"/>
        </w:rPr>
        <w:t xml:space="preserve">  </w:t>
      </w:r>
      <w:proofErr w:type="gramStart"/>
      <w:r>
        <w:rPr>
          <w:rFonts w:ascii="Verdana" w:hAnsi="Verdana"/>
          <w:color w:val="000000"/>
          <w:lang w:val="en"/>
        </w:rPr>
        <w:t>Serializations</w:t>
      </w:r>
      <w:r>
        <w:rPr>
          <w:rFonts w:ascii="Verdana" w:hAnsi="Verdana"/>
          <w:color w:val="000000"/>
          <w:lang w:val="en"/>
        </w:rPr>
        <w:br/>
        <w:t>    </w:t>
      </w:r>
      <w:hyperlink w:anchor="qss" w:history="1">
        <w:r>
          <w:rPr>
            <w:rStyle w:val="Hyperlink"/>
            <w:rFonts w:ascii="Verdana" w:hAnsi="Verdana"/>
            <w:b/>
            <w:bCs/>
            <w:lang w:val="en"/>
          </w:rPr>
          <w:t>3.1.</w:t>
        </w:r>
        <w:proofErr w:type="gramEnd"/>
      </w:hyperlink>
      <w:r>
        <w:rPr>
          <w:rFonts w:ascii="Verdana" w:hAnsi="Verdana"/>
          <w:color w:val="000000"/>
          <w:lang w:val="en"/>
        </w:rPr>
        <w:t>  Query String Serialization</w:t>
      </w:r>
      <w:r>
        <w:rPr>
          <w:rFonts w:ascii="Verdana" w:hAnsi="Verdana"/>
          <w:color w:val="000000"/>
          <w:lang w:val="en"/>
        </w:rPr>
        <w:br/>
        <w:t>    </w:t>
      </w:r>
      <w:hyperlink w:anchor="form_serialization" w:history="1">
        <w:r>
          <w:rPr>
            <w:rStyle w:val="Hyperlink"/>
            <w:rFonts w:ascii="Verdana" w:hAnsi="Verdana"/>
            <w:b/>
            <w:bCs/>
            <w:lang w:val="en"/>
          </w:rPr>
          <w:t>3.2.</w:t>
        </w:r>
      </w:hyperlink>
      <w:r>
        <w:rPr>
          <w:rFonts w:ascii="Verdana" w:hAnsi="Verdana"/>
          <w:color w:val="000000"/>
          <w:lang w:val="en"/>
        </w:rPr>
        <w:t>  Form Serialization</w:t>
      </w:r>
      <w:r>
        <w:rPr>
          <w:rFonts w:ascii="Verdana" w:hAnsi="Verdana"/>
          <w:color w:val="000000"/>
          <w:lang w:val="en"/>
        </w:rPr>
        <w:br/>
      </w:r>
      <w:hyperlink w:anchor="stringops" w:history="1">
        <w:r>
          <w:rPr>
            <w:rStyle w:val="Hyperlink"/>
            <w:rFonts w:ascii="Verdana" w:hAnsi="Verdana"/>
            <w:b/>
            <w:bCs/>
            <w:lang w:val="en"/>
          </w:rPr>
          <w:t>4.</w:t>
        </w:r>
      </w:hyperlink>
      <w:r>
        <w:rPr>
          <w:rFonts w:ascii="Verdana" w:hAnsi="Verdana"/>
          <w:color w:val="000000"/>
          <w:lang w:val="en"/>
        </w:rPr>
        <w:t xml:space="preserve">  </w:t>
      </w:r>
      <w:proofErr w:type="gramStart"/>
      <w:r>
        <w:rPr>
          <w:rFonts w:ascii="Verdana" w:hAnsi="Verdana"/>
          <w:color w:val="000000"/>
          <w:lang w:val="en"/>
        </w:rPr>
        <w:t>String Operations</w:t>
      </w:r>
      <w:r>
        <w:rPr>
          <w:rFonts w:ascii="Verdana" w:hAnsi="Verdana"/>
          <w:color w:val="000000"/>
          <w:lang w:val="en"/>
        </w:rPr>
        <w:br/>
      </w:r>
      <w:hyperlink w:anchor="tls" w:history="1">
        <w:r>
          <w:rPr>
            <w:rStyle w:val="Hyperlink"/>
            <w:rFonts w:ascii="Verdana" w:hAnsi="Verdana"/>
            <w:b/>
            <w:bCs/>
            <w:lang w:val="en"/>
          </w:rPr>
          <w:t>5.</w:t>
        </w:r>
        <w:proofErr w:type="gramEnd"/>
      </w:hyperlink>
      <w:r>
        <w:rPr>
          <w:rFonts w:ascii="Verdana" w:hAnsi="Verdana"/>
          <w:color w:val="000000"/>
          <w:lang w:val="en"/>
        </w:rPr>
        <w:t xml:space="preserve">  </w:t>
      </w:r>
      <w:proofErr w:type="gramStart"/>
      <w:r>
        <w:rPr>
          <w:rFonts w:ascii="Verdana" w:hAnsi="Verdana"/>
          <w:color w:val="000000"/>
          <w:lang w:val="en"/>
        </w:rPr>
        <w:t>TLS Version</w:t>
      </w:r>
      <w:r>
        <w:rPr>
          <w:rFonts w:ascii="Verdana" w:hAnsi="Verdana"/>
          <w:color w:val="000000"/>
          <w:lang w:val="en"/>
        </w:rPr>
        <w:br/>
      </w:r>
      <w:hyperlink w:anchor="ImplementationConsiderations" w:history="1">
        <w:r>
          <w:rPr>
            <w:rStyle w:val="Hyperlink"/>
            <w:rFonts w:ascii="Verdana" w:hAnsi="Verdana"/>
            <w:b/>
            <w:bCs/>
            <w:lang w:val="en"/>
          </w:rPr>
          <w:t>6.</w:t>
        </w:r>
        <w:proofErr w:type="gramEnd"/>
      </w:hyperlink>
      <w:r>
        <w:rPr>
          <w:rFonts w:ascii="Verdana" w:hAnsi="Verdana"/>
          <w:color w:val="000000"/>
          <w:lang w:val="en"/>
        </w:rPr>
        <w:t xml:space="preserve">  </w:t>
      </w:r>
      <w:proofErr w:type="gramStart"/>
      <w:r>
        <w:rPr>
          <w:rFonts w:ascii="Verdana" w:hAnsi="Verdana"/>
          <w:color w:val="000000"/>
          <w:lang w:val="en"/>
        </w:rPr>
        <w:t>Implementation Considerations</w:t>
      </w:r>
      <w:r>
        <w:rPr>
          <w:rFonts w:ascii="Verdana" w:hAnsi="Verdana"/>
          <w:color w:val="000000"/>
          <w:lang w:val="en"/>
        </w:rPr>
        <w:br/>
        <w:t>    </w:t>
      </w:r>
      <w:hyperlink w:anchor="disco_reg" w:history="1">
        <w:r>
          <w:rPr>
            <w:rStyle w:val="Hyperlink"/>
            <w:rFonts w:ascii="Verdana" w:hAnsi="Verdana"/>
            <w:b/>
            <w:bCs/>
            <w:lang w:val="en"/>
          </w:rPr>
          <w:t>6.1.</w:t>
        </w:r>
        <w:proofErr w:type="gramEnd"/>
      </w:hyperlink>
      <w:r>
        <w:rPr>
          <w:rFonts w:ascii="Verdana" w:hAnsi="Verdana"/>
          <w:color w:val="000000"/>
          <w:lang w:val="en"/>
        </w:rPr>
        <w:t xml:space="preserve">  </w:t>
      </w:r>
      <w:proofErr w:type="gramStart"/>
      <w:r>
        <w:rPr>
          <w:rFonts w:ascii="Verdana" w:hAnsi="Verdana"/>
          <w:color w:val="000000"/>
          <w:lang w:val="en"/>
        </w:rPr>
        <w:t>Discovery and Registration</w:t>
      </w:r>
      <w:r>
        <w:rPr>
          <w:rFonts w:ascii="Verdana" w:hAnsi="Verdana"/>
          <w:color w:val="000000"/>
          <w:lang w:val="en"/>
        </w:rPr>
        <w:br/>
      </w:r>
      <w:hyperlink w:anchor="security_considerations" w:history="1">
        <w:r>
          <w:rPr>
            <w:rStyle w:val="Hyperlink"/>
            <w:rFonts w:ascii="Verdana" w:hAnsi="Verdana"/>
            <w:b/>
            <w:bCs/>
            <w:lang w:val="en"/>
          </w:rPr>
          <w:t>7.</w:t>
        </w:r>
        <w:proofErr w:type="gramEnd"/>
      </w:hyperlink>
      <w:r>
        <w:rPr>
          <w:rFonts w:ascii="Verdana" w:hAnsi="Verdana"/>
          <w:color w:val="000000"/>
          <w:lang w:val="en"/>
        </w:rPr>
        <w:t xml:space="preserve">  </w:t>
      </w:r>
      <w:proofErr w:type="gramStart"/>
      <w:r>
        <w:rPr>
          <w:rFonts w:ascii="Verdana" w:hAnsi="Verdana"/>
          <w:color w:val="000000"/>
          <w:lang w:val="en"/>
        </w:rPr>
        <w:t>Security Considerations</w:t>
      </w:r>
      <w:r>
        <w:rPr>
          <w:rFonts w:ascii="Verdana" w:hAnsi="Verdana"/>
          <w:color w:val="000000"/>
          <w:lang w:val="en"/>
        </w:rPr>
        <w:br/>
        <w:t>   </w:t>
      </w:r>
      <w:r>
        <w:rPr>
          <w:rFonts w:ascii="Verdana" w:hAnsi="Verdana"/>
          <w:color w:val="000000"/>
          <w:lang w:val="en"/>
        </w:rPr>
        <w:t> </w:t>
      </w:r>
      <w:hyperlink w:anchor="TLS_requirements" w:history="1">
        <w:r>
          <w:rPr>
            <w:rStyle w:val="Hyperlink"/>
            <w:rFonts w:ascii="Verdana" w:hAnsi="Verdana"/>
            <w:b/>
            <w:bCs/>
            <w:lang w:val="en"/>
          </w:rPr>
          <w:t>7.1.</w:t>
        </w:r>
        <w:proofErr w:type="gramEnd"/>
      </w:hyperlink>
      <w:r>
        <w:rPr>
          <w:rFonts w:ascii="Verdana" w:hAnsi="Verdana"/>
          <w:color w:val="000000"/>
          <w:lang w:val="en"/>
        </w:rPr>
        <w:t xml:space="preserve">  </w:t>
      </w:r>
      <w:proofErr w:type="gramStart"/>
      <w:r>
        <w:rPr>
          <w:rFonts w:ascii="Verdana" w:hAnsi="Verdana"/>
          <w:color w:val="000000"/>
          <w:lang w:val="en"/>
        </w:rPr>
        <w:t>TLS Requirements</w:t>
      </w:r>
      <w:r>
        <w:rPr>
          <w:rFonts w:ascii="Verdana" w:hAnsi="Verdana"/>
          <w:color w:val="000000"/>
          <w:lang w:val="en"/>
        </w:rPr>
        <w:br/>
      </w:r>
      <w:hyperlink w:anchor="privacy_considerations" w:history="1">
        <w:r>
          <w:rPr>
            <w:rStyle w:val="Hyperlink"/>
            <w:rFonts w:ascii="Verdana" w:hAnsi="Verdana"/>
            <w:b/>
            <w:bCs/>
            <w:lang w:val="en"/>
          </w:rPr>
          <w:t>8.</w:t>
        </w:r>
        <w:proofErr w:type="gramEnd"/>
      </w:hyperlink>
      <w:r>
        <w:rPr>
          <w:rFonts w:ascii="Verdana" w:hAnsi="Verdana"/>
          <w:color w:val="000000"/>
          <w:lang w:val="en"/>
        </w:rPr>
        <w:t xml:space="preserve">  </w:t>
      </w:r>
      <w:proofErr w:type="gramStart"/>
      <w:r>
        <w:rPr>
          <w:rFonts w:ascii="Verdana" w:hAnsi="Verdana"/>
          <w:color w:val="000000"/>
          <w:lang w:val="en"/>
        </w:rPr>
        <w:t>Privacy Considerations</w:t>
      </w:r>
      <w:r>
        <w:rPr>
          <w:rFonts w:ascii="Verdana" w:hAnsi="Verdana"/>
          <w:color w:val="000000"/>
          <w:lang w:val="en"/>
        </w:rPr>
        <w:br/>
        <w:t>    </w:t>
      </w:r>
      <w:hyperlink w:anchor="PII" w:history="1">
        <w:r>
          <w:rPr>
            <w:rStyle w:val="Hyperlink"/>
            <w:rFonts w:ascii="Verdana" w:hAnsi="Verdana"/>
            <w:b/>
            <w:bCs/>
            <w:lang w:val="en"/>
          </w:rPr>
          <w:t>8.1.</w:t>
        </w:r>
        <w:proofErr w:type="gramEnd"/>
      </w:hyperlink>
      <w:r>
        <w:rPr>
          <w:rFonts w:ascii="Verdana" w:hAnsi="Verdana"/>
          <w:color w:val="000000"/>
          <w:lang w:val="en"/>
        </w:rPr>
        <w:t xml:space="preserve">  </w:t>
      </w:r>
      <w:proofErr w:type="gramStart"/>
      <w:r>
        <w:rPr>
          <w:rFonts w:ascii="Verdana" w:hAnsi="Verdana"/>
          <w:color w:val="000000"/>
          <w:lang w:val="en"/>
        </w:rPr>
        <w:t>Personally Identifiable Information</w:t>
      </w:r>
      <w:r>
        <w:rPr>
          <w:rFonts w:ascii="Verdana" w:hAnsi="Verdana"/>
          <w:color w:val="000000"/>
          <w:lang w:val="en"/>
        </w:rPr>
        <w:br/>
        <w:t>    </w:t>
      </w:r>
      <w:hyperlink w:anchor="AccessMonitoring" w:history="1">
        <w:r>
          <w:rPr>
            <w:rStyle w:val="Hyperlink"/>
            <w:rFonts w:ascii="Verdana" w:hAnsi="Verdana"/>
            <w:b/>
            <w:bCs/>
            <w:lang w:val="en"/>
          </w:rPr>
          <w:t>8.2.</w:t>
        </w:r>
        <w:proofErr w:type="gramEnd"/>
      </w:hyperlink>
      <w:r>
        <w:rPr>
          <w:rFonts w:ascii="Verdana" w:hAnsi="Verdana"/>
          <w:color w:val="000000"/>
          <w:lang w:val="en"/>
        </w:rPr>
        <w:t xml:space="preserve">  </w:t>
      </w:r>
      <w:proofErr w:type="gramStart"/>
      <w:r>
        <w:rPr>
          <w:rFonts w:ascii="Verdana" w:hAnsi="Verdana"/>
          <w:color w:val="000000"/>
          <w:lang w:val="en"/>
        </w:rPr>
        <w:t>Data Access Monitoring</w:t>
      </w:r>
      <w:r>
        <w:rPr>
          <w:rFonts w:ascii="Verdana" w:hAnsi="Verdana"/>
          <w:color w:val="000000"/>
          <w:lang w:val="en"/>
        </w:rPr>
        <w:br/>
        <w:t>    </w:t>
      </w:r>
      <w:hyperlink w:anchor="Correlation" w:history="1">
        <w:r>
          <w:rPr>
            <w:rStyle w:val="Hyperlink"/>
            <w:rFonts w:ascii="Verdana" w:hAnsi="Verdana"/>
            <w:b/>
            <w:bCs/>
            <w:lang w:val="en"/>
          </w:rPr>
          <w:t>8.3.</w:t>
        </w:r>
        <w:proofErr w:type="gramEnd"/>
      </w:hyperlink>
      <w:r>
        <w:rPr>
          <w:rFonts w:ascii="Verdana" w:hAnsi="Verdana"/>
          <w:color w:val="000000"/>
          <w:lang w:val="en"/>
        </w:rPr>
        <w:t xml:space="preserve">  </w:t>
      </w:r>
      <w:proofErr w:type="gramStart"/>
      <w:r>
        <w:rPr>
          <w:rFonts w:ascii="Verdana" w:hAnsi="Verdana"/>
          <w:color w:val="000000"/>
          <w:lang w:val="en"/>
        </w:rPr>
        <w:t>Correlation</w:t>
      </w:r>
      <w:r>
        <w:rPr>
          <w:rFonts w:ascii="Verdana" w:hAnsi="Verdana"/>
          <w:color w:val="000000"/>
          <w:lang w:val="en"/>
        </w:rPr>
        <w:br/>
        <w:t>    </w:t>
      </w:r>
      <w:hyperlink w:anchor="OfflineAccessPrivacy" w:history="1">
        <w:r>
          <w:rPr>
            <w:rStyle w:val="Hyperlink"/>
            <w:rFonts w:ascii="Verdana" w:hAnsi="Verdana"/>
            <w:b/>
            <w:bCs/>
            <w:lang w:val="en"/>
          </w:rPr>
          <w:t>8.4.</w:t>
        </w:r>
        <w:proofErr w:type="gramEnd"/>
      </w:hyperlink>
      <w:r>
        <w:rPr>
          <w:rFonts w:ascii="Verdana" w:hAnsi="Verdana"/>
          <w:color w:val="000000"/>
          <w:lang w:val="en"/>
        </w:rPr>
        <w:t>  Offline Access</w:t>
      </w:r>
      <w:r>
        <w:rPr>
          <w:rFonts w:ascii="Verdana" w:hAnsi="Verdana"/>
          <w:color w:val="000000"/>
          <w:lang w:val="en"/>
        </w:rPr>
        <w:br/>
      </w:r>
      <w:hyperlink w:anchor="IANA" w:history="1">
        <w:r>
          <w:rPr>
            <w:rStyle w:val="Hyperlink"/>
            <w:rFonts w:ascii="Verdana" w:hAnsi="Verdana"/>
            <w:b/>
            <w:bCs/>
            <w:lang w:val="en"/>
          </w:rPr>
          <w:t>9.</w:t>
        </w:r>
      </w:hyperlink>
      <w:r>
        <w:rPr>
          <w:rFonts w:ascii="Verdana" w:hAnsi="Verdana"/>
          <w:color w:val="000000"/>
          <w:lang w:val="en"/>
        </w:rPr>
        <w:t xml:space="preserve">  </w:t>
      </w:r>
      <w:proofErr w:type="gramStart"/>
      <w:r>
        <w:rPr>
          <w:rFonts w:ascii="Verdana" w:hAnsi="Verdana"/>
          <w:color w:val="000000"/>
          <w:lang w:val="en"/>
        </w:rPr>
        <w:t>IANA Considerations</w:t>
      </w:r>
      <w:r>
        <w:rPr>
          <w:rFonts w:ascii="Verdana" w:hAnsi="Verdana"/>
          <w:color w:val="000000"/>
          <w:lang w:val="en"/>
        </w:rPr>
        <w:br/>
      </w:r>
      <w:hyperlink w:anchor="rfc.references1" w:history="1">
        <w:r>
          <w:rPr>
            <w:rStyle w:val="Hyperlink"/>
            <w:rFonts w:ascii="Verdana" w:hAnsi="Verdana"/>
            <w:b/>
            <w:bCs/>
            <w:lang w:val="en"/>
          </w:rPr>
          <w:t>10.</w:t>
        </w:r>
        <w:proofErr w:type="gramEnd"/>
      </w:hyperlink>
      <w:r>
        <w:rPr>
          <w:rFonts w:ascii="Verdana" w:hAnsi="Verdana"/>
          <w:color w:val="000000"/>
          <w:lang w:val="en"/>
        </w:rPr>
        <w:t xml:space="preserve">  </w:t>
      </w:r>
      <w:proofErr w:type="gramStart"/>
      <w:r>
        <w:rPr>
          <w:rFonts w:ascii="Verdana" w:hAnsi="Verdana"/>
          <w:color w:val="000000"/>
          <w:lang w:val="en"/>
        </w:rPr>
        <w:t>References</w:t>
      </w:r>
      <w:r>
        <w:rPr>
          <w:rFonts w:ascii="Verdana" w:hAnsi="Verdana"/>
          <w:color w:val="000000"/>
          <w:lang w:val="en"/>
        </w:rPr>
        <w:br/>
        <w:t>    </w:t>
      </w:r>
      <w:hyperlink w:anchor="rfc.references1" w:history="1">
        <w:r>
          <w:rPr>
            <w:rStyle w:val="Hyperlink"/>
            <w:rFonts w:ascii="Verdana" w:hAnsi="Verdana"/>
            <w:b/>
            <w:bCs/>
            <w:lang w:val="en"/>
          </w:rPr>
          <w:t>10.1.</w:t>
        </w:r>
        <w:proofErr w:type="gramEnd"/>
      </w:hyperlink>
      <w:r>
        <w:rPr>
          <w:rFonts w:ascii="Verdana" w:hAnsi="Verdana"/>
          <w:color w:val="000000"/>
          <w:lang w:val="en"/>
        </w:rPr>
        <w:t>  Normative References</w:t>
      </w:r>
      <w:r>
        <w:rPr>
          <w:rFonts w:ascii="Verdana" w:hAnsi="Verdana"/>
          <w:color w:val="000000"/>
          <w:lang w:val="en"/>
        </w:rPr>
        <w:br/>
        <w:t>    </w:t>
      </w:r>
      <w:hyperlink w:anchor="rfc.references2" w:history="1">
        <w:r>
          <w:rPr>
            <w:rStyle w:val="Hyperlink"/>
            <w:rFonts w:ascii="Verdana" w:hAnsi="Verdana"/>
            <w:b/>
            <w:bCs/>
            <w:lang w:val="en"/>
          </w:rPr>
          <w:t>10.2.</w:t>
        </w:r>
      </w:hyperlink>
      <w:r>
        <w:rPr>
          <w:rFonts w:ascii="Verdana" w:hAnsi="Verdana"/>
          <w:color w:val="000000"/>
          <w:lang w:val="en"/>
        </w:rPr>
        <w:t>  Informative References</w:t>
      </w:r>
      <w:r>
        <w:rPr>
          <w:rFonts w:ascii="Verdana" w:hAnsi="Verdana"/>
          <w:color w:val="000000"/>
          <w:lang w:val="en"/>
        </w:rPr>
        <w:br/>
      </w:r>
      <w:hyperlink w:anchor="Acknowledgements" w:history="1">
        <w:r>
          <w:rPr>
            <w:rStyle w:val="Hyperlink"/>
            <w:rFonts w:ascii="Verdana" w:hAnsi="Verdana"/>
            <w:b/>
            <w:bCs/>
            <w:lang w:val="en"/>
          </w:rPr>
          <w:t>Appendix A.</w:t>
        </w:r>
      </w:hyperlink>
      <w:r>
        <w:rPr>
          <w:rFonts w:ascii="Verdana" w:hAnsi="Verdana"/>
          <w:color w:val="000000"/>
          <w:lang w:val="en"/>
        </w:rPr>
        <w:t>  Acknowledgements</w:t>
      </w:r>
      <w:r>
        <w:rPr>
          <w:rFonts w:ascii="Verdana" w:hAnsi="Verdana"/>
          <w:color w:val="000000"/>
          <w:lang w:val="en"/>
        </w:rPr>
        <w:br/>
      </w:r>
      <w:hyperlink w:anchor="Notices" w:history="1">
        <w:r>
          <w:rPr>
            <w:rStyle w:val="Hyperlink"/>
            <w:rFonts w:ascii="Verdana" w:hAnsi="Verdana"/>
            <w:b/>
            <w:bCs/>
            <w:lang w:val="en"/>
          </w:rPr>
          <w:t>Appendix B.</w:t>
        </w:r>
      </w:hyperlink>
      <w:r>
        <w:rPr>
          <w:rFonts w:ascii="Verdana" w:hAnsi="Verdana"/>
          <w:color w:val="000000"/>
          <w:lang w:val="en"/>
        </w:rPr>
        <w:t>  Notice</w:t>
      </w:r>
      <w:r>
        <w:rPr>
          <w:rFonts w:ascii="Verdana" w:hAnsi="Verdana"/>
          <w:color w:val="000000"/>
          <w:lang w:val="en"/>
        </w:rPr>
        <w:t>s</w:t>
      </w:r>
      <w:r>
        <w:rPr>
          <w:rFonts w:ascii="Verdana" w:hAnsi="Verdana"/>
          <w:color w:val="000000"/>
          <w:lang w:val="en"/>
        </w:rPr>
        <w:br/>
      </w:r>
      <w:hyperlink w:anchor="History" w:history="1">
        <w:r>
          <w:rPr>
            <w:rStyle w:val="Hyperlink"/>
            <w:rFonts w:ascii="Verdana" w:hAnsi="Verdana"/>
            <w:b/>
            <w:bCs/>
            <w:lang w:val="en"/>
          </w:rPr>
          <w:t>Appendix C.</w:t>
        </w:r>
      </w:hyperlink>
      <w:r>
        <w:rPr>
          <w:rFonts w:ascii="Verdana" w:hAnsi="Verdana"/>
          <w:color w:val="000000"/>
          <w:lang w:val="en"/>
        </w:rPr>
        <w:t>  Document History</w:t>
      </w:r>
      <w:r>
        <w:rPr>
          <w:rFonts w:ascii="Verdana" w:hAnsi="Verdana"/>
          <w:color w:val="000000"/>
          <w:lang w:val="en"/>
        </w:rPr>
        <w:br/>
      </w:r>
      <w:hyperlink w:anchor="rfc.authors" w:history="1">
        <w:r>
          <w:rPr>
            <w:rStyle w:val="Hyperlink"/>
            <w:rFonts w:ascii="Verdana" w:hAnsi="Verdana"/>
            <w:b/>
            <w:bCs/>
            <w:lang w:val="en"/>
          </w:rPr>
          <w:t>§</w:t>
        </w:r>
      </w:hyperlink>
      <w:r>
        <w:rPr>
          <w:rFonts w:ascii="Verdana" w:hAnsi="Verdana"/>
          <w:color w:val="000000"/>
          <w:lang w:val="en"/>
        </w:rPr>
        <w:t>  Authors' Addresses</w:t>
      </w:r>
    </w:p>
    <w:p w14:paraId="7B3011C8" w14:textId="77777777" w:rsidR="00000000" w:rsidRDefault="00A44103">
      <w:pPr>
        <w:spacing w:before="0" w:beforeAutospacing="0" w:after="0" w:afterAutospacing="0"/>
        <w:divId w:val="1251696012"/>
        <w:rPr>
          <w:rFonts w:ascii="Verdana" w:eastAsia="Times New Roman" w:hAnsi="Verdana"/>
          <w:color w:val="000000"/>
          <w:lang w:val="en"/>
        </w:rPr>
      </w:pPr>
      <w:r>
        <w:rPr>
          <w:rFonts w:ascii="Verdana" w:eastAsia="Times New Roman" w:hAnsi="Verdana"/>
          <w:color w:val="000000"/>
          <w:lang w:val="en"/>
        </w:rPr>
        <w:br w:type="textWrapping" w:clear="all"/>
      </w:r>
      <w:bookmarkStart w:id="36" w:name="Introduction"/>
      <w:bookmarkEnd w:id="36"/>
    </w:p>
    <w:p w14:paraId="7E272F25" w14:textId="77777777" w:rsidR="00000000" w:rsidRDefault="00A44103">
      <w:pPr>
        <w:spacing w:before="0" w:beforeAutospacing="0" w:after="0" w:afterAutospacing="0"/>
        <w:divId w:val="1251696012"/>
        <w:rPr>
          <w:rFonts w:ascii="Verdana" w:eastAsia="Times New Roman" w:hAnsi="Verdana"/>
          <w:color w:val="000000"/>
          <w:lang w:val="en"/>
        </w:rPr>
      </w:pPr>
      <w:r>
        <w:rPr>
          <w:rFonts w:ascii="Verdana" w:eastAsia="Times New Roman" w:hAnsi="Verdana"/>
          <w:color w:val="000000"/>
          <w:lang w:val="en"/>
        </w:rPr>
        <w:pict>
          <v:rect id="_x0000_i102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EC6DCFF" w14:textId="77777777">
        <w:trPr>
          <w:divId w:val="1251696012"/>
          <w:trHeight w:val="225"/>
          <w:tblCellSpacing w:w="15" w:type="dxa"/>
        </w:trPr>
        <w:tc>
          <w:tcPr>
            <w:tcW w:w="450" w:type="dxa"/>
            <w:shd w:val="clear" w:color="auto" w:fill="990000"/>
            <w:vAlign w:val="center"/>
            <w:hideMark/>
          </w:tcPr>
          <w:p w14:paraId="4048AAA2" w14:textId="77777777" w:rsidR="00000000" w:rsidRDefault="00A4410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E18FBCD" w14:textId="77777777" w:rsidR="00000000" w:rsidRDefault="00A44103">
      <w:pPr>
        <w:pStyle w:val="Heading3"/>
        <w:divId w:val="1251696012"/>
        <w:rPr>
          <w:rFonts w:eastAsia="Times New Roman"/>
          <w:lang w:val="en"/>
        </w:rPr>
      </w:pPr>
      <w:bookmarkStart w:id="37" w:name="rfc.section.1"/>
      <w:bookmarkEnd w:id="37"/>
      <w:r>
        <w:rPr>
          <w:rFonts w:eastAsia="Times New Roman"/>
          <w:lang w:val="en"/>
        </w:rPr>
        <w:t>1.  Introduction</w:t>
      </w:r>
    </w:p>
    <w:p w14:paraId="4F80C728" w14:textId="77777777" w:rsidR="00000000" w:rsidRDefault="00A44103">
      <w:pPr>
        <w:pStyle w:val="NormalWeb"/>
        <w:divId w:val="1251696012"/>
        <w:rPr>
          <w:rFonts w:ascii="Verdana" w:hAnsi="Verdana"/>
          <w:color w:val="000000"/>
          <w:lang w:val="en"/>
        </w:rPr>
      </w:pPr>
      <w:r>
        <w:rPr>
          <w:rFonts w:ascii="Verdana" w:hAnsi="Verdana"/>
          <w:color w:val="000000"/>
          <w:lang w:val="en"/>
        </w:rPr>
        <w:t>OpenID Connect Basic Cli</w:t>
      </w:r>
      <w:r>
        <w:rPr>
          <w:rFonts w:ascii="Verdana" w:hAnsi="Verdana"/>
          <w:color w:val="000000"/>
          <w:lang w:val="en"/>
        </w:rPr>
        <w:t xml:space="preserve">ent Profile 1.0 is a profile of the </w:t>
      </w:r>
      <w:hyperlink w:anchor="OpenID.Messages" w:history="1">
        <w:r>
          <w:rPr>
            <w:rStyle w:val="Hyperlink"/>
            <w:rFonts w:ascii="Verdana" w:hAnsi="Verdana"/>
            <w:u w:val="none"/>
            <w:lang w:val="en"/>
          </w:rPr>
          <w:t>OpenID Connect Messages 1.0</w:t>
        </w:r>
        <w:r>
          <w:rPr>
            <w:rStyle w:val="Hyperlink"/>
            <w:rFonts w:ascii="Verdana" w:hAnsi="Verdana"/>
            <w:vanish/>
            <w:u w:val="none"/>
            <w:lang w:val="en"/>
          </w:rPr>
          <w:t xml:space="preserve"> (Sakimura, N., Bradley, J., Jones, M., de Medeiros, B., Mortimore, C., and E. Jay, “OpenID Connect Messages 1.0,” June 2013.)</w:t>
        </w:r>
      </w:hyperlink>
      <w:r>
        <w:rPr>
          <w:rFonts w:ascii="Verdana" w:hAnsi="Verdana"/>
          <w:color w:val="000000"/>
          <w:lang w:val="en"/>
        </w:rPr>
        <w:t xml:space="preserve"> [OpenID.Messages] and </w:t>
      </w:r>
      <w:hyperlink w:anchor="OpenID.Standard" w:history="1">
        <w:r>
          <w:rPr>
            <w:rStyle w:val="Hyperlink"/>
            <w:rFonts w:ascii="Verdana" w:hAnsi="Verdana"/>
            <w:u w:val="none"/>
            <w:lang w:val="en"/>
          </w:rPr>
          <w:t>OpenID Connect Standard 1.0</w:t>
        </w:r>
        <w:r>
          <w:rPr>
            <w:rStyle w:val="Hyperlink"/>
            <w:rFonts w:ascii="Verdana" w:hAnsi="Verdana"/>
            <w:vanish/>
            <w:u w:val="none"/>
            <w:lang w:val="en"/>
          </w:rPr>
          <w:t xml:space="preserve"> (Sakimura, N., Bradley, J., Jones, M., de Medeiros, B., Mortimore, C., and E. Jay, “OpenID Connect Standard 1.0,” June 2013.)</w:t>
        </w:r>
      </w:hyperlink>
      <w:r>
        <w:rPr>
          <w:rFonts w:ascii="Verdana" w:hAnsi="Verdana"/>
          <w:color w:val="000000"/>
          <w:lang w:val="en"/>
        </w:rPr>
        <w:t xml:space="preserve"> [OpenID.Standard] specifications that is designed to be easy to </w:t>
      </w:r>
      <w:r>
        <w:rPr>
          <w:rFonts w:ascii="Verdana" w:hAnsi="Verdana"/>
          <w:color w:val="000000"/>
          <w:lang w:val="en"/>
        </w:rPr>
        <w:t xml:space="preserve">read and implement for basic Web-based Relying Parties using the OAuth </w:t>
      </w:r>
      <w:r>
        <w:rPr>
          <w:rStyle w:val="HTMLTypewriter"/>
          <w:lang w:val="en"/>
        </w:rPr>
        <w:t>authorization_code</w:t>
      </w:r>
      <w:r>
        <w:rPr>
          <w:rFonts w:ascii="Verdana" w:hAnsi="Verdana"/>
          <w:color w:val="000000"/>
          <w:lang w:val="en"/>
        </w:rPr>
        <w:t xml:space="preserve"> grant type. This specification intentionally duplicates content from the Messages and Standard specifications to provide a self-contained implementation profile for b</w:t>
      </w:r>
      <w:r>
        <w:rPr>
          <w:rFonts w:ascii="Verdana" w:hAnsi="Verdana"/>
          <w:color w:val="000000"/>
          <w:lang w:val="en"/>
        </w:rPr>
        <w:t xml:space="preserve">asic Web-based Relying Parties using the OAuth </w:t>
      </w:r>
      <w:r>
        <w:rPr>
          <w:rStyle w:val="HTMLTypewriter"/>
          <w:lang w:val="en"/>
        </w:rPr>
        <w:t>authorization_code</w:t>
      </w:r>
      <w:r>
        <w:rPr>
          <w:rFonts w:ascii="Verdana" w:hAnsi="Verdana"/>
          <w:color w:val="000000"/>
          <w:lang w:val="en"/>
        </w:rPr>
        <w:t xml:space="preserve"> grant type. </w:t>
      </w:r>
    </w:p>
    <w:p w14:paraId="1A6521B9"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See the </w:t>
      </w:r>
      <w:hyperlink w:anchor="OpenID.Implicit" w:history="1">
        <w:r>
          <w:rPr>
            <w:rStyle w:val="Hyperlink"/>
            <w:rFonts w:ascii="Verdana" w:hAnsi="Verdana"/>
            <w:u w:val="none"/>
            <w:lang w:val="en"/>
          </w:rPr>
          <w:t>OpenID Connect Implicit Client Profile 1.0</w:t>
        </w:r>
        <w:r>
          <w:rPr>
            <w:rStyle w:val="Hyperlink"/>
            <w:rFonts w:ascii="Verdana" w:hAnsi="Verdana"/>
            <w:vanish/>
            <w:u w:val="none"/>
            <w:lang w:val="en"/>
          </w:rPr>
          <w:t xml:space="preserve"> (Sakimura, N., Bradley, J., Jones, M., de Medeiros, B., Mortimore, C., and E. Jay, “Open</w:t>
        </w:r>
        <w:r>
          <w:rPr>
            <w:rStyle w:val="Hyperlink"/>
            <w:rFonts w:ascii="Verdana" w:hAnsi="Verdana"/>
            <w:vanish/>
            <w:u w:val="none"/>
            <w:lang w:val="en"/>
          </w:rPr>
          <w:t>ID Connect Implicit Client Profile 1.0,” June 2013.)</w:t>
        </w:r>
      </w:hyperlink>
      <w:r>
        <w:rPr>
          <w:rFonts w:ascii="Verdana" w:hAnsi="Verdana"/>
          <w:color w:val="000000"/>
          <w:lang w:val="en"/>
        </w:rPr>
        <w:t xml:space="preserve"> [OpenID.Implicit] specification for a related profile for basic Web-based Relying Parties using the OAuth implicit grant type. OpenID Providers and non-Web-based applications should instead consult the M</w:t>
      </w:r>
      <w:r>
        <w:rPr>
          <w:rFonts w:ascii="Verdana" w:hAnsi="Verdana"/>
          <w:color w:val="000000"/>
          <w:lang w:val="en"/>
        </w:rPr>
        <w:t xml:space="preserve">essages and Standard specifications. This profile omits implementation and security considerations for OpenID Providers and non-Web-based applications. </w:t>
      </w:r>
    </w:p>
    <w:p w14:paraId="34CB8808" w14:textId="77777777" w:rsidR="00000000" w:rsidRDefault="00A44103">
      <w:pPr>
        <w:spacing w:before="0" w:beforeAutospacing="0" w:after="0" w:afterAutospacing="0"/>
        <w:divId w:val="1251696012"/>
        <w:rPr>
          <w:rFonts w:ascii="Verdana" w:eastAsia="Times New Roman" w:hAnsi="Verdana"/>
          <w:color w:val="000000"/>
          <w:lang w:val="en"/>
        </w:rPr>
      </w:pPr>
      <w:bookmarkStart w:id="38" w:name="rnc"/>
      <w:bookmarkEnd w:id="38"/>
    </w:p>
    <w:p w14:paraId="7F2E5BDE" w14:textId="77777777" w:rsidR="00000000" w:rsidRDefault="00A44103">
      <w:pPr>
        <w:spacing w:before="0" w:beforeAutospacing="0" w:after="0" w:afterAutospacing="0"/>
        <w:divId w:val="1251696012"/>
        <w:rPr>
          <w:rFonts w:ascii="Verdana" w:eastAsia="Times New Roman" w:hAnsi="Verdana"/>
          <w:color w:val="000000"/>
          <w:lang w:val="en"/>
        </w:rPr>
      </w:pPr>
      <w:r>
        <w:rPr>
          <w:rFonts w:ascii="Verdana" w:eastAsia="Times New Roman" w:hAnsi="Verdana"/>
          <w:color w:val="000000"/>
          <w:lang w:val="en"/>
        </w:rPr>
        <w:pict>
          <v:rect id="_x0000_i102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FAEE64A" w14:textId="77777777">
        <w:trPr>
          <w:divId w:val="1251696012"/>
          <w:trHeight w:val="225"/>
          <w:tblCellSpacing w:w="15" w:type="dxa"/>
        </w:trPr>
        <w:tc>
          <w:tcPr>
            <w:tcW w:w="450" w:type="dxa"/>
            <w:shd w:val="clear" w:color="auto" w:fill="990000"/>
            <w:vAlign w:val="center"/>
            <w:hideMark/>
          </w:tcPr>
          <w:p w14:paraId="30873FFF" w14:textId="77777777" w:rsidR="00000000" w:rsidRDefault="00A4410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3C577C2" w14:textId="77777777" w:rsidR="00000000" w:rsidRDefault="00A44103">
      <w:pPr>
        <w:pStyle w:val="Heading3"/>
        <w:divId w:val="1251696012"/>
        <w:rPr>
          <w:rFonts w:eastAsia="Times New Roman"/>
          <w:lang w:val="en"/>
        </w:rPr>
      </w:pPr>
      <w:bookmarkStart w:id="39" w:name="rfc.section.1.1"/>
      <w:bookmarkEnd w:id="39"/>
      <w:r>
        <w:rPr>
          <w:rFonts w:eastAsia="Times New Roman"/>
          <w:lang w:val="en"/>
        </w:rPr>
        <w:t>1.1.</w:t>
      </w:r>
      <w:proofErr w:type="gramStart"/>
      <w:r>
        <w:rPr>
          <w:rFonts w:eastAsia="Times New Roman"/>
          <w:lang w:val="en"/>
        </w:rPr>
        <w:t>  Requirements</w:t>
      </w:r>
      <w:proofErr w:type="gramEnd"/>
      <w:r>
        <w:rPr>
          <w:rFonts w:eastAsia="Times New Roman"/>
          <w:lang w:val="en"/>
        </w:rPr>
        <w:t xml:space="preserve"> Notation and Conventions</w:t>
      </w:r>
    </w:p>
    <w:p w14:paraId="498FFCE8"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The key words "MUST", "MUST NOT", "REQUIRED", "SHALL", "SHALL NOT", </w:t>
      </w:r>
      <w:r>
        <w:rPr>
          <w:rFonts w:ascii="Verdana" w:hAnsi="Verdana"/>
          <w:color w:val="000000"/>
          <w:lang w:val="en"/>
        </w:rPr>
        <w:t xml:space="preserve">"SHOULD", "SHOULD NOT", "RECOMMENDED", "MAY", and "OPTIONAL" in this document are to be interpreted as described in </w:t>
      </w:r>
      <w:hyperlink w:anchor="RFC2119" w:history="1">
        <w:r>
          <w:rPr>
            <w:rStyle w:val="Hyperlink"/>
            <w:rFonts w:ascii="Verdana" w:hAnsi="Verdana"/>
            <w:u w:val="none"/>
            <w:lang w:val="en"/>
          </w:rPr>
          <w:t>[RFC2119]</w:t>
        </w:r>
        <w:r>
          <w:rPr>
            <w:rStyle w:val="Hyperlink"/>
            <w:rFonts w:ascii="Verdana" w:hAnsi="Verdana"/>
            <w:vanish/>
            <w:u w:val="none"/>
            <w:lang w:val="en"/>
          </w:rPr>
          <w:t xml:space="preserve"> (Bradner, S., “Key words for use in RFCs to Indicate Requirement Levels,” March 1997.)</w:t>
        </w:r>
      </w:hyperlink>
      <w:r>
        <w:rPr>
          <w:rFonts w:ascii="Verdana" w:hAnsi="Verdana"/>
          <w:color w:val="000000"/>
          <w:lang w:val="en"/>
        </w:rPr>
        <w:t xml:space="preserve">. </w:t>
      </w:r>
    </w:p>
    <w:p w14:paraId="33E6294C"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Throughout </w:t>
      </w:r>
      <w:r>
        <w:rPr>
          <w:rFonts w:ascii="Verdana" w:hAnsi="Verdana"/>
          <w:color w:val="000000"/>
          <w:lang w:val="en"/>
        </w:rPr>
        <w:t xml:space="preserve">this document, values are quoted to indicate that they are to be taken literally. When using these values in protocol messages, the quotes MUST NOT </w:t>
      </w:r>
      <w:proofErr w:type="gramStart"/>
      <w:r>
        <w:rPr>
          <w:rFonts w:ascii="Verdana" w:hAnsi="Verdana"/>
          <w:color w:val="000000"/>
          <w:lang w:val="en"/>
        </w:rPr>
        <w:t>be</w:t>
      </w:r>
      <w:proofErr w:type="gramEnd"/>
      <w:r>
        <w:rPr>
          <w:rFonts w:ascii="Verdana" w:hAnsi="Verdana"/>
          <w:color w:val="000000"/>
          <w:lang w:val="en"/>
        </w:rPr>
        <w:t xml:space="preserve"> used as part of the value. </w:t>
      </w:r>
    </w:p>
    <w:p w14:paraId="1FCB1A5C"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All uses of </w:t>
      </w:r>
      <w:hyperlink w:anchor="JWS" w:history="1">
        <w:r>
          <w:rPr>
            <w:rStyle w:val="Hyperlink"/>
            <w:rFonts w:ascii="Verdana" w:hAnsi="Verdana"/>
            <w:u w:val="none"/>
            <w:lang w:val="en"/>
          </w:rPr>
          <w:t>JSON Web Signature (JWS)</w:t>
        </w:r>
        <w:r>
          <w:rPr>
            <w:rStyle w:val="Hyperlink"/>
            <w:rFonts w:ascii="Verdana" w:hAnsi="Verdana"/>
            <w:vanish/>
            <w:u w:val="none"/>
            <w:lang w:val="en"/>
          </w:rPr>
          <w:t xml:space="preserve"> (Jones, M., Br</w:t>
        </w:r>
        <w:r>
          <w:rPr>
            <w:rStyle w:val="Hyperlink"/>
            <w:rFonts w:ascii="Verdana" w:hAnsi="Verdana"/>
            <w:vanish/>
            <w:u w:val="none"/>
            <w:lang w:val="en"/>
          </w:rPr>
          <w:t>adley, J., and N. Sakimura, “JSON Web Signature (JWS),” May 2013.)</w:t>
        </w:r>
      </w:hyperlink>
      <w:r>
        <w:rPr>
          <w:rFonts w:ascii="Verdana" w:hAnsi="Verdana"/>
          <w:color w:val="000000"/>
          <w:lang w:val="en"/>
        </w:rPr>
        <w:t xml:space="preserve"> [JWS] data structures in this specification utilize the JWS Compact Serialization; the JWS JSON Serialization is not used. </w:t>
      </w:r>
    </w:p>
    <w:p w14:paraId="4DBEF56A" w14:textId="77777777" w:rsidR="00000000" w:rsidRDefault="00A44103">
      <w:pPr>
        <w:pStyle w:val="NormalWeb"/>
        <w:divId w:val="1251696012"/>
        <w:rPr>
          <w:rFonts w:ascii="Verdana" w:hAnsi="Verdana"/>
          <w:color w:val="000000"/>
          <w:lang w:val="en"/>
        </w:rPr>
      </w:pPr>
      <w:r>
        <w:rPr>
          <w:rFonts w:ascii="Verdana" w:hAnsi="Verdana"/>
          <w:color w:val="000000"/>
          <w:lang w:val="en"/>
        </w:rPr>
        <w:t>When the RFC 2119 language applies to the behavior of OpenID Prov</w:t>
      </w:r>
      <w:r>
        <w:rPr>
          <w:rFonts w:ascii="Verdana" w:hAnsi="Verdana"/>
          <w:color w:val="000000"/>
          <w:lang w:val="en"/>
        </w:rPr>
        <w:t xml:space="preserve">iders, it is in this specification for explanatory value to help Client implementers understand the expected behavior of OpenID Providers. </w:t>
      </w:r>
    </w:p>
    <w:p w14:paraId="31D9D3FA" w14:textId="77777777" w:rsidR="00000000" w:rsidRDefault="00A44103">
      <w:pPr>
        <w:spacing w:before="0" w:beforeAutospacing="0" w:after="0" w:afterAutospacing="0"/>
        <w:divId w:val="1251696012"/>
        <w:rPr>
          <w:rFonts w:ascii="Verdana" w:eastAsia="Times New Roman" w:hAnsi="Verdana"/>
          <w:color w:val="000000"/>
          <w:lang w:val="en"/>
        </w:rPr>
      </w:pPr>
      <w:bookmarkStart w:id="40" w:name="terminology"/>
      <w:bookmarkEnd w:id="40"/>
    </w:p>
    <w:p w14:paraId="0CA5E9F3" w14:textId="77777777" w:rsidR="00000000" w:rsidRDefault="00A44103">
      <w:pPr>
        <w:spacing w:before="0" w:beforeAutospacing="0" w:after="0" w:afterAutospacing="0"/>
        <w:divId w:val="1251696012"/>
        <w:rPr>
          <w:rFonts w:ascii="Verdana" w:eastAsia="Times New Roman" w:hAnsi="Verdana"/>
          <w:color w:val="000000"/>
          <w:lang w:val="en"/>
        </w:rPr>
      </w:pPr>
      <w:r>
        <w:rPr>
          <w:rFonts w:ascii="Verdana" w:eastAsia="Times New Roman" w:hAnsi="Verdana"/>
          <w:color w:val="000000"/>
          <w:lang w:val="en"/>
        </w:rPr>
        <w:pict>
          <v:rect id="_x0000_i102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BBD1394" w14:textId="77777777">
        <w:trPr>
          <w:divId w:val="1251696012"/>
          <w:trHeight w:val="225"/>
          <w:tblCellSpacing w:w="15" w:type="dxa"/>
        </w:trPr>
        <w:tc>
          <w:tcPr>
            <w:tcW w:w="450" w:type="dxa"/>
            <w:shd w:val="clear" w:color="auto" w:fill="990000"/>
            <w:vAlign w:val="center"/>
            <w:hideMark/>
          </w:tcPr>
          <w:p w14:paraId="540CD7BB" w14:textId="77777777" w:rsidR="00000000" w:rsidRDefault="00A4410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FA4C4CB" w14:textId="77777777" w:rsidR="00000000" w:rsidRDefault="00A44103">
      <w:pPr>
        <w:pStyle w:val="Heading3"/>
        <w:divId w:val="1251696012"/>
        <w:rPr>
          <w:rFonts w:eastAsia="Times New Roman"/>
          <w:lang w:val="en"/>
        </w:rPr>
      </w:pPr>
      <w:bookmarkStart w:id="41" w:name="rfc.section.1.2"/>
      <w:bookmarkEnd w:id="41"/>
      <w:r>
        <w:rPr>
          <w:rFonts w:eastAsia="Times New Roman"/>
          <w:lang w:val="en"/>
        </w:rPr>
        <w:t>1.2.</w:t>
      </w:r>
      <w:proofErr w:type="gramStart"/>
      <w:r>
        <w:rPr>
          <w:rFonts w:eastAsia="Times New Roman"/>
          <w:lang w:val="en"/>
        </w:rPr>
        <w:t>  Terminology</w:t>
      </w:r>
      <w:proofErr w:type="gramEnd"/>
    </w:p>
    <w:p w14:paraId="1F1E8A26" w14:textId="77777777" w:rsidR="00000000" w:rsidRDefault="00A44103">
      <w:pPr>
        <w:pStyle w:val="NormalWeb"/>
        <w:divId w:val="1251696012"/>
        <w:rPr>
          <w:rFonts w:ascii="Verdana" w:hAnsi="Verdana"/>
          <w:color w:val="000000"/>
          <w:lang w:val="en"/>
        </w:rPr>
      </w:pPr>
      <w:r>
        <w:rPr>
          <w:rFonts w:ascii="Verdana" w:hAnsi="Verdana"/>
          <w:color w:val="000000"/>
          <w:lang w:val="en"/>
        </w:rPr>
        <w:t>This specification uses the terms "Access Token", "Refresh Token", "Authorization Code", "Authorization Grant", "Authorization Server", "Authorization Endpoint", "Clie</w:t>
      </w:r>
      <w:r>
        <w:rPr>
          <w:rFonts w:ascii="Verdana" w:hAnsi="Verdana"/>
          <w:color w:val="000000"/>
          <w:lang w:val="en"/>
        </w:rPr>
        <w:t xml:space="preserve">nt", "Client Identifier", "Client Secret", "Protected Resource", "Resource Owner", "Resource Server", and "Token Endpoint" defined by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w:t>
      </w:r>
    </w:p>
    <w:p w14:paraId="71A68495" w14:textId="77777777" w:rsidR="00000000" w:rsidRDefault="00A44103">
      <w:pPr>
        <w:pStyle w:val="NormalWeb"/>
        <w:divId w:val="1251696012"/>
        <w:rPr>
          <w:rFonts w:ascii="Verdana" w:hAnsi="Verdana"/>
          <w:color w:val="000000"/>
          <w:lang w:val="en"/>
        </w:rPr>
      </w:pPr>
      <w:r>
        <w:rPr>
          <w:rFonts w:ascii="Verdana" w:hAnsi="Verdana"/>
          <w:color w:val="000000"/>
          <w:lang w:val="en"/>
        </w:rPr>
        <w:t>Th</w:t>
      </w:r>
      <w:r>
        <w:rPr>
          <w:rFonts w:ascii="Verdana" w:hAnsi="Verdana"/>
          <w:color w:val="000000"/>
          <w:lang w:val="en"/>
        </w:rPr>
        <w:t xml:space="preserve">is specification also defines the following terms: </w:t>
      </w:r>
    </w:p>
    <w:p w14:paraId="1C392B7D" w14:textId="77777777" w:rsidR="00000000" w:rsidRDefault="00A44103" w:rsidP="00A44103">
      <w:pPr>
        <w:spacing w:beforeAutospacing="0" w:after="0" w:afterAutospacing="0"/>
        <w:ind w:left="1200" w:right="1200"/>
        <w:divId w:val="991832189"/>
        <w:rPr>
          <w:rFonts w:ascii="Verdana" w:eastAsia="Times New Roman" w:hAnsi="Verdana"/>
          <w:color w:val="000000"/>
          <w:lang w:val="en"/>
        </w:rPr>
      </w:pPr>
      <w:r>
        <w:rPr>
          <w:rFonts w:ascii="Verdana" w:eastAsia="Times New Roman" w:hAnsi="Verdana"/>
          <w:color w:val="000000"/>
          <w:lang w:val="en"/>
        </w:rPr>
        <w:t>Claim</w:t>
      </w:r>
    </w:p>
    <w:p w14:paraId="5846087D" w14:textId="77777777" w:rsidR="00000000" w:rsidRDefault="00A44103" w:rsidP="00A44103">
      <w:pPr>
        <w:spacing w:before="0" w:beforeAutospacing="0" w:after="0" w:afterAutospacing="0"/>
        <w:ind w:left="1920" w:right="1200"/>
        <w:divId w:val="991832189"/>
        <w:rPr>
          <w:rFonts w:ascii="Verdana" w:eastAsia="Times New Roman" w:hAnsi="Verdana"/>
          <w:color w:val="000000"/>
          <w:lang w:val="en"/>
        </w:rPr>
      </w:pPr>
      <w:r>
        <w:rPr>
          <w:rFonts w:ascii="Verdana" w:eastAsia="Times New Roman" w:hAnsi="Verdana"/>
          <w:color w:val="000000"/>
          <w:lang w:val="en"/>
        </w:rPr>
        <w:t xml:space="preserve">Piece of information asserted about an Entity. </w:t>
      </w:r>
    </w:p>
    <w:p w14:paraId="11C09874" w14:textId="77777777" w:rsidR="00000000" w:rsidRDefault="00A44103" w:rsidP="00A44103">
      <w:pPr>
        <w:spacing w:before="0" w:beforeAutospacing="0" w:after="0" w:afterAutospacing="0"/>
        <w:ind w:left="1200" w:right="1200"/>
        <w:divId w:val="991832189"/>
        <w:rPr>
          <w:rFonts w:ascii="Verdana" w:eastAsia="Times New Roman" w:hAnsi="Verdana"/>
          <w:color w:val="000000"/>
          <w:lang w:val="en"/>
        </w:rPr>
      </w:pPr>
      <w:r>
        <w:rPr>
          <w:rFonts w:ascii="Verdana" w:eastAsia="Times New Roman" w:hAnsi="Verdana"/>
          <w:color w:val="000000"/>
          <w:lang w:val="en"/>
        </w:rPr>
        <w:t>Claims Provider</w:t>
      </w:r>
    </w:p>
    <w:p w14:paraId="24A542FB" w14:textId="77777777" w:rsidR="00000000" w:rsidRDefault="00A44103" w:rsidP="00A44103">
      <w:pPr>
        <w:spacing w:before="0" w:beforeAutospacing="0" w:after="0" w:afterAutospacing="0"/>
        <w:ind w:left="1920" w:right="1200"/>
        <w:divId w:val="991832189"/>
        <w:rPr>
          <w:rFonts w:ascii="Verdana" w:eastAsia="Times New Roman" w:hAnsi="Verdana"/>
          <w:color w:val="000000"/>
          <w:lang w:val="en"/>
        </w:rPr>
      </w:pPr>
      <w:proofErr w:type="gramStart"/>
      <w:r>
        <w:rPr>
          <w:rFonts w:ascii="Verdana" w:eastAsia="Times New Roman" w:hAnsi="Verdana"/>
          <w:color w:val="000000"/>
          <w:lang w:val="en"/>
        </w:rPr>
        <w:t>Server that can return Claims about an Entity.</w:t>
      </w:r>
      <w:proofErr w:type="gramEnd"/>
      <w:r>
        <w:rPr>
          <w:rFonts w:ascii="Verdana" w:eastAsia="Times New Roman" w:hAnsi="Verdana"/>
          <w:color w:val="000000"/>
          <w:lang w:val="en"/>
        </w:rPr>
        <w:t xml:space="preserve"> </w:t>
      </w:r>
    </w:p>
    <w:p w14:paraId="73074A6F" w14:textId="77777777" w:rsidR="00000000" w:rsidRDefault="00A44103" w:rsidP="00A44103">
      <w:pPr>
        <w:spacing w:before="0" w:beforeAutospacing="0" w:after="0" w:afterAutospacing="0"/>
        <w:ind w:left="1200" w:right="1200"/>
        <w:divId w:val="991832189"/>
        <w:rPr>
          <w:rFonts w:ascii="Verdana" w:eastAsia="Times New Roman" w:hAnsi="Verdana"/>
          <w:color w:val="000000"/>
          <w:lang w:val="en"/>
        </w:rPr>
      </w:pPr>
      <w:r>
        <w:rPr>
          <w:rFonts w:ascii="Verdana" w:eastAsia="Times New Roman" w:hAnsi="Verdana"/>
          <w:color w:val="000000"/>
          <w:lang w:val="en"/>
        </w:rPr>
        <w:t>End-User</w:t>
      </w:r>
    </w:p>
    <w:p w14:paraId="79BF6773" w14:textId="77777777" w:rsidR="00000000" w:rsidRDefault="00A44103" w:rsidP="00A44103">
      <w:pPr>
        <w:spacing w:before="0" w:beforeAutospacing="0" w:after="0" w:afterAutospacing="0"/>
        <w:ind w:left="1920" w:right="1200"/>
        <w:divId w:val="991832189"/>
        <w:rPr>
          <w:rFonts w:ascii="Verdana" w:eastAsia="Times New Roman" w:hAnsi="Verdana"/>
          <w:color w:val="000000"/>
          <w:lang w:val="en"/>
        </w:rPr>
      </w:pPr>
      <w:proofErr w:type="gramStart"/>
      <w:r>
        <w:rPr>
          <w:rFonts w:ascii="Verdana" w:eastAsia="Times New Roman" w:hAnsi="Verdana"/>
          <w:color w:val="000000"/>
          <w:lang w:val="en"/>
        </w:rPr>
        <w:t>Human Resource Owner.</w:t>
      </w:r>
      <w:proofErr w:type="gramEnd"/>
      <w:r>
        <w:rPr>
          <w:rFonts w:ascii="Verdana" w:eastAsia="Times New Roman" w:hAnsi="Verdana"/>
          <w:color w:val="000000"/>
          <w:lang w:val="en"/>
        </w:rPr>
        <w:t xml:space="preserve"> </w:t>
      </w:r>
    </w:p>
    <w:p w14:paraId="3EF0B2F8" w14:textId="77777777" w:rsidR="00000000" w:rsidRDefault="00A44103" w:rsidP="00A44103">
      <w:pPr>
        <w:spacing w:before="0" w:beforeAutospacing="0" w:after="0" w:afterAutospacing="0"/>
        <w:ind w:left="1200" w:right="1200"/>
        <w:divId w:val="991832189"/>
        <w:rPr>
          <w:rFonts w:ascii="Verdana" w:eastAsia="Times New Roman" w:hAnsi="Verdana"/>
          <w:color w:val="000000"/>
          <w:lang w:val="en"/>
        </w:rPr>
      </w:pPr>
      <w:r>
        <w:rPr>
          <w:rFonts w:ascii="Verdana" w:eastAsia="Times New Roman" w:hAnsi="Verdana"/>
          <w:color w:val="000000"/>
          <w:lang w:val="en"/>
        </w:rPr>
        <w:t>Entity</w:t>
      </w:r>
    </w:p>
    <w:p w14:paraId="330EA83D" w14:textId="77777777" w:rsidR="00000000" w:rsidRDefault="00A44103" w:rsidP="00A44103">
      <w:pPr>
        <w:spacing w:before="0" w:beforeAutospacing="0" w:after="0" w:afterAutospacing="0"/>
        <w:ind w:left="1920" w:right="1200"/>
        <w:divId w:val="991832189"/>
        <w:rPr>
          <w:rFonts w:ascii="Verdana" w:eastAsia="Times New Roman" w:hAnsi="Verdana"/>
          <w:color w:val="000000"/>
          <w:lang w:val="en"/>
        </w:rPr>
      </w:pPr>
      <w:r>
        <w:rPr>
          <w:rFonts w:ascii="Verdana" w:eastAsia="Times New Roman" w:hAnsi="Verdana"/>
          <w:color w:val="000000"/>
          <w:lang w:val="en"/>
        </w:rPr>
        <w:t xml:space="preserve">Something that has a separate and distinct existence and that can be identified in a context. An End-User is one example of an Entity. </w:t>
      </w:r>
    </w:p>
    <w:p w14:paraId="54590553" w14:textId="77777777" w:rsidR="00000000" w:rsidRDefault="00A44103" w:rsidP="00A44103">
      <w:pPr>
        <w:spacing w:before="0" w:beforeAutospacing="0" w:after="0" w:afterAutospacing="0"/>
        <w:ind w:left="1200" w:right="1200"/>
        <w:divId w:val="991832189"/>
        <w:rPr>
          <w:rFonts w:ascii="Verdana" w:eastAsia="Times New Roman" w:hAnsi="Verdana"/>
          <w:color w:val="000000"/>
          <w:lang w:val="en"/>
        </w:rPr>
      </w:pPr>
      <w:r>
        <w:rPr>
          <w:rFonts w:ascii="Verdana" w:eastAsia="Times New Roman" w:hAnsi="Verdana"/>
          <w:color w:val="000000"/>
          <w:lang w:val="en"/>
        </w:rPr>
        <w:t>ID Token</w:t>
      </w:r>
    </w:p>
    <w:p w14:paraId="762E20D5" w14:textId="77777777" w:rsidR="00000000" w:rsidRDefault="00A44103" w:rsidP="00A44103">
      <w:pPr>
        <w:spacing w:before="0" w:beforeAutospacing="0" w:after="0" w:afterAutospacing="0"/>
        <w:ind w:left="1920" w:right="1200"/>
        <w:divId w:val="991832189"/>
        <w:rPr>
          <w:rFonts w:ascii="Verdana" w:eastAsia="Times New Roman" w:hAnsi="Verdana"/>
          <w:color w:val="000000"/>
          <w:lang w:val="en"/>
        </w:rPr>
      </w:pPr>
      <w:hyperlink w:anchor="JWT" w:history="1">
        <w:r>
          <w:rPr>
            <w:rStyle w:val="Hyperlink"/>
            <w:rFonts w:ascii="Verdana" w:eastAsia="Times New Roman" w:hAnsi="Verdana"/>
            <w:u w:val="none"/>
            <w:lang w:val="en"/>
          </w:rPr>
          <w:t>JSON Web Token (JWT)</w:t>
        </w:r>
        <w:r>
          <w:rPr>
            <w:rStyle w:val="Hyperlink"/>
            <w:rFonts w:ascii="Verdana" w:eastAsia="Times New Roman" w:hAnsi="Verdana"/>
            <w:vanish/>
            <w:u w:val="none"/>
            <w:lang w:val="en"/>
          </w:rPr>
          <w:t xml:space="preserve"> (Jones, M., Bradley, J., and N. Sakimura, “JSON Web Token (JWT),</w:t>
        </w:r>
        <w:r>
          <w:rPr>
            <w:rStyle w:val="Hyperlink"/>
            <w:rFonts w:ascii="Verdana" w:eastAsia="Times New Roman" w:hAnsi="Verdana"/>
            <w:vanish/>
            <w:u w:val="none"/>
            <w:lang w:val="en"/>
          </w:rPr>
          <w:t>” May 2013.)</w:t>
        </w:r>
      </w:hyperlink>
      <w:r>
        <w:rPr>
          <w:rFonts w:ascii="Verdana" w:eastAsia="Times New Roman" w:hAnsi="Verdana"/>
          <w:color w:val="000000"/>
          <w:lang w:val="en"/>
        </w:rPr>
        <w:t xml:space="preserve"> [JWT] that contains Claims about the authentication event. It MAY contain other Claims. </w:t>
      </w:r>
    </w:p>
    <w:p w14:paraId="62AE89DB" w14:textId="77777777" w:rsidR="00000000" w:rsidRDefault="00A44103" w:rsidP="00A44103">
      <w:pPr>
        <w:spacing w:before="0" w:beforeAutospacing="0" w:after="0" w:afterAutospacing="0"/>
        <w:ind w:left="1200" w:right="1200"/>
        <w:divId w:val="991832189"/>
        <w:rPr>
          <w:rFonts w:ascii="Verdana" w:eastAsia="Times New Roman" w:hAnsi="Verdana"/>
          <w:color w:val="000000"/>
          <w:lang w:val="en"/>
        </w:rPr>
      </w:pPr>
      <w:r>
        <w:rPr>
          <w:rFonts w:ascii="Verdana" w:eastAsia="Times New Roman" w:hAnsi="Verdana"/>
          <w:color w:val="000000"/>
          <w:lang w:val="en"/>
        </w:rPr>
        <w:t>Issuer</w:t>
      </w:r>
    </w:p>
    <w:p w14:paraId="5CEB87C6" w14:textId="77777777" w:rsidR="00000000" w:rsidRDefault="00A44103" w:rsidP="00A44103">
      <w:pPr>
        <w:spacing w:before="0" w:beforeAutospacing="0" w:after="0" w:afterAutospacing="0"/>
        <w:ind w:left="1920" w:right="1200"/>
        <w:divId w:val="991832189"/>
        <w:rPr>
          <w:rFonts w:ascii="Verdana" w:eastAsia="Times New Roman" w:hAnsi="Verdana"/>
          <w:color w:val="000000"/>
          <w:lang w:val="en"/>
        </w:rPr>
      </w:pPr>
      <w:proofErr w:type="gramStart"/>
      <w:r>
        <w:rPr>
          <w:rFonts w:ascii="Verdana" w:eastAsia="Times New Roman" w:hAnsi="Verdana"/>
          <w:color w:val="000000"/>
          <w:lang w:val="en"/>
        </w:rPr>
        <w:t>Entity that issues a set of Claims.</w:t>
      </w:r>
      <w:proofErr w:type="gramEnd"/>
      <w:r>
        <w:rPr>
          <w:rFonts w:ascii="Verdana" w:eastAsia="Times New Roman" w:hAnsi="Verdana"/>
          <w:color w:val="000000"/>
          <w:lang w:val="en"/>
        </w:rPr>
        <w:t xml:space="preserve"> </w:t>
      </w:r>
    </w:p>
    <w:p w14:paraId="52C4A260" w14:textId="77777777" w:rsidR="00000000" w:rsidRDefault="00A44103" w:rsidP="00A44103">
      <w:pPr>
        <w:spacing w:before="0" w:beforeAutospacing="0" w:after="0" w:afterAutospacing="0"/>
        <w:ind w:left="1200" w:right="1200"/>
        <w:divId w:val="991832189"/>
        <w:rPr>
          <w:rFonts w:ascii="Verdana" w:eastAsia="Times New Roman" w:hAnsi="Verdana"/>
          <w:color w:val="000000"/>
          <w:lang w:val="en"/>
        </w:rPr>
      </w:pPr>
      <w:r>
        <w:rPr>
          <w:rFonts w:ascii="Verdana" w:eastAsia="Times New Roman" w:hAnsi="Verdana"/>
          <w:color w:val="000000"/>
          <w:lang w:val="en"/>
        </w:rPr>
        <w:t>Issuer Identifier</w:t>
      </w:r>
    </w:p>
    <w:p w14:paraId="5C9628D8" w14:textId="77777777" w:rsidR="00000000" w:rsidRDefault="00A44103" w:rsidP="00A44103">
      <w:pPr>
        <w:spacing w:before="0" w:beforeAutospacing="0" w:after="0" w:afterAutospacing="0"/>
        <w:ind w:left="1920" w:right="1200"/>
        <w:divId w:val="991832189"/>
        <w:rPr>
          <w:rFonts w:ascii="Verdana" w:eastAsia="Times New Roman" w:hAnsi="Verdana"/>
          <w:color w:val="000000"/>
          <w:lang w:val="en"/>
        </w:rPr>
      </w:pPr>
      <w:r>
        <w:rPr>
          <w:rFonts w:ascii="Verdana" w:eastAsia="Times New Roman" w:hAnsi="Verdana"/>
          <w:color w:val="000000"/>
          <w:lang w:val="en"/>
        </w:rPr>
        <w:t xml:space="preserve">URL using the </w:t>
      </w:r>
      <w:r>
        <w:rPr>
          <w:rStyle w:val="HTMLTypewriter"/>
          <w:lang w:val="en"/>
        </w:rPr>
        <w:t>https</w:t>
      </w:r>
      <w:r>
        <w:rPr>
          <w:rFonts w:ascii="Verdana" w:eastAsia="Times New Roman" w:hAnsi="Verdana"/>
          <w:color w:val="000000"/>
          <w:lang w:val="en"/>
        </w:rPr>
        <w:t xml:space="preserve"> scheme that acts as a verifiable identifier for an Issuer. </w:t>
      </w:r>
    </w:p>
    <w:p w14:paraId="07A9DCDC" w14:textId="77777777" w:rsidR="00000000" w:rsidRDefault="00A44103" w:rsidP="00A44103">
      <w:pPr>
        <w:spacing w:before="0" w:beforeAutospacing="0" w:after="0" w:afterAutospacing="0"/>
        <w:ind w:left="1200" w:right="1200"/>
        <w:divId w:val="991832189"/>
        <w:rPr>
          <w:rFonts w:ascii="Verdana" w:eastAsia="Times New Roman" w:hAnsi="Verdana"/>
          <w:color w:val="000000"/>
          <w:lang w:val="en"/>
        </w:rPr>
      </w:pPr>
      <w:r>
        <w:rPr>
          <w:rFonts w:ascii="Verdana" w:eastAsia="Times New Roman" w:hAnsi="Verdana"/>
          <w:color w:val="000000"/>
          <w:lang w:val="en"/>
        </w:rPr>
        <w:t>OpenID Provi</w:t>
      </w:r>
      <w:r>
        <w:rPr>
          <w:rFonts w:ascii="Verdana" w:eastAsia="Times New Roman" w:hAnsi="Verdana"/>
          <w:color w:val="000000"/>
          <w:lang w:val="en"/>
        </w:rPr>
        <w:t>der (OP)</w:t>
      </w:r>
    </w:p>
    <w:p w14:paraId="1A8A971A" w14:textId="77777777" w:rsidR="00000000" w:rsidRDefault="00A44103" w:rsidP="00A44103">
      <w:pPr>
        <w:spacing w:before="0" w:beforeAutospacing="0" w:after="0" w:afterAutospacing="0"/>
        <w:ind w:left="1920" w:right="1200"/>
        <w:divId w:val="991832189"/>
        <w:rPr>
          <w:rFonts w:ascii="Verdana" w:eastAsia="Times New Roman" w:hAnsi="Verdana"/>
          <w:color w:val="000000"/>
          <w:lang w:val="en"/>
        </w:rPr>
      </w:pPr>
      <w:r>
        <w:rPr>
          <w:rFonts w:ascii="Verdana" w:eastAsia="Times New Roman" w:hAnsi="Verdana"/>
          <w:color w:val="000000"/>
          <w:lang w:val="en"/>
        </w:rPr>
        <w:t xml:space="preserve">OAuth 2.0 Authorization Server that is capable of providing Claims to a Relying Party. </w:t>
      </w:r>
    </w:p>
    <w:p w14:paraId="51D3763E" w14:textId="77777777" w:rsidR="00000000" w:rsidRDefault="00A44103" w:rsidP="00A44103">
      <w:pPr>
        <w:spacing w:before="0" w:beforeAutospacing="0" w:after="0" w:afterAutospacing="0"/>
        <w:ind w:left="1200" w:right="1200"/>
        <w:divId w:val="991832189"/>
        <w:rPr>
          <w:rFonts w:ascii="Verdana" w:eastAsia="Times New Roman" w:hAnsi="Verdana"/>
          <w:color w:val="000000"/>
          <w:lang w:val="en"/>
        </w:rPr>
      </w:pPr>
      <w:r>
        <w:rPr>
          <w:rFonts w:ascii="Verdana" w:eastAsia="Times New Roman" w:hAnsi="Verdana"/>
          <w:color w:val="000000"/>
          <w:lang w:val="en"/>
        </w:rPr>
        <w:t>Pairwise Pseudonymous Identifier (PPID)</w:t>
      </w:r>
    </w:p>
    <w:p w14:paraId="386C1266" w14:textId="77777777" w:rsidR="00000000" w:rsidRDefault="00A44103" w:rsidP="00A44103">
      <w:pPr>
        <w:spacing w:before="0" w:beforeAutospacing="0" w:after="0" w:afterAutospacing="0"/>
        <w:ind w:left="1920" w:right="1200"/>
        <w:divId w:val="991832189"/>
        <w:rPr>
          <w:rFonts w:ascii="Verdana" w:eastAsia="Times New Roman" w:hAnsi="Verdana"/>
          <w:color w:val="000000"/>
          <w:lang w:val="en"/>
        </w:rPr>
      </w:pPr>
      <w:proofErr w:type="gramStart"/>
      <w:r>
        <w:rPr>
          <w:rFonts w:ascii="Verdana" w:eastAsia="Times New Roman" w:hAnsi="Verdana"/>
          <w:color w:val="000000"/>
          <w:lang w:val="en"/>
        </w:rPr>
        <w:t>Identifier that identifies the Entity to a Relying Party that cannot be correlated with the Entity's PPID at another Re</w:t>
      </w:r>
      <w:r>
        <w:rPr>
          <w:rFonts w:ascii="Verdana" w:eastAsia="Times New Roman" w:hAnsi="Verdana"/>
          <w:color w:val="000000"/>
          <w:lang w:val="en"/>
        </w:rPr>
        <w:t>lying Party.</w:t>
      </w:r>
      <w:proofErr w:type="gramEnd"/>
      <w:r>
        <w:rPr>
          <w:rFonts w:ascii="Verdana" w:eastAsia="Times New Roman" w:hAnsi="Verdana"/>
          <w:color w:val="000000"/>
          <w:lang w:val="en"/>
        </w:rPr>
        <w:t xml:space="preserve"> </w:t>
      </w:r>
    </w:p>
    <w:p w14:paraId="250A9FC9" w14:textId="77777777" w:rsidR="00000000" w:rsidRDefault="00A44103" w:rsidP="00A44103">
      <w:pPr>
        <w:spacing w:before="0" w:beforeAutospacing="0" w:after="0" w:afterAutospacing="0"/>
        <w:ind w:left="1200" w:right="1200"/>
        <w:divId w:val="991832189"/>
        <w:rPr>
          <w:rFonts w:ascii="Verdana" w:eastAsia="Times New Roman" w:hAnsi="Verdana"/>
          <w:color w:val="000000"/>
          <w:lang w:val="en"/>
        </w:rPr>
      </w:pPr>
      <w:r>
        <w:rPr>
          <w:rFonts w:ascii="Verdana" w:eastAsia="Times New Roman" w:hAnsi="Verdana"/>
          <w:color w:val="000000"/>
          <w:lang w:val="en"/>
        </w:rPr>
        <w:t>Personally Identifiable Information (PII)</w:t>
      </w:r>
    </w:p>
    <w:p w14:paraId="23A0957F" w14:textId="77777777" w:rsidR="00000000" w:rsidRDefault="00A44103" w:rsidP="00A44103">
      <w:pPr>
        <w:spacing w:before="0" w:beforeAutospacing="0" w:after="0" w:afterAutospacing="0"/>
        <w:ind w:left="1920" w:right="1200"/>
        <w:divId w:val="991832189"/>
        <w:rPr>
          <w:rFonts w:ascii="Verdana" w:eastAsia="Times New Roman" w:hAnsi="Verdana"/>
          <w:color w:val="000000"/>
          <w:lang w:val="en"/>
        </w:rPr>
      </w:pPr>
      <w:r>
        <w:rPr>
          <w:rFonts w:ascii="Verdana" w:eastAsia="Times New Roman" w:hAnsi="Verdana"/>
          <w:color w:val="000000"/>
          <w:lang w:val="en"/>
        </w:rPr>
        <w:t>Information that (a) can be used to identify the natural person to whom such information relates, or (b) is or might be directly or indirectly linked to a natural person to whom such information relat</w:t>
      </w:r>
      <w:r>
        <w:rPr>
          <w:rFonts w:ascii="Verdana" w:eastAsia="Times New Roman" w:hAnsi="Verdana"/>
          <w:color w:val="000000"/>
          <w:lang w:val="en"/>
        </w:rPr>
        <w:t xml:space="preserve">es. </w:t>
      </w:r>
    </w:p>
    <w:p w14:paraId="6293FACF" w14:textId="77777777" w:rsidR="00000000" w:rsidRDefault="00A44103" w:rsidP="00A44103">
      <w:pPr>
        <w:spacing w:before="0" w:beforeAutospacing="0" w:after="0" w:afterAutospacing="0"/>
        <w:ind w:left="1200" w:right="1200"/>
        <w:divId w:val="991832189"/>
        <w:rPr>
          <w:rFonts w:ascii="Verdana" w:eastAsia="Times New Roman" w:hAnsi="Verdana"/>
          <w:color w:val="000000"/>
          <w:lang w:val="en"/>
        </w:rPr>
      </w:pPr>
      <w:r>
        <w:rPr>
          <w:rFonts w:ascii="Verdana" w:eastAsia="Times New Roman" w:hAnsi="Verdana"/>
          <w:color w:val="000000"/>
          <w:lang w:val="en"/>
        </w:rPr>
        <w:t>Relying Party (RP)</w:t>
      </w:r>
    </w:p>
    <w:p w14:paraId="6209B096" w14:textId="77777777" w:rsidR="00000000" w:rsidRDefault="00A44103" w:rsidP="00A44103">
      <w:pPr>
        <w:spacing w:before="0" w:beforeAutospacing="0" w:after="0" w:afterAutospacing="0"/>
        <w:ind w:left="1920" w:right="1200"/>
        <w:divId w:val="991832189"/>
        <w:rPr>
          <w:rFonts w:ascii="Verdana" w:eastAsia="Times New Roman" w:hAnsi="Verdana"/>
          <w:color w:val="000000"/>
          <w:lang w:val="en"/>
        </w:rPr>
      </w:pPr>
      <w:proofErr w:type="gramStart"/>
      <w:r>
        <w:rPr>
          <w:rFonts w:ascii="Verdana" w:eastAsia="Times New Roman" w:hAnsi="Verdana"/>
          <w:color w:val="000000"/>
          <w:lang w:val="en"/>
        </w:rPr>
        <w:t>OAuth 2.0 Client application requiring Claims from an OpenID Provider.</w:t>
      </w:r>
      <w:proofErr w:type="gramEnd"/>
      <w:r>
        <w:rPr>
          <w:rFonts w:ascii="Verdana" w:eastAsia="Times New Roman" w:hAnsi="Verdana"/>
          <w:color w:val="000000"/>
          <w:lang w:val="en"/>
        </w:rPr>
        <w:t xml:space="preserve"> </w:t>
      </w:r>
    </w:p>
    <w:p w14:paraId="28C85F15" w14:textId="77777777" w:rsidR="00000000" w:rsidRDefault="00A44103" w:rsidP="00A44103">
      <w:pPr>
        <w:spacing w:before="0" w:beforeAutospacing="0" w:after="0" w:afterAutospacing="0"/>
        <w:ind w:left="1200" w:right="1200"/>
        <w:divId w:val="991832189"/>
        <w:rPr>
          <w:rFonts w:ascii="Verdana" w:eastAsia="Times New Roman" w:hAnsi="Verdana"/>
          <w:color w:val="000000"/>
          <w:lang w:val="en"/>
        </w:rPr>
      </w:pPr>
      <w:r>
        <w:rPr>
          <w:rFonts w:ascii="Verdana" w:eastAsia="Times New Roman" w:hAnsi="Verdana"/>
          <w:color w:val="000000"/>
          <w:lang w:val="en"/>
        </w:rPr>
        <w:t>UserInfo Endpoint</w:t>
      </w:r>
    </w:p>
    <w:p w14:paraId="29F47462" w14:textId="77777777" w:rsidR="00000000" w:rsidRDefault="00A44103" w:rsidP="00A44103">
      <w:pPr>
        <w:spacing w:before="0" w:beforeAutospacing="0" w:after="0" w:afterAutospacing="0"/>
        <w:ind w:left="1920" w:right="1200"/>
        <w:divId w:val="991832189"/>
        <w:rPr>
          <w:rFonts w:ascii="Verdana" w:eastAsia="Times New Roman" w:hAnsi="Verdana"/>
          <w:color w:val="000000"/>
          <w:lang w:val="en"/>
        </w:rPr>
      </w:pPr>
      <w:r>
        <w:rPr>
          <w:rFonts w:ascii="Verdana" w:eastAsia="Times New Roman" w:hAnsi="Verdana"/>
          <w:color w:val="000000"/>
          <w:lang w:val="en"/>
        </w:rPr>
        <w:t>Protected resource that, when presented with an Access Token by the Client, returns authorized information about the End-User represented by t</w:t>
      </w:r>
      <w:r>
        <w:rPr>
          <w:rFonts w:ascii="Verdana" w:eastAsia="Times New Roman" w:hAnsi="Verdana"/>
          <w:color w:val="000000"/>
          <w:lang w:val="en"/>
        </w:rPr>
        <w:t xml:space="preserve">he corresponding Authorization Grant. </w:t>
      </w:r>
    </w:p>
    <w:p w14:paraId="22219F95" w14:textId="77777777" w:rsidR="00000000" w:rsidRDefault="00A44103" w:rsidP="00A44103">
      <w:pPr>
        <w:spacing w:before="0" w:beforeAutospacing="0" w:after="0" w:afterAutospacing="0"/>
        <w:ind w:left="1200" w:right="1200"/>
        <w:divId w:val="991832189"/>
        <w:rPr>
          <w:rFonts w:ascii="Verdana" w:eastAsia="Times New Roman" w:hAnsi="Verdana"/>
          <w:color w:val="000000"/>
          <w:lang w:val="en"/>
        </w:rPr>
      </w:pPr>
      <w:r>
        <w:rPr>
          <w:rFonts w:ascii="Verdana" w:eastAsia="Times New Roman" w:hAnsi="Verdana"/>
          <w:color w:val="000000"/>
          <w:lang w:val="en"/>
        </w:rPr>
        <w:t>Validation</w:t>
      </w:r>
    </w:p>
    <w:p w14:paraId="7EF3D1A5" w14:textId="77777777" w:rsidR="00000000" w:rsidRDefault="00A44103" w:rsidP="00A44103">
      <w:pPr>
        <w:spacing w:before="0" w:beforeAutospacing="0" w:after="0" w:afterAutospacing="0"/>
        <w:ind w:left="1920" w:right="1200"/>
        <w:divId w:val="991832189"/>
        <w:rPr>
          <w:rFonts w:ascii="Verdana" w:eastAsia="Times New Roman" w:hAnsi="Verdana"/>
          <w:color w:val="000000"/>
          <w:lang w:val="en"/>
        </w:rPr>
      </w:pPr>
      <w:r>
        <w:rPr>
          <w:rFonts w:ascii="Verdana" w:eastAsia="Times New Roman" w:hAnsi="Verdana"/>
          <w:color w:val="000000"/>
          <w:lang w:val="en"/>
        </w:rPr>
        <w:t xml:space="preserve">Process intended to establish the soundness or correctness of a construct. </w:t>
      </w:r>
    </w:p>
    <w:p w14:paraId="6ABEA1D2" w14:textId="77777777" w:rsidR="00000000" w:rsidRDefault="00A44103" w:rsidP="00A44103">
      <w:pPr>
        <w:spacing w:before="0" w:beforeAutospacing="0" w:after="0" w:afterAutospacing="0"/>
        <w:ind w:left="1200" w:right="1200"/>
        <w:divId w:val="991832189"/>
        <w:rPr>
          <w:rFonts w:ascii="Verdana" w:eastAsia="Times New Roman" w:hAnsi="Verdana"/>
          <w:color w:val="000000"/>
          <w:lang w:val="en"/>
        </w:rPr>
      </w:pPr>
      <w:r>
        <w:rPr>
          <w:rFonts w:ascii="Verdana" w:eastAsia="Times New Roman" w:hAnsi="Verdana"/>
          <w:color w:val="000000"/>
          <w:lang w:val="en"/>
        </w:rPr>
        <w:t>Verification</w:t>
      </w:r>
    </w:p>
    <w:p w14:paraId="2E52F14C" w14:textId="77777777" w:rsidR="00000000" w:rsidRDefault="00A44103" w:rsidP="00A44103">
      <w:pPr>
        <w:spacing w:before="0" w:beforeAutospacing="0" w:after="0" w:afterAutospacing="0"/>
        <w:ind w:left="1920" w:right="1200"/>
        <w:divId w:val="991832189"/>
        <w:rPr>
          <w:rFonts w:ascii="Verdana" w:eastAsia="Times New Roman" w:hAnsi="Verdana"/>
          <w:color w:val="000000"/>
          <w:lang w:val="en"/>
        </w:rPr>
      </w:pPr>
      <w:r>
        <w:rPr>
          <w:rFonts w:ascii="Verdana" w:eastAsia="Times New Roman" w:hAnsi="Verdana"/>
          <w:color w:val="000000"/>
          <w:lang w:val="en"/>
        </w:rPr>
        <w:t xml:space="preserve">Process intended to test or prove the truth or accuracy of a fact or value. </w:t>
      </w:r>
    </w:p>
    <w:p w14:paraId="3EFFBBB0" w14:textId="77777777" w:rsidR="00000000" w:rsidRDefault="00A44103" w:rsidP="00A44103">
      <w:pPr>
        <w:spacing w:before="0" w:beforeAutospacing="0" w:after="0" w:afterAutospacing="0"/>
        <w:ind w:left="1200" w:right="1200"/>
        <w:divId w:val="991832189"/>
        <w:rPr>
          <w:rFonts w:ascii="Verdana" w:eastAsia="Times New Roman" w:hAnsi="Verdana"/>
          <w:color w:val="000000"/>
          <w:lang w:val="en"/>
        </w:rPr>
      </w:pPr>
      <w:r>
        <w:rPr>
          <w:rFonts w:ascii="Verdana" w:eastAsia="Times New Roman" w:hAnsi="Verdana"/>
          <w:color w:val="000000"/>
          <w:lang w:val="en"/>
        </w:rPr>
        <w:t>Voluntary Claim</w:t>
      </w:r>
    </w:p>
    <w:p w14:paraId="73D028EC" w14:textId="77777777" w:rsidR="00000000" w:rsidRDefault="00A44103" w:rsidP="00A44103">
      <w:pPr>
        <w:spacing w:before="0" w:beforeAutospacing="0" w:afterAutospacing="0"/>
        <w:ind w:left="1920" w:right="1200"/>
        <w:divId w:val="991832189"/>
        <w:rPr>
          <w:rFonts w:ascii="Verdana" w:eastAsia="Times New Roman" w:hAnsi="Verdana"/>
          <w:color w:val="000000"/>
          <w:lang w:val="en"/>
        </w:rPr>
      </w:pPr>
      <w:r>
        <w:rPr>
          <w:rFonts w:ascii="Verdana" w:eastAsia="Times New Roman" w:hAnsi="Verdana"/>
          <w:color w:val="000000"/>
          <w:lang w:val="en"/>
        </w:rPr>
        <w:t xml:space="preserve">Claim specified by the Client as being useful but not </w:t>
      </w:r>
      <w:proofErr w:type="gramStart"/>
      <w:r>
        <w:rPr>
          <w:rFonts w:ascii="Verdana" w:eastAsia="Times New Roman" w:hAnsi="Verdana"/>
          <w:color w:val="000000"/>
          <w:lang w:val="en"/>
        </w:rPr>
        <w:t>Essential</w:t>
      </w:r>
      <w:proofErr w:type="gramEnd"/>
      <w:r>
        <w:rPr>
          <w:rFonts w:ascii="Verdana" w:eastAsia="Times New Roman" w:hAnsi="Verdana"/>
          <w:color w:val="000000"/>
          <w:lang w:val="en"/>
        </w:rPr>
        <w:t xml:space="preserve"> for the specific task requested by the End-User. </w:t>
      </w:r>
    </w:p>
    <w:p w14:paraId="13BEEBB6" w14:textId="77777777" w:rsidR="00000000" w:rsidRDefault="00A44103">
      <w:pPr>
        <w:spacing w:before="0" w:beforeAutospacing="0" w:after="0" w:afterAutospacing="0"/>
        <w:divId w:val="1251696012"/>
        <w:rPr>
          <w:rFonts w:ascii="Verdana" w:eastAsia="Times New Roman" w:hAnsi="Verdana"/>
          <w:color w:val="000000"/>
          <w:lang w:val="en"/>
        </w:rPr>
      </w:pPr>
      <w:bookmarkStart w:id="42" w:name="ProtocolElements"/>
      <w:bookmarkEnd w:id="42"/>
    </w:p>
    <w:p w14:paraId="1E654FE7" w14:textId="77777777" w:rsidR="00000000" w:rsidRDefault="00A44103">
      <w:pPr>
        <w:spacing w:before="0" w:beforeAutospacing="0" w:after="0" w:afterAutospacing="0"/>
        <w:divId w:val="1251696012"/>
        <w:rPr>
          <w:rFonts w:ascii="Verdana" w:eastAsia="Times New Roman" w:hAnsi="Verdana"/>
          <w:color w:val="000000"/>
          <w:lang w:val="en"/>
        </w:rPr>
      </w:pPr>
      <w:r>
        <w:rPr>
          <w:rFonts w:ascii="Verdana" w:eastAsia="Times New Roman" w:hAnsi="Verdana"/>
          <w:color w:val="000000"/>
          <w:lang w:val="en"/>
        </w:rPr>
        <w:pict>
          <v:rect id="_x0000_i102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F4F58E7" w14:textId="77777777">
        <w:trPr>
          <w:divId w:val="1251696012"/>
          <w:trHeight w:val="225"/>
          <w:tblCellSpacing w:w="15" w:type="dxa"/>
        </w:trPr>
        <w:tc>
          <w:tcPr>
            <w:tcW w:w="450" w:type="dxa"/>
            <w:shd w:val="clear" w:color="auto" w:fill="990000"/>
            <w:vAlign w:val="center"/>
            <w:hideMark/>
          </w:tcPr>
          <w:p w14:paraId="2FB71FE5" w14:textId="77777777" w:rsidR="00000000" w:rsidRDefault="00A4410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2125F0C" w14:textId="77777777" w:rsidR="00000000" w:rsidRDefault="00A44103">
      <w:pPr>
        <w:pStyle w:val="Heading3"/>
        <w:divId w:val="1251696012"/>
        <w:rPr>
          <w:rFonts w:eastAsia="Times New Roman"/>
          <w:lang w:val="en"/>
        </w:rPr>
      </w:pPr>
      <w:bookmarkStart w:id="43" w:name="rfc.section.2"/>
      <w:bookmarkEnd w:id="43"/>
      <w:r>
        <w:rPr>
          <w:rFonts w:eastAsia="Times New Roman"/>
          <w:lang w:val="en"/>
        </w:rPr>
        <w:t>2.  Protocol Elements</w:t>
      </w:r>
    </w:p>
    <w:p w14:paraId="55D533FD"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Authorization Requests can follow one of two paths; the Implicit Flow or the Authorization Code Flow. The Authorization Code Flow is </w:t>
      </w:r>
      <w:r>
        <w:rPr>
          <w:rFonts w:ascii="Verdana" w:hAnsi="Verdana"/>
          <w:color w:val="000000"/>
          <w:lang w:val="en"/>
        </w:rPr>
        <w:t xml:space="preserve">suitable for Clients that can securely maintain a Client Secret between themselves and the Authorization Server whereas, the Implicit Flow is suitable for Clients that cannot. </w:t>
      </w:r>
    </w:p>
    <w:p w14:paraId="6F384893" w14:textId="77777777" w:rsidR="00000000" w:rsidRDefault="00A44103">
      <w:pPr>
        <w:pStyle w:val="NormalWeb"/>
        <w:divId w:val="1251696012"/>
        <w:rPr>
          <w:rFonts w:ascii="Verdana" w:hAnsi="Verdana"/>
          <w:color w:val="000000"/>
          <w:lang w:val="en"/>
        </w:rPr>
      </w:pPr>
      <w:r>
        <w:rPr>
          <w:rFonts w:ascii="Verdana" w:hAnsi="Verdana"/>
          <w:color w:val="000000"/>
          <w:lang w:val="en"/>
        </w:rPr>
        <w:t>This specification only provides information that is sufficient for basic Clien</w:t>
      </w:r>
      <w:r>
        <w:rPr>
          <w:rFonts w:ascii="Verdana" w:hAnsi="Verdana"/>
          <w:color w:val="000000"/>
          <w:lang w:val="en"/>
        </w:rPr>
        <w:t xml:space="preserve">ts using the Code Flow. </w:t>
      </w:r>
    </w:p>
    <w:p w14:paraId="5D451D2C" w14:textId="77777777" w:rsidR="00000000" w:rsidRDefault="00A44103">
      <w:pPr>
        <w:spacing w:before="0" w:beforeAutospacing="0" w:after="0" w:afterAutospacing="0"/>
        <w:divId w:val="1251696012"/>
        <w:rPr>
          <w:rFonts w:ascii="Verdana" w:eastAsia="Times New Roman" w:hAnsi="Verdana"/>
          <w:color w:val="000000"/>
          <w:lang w:val="en"/>
        </w:rPr>
      </w:pPr>
      <w:bookmarkStart w:id="44" w:name="CodeFlow"/>
      <w:bookmarkEnd w:id="44"/>
    </w:p>
    <w:p w14:paraId="3F7CFEDF" w14:textId="77777777" w:rsidR="00000000" w:rsidRDefault="00A44103">
      <w:pPr>
        <w:spacing w:before="0" w:beforeAutospacing="0" w:after="0" w:afterAutospacing="0"/>
        <w:divId w:val="1251696012"/>
        <w:rPr>
          <w:rFonts w:ascii="Verdana" w:eastAsia="Times New Roman" w:hAnsi="Verdana"/>
          <w:color w:val="000000"/>
          <w:lang w:val="en"/>
        </w:rPr>
      </w:pPr>
      <w:r>
        <w:rPr>
          <w:rFonts w:ascii="Verdana" w:eastAsia="Times New Roman" w:hAnsi="Verdana"/>
          <w:color w:val="000000"/>
          <w:lang w:val="en"/>
        </w:rPr>
        <w:pict>
          <v:rect id="_x0000_i103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96A99A2" w14:textId="77777777">
        <w:trPr>
          <w:divId w:val="1251696012"/>
          <w:trHeight w:val="225"/>
          <w:tblCellSpacing w:w="15" w:type="dxa"/>
        </w:trPr>
        <w:tc>
          <w:tcPr>
            <w:tcW w:w="450" w:type="dxa"/>
            <w:shd w:val="clear" w:color="auto" w:fill="990000"/>
            <w:vAlign w:val="center"/>
            <w:hideMark/>
          </w:tcPr>
          <w:p w14:paraId="394A7B57" w14:textId="77777777" w:rsidR="00000000" w:rsidRDefault="00A4410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994E4AD" w14:textId="77777777" w:rsidR="00000000" w:rsidRDefault="00A44103">
      <w:pPr>
        <w:pStyle w:val="Heading3"/>
        <w:divId w:val="1251696012"/>
        <w:rPr>
          <w:rFonts w:eastAsia="Times New Roman"/>
          <w:lang w:val="en"/>
        </w:rPr>
      </w:pPr>
      <w:bookmarkStart w:id="45" w:name="rfc.section.2.1"/>
      <w:bookmarkEnd w:id="45"/>
      <w:r>
        <w:rPr>
          <w:rFonts w:eastAsia="Times New Roman"/>
          <w:lang w:val="en"/>
        </w:rPr>
        <w:t>2.1.</w:t>
      </w:r>
      <w:proofErr w:type="gramStart"/>
      <w:r>
        <w:rPr>
          <w:rFonts w:eastAsia="Times New Roman"/>
          <w:lang w:val="en"/>
        </w:rPr>
        <w:t>  Code</w:t>
      </w:r>
      <w:proofErr w:type="gramEnd"/>
      <w:r>
        <w:rPr>
          <w:rFonts w:eastAsia="Times New Roman"/>
          <w:lang w:val="en"/>
        </w:rPr>
        <w:t xml:space="preserve"> Fl</w:t>
      </w:r>
      <w:r>
        <w:rPr>
          <w:rFonts w:eastAsia="Times New Roman"/>
          <w:lang w:val="en"/>
        </w:rPr>
        <w:t>ow</w:t>
      </w:r>
    </w:p>
    <w:p w14:paraId="30156809"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The Code Flow consists of the following steps: </w:t>
      </w:r>
    </w:p>
    <w:p w14:paraId="4044FB09" w14:textId="77777777" w:rsidR="00000000" w:rsidRDefault="00A44103">
      <w:pPr>
        <w:numPr>
          <w:ilvl w:val="0"/>
          <w:numId w:val="1"/>
        </w:numPr>
        <w:ind w:left="1680" w:right="960"/>
        <w:divId w:val="1251696012"/>
        <w:rPr>
          <w:rFonts w:ascii="Verdana" w:eastAsia="Times New Roman" w:hAnsi="Verdana"/>
          <w:color w:val="000000"/>
          <w:lang w:val="en"/>
        </w:rPr>
        <w:pPrChange w:id="46" w:author="Author" w:date="2013-06-27T18:30:00Z">
          <w:pPr>
            <w:numPr>
              <w:numId w:val="33"/>
            </w:numPr>
            <w:tabs>
              <w:tab w:val="num" w:pos="720"/>
            </w:tabs>
            <w:ind w:left="720" w:right="960" w:hanging="360"/>
            <w:divId w:val="1251696012"/>
          </w:pPr>
        </w:pPrChange>
      </w:pPr>
      <w:r>
        <w:rPr>
          <w:rFonts w:ascii="Verdana" w:eastAsia="Times New Roman" w:hAnsi="Verdana"/>
          <w:color w:val="000000"/>
          <w:lang w:val="en"/>
        </w:rPr>
        <w:t xml:space="preserve">Client prepares an Authorization Request containing the desired request parameters. </w:t>
      </w:r>
    </w:p>
    <w:p w14:paraId="315F52F9" w14:textId="77777777" w:rsidR="00000000" w:rsidRDefault="00A44103">
      <w:pPr>
        <w:numPr>
          <w:ilvl w:val="0"/>
          <w:numId w:val="1"/>
        </w:numPr>
        <w:ind w:left="1680" w:right="960"/>
        <w:divId w:val="1251696012"/>
        <w:rPr>
          <w:rFonts w:ascii="Verdana" w:eastAsia="Times New Roman" w:hAnsi="Verdana"/>
          <w:color w:val="000000"/>
          <w:lang w:val="en"/>
        </w:rPr>
        <w:pPrChange w:id="47" w:author="Author" w:date="2013-06-27T18:30:00Z">
          <w:pPr>
            <w:numPr>
              <w:numId w:val="33"/>
            </w:numPr>
            <w:tabs>
              <w:tab w:val="num" w:pos="720"/>
            </w:tabs>
            <w:ind w:left="720" w:right="960" w:hanging="360"/>
            <w:divId w:val="1251696012"/>
          </w:pPr>
        </w:pPrChange>
      </w:pPr>
      <w:r>
        <w:rPr>
          <w:rFonts w:ascii="Verdana" w:eastAsia="Times New Roman" w:hAnsi="Verdana"/>
          <w:color w:val="000000"/>
          <w:lang w:val="en"/>
        </w:rPr>
        <w:t xml:space="preserve">Client sends a request to the Authorization Server. </w:t>
      </w:r>
    </w:p>
    <w:p w14:paraId="30FEF7F8" w14:textId="77777777" w:rsidR="00000000" w:rsidRDefault="00A44103">
      <w:pPr>
        <w:numPr>
          <w:ilvl w:val="0"/>
          <w:numId w:val="1"/>
        </w:numPr>
        <w:ind w:left="1680" w:right="960"/>
        <w:divId w:val="1251696012"/>
        <w:rPr>
          <w:rFonts w:ascii="Verdana" w:eastAsia="Times New Roman" w:hAnsi="Verdana"/>
          <w:color w:val="000000"/>
          <w:lang w:val="en"/>
        </w:rPr>
        <w:pPrChange w:id="48" w:author="Author" w:date="2013-06-27T18:30:00Z">
          <w:pPr>
            <w:numPr>
              <w:numId w:val="33"/>
            </w:numPr>
            <w:tabs>
              <w:tab w:val="num" w:pos="720"/>
            </w:tabs>
            <w:ind w:left="720" w:right="960" w:hanging="360"/>
            <w:divId w:val="1251696012"/>
          </w:pPr>
        </w:pPrChange>
      </w:pPr>
      <w:r>
        <w:rPr>
          <w:rFonts w:ascii="Verdana" w:eastAsia="Times New Roman" w:hAnsi="Verdana"/>
          <w:color w:val="000000"/>
          <w:lang w:val="en"/>
        </w:rPr>
        <w:t xml:space="preserve">Authorization Server authenticates the End-User. </w:t>
      </w:r>
    </w:p>
    <w:p w14:paraId="407BB2F2" w14:textId="77777777" w:rsidR="00000000" w:rsidRDefault="00A44103">
      <w:pPr>
        <w:numPr>
          <w:ilvl w:val="0"/>
          <w:numId w:val="1"/>
        </w:numPr>
        <w:ind w:left="1680" w:right="960"/>
        <w:divId w:val="1251696012"/>
        <w:rPr>
          <w:rFonts w:ascii="Verdana" w:eastAsia="Times New Roman" w:hAnsi="Verdana"/>
          <w:color w:val="000000"/>
          <w:lang w:val="en"/>
        </w:rPr>
        <w:pPrChange w:id="49" w:author="Author" w:date="2013-06-27T18:30:00Z">
          <w:pPr>
            <w:numPr>
              <w:numId w:val="33"/>
            </w:numPr>
            <w:tabs>
              <w:tab w:val="num" w:pos="720"/>
            </w:tabs>
            <w:ind w:left="720" w:right="960" w:hanging="360"/>
            <w:divId w:val="1251696012"/>
          </w:pPr>
        </w:pPrChange>
      </w:pPr>
      <w:r>
        <w:rPr>
          <w:rFonts w:ascii="Verdana" w:eastAsia="Times New Roman" w:hAnsi="Verdana"/>
          <w:color w:val="000000"/>
          <w:lang w:val="en"/>
        </w:rPr>
        <w:t xml:space="preserve">Authorization Server obtains the End-User Consent/Authorization. </w:t>
      </w:r>
    </w:p>
    <w:p w14:paraId="648CBD30" w14:textId="77777777" w:rsidR="00000000" w:rsidRDefault="00A44103">
      <w:pPr>
        <w:numPr>
          <w:ilvl w:val="0"/>
          <w:numId w:val="1"/>
        </w:numPr>
        <w:ind w:left="1680" w:right="960"/>
        <w:divId w:val="1251696012"/>
        <w:rPr>
          <w:rFonts w:ascii="Verdana" w:eastAsia="Times New Roman" w:hAnsi="Verdana"/>
          <w:color w:val="000000"/>
          <w:lang w:val="en"/>
        </w:rPr>
        <w:pPrChange w:id="50" w:author="Author" w:date="2013-06-27T18:30:00Z">
          <w:pPr>
            <w:numPr>
              <w:numId w:val="33"/>
            </w:numPr>
            <w:tabs>
              <w:tab w:val="num" w:pos="720"/>
            </w:tabs>
            <w:ind w:left="720" w:right="960" w:hanging="360"/>
            <w:divId w:val="1251696012"/>
          </w:pPr>
        </w:pPrChange>
      </w:pPr>
      <w:r>
        <w:rPr>
          <w:rFonts w:ascii="Verdana" w:eastAsia="Times New Roman" w:hAnsi="Verdana"/>
          <w:color w:val="000000"/>
          <w:lang w:val="en"/>
        </w:rPr>
        <w:t xml:space="preserve">Authorization Server sends the End-User back to the Client with </w:t>
      </w:r>
      <w:r>
        <w:rPr>
          <w:rStyle w:val="HTMLTypewriter"/>
          <w:lang w:val="en"/>
        </w:rPr>
        <w:t>code</w:t>
      </w:r>
      <w:r>
        <w:rPr>
          <w:rFonts w:ascii="Verdana" w:eastAsia="Times New Roman" w:hAnsi="Verdana"/>
          <w:color w:val="000000"/>
          <w:lang w:val="en"/>
        </w:rPr>
        <w:t xml:space="preserve">. </w:t>
      </w:r>
    </w:p>
    <w:p w14:paraId="0642BB06" w14:textId="77777777" w:rsidR="00000000" w:rsidRDefault="00A44103">
      <w:pPr>
        <w:numPr>
          <w:ilvl w:val="0"/>
          <w:numId w:val="1"/>
        </w:numPr>
        <w:ind w:left="1680" w:right="960"/>
        <w:divId w:val="1251696012"/>
        <w:rPr>
          <w:rFonts w:ascii="Verdana" w:eastAsia="Times New Roman" w:hAnsi="Verdana"/>
          <w:color w:val="000000"/>
          <w:lang w:val="en"/>
        </w:rPr>
        <w:pPrChange w:id="51" w:author="Author" w:date="2013-06-27T18:30:00Z">
          <w:pPr>
            <w:numPr>
              <w:numId w:val="33"/>
            </w:numPr>
            <w:tabs>
              <w:tab w:val="num" w:pos="720"/>
            </w:tabs>
            <w:ind w:left="720" w:right="960" w:hanging="360"/>
            <w:divId w:val="1251696012"/>
          </w:pPr>
        </w:pPrChange>
      </w:pPr>
      <w:r>
        <w:rPr>
          <w:rFonts w:ascii="Verdana" w:eastAsia="Times New Roman" w:hAnsi="Verdana"/>
          <w:color w:val="000000"/>
          <w:lang w:val="en"/>
        </w:rPr>
        <w:t xml:space="preserve">Client sends the </w:t>
      </w:r>
      <w:r>
        <w:rPr>
          <w:rStyle w:val="HTMLTypewriter"/>
          <w:lang w:val="en"/>
        </w:rPr>
        <w:t>code</w:t>
      </w:r>
      <w:r>
        <w:rPr>
          <w:rFonts w:ascii="Verdana" w:eastAsia="Times New Roman" w:hAnsi="Verdana"/>
          <w:color w:val="000000"/>
          <w:lang w:val="en"/>
        </w:rPr>
        <w:t xml:space="preserve"> to the Token Endpoint to receive an Access Token and ID Token in the response. </w:t>
      </w:r>
    </w:p>
    <w:p w14:paraId="490D8DD3" w14:textId="77777777" w:rsidR="00000000" w:rsidRDefault="00A44103">
      <w:pPr>
        <w:spacing w:before="0" w:beforeAutospacing="0" w:after="0" w:afterAutospacing="0"/>
        <w:divId w:val="1251696012"/>
        <w:rPr>
          <w:rFonts w:ascii="Verdana" w:eastAsia="Times New Roman" w:hAnsi="Verdana"/>
          <w:color w:val="000000"/>
          <w:lang w:val="en"/>
        </w:rPr>
      </w:pPr>
      <w:bookmarkStart w:id="52" w:name="AuthorizationRequest"/>
      <w:bookmarkEnd w:id="52"/>
    </w:p>
    <w:p w14:paraId="2806BDC8" w14:textId="77777777" w:rsidR="00000000" w:rsidRDefault="00A44103">
      <w:pPr>
        <w:spacing w:before="0" w:beforeAutospacing="0" w:after="0" w:afterAutospacing="0"/>
        <w:divId w:val="1251696012"/>
        <w:rPr>
          <w:rFonts w:ascii="Verdana" w:eastAsia="Times New Roman" w:hAnsi="Verdana"/>
          <w:color w:val="000000"/>
          <w:lang w:val="en"/>
        </w:rPr>
      </w:pPr>
      <w:r>
        <w:rPr>
          <w:rFonts w:ascii="Verdana" w:eastAsia="Times New Roman" w:hAnsi="Verdana"/>
          <w:color w:val="000000"/>
          <w:lang w:val="en"/>
        </w:rPr>
        <w:pict>
          <v:rect id="_x0000_i103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C3DC4DF" w14:textId="77777777">
        <w:trPr>
          <w:divId w:val="1251696012"/>
          <w:trHeight w:val="225"/>
          <w:tblCellSpacing w:w="15" w:type="dxa"/>
        </w:trPr>
        <w:tc>
          <w:tcPr>
            <w:tcW w:w="450" w:type="dxa"/>
            <w:shd w:val="clear" w:color="auto" w:fill="990000"/>
            <w:vAlign w:val="center"/>
            <w:hideMark/>
          </w:tcPr>
          <w:p w14:paraId="25AB6B3D" w14:textId="77777777" w:rsidR="00000000" w:rsidRDefault="00A4410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8B68451" w14:textId="77777777" w:rsidR="00000000" w:rsidRDefault="00A44103">
      <w:pPr>
        <w:pStyle w:val="Heading3"/>
        <w:divId w:val="1251696012"/>
        <w:rPr>
          <w:rFonts w:eastAsia="Times New Roman"/>
          <w:lang w:val="en"/>
        </w:rPr>
      </w:pPr>
      <w:bookmarkStart w:id="53" w:name="rfc.section.2.1.1"/>
      <w:bookmarkEnd w:id="53"/>
      <w:r>
        <w:rPr>
          <w:rFonts w:eastAsia="Times New Roman"/>
          <w:lang w:val="en"/>
        </w:rPr>
        <w:t>2.1.1.</w:t>
      </w:r>
      <w:proofErr w:type="gramStart"/>
      <w:r>
        <w:rPr>
          <w:rFonts w:eastAsia="Times New Roman"/>
          <w:lang w:val="en"/>
        </w:rPr>
        <w:t>  Client</w:t>
      </w:r>
      <w:proofErr w:type="gramEnd"/>
      <w:r>
        <w:rPr>
          <w:rFonts w:eastAsia="Times New Roman"/>
          <w:lang w:val="en"/>
        </w:rPr>
        <w:t xml:space="preserve"> Prepares Authorization Request</w:t>
      </w:r>
    </w:p>
    <w:p w14:paraId="7CFEE114"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When the Client wishes to access a Protected Resource and the End-User Authorization has not yet been obtained, the Client prepares an Authorization Request to the Authorization Endpoint. </w:t>
      </w:r>
    </w:p>
    <w:p w14:paraId="590DAB4F" w14:textId="77777777" w:rsidR="00000000" w:rsidRDefault="00A44103">
      <w:pPr>
        <w:pStyle w:val="NormalWeb"/>
        <w:divId w:val="1251696012"/>
        <w:rPr>
          <w:rFonts w:ascii="Verdana" w:hAnsi="Verdana"/>
          <w:color w:val="000000"/>
          <w:lang w:val="en"/>
        </w:rPr>
      </w:pPr>
      <w:proofErr w:type="gramStart"/>
      <w:r>
        <w:rPr>
          <w:rFonts w:ascii="Verdana" w:hAnsi="Verdana"/>
          <w:color w:val="000000"/>
          <w:lang w:val="en"/>
        </w:rPr>
        <w:t>Communication with the Authorization Endpoint MUST utilize</w:t>
      </w:r>
      <w:proofErr w:type="gramEnd"/>
      <w:r>
        <w:rPr>
          <w:rFonts w:ascii="Verdana" w:hAnsi="Verdana"/>
          <w:color w:val="000000"/>
          <w:lang w:val="en"/>
        </w:rPr>
        <w:t xml:space="preserve"> TLS. See</w:t>
      </w:r>
      <w:r>
        <w:rPr>
          <w:rFonts w:ascii="Verdana" w:hAnsi="Verdana"/>
          <w:color w:val="000000"/>
          <w:lang w:val="en"/>
        </w:rPr>
        <w:t xml:space="preserve"> </w:t>
      </w:r>
      <w:hyperlink w:anchor="TLS_requirements" w:history="1">
        <w:r>
          <w:rPr>
            <w:rStyle w:val="Hyperlink"/>
            <w:rFonts w:ascii="Verdana" w:hAnsi="Verdana"/>
            <w:u w:val="none"/>
            <w:lang w:val="en"/>
          </w:rPr>
          <w:t>Section 7.1</w:t>
        </w:r>
        <w:r>
          <w:rPr>
            <w:rStyle w:val="Hyperlink"/>
            <w:rFonts w:ascii="Verdana" w:hAnsi="Verdana"/>
            <w:vanish/>
            <w:u w:val="none"/>
            <w:lang w:val="en"/>
          </w:rPr>
          <w:t xml:space="preserve"> (TLS Requirements)</w:t>
        </w:r>
      </w:hyperlink>
      <w:r>
        <w:rPr>
          <w:rFonts w:ascii="Verdana" w:hAnsi="Verdana"/>
          <w:color w:val="000000"/>
          <w:lang w:val="en"/>
        </w:rPr>
        <w:t xml:space="preserve"> for more information on using TLS. </w:t>
      </w:r>
    </w:p>
    <w:p w14:paraId="7C71D707"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Clients MAY construct the request using the HTTP </w:t>
      </w:r>
      <w:r>
        <w:rPr>
          <w:rStyle w:val="HTMLTypewriter"/>
          <w:lang w:val="en"/>
        </w:rPr>
        <w:t>GET</w:t>
      </w:r>
      <w:r>
        <w:rPr>
          <w:rFonts w:ascii="Verdana" w:hAnsi="Verdana"/>
          <w:color w:val="000000"/>
          <w:lang w:val="en"/>
        </w:rPr>
        <w:t xml:space="preserve"> or the HTTP </w:t>
      </w:r>
      <w:r>
        <w:rPr>
          <w:rStyle w:val="HTMLTypewriter"/>
          <w:lang w:val="en"/>
        </w:rPr>
        <w:t>POST</w:t>
      </w:r>
      <w:r>
        <w:rPr>
          <w:rFonts w:ascii="Verdana" w:hAnsi="Verdana"/>
          <w:color w:val="000000"/>
          <w:lang w:val="en"/>
        </w:rPr>
        <w:t xml:space="preserve"> method as defined in </w:t>
      </w:r>
      <w:hyperlink w:anchor="RFC2616" w:history="1">
        <w:r>
          <w:rPr>
            <w:rStyle w:val="Hyperlink"/>
            <w:rFonts w:ascii="Verdana" w:hAnsi="Verdana"/>
            <w:u w:val="none"/>
            <w:lang w:val="en"/>
          </w:rPr>
          <w:t>RFC 2616</w:t>
        </w:r>
        <w:r>
          <w:rPr>
            <w:rStyle w:val="Hyperlink"/>
            <w:rFonts w:ascii="Verdana" w:hAnsi="Verdana"/>
            <w:vanish/>
            <w:u w:val="none"/>
            <w:lang w:val="en"/>
          </w:rPr>
          <w:t xml:space="preserve"> (Fielding, R., Gett</w:t>
        </w:r>
        <w:r>
          <w:rPr>
            <w:rStyle w:val="Hyperlink"/>
            <w:rFonts w:ascii="Verdana" w:hAnsi="Verdana"/>
            <w:vanish/>
            <w:u w:val="none"/>
            <w:lang w:val="en"/>
          </w:rPr>
          <w:t>ys, J., Mogul, J., Frystyk, H., Masinter, L., Leach, P., and T. Berners-Lee, “Hypertext Transfer Protocol -- HTTP/1.1,” June 1999.)</w:t>
        </w:r>
      </w:hyperlink>
      <w:r>
        <w:rPr>
          <w:rFonts w:ascii="Verdana" w:hAnsi="Verdana"/>
          <w:color w:val="000000"/>
          <w:lang w:val="en"/>
        </w:rPr>
        <w:t xml:space="preserve"> [RFC2616]. </w:t>
      </w:r>
    </w:p>
    <w:p w14:paraId="365325DF"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If using the HTTP </w:t>
      </w:r>
      <w:r>
        <w:rPr>
          <w:rStyle w:val="HTMLTypewriter"/>
          <w:lang w:val="en"/>
        </w:rPr>
        <w:t>GET</w:t>
      </w:r>
      <w:r>
        <w:rPr>
          <w:rFonts w:ascii="Verdana" w:hAnsi="Verdana"/>
          <w:color w:val="000000"/>
          <w:lang w:val="en"/>
        </w:rPr>
        <w:t xml:space="preserve"> method, the parameters are serialized using the Query String Serialization, per </w:t>
      </w:r>
      <w:hyperlink w:anchor="qss" w:history="1">
        <w:r>
          <w:rPr>
            <w:rStyle w:val="Hyperlink"/>
            <w:rFonts w:ascii="Verdana" w:hAnsi="Verdana"/>
            <w:u w:val="none"/>
            <w:lang w:val="en"/>
          </w:rPr>
          <w:t>Section 3.1</w:t>
        </w:r>
        <w:r>
          <w:rPr>
            <w:rStyle w:val="Hyperlink"/>
            <w:rFonts w:ascii="Verdana" w:hAnsi="Verdana"/>
            <w:vanish/>
            <w:u w:val="none"/>
            <w:lang w:val="en"/>
          </w:rPr>
          <w:t xml:space="preserve"> (Query String Serialization)</w:t>
        </w:r>
      </w:hyperlink>
      <w:r>
        <w:rPr>
          <w:rFonts w:ascii="Verdana" w:hAnsi="Verdana"/>
          <w:color w:val="000000"/>
          <w:lang w:val="en"/>
        </w:rPr>
        <w:t xml:space="preserve">. If using the HTTP </w:t>
      </w:r>
      <w:r>
        <w:rPr>
          <w:rStyle w:val="HTMLTypewriter"/>
          <w:lang w:val="en"/>
        </w:rPr>
        <w:t>POST</w:t>
      </w:r>
      <w:r>
        <w:rPr>
          <w:rFonts w:ascii="Verdana" w:hAnsi="Verdana"/>
          <w:color w:val="000000"/>
          <w:lang w:val="en"/>
        </w:rPr>
        <w:t xml:space="preserve"> method, the request parameters are added to the HTTP request entity-body using the </w:t>
      </w:r>
      <w:r>
        <w:rPr>
          <w:rStyle w:val="HTMLTypewriter"/>
          <w:lang w:val="en"/>
        </w:rPr>
        <w:t>application/x-www-form-urlencoded</w:t>
      </w:r>
      <w:r>
        <w:rPr>
          <w:rFonts w:ascii="Verdana" w:hAnsi="Verdana"/>
          <w:color w:val="000000"/>
          <w:lang w:val="en"/>
        </w:rPr>
        <w:t xml:space="preserve"> format as defined by </w:t>
      </w:r>
      <w:hyperlink w:anchor="W3C.REC-html401-19991224" w:history="1">
        <w:r>
          <w:rPr>
            <w:rStyle w:val="Hyperlink"/>
            <w:rFonts w:ascii="Verdana" w:hAnsi="Verdana"/>
            <w:u w:val="none"/>
            <w:lang w:val="en"/>
          </w:rPr>
          <w:t>[W3C.REC</w:t>
        </w:r>
        <w:r>
          <w:rPr>
            <w:rStyle w:val="Hyperlink"/>
            <w:rFonts w:ascii="Verdana" w:hAnsi="Verdana"/>
            <w:u w:val="none"/>
            <w:lang w:val="en"/>
          </w:rPr>
          <w:noBreakHyphen/>
          <w:t>html401</w:t>
        </w:r>
        <w:r>
          <w:rPr>
            <w:rStyle w:val="Hyperlink"/>
            <w:rFonts w:ascii="Verdana" w:hAnsi="Verdana"/>
            <w:u w:val="none"/>
            <w:lang w:val="en"/>
          </w:rPr>
          <w:noBreakHyphen/>
          <w:t>19991224]</w:t>
        </w:r>
        <w:r>
          <w:rPr>
            <w:rStyle w:val="Hyperlink"/>
            <w:rFonts w:ascii="Verdana" w:hAnsi="Verdana"/>
            <w:vanish/>
            <w:u w:val="none"/>
            <w:lang w:val="en"/>
          </w:rPr>
          <w:t xml:space="preserve"> (Hors, A., Raggett, D., and I. Jacobs, “HTML 4.01 Specification,” December 1999.)</w:t>
        </w:r>
      </w:hyperlink>
      <w:r>
        <w:rPr>
          <w:rFonts w:ascii="Verdana" w:hAnsi="Verdana"/>
          <w:color w:val="000000"/>
          <w:lang w:val="en"/>
        </w:rPr>
        <w:t xml:space="preserve">. </w:t>
      </w:r>
    </w:p>
    <w:p w14:paraId="2EE0BF71"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The following is a non-normative example of an Authorization Request URL (with line wraps within values for display purposes only): </w:t>
      </w:r>
    </w:p>
    <w:p w14:paraId="7F1D2D4F" w14:textId="77777777" w:rsidR="00000000" w:rsidRDefault="00A44103" w:rsidP="00A44103">
      <w:pPr>
        <w:pStyle w:val="HTMLPreformatted"/>
        <w:ind w:left="1200" w:right="480"/>
        <w:divId w:val="1641376855"/>
        <w:rPr>
          <w:lang w:val="en"/>
        </w:rPr>
      </w:pPr>
    </w:p>
    <w:p w14:paraId="1D60390C" w14:textId="77777777" w:rsidR="00000000" w:rsidRDefault="00A44103" w:rsidP="00A44103">
      <w:pPr>
        <w:pStyle w:val="HTMLPreformatted"/>
        <w:ind w:left="1200" w:right="480"/>
        <w:divId w:val="1641376855"/>
        <w:rPr>
          <w:lang w:val="en"/>
        </w:rPr>
      </w:pPr>
      <w:r>
        <w:rPr>
          <w:lang w:val="en"/>
        </w:rPr>
        <w:t xml:space="preserve"> </w:t>
      </w:r>
      <w:r>
        <w:rPr>
          <w:lang w:val="en"/>
        </w:rPr>
        <w:t xml:space="preserve"> https://server.example.com/authorize?</w:t>
      </w:r>
    </w:p>
    <w:p w14:paraId="0F7932E4" w14:textId="77777777" w:rsidR="00000000" w:rsidRDefault="00A44103" w:rsidP="00A44103">
      <w:pPr>
        <w:pStyle w:val="HTMLPreformatted"/>
        <w:ind w:left="1200" w:right="480"/>
        <w:divId w:val="1641376855"/>
        <w:rPr>
          <w:lang w:val="en"/>
        </w:rPr>
      </w:pPr>
      <w:r>
        <w:rPr>
          <w:lang w:val="en"/>
        </w:rPr>
        <w:t xml:space="preserve">    response_type=code</w:t>
      </w:r>
    </w:p>
    <w:p w14:paraId="37A20AC7" w14:textId="77777777" w:rsidR="00000000" w:rsidRDefault="00A44103" w:rsidP="00A44103">
      <w:pPr>
        <w:pStyle w:val="HTMLPreformatted"/>
        <w:ind w:left="1200" w:right="480"/>
        <w:divId w:val="1641376855"/>
        <w:rPr>
          <w:lang w:val="en"/>
        </w:rPr>
      </w:pPr>
      <w:r>
        <w:rPr>
          <w:lang w:val="en"/>
        </w:rPr>
        <w:t xml:space="preserve">    &amp;client_id=s6BhdRkqt3</w:t>
      </w:r>
    </w:p>
    <w:p w14:paraId="5E8445BD" w14:textId="77777777" w:rsidR="00000000" w:rsidRDefault="00A44103" w:rsidP="00A44103">
      <w:pPr>
        <w:pStyle w:val="HTMLPreformatted"/>
        <w:ind w:left="1200" w:right="480"/>
        <w:divId w:val="1641376855"/>
        <w:rPr>
          <w:lang w:val="en"/>
        </w:rPr>
      </w:pPr>
      <w:r>
        <w:rPr>
          <w:lang w:val="en"/>
        </w:rPr>
        <w:t xml:space="preserve">    &amp;redirect_uri=https%3A%2F%2Fclient.example.org%2Fcb</w:t>
      </w:r>
    </w:p>
    <w:p w14:paraId="13744E83" w14:textId="77777777" w:rsidR="00000000" w:rsidRDefault="00A44103" w:rsidP="00A44103">
      <w:pPr>
        <w:pStyle w:val="HTMLPreformatted"/>
        <w:ind w:left="1200" w:right="480"/>
        <w:divId w:val="1641376855"/>
        <w:rPr>
          <w:lang w:val="en"/>
        </w:rPr>
      </w:pPr>
      <w:r>
        <w:rPr>
          <w:lang w:val="en"/>
        </w:rPr>
        <w:t xml:space="preserve">    &amp;scope=openid%20profile</w:t>
      </w:r>
    </w:p>
    <w:p w14:paraId="6FF4ABD0" w14:textId="77777777" w:rsidR="00000000" w:rsidRDefault="00A44103" w:rsidP="00A44103">
      <w:pPr>
        <w:pStyle w:val="HTMLPreformatted"/>
        <w:ind w:left="1200" w:right="480"/>
        <w:divId w:val="1641376855"/>
        <w:rPr>
          <w:lang w:val="en"/>
        </w:rPr>
      </w:pPr>
      <w:r>
        <w:rPr>
          <w:lang w:val="en"/>
        </w:rPr>
        <w:t xml:space="preserve">    &amp;state=af0ifjsldkj</w:t>
      </w:r>
    </w:p>
    <w:p w14:paraId="18703B8F" w14:textId="77777777" w:rsidR="00000000" w:rsidRDefault="00A44103">
      <w:pPr>
        <w:spacing w:before="0" w:beforeAutospacing="0" w:after="0" w:afterAutospacing="0"/>
        <w:divId w:val="1251696012"/>
        <w:rPr>
          <w:rFonts w:ascii="Verdana" w:eastAsia="Times New Roman" w:hAnsi="Verdana"/>
          <w:color w:val="000000"/>
          <w:lang w:val="en"/>
        </w:rPr>
      </w:pPr>
      <w:bookmarkStart w:id="54" w:name="RequestParameters"/>
      <w:bookmarkEnd w:id="54"/>
    </w:p>
    <w:p w14:paraId="24A98D21" w14:textId="77777777" w:rsidR="00000000" w:rsidRDefault="00A44103">
      <w:pPr>
        <w:spacing w:before="0" w:beforeAutospacing="0" w:after="0" w:afterAutospacing="0"/>
        <w:divId w:val="1251696012"/>
        <w:rPr>
          <w:rFonts w:ascii="Verdana" w:eastAsia="Times New Roman" w:hAnsi="Verdana"/>
          <w:color w:val="000000"/>
          <w:lang w:val="en"/>
        </w:rPr>
      </w:pPr>
      <w:r>
        <w:rPr>
          <w:rFonts w:ascii="Verdana" w:eastAsia="Times New Roman" w:hAnsi="Verdana"/>
          <w:color w:val="000000"/>
          <w:lang w:val="en"/>
        </w:rPr>
        <w:pict>
          <v:rect id="_x0000_i103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CD03844" w14:textId="77777777">
        <w:trPr>
          <w:divId w:val="1251696012"/>
          <w:trHeight w:val="225"/>
          <w:tblCellSpacing w:w="15" w:type="dxa"/>
        </w:trPr>
        <w:tc>
          <w:tcPr>
            <w:tcW w:w="450" w:type="dxa"/>
            <w:shd w:val="clear" w:color="auto" w:fill="990000"/>
            <w:vAlign w:val="center"/>
            <w:hideMark/>
          </w:tcPr>
          <w:p w14:paraId="1797FCF6" w14:textId="77777777" w:rsidR="00000000" w:rsidRDefault="00A4410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B0B6CCF" w14:textId="77777777" w:rsidR="00000000" w:rsidRDefault="00A44103">
      <w:pPr>
        <w:pStyle w:val="Heading3"/>
        <w:divId w:val="1251696012"/>
        <w:rPr>
          <w:rFonts w:eastAsia="Times New Roman"/>
          <w:lang w:val="en"/>
        </w:rPr>
      </w:pPr>
      <w:bookmarkStart w:id="55" w:name="rfc.section.2.1.1.1"/>
      <w:bookmarkEnd w:id="55"/>
      <w:r>
        <w:rPr>
          <w:rFonts w:eastAsia="Times New Roman"/>
          <w:lang w:val="en"/>
        </w:rPr>
        <w:t>2.1.1.1.</w:t>
      </w:r>
      <w:proofErr w:type="gramStart"/>
      <w:r>
        <w:rPr>
          <w:rFonts w:eastAsia="Times New Roman"/>
          <w:lang w:val="en"/>
        </w:rPr>
        <w:t>  Request</w:t>
      </w:r>
      <w:proofErr w:type="gramEnd"/>
      <w:r>
        <w:rPr>
          <w:rFonts w:eastAsia="Times New Roman"/>
          <w:lang w:val="en"/>
        </w:rPr>
        <w:t xml:space="preserve"> Parameters</w:t>
      </w:r>
    </w:p>
    <w:p w14:paraId="205A0E74"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This profile of OpenID Connect uses the following OAuth 2.0 request parameters: </w:t>
      </w:r>
    </w:p>
    <w:p w14:paraId="39E93608" w14:textId="77777777" w:rsidR="00000000" w:rsidRDefault="00A44103" w:rsidP="00A44103">
      <w:pPr>
        <w:spacing w:beforeAutospacing="0" w:after="0" w:afterAutospacing="0"/>
        <w:ind w:left="1200" w:right="1200"/>
        <w:divId w:val="1700281775"/>
        <w:rPr>
          <w:rFonts w:ascii="Verdana" w:eastAsia="Times New Roman" w:hAnsi="Verdana"/>
          <w:color w:val="000000"/>
          <w:lang w:val="en"/>
        </w:rPr>
      </w:pPr>
      <w:r>
        <w:rPr>
          <w:rFonts w:ascii="Verdana" w:eastAsia="Times New Roman" w:hAnsi="Verdana"/>
          <w:color w:val="000000"/>
          <w:lang w:val="en"/>
        </w:rPr>
        <w:t>response_type</w:t>
      </w:r>
    </w:p>
    <w:p w14:paraId="42CAAC18" w14:textId="77777777" w:rsidR="00000000" w:rsidRDefault="00A44103" w:rsidP="00A44103">
      <w:pPr>
        <w:spacing w:before="0" w:beforeAutospacing="0" w:after="0" w:afterAutospacing="0"/>
        <w:ind w:left="1920" w:right="1200"/>
        <w:divId w:val="1700281775"/>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This value MUST</w:t>
      </w:r>
      <w:r>
        <w:rPr>
          <w:rFonts w:ascii="Verdana" w:eastAsia="Times New Roman" w:hAnsi="Verdana"/>
          <w:color w:val="000000"/>
          <w:lang w:val="en"/>
        </w:rPr>
        <w:t xml:space="preserve"> be </w:t>
      </w:r>
      <w:r>
        <w:rPr>
          <w:rStyle w:val="HTMLTypewriter"/>
          <w:lang w:val="en"/>
        </w:rPr>
        <w:t>code</w:t>
      </w:r>
      <w:r>
        <w:rPr>
          <w:rFonts w:ascii="Verdana" w:eastAsia="Times New Roman" w:hAnsi="Verdana"/>
          <w:color w:val="000000"/>
          <w:lang w:val="en"/>
        </w:rPr>
        <w:t xml:space="preserve">. This requests that both an Access Token and an ID Token be returned from the Token Endpoint in exchange to </w:t>
      </w:r>
      <w:r>
        <w:rPr>
          <w:rStyle w:val="HTMLTypewriter"/>
          <w:lang w:val="en"/>
        </w:rPr>
        <w:t>code</w:t>
      </w:r>
      <w:r>
        <w:rPr>
          <w:rFonts w:ascii="Verdana" w:eastAsia="Times New Roman" w:hAnsi="Verdana"/>
          <w:color w:val="000000"/>
          <w:lang w:val="en"/>
        </w:rPr>
        <w:t xml:space="preserve">. </w:t>
      </w:r>
    </w:p>
    <w:p w14:paraId="7438F0BA" w14:textId="77777777" w:rsidR="00000000" w:rsidRDefault="00A44103" w:rsidP="00A44103">
      <w:pPr>
        <w:spacing w:before="0" w:beforeAutospacing="0" w:after="0" w:afterAutospacing="0"/>
        <w:ind w:left="1200" w:right="1200"/>
        <w:divId w:val="1700281775"/>
        <w:rPr>
          <w:rFonts w:ascii="Verdana" w:eastAsia="Times New Roman" w:hAnsi="Verdana"/>
          <w:color w:val="000000"/>
          <w:lang w:val="en"/>
        </w:rPr>
      </w:pPr>
      <w:r>
        <w:rPr>
          <w:rFonts w:ascii="Verdana" w:eastAsia="Times New Roman" w:hAnsi="Verdana"/>
          <w:color w:val="000000"/>
          <w:lang w:val="en"/>
        </w:rPr>
        <w:t>client_id</w:t>
      </w:r>
    </w:p>
    <w:p w14:paraId="477811DF" w14:textId="77777777" w:rsidR="00000000" w:rsidRDefault="00A44103" w:rsidP="00A44103">
      <w:pPr>
        <w:spacing w:before="0" w:beforeAutospacing="0" w:after="0" w:afterAutospacing="0"/>
        <w:ind w:left="1920" w:right="1200"/>
        <w:divId w:val="1700281775"/>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OAuth 2.0 Client Identifier.</w:t>
      </w:r>
      <w:proofErr w:type="gramEnd"/>
      <w:r>
        <w:rPr>
          <w:rFonts w:ascii="Verdana" w:eastAsia="Times New Roman" w:hAnsi="Verdana"/>
          <w:color w:val="000000"/>
          <w:lang w:val="en"/>
        </w:rPr>
        <w:t xml:space="preserve"> </w:t>
      </w:r>
    </w:p>
    <w:p w14:paraId="64526D0E" w14:textId="77777777" w:rsidR="00000000" w:rsidRDefault="00A44103" w:rsidP="00A44103">
      <w:pPr>
        <w:spacing w:before="0" w:beforeAutospacing="0" w:after="0" w:afterAutospacing="0"/>
        <w:ind w:left="1200" w:right="1200"/>
        <w:divId w:val="1700281775"/>
        <w:rPr>
          <w:rFonts w:ascii="Verdana" w:eastAsia="Times New Roman" w:hAnsi="Verdana"/>
          <w:color w:val="000000"/>
          <w:lang w:val="en"/>
        </w:rPr>
      </w:pPr>
      <w:proofErr w:type="gramStart"/>
      <w:r>
        <w:rPr>
          <w:rFonts w:ascii="Verdana" w:eastAsia="Times New Roman" w:hAnsi="Verdana"/>
          <w:color w:val="000000"/>
          <w:lang w:val="en"/>
        </w:rPr>
        <w:t>scope</w:t>
      </w:r>
      <w:proofErr w:type="gramEnd"/>
    </w:p>
    <w:p w14:paraId="492E9225" w14:textId="77777777" w:rsidR="00000000" w:rsidRDefault="00A44103" w:rsidP="00A44103">
      <w:pPr>
        <w:spacing w:before="0" w:beforeAutospacing="0" w:after="0" w:afterAutospacing="0"/>
        <w:ind w:left="1920" w:right="1200"/>
        <w:divId w:val="1700281775"/>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Space delimited, case sensitive list of ASCII OAuth 2.0 scope values.</w:t>
      </w:r>
      <w:proofErr w:type="gramEnd"/>
      <w:r>
        <w:rPr>
          <w:rFonts w:ascii="Verdana" w:eastAsia="Times New Roman" w:hAnsi="Verdana"/>
          <w:color w:val="000000"/>
          <w:lang w:val="en"/>
        </w:rPr>
        <w:t xml:space="preserve"> OpenID Connect requests MUST contain the </w:t>
      </w:r>
      <w:r>
        <w:rPr>
          <w:rStyle w:val="HTMLTypewriter"/>
          <w:lang w:val="en"/>
        </w:rPr>
        <w:t>openid</w:t>
      </w:r>
      <w:r>
        <w:rPr>
          <w:rFonts w:ascii="Verdana" w:eastAsia="Times New Roman" w:hAnsi="Verdana"/>
          <w:color w:val="000000"/>
          <w:lang w:val="en"/>
        </w:rPr>
        <w:t xml:space="preserve"> scope value. OPTIONAL scope values of </w:t>
      </w:r>
      <w:r>
        <w:rPr>
          <w:rStyle w:val="HTMLTypewriter"/>
          <w:lang w:val="en"/>
        </w:rPr>
        <w:t>profile</w:t>
      </w:r>
      <w:r>
        <w:rPr>
          <w:rFonts w:ascii="Verdana" w:eastAsia="Times New Roman" w:hAnsi="Verdana"/>
          <w:color w:val="000000"/>
          <w:lang w:val="en"/>
        </w:rPr>
        <w:t xml:space="preserve">, </w:t>
      </w:r>
      <w:r>
        <w:rPr>
          <w:rStyle w:val="HTMLTypewriter"/>
          <w:lang w:val="en"/>
        </w:rPr>
        <w:t>email</w:t>
      </w:r>
      <w:r>
        <w:rPr>
          <w:rFonts w:ascii="Verdana" w:eastAsia="Times New Roman" w:hAnsi="Verdana"/>
          <w:color w:val="000000"/>
          <w:lang w:val="en"/>
        </w:rPr>
        <w:t xml:space="preserve">, </w:t>
      </w:r>
      <w:r>
        <w:rPr>
          <w:rStyle w:val="HTMLTypewriter"/>
          <w:lang w:val="en"/>
        </w:rPr>
        <w:t>address</w:t>
      </w:r>
      <w:r>
        <w:rPr>
          <w:rFonts w:ascii="Verdana" w:eastAsia="Times New Roman" w:hAnsi="Verdana"/>
          <w:color w:val="000000"/>
          <w:lang w:val="en"/>
        </w:rPr>
        <w:t xml:space="preserve">, </w:t>
      </w:r>
      <w:r>
        <w:rPr>
          <w:rStyle w:val="HTMLTypewriter"/>
          <w:lang w:val="en"/>
        </w:rPr>
        <w:t>phone</w:t>
      </w:r>
      <w:r>
        <w:rPr>
          <w:rFonts w:ascii="Verdana" w:eastAsia="Times New Roman" w:hAnsi="Verdana"/>
          <w:color w:val="000000"/>
          <w:lang w:val="en"/>
        </w:rPr>
        <w:t xml:space="preserve">, and </w:t>
      </w:r>
      <w:r>
        <w:rPr>
          <w:rStyle w:val="HTMLTypewriter"/>
          <w:lang w:val="en"/>
        </w:rPr>
        <w:t>offline_access</w:t>
      </w:r>
      <w:r>
        <w:rPr>
          <w:rFonts w:ascii="Verdana" w:eastAsia="Times New Roman" w:hAnsi="Verdana"/>
          <w:color w:val="000000"/>
          <w:lang w:val="en"/>
        </w:rPr>
        <w:t xml:space="preserve"> are also defined. See </w:t>
      </w:r>
      <w:hyperlink w:anchor="scopes" w:history="1">
        <w:r>
          <w:rPr>
            <w:rStyle w:val="Hyperlink"/>
            <w:rFonts w:ascii="Verdana" w:eastAsia="Times New Roman" w:hAnsi="Verdana"/>
            <w:u w:val="none"/>
            <w:lang w:val="en"/>
          </w:rPr>
          <w:t>Section 2.4</w:t>
        </w:r>
        <w:r>
          <w:rPr>
            <w:rStyle w:val="Hyperlink"/>
            <w:rFonts w:ascii="Verdana" w:eastAsia="Times New Roman" w:hAnsi="Verdana"/>
            <w:vanish/>
            <w:u w:val="none"/>
            <w:lang w:val="en"/>
          </w:rPr>
          <w:t xml:space="preserve"> (Scope Values)</w:t>
        </w:r>
      </w:hyperlink>
      <w:r>
        <w:rPr>
          <w:rFonts w:ascii="Verdana" w:eastAsia="Times New Roman" w:hAnsi="Verdana"/>
          <w:color w:val="000000"/>
          <w:lang w:val="en"/>
        </w:rPr>
        <w:t xml:space="preserve"> for more about the scope values defined by this specification. </w:t>
      </w:r>
    </w:p>
    <w:p w14:paraId="1AA96A0A" w14:textId="77777777" w:rsidR="00000000" w:rsidRDefault="00A44103" w:rsidP="00A44103">
      <w:pPr>
        <w:spacing w:before="0" w:beforeAutospacing="0" w:after="0" w:afterAutospacing="0"/>
        <w:ind w:left="1200" w:right="1200"/>
        <w:divId w:val="1700281775"/>
        <w:rPr>
          <w:rFonts w:ascii="Verdana" w:eastAsia="Times New Roman" w:hAnsi="Verdana"/>
          <w:color w:val="000000"/>
          <w:lang w:val="en"/>
        </w:rPr>
      </w:pPr>
      <w:r>
        <w:rPr>
          <w:rFonts w:ascii="Verdana" w:eastAsia="Times New Roman" w:hAnsi="Verdana"/>
          <w:color w:val="000000"/>
          <w:lang w:val="en"/>
        </w:rPr>
        <w:t>redirect_uri</w:t>
      </w:r>
    </w:p>
    <w:p w14:paraId="7055B7E1" w14:textId="77777777" w:rsidR="00000000" w:rsidRDefault="00A44103" w:rsidP="00A44103">
      <w:pPr>
        <w:spacing w:before="0" w:beforeAutospacing="0" w:after="0" w:afterAutospacing="0"/>
        <w:ind w:left="1920" w:right="1200"/>
        <w:divId w:val="1700281775"/>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Redirection URI to which the response will be sent. This MUST be pre-registered with the OpenID Provider. This URI MUST exactly match one of</w:t>
      </w:r>
      <w:r>
        <w:rPr>
          <w:rFonts w:ascii="Verdana" w:eastAsia="Times New Roman" w:hAnsi="Verdana"/>
          <w:color w:val="000000"/>
          <w:lang w:val="en"/>
        </w:rPr>
        <w:t xml:space="preserve"> the </w:t>
      </w:r>
      <w:r>
        <w:rPr>
          <w:rStyle w:val="HTMLTypewriter"/>
          <w:lang w:val="en"/>
        </w:rPr>
        <w:t>redirect_uris</w:t>
      </w:r>
      <w:r>
        <w:rPr>
          <w:rFonts w:ascii="Verdana" w:eastAsia="Times New Roman" w:hAnsi="Verdana"/>
          <w:color w:val="000000"/>
          <w:lang w:val="en"/>
        </w:rPr>
        <w:t xml:space="preserve"> registered for the Client, with the matching performed as described in Section 6.2.1 of </w:t>
      </w:r>
      <w:hyperlink w:anchor="RFC3986" w:history="1">
        <w:r>
          <w:rPr>
            <w:rStyle w:val="Hyperlink"/>
            <w:rFonts w:ascii="Verdana" w:eastAsia="Times New Roman" w:hAnsi="Verdana"/>
            <w:u w:val="none"/>
            <w:lang w:val="en"/>
          </w:rPr>
          <w:t>[RFC3986]</w:t>
        </w:r>
        <w:r>
          <w:rPr>
            <w:rStyle w:val="Hyperlink"/>
            <w:rFonts w:ascii="Verdana" w:eastAsia="Times New Roman" w:hAnsi="Verdana"/>
            <w:vanish/>
            <w:u w:val="none"/>
            <w:lang w:val="en"/>
          </w:rPr>
          <w:t xml:space="preserve"> (Berners-Lee, T., Fielding, R., and L. Masinter, “Uniform Resource Identifier (URI): Generic Syntax,” January</w:t>
        </w:r>
        <w:r>
          <w:rPr>
            <w:rStyle w:val="Hyperlink"/>
            <w:rFonts w:ascii="Verdana" w:eastAsia="Times New Roman" w:hAnsi="Verdana"/>
            <w:vanish/>
            <w:u w:val="none"/>
            <w:lang w:val="en"/>
          </w:rPr>
          <w:t> 2005.)</w:t>
        </w:r>
      </w:hyperlink>
      <w:r>
        <w:rPr>
          <w:rFonts w:ascii="Verdana" w:eastAsia="Times New Roman" w:hAnsi="Verdana"/>
          <w:color w:val="000000"/>
          <w:lang w:val="en"/>
        </w:rPr>
        <w:t xml:space="preserve"> (Simple String Comparison). If the Client only uses the OAuth </w:t>
      </w:r>
      <w:r>
        <w:rPr>
          <w:rStyle w:val="HTMLTypewriter"/>
          <w:lang w:val="en"/>
        </w:rPr>
        <w:t>authorization_code</w:t>
      </w:r>
      <w:r>
        <w:rPr>
          <w:rFonts w:ascii="Verdana" w:eastAsia="Times New Roman" w:hAnsi="Verdana"/>
          <w:color w:val="000000"/>
          <w:lang w:val="en"/>
        </w:rPr>
        <w:t xml:space="preserve"> grant type, the redirection URI MAY use the </w:t>
      </w:r>
      <w:r>
        <w:rPr>
          <w:rStyle w:val="HTMLTypewriter"/>
          <w:lang w:val="en"/>
        </w:rPr>
        <w:t>http</w:t>
      </w:r>
      <w:r>
        <w:rPr>
          <w:rFonts w:ascii="Verdana" w:eastAsia="Times New Roman" w:hAnsi="Verdana"/>
          <w:color w:val="000000"/>
          <w:lang w:val="en"/>
        </w:rPr>
        <w:t xml:space="preserve"> scheme, provided that the Client Type is </w:t>
      </w:r>
      <w:r>
        <w:rPr>
          <w:rStyle w:val="HTMLTypewriter"/>
          <w:lang w:val="en"/>
        </w:rPr>
        <w:t>confidential</w:t>
      </w:r>
      <w:r>
        <w:rPr>
          <w:rFonts w:ascii="Verdana" w:eastAsia="Times New Roman" w:hAnsi="Verdana"/>
          <w:color w:val="000000"/>
          <w:lang w:val="en"/>
        </w:rPr>
        <w:t xml:space="preserve">, as defined in Section 2.1 of OAuth 2.0. </w:t>
      </w:r>
    </w:p>
    <w:p w14:paraId="237C2010" w14:textId="77777777" w:rsidR="00000000" w:rsidRDefault="00A44103" w:rsidP="00A44103">
      <w:pPr>
        <w:spacing w:before="0" w:beforeAutospacing="0" w:after="0" w:afterAutospacing="0"/>
        <w:ind w:left="1200" w:right="1200"/>
        <w:divId w:val="1700281775"/>
        <w:rPr>
          <w:rFonts w:ascii="Verdana" w:eastAsia="Times New Roman" w:hAnsi="Verdana"/>
          <w:color w:val="000000"/>
          <w:lang w:val="en"/>
        </w:rPr>
      </w:pPr>
      <w:proofErr w:type="gramStart"/>
      <w:r>
        <w:rPr>
          <w:rFonts w:ascii="Verdana" w:eastAsia="Times New Roman" w:hAnsi="Verdana"/>
          <w:color w:val="000000"/>
          <w:lang w:val="en"/>
        </w:rPr>
        <w:t>state</w:t>
      </w:r>
      <w:proofErr w:type="gramEnd"/>
    </w:p>
    <w:p w14:paraId="6BE6B9E3" w14:textId="77777777" w:rsidR="00000000" w:rsidRDefault="00A44103" w:rsidP="00A44103">
      <w:pPr>
        <w:spacing w:before="0" w:beforeAutospacing="0" w:afterAutospacing="0"/>
        <w:ind w:left="1920" w:right="1200"/>
        <w:divId w:val="1700281775"/>
        <w:rPr>
          <w:rFonts w:ascii="Verdana" w:eastAsia="Times New Roman" w:hAnsi="Verdana"/>
          <w:color w:val="000000"/>
          <w:lang w:val="en"/>
        </w:rPr>
      </w:pPr>
      <w:proofErr w:type="gramStart"/>
      <w:r>
        <w:rPr>
          <w:rFonts w:ascii="Verdana" w:eastAsia="Times New Roman" w:hAnsi="Verdana"/>
          <w:color w:val="000000"/>
          <w:lang w:val="en"/>
        </w:rPr>
        <w:t>RECOMMENDED.</w:t>
      </w:r>
      <w:proofErr w:type="gramEnd"/>
      <w:r>
        <w:rPr>
          <w:rFonts w:ascii="Verdana" w:eastAsia="Times New Roman" w:hAnsi="Verdana"/>
          <w:color w:val="000000"/>
          <w:lang w:val="en"/>
        </w:rPr>
        <w:t xml:space="preserve"> Opa</w:t>
      </w:r>
      <w:r>
        <w:rPr>
          <w:rFonts w:ascii="Verdana" w:eastAsia="Times New Roman" w:hAnsi="Verdana"/>
          <w:color w:val="000000"/>
          <w:lang w:val="en"/>
        </w:rPr>
        <w:t xml:space="preserve">que value used to maintain state between the request and the callback. Typically, Cross-Site Request Forgery (CSRF, XSRF) mitigation is done by cryptographically binding the value of this parameter with the browser cookie. </w:t>
      </w:r>
    </w:p>
    <w:p w14:paraId="0D761C86"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This specification also defines </w:t>
      </w:r>
      <w:r>
        <w:rPr>
          <w:rFonts w:ascii="Verdana" w:hAnsi="Verdana"/>
          <w:color w:val="000000"/>
          <w:lang w:val="en"/>
        </w:rPr>
        <w:t xml:space="preserve">the following request parameters: </w:t>
      </w:r>
    </w:p>
    <w:p w14:paraId="0730F941" w14:textId="77777777" w:rsidR="00000000" w:rsidRDefault="00A44103" w:rsidP="00A44103">
      <w:pPr>
        <w:spacing w:beforeAutospacing="0" w:after="0" w:afterAutospacing="0"/>
        <w:ind w:left="1200" w:right="1200"/>
        <w:divId w:val="300115594"/>
        <w:rPr>
          <w:rFonts w:ascii="Verdana" w:eastAsia="Times New Roman" w:hAnsi="Verdana"/>
          <w:color w:val="000000"/>
          <w:lang w:val="en"/>
        </w:rPr>
      </w:pPr>
      <w:proofErr w:type="gramStart"/>
      <w:r>
        <w:rPr>
          <w:rFonts w:ascii="Verdana" w:eastAsia="Times New Roman" w:hAnsi="Verdana"/>
          <w:color w:val="000000"/>
          <w:lang w:val="en"/>
        </w:rPr>
        <w:t>nonce</w:t>
      </w:r>
      <w:proofErr w:type="gramEnd"/>
    </w:p>
    <w:p w14:paraId="7CD6EB68" w14:textId="77777777" w:rsidR="00000000" w:rsidRDefault="00A44103" w:rsidP="00A44103">
      <w:pPr>
        <w:spacing w:before="0" w:beforeAutospacing="0" w:after="0" w:afterAutospacing="0"/>
        <w:ind w:left="1920" w:right="1200"/>
        <w:divId w:val="30011559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String value used to associate a Client session with an ID Token, and to mitigate replay attacks. The value is passed through unmodified from the Authorization Request to the ID Token. Sufficient entropy M</w:t>
      </w:r>
      <w:r>
        <w:rPr>
          <w:rFonts w:ascii="Verdana" w:eastAsia="Times New Roman" w:hAnsi="Verdana"/>
          <w:color w:val="000000"/>
          <w:lang w:val="en"/>
        </w:rPr>
        <w:t xml:space="preserve">UST be present in the </w:t>
      </w:r>
      <w:r>
        <w:rPr>
          <w:rStyle w:val="HTMLTypewriter"/>
          <w:lang w:val="en"/>
        </w:rPr>
        <w:t>nonce</w:t>
      </w:r>
      <w:r>
        <w:rPr>
          <w:rFonts w:ascii="Verdana" w:eastAsia="Times New Roman" w:hAnsi="Verdana"/>
          <w:color w:val="000000"/>
          <w:lang w:val="en"/>
        </w:rPr>
        <w:t xml:space="preserve"> values used to prevent attackers from guessing values. Use of the nonce is OPTIONAL when using the code flow. </w:t>
      </w:r>
    </w:p>
    <w:p w14:paraId="5C11E8D8" w14:textId="77777777" w:rsidR="00000000" w:rsidRDefault="00A44103" w:rsidP="00A44103">
      <w:pPr>
        <w:spacing w:before="0" w:beforeAutospacing="0" w:after="0" w:afterAutospacing="0"/>
        <w:ind w:left="1200" w:right="1200"/>
        <w:divId w:val="300115594"/>
        <w:rPr>
          <w:rFonts w:ascii="Verdana" w:eastAsia="Times New Roman" w:hAnsi="Verdana"/>
          <w:color w:val="000000"/>
          <w:lang w:val="en"/>
        </w:rPr>
      </w:pPr>
      <w:proofErr w:type="gramStart"/>
      <w:r>
        <w:rPr>
          <w:rFonts w:ascii="Verdana" w:eastAsia="Times New Roman" w:hAnsi="Verdana"/>
          <w:color w:val="000000"/>
          <w:lang w:val="en"/>
        </w:rPr>
        <w:t>display</w:t>
      </w:r>
      <w:proofErr w:type="gramEnd"/>
    </w:p>
    <w:p w14:paraId="361E8E3F" w14:textId="77777777" w:rsidR="00000000" w:rsidRDefault="00A44103" w:rsidP="00A44103">
      <w:pPr>
        <w:spacing w:before="0" w:beforeAutospacing="0" w:after="0" w:afterAutospacing="0"/>
        <w:ind w:left="1920" w:right="1200"/>
        <w:divId w:val="30011559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ASCII string value that specifies how the Authorization Server displays the authentication and cons</w:t>
      </w:r>
      <w:r>
        <w:rPr>
          <w:rFonts w:ascii="Verdana" w:eastAsia="Times New Roman" w:hAnsi="Verdana"/>
          <w:color w:val="000000"/>
          <w:lang w:val="en"/>
        </w:rPr>
        <w:t xml:space="preserve">ent user interface pages to the End-User. The defined values are: </w:t>
      </w:r>
    </w:p>
    <w:p w14:paraId="4D43D051" w14:textId="77777777" w:rsidR="00000000" w:rsidRDefault="00A44103" w:rsidP="00A44103">
      <w:pPr>
        <w:spacing w:before="0" w:beforeAutospacing="0" w:after="0" w:afterAutospacing="0"/>
        <w:ind w:left="1920" w:right="1200"/>
        <w:divId w:val="300115594"/>
        <w:rPr>
          <w:rFonts w:ascii="Verdana" w:eastAsia="Times New Roman" w:hAnsi="Verdana"/>
          <w:color w:val="000000"/>
          <w:lang w:val="en"/>
        </w:rPr>
      </w:pPr>
      <w:proofErr w:type="gramStart"/>
      <w:r>
        <w:rPr>
          <w:rFonts w:ascii="Verdana" w:eastAsia="Times New Roman" w:hAnsi="Verdana"/>
          <w:color w:val="000000"/>
          <w:lang w:val="en"/>
        </w:rPr>
        <w:t>page</w:t>
      </w:r>
      <w:proofErr w:type="gramEnd"/>
    </w:p>
    <w:p w14:paraId="3D9B8D91" w14:textId="77777777" w:rsidR="00000000" w:rsidRDefault="00A44103" w:rsidP="00A44103">
      <w:pPr>
        <w:spacing w:before="0" w:beforeAutospacing="0" w:after="0" w:afterAutospacing="0"/>
        <w:ind w:left="1920" w:right="1200"/>
        <w:divId w:val="300115594"/>
        <w:rPr>
          <w:rFonts w:ascii="Verdana" w:eastAsia="Times New Roman" w:hAnsi="Verdana"/>
          <w:color w:val="000000"/>
          <w:lang w:val="en"/>
        </w:rPr>
      </w:pPr>
      <w:r>
        <w:rPr>
          <w:rFonts w:ascii="Verdana" w:eastAsia="Times New Roman" w:hAnsi="Verdana"/>
          <w:color w:val="000000"/>
          <w:lang w:val="en"/>
        </w:rPr>
        <w:t>The Authorization Server SHOULD display authentication and consent UI consistent with a full User-Agent page view. If the display parameter is not specified this is the default display</w:t>
      </w:r>
      <w:r>
        <w:rPr>
          <w:rFonts w:ascii="Verdana" w:eastAsia="Times New Roman" w:hAnsi="Verdana"/>
          <w:color w:val="000000"/>
          <w:lang w:val="en"/>
        </w:rPr>
        <w:t xml:space="preserve"> mode. </w:t>
      </w:r>
    </w:p>
    <w:p w14:paraId="1392BADC" w14:textId="77777777" w:rsidR="00000000" w:rsidRDefault="00A44103" w:rsidP="00A44103">
      <w:pPr>
        <w:spacing w:before="0" w:beforeAutospacing="0" w:after="0" w:afterAutospacing="0"/>
        <w:ind w:left="1920" w:right="1200"/>
        <w:divId w:val="300115594"/>
        <w:rPr>
          <w:rFonts w:ascii="Verdana" w:eastAsia="Times New Roman" w:hAnsi="Verdana"/>
          <w:color w:val="000000"/>
          <w:lang w:val="en"/>
        </w:rPr>
      </w:pPr>
      <w:proofErr w:type="gramStart"/>
      <w:r>
        <w:rPr>
          <w:rFonts w:ascii="Verdana" w:eastAsia="Times New Roman" w:hAnsi="Verdana"/>
          <w:color w:val="000000"/>
          <w:lang w:val="en"/>
        </w:rPr>
        <w:t>popup</w:t>
      </w:r>
      <w:proofErr w:type="gramEnd"/>
    </w:p>
    <w:p w14:paraId="7F1752D3" w14:textId="77777777" w:rsidR="00000000" w:rsidRDefault="00A44103" w:rsidP="00A44103">
      <w:pPr>
        <w:spacing w:before="0" w:beforeAutospacing="0" w:after="0" w:afterAutospacing="0"/>
        <w:ind w:left="1920" w:right="1200"/>
        <w:divId w:val="300115594"/>
        <w:rPr>
          <w:rFonts w:ascii="Verdana" w:eastAsia="Times New Roman" w:hAnsi="Verdana"/>
          <w:color w:val="000000"/>
          <w:lang w:val="en"/>
        </w:rPr>
      </w:pPr>
      <w:r>
        <w:rPr>
          <w:rFonts w:ascii="Verdana" w:eastAsia="Times New Roman" w:hAnsi="Verdana"/>
          <w:color w:val="000000"/>
          <w:lang w:val="en"/>
        </w:rPr>
        <w:t xml:space="preserve">The Authorization Server SHOULD display authentication and consent UI consistent with a popup User-Agent window. The popup User-Agent window SHOULD be 450 pixels wide and 500 pixels tall. </w:t>
      </w:r>
    </w:p>
    <w:p w14:paraId="3CD15EBD" w14:textId="77777777" w:rsidR="00000000" w:rsidRDefault="00A44103" w:rsidP="00A44103">
      <w:pPr>
        <w:spacing w:before="0" w:beforeAutospacing="0" w:after="0" w:afterAutospacing="0"/>
        <w:ind w:left="1920" w:right="1200"/>
        <w:divId w:val="300115594"/>
        <w:rPr>
          <w:rFonts w:ascii="Verdana" w:eastAsia="Times New Roman" w:hAnsi="Verdana"/>
          <w:color w:val="000000"/>
          <w:lang w:val="en"/>
        </w:rPr>
      </w:pPr>
      <w:proofErr w:type="gramStart"/>
      <w:r>
        <w:rPr>
          <w:rFonts w:ascii="Verdana" w:eastAsia="Times New Roman" w:hAnsi="Verdana"/>
          <w:color w:val="000000"/>
          <w:lang w:val="en"/>
        </w:rPr>
        <w:t>touch</w:t>
      </w:r>
      <w:proofErr w:type="gramEnd"/>
    </w:p>
    <w:p w14:paraId="472C5CB0" w14:textId="77777777" w:rsidR="00000000" w:rsidRDefault="00A44103" w:rsidP="00A44103">
      <w:pPr>
        <w:spacing w:before="0" w:beforeAutospacing="0" w:after="0" w:afterAutospacing="0"/>
        <w:ind w:left="1920" w:right="1200"/>
        <w:divId w:val="300115594"/>
        <w:rPr>
          <w:rFonts w:ascii="Verdana" w:eastAsia="Times New Roman" w:hAnsi="Verdana"/>
          <w:color w:val="000000"/>
          <w:lang w:val="en"/>
        </w:rPr>
      </w:pPr>
      <w:r>
        <w:rPr>
          <w:rFonts w:ascii="Verdana" w:eastAsia="Times New Roman" w:hAnsi="Verdana"/>
          <w:color w:val="000000"/>
          <w:lang w:val="en"/>
        </w:rPr>
        <w:t>The Authorization Server SHOULD display authent</w:t>
      </w:r>
      <w:r>
        <w:rPr>
          <w:rFonts w:ascii="Verdana" w:eastAsia="Times New Roman" w:hAnsi="Verdana"/>
          <w:color w:val="000000"/>
          <w:lang w:val="en"/>
        </w:rPr>
        <w:t xml:space="preserve">ication and consent UI consistent with a device that leverages a touch interface. The Authorization Server MAY attempt to detect the touch device and further customize the interface. </w:t>
      </w:r>
    </w:p>
    <w:p w14:paraId="0BECB896" w14:textId="77777777" w:rsidR="00000000" w:rsidRDefault="00A44103" w:rsidP="00A44103">
      <w:pPr>
        <w:spacing w:before="0" w:beforeAutospacing="0" w:after="0" w:afterAutospacing="0"/>
        <w:ind w:left="1920" w:right="1200"/>
        <w:divId w:val="300115594"/>
        <w:rPr>
          <w:rFonts w:ascii="Verdana" w:eastAsia="Times New Roman" w:hAnsi="Verdana"/>
          <w:color w:val="000000"/>
          <w:lang w:val="en"/>
        </w:rPr>
      </w:pPr>
      <w:proofErr w:type="gramStart"/>
      <w:r>
        <w:rPr>
          <w:rFonts w:ascii="Verdana" w:eastAsia="Times New Roman" w:hAnsi="Verdana"/>
          <w:color w:val="000000"/>
          <w:lang w:val="en"/>
        </w:rPr>
        <w:t>wap</w:t>
      </w:r>
      <w:proofErr w:type="gramEnd"/>
    </w:p>
    <w:p w14:paraId="13721482" w14:textId="77777777" w:rsidR="00000000" w:rsidRDefault="00A44103" w:rsidP="00A44103">
      <w:pPr>
        <w:spacing w:before="0" w:beforeAutospacing="0" w:after="0" w:afterAutospacing="0"/>
        <w:ind w:left="1920" w:right="1200"/>
        <w:divId w:val="300115594"/>
        <w:rPr>
          <w:rFonts w:ascii="Verdana" w:eastAsia="Times New Roman" w:hAnsi="Verdana"/>
          <w:color w:val="000000"/>
          <w:lang w:val="en"/>
        </w:rPr>
      </w:pPr>
      <w:r>
        <w:rPr>
          <w:rFonts w:ascii="Verdana" w:eastAsia="Times New Roman" w:hAnsi="Verdana"/>
          <w:color w:val="000000"/>
          <w:lang w:val="en"/>
        </w:rPr>
        <w:t>The Authorization Server SHOULD display authentication and consent U</w:t>
      </w:r>
      <w:r>
        <w:rPr>
          <w:rFonts w:ascii="Verdana" w:eastAsia="Times New Roman" w:hAnsi="Verdana"/>
          <w:color w:val="000000"/>
          <w:lang w:val="en"/>
        </w:rPr>
        <w:t xml:space="preserve">I consistent with a "feature phone" type display. </w:t>
      </w:r>
    </w:p>
    <w:p w14:paraId="1A8973AE" w14:textId="77777777" w:rsidR="00000000" w:rsidRDefault="00A44103" w:rsidP="00A44103">
      <w:pPr>
        <w:spacing w:before="0" w:beforeAutospacing="0" w:after="0" w:afterAutospacing="0"/>
        <w:ind w:left="1200" w:right="1200"/>
        <w:divId w:val="300115594"/>
        <w:rPr>
          <w:rFonts w:ascii="Verdana" w:eastAsia="Times New Roman" w:hAnsi="Verdana"/>
          <w:color w:val="000000"/>
          <w:lang w:val="en"/>
        </w:rPr>
      </w:pPr>
      <w:proofErr w:type="gramStart"/>
      <w:r>
        <w:rPr>
          <w:rFonts w:ascii="Verdana" w:eastAsia="Times New Roman" w:hAnsi="Verdana"/>
          <w:color w:val="000000"/>
          <w:lang w:val="en"/>
        </w:rPr>
        <w:t>prompt</w:t>
      </w:r>
      <w:proofErr w:type="gramEnd"/>
    </w:p>
    <w:p w14:paraId="26279362" w14:textId="77777777" w:rsidR="00000000" w:rsidRDefault="00A44103" w:rsidP="00A44103">
      <w:pPr>
        <w:spacing w:before="0" w:beforeAutospacing="0" w:after="0" w:afterAutospacing="0"/>
        <w:ind w:left="1920" w:right="1200"/>
        <w:divId w:val="30011559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Space delimited, case sensitive list of ASCII string values that specifies whether the Authorization Server prompts the End-User for reauthentication and consent.</w:t>
      </w:r>
      <w:proofErr w:type="gramEnd"/>
      <w:r>
        <w:rPr>
          <w:rFonts w:ascii="Verdana" w:eastAsia="Times New Roman" w:hAnsi="Verdana"/>
          <w:color w:val="000000"/>
          <w:lang w:val="en"/>
        </w:rPr>
        <w:t xml:space="preserve"> The defined values are: </w:t>
      </w:r>
    </w:p>
    <w:p w14:paraId="574DE0C8" w14:textId="77777777" w:rsidR="00000000" w:rsidRDefault="00A44103" w:rsidP="00A44103">
      <w:pPr>
        <w:spacing w:before="0" w:beforeAutospacing="0" w:after="0" w:afterAutospacing="0"/>
        <w:ind w:left="1920" w:right="1200"/>
        <w:divId w:val="300115594"/>
        <w:rPr>
          <w:rFonts w:ascii="Verdana" w:eastAsia="Times New Roman" w:hAnsi="Verdana"/>
          <w:color w:val="000000"/>
          <w:lang w:val="en"/>
        </w:rPr>
      </w:pPr>
      <w:proofErr w:type="gramStart"/>
      <w:r>
        <w:rPr>
          <w:rFonts w:ascii="Verdana" w:eastAsia="Times New Roman" w:hAnsi="Verdana"/>
          <w:color w:val="000000"/>
          <w:lang w:val="en"/>
        </w:rPr>
        <w:t>none</w:t>
      </w:r>
      <w:proofErr w:type="gramEnd"/>
    </w:p>
    <w:p w14:paraId="61B52BC0" w14:textId="77777777" w:rsidR="00000000" w:rsidRDefault="00A44103" w:rsidP="00A44103">
      <w:pPr>
        <w:spacing w:before="0" w:beforeAutospacing="0" w:after="0" w:afterAutospacing="0"/>
        <w:ind w:left="1920" w:right="1200"/>
        <w:divId w:val="300115594"/>
        <w:rPr>
          <w:rFonts w:ascii="Verdana" w:eastAsia="Times New Roman" w:hAnsi="Verdana"/>
          <w:color w:val="000000"/>
          <w:lang w:val="en"/>
        </w:rPr>
      </w:pPr>
      <w:r>
        <w:rPr>
          <w:rFonts w:ascii="Verdana" w:eastAsia="Times New Roman" w:hAnsi="Verdana"/>
          <w:color w:val="000000"/>
          <w:lang w:val="en"/>
        </w:rPr>
        <w:t xml:space="preserve">The Authorization Server MUST NOT </w:t>
      </w:r>
      <w:proofErr w:type="gramStart"/>
      <w:r>
        <w:rPr>
          <w:rFonts w:ascii="Verdana" w:eastAsia="Times New Roman" w:hAnsi="Verdana"/>
          <w:color w:val="000000"/>
          <w:lang w:val="en"/>
        </w:rPr>
        <w:t>display</w:t>
      </w:r>
      <w:proofErr w:type="gramEnd"/>
      <w:r>
        <w:rPr>
          <w:rFonts w:ascii="Verdana" w:eastAsia="Times New Roman" w:hAnsi="Verdana"/>
          <w:color w:val="000000"/>
          <w:lang w:val="en"/>
        </w:rPr>
        <w:t xml:space="preserve"> any authentication or consent user interface pages. An error is returned if the End-User is not already authenticated or the Client does not have pre-configured consent for the requested Claims or does not ful</w:t>
      </w:r>
      <w:r>
        <w:rPr>
          <w:rFonts w:ascii="Verdana" w:eastAsia="Times New Roman" w:hAnsi="Verdana"/>
          <w:color w:val="000000"/>
          <w:lang w:val="en"/>
        </w:rPr>
        <w:t xml:space="preserve">fill other conditions for processing. This can be used as a method to check for existing authentication and/or consent. </w:t>
      </w:r>
    </w:p>
    <w:p w14:paraId="7E5C4F72" w14:textId="77777777" w:rsidR="00000000" w:rsidRDefault="00A44103" w:rsidP="00A44103">
      <w:pPr>
        <w:spacing w:before="0" w:beforeAutospacing="0" w:after="0" w:afterAutospacing="0"/>
        <w:ind w:left="1920" w:right="1200"/>
        <w:divId w:val="300115594"/>
        <w:rPr>
          <w:rFonts w:ascii="Verdana" w:eastAsia="Times New Roman" w:hAnsi="Verdana"/>
          <w:color w:val="000000"/>
          <w:lang w:val="en"/>
        </w:rPr>
      </w:pPr>
      <w:proofErr w:type="gramStart"/>
      <w:r>
        <w:rPr>
          <w:rFonts w:ascii="Verdana" w:eastAsia="Times New Roman" w:hAnsi="Verdana"/>
          <w:color w:val="000000"/>
          <w:lang w:val="en"/>
        </w:rPr>
        <w:t>login</w:t>
      </w:r>
      <w:proofErr w:type="gramEnd"/>
    </w:p>
    <w:p w14:paraId="3660BB6E" w14:textId="77777777" w:rsidR="00000000" w:rsidRDefault="00A44103" w:rsidP="00A44103">
      <w:pPr>
        <w:spacing w:before="0" w:beforeAutospacing="0" w:after="0" w:afterAutospacing="0"/>
        <w:ind w:left="1920" w:right="1200"/>
        <w:divId w:val="300115594"/>
        <w:rPr>
          <w:rFonts w:ascii="Verdana" w:eastAsia="Times New Roman" w:hAnsi="Verdana"/>
          <w:color w:val="000000"/>
          <w:lang w:val="en"/>
        </w:rPr>
      </w:pPr>
      <w:r>
        <w:rPr>
          <w:rFonts w:ascii="Verdana" w:eastAsia="Times New Roman" w:hAnsi="Verdana"/>
          <w:color w:val="000000"/>
          <w:lang w:val="en"/>
        </w:rPr>
        <w:t xml:space="preserve">The Authorization Server SHOULD </w:t>
      </w:r>
      <w:proofErr w:type="gramStart"/>
      <w:r>
        <w:rPr>
          <w:rFonts w:ascii="Verdana" w:eastAsia="Times New Roman" w:hAnsi="Verdana"/>
          <w:color w:val="000000"/>
          <w:lang w:val="en"/>
        </w:rPr>
        <w:t>prompt</w:t>
      </w:r>
      <w:proofErr w:type="gramEnd"/>
      <w:r>
        <w:rPr>
          <w:rFonts w:ascii="Verdana" w:eastAsia="Times New Roman" w:hAnsi="Verdana"/>
          <w:color w:val="000000"/>
          <w:lang w:val="en"/>
        </w:rPr>
        <w:t xml:space="preserve"> the End-User for reauthentication. </w:t>
      </w:r>
      <w:r>
        <w:rPr>
          <w:rFonts w:ascii="Verdana" w:eastAsia="Times New Roman" w:hAnsi="Verdana"/>
          <w:color w:val="000000"/>
          <w:lang w:val="en"/>
        </w:rPr>
        <w:t xml:space="preserve">If it cannot prompt the End-User, it MUST return an error. </w:t>
      </w:r>
    </w:p>
    <w:p w14:paraId="38033DE8" w14:textId="77777777" w:rsidR="00000000" w:rsidRDefault="00A44103" w:rsidP="00A44103">
      <w:pPr>
        <w:spacing w:before="0" w:beforeAutospacing="0" w:after="0" w:afterAutospacing="0"/>
        <w:ind w:left="1920" w:right="1200"/>
        <w:divId w:val="300115594"/>
        <w:rPr>
          <w:rFonts w:ascii="Verdana" w:eastAsia="Times New Roman" w:hAnsi="Verdana"/>
          <w:color w:val="000000"/>
          <w:lang w:val="en"/>
        </w:rPr>
      </w:pPr>
      <w:proofErr w:type="gramStart"/>
      <w:r>
        <w:rPr>
          <w:rFonts w:ascii="Verdana" w:eastAsia="Times New Roman" w:hAnsi="Verdana"/>
          <w:color w:val="000000"/>
          <w:lang w:val="en"/>
        </w:rPr>
        <w:t>consent</w:t>
      </w:r>
      <w:proofErr w:type="gramEnd"/>
    </w:p>
    <w:p w14:paraId="6F6ACA0A" w14:textId="77777777" w:rsidR="00000000" w:rsidRDefault="00A44103" w:rsidP="00A44103">
      <w:pPr>
        <w:spacing w:before="0" w:beforeAutospacing="0" w:after="0" w:afterAutospacing="0"/>
        <w:ind w:left="1920" w:right="1200"/>
        <w:divId w:val="300115594"/>
        <w:rPr>
          <w:rFonts w:ascii="Verdana" w:eastAsia="Times New Roman" w:hAnsi="Verdana"/>
          <w:color w:val="000000"/>
          <w:lang w:val="en"/>
        </w:rPr>
      </w:pPr>
      <w:r>
        <w:rPr>
          <w:rFonts w:ascii="Verdana" w:eastAsia="Times New Roman" w:hAnsi="Verdana"/>
          <w:color w:val="000000"/>
          <w:lang w:val="en"/>
        </w:rPr>
        <w:t xml:space="preserve">The Authorization Server SHOULD </w:t>
      </w:r>
      <w:proofErr w:type="gramStart"/>
      <w:r>
        <w:rPr>
          <w:rFonts w:ascii="Verdana" w:eastAsia="Times New Roman" w:hAnsi="Verdana"/>
          <w:color w:val="000000"/>
          <w:lang w:val="en"/>
        </w:rPr>
        <w:t>prompt</w:t>
      </w:r>
      <w:proofErr w:type="gramEnd"/>
      <w:r>
        <w:rPr>
          <w:rFonts w:ascii="Verdana" w:eastAsia="Times New Roman" w:hAnsi="Verdana"/>
          <w:color w:val="000000"/>
          <w:lang w:val="en"/>
        </w:rPr>
        <w:t xml:space="preserve"> the End-User for consent before returning information to the Client. </w:t>
      </w:r>
    </w:p>
    <w:p w14:paraId="6ED5DCE3" w14:textId="77777777" w:rsidR="00000000" w:rsidRDefault="00A44103" w:rsidP="00A44103">
      <w:pPr>
        <w:spacing w:before="0" w:beforeAutospacing="0" w:after="0" w:afterAutospacing="0"/>
        <w:ind w:left="1920" w:right="1200"/>
        <w:divId w:val="300115594"/>
        <w:rPr>
          <w:rFonts w:ascii="Verdana" w:eastAsia="Times New Roman" w:hAnsi="Verdana"/>
          <w:color w:val="000000"/>
          <w:lang w:val="en"/>
        </w:rPr>
      </w:pPr>
      <w:r>
        <w:rPr>
          <w:rFonts w:ascii="Verdana" w:eastAsia="Times New Roman" w:hAnsi="Verdana"/>
          <w:color w:val="000000"/>
          <w:lang w:val="en"/>
        </w:rPr>
        <w:t>select_account</w:t>
      </w:r>
    </w:p>
    <w:p w14:paraId="1D87E907" w14:textId="77777777" w:rsidR="00000000" w:rsidRDefault="00A44103" w:rsidP="00A44103">
      <w:pPr>
        <w:spacing w:before="0" w:beforeAutospacing="0" w:after="0" w:afterAutospacing="0"/>
        <w:ind w:left="1920" w:right="1200"/>
        <w:divId w:val="300115594"/>
        <w:rPr>
          <w:rFonts w:ascii="Verdana" w:eastAsia="Times New Roman" w:hAnsi="Verdana"/>
          <w:color w:val="000000"/>
          <w:lang w:val="en"/>
        </w:rPr>
      </w:pPr>
      <w:r>
        <w:rPr>
          <w:rFonts w:ascii="Verdana" w:eastAsia="Times New Roman" w:hAnsi="Verdana"/>
          <w:color w:val="000000"/>
          <w:lang w:val="en"/>
        </w:rPr>
        <w:t xml:space="preserve">The Authorization Server SHOULD </w:t>
      </w:r>
      <w:proofErr w:type="gramStart"/>
      <w:r>
        <w:rPr>
          <w:rFonts w:ascii="Verdana" w:eastAsia="Times New Roman" w:hAnsi="Verdana"/>
          <w:color w:val="000000"/>
          <w:lang w:val="en"/>
        </w:rPr>
        <w:t>prompt</w:t>
      </w:r>
      <w:proofErr w:type="gramEnd"/>
      <w:r>
        <w:rPr>
          <w:rFonts w:ascii="Verdana" w:eastAsia="Times New Roman" w:hAnsi="Verdana"/>
          <w:color w:val="000000"/>
          <w:lang w:val="en"/>
        </w:rPr>
        <w:t xml:space="preserve"> the End-User to select a </w:t>
      </w:r>
      <w:r>
        <w:rPr>
          <w:rFonts w:ascii="Verdana" w:eastAsia="Times New Roman" w:hAnsi="Verdana"/>
          <w:color w:val="000000"/>
          <w:lang w:val="en"/>
        </w:rPr>
        <w:t xml:space="preserve">user account. This allows an End-User who has multiple accounts at the Authorization Server to select amongst the multiple accounts that they might have current sessions for. If it cannot prompt the End-User, it MUST return an error. </w:t>
      </w:r>
    </w:p>
    <w:p w14:paraId="02036F10" w14:textId="77777777" w:rsidR="00000000" w:rsidRDefault="00A44103" w:rsidP="00A44103">
      <w:pPr>
        <w:spacing w:before="0" w:beforeAutospacing="0" w:after="0" w:afterAutospacing="0"/>
        <w:ind w:left="1920" w:right="1200"/>
        <w:divId w:val="300115594"/>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prompt</w:t>
      </w:r>
      <w:r>
        <w:rPr>
          <w:rFonts w:ascii="Verdana" w:eastAsia="Times New Roman" w:hAnsi="Verdana"/>
          <w:color w:val="000000"/>
          <w:lang w:val="en"/>
        </w:rPr>
        <w:t xml:space="preserve"> parameter </w:t>
      </w:r>
      <w:r>
        <w:rPr>
          <w:rFonts w:ascii="Verdana" w:eastAsia="Times New Roman" w:hAnsi="Verdana"/>
          <w:color w:val="000000"/>
          <w:lang w:val="en"/>
        </w:rPr>
        <w:t xml:space="preserve">can be used by the Client to make sure that the End-User is still present for the current session or to bring attention to the request. If this parameter contains </w:t>
      </w:r>
      <w:r>
        <w:rPr>
          <w:rStyle w:val="HTMLTypewriter"/>
          <w:lang w:val="en"/>
        </w:rPr>
        <w:t>none</w:t>
      </w:r>
      <w:r>
        <w:rPr>
          <w:rFonts w:ascii="Verdana" w:eastAsia="Times New Roman" w:hAnsi="Verdana"/>
          <w:color w:val="000000"/>
          <w:lang w:val="en"/>
        </w:rPr>
        <w:t xml:space="preserve"> with any other value, an error is returned. </w:t>
      </w:r>
    </w:p>
    <w:p w14:paraId="58C87128" w14:textId="77777777" w:rsidR="00000000" w:rsidRDefault="00A44103" w:rsidP="00A44103">
      <w:pPr>
        <w:spacing w:before="0" w:beforeAutospacing="0" w:after="0" w:afterAutospacing="0"/>
        <w:ind w:left="1200" w:right="1200"/>
        <w:divId w:val="300115594"/>
        <w:rPr>
          <w:rFonts w:ascii="Verdana" w:eastAsia="Times New Roman" w:hAnsi="Verdana"/>
          <w:color w:val="000000"/>
          <w:lang w:val="en"/>
        </w:rPr>
      </w:pPr>
      <w:r>
        <w:rPr>
          <w:rFonts w:ascii="Verdana" w:eastAsia="Times New Roman" w:hAnsi="Verdana"/>
          <w:color w:val="000000"/>
          <w:lang w:val="en"/>
        </w:rPr>
        <w:t>max_age</w:t>
      </w:r>
    </w:p>
    <w:p w14:paraId="1CA9FC27" w14:textId="77777777" w:rsidR="00000000" w:rsidRDefault="00A44103" w:rsidP="00A44103">
      <w:pPr>
        <w:spacing w:before="0" w:beforeAutospacing="0" w:after="0" w:afterAutospacing="0"/>
        <w:ind w:left="1920" w:right="1200"/>
        <w:divId w:val="30011559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Maximum Authentication Ag</w:t>
      </w:r>
      <w:r>
        <w:rPr>
          <w:rFonts w:ascii="Verdana" w:eastAsia="Times New Roman" w:hAnsi="Verdana"/>
          <w:color w:val="000000"/>
          <w:lang w:val="en"/>
        </w:rPr>
        <w:t>e.</w:t>
      </w:r>
      <w:proofErr w:type="gramEnd"/>
      <w:r>
        <w:rPr>
          <w:rFonts w:ascii="Verdana" w:eastAsia="Times New Roman" w:hAnsi="Verdana"/>
          <w:color w:val="000000"/>
          <w:lang w:val="en"/>
        </w:rPr>
        <w:t xml:space="preserve"> Specifies the allowable elapsed time in seconds since the last time the End-User was actively authenticated. If the elapsed time is greater than this value, the OP MUST attempt to actively re-authenticate the End-User. When </w:t>
      </w:r>
      <w:r>
        <w:rPr>
          <w:rStyle w:val="HTMLTypewriter"/>
          <w:lang w:val="en"/>
        </w:rPr>
        <w:t>max_age</w:t>
      </w:r>
      <w:r>
        <w:rPr>
          <w:rFonts w:ascii="Verdana" w:eastAsia="Times New Roman" w:hAnsi="Verdana"/>
          <w:color w:val="000000"/>
          <w:lang w:val="en"/>
        </w:rPr>
        <w:t xml:space="preserve"> is used, the ID Token</w:t>
      </w:r>
      <w:r>
        <w:rPr>
          <w:rFonts w:ascii="Verdana" w:eastAsia="Times New Roman" w:hAnsi="Verdana"/>
          <w:color w:val="000000"/>
          <w:lang w:val="en"/>
        </w:rPr>
        <w:t xml:space="preserve"> returned MUST include an </w:t>
      </w:r>
      <w:r>
        <w:rPr>
          <w:rStyle w:val="HTMLTypewriter"/>
          <w:lang w:val="en"/>
        </w:rPr>
        <w:t>auth_time</w:t>
      </w:r>
      <w:r>
        <w:rPr>
          <w:rFonts w:ascii="Verdana" w:eastAsia="Times New Roman" w:hAnsi="Verdana"/>
          <w:color w:val="000000"/>
          <w:lang w:val="en"/>
        </w:rPr>
        <w:t xml:space="preserve"> Claim Value. </w:t>
      </w:r>
    </w:p>
    <w:p w14:paraId="403B2EDF" w14:textId="77777777" w:rsidR="00000000" w:rsidRDefault="00A44103" w:rsidP="00A44103">
      <w:pPr>
        <w:spacing w:before="0" w:beforeAutospacing="0" w:after="0" w:afterAutospacing="0"/>
        <w:ind w:left="1200" w:right="1200"/>
        <w:divId w:val="300115594"/>
        <w:rPr>
          <w:rFonts w:ascii="Verdana" w:eastAsia="Times New Roman" w:hAnsi="Verdana"/>
          <w:color w:val="000000"/>
          <w:lang w:val="en"/>
        </w:rPr>
      </w:pPr>
      <w:r>
        <w:rPr>
          <w:rFonts w:ascii="Verdana" w:eastAsia="Times New Roman" w:hAnsi="Verdana"/>
          <w:color w:val="000000"/>
          <w:lang w:val="en"/>
        </w:rPr>
        <w:t>ui_locales</w:t>
      </w:r>
    </w:p>
    <w:p w14:paraId="3981FE86" w14:textId="77777777" w:rsidR="00000000" w:rsidRDefault="00A44103" w:rsidP="00A44103">
      <w:pPr>
        <w:spacing w:before="0" w:beforeAutospacing="0" w:after="0" w:afterAutospacing="0"/>
        <w:ind w:left="1920" w:right="1200"/>
        <w:divId w:val="30011559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End-User's preferred languages and scripts for the user interface, represented as a space-separated list of </w:t>
      </w:r>
      <w:hyperlink w:anchor="RFC5646" w:history="1">
        <w:r>
          <w:rPr>
            <w:rStyle w:val="Hyperlink"/>
            <w:rFonts w:ascii="Verdana" w:eastAsia="Times New Roman" w:hAnsi="Verdana"/>
            <w:u w:val="none"/>
            <w:lang w:val="en"/>
          </w:rPr>
          <w:t>BCP47</w:t>
        </w:r>
        <w:r>
          <w:rPr>
            <w:rStyle w:val="Hyperlink"/>
            <w:rFonts w:ascii="Verdana" w:eastAsia="Times New Roman" w:hAnsi="Verdana"/>
            <w:vanish/>
            <w:u w:val="none"/>
            <w:lang w:val="en"/>
          </w:rPr>
          <w:t xml:space="preserve"> (Phillips, A. and M. Davis, “Tags for Ide</w:t>
        </w:r>
        <w:r>
          <w:rPr>
            <w:rStyle w:val="Hyperlink"/>
            <w:rFonts w:ascii="Verdana" w:eastAsia="Times New Roman" w:hAnsi="Verdana"/>
            <w:vanish/>
            <w:u w:val="none"/>
            <w:lang w:val="en"/>
          </w:rPr>
          <w:t>ntifying Languages,” September 2009.)</w:t>
        </w:r>
      </w:hyperlink>
      <w:r>
        <w:rPr>
          <w:rFonts w:ascii="Verdana" w:eastAsia="Times New Roman" w:hAnsi="Verdana"/>
          <w:color w:val="000000"/>
          <w:lang w:val="en"/>
        </w:rPr>
        <w:t xml:space="preserve"> [RFC5646] language tag values, ordered by preference. For instance, the value "fr-CA fr en" represents a preference for French as spoken in Canada, then French (without a region designation), followed by English (witho</w:t>
      </w:r>
      <w:r>
        <w:rPr>
          <w:rFonts w:ascii="Verdana" w:eastAsia="Times New Roman" w:hAnsi="Verdana"/>
          <w:color w:val="000000"/>
          <w:lang w:val="en"/>
        </w:rPr>
        <w:t xml:space="preserve">ut a region designation). An error SHOULD NOT result if some or all of the requested locales are not supported by the OpenID Provider. </w:t>
      </w:r>
    </w:p>
    <w:p w14:paraId="4B0E2888" w14:textId="77777777" w:rsidR="00000000" w:rsidRDefault="00A44103" w:rsidP="00A44103">
      <w:pPr>
        <w:spacing w:before="0" w:beforeAutospacing="0" w:after="0" w:afterAutospacing="0"/>
        <w:ind w:left="1200" w:right="1200"/>
        <w:divId w:val="300115594"/>
        <w:rPr>
          <w:rFonts w:ascii="Verdana" w:eastAsia="Times New Roman" w:hAnsi="Verdana"/>
          <w:color w:val="000000"/>
          <w:lang w:val="en"/>
        </w:rPr>
      </w:pPr>
      <w:r>
        <w:rPr>
          <w:rFonts w:ascii="Verdana" w:eastAsia="Times New Roman" w:hAnsi="Verdana"/>
          <w:color w:val="000000"/>
          <w:lang w:val="en"/>
        </w:rPr>
        <w:t>claims_locales</w:t>
      </w:r>
    </w:p>
    <w:p w14:paraId="7935B8AD" w14:textId="77777777" w:rsidR="00000000" w:rsidRDefault="00A44103" w:rsidP="00A44103">
      <w:pPr>
        <w:spacing w:before="0" w:beforeAutospacing="0" w:after="0" w:afterAutospacing="0"/>
        <w:ind w:left="1920" w:right="1200"/>
        <w:divId w:val="30011559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End-User's preferred languages and scripts for Claims being returned, represented as a space-se</w:t>
      </w:r>
      <w:r>
        <w:rPr>
          <w:rFonts w:ascii="Verdana" w:eastAsia="Times New Roman" w:hAnsi="Verdana"/>
          <w:color w:val="000000"/>
          <w:lang w:val="en"/>
        </w:rPr>
        <w:t xml:space="preserve">parated list of </w:t>
      </w:r>
      <w:hyperlink w:anchor="RFC5646" w:history="1">
        <w:r>
          <w:rPr>
            <w:rStyle w:val="Hyperlink"/>
            <w:rFonts w:ascii="Verdana" w:eastAsia="Times New Roman" w:hAnsi="Verdana"/>
            <w:u w:val="none"/>
            <w:lang w:val="en"/>
          </w:rPr>
          <w:t>BCP47</w:t>
        </w:r>
        <w:r>
          <w:rPr>
            <w:rStyle w:val="Hyperlink"/>
            <w:rFonts w:ascii="Verdana" w:eastAsia="Times New Roman" w:hAnsi="Verdana"/>
            <w:vanish/>
            <w:u w:val="none"/>
            <w:lang w:val="en"/>
          </w:rPr>
          <w:t xml:space="preserve"> (Phillips, A. and M. Davis, “Tags for Identifying Languages,” September 2009.)</w:t>
        </w:r>
      </w:hyperlink>
      <w:r>
        <w:rPr>
          <w:rFonts w:ascii="Verdana" w:eastAsia="Times New Roman" w:hAnsi="Verdana"/>
          <w:color w:val="000000"/>
          <w:lang w:val="en"/>
        </w:rPr>
        <w:t xml:space="preserve"> [RFC5646] language tag values, ordered by preference. An error SHOULD NOT result if some or all of the requested locales are </w:t>
      </w:r>
      <w:r>
        <w:rPr>
          <w:rFonts w:ascii="Verdana" w:eastAsia="Times New Roman" w:hAnsi="Verdana"/>
          <w:color w:val="000000"/>
          <w:lang w:val="en"/>
        </w:rPr>
        <w:t xml:space="preserve">not supported by the OpenID Provider. </w:t>
      </w:r>
    </w:p>
    <w:p w14:paraId="1CFACBCC" w14:textId="77777777" w:rsidR="00000000" w:rsidRDefault="00A44103" w:rsidP="00A44103">
      <w:pPr>
        <w:spacing w:before="0" w:beforeAutospacing="0" w:after="0" w:afterAutospacing="0"/>
        <w:ind w:left="1200" w:right="1200"/>
        <w:divId w:val="300115594"/>
        <w:rPr>
          <w:rFonts w:ascii="Verdana" w:eastAsia="Times New Roman" w:hAnsi="Verdana"/>
          <w:color w:val="000000"/>
          <w:lang w:val="en"/>
        </w:rPr>
      </w:pPr>
      <w:r>
        <w:rPr>
          <w:rFonts w:ascii="Verdana" w:eastAsia="Times New Roman" w:hAnsi="Verdana"/>
          <w:color w:val="000000"/>
          <w:lang w:val="en"/>
        </w:rPr>
        <w:t>id_token_hint</w:t>
      </w:r>
    </w:p>
    <w:p w14:paraId="5C6909D4" w14:textId="77777777" w:rsidR="00000000" w:rsidRDefault="00A44103" w:rsidP="00A44103">
      <w:pPr>
        <w:spacing w:before="0" w:beforeAutospacing="0" w:after="0" w:afterAutospacing="0"/>
        <w:ind w:left="1920" w:right="1200"/>
        <w:divId w:val="30011559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Previously issued ID Token passed to the Authorization Server as a hint about the End-User's current or past authenticated session with the Client. This SHOULD be present when </w:t>
      </w:r>
      <w:r>
        <w:rPr>
          <w:rStyle w:val="HTMLTypewriter"/>
          <w:lang w:val="en"/>
        </w:rPr>
        <w:t>prompt=none</w:t>
      </w:r>
      <w:r>
        <w:rPr>
          <w:rFonts w:ascii="Verdana" w:eastAsia="Times New Roman" w:hAnsi="Verdana"/>
          <w:color w:val="000000"/>
          <w:lang w:val="en"/>
        </w:rPr>
        <w:t xml:space="preserve"> is us</w:t>
      </w:r>
      <w:r>
        <w:rPr>
          <w:rFonts w:ascii="Verdana" w:eastAsia="Times New Roman" w:hAnsi="Verdana"/>
          <w:color w:val="000000"/>
          <w:lang w:val="en"/>
        </w:rPr>
        <w:t>ed. If the End-User identified by the ID Token is logged in or is logged in by the request, then the Authorization Server returns a positive response; otherwise, it SHOULD return a negative response. The Authorization Server need not be listed as an audien</w:t>
      </w:r>
      <w:r>
        <w:rPr>
          <w:rFonts w:ascii="Verdana" w:eastAsia="Times New Roman" w:hAnsi="Verdana"/>
          <w:color w:val="000000"/>
          <w:lang w:val="en"/>
        </w:rPr>
        <w:t xml:space="preserve">ce of the ID Token when it is used as an </w:t>
      </w:r>
      <w:r>
        <w:rPr>
          <w:rStyle w:val="HTMLTypewriter"/>
          <w:lang w:val="en"/>
        </w:rPr>
        <w:t>id_token_hint</w:t>
      </w:r>
      <w:r>
        <w:rPr>
          <w:rFonts w:ascii="Verdana" w:eastAsia="Times New Roman" w:hAnsi="Verdana"/>
          <w:color w:val="000000"/>
          <w:lang w:val="en"/>
        </w:rPr>
        <w:t xml:space="preserve"> value. </w:t>
      </w:r>
    </w:p>
    <w:p w14:paraId="44AAF71C" w14:textId="77777777" w:rsidR="00000000" w:rsidRDefault="00A44103" w:rsidP="00A44103">
      <w:pPr>
        <w:spacing w:before="0" w:beforeAutospacing="0" w:after="0" w:afterAutospacing="0"/>
        <w:ind w:left="1200" w:right="1200"/>
        <w:divId w:val="300115594"/>
        <w:rPr>
          <w:rFonts w:ascii="Verdana" w:eastAsia="Times New Roman" w:hAnsi="Verdana"/>
          <w:color w:val="000000"/>
          <w:lang w:val="en"/>
        </w:rPr>
      </w:pPr>
      <w:r>
        <w:rPr>
          <w:rFonts w:ascii="Verdana" w:eastAsia="Times New Roman" w:hAnsi="Verdana"/>
          <w:color w:val="000000"/>
          <w:lang w:val="en"/>
        </w:rPr>
        <w:t>login_hint</w:t>
      </w:r>
    </w:p>
    <w:p w14:paraId="6DD6D8FE" w14:textId="77777777" w:rsidR="00000000" w:rsidRDefault="00A44103" w:rsidP="00A44103">
      <w:pPr>
        <w:spacing w:before="0" w:beforeAutospacing="0" w:after="0" w:afterAutospacing="0"/>
        <w:ind w:left="1920" w:right="1200"/>
        <w:divId w:val="30011559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Hint to the Authorization Server about the login identifier the End-User might use to log in (if necessary). This hint can be used by an RP if it first asks the End-User fo</w:t>
      </w:r>
      <w:r>
        <w:rPr>
          <w:rFonts w:ascii="Verdana" w:eastAsia="Times New Roman" w:hAnsi="Verdana"/>
          <w:color w:val="000000"/>
          <w:lang w:val="en"/>
        </w:rPr>
        <w:t xml:space="preserve">r their e-mail address (or other identifier) and then wants to pass that value as a hint to the discovered authorization service. It is RECOMMENDED that the hint value match the value used for discovery. This value MAY also be a phone number in the format </w:t>
      </w:r>
      <w:r>
        <w:rPr>
          <w:rFonts w:ascii="Verdana" w:eastAsia="Times New Roman" w:hAnsi="Verdana"/>
          <w:color w:val="000000"/>
          <w:lang w:val="en"/>
        </w:rPr>
        <w:t xml:space="preserve">specified for the </w:t>
      </w:r>
      <w:r>
        <w:rPr>
          <w:rStyle w:val="HTMLTypewriter"/>
          <w:lang w:val="en"/>
        </w:rPr>
        <w:t>phone_number</w:t>
      </w:r>
      <w:r>
        <w:rPr>
          <w:rFonts w:ascii="Verdana" w:eastAsia="Times New Roman" w:hAnsi="Verdana"/>
          <w:color w:val="000000"/>
          <w:lang w:val="en"/>
        </w:rPr>
        <w:t xml:space="preserve"> Claim. The use of this parameter is left to the OP's discretion. </w:t>
      </w:r>
    </w:p>
    <w:p w14:paraId="664F70B9" w14:textId="77777777" w:rsidR="00000000" w:rsidRDefault="00A44103" w:rsidP="00A44103">
      <w:pPr>
        <w:spacing w:before="0" w:beforeAutospacing="0" w:after="0" w:afterAutospacing="0"/>
        <w:ind w:left="1200" w:right="1200"/>
        <w:divId w:val="300115594"/>
        <w:rPr>
          <w:rFonts w:ascii="Verdana" w:eastAsia="Times New Roman" w:hAnsi="Verdana"/>
          <w:color w:val="000000"/>
          <w:lang w:val="en"/>
        </w:rPr>
      </w:pPr>
      <w:r>
        <w:rPr>
          <w:rFonts w:ascii="Verdana" w:eastAsia="Times New Roman" w:hAnsi="Verdana"/>
          <w:color w:val="000000"/>
          <w:lang w:val="en"/>
        </w:rPr>
        <w:t>acr_values</w:t>
      </w:r>
    </w:p>
    <w:p w14:paraId="10A44B24" w14:textId="4E74F62D" w:rsidR="00000000" w:rsidRDefault="00A44103" w:rsidP="00A44103">
      <w:pPr>
        <w:spacing w:before="0" w:beforeAutospacing="0" w:afterAutospacing="0"/>
        <w:ind w:left="1920" w:right="1200"/>
        <w:divId w:val="300115594"/>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Requested Authentication Context Class Reference values.</w:t>
      </w:r>
      <w:proofErr w:type="gramEnd"/>
      <w:r>
        <w:rPr>
          <w:rFonts w:ascii="Verdana" w:eastAsia="Times New Roman" w:hAnsi="Verdana"/>
          <w:color w:val="000000"/>
          <w:lang w:val="en"/>
        </w:rPr>
        <w:t xml:space="preserve"> Space-separated string that specifies the </w:t>
      </w:r>
      <w:r>
        <w:rPr>
          <w:rStyle w:val="HTMLTypewriter"/>
          <w:lang w:val="en"/>
        </w:rPr>
        <w:t>acr</w:t>
      </w:r>
      <w:r>
        <w:rPr>
          <w:rFonts w:ascii="Verdana" w:eastAsia="Times New Roman" w:hAnsi="Verdana"/>
          <w:color w:val="000000"/>
          <w:lang w:val="en"/>
        </w:rPr>
        <w:t xml:space="preserve"> values that the Authorization Serve</w:t>
      </w:r>
      <w:r>
        <w:rPr>
          <w:rFonts w:ascii="Verdana" w:eastAsia="Times New Roman" w:hAnsi="Verdana"/>
          <w:color w:val="000000"/>
          <w:lang w:val="en"/>
        </w:rPr>
        <w:t xml:space="preserve">r </w:t>
      </w:r>
      <w:del w:id="56" w:author="Author" w:date="2013-06-27T18:30:00Z">
        <w:r>
          <w:rPr>
            <w:rFonts w:ascii="Verdana" w:eastAsia="Times New Roman" w:hAnsi="Verdana"/>
            <w:color w:val="000000"/>
            <w:lang w:val="en"/>
          </w:rPr>
          <w:delText>MUST</w:delText>
        </w:r>
      </w:del>
      <w:ins w:id="57" w:author="Author" w:date="2013-06-27T18:30:00Z">
        <w:r>
          <w:rPr>
            <w:rFonts w:ascii="Verdana" w:eastAsia="Times New Roman" w:hAnsi="Verdana"/>
            <w:color w:val="000000"/>
            <w:lang w:val="en"/>
          </w:rPr>
          <w:t>is being requested to</w:t>
        </w:r>
      </w:ins>
      <w:r>
        <w:rPr>
          <w:rFonts w:ascii="Verdana" w:eastAsia="Times New Roman" w:hAnsi="Verdana"/>
          <w:color w:val="000000"/>
          <w:lang w:val="en"/>
        </w:rPr>
        <w:t xml:space="preserve"> use for processing </w:t>
      </w:r>
      <w:del w:id="58" w:author="Author" w:date="2013-06-27T18:30:00Z">
        <w:r>
          <w:rPr>
            <w:rFonts w:ascii="Verdana" w:eastAsia="Times New Roman" w:hAnsi="Verdana"/>
            <w:color w:val="000000"/>
            <w:lang w:val="en"/>
          </w:rPr>
          <w:delText xml:space="preserve">requests from </w:delText>
        </w:r>
      </w:del>
      <w:r>
        <w:rPr>
          <w:rFonts w:ascii="Verdana" w:eastAsia="Times New Roman" w:hAnsi="Verdana"/>
          <w:color w:val="000000"/>
          <w:lang w:val="en"/>
        </w:rPr>
        <w:t xml:space="preserve">this </w:t>
      </w:r>
      <w:del w:id="59" w:author="Author" w:date="2013-06-27T18:30:00Z">
        <w:r>
          <w:rPr>
            <w:rFonts w:ascii="Verdana" w:eastAsia="Times New Roman" w:hAnsi="Verdana"/>
            <w:color w:val="000000"/>
            <w:lang w:val="en"/>
          </w:rPr>
          <w:delText>Client.</w:delText>
        </w:r>
      </w:del>
      <w:ins w:id="60" w:author="Author" w:date="2013-06-27T18:30:00Z">
        <w:r>
          <w:rPr>
            <w:rFonts w:ascii="Verdana" w:eastAsia="Times New Roman" w:hAnsi="Verdana"/>
            <w:color w:val="000000"/>
            <w:lang w:val="en"/>
          </w:rPr>
          <w:t>authentication request, with the values appearing in order of preference.</w:t>
        </w:r>
      </w:ins>
      <w:r>
        <w:rPr>
          <w:rFonts w:ascii="Verdana" w:eastAsia="Times New Roman" w:hAnsi="Verdana"/>
          <w:color w:val="000000"/>
          <w:lang w:val="en"/>
        </w:rPr>
        <w:t xml:space="preserve"> The Authentication Context Class satisfied by the authentication performed is returned as the </w:t>
      </w:r>
      <w:r>
        <w:rPr>
          <w:rStyle w:val="HTMLTypewriter"/>
          <w:lang w:val="en"/>
        </w:rPr>
        <w:t>acr</w:t>
      </w:r>
      <w:r>
        <w:rPr>
          <w:rFonts w:ascii="Verdana" w:eastAsia="Times New Roman" w:hAnsi="Verdana"/>
          <w:color w:val="000000"/>
          <w:lang w:val="en"/>
        </w:rPr>
        <w:t xml:space="preserve"> Claim Value, as specified in </w:t>
      </w:r>
      <w:hyperlink w:anchor="id_token" w:history="1">
        <w:r>
          <w:rPr>
            <w:rStyle w:val="Hyperlink"/>
            <w:rFonts w:ascii="Verdana" w:eastAsia="Times New Roman" w:hAnsi="Verdana"/>
            <w:u w:val="none"/>
            <w:lang w:val="en"/>
          </w:rPr>
          <w:t>Section 2.2</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w:t>
      </w:r>
      <w:ins w:id="61" w:author="Author" w:date="2013-06-27T18:30:00Z">
        <w:r>
          <w:rPr>
            <w:rFonts w:ascii="Verdana" w:eastAsia="Times New Roman" w:hAnsi="Verdana"/>
            <w:color w:val="000000"/>
            <w:lang w:val="en"/>
          </w:rPr>
          <w:t xml:space="preserve"> The </w:t>
        </w:r>
        <w:r>
          <w:rPr>
            <w:rStyle w:val="HTMLTypewriter"/>
            <w:lang w:val="en"/>
          </w:rPr>
          <w:t>acr</w:t>
        </w:r>
        <w:r>
          <w:rPr>
            <w:rFonts w:ascii="Verdana" w:eastAsia="Times New Roman" w:hAnsi="Verdana"/>
            <w:color w:val="000000"/>
            <w:lang w:val="en"/>
          </w:rPr>
          <w:t xml:space="preserve"> Claim is requested as a Voluntary Claim by this parameter.</w:t>
        </w:r>
      </w:ins>
      <w:r>
        <w:rPr>
          <w:rFonts w:ascii="Verdana" w:eastAsia="Times New Roman" w:hAnsi="Verdana"/>
          <w:color w:val="000000"/>
          <w:lang w:val="en"/>
        </w:rPr>
        <w:t xml:space="preserve"> </w:t>
      </w:r>
    </w:p>
    <w:p w14:paraId="09E36711" w14:textId="77777777" w:rsidR="00000000" w:rsidRDefault="00A44103">
      <w:pPr>
        <w:spacing w:before="0" w:beforeAutospacing="0" w:after="0" w:afterAutospacing="0"/>
        <w:divId w:val="1251696012"/>
        <w:rPr>
          <w:rFonts w:ascii="Verdana" w:eastAsia="Times New Roman" w:hAnsi="Verdana"/>
          <w:color w:val="000000"/>
          <w:lang w:val="en"/>
        </w:rPr>
      </w:pPr>
      <w:bookmarkStart w:id="62" w:name="code_req"/>
      <w:bookmarkEnd w:id="62"/>
    </w:p>
    <w:p w14:paraId="73F5B97C" w14:textId="77777777" w:rsidR="00000000" w:rsidRDefault="00A44103">
      <w:pPr>
        <w:spacing w:before="0" w:beforeAutospacing="0" w:after="0" w:afterAutospacing="0"/>
        <w:divId w:val="1251696012"/>
        <w:rPr>
          <w:rFonts w:ascii="Verdana" w:eastAsia="Times New Roman" w:hAnsi="Verdana"/>
          <w:color w:val="000000"/>
          <w:lang w:val="en"/>
        </w:rPr>
      </w:pPr>
      <w:r>
        <w:rPr>
          <w:rFonts w:ascii="Verdana" w:eastAsia="Times New Roman" w:hAnsi="Verdana"/>
          <w:color w:val="000000"/>
          <w:lang w:val="en"/>
        </w:rPr>
        <w:pict>
          <v:rect id="_x0000_i103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0C3BB59" w14:textId="77777777">
        <w:trPr>
          <w:divId w:val="1251696012"/>
          <w:trHeight w:val="225"/>
          <w:tblCellSpacing w:w="15" w:type="dxa"/>
        </w:trPr>
        <w:tc>
          <w:tcPr>
            <w:tcW w:w="450" w:type="dxa"/>
            <w:shd w:val="clear" w:color="auto" w:fill="990000"/>
            <w:vAlign w:val="center"/>
            <w:hideMark/>
          </w:tcPr>
          <w:p w14:paraId="34D9C0BC" w14:textId="77777777" w:rsidR="00000000" w:rsidRDefault="00A4410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FF71103" w14:textId="77777777" w:rsidR="00000000" w:rsidRDefault="00A44103">
      <w:pPr>
        <w:pStyle w:val="Heading3"/>
        <w:divId w:val="1251696012"/>
        <w:rPr>
          <w:rFonts w:eastAsia="Times New Roman"/>
          <w:lang w:val="en"/>
        </w:rPr>
      </w:pPr>
      <w:bookmarkStart w:id="63" w:name="rfc.section.2.1.2"/>
      <w:bookmarkEnd w:id="63"/>
      <w:r>
        <w:rPr>
          <w:rFonts w:eastAsia="Times New Roman"/>
          <w:lang w:val="en"/>
        </w:rPr>
        <w:t>2.1.2.</w:t>
      </w:r>
      <w:proofErr w:type="gramStart"/>
      <w:r>
        <w:rPr>
          <w:rFonts w:eastAsia="Times New Roman"/>
          <w:lang w:val="en"/>
        </w:rPr>
        <w:t>  Client</w:t>
      </w:r>
      <w:proofErr w:type="gramEnd"/>
      <w:r>
        <w:rPr>
          <w:rFonts w:eastAsia="Times New Roman"/>
          <w:lang w:val="en"/>
        </w:rPr>
        <w:t xml:space="preserve"> Sends Request to Authorization Server</w:t>
      </w:r>
    </w:p>
    <w:p w14:paraId="1454651A"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Having constructed the Authorization Request, the Client sends it to the Authorization Endpoint using HTTPS. </w:t>
      </w:r>
    </w:p>
    <w:p w14:paraId="04B75517"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Following is a non-normative example using HTTP redirect (with line wraps within values for display purposes only): </w:t>
      </w:r>
    </w:p>
    <w:p w14:paraId="08480124" w14:textId="77777777" w:rsidR="00000000" w:rsidRDefault="00A44103" w:rsidP="00A44103">
      <w:pPr>
        <w:pStyle w:val="HTMLPreformatted"/>
        <w:ind w:left="1200" w:right="480"/>
        <w:divId w:val="1585336275"/>
        <w:rPr>
          <w:lang w:val="en"/>
        </w:rPr>
      </w:pPr>
    </w:p>
    <w:p w14:paraId="4D6074E1" w14:textId="77777777" w:rsidR="00000000" w:rsidRDefault="00A44103" w:rsidP="00A44103">
      <w:pPr>
        <w:pStyle w:val="HTMLPreformatted"/>
        <w:ind w:left="1200" w:right="480"/>
        <w:divId w:val="1585336275"/>
        <w:rPr>
          <w:lang w:val="en"/>
        </w:rPr>
      </w:pPr>
      <w:r>
        <w:rPr>
          <w:lang w:val="en"/>
        </w:rPr>
        <w:t xml:space="preserve">  HTTP/1.1 302 Found</w:t>
      </w:r>
    </w:p>
    <w:p w14:paraId="0870BB6D" w14:textId="77777777" w:rsidR="00000000" w:rsidRDefault="00A44103" w:rsidP="00A44103">
      <w:pPr>
        <w:pStyle w:val="HTMLPreformatted"/>
        <w:ind w:left="1200" w:right="480"/>
        <w:divId w:val="1585336275"/>
        <w:rPr>
          <w:lang w:val="en"/>
        </w:rPr>
      </w:pPr>
      <w:r>
        <w:rPr>
          <w:lang w:val="en"/>
        </w:rPr>
        <w:t xml:space="preserve">  Locat</w:t>
      </w:r>
      <w:r>
        <w:rPr>
          <w:lang w:val="en"/>
        </w:rPr>
        <w:t>ion: https://server.example.com/authorize?</w:t>
      </w:r>
    </w:p>
    <w:p w14:paraId="67D2F659" w14:textId="77777777" w:rsidR="00000000" w:rsidRDefault="00A44103" w:rsidP="00A44103">
      <w:pPr>
        <w:pStyle w:val="HTMLPreformatted"/>
        <w:ind w:left="1200" w:right="480"/>
        <w:divId w:val="1585336275"/>
        <w:rPr>
          <w:lang w:val="en"/>
        </w:rPr>
      </w:pPr>
      <w:r>
        <w:rPr>
          <w:lang w:val="en"/>
        </w:rPr>
        <w:t xml:space="preserve">    response_type=code</w:t>
      </w:r>
    </w:p>
    <w:p w14:paraId="2341A58D" w14:textId="77777777" w:rsidR="00000000" w:rsidRDefault="00A44103" w:rsidP="00A44103">
      <w:pPr>
        <w:pStyle w:val="HTMLPreformatted"/>
        <w:ind w:left="1200" w:right="480"/>
        <w:divId w:val="1585336275"/>
        <w:rPr>
          <w:lang w:val="en"/>
        </w:rPr>
      </w:pPr>
      <w:r>
        <w:rPr>
          <w:lang w:val="en"/>
        </w:rPr>
        <w:t xml:space="preserve">    &amp;client_id=s6BhdRkqt3</w:t>
      </w:r>
    </w:p>
    <w:p w14:paraId="2878D74F" w14:textId="77777777" w:rsidR="00000000" w:rsidRDefault="00A44103" w:rsidP="00A44103">
      <w:pPr>
        <w:pStyle w:val="HTMLPreformatted"/>
        <w:ind w:left="1200" w:right="480"/>
        <w:divId w:val="1585336275"/>
        <w:rPr>
          <w:lang w:val="en"/>
        </w:rPr>
      </w:pPr>
      <w:r>
        <w:rPr>
          <w:lang w:val="en"/>
        </w:rPr>
        <w:t xml:space="preserve">    &amp;redirect_uri=https%3A%2F%2Fclient.example.org%2Fcb</w:t>
      </w:r>
    </w:p>
    <w:p w14:paraId="3EE8B74F" w14:textId="77777777" w:rsidR="00000000" w:rsidRDefault="00A44103" w:rsidP="00A44103">
      <w:pPr>
        <w:pStyle w:val="HTMLPreformatted"/>
        <w:ind w:left="1200" w:right="480"/>
        <w:divId w:val="1585336275"/>
        <w:rPr>
          <w:lang w:val="en"/>
        </w:rPr>
      </w:pPr>
      <w:r>
        <w:rPr>
          <w:lang w:val="en"/>
        </w:rPr>
        <w:t xml:space="preserve">    &amp;scope=openid%20profile</w:t>
      </w:r>
    </w:p>
    <w:p w14:paraId="00CD21BA" w14:textId="77777777" w:rsidR="00000000" w:rsidRDefault="00A44103" w:rsidP="00A44103">
      <w:pPr>
        <w:pStyle w:val="HTMLPreformatted"/>
        <w:ind w:left="1200" w:right="480"/>
        <w:divId w:val="1585336275"/>
        <w:rPr>
          <w:lang w:val="en"/>
        </w:rPr>
      </w:pPr>
      <w:r>
        <w:rPr>
          <w:lang w:val="en"/>
        </w:rPr>
        <w:t xml:space="preserve">    &amp;state=af0ifjsldkj</w:t>
      </w:r>
    </w:p>
    <w:p w14:paraId="58938FBF" w14:textId="77777777" w:rsidR="00000000" w:rsidRDefault="00A44103">
      <w:pPr>
        <w:spacing w:before="0" w:beforeAutospacing="0" w:after="0" w:afterAutospacing="0"/>
        <w:divId w:val="1251696012"/>
        <w:rPr>
          <w:rFonts w:ascii="Verdana" w:eastAsia="Times New Roman" w:hAnsi="Verdana"/>
          <w:color w:val="000000"/>
          <w:lang w:val="en"/>
        </w:rPr>
      </w:pPr>
      <w:bookmarkStart w:id="64" w:name="Authenticates"/>
      <w:bookmarkEnd w:id="64"/>
    </w:p>
    <w:p w14:paraId="2FFE6E8D" w14:textId="77777777" w:rsidR="00000000" w:rsidRDefault="00A44103">
      <w:pPr>
        <w:spacing w:before="0" w:beforeAutospacing="0" w:after="0" w:afterAutospacing="0"/>
        <w:divId w:val="1251696012"/>
        <w:rPr>
          <w:rFonts w:ascii="Verdana" w:eastAsia="Times New Roman" w:hAnsi="Verdana"/>
          <w:color w:val="000000"/>
          <w:lang w:val="en"/>
        </w:rPr>
      </w:pPr>
      <w:r>
        <w:rPr>
          <w:rFonts w:ascii="Verdana" w:eastAsia="Times New Roman" w:hAnsi="Verdana"/>
          <w:color w:val="000000"/>
          <w:lang w:val="en"/>
        </w:rPr>
        <w:pict>
          <v:rect id="_x0000_i103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802F73D" w14:textId="77777777">
        <w:trPr>
          <w:divId w:val="1251696012"/>
          <w:trHeight w:val="225"/>
          <w:tblCellSpacing w:w="15" w:type="dxa"/>
        </w:trPr>
        <w:tc>
          <w:tcPr>
            <w:tcW w:w="450" w:type="dxa"/>
            <w:shd w:val="clear" w:color="auto" w:fill="990000"/>
            <w:vAlign w:val="center"/>
            <w:hideMark/>
          </w:tcPr>
          <w:p w14:paraId="4EE3E632" w14:textId="77777777" w:rsidR="00000000" w:rsidRDefault="00A4410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4D3A84A" w14:textId="77777777" w:rsidR="00000000" w:rsidRDefault="00A44103">
      <w:pPr>
        <w:pStyle w:val="Heading3"/>
        <w:divId w:val="1251696012"/>
        <w:rPr>
          <w:rFonts w:eastAsia="Times New Roman"/>
          <w:lang w:val="en"/>
        </w:rPr>
      </w:pPr>
      <w:bookmarkStart w:id="65" w:name="rfc.section.2.1.3"/>
      <w:bookmarkEnd w:id="65"/>
      <w:r>
        <w:rPr>
          <w:rFonts w:eastAsia="Times New Roman"/>
          <w:lang w:val="en"/>
        </w:rPr>
        <w:t>2.1.3.</w:t>
      </w:r>
      <w:proofErr w:type="gramStart"/>
      <w:r>
        <w:rPr>
          <w:rFonts w:eastAsia="Times New Roman"/>
          <w:lang w:val="en"/>
        </w:rPr>
        <w:t>  Authorization</w:t>
      </w:r>
      <w:proofErr w:type="gramEnd"/>
      <w:r>
        <w:rPr>
          <w:rFonts w:eastAsia="Times New Roman"/>
          <w:lang w:val="en"/>
        </w:rPr>
        <w:t xml:space="preserve"> Server Authenticates End-User</w:t>
      </w:r>
    </w:p>
    <w:p w14:paraId="06EC0384"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The Authorization Server logs in the End-User or verifies whether he is logged in, depending upon the request parameter values used. If interaction with the End-User occurs over an HTTP channel, it MUST use TLS, as per </w:t>
      </w:r>
      <w:hyperlink w:anchor="TLS_requirements" w:history="1">
        <w:r>
          <w:rPr>
            <w:rStyle w:val="Hyperlink"/>
            <w:rFonts w:ascii="Verdana" w:hAnsi="Verdana"/>
            <w:u w:val="none"/>
            <w:lang w:val="en"/>
          </w:rPr>
          <w:t>Section 7.1</w:t>
        </w:r>
        <w:r>
          <w:rPr>
            <w:rStyle w:val="Hyperlink"/>
            <w:rFonts w:ascii="Verdana" w:hAnsi="Verdana"/>
            <w:vanish/>
            <w:u w:val="none"/>
            <w:lang w:val="en"/>
          </w:rPr>
          <w:t xml:space="preserve"> (TLS Requirements)</w:t>
        </w:r>
      </w:hyperlink>
      <w:r>
        <w:rPr>
          <w:rFonts w:ascii="Verdana" w:hAnsi="Verdana"/>
          <w:color w:val="000000"/>
          <w:lang w:val="en"/>
        </w:rPr>
        <w:t xml:space="preserve">. The exact authentication methods used are out of scope for this specification. </w:t>
      </w:r>
    </w:p>
    <w:p w14:paraId="274F9042" w14:textId="77777777" w:rsidR="00000000" w:rsidRDefault="00A44103">
      <w:pPr>
        <w:spacing w:before="0" w:beforeAutospacing="0" w:after="0" w:afterAutospacing="0"/>
        <w:divId w:val="1251696012"/>
        <w:rPr>
          <w:rFonts w:ascii="Verdana" w:eastAsia="Times New Roman" w:hAnsi="Verdana"/>
          <w:color w:val="000000"/>
          <w:lang w:val="en"/>
        </w:rPr>
      </w:pPr>
      <w:bookmarkStart w:id="66" w:name="Consent"/>
      <w:bookmarkEnd w:id="66"/>
    </w:p>
    <w:p w14:paraId="325DFB62" w14:textId="77777777" w:rsidR="00000000" w:rsidRDefault="00A44103">
      <w:pPr>
        <w:spacing w:before="0" w:beforeAutospacing="0" w:after="0" w:afterAutospacing="0"/>
        <w:divId w:val="1251696012"/>
        <w:rPr>
          <w:rFonts w:ascii="Verdana" w:eastAsia="Times New Roman" w:hAnsi="Verdana"/>
          <w:color w:val="000000"/>
          <w:lang w:val="en"/>
        </w:rPr>
      </w:pPr>
      <w:r>
        <w:rPr>
          <w:rFonts w:ascii="Verdana" w:eastAsia="Times New Roman" w:hAnsi="Verdana"/>
          <w:color w:val="000000"/>
          <w:lang w:val="en"/>
        </w:rPr>
        <w:pict>
          <v:rect id="_x0000_i103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E25F1DE" w14:textId="77777777">
        <w:trPr>
          <w:divId w:val="1251696012"/>
          <w:trHeight w:val="225"/>
          <w:tblCellSpacing w:w="15" w:type="dxa"/>
        </w:trPr>
        <w:tc>
          <w:tcPr>
            <w:tcW w:w="450" w:type="dxa"/>
            <w:shd w:val="clear" w:color="auto" w:fill="990000"/>
            <w:vAlign w:val="center"/>
            <w:hideMark/>
          </w:tcPr>
          <w:p w14:paraId="5A81BC69" w14:textId="77777777" w:rsidR="00000000" w:rsidRDefault="00A4410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0BCB6CD" w14:textId="77777777" w:rsidR="00000000" w:rsidRDefault="00A44103">
      <w:pPr>
        <w:pStyle w:val="Heading3"/>
        <w:divId w:val="1251696012"/>
        <w:rPr>
          <w:rFonts w:eastAsia="Times New Roman"/>
          <w:lang w:val="en"/>
        </w:rPr>
      </w:pPr>
      <w:bookmarkStart w:id="67" w:name="rfc.section.2.1.4"/>
      <w:bookmarkEnd w:id="67"/>
      <w:r>
        <w:rPr>
          <w:rFonts w:eastAsia="Times New Roman"/>
          <w:lang w:val="en"/>
        </w:rPr>
        <w:t>2.1.4.</w:t>
      </w:r>
      <w:proofErr w:type="gramStart"/>
      <w:r>
        <w:rPr>
          <w:rFonts w:eastAsia="Times New Roman"/>
          <w:lang w:val="en"/>
        </w:rPr>
        <w:t>  Authorization</w:t>
      </w:r>
      <w:proofErr w:type="gramEnd"/>
      <w:r>
        <w:rPr>
          <w:rFonts w:eastAsia="Times New Roman"/>
          <w:lang w:val="en"/>
        </w:rPr>
        <w:t xml:space="preserve"> Server Obtains End-User Consent/Authorization</w:t>
      </w:r>
    </w:p>
    <w:p w14:paraId="72BDB88D"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The Authorization Server obtains an authorization decision </w:t>
      </w:r>
      <w:r>
        <w:rPr>
          <w:rFonts w:ascii="Verdana" w:hAnsi="Verdana"/>
          <w:color w:val="000000"/>
          <w:lang w:val="en"/>
        </w:rPr>
        <w:t>for the requested Claims. This can done by presenting the End-User with a dialogue that allows the End-User to recognize what he is consenting to and obtain his consent or by establishing consent via other means (for example, via previous administrative co</w:t>
      </w:r>
      <w:r>
        <w:rPr>
          <w:rFonts w:ascii="Verdana" w:hAnsi="Verdana"/>
          <w:color w:val="000000"/>
          <w:lang w:val="en"/>
        </w:rPr>
        <w:t xml:space="preserve">nsent). </w:t>
      </w:r>
    </w:p>
    <w:p w14:paraId="735DF081"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The </w:t>
      </w:r>
      <w:r>
        <w:rPr>
          <w:rStyle w:val="HTMLTypewriter"/>
          <w:lang w:val="en"/>
        </w:rPr>
        <w:t>openid</w:t>
      </w:r>
      <w:r>
        <w:rPr>
          <w:rFonts w:ascii="Verdana" w:hAnsi="Verdana"/>
          <w:color w:val="000000"/>
          <w:lang w:val="en"/>
        </w:rPr>
        <w:t xml:space="preserve"> scope value declares that this OAuth 2.0 request is an OpenID Connect request. Use of all other scope values is OPTIONAL. </w:t>
      </w:r>
    </w:p>
    <w:p w14:paraId="75E08BA8" w14:textId="77777777" w:rsidR="00000000" w:rsidRDefault="00A44103">
      <w:pPr>
        <w:spacing w:before="0" w:beforeAutospacing="0" w:after="0" w:afterAutospacing="0"/>
        <w:divId w:val="1251696012"/>
        <w:rPr>
          <w:rFonts w:ascii="Verdana" w:eastAsia="Times New Roman" w:hAnsi="Verdana"/>
          <w:color w:val="000000"/>
          <w:lang w:val="en"/>
        </w:rPr>
      </w:pPr>
      <w:bookmarkStart w:id="68" w:name="code_res"/>
      <w:bookmarkEnd w:id="68"/>
    </w:p>
    <w:p w14:paraId="425AA38B" w14:textId="77777777" w:rsidR="00000000" w:rsidRDefault="00A44103">
      <w:pPr>
        <w:spacing w:before="0" w:beforeAutospacing="0" w:after="0" w:afterAutospacing="0"/>
        <w:divId w:val="1251696012"/>
        <w:rPr>
          <w:rFonts w:ascii="Verdana" w:eastAsia="Times New Roman" w:hAnsi="Verdana"/>
          <w:color w:val="000000"/>
          <w:lang w:val="en"/>
        </w:rPr>
      </w:pPr>
      <w:r>
        <w:rPr>
          <w:rFonts w:ascii="Verdana" w:eastAsia="Times New Roman" w:hAnsi="Verdana"/>
          <w:color w:val="000000"/>
          <w:lang w:val="en"/>
        </w:rPr>
        <w:pict>
          <v:rect id="_x0000_i103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50CF88A" w14:textId="77777777">
        <w:trPr>
          <w:divId w:val="1251696012"/>
          <w:trHeight w:val="225"/>
          <w:tblCellSpacing w:w="15" w:type="dxa"/>
        </w:trPr>
        <w:tc>
          <w:tcPr>
            <w:tcW w:w="450" w:type="dxa"/>
            <w:shd w:val="clear" w:color="auto" w:fill="990000"/>
            <w:vAlign w:val="center"/>
            <w:hideMark/>
          </w:tcPr>
          <w:p w14:paraId="2A40DA8C" w14:textId="77777777" w:rsidR="00000000" w:rsidRDefault="00A4410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DA78B25" w14:textId="77777777" w:rsidR="00000000" w:rsidRDefault="00A44103">
      <w:pPr>
        <w:pStyle w:val="Heading3"/>
        <w:divId w:val="1251696012"/>
        <w:rPr>
          <w:rFonts w:eastAsia="Times New Roman"/>
          <w:lang w:val="en"/>
        </w:rPr>
      </w:pPr>
      <w:bookmarkStart w:id="69" w:name="rfc.section.2.1.5"/>
      <w:bookmarkEnd w:id="69"/>
      <w:r>
        <w:rPr>
          <w:rFonts w:eastAsia="Times New Roman"/>
          <w:lang w:val="en"/>
        </w:rPr>
        <w:t>2.1.5.</w:t>
      </w:r>
      <w:proofErr w:type="gramStart"/>
      <w:r>
        <w:rPr>
          <w:rFonts w:eastAsia="Times New Roman"/>
          <w:lang w:val="en"/>
        </w:rPr>
        <w:t>  Authorization</w:t>
      </w:r>
      <w:proofErr w:type="gramEnd"/>
      <w:r>
        <w:rPr>
          <w:rFonts w:eastAsia="Times New Roman"/>
          <w:lang w:val="en"/>
        </w:rPr>
        <w:t xml:space="preserve"> Server Sends End-User Back to Client</w:t>
      </w:r>
    </w:p>
    <w:p w14:paraId="0F91C916"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Once the authorization is determined, the Authorization Server </w:t>
      </w:r>
      <w:r>
        <w:rPr>
          <w:rFonts w:ascii="Verdana" w:hAnsi="Verdana"/>
          <w:color w:val="000000"/>
          <w:lang w:val="en"/>
        </w:rPr>
        <w:t xml:space="preserve">returns a successful response or an error response. </w:t>
      </w:r>
    </w:p>
    <w:p w14:paraId="66DBFEC5" w14:textId="77777777" w:rsidR="00000000" w:rsidRDefault="00A44103">
      <w:pPr>
        <w:spacing w:before="0" w:beforeAutospacing="0" w:after="0" w:afterAutospacing="0"/>
        <w:divId w:val="1251696012"/>
        <w:rPr>
          <w:rFonts w:ascii="Verdana" w:eastAsia="Times New Roman" w:hAnsi="Verdana"/>
          <w:color w:val="000000"/>
          <w:lang w:val="en"/>
        </w:rPr>
      </w:pPr>
      <w:bookmarkStart w:id="70" w:name="code_ok"/>
      <w:bookmarkEnd w:id="70"/>
    </w:p>
    <w:p w14:paraId="20C9CB19" w14:textId="77777777" w:rsidR="00000000" w:rsidRDefault="00A44103">
      <w:pPr>
        <w:spacing w:before="0" w:beforeAutospacing="0" w:after="0" w:afterAutospacing="0"/>
        <w:divId w:val="1251696012"/>
        <w:rPr>
          <w:rFonts w:ascii="Verdana" w:eastAsia="Times New Roman" w:hAnsi="Verdana"/>
          <w:color w:val="000000"/>
          <w:lang w:val="en"/>
        </w:rPr>
      </w:pPr>
      <w:r>
        <w:rPr>
          <w:rFonts w:ascii="Verdana" w:eastAsia="Times New Roman" w:hAnsi="Verdana"/>
          <w:color w:val="000000"/>
          <w:lang w:val="en"/>
        </w:rPr>
        <w:pict>
          <v:rect id="_x0000_i103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0374289" w14:textId="77777777">
        <w:trPr>
          <w:divId w:val="1251696012"/>
          <w:trHeight w:val="225"/>
          <w:tblCellSpacing w:w="15" w:type="dxa"/>
        </w:trPr>
        <w:tc>
          <w:tcPr>
            <w:tcW w:w="450" w:type="dxa"/>
            <w:shd w:val="clear" w:color="auto" w:fill="990000"/>
            <w:vAlign w:val="center"/>
            <w:hideMark/>
          </w:tcPr>
          <w:p w14:paraId="78813766" w14:textId="77777777" w:rsidR="00000000" w:rsidRDefault="00A4410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3004CA0" w14:textId="77777777" w:rsidR="00000000" w:rsidRDefault="00A44103">
      <w:pPr>
        <w:pStyle w:val="Heading3"/>
        <w:divId w:val="1251696012"/>
        <w:rPr>
          <w:rFonts w:eastAsia="Times New Roman"/>
          <w:lang w:val="en"/>
        </w:rPr>
      </w:pPr>
      <w:bookmarkStart w:id="71" w:name="rfc.section.2.1.5.1"/>
      <w:bookmarkEnd w:id="71"/>
      <w:r>
        <w:rPr>
          <w:rFonts w:eastAsia="Times New Roman"/>
          <w:lang w:val="en"/>
        </w:rPr>
        <w:t>2.1.5.1.</w:t>
      </w:r>
      <w:proofErr w:type="gramStart"/>
      <w:r>
        <w:rPr>
          <w:rFonts w:eastAsia="Times New Roman"/>
          <w:lang w:val="en"/>
        </w:rPr>
        <w:t>  End</w:t>
      </w:r>
      <w:proofErr w:type="gramEnd"/>
      <w:r>
        <w:rPr>
          <w:rFonts w:eastAsia="Times New Roman"/>
          <w:lang w:val="en"/>
        </w:rPr>
        <w:t>-User Grants Authorization</w:t>
      </w:r>
    </w:p>
    <w:p w14:paraId="2D885B36"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If the Resource Owner grants the access request, the Authorization Server issues a </w:t>
      </w:r>
      <w:r>
        <w:rPr>
          <w:rStyle w:val="HTMLTypewriter"/>
          <w:lang w:val="en"/>
        </w:rPr>
        <w:t>code</w:t>
      </w:r>
      <w:r>
        <w:rPr>
          <w:rFonts w:ascii="Verdana" w:hAnsi="Verdana"/>
          <w:color w:val="000000"/>
          <w:lang w:val="en"/>
        </w:rPr>
        <w:t xml:space="preserve"> and delivers it to the Client by adding the following query parameters to the query component of the redirection URI using the </w:t>
      </w:r>
      <w:r>
        <w:rPr>
          <w:rStyle w:val="HTMLTypewriter"/>
          <w:lang w:val="en"/>
        </w:rPr>
        <w:t>application/x-www-form-urlencoded</w:t>
      </w:r>
      <w:r>
        <w:rPr>
          <w:rFonts w:ascii="Verdana" w:hAnsi="Verdana"/>
          <w:color w:val="000000"/>
          <w:lang w:val="en"/>
        </w:rPr>
        <w:t xml:space="preserve"> format </w:t>
      </w:r>
      <w:r>
        <w:rPr>
          <w:rFonts w:ascii="Verdana" w:hAnsi="Verdana"/>
          <w:color w:val="000000"/>
          <w:lang w:val="en"/>
        </w:rPr>
        <w:t xml:space="preserve">as defined in Section 4.1.2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w:t>
      </w:r>
    </w:p>
    <w:p w14:paraId="631FEC39" w14:textId="77777777" w:rsidR="00000000" w:rsidRDefault="00A44103" w:rsidP="00A44103">
      <w:pPr>
        <w:spacing w:beforeAutospacing="0" w:after="0" w:afterAutospacing="0"/>
        <w:ind w:left="1200" w:right="1200"/>
        <w:divId w:val="208107907"/>
        <w:rPr>
          <w:rFonts w:ascii="Verdana" w:eastAsia="Times New Roman" w:hAnsi="Verdana"/>
          <w:color w:val="000000"/>
          <w:lang w:val="en"/>
        </w:rPr>
      </w:pPr>
      <w:proofErr w:type="gramStart"/>
      <w:r>
        <w:rPr>
          <w:rFonts w:ascii="Verdana" w:eastAsia="Times New Roman" w:hAnsi="Verdana"/>
          <w:color w:val="000000"/>
          <w:lang w:val="en"/>
        </w:rPr>
        <w:t>code</w:t>
      </w:r>
      <w:proofErr w:type="gramEnd"/>
    </w:p>
    <w:p w14:paraId="5AB63D18" w14:textId="77777777" w:rsidR="00000000" w:rsidRDefault="00A44103" w:rsidP="00A44103">
      <w:pPr>
        <w:spacing w:before="0" w:beforeAutospacing="0" w:after="0" w:afterAutospacing="0"/>
        <w:ind w:left="1920" w:right="1200"/>
        <w:divId w:val="208107907"/>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OAuth 2.0 Authorization Code.</w:t>
      </w:r>
      <w:proofErr w:type="gramEnd"/>
      <w:r>
        <w:rPr>
          <w:rFonts w:ascii="Verdana" w:eastAsia="Times New Roman" w:hAnsi="Verdana"/>
          <w:color w:val="000000"/>
          <w:lang w:val="en"/>
        </w:rPr>
        <w:t xml:space="preserve"> </w:t>
      </w:r>
    </w:p>
    <w:p w14:paraId="1C529B43" w14:textId="77777777" w:rsidR="00000000" w:rsidRDefault="00A44103" w:rsidP="00A44103">
      <w:pPr>
        <w:spacing w:before="0" w:beforeAutospacing="0" w:after="0" w:afterAutospacing="0"/>
        <w:ind w:left="1200" w:right="1200"/>
        <w:divId w:val="208107907"/>
        <w:rPr>
          <w:rFonts w:ascii="Verdana" w:eastAsia="Times New Roman" w:hAnsi="Verdana"/>
          <w:color w:val="000000"/>
          <w:lang w:val="en"/>
        </w:rPr>
      </w:pPr>
      <w:proofErr w:type="gramStart"/>
      <w:r>
        <w:rPr>
          <w:rFonts w:ascii="Verdana" w:eastAsia="Times New Roman" w:hAnsi="Verdana"/>
          <w:color w:val="000000"/>
          <w:lang w:val="en"/>
        </w:rPr>
        <w:t>state</w:t>
      </w:r>
      <w:proofErr w:type="gramEnd"/>
    </w:p>
    <w:p w14:paraId="281B0F24" w14:textId="77777777" w:rsidR="00000000" w:rsidRDefault="00A44103" w:rsidP="00A44103">
      <w:pPr>
        <w:spacing w:before="0" w:beforeAutospacing="0" w:afterAutospacing="0"/>
        <w:ind w:left="1920" w:right="1200"/>
        <w:divId w:val="208107907"/>
        <w:rPr>
          <w:rFonts w:ascii="Verdana" w:eastAsia="Times New Roman" w:hAnsi="Verdana"/>
          <w:color w:val="000000"/>
          <w:lang w:val="en"/>
        </w:rPr>
      </w:pPr>
      <w:proofErr w:type="gramStart"/>
      <w:r>
        <w:rPr>
          <w:rFonts w:ascii="Verdana" w:eastAsia="Times New Roman" w:hAnsi="Verdana"/>
          <w:color w:val="000000"/>
          <w:lang w:val="en"/>
        </w:rPr>
        <w:t>OAuth 2.0 state value.</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REQUIRED if the </w:t>
      </w:r>
      <w:r>
        <w:rPr>
          <w:rStyle w:val="HTMLTypewriter"/>
          <w:lang w:val="en"/>
        </w:rPr>
        <w:t>state</w:t>
      </w:r>
      <w:r>
        <w:rPr>
          <w:rFonts w:ascii="Verdana" w:eastAsia="Times New Roman" w:hAnsi="Verdana"/>
          <w:color w:val="000000"/>
          <w:lang w:val="en"/>
        </w:rPr>
        <w:t xml:space="preserve"> paramete</w:t>
      </w:r>
      <w:r>
        <w:rPr>
          <w:rFonts w:ascii="Verdana" w:eastAsia="Times New Roman" w:hAnsi="Verdana"/>
          <w:color w:val="000000"/>
          <w:lang w:val="en"/>
        </w:rPr>
        <w:t>r is present in the Client Authorization Request.</w:t>
      </w:r>
      <w:proofErr w:type="gramEnd"/>
      <w:r>
        <w:rPr>
          <w:rFonts w:ascii="Verdana" w:eastAsia="Times New Roman" w:hAnsi="Verdana"/>
          <w:color w:val="000000"/>
          <w:lang w:val="en"/>
        </w:rPr>
        <w:t xml:space="preserve"> Clients MUST verify that the </w:t>
      </w:r>
      <w:r>
        <w:rPr>
          <w:rStyle w:val="HTMLTypewriter"/>
          <w:lang w:val="en"/>
        </w:rPr>
        <w:t>state</w:t>
      </w:r>
      <w:r>
        <w:rPr>
          <w:rFonts w:ascii="Verdana" w:eastAsia="Times New Roman" w:hAnsi="Verdana"/>
          <w:color w:val="000000"/>
          <w:lang w:val="en"/>
        </w:rPr>
        <w:t xml:space="preserve"> value is equal to the value of </w:t>
      </w:r>
      <w:r>
        <w:rPr>
          <w:rStyle w:val="HTMLTypewriter"/>
          <w:lang w:val="en"/>
        </w:rPr>
        <w:t>state</w:t>
      </w:r>
      <w:r>
        <w:rPr>
          <w:rFonts w:ascii="Verdana" w:eastAsia="Times New Roman" w:hAnsi="Verdana"/>
          <w:color w:val="000000"/>
          <w:lang w:val="en"/>
        </w:rPr>
        <w:t xml:space="preserve"> parameter in the Authorization Request. </w:t>
      </w:r>
    </w:p>
    <w:p w14:paraId="31209B97"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The following is a non-normative example (with line wraps for the display purposes only): </w:t>
      </w:r>
    </w:p>
    <w:p w14:paraId="4AFDBC95" w14:textId="77777777" w:rsidR="00000000" w:rsidRDefault="00A44103" w:rsidP="00A44103">
      <w:pPr>
        <w:pStyle w:val="HTMLPreformatted"/>
        <w:ind w:left="1200" w:right="480"/>
        <w:divId w:val="1235353865"/>
        <w:rPr>
          <w:lang w:val="en"/>
        </w:rPr>
      </w:pPr>
    </w:p>
    <w:p w14:paraId="033879F9" w14:textId="77777777" w:rsidR="00000000" w:rsidRDefault="00A44103" w:rsidP="00A44103">
      <w:pPr>
        <w:pStyle w:val="HTMLPreformatted"/>
        <w:ind w:left="1200" w:right="480"/>
        <w:divId w:val="1235353865"/>
        <w:rPr>
          <w:lang w:val="en"/>
        </w:rPr>
      </w:pPr>
      <w:r>
        <w:rPr>
          <w:lang w:val="en"/>
        </w:rPr>
        <w:t xml:space="preserve"> </w:t>
      </w:r>
      <w:r>
        <w:rPr>
          <w:lang w:val="en"/>
        </w:rPr>
        <w:t xml:space="preserve"> HTTP/1.1 302 Found</w:t>
      </w:r>
    </w:p>
    <w:p w14:paraId="28ABF0C4" w14:textId="77777777" w:rsidR="00000000" w:rsidRDefault="00A44103" w:rsidP="00A44103">
      <w:pPr>
        <w:pStyle w:val="HTMLPreformatted"/>
        <w:ind w:left="1200" w:right="480"/>
        <w:divId w:val="1235353865"/>
        <w:rPr>
          <w:lang w:val="en"/>
        </w:rPr>
      </w:pPr>
      <w:r>
        <w:rPr>
          <w:lang w:val="en"/>
        </w:rPr>
        <w:t xml:space="preserve">  Location: https://client.example.org/cb?</w:t>
      </w:r>
    </w:p>
    <w:p w14:paraId="67406898" w14:textId="77777777" w:rsidR="00000000" w:rsidRDefault="00A44103" w:rsidP="00A44103">
      <w:pPr>
        <w:pStyle w:val="HTMLPreformatted"/>
        <w:ind w:left="1200" w:right="480"/>
        <w:divId w:val="1235353865"/>
        <w:rPr>
          <w:lang w:val="en"/>
        </w:rPr>
      </w:pPr>
      <w:r>
        <w:rPr>
          <w:lang w:val="en"/>
        </w:rPr>
        <w:t xml:space="preserve">    </w:t>
      </w:r>
      <w:proofErr w:type="gramStart"/>
      <w:r>
        <w:rPr>
          <w:lang w:val="en"/>
        </w:rPr>
        <w:t>code=</w:t>
      </w:r>
      <w:proofErr w:type="gramEnd"/>
      <w:r>
        <w:rPr>
          <w:lang w:val="en"/>
        </w:rPr>
        <w:t>SplxlOBeZQQYbYS6WxSbIA</w:t>
      </w:r>
    </w:p>
    <w:p w14:paraId="2CF97473" w14:textId="77777777" w:rsidR="00000000" w:rsidRDefault="00A44103" w:rsidP="00A44103">
      <w:pPr>
        <w:pStyle w:val="HTMLPreformatted"/>
        <w:ind w:left="1200" w:right="480"/>
        <w:divId w:val="1235353865"/>
        <w:rPr>
          <w:lang w:val="en"/>
        </w:rPr>
      </w:pPr>
      <w:r>
        <w:rPr>
          <w:lang w:val="en"/>
        </w:rPr>
        <w:t xml:space="preserve">    &amp;state=af0ifjsldkj</w:t>
      </w:r>
    </w:p>
    <w:p w14:paraId="78F52276" w14:textId="77777777" w:rsidR="00000000" w:rsidRDefault="00A44103">
      <w:pPr>
        <w:spacing w:before="0" w:beforeAutospacing="0" w:after="0" w:afterAutospacing="0"/>
        <w:divId w:val="1251696012"/>
        <w:rPr>
          <w:rFonts w:ascii="Verdana" w:eastAsia="Times New Roman" w:hAnsi="Verdana"/>
          <w:color w:val="000000"/>
          <w:lang w:val="en"/>
        </w:rPr>
      </w:pPr>
      <w:bookmarkStart w:id="72" w:name="code_authz_error"/>
      <w:bookmarkEnd w:id="72"/>
    </w:p>
    <w:p w14:paraId="6F37FC08" w14:textId="77777777" w:rsidR="00000000" w:rsidRDefault="00A44103">
      <w:pPr>
        <w:spacing w:before="0" w:beforeAutospacing="0" w:after="0" w:afterAutospacing="0"/>
        <w:divId w:val="1251696012"/>
        <w:rPr>
          <w:rFonts w:ascii="Verdana" w:eastAsia="Times New Roman" w:hAnsi="Verdana"/>
          <w:color w:val="000000"/>
          <w:lang w:val="en"/>
        </w:rPr>
      </w:pPr>
      <w:r>
        <w:rPr>
          <w:rFonts w:ascii="Verdana" w:eastAsia="Times New Roman" w:hAnsi="Verdana"/>
          <w:color w:val="000000"/>
          <w:lang w:val="en"/>
        </w:rPr>
        <w:pict>
          <v:rect id="_x0000_i103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21ADCFA" w14:textId="77777777">
        <w:trPr>
          <w:divId w:val="1251696012"/>
          <w:trHeight w:val="225"/>
          <w:tblCellSpacing w:w="15" w:type="dxa"/>
        </w:trPr>
        <w:tc>
          <w:tcPr>
            <w:tcW w:w="450" w:type="dxa"/>
            <w:shd w:val="clear" w:color="auto" w:fill="990000"/>
            <w:vAlign w:val="center"/>
            <w:hideMark/>
          </w:tcPr>
          <w:p w14:paraId="51CC9FCA" w14:textId="77777777" w:rsidR="00000000" w:rsidRDefault="00A4410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B9C3F6E" w14:textId="77777777" w:rsidR="00000000" w:rsidRDefault="00A44103">
      <w:pPr>
        <w:pStyle w:val="Heading3"/>
        <w:divId w:val="1251696012"/>
        <w:rPr>
          <w:rFonts w:eastAsia="Times New Roman"/>
          <w:lang w:val="en"/>
        </w:rPr>
      </w:pPr>
      <w:bookmarkStart w:id="73" w:name="rfc.section.2.1.5.2"/>
      <w:bookmarkEnd w:id="73"/>
      <w:r>
        <w:rPr>
          <w:rFonts w:eastAsia="Times New Roman"/>
          <w:lang w:val="en"/>
        </w:rPr>
        <w:t>2.1.5.2.</w:t>
      </w:r>
      <w:proofErr w:type="gramStart"/>
      <w:r>
        <w:rPr>
          <w:rFonts w:eastAsia="Times New Roman"/>
          <w:lang w:val="en"/>
        </w:rPr>
        <w:t xml:space="preserve">  </w:t>
      </w:r>
      <w:r>
        <w:rPr>
          <w:rFonts w:eastAsia="Times New Roman"/>
          <w:lang w:val="en"/>
        </w:rPr>
        <w:t>End</w:t>
      </w:r>
      <w:proofErr w:type="gramEnd"/>
      <w:r>
        <w:rPr>
          <w:rFonts w:eastAsia="Times New Roman"/>
          <w:lang w:val="en"/>
        </w:rPr>
        <w:t>-User Denies Authorization or Invalid Request</w:t>
      </w:r>
    </w:p>
    <w:p w14:paraId="443A4C48"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If the End-User denies the authorization or the End-User authentication fails, the Authorization Server MUST return the error Authorization Response as defined in 4.1.2.1 of </w:t>
      </w:r>
      <w:hyperlink w:anchor="RFC6749" w:history="1">
        <w:r>
          <w:rPr>
            <w:rStyle w:val="Hyperlink"/>
            <w:rFonts w:ascii="Verdana" w:hAnsi="Verdana"/>
            <w:u w:val="none"/>
            <w:lang w:val="en"/>
          </w:rPr>
          <w:t>OAu</w:t>
        </w:r>
        <w:r>
          <w:rPr>
            <w:rStyle w:val="Hyperlink"/>
            <w:rFonts w:ascii="Verdana" w:hAnsi="Verdana"/>
            <w:u w:val="none"/>
            <w:lang w:val="en"/>
          </w:rPr>
          <w:t>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No other parameters SHOULD be returned. </w:t>
      </w:r>
    </w:p>
    <w:p w14:paraId="0B8D4086" w14:textId="77777777" w:rsidR="00000000" w:rsidRDefault="00A44103">
      <w:pPr>
        <w:spacing w:before="0" w:beforeAutospacing="0" w:after="0" w:afterAutospacing="0"/>
        <w:divId w:val="1251696012"/>
        <w:rPr>
          <w:rFonts w:ascii="Verdana" w:eastAsia="Times New Roman" w:hAnsi="Verdana"/>
          <w:color w:val="000000"/>
          <w:lang w:val="en"/>
        </w:rPr>
      </w:pPr>
      <w:bookmarkStart w:id="74" w:name="obtaining_tokens"/>
      <w:bookmarkEnd w:id="74"/>
    </w:p>
    <w:p w14:paraId="44F10A67" w14:textId="77777777" w:rsidR="00000000" w:rsidRDefault="00A44103">
      <w:pPr>
        <w:spacing w:before="0" w:beforeAutospacing="0" w:after="0" w:afterAutospacing="0"/>
        <w:divId w:val="1251696012"/>
        <w:rPr>
          <w:rFonts w:ascii="Verdana" w:eastAsia="Times New Roman" w:hAnsi="Verdana"/>
          <w:color w:val="000000"/>
          <w:lang w:val="en"/>
        </w:rPr>
      </w:pPr>
      <w:r>
        <w:rPr>
          <w:rFonts w:ascii="Verdana" w:eastAsia="Times New Roman" w:hAnsi="Verdana"/>
          <w:color w:val="000000"/>
          <w:lang w:val="en"/>
        </w:rPr>
        <w:pict>
          <v:rect id="_x0000_i103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431E500" w14:textId="77777777">
        <w:trPr>
          <w:divId w:val="1251696012"/>
          <w:trHeight w:val="225"/>
          <w:tblCellSpacing w:w="15" w:type="dxa"/>
        </w:trPr>
        <w:tc>
          <w:tcPr>
            <w:tcW w:w="450" w:type="dxa"/>
            <w:shd w:val="clear" w:color="auto" w:fill="990000"/>
            <w:vAlign w:val="center"/>
            <w:hideMark/>
          </w:tcPr>
          <w:p w14:paraId="6E28F452" w14:textId="77777777" w:rsidR="00000000" w:rsidRDefault="00A4410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92B0A89" w14:textId="77777777" w:rsidR="00000000" w:rsidRDefault="00A44103">
      <w:pPr>
        <w:pStyle w:val="Heading3"/>
        <w:divId w:val="1251696012"/>
        <w:rPr>
          <w:rFonts w:eastAsia="Times New Roman"/>
          <w:lang w:val="en"/>
        </w:rPr>
      </w:pPr>
      <w:bookmarkStart w:id="75" w:name="rfc.section.2.1.6"/>
      <w:bookmarkEnd w:id="75"/>
      <w:r>
        <w:rPr>
          <w:rFonts w:eastAsia="Times New Roman"/>
          <w:lang w:val="en"/>
        </w:rPr>
        <w:t>2.1.6.</w:t>
      </w:r>
      <w:proofErr w:type="gramStart"/>
      <w:r>
        <w:rPr>
          <w:rFonts w:eastAsia="Times New Roman"/>
          <w:lang w:val="en"/>
        </w:rPr>
        <w:t>  Client</w:t>
      </w:r>
      <w:proofErr w:type="gramEnd"/>
      <w:r>
        <w:rPr>
          <w:rFonts w:eastAsia="Times New Roman"/>
          <w:lang w:val="en"/>
        </w:rPr>
        <w:t xml:space="preserve"> Obtains ID Token and Access Token</w:t>
      </w:r>
    </w:p>
    <w:p w14:paraId="03402C4C" w14:textId="77777777" w:rsidR="00000000" w:rsidRDefault="00A44103">
      <w:pPr>
        <w:pStyle w:val="NormalWeb"/>
        <w:divId w:val="1251696012"/>
        <w:rPr>
          <w:rFonts w:ascii="Verdana" w:hAnsi="Verdana"/>
          <w:color w:val="000000"/>
          <w:lang w:val="en"/>
        </w:rPr>
      </w:pPr>
      <w:r>
        <w:rPr>
          <w:rFonts w:ascii="Verdana" w:hAnsi="Verdana"/>
          <w:color w:val="000000"/>
          <w:lang w:val="en"/>
        </w:rPr>
        <w:t>The Client then makes an Access Token Request using the Authorization Code to obtain tokens from the</w:t>
      </w:r>
      <w:r>
        <w:rPr>
          <w:rFonts w:ascii="Verdana" w:hAnsi="Verdana"/>
          <w:color w:val="000000"/>
          <w:lang w:val="en"/>
        </w:rPr>
        <w:t xml:space="preserve"> Token Endpoint in the following manner: </w:t>
      </w:r>
    </w:p>
    <w:p w14:paraId="4FF02345" w14:textId="77777777" w:rsidR="00000000" w:rsidRDefault="00A44103">
      <w:pPr>
        <w:spacing w:before="0" w:beforeAutospacing="0" w:after="0" w:afterAutospacing="0"/>
        <w:divId w:val="1251696012"/>
        <w:rPr>
          <w:rFonts w:ascii="Verdana" w:eastAsia="Times New Roman" w:hAnsi="Verdana"/>
          <w:color w:val="000000"/>
          <w:lang w:val="en"/>
        </w:rPr>
      </w:pPr>
      <w:bookmarkStart w:id="76" w:name="token_request"/>
      <w:bookmarkEnd w:id="76"/>
    </w:p>
    <w:p w14:paraId="4A85E8BB" w14:textId="77777777" w:rsidR="00000000" w:rsidRDefault="00A44103">
      <w:pPr>
        <w:spacing w:before="0" w:beforeAutospacing="0" w:after="0" w:afterAutospacing="0"/>
        <w:divId w:val="1251696012"/>
        <w:rPr>
          <w:rFonts w:ascii="Verdana" w:eastAsia="Times New Roman" w:hAnsi="Verdana"/>
          <w:color w:val="000000"/>
          <w:lang w:val="en"/>
        </w:rPr>
      </w:pPr>
      <w:r>
        <w:rPr>
          <w:rFonts w:ascii="Verdana" w:eastAsia="Times New Roman" w:hAnsi="Verdana"/>
          <w:color w:val="000000"/>
          <w:lang w:val="en"/>
        </w:rPr>
        <w:pict>
          <v:rect id="_x0000_i104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3BEEF21" w14:textId="77777777">
        <w:trPr>
          <w:divId w:val="1251696012"/>
          <w:trHeight w:val="225"/>
          <w:tblCellSpacing w:w="15" w:type="dxa"/>
        </w:trPr>
        <w:tc>
          <w:tcPr>
            <w:tcW w:w="450" w:type="dxa"/>
            <w:shd w:val="clear" w:color="auto" w:fill="990000"/>
            <w:vAlign w:val="center"/>
            <w:hideMark/>
          </w:tcPr>
          <w:p w14:paraId="0E3E3689" w14:textId="77777777" w:rsidR="00000000" w:rsidRDefault="00A4410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EE871CB" w14:textId="77777777" w:rsidR="00000000" w:rsidRDefault="00A44103">
      <w:pPr>
        <w:pStyle w:val="Heading3"/>
        <w:divId w:val="1251696012"/>
        <w:rPr>
          <w:rFonts w:eastAsia="Times New Roman"/>
          <w:lang w:val="en"/>
        </w:rPr>
      </w:pPr>
      <w:bookmarkStart w:id="77" w:name="rfc.section.2.1.6.1"/>
      <w:bookmarkEnd w:id="77"/>
      <w:r>
        <w:rPr>
          <w:rFonts w:eastAsia="Times New Roman"/>
          <w:lang w:val="en"/>
        </w:rPr>
        <w:t>2.1.6.1.</w:t>
      </w:r>
      <w:proofErr w:type="gramStart"/>
      <w:r>
        <w:rPr>
          <w:rFonts w:eastAsia="Times New Roman"/>
          <w:lang w:val="en"/>
        </w:rPr>
        <w:t>  Client</w:t>
      </w:r>
      <w:proofErr w:type="gramEnd"/>
      <w:r>
        <w:rPr>
          <w:rFonts w:eastAsia="Times New Roman"/>
          <w:lang w:val="en"/>
        </w:rPr>
        <w:t xml:space="preserve"> Sends Code</w:t>
      </w:r>
    </w:p>
    <w:p w14:paraId="46626A6A"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The Client makes a request to the Token Endpoint using the Form Serialization, per </w:t>
      </w:r>
      <w:hyperlink w:anchor="form_serialization" w:history="1">
        <w:r>
          <w:rPr>
            <w:rStyle w:val="Hyperlink"/>
            <w:rFonts w:ascii="Verdana" w:hAnsi="Verdana"/>
            <w:u w:val="none"/>
            <w:lang w:val="en"/>
          </w:rPr>
          <w:t>Section 3.2</w:t>
        </w:r>
        <w:r>
          <w:rPr>
            <w:rStyle w:val="Hyperlink"/>
            <w:rFonts w:ascii="Verdana" w:hAnsi="Verdana"/>
            <w:vanish/>
            <w:u w:val="none"/>
            <w:lang w:val="en"/>
          </w:rPr>
          <w:t xml:space="preserve"> (Form Serialization)</w:t>
        </w:r>
      </w:hyperlink>
      <w:r>
        <w:rPr>
          <w:rFonts w:ascii="Verdana" w:hAnsi="Verdana"/>
          <w:color w:val="000000"/>
          <w:lang w:val="en"/>
        </w:rPr>
        <w:t xml:space="preserve">, as described in Section 4.1.3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w:t>
      </w:r>
      <w:r>
        <w:rPr>
          <w:rFonts w:ascii="Verdana" w:hAnsi="Verdana"/>
          <w:color w:val="000000"/>
          <w:lang w:val="en"/>
        </w:rPr>
        <w:t xml:space="preserve">The Client authenticates itself by communicating its form-urlencoded Client Credentials in an Authorization header using the HTTP Basic method, as described in 2.3.1 of OAuth 2.0. (This method is the one identified by using the </w:t>
      </w:r>
      <w:r>
        <w:rPr>
          <w:rStyle w:val="HTMLTypewriter"/>
          <w:lang w:val="en"/>
        </w:rPr>
        <w:t>client_secret_basic</w:t>
      </w:r>
      <w:r>
        <w:rPr>
          <w:rFonts w:ascii="Verdana" w:hAnsi="Verdana"/>
          <w:color w:val="000000"/>
          <w:lang w:val="en"/>
        </w:rPr>
        <w:t xml:space="preserve"> authenti</w:t>
      </w:r>
      <w:r>
        <w:rPr>
          <w:rFonts w:ascii="Verdana" w:hAnsi="Verdana"/>
          <w:color w:val="000000"/>
          <w:lang w:val="en"/>
        </w:rPr>
        <w:t xml:space="preserve">cation method value in </w:t>
      </w:r>
      <w:hyperlink w:anchor="OpenID.Discovery" w:history="1">
        <w:r>
          <w:rPr>
            <w:rStyle w:val="Hyperlink"/>
            <w:rFonts w:ascii="Verdana" w:hAnsi="Verdana"/>
            <w:u w:val="none"/>
            <w:lang w:val="en"/>
          </w:rPr>
          <w:t>OpenID Connect Discovery 1.0</w:t>
        </w:r>
        <w:r>
          <w:rPr>
            <w:rStyle w:val="Hyperlink"/>
            <w:rFonts w:ascii="Verdana" w:hAnsi="Verdana"/>
            <w:vanish/>
            <w:u w:val="none"/>
            <w:lang w:val="en"/>
          </w:rPr>
          <w:t xml:space="preserve"> (Sakimura, N., Bradley, J., Jones, M., and E. Jay, “OpenID Connect Discovery 1.0,” June 2013.)</w:t>
        </w:r>
      </w:hyperlink>
      <w:r>
        <w:rPr>
          <w:rFonts w:ascii="Verdana" w:hAnsi="Verdana"/>
          <w:color w:val="000000"/>
          <w:lang w:val="en"/>
        </w:rPr>
        <w:t xml:space="preserve"> [OpenID.Discovery]). </w:t>
      </w:r>
    </w:p>
    <w:p w14:paraId="48992D0A" w14:textId="77777777" w:rsidR="00000000" w:rsidRDefault="00A44103">
      <w:pPr>
        <w:pStyle w:val="NormalWeb"/>
        <w:divId w:val="1251696012"/>
        <w:rPr>
          <w:rFonts w:ascii="Verdana" w:hAnsi="Verdana"/>
          <w:color w:val="000000"/>
          <w:lang w:val="en"/>
        </w:rPr>
      </w:pPr>
      <w:r>
        <w:rPr>
          <w:rFonts w:ascii="Verdana" w:hAnsi="Verdana"/>
          <w:color w:val="000000"/>
          <w:lang w:val="en"/>
        </w:rPr>
        <w:t>Communication with the Token Endpoint MUST utili</w:t>
      </w:r>
      <w:r>
        <w:rPr>
          <w:rFonts w:ascii="Verdana" w:hAnsi="Verdana"/>
          <w:color w:val="000000"/>
          <w:lang w:val="en"/>
        </w:rPr>
        <w:t xml:space="preserve">ze TLS. See </w:t>
      </w:r>
      <w:hyperlink w:anchor="TLS_requirements" w:history="1">
        <w:r>
          <w:rPr>
            <w:rStyle w:val="Hyperlink"/>
            <w:rFonts w:ascii="Verdana" w:hAnsi="Verdana"/>
            <w:u w:val="none"/>
            <w:lang w:val="en"/>
          </w:rPr>
          <w:t>Section 7.1</w:t>
        </w:r>
        <w:r>
          <w:rPr>
            <w:rStyle w:val="Hyperlink"/>
            <w:rFonts w:ascii="Verdana" w:hAnsi="Verdana"/>
            <w:vanish/>
            <w:u w:val="none"/>
            <w:lang w:val="en"/>
          </w:rPr>
          <w:t xml:space="preserve"> (TLS Requirements)</w:t>
        </w:r>
      </w:hyperlink>
      <w:r>
        <w:rPr>
          <w:rFonts w:ascii="Verdana" w:hAnsi="Verdana"/>
          <w:color w:val="000000"/>
          <w:lang w:val="en"/>
        </w:rPr>
        <w:t xml:space="preserve"> for more information on using TLS. </w:t>
      </w:r>
    </w:p>
    <w:p w14:paraId="3761ABE1"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The following is a non-normative example of such a Token Request (with line wraps for the display purposes only): </w:t>
      </w:r>
    </w:p>
    <w:p w14:paraId="390BA903" w14:textId="77777777" w:rsidR="00000000" w:rsidRDefault="00A44103" w:rsidP="00A44103">
      <w:pPr>
        <w:pStyle w:val="HTMLPreformatted"/>
        <w:ind w:left="1200" w:right="480"/>
        <w:divId w:val="1832985473"/>
        <w:rPr>
          <w:lang w:val="en"/>
        </w:rPr>
      </w:pPr>
    </w:p>
    <w:p w14:paraId="0F5F9C81" w14:textId="77777777" w:rsidR="00000000" w:rsidRDefault="00A44103" w:rsidP="00A44103">
      <w:pPr>
        <w:pStyle w:val="HTMLPreformatted"/>
        <w:ind w:left="1200" w:right="480"/>
        <w:divId w:val="1832985473"/>
        <w:rPr>
          <w:lang w:val="en"/>
        </w:rPr>
      </w:pPr>
      <w:r>
        <w:rPr>
          <w:lang w:val="en"/>
        </w:rPr>
        <w:t xml:space="preserve">  POST /token HTTP/1.1</w:t>
      </w:r>
    </w:p>
    <w:p w14:paraId="6203AE1E" w14:textId="77777777" w:rsidR="00000000" w:rsidRDefault="00A44103" w:rsidP="00A44103">
      <w:pPr>
        <w:pStyle w:val="HTMLPreformatted"/>
        <w:ind w:left="1200" w:right="480"/>
        <w:divId w:val="1832985473"/>
        <w:rPr>
          <w:lang w:val="en"/>
        </w:rPr>
      </w:pPr>
      <w:r>
        <w:rPr>
          <w:lang w:val="en"/>
        </w:rPr>
        <w:t xml:space="preserve">  Host: server.example.com</w:t>
      </w:r>
    </w:p>
    <w:p w14:paraId="423BAA03" w14:textId="77777777" w:rsidR="00000000" w:rsidRDefault="00A44103" w:rsidP="00A44103">
      <w:pPr>
        <w:pStyle w:val="HTMLPreformatted"/>
        <w:ind w:left="1200" w:right="480"/>
        <w:divId w:val="1832985473"/>
        <w:rPr>
          <w:lang w:val="en"/>
        </w:rPr>
      </w:pPr>
      <w:r>
        <w:rPr>
          <w:lang w:val="en"/>
        </w:rPr>
        <w:t xml:space="preserve">  Authorization: Basic czZCaGRSa3F0MzpnWDFmQmF0M2JW</w:t>
      </w:r>
    </w:p>
    <w:p w14:paraId="05F60B43" w14:textId="77777777" w:rsidR="00000000" w:rsidRDefault="00A44103" w:rsidP="00A44103">
      <w:pPr>
        <w:pStyle w:val="HTMLPreformatted"/>
        <w:ind w:left="1200" w:right="480"/>
        <w:divId w:val="1832985473"/>
        <w:rPr>
          <w:lang w:val="en"/>
        </w:rPr>
      </w:pPr>
      <w:r>
        <w:rPr>
          <w:lang w:val="en"/>
        </w:rPr>
        <w:t xml:space="preserve">  Content-Type: application/x-www-form-urlencoded</w:t>
      </w:r>
    </w:p>
    <w:p w14:paraId="4B1AB878" w14:textId="77777777" w:rsidR="00000000" w:rsidRDefault="00A44103" w:rsidP="00A44103">
      <w:pPr>
        <w:pStyle w:val="HTMLPreformatted"/>
        <w:ind w:left="1200" w:right="480"/>
        <w:divId w:val="1832985473"/>
        <w:rPr>
          <w:lang w:val="en"/>
        </w:rPr>
      </w:pPr>
    </w:p>
    <w:p w14:paraId="5B23B719" w14:textId="77777777" w:rsidR="00000000" w:rsidRDefault="00A44103" w:rsidP="00A44103">
      <w:pPr>
        <w:pStyle w:val="HTMLPreformatted"/>
        <w:ind w:left="1200" w:right="480"/>
        <w:divId w:val="1832985473"/>
        <w:rPr>
          <w:lang w:val="en"/>
        </w:rPr>
      </w:pPr>
      <w:r>
        <w:rPr>
          <w:lang w:val="en"/>
        </w:rPr>
        <w:t xml:space="preserve">  grant_type=authorization_code&amp;code=SplxlOBeZQQYbYS6WxSbIA</w:t>
      </w:r>
    </w:p>
    <w:p w14:paraId="04341C51" w14:textId="77777777" w:rsidR="00000000" w:rsidRDefault="00A44103" w:rsidP="00A44103">
      <w:pPr>
        <w:pStyle w:val="HTMLPreformatted"/>
        <w:ind w:left="1200" w:right="480"/>
        <w:divId w:val="1832985473"/>
        <w:rPr>
          <w:lang w:val="en"/>
        </w:rPr>
      </w:pPr>
      <w:r>
        <w:rPr>
          <w:lang w:val="en"/>
        </w:rPr>
        <w:t xml:space="preserve">    &amp;redirect_uri=https%3A%2F%2Fclient%2Eexample%2Ecom%2Fcb</w:t>
      </w:r>
    </w:p>
    <w:p w14:paraId="5E2F07EC" w14:textId="77777777" w:rsidR="00000000" w:rsidRDefault="00A44103">
      <w:pPr>
        <w:spacing w:before="0" w:beforeAutospacing="0" w:after="0" w:afterAutospacing="0"/>
        <w:divId w:val="1251696012"/>
        <w:rPr>
          <w:rFonts w:ascii="Verdana" w:eastAsia="Times New Roman" w:hAnsi="Verdana"/>
          <w:color w:val="000000"/>
          <w:lang w:val="en"/>
        </w:rPr>
      </w:pPr>
      <w:bookmarkStart w:id="78" w:name="token_ok"/>
      <w:bookmarkEnd w:id="78"/>
    </w:p>
    <w:p w14:paraId="4D4FC0ED" w14:textId="77777777" w:rsidR="00000000" w:rsidRDefault="00A44103">
      <w:pPr>
        <w:spacing w:before="0" w:beforeAutospacing="0" w:after="0" w:afterAutospacing="0"/>
        <w:divId w:val="1251696012"/>
        <w:rPr>
          <w:rFonts w:ascii="Verdana" w:eastAsia="Times New Roman" w:hAnsi="Verdana"/>
          <w:color w:val="000000"/>
          <w:lang w:val="en"/>
        </w:rPr>
      </w:pPr>
      <w:r>
        <w:rPr>
          <w:rFonts w:ascii="Verdana" w:eastAsia="Times New Roman" w:hAnsi="Verdana"/>
          <w:color w:val="000000"/>
          <w:lang w:val="en"/>
        </w:rPr>
        <w:pict>
          <v:rect id="_x0000_i104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CBABFB2" w14:textId="77777777">
        <w:trPr>
          <w:divId w:val="1251696012"/>
          <w:trHeight w:val="225"/>
          <w:tblCellSpacing w:w="15" w:type="dxa"/>
        </w:trPr>
        <w:tc>
          <w:tcPr>
            <w:tcW w:w="450" w:type="dxa"/>
            <w:shd w:val="clear" w:color="auto" w:fill="990000"/>
            <w:vAlign w:val="center"/>
            <w:hideMark/>
          </w:tcPr>
          <w:p w14:paraId="07A915EC" w14:textId="77777777" w:rsidR="00000000" w:rsidRDefault="00A4410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358FC03" w14:textId="77777777" w:rsidR="00000000" w:rsidRDefault="00A44103">
      <w:pPr>
        <w:pStyle w:val="Heading3"/>
        <w:divId w:val="1251696012"/>
        <w:rPr>
          <w:rFonts w:eastAsia="Times New Roman"/>
          <w:lang w:val="en"/>
        </w:rPr>
      </w:pPr>
      <w:bookmarkStart w:id="79" w:name="rfc.section.2.1.6.2"/>
      <w:bookmarkEnd w:id="79"/>
      <w:r>
        <w:rPr>
          <w:rFonts w:eastAsia="Times New Roman"/>
          <w:lang w:val="en"/>
        </w:rPr>
        <w:t>2.1.6.2.</w:t>
      </w:r>
      <w:proofErr w:type="gramStart"/>
      <w:r>
        <w:rPr>
          <w:rFonts w:eastAsia="Times New Roman"/>
          <w:lang w:val="en"/>
        </w:rPr>
        <w:t>  Client</w:t>
      </w:r>
      <w:proofErr w:type="gramEnd"/>
      <w:r>
        <w:rPr>
          <w:rFonts w:eastAsia="Times New Roman"/>
          <w:lang w:val="en"/>
        </w:rPr>
        <w:t xml:space="preserve"> Receives Tokens</w:t>
      </w:r>
    </w:p>
    <w:p w14:paraId="27C8CBBE"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The Client receives a response with the following parameters as described in Section 4.1.4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The response SHOULD be encoded using UTF-8.</w:t>
      </w:r>
      <w:r>
        <w:rPr>
          <w:rFonts w:ascii="Verdana" w:hAnsi="Verdana"/>
          <w:color w:val="000000"/>
          <w:lang w:val="en"/>
        </w:rPr>
        <w:t xml:space="preserve"> </w:t>
      </w:r>
    </w:p>
    <w:p w14:paraId="5D3D0AE5" w14:textId="77777777" w:rsidR="00000000" w:rsidRDefault="00A44103" w:rsidP="00A44103">
      <w:pPr>
        <w:spacing w:beforeAutospacing="0" w:after="0" w:afterAutospacing="0"/>
        <w:ind w:left="1200" w:right="1200"/>
        <w:divId w:val="349307780"/>
        <w:rPr>
          <w:rFonts w:ascii="Verdana" w:eastAsia="Times New Roman" w:hAnsi="Verdana"/>
          <w:color w:val="000000"/>
          <w:lang w:val="en"/>
        </w:rPr>
      </w:pPr>
      <w:r>
        <w:rPr>
          <w:rFonts w:ascii="Verdana" w:eastAsia="Times New Roman" w:hAnsi="Verdana"/>
          <w:color w:val="000000"/>
          <w:lang w:val="en"/>
        </w:rPr>
        <w:t>access_token</w:t>
      </w:r>
    </w:p>
    <w:p w14:paraId="09D7C8FD" w14:textId="77777777" w:rsidR="00000000" w:rsidRDefault="00A44103" w:rsidP="00A44103">
      <w:pPr>
        <w:spacing w:before="0" w:beforeAutospacing="0" w:after="0" w:afterAutospacing="0"/>
        <w:ind w:left="1920" w:right="1200"/>
        <w:divId w:val="349307780"/>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Access Token for the UserInfo Endpoint.</w:t>
      </w:r>
      <w:proofErr w:type="gramEnd"/>
      <w:r>
        <w:rPr>
          <w:rFonts w:ascii="Verdana" w:eastAsia="Times New Roman" w:hAnsi="Verdana"/>
          <w:color w:val="000000"/>
          <w:lang w:val="en"/>
        </w:rPr>
        <w:t xml:space="preserve"> </w:t>
      </w:r>
    </w:p>
    <w:p w14:paraId="36464490" w14:textId="77777777" w:rsidR="00000000" w:rsidRDefault="00A44103" w:rsidP="00A44103">
      <w:pPr>
        <w:spacing w:before="0" w:beforeAutospacing="0" w:after="0" w:afterAutospacing="0"/>
        <w:ind w:left="1200" w:right="1200"/>
        <w:divId w:val="349307780"/>
        <w:rPr>
          <w:rFonts w:ascii="Verdana" w:eastAsia="Times New Roman" w:hAnsi="Verdana"/>
          <w:color w:val="000000"/>
          <w:lang w:val="en"/>
        </w:rPr>
      </w:pPr>
      <w:r>
        <w:rPr>
          <w:rFonts w:ascii="Verdana" w:eastAsia="Times New Roman" w:hAnsi="Verdana"/>
          <w:color w:val="000000"/>
          <w:lang w:val="en"/>
        </w:rPr>
        <w:t>token_type</w:t>
      </w:r>
    </w:p>
    <w:p w14:paraId="40C11A0F" w14:textId="77777777" w:rsidR="00000000" w:rsidRDefault="00A44103" w:rsidP="00A44103">
      <w:pPr>
        <w:spacing w:before="0" w:beforeAutospacing="0" w:after="0" w:afterAutospacing="0"/>
        <w:ind w:left="1920" w:right="1200"/>
        <w:divId w:val="349307780"/>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OAuth 2.0 Token Type value.</w:t>
      </w:r>
      <w:proofErr w:type="gramEnd"/>
      <w:r>
        <w:rPr>
          <w:rFonts w:ascii="Verdana" w:eastAsia="Times New Roman" w:hAnsi="Verdana"/>
          <w:color w:val="000000"/>
          <w:lang w:val="en"/>
        </w:rPr>
        <w:t xml:space="preserve"> The value MUST be </w:t>
      </w:r>
      <w:r>
        <w:rPr>
          <w:rStyle w:val="HTMLTypewriter"/>
          <w:lang w:val="en"/>
        </w:rPr>
        <w:t>Bearer</w:t>
      </w:r>
      <w:r>
        <w:rPr>
          <w:rFonts w:ascii="Verdana" w:eastAsia="Times New Roman" w:hAnsi="Verdana"/>
          <w:color w:val="000000"/>
          <w:lang w:val="en"/>
        </w:rPr>
        <w:t xml:space="preserve"> or another </w:t>
      </w:r>
      <w:r>
        <w:rPr>
          <w:rStyle w:val="HTMLTypewriter"/>
          <w:lang w:val="en"/>
        </w:rPr>
        <w:t>token_type</w:t>
      </w:r>
      <w:r>
        <w:rPr>
          <w:rFonts w:ascii="Verdana" w:eastAsia="Times New Roman" w:hAnsi="Verdana"/>
          <w:color w:val="000000"/>
          <w:lang w:val="en"/>
        </w:rPr>
        <w:t xml:space="preserve"> value that the Client has negotiated with the Authorization Server. Clients implementing this </w:t>
      </w:r>
      <w:r>
        <w:rPr>
          <w:rFonts w:ascii="Verdana" w:eastAsia="Times New Roman" w:hAnsi="Verdana"/>
          <w:color w:val="000000"/>
          <w:lang w:val="en"/>
        </w:rPr>
        <w:t xml:space="preserve">profile MUST support the </w:t>
      </w:r>
      <w:hyperlink w:anchor="RFC6750" w:history="1">
        <w:r>
          <w:rPr>
            <w:rStyle w:val="Hyperlink"/>
            <w:rFonts w:ascii="Verdana" w:eastAsia="Times New Roman" w:hAnsi="Verdana"/>
            <w:u w:val="none"/>
            <w:lang w:val="en"/>
          </w:rPr>
          <w:t>OAuth 2.0 Bearer Token Usage</w:t>
        </w:r>
        <w:r>
          <w:rPr>
            <w:rStyle w:val="Hyperlink"/>
            <w:rFonts w:ascii="Verdana" w:eastAsia="Times New Roman" w:hAnsi="Verdana"/>
            <w:vanish/>
            <w:u w:val="none"/>
            <w:lang w:val="en"/>
          </w:rPr>
          <w:t xml:space="preserve"> (Jones, M. and D. Hardt, “The OAuth 2.0 Authorization Framework: Bearer Token Usage,” October 2012.)</w:t>
        </w:r>
      </w:hyperlink>
      <w:r>
        <w:rPr>
          <w:rFonts w:ascii="Verdana" w:eastAsia="Times New Roman" w:hAnsi="Verdana"/>
          <w:color w:val="000000"/>
          <w:lang w:val="en"/>
        </w:rPr>
        <w:t xml:space="preserve"> [RFC6750] specification. </w:t>
      </w:r>
      <w:r>
        <w:rPr>
          <w:rFonts w:ascii="Verdana" w:eastAsia="Times New Roman" w:hAnsi="Verdana"/>
          <w:color w:val="000000"/>
          <w:lang w:val="en"/>
        </w:rPr>
        <w:t xml:space="preserve">This profile only describes the use of bearer tokens. </w:t>
      </w:r>
    </w:p>
    <w:p w14:paraId="4B1191CF" w14:textId="77777777" w:rsidR="00000000" w:rsidRDefault="00A44103" w:rsidP="00A44103">
      <w:pPr>
        <w:spacing w:before="0" w:beforeAutospacing="0" w:after="0" w:afterAutospacing="0"/>
        <w:ind w:left="1200" w:right="1200"/>
        <w:divId w:val="349307780"/>
        <w:rPr>
          <w:rFonts w:ascii="Verdana" w:eastAsia="Times New Roman" w:hAnsi="Verdana"/>
          <w:color w:val="000000"/>
          <w:lang w:val="en"/>
        </w:rPr>
      </w:pPr>
      <w:r>
        <w:rPr>
          <w:rFonts w:ascii="Verdana" w:eastAsia="Times New Roman" w:hAnsi="Verdana"/>
          <w:color w:val="000000"/>
          <w:lang w:val="en"/>
        </w:rPr>
        <w:t>id_token</w:t>
      </w:r>
    </w:p>
    <w:p w14:paraId="7C137C4D" w14:textId="77777777" w:rsidR="00000000" w:rsidRDefault="00A44103" w:rsidP="00A44103">
      <w:pPr>
        <w:spacing w:before="0" w:beforeAutospacing="0" w:after="0" w:afterAutospacing="0"/>
        <w:ind w:left="1920" w:right="1200"/>
        <w:divId w:val="349307780"/>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ID Token. </w:t>
      </w:r>
    </w:p>
    <w:p w14:paraId="12948877" w14:textId="77777777" w:rsidR="00000000" w:rsidRDefault="00A44103" w:rsidP="00A44103">
      <w:pPr>
        <w:spacing w:before="0" w:beforeAutospacing="0" w:after="0" w:afterAutospacing="0"/>
        <w:ind w:left="1200" w:right="1200"/>
        <w:divId w:val="349307780"/>
        <w:rPr>
          <w:rFonts w:ascii="Verdana" w:eastAsia="Times New Roman" w:hAnsi="Verdana"/>
          <w:color w:val="000000"/>
          <w:lang w:val="en"/>
        </w:rPr>
      </w:pPr>
      <w:r>
        <w:rPr>
          <w:rFonts w:ascii="Verdana" w:eastAsia="Times New Roman" w:hAnsi="Verdana"/>
          <w:color w:val="000000"/>
          <w:lang w:val="en"/>
        </w:rPr>
        <w:t>expires_in</w:t>
      </w:r>
    </w:p>
    <w:p w14:paraId="674405AF" w14:textId="77777777" w:rsidR="00000000" w:rsidRDefault="00A44103" w:rsidP="00A44103">
      <w:pPr>
        <w:spacing w:before="0" w:beforeAutospacing="0" w:after="0" w:afterAutospacing="0"/>
        <w:ind w:left="1920" w:right="1200"/>
        <w:divId w:val="349307780"/>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Expiration time of the Access Token in seconds since the response was generated. </w:t>
      </w:r>
    </w:p>
    <w:p w14:paraId="379AFD37" w14:textId="77777777" w:rsidR="00000000" w:rsidRDefault="00A44103" w:rsidP="00A44103">
      <w:pPr>
        <w:spacing w:before="0" w:beforeAutospacing="0" w:after="0" w:afterAutospacing="0"/>
        <w:ind w:left="1200" w:right="1200"/>
        <w:divId w:val="349307780"/>
        <w:rPr>
          <w:rFonts w:ascii="Verdana" w:eastAsia="Times New Roman" w:hAnsi="Verdana"/>
          <w:color w:val="000000"/>
          <w:lang w:val="en"/>
        </w:rPr>
      </w:pPr>
      <w:r>
        <w:rPr>
          <w:rFonts w:ascii="Verdana" w:eastAsia="Times New Roman" w:hAnsi="Verdana"/>
          <w:color w:val="000000"/>
          <w:lang w:val="en"/>
        </w:rPr>
        <w:t>refresh_token</w:t>
      </w:r>
    </w:p>
    <w:p w14:paraId="4FF0FD5F" w14:textId="77777777" w:rsidR="00000000" w:rsidRDefault="00A44103" w:rsidP="00A44103">
      <w:pPr>
        <w:spacing w:before="0" w:beforeAutospacing="0" w:afterAutospacing="0"/>
        <w:ind w:left="1920" w:right="1200"/>
        <w:divId w:val="349307780"/>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Refresh Token. </w:t>
      </w:r>
    </w:p>
    <w:p w14:paraId="6B350FE8"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The Client can then use the </w:t>
      </w:r>
      <w:r>
        <w:rPr>
          <w:rFonts w:ascii="Verdana" w:hAnsi="Verdana"/>
          <w:color w:val="000000"/>
          <w:lang w:val="en"/>
        </w:rPr>
        <w:t xml:space="preserve">Access Token to access protected resources at Resource Servers. </w:t>
      </w:r>
    </w:p>
    <w:p w14:paraId="6DB034C9"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The following is a non-normative example (with line wraps for the display purposes only): </w:t>
      </w:r>
    </w:p>
    <w:p w14:paraId="1BE5E674" w14:textId="77777777" w:rsidR="00000000" w:rsidRDefault="00A44103" w:rsidP="00A44103">
      <w:pPr>
        <w:pStyle w:val="HTMLPreformatted"/>
        <w:ind w:left="1200" w:right="480"/>
        <w:divId w:val="1850020528"/>
        <w:rPr>
          <w:lang w:val="en"/>
        </w:rPr>
      </w:pPr>
    </w:p>
    <w:p w14:paraId="5DC6A51D" w14:textId="77777777" w:rsidR="00000000" w:rsidRDefault="00A44103" w:rsidP="00A44103">
      <w:pPr>
        <w:pStyle w:val="HTMLPreformatted"/>
        <w:ind w:left="1200" w:right="480"/>
        <w:divId w:val="1850020528"/>
        <w:rPr>
          <w:lang w:val="en"/>
        </w:rPr>
      </w:pPr>
      <w:r>
        <w:rPr>
          <w:lang w:val="en"/>
        </w:rPr>
        <w:t xml:space="preserve">  HTTP/1.1 200 OK</w:t>
      </w:r>
    </w:p>
    <w:p w14:paraId="28B9337C" w14:textId="77777777" w:rsidR="00000000" w:rsidRDefault="00A44103" w:rsidP="00A44103">
      <w:pPr>
        <w:pStyle w:val="HTMLPreformatted"/>
        <w:ind w:left="1200" w:right="480"/>
        <w:divId w:val="1850020528"/>
        <w:rPr>
          <w:lang w:val="en"/>
        </w:rPr>
      </w:pPr>
      <w:r>
        <w:rPr>
          <w:lang w:val="en"/>
        </w:rPr>
        <w:t xml:space="preserve">  Content-Type: application/json</w:t>
      </w:r>
    </w:p>
    <w:p w14:paraId="63F8EFBD" w14:textId="77777777" w:rsidR="00000000" w:rsidRDefault="00A44103" w:rsidP="00A44103">
      <w:pPr>
        <w:pStyle w:val="HTMLPreformatted"/>
        <w:ind w:left="1200" w:right="480"/>
        <w:divId w:val="1850020528"/>
        <w:rPr>
          <w:lang w:val="en"/>
        </w:rPr>
      </w:pPr>
      <w:r>
        <w:rPr>
          <w:lang w:val="en"/>
        </w:rPr>
        <w:t xml:space="preserve">  Cache-Control: no-store</w:t>
      </w:r>
    </w:p>
    <w:p w14:paraId="601221BD" w14:textId="77777777" w:rsidR="00000000" w:rsidRDefault="00A44103" w:rsidP="00A44103">
      <w:pPr>
        <w:pStyle w:val="HTMLPreformatted"/>
        <w:ind w:left="1200" w:right="480"/>
        <w:divId w:val="1850020528"/>
        <w:rPr>
          <w:lang w:val="en"/>
        </w:rPr>
      </w:pPr>
      <w:r>
        <w:rPr>
          <w:lang w:val="en"/>
        </w:rPr>
        <w:t xml:space="preserve">  Pragma: no-cache</w:t>
      </w:r>
    </w:p>
    <w:p w14:paraId="32A54812" w14:textId="77777777" w:rsidR="00000000" w:rsidRDefault="00A44103" w:rsidP="00A44103">
      <w:pPr>
        <w:pStyle w:val="HTMLPreformatted"/>
        <w:ind w:left="1200" w:right="480"/>
        <w:divId w:val="1850020528"/>
        <w:rPr>
          <w:lang w:val="en"/>
        </w:rPr>
      </w:pPr>
      <w:r>
        <w:rPr>
          <w:lang w:val="en"/>
        </w:rPr>
        <w:t xml:space="preserve">  {</w:t>
      </w:r>
    </w:p>
    <w:p w14:paraId="09CAB069" w14:textId="77777777" w:rsidR="00000000" w:rsidRDefault="00A44103" w:rsidP="00A44103">
      <w:pPr>
        <w:pStyle w:val="HTMLPreformatted"/>
        <w:ind w:left="1200" w:right="480"/>
        <w:divId w:val="1850020528"/>
        <w:rPr>
          <w:lang w:val="en"/>
        </w:rPr>
      </w:pPr>
      <w:r>
        <w:rPr>
          <w:lang w:val="en"/>
        </w:rPr>
        <w:t xml:space="preserve">   "access_token":"SlAV32hkKG",</w:t>
      </w:r>
    </w:p>
    <w:p w14:paraId="3FDE65C4" w14:textId="77777777" w:rsidR="00000000" w:rsidRDefault="00A44103" w:rsidP="00A44103">
      <w:pPr>
        <w:pStyle w:val="HTMLPreformatted"/>
        <w:ind w:left="1200" w:right="480"/>
        <w:divId w:val="1850020528"/>
        <w:rPr>
          <w:lang w:val="en"/>
        </w:rPr>
      </w:pPr>
      <w:r>
        <w:rPr>
          <w:lang w:val="en"/>
        </w:rPr>
        <w:t xml:space="preserve">   "token_type":"Bearer",</w:t>
      </w:r>
    </w:p>
    <w:p w14:paraId="51F2DDD4" w14:textId="77777777" w:rsidR="00000000" w:rsidRDefault="00A44103" w:rsidP="00A44103">
      <w:pPr>
        <w:pStyle w:val="HTMLPreformatted"/>
        <w:ind w:left="1200" w:right="480"/>
        <w:divId w:val="1850020528"/>
        <w:rPr>
          <w:lang w:val="en"/>
        </w:rPr>
      </w:pPr>
      <w:r>
        <w:rPr>
          <w:lang w:val="en"/>
        </w:rPr>
        <w:t xml:space="preserve">   "expires_in":3600,</w:t>
      </w:r>
    </w:p>
    <w:p w14:paraId="6D34EEBF" w14:textId="77777777" w:rsidR="00000000" w:rsidRDefault="00A44103" w:rsidP="00A44103">
      <w:pPr>
        <w:pStyle w:val="HTMLPreformatted"/>
        <w:ind w:left="1200" w:right="480"/>
        <w:divId w:val="1850020528"/>
        <w:rPr>
          <w:lang w:val="en"/>
        </w:rPr>
      </w:pPr>
      <w:r>
        <w:rPr>
          <w:lang w:val="en"/>
        </w:rPr>
        <w:t xml:space="preserve">   "refresh_token":"tGzv3JOkF0XG5Qx2TlKWIA",</w:t>
      </w:r>
    </w:p>
    <w:p w14:paraId="22B80256" w14:textId="77777777" w:rsidR="00000000" w:rsidRDefault="00A44103" w:rsidP="00A44103">
      <w:pPr>
        <w:pStyle w:val="HTMLPreformatted"/>
        <w:ind w:left="1200" w:right="480"/>
        <w:divId w:val="1850020528"/>
        <w:rPr>
          <w:lang w:val="en"/>
        </w:rPr>
      </w:pPr>
      <w:r>
        <w:rPr>
          <w:lang w:val="en"/>
        </w:rPr>
        <w:t xml:space="preserve">   "id_token":"eyJ0 ... NiJ9.eyJ1c ... I6IjIifX0.DeWt4Qu ... ZXso"</w:t>
      </w:r>
    </w:p>
    <w:p w14:paraId="083E54EB" w14:textId="77777777" w:rsidR="00000000" w:rsidRDefault="00A44103" w:rsidP="00A44103">
      <w:pPr>
        <w:pStyle w:val="HTMLPreformatted"/>
        <w:ind w:left="1200" w:right="480"/>
        <w:divId w:val="1850020528"/>
        <w:rPr>
          <w:lang w:val="en"/>
        </w:rPr>
      </w:pPr>
      <w:r>
        <w:rPr>
          <w:lang w:val="en"/>
        </w:rPr>
        <w:t xml:space="preserve">  }</w:t>
      </w:r>
    </w:p>
    <w:p w14:paraId="5A4C6D46" w14:textId="77777777" w:rsidR="00000000" w:rsidRDefault="00A44103">
      <w:pPr>
        <w:spacing w:before="0" w:beforeAutospacing="0" w:after="0" w:afterAutospacing="0"/>
        <w:divId w:val="1251696012"/>
        <w:rPr>
          <w:rFonts w:ascii="Verdana" w:eastAsia="Times New Roman" w:hAnsi="Verdana"/>
          <w:color w:val="000000"/>
          <w:lang w:val="en"/>
        </w:rPr>
      </w:pPr>
      <w:bookmarkStart w:id="80" w:name="id_token"/>
      <w:bookmarkEnd w:id="80"/>
    </w:p>
    <w:p w14:paraId="4108EF38" w14:textId="77777777" w:rsidR="00000000" w:rsidRDefault="00A44103">
      <w:pPr>
        <w:spacing w:before="0" w:beforeAutospacing="0" w:after="0" w:afterAutospacing="0"/>
        <w:divId w:val="1251696012"/>
        <w:rPr>
          <w:rFonts w:ascii="Verdana" w:eastAsia="Times New Roman" w:hAnsi="Verdana"/>
          <w:color w:val="000000"/>
          <w:lang w:val="en"/>
        </w:rPr>
      </w:pPr>
      <w:r>
        <w:rPr>
          <w:rFonts w:ascii="Verdana" w:eastAsia="Times New Roman" w:hAnsi="Verdana"/>
          <w:color w:val="000000"/>
          <w:lang w:val="en"/>
        </w:rPr>
        <w:pict>
          <v:rect id="_x0000_i104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3DD5995" w14:textId="77777777">
        <w:trPr>
          <w:divId w:val="1251696012"/>
          <w:trHeight w:val="225"/>
          <w:tblCellSpacing w:w="15" w:type="dxa"/>
        </w:trPr>
        <w:tc>
          <w:tcPr>
            <w:tcW w:w="450" w:type="dxa"/>
            <w:shd w:val="clear" w:color="auto" w:fill="990000"/>
            <w:vAlign w:val="center"/>
            <w:hideMark/>
          </w:tcPr>
          <w:p w14:paraId="0ECE1A8D" w14:textId="77777777" w:rsidR="00000000" w:rsidRDefault="00A4410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DC2721C" w14:textId="77777777" w:rsidR="00000000" w:rsidRDefault="00A44103">
      <w:pPr>
        <w:pStyle w:val="Heading3"/>
        <w:divId w:val="1251696012"/>
        <w:rPr>
          <w:rFonts w:eastAsia="Times New Roman"/>
          <w:lang w:val="en"/>
        </w:rPr>
      </w:pPr>
      <w:bookmarkStart w:id="81" w:name="rfc.section.2.2"/>
      <w:bookmarkEnd w:id="81"/>
      <w:r>
        <w:rPr>
          <w:rFonts w:eastAsia="Times New Roman"/>
          <w:lang w:val="en"/>
        </w:rPr>
        <w:t>2.2.</w:t>
      </w:r>
      <w:proofErr w:type="gramStart"/>
      <w:r>
        <w:rPr>
          <w:rFonts w:eastAsia="Times New Roman"/>
          <w:lang w:val="en"/>
        </w:rPr>
        <w:t>  ID</w:t>
      </w:r>
      <w:proofErr w:type="gramEnd"/>
      <w:r>
        <w:rPr>
          <w:rFonts w:eastAsia="Times New Roman"/>
          <w:lang w:val="en"/>
        </w:rPr>
        <w:t xml:space="preserve"> Token</w:t>
      </w:r>
    </w:p>
    <w:p w14:paraId="17A072DE"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The ID Token is a security token that contains Claims about the </w:t>
      </w:r>
      <w:r>
        <w:rPr>
          <w:rFonts w:ascii="Verdana" w:hAnsi="Verdana"/>
          <w:color w:val="000000"/>
          <w:lang w:val="en"/>
        </w:rPr>
        <w:t xml:space="preserve">authentication event and other requested Claims. The ID Token is represented as a </w:t>
      </w:r>
      <w:hyperlink w:anchor="JWT" w:history="1">
        <w:r>
          <w:rPr>
            <w:rStyle w:val="Hyperlink"/>
            <w:rFonts w:ascii="Verdana" w:hAnsi="Verdana"/>
            <w:u w:val="none"/>
            <w:lang w:val="en"/>
          </w:rPr>
          <w:t>JSON Web Token (JWT)</w:t>
        </w:r>
        <w:r>
          <w:rPr>
            <w:rStyle w:val="Hyperlink"/>
            <w:rFonts w:ascii="Verdana" w:hAnsi="Verdana"/>
            <w:vanish/>
            <w:u w:val="none"/>
            <w:lang w:val="en"/>
          </w:rPr>
          <w:t xml:space="preserve"> (Jones, M., Bradley, J., and N. Sakimura, “JSON Web Token (JWT),” May 2013.)</w:t>
        </w:r>
      </w:hyperlink>
      <w:r>
        <w:rPr>
          <w:rFonts w:ascii="Verdana" w:hAnsi="Verdana"/>
          <w:color w:val="000000"/>
          <w:lang w:val="en"/>
        </w:rPr>
        <w:t xml:space="preserve"> [JWT]. </w:t>
      </w:r>
    </w:p>
    <w:p w14:paraId="01636833" w14:textId="77777777" w:rsidR="00000000" w:rsidRDefault="00A44103">
      <w:pPr>
        <w:pStyle w:val="NormalWeb"/>
        <w:divId w:val="1251696012"/>
        <w:rPr>
          <w:rFonts w:ascii="Verdana" w:hAnsi="Verdana"/>
          <w:color w:val="000000"/>
          <w:lang w:val="en"/>
        </w:rPr>
      </w:pPr>
      <w:r>
        <w:rPr>
          <w:rFonts w:ascii="Verdana" w:hAnsi="Verdana"/>
          <w:color w:val="000000"/>
          <w:lang w:val="en"/>
        </w:rPr>
        <w:t>The ID Token is used to manage the authent</w:t>
      </w:r>
      <w:r>
        <w:rPr>
          <w:rFonts w:ascii="Verdana" w:hAnsi="Verdana"/>
          <w:color w:val="000000"/>
          <w:lang w:val="en"/>
        </w:rPr>
        <w:t xml:space="preserve">ication event and user identifier and is scoped to a particular Client via the </w:t>
      </w:r>
      <w:r>
        <w:rPr>
          <w:rStyle w:val="HTMLTypewriter"/>
          <w:lang w:val="en"/>
        </w:rPr>
        <w:t>aud</w:t>
      </w:r>
      <w:r>
        <w:rPr>
          <w:rFonts w:ascii="Verdana" w:hAnsi="Verdana"/>
          <w:color w:val="000000"/>
          <w:lang w:val="en"/>
        </w:rPr>
        <w:t xml:space="preserve"> (audience) Claim. </w:t>
      </w:r>
    </w:p>
    <w:p w14:paraId="5DA10CD2"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The following Claims are used within the ID Token: </w:t>
      </w:r>
    </w:p>
    <w:p w14:paraId="0675B926" w14:textId="77777777" w:rsidR="00000000" w:rsidRDefault="00A44103" w:rsidP="00A44103">
      <w:pPr>
        <w:spacing w:beforeAutospacing="0" w:after="0" w:afterAutospacing="0"/>
        <w:ind w:left="1200" w:right="1200"/>
        <w:divId w:val="541136782"/>
        <w:rPr>
          <w:rFonts w:ascii="Verdana" w:eastAsia="Times New Roman" w:hAnsi="Verdana"/>
          <w:color w:val="000000"/>
          <w:lang w:val="en"/>
        </w:rPr>
      </w:pPr>
      <w:proofErr w:type="gramStart"/>
      <w:r>
        <w:rPr>
          <w:rFonts w:ascii="Verdana" w:eastAsia="Times New Roman" w:hAnsi="Verdana"/>
          <w:color w:val="000000"/>
          <w:lang w:val="en"/>
        </w:rPr>
        <w:t>iss</w:t>
      </w:r>
      <w:proofErr w:type="gramEnd"/>
    </w:p>
    <w:p w14:paraId="6D4C921C" w14:textId="77777777" w:rsidR="00000000" w:rsidRDefault="00A44103" w:rsidP="00A44103">
      <w:pPr>
        <w:spacing w:before="0" w:beforeAutospacing="0" w:after="0" w:afterAutospacing="0"/>
        <w:ind w:left="1920" w:right="1200"/>
        <w:divId w:val="541136782"/>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Issuer Identifier for the Issuer of the response.</w:t>
      </w:r>
      <w:proofErr w:type="gramEnd"/>
      <w:r>
        <w:rPr>
          <w:rFonts w:ascii="Verdana" w:eastAsia="Times New Roman" w:hAnsi="Verdana"/>
          <w:color w:val="000000"/>
          <w:lang w:val="en"/>
        </w:rPr>
        <w:t xml:space="preserve"> The </w:t>
      </w:r>
      <w:r>
        <w:rPr>
          <w:rStyle w:val="HTMLTypewriter"/>
          <w:lang w:val="en"/>
        </w:rPr>
        <w:t>iss</w:t>
      </w:r>
      <w:r>
        <w:rPr>
          <w:rFonts w:ascii="Verdana" w:eastAsia="Times New Roman" w:hAnsi="Verdana"/>
          <w:color w:val="000000"/>
          <w:lang w:val="en"/>
        </w:rPr>
        <w:t xml:space="preserve"> </w:t>
      </w:r>
      <w:r>
        <w:rPr>
          <w:rFonts w:ascii="Verdana" w:eastAsia="Times New Roman" w:hAnsi="Verdana"/>
          <w:color w:val="000000"/>
          <w:lang w:val="en"/>
        </w:rPr>
        <w:t xml:space="preserve">value is a case sensitive string. </w:t>
      </w:r>
    </w:p>
    <w:p w14:paraId="2D8E3BED" w14:textId="77777777" w:rsidR="00000000" w:rsidRDefault="00A44103" w:rsidP="00A44103">
      <w:pPr>
        <w:spacing w:before="0" w:beforeAutospacing="0" w:after="0" w:afterAutospacing="0"/>
        <w:ind w:left="1200" w:right="1200"/>
        <w:divId w:val="541136782"/>
        <w:rPr>
          <w:rFonts w:ascii="Verdana" w:eastAsia="Times New Roman" w:hAnsi="Verdana"/>
          <w:color w:val="000000"/>
          <w:lang w:val="en"/>
        </w:rPr>
      </w:pPr>
      <w:proofErr w:type="gramStart"/>
      <w:r>
        <w:rPr>
          <w:rFonts w:ascii="Verdana" w:eastAsia="Times New Roman" w:hAnsi="Verdana"/>
          <w:color w:val="000000"/>
          <w:lang w:val="en"/>
        </w:rPr>
        <w:t>sub</w:t>
      </w:r>
      <w:proofErr w:type="gramEnd"/>
    </w:p>
    <w:p w14:paraId="449DC166" w14:textId="77777777" w:rsidR="00000000" w:rsidRDefault="00A44103" w:rsidP="00A44103">
      <w:pPr>
        <w:spacing w:before="0" w:beforeAutospacing="0" w:after="0" w:afterAutospacing="0"/>
        <w:ind w:left="1920" w:right="1200"/>
        <w:divId w:val="541136782"/>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Subject identifier.</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A locally unique and never reassigned identifier within the Issuer for the End-User, which is intended to be consumed by the Client, e.g., </w:t>
      </w:r>
      <w:r>
        <w:rPr>
          <w:rStyle w:val="HTMLTypewriter"/>
          <w:lang w:val="en"/>
        </w:rPr>
        <w:t>24400320</w:t>
      </w:r>
      <w:r>
        <w:rPr>
          <w:rFonts w:ascii="Verdana" w:eastAsia="Times New Roman" w:hAnsi="Verdana"/>
          <w:color w:val="000000"/>
          <w:lang w:val="en"/>
        </w:rPr>
        <w:t xml:space="preserve"> or </w:t>
      </w:r>
      <w:r>
        <w:rPr>
          <w:rStyle w:val="HTMLTypewriter"/>
          <w:lang w:val="en"/>
        </w:rPr>
        <w:t>AItOawmwtWwcT0k51BayewNvutrJUqsvl6qs</w:t>
      </w:r>
      <w:r>
        <w:rPr>
          <w:rStyle w:val="HTMLTypewriter"/>
          <w:lang w:val="en"/>
        </w:rPr>
        <w:t>7A4</w:t>
      </w:r>
      <w:r>
        <w:rPr>
          <w:rFonts w:ascii="Verdana" w:eastAsia="Times New Roman" w:hAnsi="Verdana"/>
          <w:color w:val="000000"/>
          <w:lang w:val="en"/>
        </w:rPr>
        <w:t>.</w:t>
      </w:r>
      <w:proofErr w:type="gramEnd"/>
      <w:r>
        <w:rPr>
          <w:rFonts w:ascii="Verdana" w:eastAsia="Times New Roman" w:hAnsi="Verdana"/>
          <w:color w:val="000000"/>
          <w:lang w:val="en"/>
        </w:rPr>
        <w:t xml:space="preserve"> It MUST NOT exceed 255 ASCII characters in length. The </w:t>
      </w:r>
      <w:r>
        <w:rPr>
          <w:rStyle w:val="HTMLTypewriter"/>
          <w:lang w:val="en"/>
        </w:rPr>
        <w:t>sub</w:t>
      </w:r>
      <w:r>
        <w:rPr>
          <w:rFonts w:ascii="Verdana" w:eastAsia="Times New Roman" w:hAnsi="Verdana"/>
          <w:color w:val="000000"/>
          <w:lang w:val="en"/>
        </w:rPr>
        <w:t xml:space="preserve"> value is a case sensitive string. </w:t>
      </w:r>
    </w:p>
    <w:p w14:paraId="731138C6" w14:textId="77777777" w:rsidR="00000000" w:rsidRDefault="00A44103" w:rsidP="00A44103">
      <w:pPr>
        <w:spacing w:before="0" w:beforeAutospacing="0" w:after="0" w:afterAutospacing="0"/>
        <w:ind w:left="1200" w:right="1200"/>
        <w:divId w:val="541136782"/>
        <w:rPr>
          <w:rFonts w:ascii="Verdana" w:eastAsia="Times New Roman" w:hAnsi="Verdana"/>
          <w:color w:val="000000"/>
          <w:lang w:val="en"/>
        </w:rPr>
      </w:pPr>
      <w:proofErr w:type="gramStart"/>
      <w:r>
        <w:rPr>
          <w:rFonts w:ascii="Verdana" w:eastAsia="Times New Roman" w:hAnsi="Verdana"/>
          <w:color w:val="000000"/>
          <w:lang w:val="en"/>
        </w:rPr>
        <w:t>aud</w:t>
      </w:r>
      <w:proofErr w:type="gramEnd"/>
    </w:p>
    <w:p w14:paraId="76BBF225" w14:textId="77777777" w:rsidR="00000000" w:rsidRDefault="00A44103" w:rsidP="00A44103">
      <w:pPr>
        <w:spacing w:before="0" w:beforeAutospacing="0" w:after="0" w:afterAutospacing="0"/>
        <w:ind w:left="1920" w:right="1200"/>
        <w:divId w:val="541136782"/>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Audience(s) that this ID Token is intended for.</w:t>
      </w:r>
      <w:proofErr w:type="gramEnd"/>
      <w:r>
        <w:rPr>
          <w:rFonts w:ascii="Verdana" w:eastAsia="Times New Roman" w:hAnsi="Verdana"/>
          <w:color w:val="000000"/>
          <w:lang w:val="en"/>
        </w:rPr>
        <w:t xml:space="preserve"> It MUST contain the OAuth 2.0 </w:t>
      </w:r>
      <w:r>
        <w:rPr>
          <w:rStyle w:val="HTMLTypewriter"/>
          <w:lang w:val="en"/>
        </w:rPr>
        <w:t>client_id</w:t>
      </w:r>
      <w:r>
        <w:rPr>
          <w:rFonts w:ascii="Verdana" w:eastAsia="Times New Roman" w:hAnsi="Verdana"/>
          <w:color w:val="000000"/>
          <w:lang w:val="en"/>
        </w:rPr>
        <w:t xml:space="preserve"> of the Relying Party as an audience value. It MAY also </w:t>
      </w:r>
      <w:r>
        <w:rPr>
          <w:rFonts w:ascii="Verdana" w:eastAsia="Times New Roman" w:hAnsi="Verdana"/>
          <w:color w:val="000000"/>
          <w:lang w:val="en"/>
        </w:rPr>
        <w:t xml:space="preserve">contain identifiers for other audiences. In the general case, the </w:t>
      </w:r>
      <w:r>
        <w:rPr>
          <w:rStyle w:val="HTMLTypewriter"/>
          <w:lang w:val="en"/>
        </w:rPr>
        <w:t>aud</w:t>
      </w:r>
      <w:r>
        <w:rPr>
          <w:rFonts w:ascii="Verdana" w:eastAsia="Times New Roman" w:hAnsi="Verdana"/>
          <w:color w:val="000000"/>
          <w:lang w:val="en"/>
        </w:rPr>
        <w:t xml:space="preserve"> value is an array of case sensitive strings. In the special case when there is one audience, the </w:t>
      </w:r>
      <w:r>
        <w:rPr>
          <w:rStyle w:val="HTMLTypewriter"/>
          <w:lang w:val="en"/>
        </w:rPr>
        <w:t>aud</w:t>
      </w:r>
      <w:r>
        <w:rPr>
          <w:rFonts w:ascii="Verdana" w:eastAsia="Times New Roman" w:hAnsi="Verdana"/>
          <w:color w:val="000000"/>
          <w:lang w:val="en"/>
        </w:rPr>
        <w:t xml:space="preserve"> value MAY be a single case sensitive string. </w:t>
      </w:r>
    </w:p>
    <w:p w14:paraId="23457D23" w14:textId="77777777" w:rsidR="00000000" w:rsidRDefault="00A44103" w:rsidP="00A44103">
      <w:pPr>
        <w:spacing w:before="0" w:beforeAutospacing="0" w:after="0" w:afterAutospacing="0"/>
        <w:ind w:left="1200" w:right="1200"/>
        <w:divId w:val="541136782"/>
        <w:rPr>
          <w:rFonts w:ascii="Verdana" w:eastAsia="Times New Roman" w:hAnsi="Verdana"/>
          <w:color w:val="000000"/>
          <w:lang w:val="en"/>
        </w:rPr>
      </w:pPr>
      <w:proofErr w:type="gramStart"/>
      <w:r>
        <w:rPr>
          <w:rFonts w:ascii="Verdana" w:eastAsia="Times New Roman" w:hAnsi="Verdana"/>
          <w:color w:val="000000"/>
          <w:lang w:val="en"/>
        </w:rPr>
        <w:t>exp</w:t>
      </w:r>
      <w:proofErr w:type="gramEnd"/>
    </w:p>
    <w:p w14:paraId="3BDE7FC2" w14:textId="77777777" w:rsidR="00000000" w:rsidRDefault="00A44103" w:rsidP="00A44103">
      <w:pPr>
        <w:spacing w:before="0" w:beforeAutospacing="0" w:after="0" w:afterAutospacing="0"/>
        <w:ind w:left="1920" w:right="1200"/>
        <w:divId w:val="541136782"/>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Expiration time on or aft</w:t>
      </w:r>
      <w:r>
        <w:rPr>
          <w:rFonts w:ascii="Verdana" w:eastAsia="Times New Roman" w:hAnsi="Verdana"/>
          <w:color w:val="000000"/>
          <w:lang w:val="en"/>
        </w:rPr>
        <w:t>er which the ID Token MUST NOT be accepted for processing. The processing of this parameter requires that the current date/time MUST be before the expiration date/time listed in the value. Implementers MAY provide for some small leeway, usually no more tha</w:t>
      </w:r>
      <w:r>
        <w:rPr>
          <w:rFonts w:ascii="Verdana" w:eastAsia="Times New Roman" w:hAnsi="Verdana"/>
          <w:color w:val="000000"/>
          <w:lang w:val="en"/>
        </w:rPr>
        <w:t xml:space="preserve">n a few minutes, to account for clock skew. The time is represented as the number of seconds from 1970-01-01T0:0:0Z as measured in UTC until the date/time. See </w:t>
      </w:r>
      <w:hyperlink w:anchor="RFC3339" w:history="1">
        <w:r>
          <w:rPr>
            <w:rStyle w:val="Hyperlink"/>
            <w:rFonts w:ascii="Verdana" w:eastAsia="Times New Roman" w:hAnsi="Verdana"/>
            <w:u w:val="none"/>
            <w:lang w:val="en"/>
          </w:rPr>
          <w:t>RFC 3339</w:t>
        </w:r>
        <w:r>
          <w:rPr>
            <w:rStyle w:val="Hyperlink"/>
            <w:rFonts w:ascii="Verdana" w:eastAsia="Times New Roman" w:hAnsi="Verdana"/>
            <w:vanish/>
            <w:u w:val="none"/>
            <w:lang w:val="en"/>
          </w:rPr>
          <w:t xml:space="preserve"> (Klyne, G., Ed. and C. Newman, “Date and Time on the Inte</w:t>
        </w:r>
        <w:r>
          <w:rPr>
            <w:rStyle w:val="Hyperlink"/>
            <w:rFonts w:ascii="Verdana" w:eastAsia="Times New Roman" w:hAnsi="Verdana"/>
            <w:vanish/>
            <w:u w:val="none"/>
            <w:lang w:val="en"/>
          </w:rPr>
          <w:t>rnet: Timestamps,” July 2002.)</w:t>
        </w:r>
      </w:hyperlink>
      <w:r>
        <w:rPr>
          <w:rFonts w:ascii="Verdana" w:eastAsia="Times New Roman" w:hAnsi="Verdana"/>
          <w:color w:val="000000"/>
          <w:lang w:val="en"/>
        </w:rPr>
        <w:t xml:space="preserve"> [RFC3339] for details regarding date/times in general and UTC in particular. The </w:t>
      </w:r>
      <w:r>
        <w:rPr>
          <w:rStyle w:val="HTMLTypewriter"/>
          <w:lang w:val="en"/>
        </w:rPr>
        <w:t>exp</w:t>
      </w:r>
      <w:r>
        <w:rPr>
          <w:rFonts w:ascii="Verdana" w:eastAsia="Times New Roman" w:hAnsi="Verdana"/>
          <w:color w:val="000000"/>
          <w:lang w:val="en"/>
        </w:rPr>
        <w:t xml:space="preserve"> value is a number. </w:t>
      </w:r>
    </w:p>
    <w:p w14:paraId="61D7F95C" w14:textId="77777777" w:rsidR="00000000" w:rsidRDefault="00A44103" w:rsidP="00A44103">
      <w:pPr>
        <w:spacing w:before="0" w:beforeAutospacing="0" w:after="0" w:afterAutospacing="0"/>
        <w:ind w:left="1200" w:right="1200"/>
        <w:divId w:val="541136782"/>
        <w:rPr>
          <w:rFonts w:ascii="Verdana" w:eastAsia="Times New Roman" w:hAnsi="Verdana"/>
          <w:color w:val="000000"/>
          <w:lang w:val="en"/>
        </w:rPr>
      </w:pPr>
      <w:proofErr w:type="gramStart"/>
      <w:r>
        <w:rPr>
          <w:rFonts w:ascii="Verdana" w:eastAsia="Times New Roman" w:hAnsi="Verdana"/>
          <w:color w:val="000000"/>
          <w:lang w:val="en"/>
        </w:rPr>
        <w:t>iat</w:t>
      </w:r>
      <w:proofErr w:type="gramEnd"/>
    </w:p>
    <w:p w14:paraId="35862DFE" w14:textId="77777777" w:rsidR="00000000" w:rsidRDefault="00A44103" w:rsidP="00A44103">
      <w:pPr>
        <w:spacing w:before="0" w:beforeAutospacing="0" w:after="0" w:afterAutospacing="0"/>
        <w:ind w:left="1920" w:right="1200"/>
        <w:divId w:val="541136782"/>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Time at which the JWT was issued.</w:t>
      </w:r>
      <w:proofErr w:type="gramEnd"/>
      <w:r>
        <w:rPr>
          <w:rFonts w:ascii="Verdana" w:eastAsia="Times New Roman" w:hAnsi="Verdana"/>
          <w:color w:val="000000"/>
          <w:lang w:val="en"/>
        </w:rPr>
        <w:t xml:space="preserve"> The time is represented as the number of seconds from 1970-01-01T0:0:0Z </w:t>
      </w:r>
      <w:r>
        <w:rPr>
          <w:rFonts w:ascii="Verdana" w:eastAsia="Times New Roman" w:hAnsi="Verdana"/>
          <w:color w:val="000000"/>
          <w:lang w:val="en"/>
        </w:rPr>
        <w:t xml:space="preserve">as measured in UTC until the date/time. The </w:t>
      </w:r>
      <w:r>
        <w:rPr>
          <w:rStyle w:val="HTMLTypewriter"/>
          <w:lang w:val="en"/>
        </w:rPr>
        <w:t>iat</w:t>
      </w:r>
      <w:r>
        <w:rPr>
          <w:rFonts w:ascii="Verdana" w:eastAsia="Times New Roman" w:hAnsi="Verdana"/>
          <w:color w:val="000000"/>
          <w:lang w:val="en"/>
        </w:rPr>
        <w:t xml:space="preserve"> value is a number. </w:t>
      </w:r>
    </w:p>
    <w:p w14:paraId="779F2E81" w14:textId="77777777" w:rsidR="00000000" w:rsidRDefault="00A44103" w:rsidP="00A44103">
      <w:pPr>
        <w:spacing w:before="0" w:beforeAutospacing="0" w:after="0" w:afterAutospacing="0"/>
        <w:ind w:left="1200" w:right="1200"/>
        <w:divId w:val="541136782"/>
        <w:rPr>
          <w:rFonts w:ascii="Verdana" w:eastAsia="Times New Roman" w:hAnsi="Verdana"/>
          <w:color w:val="000000"/>
          <w:lang w:val="en"/>
        </w:rPr>
      </w:pPr>
      <w:r>
        <w:rPr>
          <w:rFonts w:ascii="Verdana" w:eastAsia="Times New Roman" w:hAnsi="Verdana"/>
          <w:color w:val="000000"/>
          <w:lang w:val="en"/>
        </w:rPr>
        <w:t>auth_time</w:t>
      </w:r>
    </w:p>
    <w:p w14:paraId="30C804C6" w14:textId="77777777" w:rsidR="00000000" w:rsidRDefault="00A44103" w:rsidP="00A44103">
      <w:pPr>
        <w:spacing w:before="0" w:beforeAutospacing="0" w:after="0" w:afterAutospacing="0"/>
        <w:ind w:left="1920" w:right="1200"/>
        <w:divId w:val="541136782"/>
        <w:rPr>
          <w:rFonts w:ascii="Verdana" w:eastAsia="Times New Roman" w:hAnsi="Verdana"/>
          <w:color w:val="000000"/>
          <w:lang w:val="en"/>
        </w:rPr>
      </w:pPr>
      <w:proofErr w:type="gramStart"/>
      <w:r>
        <w:rPr>
          <w:rFonts w:ascii="Verdana" w:eastAsia="Times New Roman" w:hAnsi="Verdana"/>
          <w:color w:val="000000"/>
          <w:lang w:val="en"/>
        </w:rPr>
        <w:t>OPTIONAL or 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Time when the End-User authentication occurred.</w:t>
      </w:r>
      <w:proofErr w:type="gramEnd"/>
      <w:r>
        <w:rPr>
          <w:rFonts w:ascii="Verdana" w:eastAsia="Times New Roman" w:hAnsi="Verdana"/>
          <w:color w:val="000000"/>
          <w:lang w:val="en"/>
        </w:rPr>
        <w:t xml:space="preserve"> The time is represented as the number of seconds from </w:t>
      </w:r>
      <w:r>
        <w:rPr>
          <w:rFonts w:ascii="Verdana" w:eastAsia="Times New Roman" w:hAnsi="Verdana"/>
          <w:color w:val="000000"/>
          <w:lang w:val="en"/>
        </w:rPr>
        <w:t xml:space="preserve">1970-01-01T0:0:0Z as measured in UTC until the date/time. When a </w:t>
      </w:r>
      <w:r>
        <w:rPr>
          <w:rStyle w:val="HTMLTypewriter"/>
          <w:lang w:val="en"/>
        </w:rPr>
        <w:t>max_age</w:t>
      </w:r>
      <w:r>
        <w:rPr>
          <w:rFonts w:ascii="Verdana" w:eastAsia="Times New Roman" w:hAnsi="Verdana"/>
          <w:color w:val="000000"/>
          <w:lang w:val="en"/>
        </w:rPr>
        <w:t xml:space="preserve"> request is made then this Claim is REQUIRED. The </w:t>
      </w:r>
      <w:r>
        <w:rPr>
          <w:rStyle w:val="HTMLTypewriter"/>
          <w:lang w:val="en"/>
        </w:rPr>
        <w:t>auth_time</w:t>
      </w:r>
      <w:r>
        <w:rPr>
          <w:rFonts w:ascii="Verdana" w:eastAsia="Times New Roman" w:hAnsi="Verdana"/>
          <w:color w:val="000000"/>
          <w:lang w:val="en"/>
        </w:rPr>
        <w:t xml:space="preserve"> value is a number. </w:t>
      </w:r>
    </w:p>
    <w:p w14:paraId="046BE7CA" w14:textId="77777777" w:rsidR="00000000" w:rsidRDefault="00A44103" w:rsidP="00A44103">
      <w:pPr>
        <w:spacing w:before="0" w:beforeAutospacing="0" w:after="0" w:afterAutospacing="0"/>
        <w:ind w:left="1200" w:right="1200"/>
        <w:divId w:val="541136782"/>
        <w:rPr>
          <w:rFonts w:ascii="Verdana" w:eastAsia="Times New Roman" w:hAnsi="Verdana"/>
          <w:color w:val="000000"/>
          <w:lang w:val="en"/>
        </w:rPr>
      </w:pPr>
      <w:proofErr w:type="gramStart"/>
      <w:r>
        <w:rPr>
          <w:rFonts w:ascii="Verdana" w:eastAsia="Times New Roman" w:hAnsi="Verdana"/>
          <w:color w:val="000000"/>
          <w:lang w:val="en"/>
        </w:rPr>
        <w:t>nonce</w:t>
      </w:r>
      <w:proofErr w:type="gramEnd"/>
    </w:p>
    <w:p w14:paraId="3AA7EB47" w14:textId="77777777" w:rsidR="00000000" w:rsidRDefault="00A44103" w:rsidP="00A44103">
      <w:pPr>
        <w:spacing w:before="0" w:beforeAutospacing="0" w:after="0" w:afterAutospacing="0"/>
        <w:ind w:left="1920" w:right="1200"/>
        <w:divId w:val="541136782"/>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String value used to associate a Client session with an ID Token, and to mitigate replay</w:t>
      </w:r>
      <w:r>
        <w:rPr>
          <w:rFonts w:ascii="Verdana" w:eastAsia="Times New Roman" w:hAnsi="Verdana"/>
          <w:color w:val="000000"/>
          <w:lang w:val="en"/>
        </w:rPr>
        <w:t xml:space="preserve"> attacks. The value is passed through unmodified from the Authorization Request to the ID Token. The Client MUST verify that the </w:t>
      </w:r>
      <w:r>
        <w:rPr>
          <w:rStyle w:val="HTMLTypewriter"/>
          <w:lang w:val="en"/>
        </w:rPr>
        <w:t>nonce</w:t>
      </w:r>
      <w:r>
        <w:rPr>
          <w:rFonts w:ascii="Verdana" w:eastAsia="Times New Roman" w:hAnsi="Verdana"/>
          <w:color w:val="000000"/>
          <w:lang w:val="en"/>
        </w:rPr>
        <w:t xml:space="preserve"> Claim Value is equal to the value of the </w:t>
      </w:r>
      <w:r>
        <w:rPr>
          <w:rStyle w:val="HTMLTypewriter"/>
          <w:lang w:val="en"/>
        </w:rPr>
        <w:t>nonce</w:t>
      </w:r>
      <w:r>
        <w:rPr>
          <w:rFonts w:ascii="Verdana" w:eastAsia="Times New Roman" w:hAnsi="Verdana"/>
          <w:color w:val="000000"/>
          <w:lang w:val="en"/>
        </w:rPr>
        <w:t xml:space="preserve"> parameter sent in the Authorization Request. If present in the Authorizati</w:t>
      </w:r>
      <w:r>
        <w:rPr>
          <w:rFonts w:ascii="Verdana" w:eastAsia="Times New Roman" w:hAnsi="Verdana"/>
          <w:color w:val="000000"/>
          <w:lang w:val="en"/>
        </w:rPr>
        <w:t xml:space="preserve">on Request, Authorization Servers MUST </w:t>
      </w:r>
      <w:proofErr w:type="gramStart"/>
      <w:r>
        <w:rPr>
          <w:rFonts w:ascii="Verdana" w:eastAsia="Times New Roman" w:hAnsi="Verdana"/>
          <w:color w:val="000000"/>
          <w:lang w:val="en"/>
        </w:rPr>
        <w:t>include</w:t>
      </w:r>
      <w:proofErr w:type="gramEnd"/>
      <w:r>
        <w:rPr>
          <w:rFonts w:ascii="Verdana" w:eastAsia="Times New Roman" w:hAnsi="Verdana"/>
          <w:color w:val="000000"/>
          <w:lang w:val="en"/>
        </w:rPr>
        <w:t xml:space="preserve"> a </w:t>
      </w:r>
      <w:r>
        <w:rPr>
          <w:rStyle w:val="HTMLTypewriter"/>
          <w:lang w:val="en"/>
        </w:rPr>
        <w:t>nonce</w:t>
      </w:r>
      <w:r>
        <w:rPr>
          <w:rFonts w:ascii="Verdana" w:eastAsia="Times New Roman" w:hAnsi="Verdana"/>
          <w:color w:val="000000"/>
          <w:lang w:val="en"/>
        </w:rPr>
        <w:t xml:space="preserve"> Claim in the ID Token with the Claim Value being the nonce value sent in the Authorization Request. Use of the nonce is OPTIONAL when using the code flow. The </w:t>
      </w:r>
      <w:r>
        <w:rPr>
          <w:rStyle w:val="HTMLTypewriter"/>
          <w:lang w:val="en"/>
        </w:rPr>
        <w:t>nonce</w:t>
      </w:r>
      <w:r>
        <w:rPr>
          <w:rFonts w:ascii="Verdana" w:eastAsia="Times New Roman" w:hAnsi="Verdana"/>
          <w:color w:val="000000"/>
          <w:lang w:val="en"/>
        </w:rPr>
        <w:t xml:space="preserve"> value is a case sensitive string. </w:t>
      </w:r>
    </w:p>
    <w:p w14:paraId="56F9D3CA" w14:textId="77777777" w:rsidR="00000000" w:rsidRDefault="00A44103" w:rsidP="00A44103">
      <w:pPr>
        <w:spacing w:before="0" w:beforeAutospacing="0" w:after="0" w:afterAutospacing="0"/>
        <w:ind w:left="1200" w:right="1200"/>
        <w:divId w:val="541136782"/>
        <w:rPr>
          <w:rFonts w:ascii="Verdana" w:eastAsia="Times New Roman" w:hAnsi="Verdana"/>
          <w:color w:val="000000"/>
          <w:lang w:val="en"/>
        </w:rPr>
      </w:pPr>
      <w:r>
        <w:rPr>
          <w:rFonts w:ascii="Verdana" w:eastAsia="Times New Roman" w:hAnsi="Verdana"/>
          <w:color w:val="000000"/>
          <w:lang w:val="en"/>
        </w:rPr>
        <w:t>a</w:t>
      </w:r>
      <w:r>
        <w:rPr>
          <w:rFonts w:ascii="Verdana" w:eastAsia="Times New Roman" w:hAnsi="Verdana"/>
          <w:color w:val="000000"/>
          <w:lang w:val="en"/>
        </w:rPr>
        <w:t>t_hash</w:t>
      </w:r>
    </w:p>
    <w:p w14:paraId="493ED3C9" w14:textId="77777777" w:rsidR="00000000" w:rsidRDefault="00A44103" w:rsidP="00A44103">
      <w:pPr>
        <w:spacing w:before="0" w:beforeAutospacing="0" w:after="0" w:afterAutospacing="0"/>
        <w:ind w:left="1920" w:right="1200"/>
        <w:divId w:val="541136782"/>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Access Token hash value.</w:t>
      </w:r>
      <w:proofErr w:type="gramEnd"/>
      <w:r>
        <w:rPr>
          <w:rFonts w:ascii="Verdana" w:eastAsia="Times New Roman" w:hAnsi="Verdana"/>
          <w:color w:val="000000"/>
          <w:lang w:val="en"/>
        </w:rPr>
        <w:t xml:space="preserve"> This is OPTIONAL when the ID Token is issued from the Token Endpoint, which is the case for this profile; nonetheless, an </w:t>
      </w:r>
      <w:r>
        <w:rPr>
          <w:rStyle w:val="HTMLTypewriter"/>
          <w:lang w:val="en"/>
        </w:rPr>
        <w:t>at_hash</w:t>
      </w:r>
      <w:r>
        <w:rPr>
          <w:rFonts w:ascii="Verdana" w:eastAsia="Times New Roman" w:hAnsi="Verdana"/>
          <w:color w:val="000000"/>
          <w:lang w:val="en"/>
        </w:rPr>
        <w:t xml:space="preserve"> Claim MAY be present. Its value is the base64url encoding of the left-most half of t</w:t>
      </w:r>
      <w:r>
        <w:rPr>
          <w:rFonts w:ascii="Verdana" w:eastAsia="Times New Roman" w:hAnsi="Verdana"/>
          <w:color w:val="000000"/>
          <w:lang w:val="en"/>
        </w:rPr>
        <w:t xml:space="preserve">he hash of the octets of the ASCII representation of the </w:t>
      </w:r>
      <w:r>
        <w:rPr>
          <w:rStyle w:val="HTMLTypewriter"/>
          <w:lang w:val="en"/>
        </w:rPr>
        <w:t>access_token</w:t>
      </w:r>
      <w:r>
        <w:rPr>
          <w:rFonts w:ascii="Verdana" w:eastAsia="Times New Roman" w:hAnsi="Verdana"/>
          <w:color w:val="000000"/>
          <w:lang w:val="en"/>
        </w:rPr>
        <w:t xml:space="preserve"> value, where the hash algorithm used is the hash algorithm used in the </w:t>
      </w:r>
      <w:r>
        <w:rPr>
          <w:rStyle w:val="HTMLTypewriter"/>
          <w:lang w:val="en"/>
        </w:rPr>
        <w:t>alg</w:t>
      </w:r>
      <w:r>
        <w:rPr>
          <w:rFonts w:ascii="Verdana" w:eastAsia="Times New Roman" w:hAnsi="Verdana"/>
          <w:color w:val="000000"/>
          <w:lang w:val="en"/>
        </w:rPr>
        <w:t xml:space="preserve"> parameter of the ID Token's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w:t>
        </w:r>
        <w:r>
          <w:rPr>
            <w:rStyle w:val="Hyperlink"/>
            <w:rFonts w:ascii="Verdana" w:eastAsia="Times New Roman" w:hAnsi="Verdana"/>
            <w:vanish/>
            <w:u w:val="none"/>
            <w:lang w:val="en"/>
          </w:rPr>
          <w:t>ignature (JWS),” May 2013.)</w:t>
        </w:r>
      </w:hyperlink>
      <w:r>
        <w:rPr>
          <w:rFonts w:ascii="Verdana" w:eastAsia="Times New Roman" w:hAnsi="Verdana"/>
          <w:color w:val="000000"/>
          <w:lang w:val="en"/>
        </w:rPr>
        <w:t xml:space="preserve"> [JWS] header. For instance, if the </w:t>
      </w:r>
      <w:r>
        <w:rPr>
          <w:rStyle w:val="HTMLTypewriter"/>
          <w:lang w:val="en"/>
        </w:rPr>
        <w:t>alg</w:t>
      </w:r>
      <w:r>
        <w:rPr>
          <w:rFonts w:ascii="Verdana" w:eastAsia="Times New Roman" w:hAnsi="Verdana"/>
          <w:color w:val="000000"/>
          <w:lang w:val="en"/>
        </w:rPr>
        <w:t xml:space="preserve"> is </w:t>
      </w:r>
      <w:r>
        <w:rPr>
          <w:rStyle w:val="HTMLTypewriter"/>
          <w:lang w:val="en"/>
        </w:rPr>
        <w:t>RS256</w:t>
      </w:r>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hash the </w:t>
      </w:r>
      <w:r>
        <w:rPr>
          <w:rStyle w:val="HTMLTypewriter"/>
          <w:lang w:val="en"/>
        </w:rPr>
        <w:t>access_token</w:t>
      </w:r>
      <w:r>
        <w:rPr>
          <w:rFonts w:ascii="Verdana" w:eastAsia="Times New Roman" w:hAnsi="Verdana"/>
          <w:color w:val="000000"/>
          <w:lang w:val="en"/>
        </w:rPr>
        <w:t xml:space="preserve"> value with SHA-256, then take</w:t>
      </w:r>
      <w:proofErr w:type="gramEnd"/>
      <w:r>
        <w:rPr>
          <w:rFonts w:ascii="Verdana" w:eastAsia="Times New Roman" w:hAnsi="Verdana"/>
          <w:color w:val="000000"/>
          <w:lang w:val="en"/>
        </w:rPr>
        <w:t xml:space="preserve"> the left-most 128 bits and base64url encode them. The </w:t>
      </w:r>
      <w:r>
        <w:rPr>
          <w:rStyle w:val="HTMLTypewriter"/>
          <w:lang w:val="en"/>
        </w:rPr>
        <w:t>at_hash</w:t>
      </w:r>
      <w:r>
        <w:rPr>
          <w:rFonts w:ascii="Verdana" w:eastAsia="Times New Roman" w:hAnsi="Verdana"/>
          <w:color w:val="000000"/>
          <w:lang w:val="en"/>
        </w:rPr>
        <w:t xml:space="preserve"> value is a case sensitive string. </w:t>
      </w:r>
    </w:p>
    <w:p w14:paraId="0A4F92F9" w14:textId="77777777" w:rsidR="00000000" w:rsidRDefault="00A44103" w:rsidP="00A44103">
      <w:pPr>
        <w:spacing w:before="0" w:beforeAutospacing="0" w:after="0" w:afterAutospacing="0"/>
        <w:ind w:left="1200" w:right="1200"/>
        <w:divId w:val="541136782"/>
        <w:rPr>
          <w:rFonts w:ascii="Verdana" w:eastAsia="Times New Roman" w:hAnsi="Verdana"/>
          <w:color w:val="000000"/>
          <w:lang w:val="en"/>
        </w:rPr>
      </w:pPr>
      <w:proofErr w:type="gramStart"/>
      <w:r>
        <w:rPr>
          <w:rFonts w:ascii="Verdana" w:eastAsia="Times New Roman" w:hAnsi="Verdana"/>
          <w:color w:val="000000"/>
          <w:lang w:val="en"/>
        </w:rPr>
        <w:t>acr</w:t>
      </w:r>
      <w:proofErr w:type="gramEnd"/>
    </w:p>
    <w:p w14:paraId="29C622D7" w14:textId="77777777" w:rsidR="00000000" w:rsidRDefault="00A44103" w:rsidP="00A44103">
      <w:pPr>
        <w:spacing w:before="0" w:beforeAutospacing="0" w:after="0" w:afterAutospacing="0"/>
        <w:ind w:left="1920" w:right="1200"/>
        <w:divId w:val="541136782"/>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Authentication C</w:t>
      </w:r>
      <w:r>
        <w:rPr>
          <w:rFonts w:ascii="Verdana" w:eastAsia="Times New Roman" w:hAnsi="Verdana"/>
          <w:color w:val="000000"/>
          <w:lang w:val="en"/>
        </w:rPr>
        <w:t>ontext Class Reference.</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String specifying an Authentication Context Class Reference value that identifies the Authentication Context Class that the authentication performed satisfied.</w:t>
      </w:r>
      <w:proofErr w:type="gramEnd"/>
      <w:r>
        <w:rPr>
          <w:rFonts w:ascii="Verdana" w:eastAsia="Times New Roman" w:hAnsi="Verdana"/>
          <w:color w:val="000000"/>
          <w:lang w:val="en"/>
        </w:rPr>
        <w:t xml:space="preserve"> The value "0" indicates the End-User authentication did not meet the req</w:t>
      </w:r>
      <w:r>
        <w:rPr>
          <w:rFonts w:ascii="Verdana" w:eastAsia="Times New Roman" w:hAnsi="Verdana"/>
          <w:color w:val="000000"/>
          <w:lang w:val="en"/>
        </w:rPr>
        <w:t xml:space="preserve">uirements of </w:t>
      </w:r>
      <w:hyperlink w:anchor="ISO29115" w:history="1">
        <w:r>
          <w:rPr>
            <w:rStyle w:val="Hyperlink"/>
            <w:rFonts w:ascii="Verdana" w:eastAsia="Times New Roman" w:hAnsi="Verdana"/>
            <w:u w:val="none"/>
            <w:lang w:val="en"/>
          </w:rPr>
          <w:t>ISO/IEC 29115</w:t>
        </w:r>
        <w:r>
          <w:rPr>
            <w:rStyle w:val="Hyperlink"/>
            <w:rFonts w:ascii="Verdana" w:eastAsia="Times New Roman" w:hAnsi="Verdana"/>
            <w:vanish/>
            <w:u w:val="none"/>
            <w:lang w:val="en"/>
          </w:rPr>
          <w:t xml:space="preserve"> (International Organization for Standardization, “ISO/IEC 29115:2013 -- Information technology - Security techniques - Entity authentication assurance framework,” March 2013.)</w:t>
        </w:r>
      </w:hyperlink>
      <w:r>
        <w:rPr>
          <w:rFonts w:ascii="Verdana" w:eastAsia="Times New Roman" w:hAnsi="Verdana"/>
          <w:color w:val="000000"/>
          <w:lang w:val="en"/>
        </w:rPr>
        <w:t xml:space="preserve"> [ISO29115] level 1. Au</w:t>
      </w:r>
      <w:r>
        <w:rPr>
          <w:rFonts w:ascii="Verdana" w:eastAsia="Times New Roman" w:hAnsi="Verdana"/>
          <w:color w:val="000000"/>
          <w:lang w:val="en"/>
        </w:rPr>
        <w:t xml:space="preserve">thentication using a long-lived browser cookie, for instance, is one example where the use of "level 0" is appropriate. Authentications with level 0 SHOULD never be used to authorize access to any resource of any monetary value. An absolute URI or a </w:t>
      </w:r>
      <w:hyperlink w:anchor="RFC6711" w:history="1">
        <w:r>
          <w:rPr>
            <w:rStyle w:val="Hyperlink"/>
            <w:rFonts w:ascii="Verdana" w:eastAsia="Times New Roman" w:hAnsi="Verdana"/>
            <w:u w:val="none"/>
            <w:lang w:val="en"/>
          </w:rPr>
          <w:t>registered name</w:t>
        </w:r>
        <w:r>
          <w:rPr>
            <w:rStyle w:val="Hyperlink"/>
            <w:rFonts w:ascii="Verdana" w:eastAsia="Times New Roman" w:hAnsi="Verdana"/>
            <w:vanish/>
            <w:u w:val="none"/>
            <w:lang w:val="en"/>
          </w:rPr>
          <w:t xml:space="preserve"> (Johansson, L., “An IANA Registry for Level of Assurance (LoA) Profiles,” August 2012.)</w:t>
        </w:r>
      </w:hyperlink>
      <w:r>
        <w:rPr>
          <w:rFonts w:ascii="Verdana" w:eastAsia="Times New Roman" w:hAnsi="Verdana"/>
          <w:color w:val="000000"/>
          <w:lang w:val="en"/>
        </w:rPr>
        <w:t xml:space="preserve"> [RFC6711] SHOULD be used as the </w:t>
      </w:r>
      <w:r>
        <w:rPr>
          <w:rStyle w:val="HTMLTypewriter"/>
          <w:lang w:val="en"/>
        </w:rPr>
        <w:t>acr</w:t>
      </w:r>
      <w:r>
        <w:rPr>
          <w:rFonts w:ascii="Verdana" w:eastAsia="Times New Roman" w:hAnsi="Verdana"/>
          <w:color w:val="000000"/>
          <w:lang w:val="en"/>
        </w:rPr>
        <w:t xml:space="preserve"> value; registered names MUST NOT be used with a different meaning than that which is registe</w:t>
      </w:r>
      <w:r>
        <w:rPr>
          <w:rFonts w:ascii="Verdana" w:eastAsia="Times New Roman" w:hAnsi="Verdana"/>
          <w:color w:val="000000"/>
          <w:lang w:val="en"/>
        </w:rPr>
        <w:t xml:space="preserve">red. Parties using this claim will need to agree upon the meanings of the values used, which may be context-specific. The </w:t>
      </w:r>
      <w:r>
        <w:rPr>
          <w:rStyle w:val="HTMLTypewriter"/>
          <w:lang w:val="en"/>
        </w:rPr>
        <w:t>acr</w:t>
      </w:r>
      <w:r>
        <w:rPr>
          <w:rFonts w:ascii="Verdana" w:eastAsia="Times New Roman" w:hAnsi="Verdana"/>
          <w:color w:val="000000"/>
          <w:lang w:val="en"/>
        </w:rPr>
        <w:t xml:space="preserve"> value is a case sensitive string. </w:t>
      </w:r>
    </w:p>
    <w:p w14:paraId="3133576A" w14:textId="77777777" w:rsidR="00000000" w:rsidRDefault="00A44103" w:rsidP="00A44103">
      <w:pPr>
        <w:spacing w:before="0" w:beforeAutospacing="0" w:after="0" w:afterAutospacing="0"/>
        <w:ind w:left="1200" w:right="1200"/>
        <w:divId w:val="541136782"/>
        <w:rPr>
          <w:rFonts w:ascii="Verdana" w:eastAsia="Times New Roman" w:hAnsi="Verdana"/>
          <w:color w:val="000000"/>
          <w:lang w:val="en"/>
        </w:rPr>
      </w:pPr>
      <w:proofErr w:type="gramStart"/>
      <w:r>
        <w:rPr>
          <w:rFonts w:ascii="Verdana" w:eastAsia="Times New Roman" w:hAnsi="Verdana"/>
          <w:color w:val="000000"/>
          <w:lang w:val="en"/>
        </w:rPr>
        <w:t>amr</w:t>
      </w:r>
      <w:proofErr w:type="gramEnd"/>
    </w:p>
    <w:p w14:paraId="19AD5806" w14:textId="77777777" w:rsidR="00000000" w:rsidRDefault="00A44103" w:rsidP="00A44103">
      <w:pPr>
        <w:spacing w:before="0" w:beforeAutospacing="0" w:after="0" w:afterAutospacing="0"/>
        <w:ind w:left="1920" w:right="1200"/>
        <w:divId w:val="541136782"/>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Authentication Methods References.</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JSON array of strings that are identifiers for</w:t>
      </w:r>
      <w:r>
        <w:rPr>
          <w:rFonts w:ascii="Verdana" w:eastAsia="Times New Roman" w:hAnsi="Verdana"/>
          <w:color w:val="000000"/>
          <w:lang w:val="en"/>
        </w:rPr>
        <w:t xml:space="preserve"> authentication methods used in the authentication.</w:t>
      </w:r>
      <w:proofErr w:type="gramEnd"/>
      <w:r>
        <w:rPr>
          <w:rFonts w:ascii="Verdana" w:eastAsia="Times New Roman" w:hAnsi="Verdana"/>
          <w:color w:val="000000"/>
          <w:lang w:val="en"/>
        </w:rPr>
        <w:t xml:space="preserve"> For instance, values might indicate that both password and OTP authentication methods were used. The definition of particular values to be used in the </w:t>
      </w:r>
      <w:r>
        <w:rPr>
          <w:rStyle w:val="HTMLTypewriter"/>
          <w:lang w:val="en"/>
        </w:rPr>
        <w:t>amr</w:t>
      </w:r>
      <w:r>
        <w:rPr>
          <w:rFonts w:ascii="Verdana" w:eastAsia="Times New Roman" w:hAnsi="Verdana"/>
          <w:color w:val="000000"/>
          <w:lang w:val="en"/>
        </w:rPr>
        <w:t xml:space="preserve"> Claim is beyond the scope of this specification. </w:t>
      </w:r>
      <w:r>
        <w:rPr>
          <w:rFonts w:ascii="Verdana" w:eastAsia="Times New Roman" w:hAnsi="Verdana"/>
          <w:color w:val="000000"/>
          <w:lang w:val="en"/>
        </w:rPr>
        <w:t xml:space="preserve">Parties using this claim will need to agree upon the meanings of the values used, which may be context-specific. The </w:t>
      </w:r>
      <w:r>
        <w:rPr>
          <w:rStyle w:val="HTMLTypewriter"/>
          <w:lang w:val="en"/>
        </w:rPr>
        <w:t>amr</w:t>
      </w:r>
      <w:r>
        <w:rPr>
          <w:rFonts w:ascii="Verdana" w:eastAsia="Times New Roman" w:hAnsi="Verdana"/>
          <w:color w:val="000000"/>
          <w:lang w:val="en"/>
        </w:rPr>
        <w:t xml:space="preserve"> value is an array of case sensitive strings. </w:t>
      </w:r>
    </w:p>
    <w:p w14:paraId="2A16A1D7" w14:textId="77777777" w:rsidR="00000000" w:rsidRDefault="00A44103" w:rsidP="00A44103">
      <w:pPr>
        <w:spacing w:before="0" w:beforeAutospacing="0" w:after="0" w:afterAutospacing="0"/>
        <w:ind w:left="1200" w:right="1200"/>
        <w:divId w:val="541136782"/>
        <w:rPr>
          <w:rFonts w:ascii="Verdana" w:eastAsia="Times New Roman" w:hAnsi="Verdana"/>
          <w:color w:val="000000"/>
          <w:lang w:val="en"/>
        </w:rPr>
      </w:pPr>
      <w:proofErr w:type="gramStart"/>
      <w:r>
        <w:rPr>
          <w:rFonts w:ascii="Verdana" w:eastAsia="Times New Roman" w:hAnsi="Verdana"/>
          <w:color w:val="000000"/>
          <w:lang w:val="en"/>
        </w:rPr>
        <w:t>azp</w:t>
      </w:r>
      <w:proofErr w:type="gramEnd"/>
    </w:p>
    <w:p w14:paraId="414B8FC5" w14:textId="77777777" w:rsidR="00000000" w:rsidRDefault="00A44103" w:rsidP="00A44103">
      <w:pPr>
        <w:spacing w:before="0" w:beforeAutospacing="0" w:afterAutospacing="0"/>
        <w:ind w:left="1920" w:right="1200"/>
        <w:divId w:val="541136782"/>
        <w:rPr>
          <w:rFonts w:ascii="Verdana" w:eastAsia="Times New Roman" w:hAnsi="Verdana"/>
          <w:color w:val="000000"/>
          <w:lang w:val="en"/>
        </w:rPr>
      </w:pPr>
      <w:proofErr w:type="gramStart"/>
      <w:r>
        <w:rPr>
          <w:rFonts w:ascii="Verdana" w:eastAsia="Times New Roman" w:hAnsi="Verdana"/>
          <w:color w:val="000000"/>
          <w:lang w:val="en"/>
        </w:rPr>
        <w:t>OPTIONAL or REQUIRED.</w:t>
      </w:r>
      <w:proofErr w:type="gramEnd"/>
      <w:r>
        <w:rPr>
          <w:rFonts w:ascii="Verdana" w:eastAsia="Times New Roman" w:hAnsi="Verdana"/>
          <w:color w:val="000000"/>
          <w:lang w:val="en"/>
        </w:rPr>
        <w:t xml:space="preserve"> Authorized Party - the party to which the ID Token was issued. </w:t>
      </w:r>
      <w:r>
        <w:rPr>
          <w:rFonts w:ascii="Verdana" w:eastAsia="Times New Roman" w:hAnsi="Verdana"/>
          <w:color w:val="000000"/>
          <w:lang w:val="en"/>
        </w:rPr>
        <w:t xml:space="preserve">If present, it MUST contain the OAuth 2.0 </w:t>
      </w:r>
      <w:r>
        <w:rPr>
          <w:rStyle w:val="HTMLTypewriter"/>
          <w:lang w:val="en"/>
        </w:rPr>
        <w:t>client_id</w:t>
      </w:r>
      <w:r>
        <w:rPr>
          <w:rFonts w:ascii="Verdana" w:eastAsia="Times New Roman" w:hAnsi="Verdana"/>
          <w:color w:val="000000"/>
          <w:lang w:val="en"/>
        </w:rPr>
        <w:t xml:space="preserve"> of the party that will be using it. This Claim is only REQUIRED when the party requesting the ID Token is not the same as the sole audience of the ID Token. It MAY be included even when the Authorized Par</w:t>
      </w:r>
      <w:r>
        <w:rPr>
          <w:rFonts w:ascii="Verdana" w:eastAsia="Times New Roman" w:hAnsi="Verdana"/>
          <w:color w:val="000000"/>
          <w:lang w:val="en"/>
        </w:rPr>
        <w:t xml:space="preserve">ty is the same as the sole audience. The </w:t>
      </w:r>
      <w:r>
        <w:rPr>
          <w:rStyle w:val="HTMLTypewriter"/>
          <w:lang w:val="en"/>
        </w:rPr>
        <w:t>azp</w:t>
      </w:r>
      <w:r>
        <w:rPr>
          <w:rFonts w:ascii="Verdana" w:eastAsia="Times New Roman" w:hAnsi="Verdana"/>
          <w:color w:val="000000"/>
          <w:lang w:val="en"/>
        </w:rPr>
        <w:t xml:space="preserve"> value is a case sensitive string containing a StringOrURI value. </w:t>
      </w:r>
    </w:p>
    <w:p w14:paraId="0AD74A2B"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ID Tokens MAY contain other Claims. Any Claims used that are not understood MUST be ignored. </w:t>
      </w:r>
    </w:p>
    <w:p w14:paraId="0044FFAF"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ID Tokens SHOULD NOT </w:t>
      </w:r>
      <w:proofErr w:type="gramStart"/>
      <w:r>
        <w:rPr>
          <w:rFonts w:ascii="Verdana" w:hAnsi="Verdana"/>
          <w:color w:val="000000"/>
          <w:lang w:val="en"/>
        </w:rPr>
        <w:t>use</w:t>
      </w:r>
      <w:proofErr w:type="gramEnd"/>
      <w:r>
        <w:rPr>
          <w:rFonts w:ascii="Verdana" w:hAnsi="Verdana"/>
          <w:color w:val="000000"/>
          <w:lang w:val="en"/>
        </w:rPr>
        <w:t xml:space="preserve"> the JWS or JWE </w:t>
      </w:r>
      <w:r>
        <w:rPr>
          <w:rStyle w:val="HTMLTypewriter"/>
          <w:lang w:val="en"/>
        </w:rPr>
        <w:t>x5u</w:t>
      </w:r>
      <w:r>
        <w:rPr>
          <w:rFonts w:ascii="Verdana" w:hAnsi="Verdana"/>
          <w:color w:val="000000"/>
          <w:lang w:val="en"/>
        </w:rPr>
        <w:t xml:space="preserve">, </w:t>
      </w:r>
      <w:r>
        <w:rPr>
          <w:rStyle w:val="HTMLTypewriter"/>
          <w:lang w:val="en"/>
        </w:rPr>
        <w:t>x5c</w:t>
      </w:r>
      <w:r>
        <w:rPr>
          <w:rFonts w:ascii="Verdana" w:hAnsi="Verdana"/>
          <w:color w:val="000000"/>
          <w:lang w:val="en"/>
        </w:rPr>
        <w:t xml:space="preserve">, </w:t>
      </w:r>
      <w:r>
        <w:rPr>
          <w:rStyle w:val="HTMLTypewriter"/>
          <w:lang w:val="en"/>
        </w:rPr>
        <w:t>j</w:t>
      </w:r>
      <w:r>
        <w:rPr>
          <w:rStyle w:val="HTMLTypewriter"/>
          <w:lang w:val="en"/>
        </w:rPr>
        <w:t>ku</w:t>
      </w:r>
      <w:r>
        <w:rPr>
          <w:rFonts w:ascii="Verdana" w:hAnsi="Verdana"/>
          <w:color w:val="000000"/>
          <w:lang w:val="en"/>
        </w:rPr>
        <w:t xml:space="preserve">, or </w:t>
      </w:r>
      <w:r>
        <w:rPr>
          <w:rStyle w:val="HTMLTypewriter"/>
          <w:lang w:val="en"/>
        </w:rPr>
        <w:t>jwk</w:t>
      </w:r>
      <w:r>
        <w:rPr>
          <w:rFonts w:ascii="Verdana" w:hAnsi="Verdana"/>
          <w:color w:val="000000"/>
          <w:lang w:val="en"/>
        </w:rPr>
        <w:t xml:space="preserve"> header parameter fields. Instead, key values and key references used for ID Tokens are communicated in advance using Discovery and Registration parameters. </w:t>
      </w:r>
    </w:p>
    <w:p w14:paraId="7211888E"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The following is a non-normative example of a base64url decoded ID Token: </w:t>
      </w:r>
    </w:p>
    <w:p w14:paraId="25B0A155" w14:textId="77777777" w:rsidR="00000000" w:rsidRDefault="00A44103" w:rsidP="00A44103">
      <w:pPr>
        <w:pStyle w:val="HTMLPreformatted"/>
        <w:ind w:left="1200" w:right="480"/>
        <w:divId w:val="604384263"/>
        <w:rPr>
          <w:lang w:val="en"/>
        </w:rPr>
      </w:pPr>
    </w:p>
    <w:p w14:paraId="0429F168" w14:textId="77777777" w:rsidR="00000000" w:rsidRDefault="00A44103" w:rsidP="00A44103">
      <w:pPr>
        <w:pStyle w:val="HTMLPreformatted"/>
        <w:ind w:left="1200" w:right="480"/>
        <w:divId w:val="604384263"/>
        <w:rPr>
          <w:lang w:val="en"/>
        </w:rPr>
      </w:pPr>
      <w:r>
        <w:rPr>
          <w:lang w:val="en"/>
        </w:rPr>
        <w:t xml:space="preserve">  {</w:t>
      </w:r>
    </w:p>
    <w:p w14:paraId="581EC6BF" w14:textId="77777777" w:rsidR="00000000" w:rsidRDefault="00A44103" w:rsidP="00A44103">
      <w:pPr>
        <w:pStyle w:val="HTMLPreformatted"/>
        <w:ind w:left="1200" w:right="480"/>
        <w:divId w:val="604384263"/>
        <w:rPr>
          <w:lang w:val="en"/>
        </w:rPr>
      </w:pPr>
      <w:r>
        <w:rPr>
          <w:lang w:val="en"/>
        </w:rPr>
        <w:t xml:space="preserve">   </w:t>
      </w:r>
      <w:r>
        <w:rPr>
          <w:lang w:val="en"/>
        </w:rPr>
        <w:t>"</w:t>
      </w:r>
      <w:proofErr w:type="gramStart"/>
      <w:r>
        <w:rPr>
          <w:lang w:val="en"/>
        </w:rPr>
        <w:t>iss</w:t>
      </w:r>
      <w:proofErr w:type="gramEnd"/>
      <w:r>
        <w:rPr>
          <w:lang w:val="en"/>
        </w:rPr>
        <w:t>": "https://server.example.com",</w:t>
      </w:r>
    </w:p>
    <w:p w14:paraId="2FBB6E6C" w14:textId="77777777" w:rsidR="00000000" w:rsidRDefault="00A44103" w:rsidP="00A44103">
      <w:pPr>
        <w:pStyle w:val="HTMLPreformatted"/>
        <w:ind w:left="1200" w:right="480"/>
        <w:divId w:val="604384263"/>
        <w:rPr>
          <w:lang w:val="en"/>
        </w:rPr>
      </w:pPr>
      <w:r>
        <w:rPr>
          <w:lang w:val="en"/>
        </w:rPr>
        <w:t xml:space="preserve">   "</w:t>
      </w:r>
      <w:proofErr w:type="gramStart"/>
      <w:r>
        <w:rPr>
          <w:lang w:val="en"/>
        </w:rPr>
        <w:t>sub</w:t>
      </w:r>
      <w:proofErr w:type="gramEnd"/>
      <w:r>
        <w:rPr>
          <w:lang w:val="en"/>
        </w:rPr>
        <w:t>": "24400320",</w:t>
      </w:r>
    </w:p>
    <w:p w14:paraId="4487E154" w14:textId="77777777" w:rsidR="00000000" w:rsidRDefault="00A44103" w:rsidP="00A44103">
      <w:pPr>
        <w:pStyle w:val="HTMLPreformatted"/>
        <w:ind w:left="1200" w:right="480"/>
        <w:divId w:val="604384263"/>
        <w:rPr>
          <w:lang w:val="en"/>
        </w:rPr>
      </w:pPr>
      <w:r>
        <w:rPr>
          <w:lang w:val="en"/>
        </w:rPr>
        <w:t xml:space="preserve">   "</w:t>
      </w:r>
      <w:proofErr w:type="gramStart"/>
      <w:r>
        <w:rPr>
          <w:lang w:val="en"/>
        </w:rPr>
        <w:t>aud</w:t>
      </w:r>
      <w:proofErr w:type="gramEnd"/>
      <w:r>
        <w:rPr>
          <w:lang w:val="en"/>
        </w:rPr>
        <w:t>": "s6BhdRkqt3",</w:t>
      </w:r>
    </w:p>
    <w:p w14:paraId="2BDC20EB" w14:textId="77777777" w:rsidR="00000000" w:rsidRDefault="00A44103" w:rsidP="00A44103">
      <w:pPr>
        <w:pStyle w:val="HTMLPreformatted"/>
        <w:ind w:left="1200" w:right="480"/>
        <w:divId w:val="604384263"/>
        <w:rPr>
          <w:lang w:val="en"/>
        </w:rPr>
      </w:pPr>
      <w:r>
        <w:rPr>
          <w:lang w:val="en"/>
        </w:rPr>
        <w:t xml:space="preserve">   "</w:t>
      </w:r>
      <w:proofErr w:type="gramStart"/>
      <w:r>
        <w:rPr>
          <w:lang w:val="en"/>
        </w:rPr>
        <w:t>exp</w:t>
      </w:r>
      <w:proofErr w:type="gramEnd"/>
      <w:r>
        <w:rPr>
          <w:lang w:val="en"/>
        </w:rPr>
        <w:t>": 1311281970,</w:t>
      </w:r>
    </w:p>
    <w:p w14:paraId="36E7A333" w14:textId="77777777" w:rsidR="00000000" w:rsidRDefault="00A44103" w:rsidP="00A44103">
      <w:pPr>
        <w:pStyle w:val="HTMLPreformatted"/>
        <w:ind w:left="1200" w:right="480"/>
        <w:divId w:val="604384263"/>
        <w:rPr>
          <w:lang w:val="en"/>
        </w:rPr>
      </w:pPr>
      <w:r>
        <w:rPr>
          <w:lang w:val="en"/>
        </w:rPr>
        <w:t xml:space="preserve">   "</w:t>
      </w:r>
      <w:proofErr w:type="gramStart"/>
      <w:r>
        <w:rPr>
          <w:lang w:val="en"/>
        </w:rPr>
        <w:t>iat</w:t>
      </w:r>
      <w:proofErr w:type="gramEnd"/>
      <w:r>
        <w:rPr>
          <w:lang w:val="en"/>
        </w:rPr>
        <w:t>": 1311280970</w:t>
      </w:r>
    </w:p>
    <w:p w14:paraId="6F6CAE78" w14:textId="77777777" w:rsidR="00000000" w:rsidRDefault="00A44103" w:rsidP="00A44103">
      <w:pPr>
        <w:pStyle w:val="HTMLPreformatted"/>
        <w:ind w:left="1200" w:right="480"/>
        <w:divId w:val="604384263"/>
        <w:rPr>
          <w:lang w:val="en"/>
        </w:rPr>
      </w:pPr>
      <w:r>
        <w:rPr>
          <w:lang w:val="en"/>
        </w:rPr>
        <w:t xml:space="preserve">  }</w:t>
      </w:r>
    </w:p>
    <w:p w14:paraId="376E34B8" w14:textId="77777777" w:rsidR="00000000" w:rsidRDefault="00A44103">
      <w:pPr>
        <w:spacing w:before="0" w:beforeAutospacing="0" w:after="0" w:afterAutospacing="0"/>
        <w:divId w:val="1251696012"/>
        <w:rPr>
          <w:rFonts w:ascii="Verdana" w:eastAsia="Times New Roman" w:hAnsi="Verdana"/>
          <w:color w:val="000000"/>
          <w:lang w:val="en"/>
        </w:rPr>
      </w:pPr>
      <w:bookmarkStart w:id="82" w:name="id.token.validation"/>
      <w:bookmarkEnd w:id="82"/>
    </w:p>
    <w:p w14:paraId="19E94BE4" w14:textId="77777777" w:rsidR="00000000" w:rsidRDefault="00A44103">
      <w:pPr>
        <w:spacing w:before="0" w:beforeAutospacing="0" w:after="0" w:afterAutospacing="0"/>
        <w:divId w:val="1251696012"/>
        <w:rPr>
          <w:rFonts w:ascii="Verdana" w:eastAsia="Times New Roman" w:hAnsi="Verdana"/>
          <w:color w:val="000000"/>
          <w:lang w:val="en"/>
        </w:rPr>
      </w:pPr>
      <w:r>
        <w:rPr>
          <w:rFonts w:ascii="Verdana" w:eastAsia="Times New Roman" w:hAnsi="Verdana"/>
          <w:color w:val="000000"/>
          <w:lang w:val="en"/>
        </w:rPr>
        <w:pict>
          <v:rect id="_x0000_i104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A8CA045" w14:textId="77777777">
        <w:trPr>
          <w:divId w:val="1251696012"/>
          <w:trHeight w:val="225"/>
          <w:tblCellSpacing w:w="15" w:type="dxa"/>
        </w:trPr>
        <w:tc>
          <w:tcPr>
            <w:tcW w:w="450" w:type="dxa"/>
            <w:shd w:val="clear" w:color="auto" w:fill="990000"/>
            <w:vAlign w:val="center"/>
            <w:hideMark/>
          </w:tcPr>
          <w:p w14:paraId="26112386" w14:textId="77777777" w:rsidR="00000000" w:rsidRDefault="00A4410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FED7A0A" w14:textId="77777777" w:rsidR="00000000" w:rsidRDefault="00A44103">
      <w:pPr>
        <w:pStyle w:val="Heading3"/>
        <w:divId w:val="1251696012"/>
        <w:rPr>
          <w:rFonts w:eastAsia="Times New Roman"/>
          <w:lang w:val="en"/>
        </w:rPr>
      </w:pPr>
      <w:bookmarkStart w:id="83" w:name="rfc.section.2.2.1"/>
      <w:bookmarkEnd w:id="83"/>
      <w:r>
        <w:rPr>
          <w:rFonts w:eastAsia="Times New Roman"/>
          <w:lang w:val="en"/>
        </w:rPr>
        <w:t>2.2.1.</w:t>
      </w:r>
      <w:proofErr w:type="gramStart"/>
      <w:r>
        <w:rPr>
          <w:rFonts w:eastAsia="Times New Roman"/>
          <w:lang w:val="en"/>
        </w:rPr>
        <w:t>  ID</w:t>
      </w:r>
      <w:proofErr w:type="gramEnd"/>
      <w:r>
        <w:rPr>
          <w:rFonts w:eastAsia="Times New Roman"/>
          <w:lang w:val="en"/>
        </w:rPr>
        <w:t xml:space="preserve"> Token Validation</w:t>
      </w:r>
    </w:p>
    <w:p w14:paraId="546FBEF4" w14:textId="77777777" w:rsidR="00000000" w:rsidRDefault="00A44103">
      <w:pPr>
        <w:pStyle w:val="NormalWeb"/>
        <w:divId w:val="1251696012"/>
        <w:rPr>
          <w:rFonts w:ascii="Verdana" w:hAnsi="Verdana"/>
          <w:color w:val="000000"/>
          <w:lang w:val="en"/>
        </w:rPr>
      </w:pPr>
      <w:r>
        <w:rPr>
          <w:rFonts w:ascii="Verdana" w:hAnsi="Verdana"/>
          <w:color w:val="000000"/>
          <w:lang w:val="en"/>
        </w:rPr>
        <w:t>If any of the</w:t>
      </w:r>
      <w:r>
        <w:rPr>
          <w:rFonts w:ascii="Verdana" w:hAnsi="Verdana"/>
          <w:color w:val="000000"/>
          <w:lang w:val="en"/>
        </w:rPr>
        <w:t xml:space="preserve"> validation procedures defined in this specification fail, any operations requiring the information that failed to correctly validate MUST be aborted and the information that failed to validate MUST NOT be used. </w:t>
      </w:r>
    </w:p>
    <w:p w14:paraId="5DFD7114" w14:textId="77777777" w:rsidR="00000000" w:rsidRDefault="00A44103">
      <w:pPr>
        <w:pStyle w:val="NormalWeb"/>
        <w:divId w:val="1251696012"/>
        <w:rPr>
          <w:rFonts w:ascii="Verdana" w:hAnsi="Verdana"/>
          <w:color w:val="000000"/>
          <w:lang w:val="en"/>
        </w:rPr>
      </w:pPr>
      <w:r>
        <w:rPr>
          <w:rFonts w:ascii="Verdana" w:hAnsi="Verdana"/>
          <w:color w:val="000000"/>
          <w:lang w:val="en"/>
        </w:rPr>
        <w:t>The Client MUST validate the ID Token in th</w:t>
      </w:r>
      <w:r>
        <w:rPr>
          <w:rFonts w:ascii="Verdana" w:hAnsi="Verdana"/>
          <w:color w:val="000000"/>
          <w:lang w:val="en"/>
        </w:rPr>
        <w:t xml:space="preserve">e Token Response. To do this, the Client can split the </w:t>
      </w:r>
      <w:r>
        <w:rPr>
          <w:rStyle w:val="HTMLTypewriter"/>
          <w:lang w:val="en"/>
        </w:rPr>
        <w:t>id_token</w:t>
      </w:r>
      <w:r>
        <w:rPr>
          <w:rFonts w:ascii="Verdana" w:hAnsi="Verdana"/>
          <w:color w:val="000000"/>
          <w:lang w:val="en"/>
        </w:rPr>
        <w:t xml:space="preserve"> at the period (".") characters, take the second segment, and base64url decode it to obtain a JSON object containing the ID Token Claims, which MUST be validated as follows: </w:t>
      </w:r>
    </w:p>
    <w:p w14:paraId="5EE7EF52" w14:textId="77777777" w:rsidR="00000000" w:rsidRDefault="00A44103">
      <w:pPr>
        <w:numPr>
          <w:ilvl w:val="0"/>
          <w:numId w:val="2"/>
        </w:numPr>
        <w:ind w:left="1680" w:right="960"/>
        <w:divId w:val="1251696012"/>
        <w:rPr>
          <w:rFonts w:ascii="Verdana" w:eastAsia="Times New Roman" w:hAnsi="Verdana"/>
          <w:color w:val="000000"/>
          <w:lang w:val="en"/>
        </w:rPr>
        <w:pPrChange w:id="84" w:author="Author" w:date="2013-06-27T18:30:00Z">
          <w:pPr>
            <w:numPr>
              <w:numId w:val="34"/>
            </w:numPr>
            <w:tabs>
              <w:tab w:val="num" w:pos="720"/>
            </w:tabs>
            <w:ind w:left="720" w:right="960" w:hanging="360"/>
            <w:divId w:val="1251696012"/>
          </w:pPr>
        </w:pPrChange>
      </w:pPr>
      <w:r>
        <w:rPr>
          <w:rFonts w:ascii="Verdana" w:eastAsia="Times New Roman" w:hAnsi="Verdana"/>
          <w:color w:val="000000"/>
          <w:lang w:val="en"/>
        </w:rPr>
        <w:t xml:space="preserve">The Client MUST validate that the </w:t>
      </w:r>
      <w:r>
        <w:rPr>
          <w:rStyle w:val="HTMLTypewriter"/>
          <w:lang w:val="en"/>
        </w:rPr>
        <w:t>iss</w:t>
      </w:r>
      <w:r>
        <w:rPr>
          <w:rFonts w:ascii="Verdana" w:eastAsia="Times New Roman" w:hAnsi="Verdana"/>
          <w:color w:val="000000"/>
          <w:lang w:val="en"/>
        </w:rPr>
        <w:t xml:space="preserve"> (issuer) Claim is valid for the Token Endpoint that the </w:t>
      </w:r>
      <w:r>
        <w:rPr>
          <w:rStyle w:val="HTMLTypewriter"/>
          <w:lang w:val="en"/>
        </w:rPr>
        <w:t>id_token</w:t>
      </w:r>
      <w:r>
        <w:rPr>
          <w:rFonts w:ascii="Verdana" w:eastAsia="Times New Roman" w:hAnsi="Verdana"/>
          <w:color w:val="000000"/>
          <w:lang w:val="en"/>
        </w:rPr>
        <w:t xml:space="preserve"> was received from. </w:t>
      </w:r>
    </w:p>
    <w:p w14:paraId="02D4FB94" w14:textId="77777777" w:rsidR="00000000" w:rsidRDefault="00A44103">
      <w:pPr>
        <w:numPr>
          <w:ilvl w:val="0"/>
          <w:numId w:val="2"/>
        </w:numPr>
        <w:ind w:left="1680" w:right="960"/>
        <w:divId w:val="1251696012"/>
        <w:rPr>
          <w:rFonts w:ascii="Verdana" w:eastAsia="Times New Roman" w:hAnsi="Verdana"/>
          <w:color w:val="000000"/>
          <w:lang w:val="en"/>
        </w:rPr>
        <w:pPrChange w:id="85" w:author="Author" w:date="2013-06-27T18:30:00Z">
          <w:pPr>
            <w:numPr>
              <w:numId w:val="34"/>
            </w:numPr>
            <w:tabs>
              <w:tab w:val="num" w:pos="720"/>
            </w:tabs>
            <w:ind w:left="720" w:right="960" w:hanging="360"/>
            <w:divId w:val="1251696012"/>
          </w:pPr>
        </w:pPrChange>
      </w:pPr>
      <w:r>
        <w:rPr>
          <w:rFonts w:ascii="Verdana" w:eastAsia="Times New Roman" w:hAnsi="Verdana"/>
          <w:color w:val="000000"/>
          <w:lang w:val="en"/>
        </w:rPr>
        <w:t xml:space="preserve">The Client MUST validate that the </w:t>
      </w:r>
      <w:r>
        <w:rPr>
          <w:rStyle w:val="HTMLTypewriter"/>
          <w:lang w:val="en"/>
        </w:rPr>
        <w:t>aud</w:t>
      </w:r>
      <w:r>
        <w:rPr>
          <w:rFonts w:ascii="Verdana" w:eastAsia="Times New Roman" w:hAnsi="Verdana"/>
          <w:color w:val="000000"/>
          <w:lang w:val="en"/>
        </w:rPr>
        <w:t xml:space="preserve"> (audience) Claim contains its </w:t>
      </w:r>
      <w:r>
        <w:rPr>
          <w:rStyle w:val="HTMLTypewriter"/>
          <w:lang w:val="en"/>
        </w:rPr>
        <w:t>client_id</w:t>
      </w:r>
      <w:r>
        <w:rPr>
          <w:rFonts w:ascii="Verdana" w:eastAsia="Times New Roman" w:hAnsi="Verdana"/>
          <w:color w:val="000000"/>
          <w:lang w:val="en"/>
        </w:rPr>
        <w:t xml:space="preserve"> value registered at the Issuer identified by the </w:t>
      </w:r>
      <w:r>
        <w:rPr>
          <w:rStyle w:val="HTMLTypewriter"/>
          <w:lang w:val="en"/>
        </w:rPr>
        <w:t>iss</w:t>
      </w:r>
      <w:r>
        <w:rPr>
          <w:rFonts w:ascii="Verdana" w:eastAsia="Times New Roman" w:hAnsi="Verdana"/>
          <w:color w:val="000000"/>
          <w:lang w:val="en"/>
        </w:rPr>
        <w:t xml:space="preserve"> </w:t>
      </w:r>
      <w:r>
        <w:rPr>
          <w:rFonts w:ascii="Verdana" w:eastAsia="Times New Roman" w:hAnsi="Verdana"/>
          <w:color w:val="000000"/>
          <w:lang w:val="en"/>
        </w:rPr>
        <w:t xml:space="preserve">(issuer) Claim as an audience. The ID Token MUST </w:t>
      </w:r>
      <w:proofErr w:type="gramStart"/>
      <w:r>
        <w:rPr>
          <w:rFonts w:ascii="Verdana" w:eastAsia="Times New Roman" w:hAnsi="Verdana"/>
          <w:color w:val="000000"/>
          <w:lang w:val="en"/>
        </w:rPr>
        <w:t>be</w:t>
      </w:r>
      <w:proofErr w:type="gramEnd"/>
      <w:r>
        <w:rPr>
          <w:rFonts w:ascii="Verdana" w:eastAsia="Times New Roman" w:hAnsi="Verdana"/>
          <w:color w:val="000000"/>
          <w:lang w:val="en"/>
        </w:rPr>
        <w:t xml:space="preserve"> rejected if the ID Token does not list the Client as a valid audience, or if it contains additional audiences not trusted by the Client. </w:t>
      </w:r>
    </w:p>
    <w:p w14:paraId="3FC407A0" w14:textId="77777777" w:rsidR="00000000" w:rsidRDefault="00A44103">
      <w:pPr>
        <w:numPr>
          <w:ilvl w:val="0"/>
          <w:numId w:val="2"/>
        </w:numPr>
        <w:ind w:left="1680" w:right="960"/>
        <w:divId w:val="1251696012"/>
        <w:rPr>
          <w:rFonts w:ascii="Verdana" w:eastAsia="Times New Roman" w:hAnsi="Verdana"/>
          <w:color w:val="000000"/>
          <w:lang w:val="en"/>
        </w:rPr>
        <w:pPrChange w:id="86" w:author="Author" w:date="2013-06-27T18:30:00Z">
          <w:pPr>
            <w:numPr>
              <w:numId w:val="34"/>
            </w:numPr>
            <w:tabs>
              <w:tab w:val="num" w:pos="720"/>
            </w:tabs>
            <w:ind w:left="720" w:right="960" w:hanging="360"/>
            <w:divId w:val="1251696012"/>
          </w:pPr>
        </w:pPrChange>
      </w:pPr>
      <w:r>
        <w:rPr>
          <w:rFonts w:ascii="Verdana" w:eastAsia="Times New Roman" w:hAnsi="Verdana"/>
          <w:color w:val="000000"/>
          <w:lang w:val="en"/>
        </w:rPr>
        <w:t>If the ID Token contains multiple audiences, the Client SHOULD ver</w:t>
      </w:r>
      <w:r>
        <w:rPr>
          <w:rFonts w:ascii="Verdana" w:eastAsia="Times New Roman" w:hAnsi="Verdana"/>
          <w:color w:val="000000"/>
          <w:lang w:val="en"/>
        </w:rPr>
        <w:t xml:space="preserve">ify that an </w:t>
      </w:r>
      <w:r>
        <w:rPr>
          <w:rStyle w:val="HTMLTypewriter"/>
          <w:lang w:val="en"/>
        </w:rPr>
        <w:t>azp</w:t>
      </w:r>
      <w:r>
        <w:rPr>
          <w:rFonts w:ascii="Verdana" w:eastAsia="Times New Roman" w:hAnsi="Verdana"/>
          <w:color w:val="000000"/>
          <w:lang w:val="en"/>
        </w:rPr>
        <w:t xml:space="preserve"> Claim is present. </w:t>
      </w:r>
    </w:p>
    <w:p w14:paraId="5E655B12" w14:textId="77777777" w:rsidR="00000000" w:rsidRDefault="00A44103">
      <w:pPr>
        <w:numPr>
          <w:ilvl w:val="0"/>
          <w:numId w:val="2"/>
        </w:numPr>
        <w:ind w:left="1680" w:right="960"/>
        <w:divId w:val="1251696012"/>
        <w:rPr>
          <w:rFonts w:ascii="Verdana" w:eastAsia="Times New Roman" w:hAnsi="Verdana"/>
          <w:color w:val="000000"/>
          <w:lang w:val="en"/>
        </w:rPr>
        <w:pPrChange w:id="87" w:author="Author" w:date="2013-06-27T18:30:00Z">
          <w:pPr>
            <w:numPr>
              <w:numId w:val="34"/>
            </w:numPr>
            <w:tabs>
              <w:tab w:val="num" w:pos="720"/>
            </w:tabs>
            <w:ind w:left="720" w:right="960" w:hanging="360"/>
            <w:divId w:val="1251696012"/>
          </w:pPr>
        </w:pPrChange>
      </w:pPr>
      <w:r>
        <w:rPr>
          <w:rFonts w:ascii="Verdana" w:eastAsia="Times New Roman" w:hAnsi="Verdana"/>
          <w:color w:val="000000"/>
          <w:lang w:val="en"/>
        </w:rPr>
        <w:t xml:space="preserve">If an </w:t>
      </w:r>
      <w:r>
        <w:rPr>
          <w:rStyle w:val="HTMLTypewriter"/>
          <w:lang w:val="en"/>
        </w:rPr>
        <w:t>azp</w:t>
      </w:r>
      <w:r>
        <w:rPr>
          <w:rFonts w:ascii="Verdana" w:eastAsia="Times New Roman" w:hAnsi="Verdana"/>
          <w:color w:val="000000"/>
          <w:lang w:val="en"/>
        </w:rPr>
        <w:t xml:space="preserve"> (authorized party) Claim is present, the Client SHOULD verify and that its </w:t>
      </w:r>
      <w:r>
        <w:rPr>
          <w:rStyle w:val="HTMLTypewriter"/>
          <w:lang w:val="en"/>
        </w:rPr>
        <w:t>client_id</w:t>
      </w:r>
      <w:r>
        <w:rPr>
          <w:rFonts w:ascii="Verdana" w:eastAsia="Times New Roman" w:hAnsi="Verdana"/>
          <w:color w:val="000000"/>
          <w:lang w:val="en"/>
        </w:rPr>
        <w:t xml:space="preserve"> is the Claim value. </w:t>
      </w:r>
    </w:p>
    <w:p w14:paraId="71639921" w14:textId="77777777" w:rsidR="00000000" w:rsidRDefault="00A44103">
      <w:pPr>
        <w:numPr>
          <w:ilvl w:val="0"/>
          <w:numId w:val="2"/>
        </w:numPr>
        <w:ind w:left="1680" w:right="960"/>
        <w:divId w:val="1251696012"/>
        <w:rPr>
          <w:rFonts w:ascii="Verdana" w:eastAsia="Times New Roman" w:hAnsi="Verdana"/>
          <w:color w:val="000000"/>
          <w:lang w:val="en"/>
        </w:rPr>
        <w:pPrChange w:id="88" w:author="Author" w:date="2013-06-27T18:30:00Z">
          <w:pPr>
            <w:numPr>
              <w:numId w:val="34"/>
            </w:numPr>
            <w:tabs>
              <w:tab w:val="num" w:pos="720"/>
            </w:tabs>
            <w:ind w:left="720" w:right="960" w:hanging="360"/>
            <w:divId w:val="1251696012"/>
          </w:pPr>
        </w:pPrChange>
      </w:pPr>
      <w:r>
        <w:rPr>
          <w:rFonts w:ascii="Verdana" w:eastAsia="Times New Roman" w:hAnsi="Verdana"/>
          <w:color w:val="000000"/>
          <w:lang w:val="en"/>
        </w:rPr>
        <w:t xml:space="preserve">The current time MUST be less than the value of the </w:t>
      </w:r>
      <w:r>
        <w:rPr>
          <w:rStyle w:val="HTMLTypewriter"/>
          <w:lang w:val="en"/>
        </w:rPr>
        <w:t>exp</w:t>
      </w:r>
      <w:r>
        <w:rPr>
          <w:rFonts w:ascii="Verdana" w:eastAsia="Times New Roman" w:hAnsi="Verdana"/>
          <w:color w:val="000000"/>
          <w:lang w:val="en"/>
        </w:rPr>
        <w:t xml:space="preserve"> Claim (possibly allowing for some small leeway to</w:t>
      </w:r>
      <w:r>
        <w:rPr>
          <w:rFonts w:ascii="Verdana" w:eastAsia="Times New Roman" w:hAnsi="Verdana"/>
          <w:color w:val="000000"/>
          <w:lang w:val="en"/>
        </w:rPr>
        <w:t xml:space="preserve"> account for clock skew). </w:t>
      </w:r>
    </w:p>
    <w:p w14:paraId="14F66DCB" w14:textId="77777777" w:rsidR="00000000" w:rsidRDefault="00A44103">
      <w:pPr>
        <w:numPr>
          <w:ilvl w:val="0"/>
          <w:numId w:val="2"/>
        </w:numPr>
        <w:ind w:left="1680" w:right="960"/>
        <w:divId w:val="1251696012"/>
        <w:rPr>
          <w:rFonts w:ascii="Verdana" w:eastAsia="Times New Roman" w:hAnsi="Verdana"/>
          <w:color w:val="000000"/>
          <w:lang w:val="en"/>
        </w:rPr>
        <w:pPrChange w:id="89" w:author="Author" w:date="2013-06-27T18:30:00Z">
          <w:pPr>
            <w:numPr>
              <w:numId w:val="34"/>
            </w:numPr>
            <w:tabs>
              <w:tab w:val="num" w:pos="720"/>
            </w:tabs>
            <w:ind w:left="720" w:right="960" w:hanging="360"/>
            <w:divId w:val="1251696012"/>
          </w:pPr>
        </w:pPrChange>
      </w:pPr>
      <w:r>
        <w:rPr>
          <w:rFonts w:ascii="Verdana" w:eastAsia="Times New Roman" w:hAnsi="Verdana"/>
          <w:color w:val="000000"/>
          <w:lang w:val="en"/>
        </w:rPr>
        <w:t xml:space="preserve">The </w:t>
      </w:r>
      <w:r>
        <w:rPr>
          <w:rStyle w:val="HTMLTypewriter"/>
          <w:lang w:val="en"/>
        </w:rPr>
        <w:t>iat</w:t>
      </w:r>
      <w:r>
        <w:rPr>
          <w:rFonts w:ascii="Verdana" w:eastAsia="Times New Roman" w:hAnsi="Verdana"/>
          <w:color w:val="000000"/>
          <w:lang w:val="en"/>
        </w:rPr>
        <w:t xml:space="preserve"> Claim can be used to reject tokens that were issued too far away from the current time, limiting the amount of time that nonces need to be stored to prevent attacks. The acceptable range is Client specific. </w:t>
      </w:r>
    </w:p>
    <w:p w14:paraId="4CDEC050" w14:textId="77777777" w:rsidR="00000000" w:rsidRDefault="00A44103">
      <w:pPr>
        <w:numPr>
          <w:ilvl w:val="0"/>
          <w:numId w:val="2"/>
        </w:numPr>
        <w:ind w:left="1680" w:right="960"/>
        <w:divId w:val="1251696012"/>
        <w:rPr>
          <w:rFonts w:ascii="Verdana" w:eastAsia="Times New Roman" w:hAnsi="Verdana"/>
          <w:color w:val="000000"/>
          <w:lang w:val="en"/>
        </w:rPr>
        <w:pPrChange w:id="90" w:author="Author" w:date="2013-06-27T18:30:00Z">
          <w:pPr>
            <w:numPr>
              <w:numId w:val="34"/>
            </w:numPr>
            <w:tabs>
              <w:tab w:val="num" w:pos="720"/>
            </w:tabs>
            <w:ind w:left="720" w:right="960" w:hanging="360"/>
            <w:divId w:val="1251696012"/>
          </w:pPr>
        </w:pPrChange>
      </w:pPr>
      <w:r>
        <w:rPr>
          <w:rFonts w:ascii="Verdana" w:eastAsia="Times New Roman" w:hAnsi="Verdana"/>
          <w:color w:val="000000"/>
          <w:lang w:val="en"/>
        </w:rPr>
        <w:t xml:space="preserve">If the </w:t>
      </w:r>
      <w:r>
        <w:rPr>
          <w:rStyle w:val="HTMLTypewriter"/>
          <w:lang w:val="en"/>
        </w:rPr>
        <w:t>acr</w:t>
      </w:r>
      <w:r>
        <w:rPr>
          <w:rFonts w:ascii="Verdana" w:eastAsia="Times New Roman" w:hAnsi="Verdana"/>
          <w:color w:val="000000"/>
          <w:lang w:val="en"/>
        </w:rPr>
        <w:t xml:space="preserve"> Cl</w:t>
      </w:r>
      <w:r>
        <w:rPr>
          <w:rFonts w:ascii="Verdana" w:eastAsia="Times New Roman" w:hAnsi="Verdana"/>
          <w:color w:val="000000"/>
          <w:lang w:val="en"/>
        </w:rPr>
        <w:t xml:space="preserve">aim was requested, the Client SHOULD </w:t>
      </w:r>
      <w:proofErr w:type="gramStart"/>
      <w:r>
        <w:rPr>
          <w:rFonts w:ascii="Verdana" w:eastAsia="Times New Roman" w:hAnsi="Verdana"/>
          <w:color w:val="000000"/>
          <w:lang w:val="en"/>
        </w:rPr>
        <w:t>check</w:t>
      </w:r>
      <w:proofErr w:type="gramEnd"/>
      <w:r>
        <w:rPr>
          <w:rFonts w:ascii="Verdana" w:eastAsia="Times New Roman" w:hAnsi="Verdana"/>
          <w:color w:val="000000"/>
          <w:lang w:val="en"/>
        </w:rPr>
        <w:t xml:space="preserve"> that the asserted Claim Value is appropriate. The meaning and processing of </w:t>
      </w:r>
      <w:r>
        <w:rPr>
          <w:rStyle w:val="HTMLTypewriter"/>
          <w:lang w:val="en"/>
        </w:rPr>
        <w:t>acr</w:t>
      </w:r>
      <w:r>
        <w:rPr>
          <w:rFonts w:ascii="Verdana" w:eastAsia="Times New Roman" w:hAnsi="Verdana"/>
          <w:color w:val="000000"/>
          <w:lang w:val="en"/>
        </w:rPr>
        <w:t xml:space="preserve"> Claim Values is out of scope for this specification. </w:t>
      </w:r>
    </w:p>
    <w:p w14:paraId="1884A66A" w14:textId="77777777" w:rsidR="00000000" w:rsidRDefault="00A44103">
      <w:pPr>
        <w:numPr>
          <w:ilvl w:val="0"/>
          <w:numId w:val="2"/>
        </w:numPr>
        <w:ind w:left="1680" w:right="960"/>
        <w:divId w:val="1251696012"/>
        <w:rPr>
          <w:rFonts w:ascii="Verdana" w:eastAsia="Times New Roman" w:hAnsi="Verdana"/>
          <w:color w:val="000000"/>
          <w:lang w:val="en"/>
        </w:rPr>
        <w:pPrChange w:id="91" w:author="Author" w:date="2013-06-27T18:30:00Z">
          <w:pPr>
            <w:numPr>
              <w:numId w:val="34"/>
            </w:numPr>
            <w:tabs>
              <w:tab w:val="num" w:pos="720"/>
            </w:tabs>
            <w:ind w:left="720" w:right="960" w:hanging="360"/>
            <w:divId w:val="1251696012"/>
          </w:pPr>
        </w:pPrChange>
      </w:pPr>
      <w:r>
        <w:rPr>
          <w:rFonts w:ascii="Verdana" w:eastAsia="Times New Roman" w:hAnsi="Verdana"/>
          <w:color w:val="000000"/>
          <w:lang w:val="en"/>
        </w:rPr>
        <w:t xml:space="preserve">When a </w:t>
      </w:r>
      <w:r>
        <w:rPr>
          <w:rStyle w:val="HTMLTypewriter"/>
          <w:lang w:val="en"/>
        </w:rPr>
        <w:t>max_age</w:t>
      </w:r>
      <w:r>
        <w:rPr>
          <w:rFonts w:ascii="Verdana" w:eastAsia="Times New Roman" w:hAnsi="Verdana"/>
          <w:color w:val="000000"/>
          <w:lang w:val="en"/>
        </w:rPr>
        <w:t xml:space="preserve"> request is made, the Client SHOULD check the </w:t>
      </w:r>
      <w:r>
        <w:rPr>
          <w:rStyle w:val="HTMLTypewriter"/>
          <w:lang w:val="en"/>
        </w:rPr>
        <w:t>auth_time</w:t>
      </w:r>
      <w:r>
        <w:rPr>
          <w:rFonts w:ascii="Verdana" w:eastAsia="Times New Roman" w:hAnsi="Verdana"/>
          <w:color w:val="000000"/>
          <w:lang w:val="en"/>
        </w:rPr>
        <w:t xml:space="preserve"> Claim val</w:t>
      </w:r>
      <w:r>
        <w:rPr>
          <w:rFonts w:ascii="Verdana" w:eastAsia="Times New Roman" w:hAnsi="Verdana"/>
          <w:color w:val="000000"/>
          <w:lang w:val="en"/>
        </w:rPr>
        <w:t xml:space="preserve">ue and request re-authentication if it determines too much time has elapsed since the last End-User authentication. </w:t>
      </w:r>
    </w:p>
    <w:p w14:paraId="33F0F2D2" w14:textId="77777777" w:rsidR="00000000" w:rsidRDefault="00A44103">
      <w:pPr>
        <w:spacing w:before="0" w:beforeAutospacing="0" w:after="0" w:afterAutospacing="0"/>
        <w:divId w:val="1251696012"/>
        <w:rPr>
          <w:rFonts w:ascii="Verdana" w:eastAsia="Times New Roman" w:hAnsi="Verdana"/>
          <w:color w:val="000000"/>
          <w:lang w:val="en"/>
        </w:rPr>
      </w:pPr>
      <w:bookmarkStart w:id="92" w:name="userinfo"/>
      <w:bookmarkEnd w:id="92"/>
    </w:p>
    <w:p w14:paraId="3DA0329D" w14:textId="77777777" w:rsidR="00000000" w:rsidRDefault="00A44103">
      <w:pPr>
        <w:spacing w:before="0" w:beforeAutospacing="0" w:after="0" w:afterAutospacing="0"/>
        <w:divId w:val="1251696012"/>
        <w:rPr>
          <w:rFonts w:ascii="Verdana" w:eastAsia="Times New Roman" w:hAnsi="Verdana"/>
          <w:color w:val="000000"/>
          <w:lang w:val="en"/>
        </w:rPr>
      </w:pPr>
      <w:r>
        <w:rPr>
          <w:rFonts w:ascii="Verdana" w:eastAsia="Times New Roman" w:hAnsi="Verdana"/>
          <w:color w:val="000000"/>
          <w:lang w:val="en"/>
        </w:rPr>
        <w:pict>
          <v:rect id="_x0000_i104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1B897AB" w14:textId="77777777">
        <w:trPr>
          <w:divId w:val="1251696012"/>
          <w:trHeight w:val="225"/>
          <w:tblCellSpacing w:w="15" w:type="dxa"/>
        </w:trPr>
        <w:tc>
          <w:tcPr>
            <w:tcW w:w="450" w:type="dxa"/>
            <w:shd w:val="clear" w:color="auto" w:fill="990000"/>
            <w:vAlign w:val="center"/>
            <w:hideMark/>
          </w:tcPr>
          <w:p w14:paraId="45C28016" w14:textId="77777777" w:rsidR="00000000" w:rsidRDefault="00A4410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19F667F" w14:textId="77777777" w:rsidR="00000000" w:rsidRDefault="00A44103">
      <w:pPr>
        <w:pStyle w:val="Heading3"/>
        <w:divId w:val="1251696012"/>
        <w:rPr>
          <w:rFonts w:eastAsia="Times New Roman"/>
          <w:lang w:val="en"/>
        </w:rPr>
      </w:pPr>
      <w:bookmarkStart w:id="93" w:name="rfc.section.2.3"/>
      <w:bookmarkEnd w:id="93"/>
      <w:r>
        <w:rPr>
          <w:rFonts w:eastAsia="Times New Roman"/>
          <w:lang w:val="en"/>
        </w:rPr>
        <w:t>2.3.</w:t>
      </w:r>
      <w:proofErr w:type="gramStart"/>
      <w:r>
        <w:rPr>
          <w:rFonts w:eastAsia="Times New Roman"/>
          <w:lang w:val="en"/>
        </w:rPr>
        <w:t>  UserInfo</w:t>
      </w:r>
      <w:proofErr w:type="gramEnd"/>
      <w:r>
        <w:rPr>
          <w:rFonts w:eastAsia="Times New Roman"/>
          <w:lang w:val="en"/>
        </w:rPr>
        <w:t xml:space="preserve"> Endpoint</w:t>
      </w:r>
    </w:p>
    <w:p w14:paraId="4B2BD4C7"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The UserInfo Endpoint is an OAuth 2.0 Protected Resource that returns Claims about the authenticated End-User. </w:t>
      </w:r>
      <w:r>
        <w:rPr>
          <w:rFonts w:ascii="Verdana" w:hAnsi="Verdana"/>
          <w:color w:val="000000"/>
          <w:lang w:val="en"/>
        </w:rPr>
        <w:t xml:space="preserve">The location of the UserInfo Endpoint MUST be a URL using the </w:t>
      </w:r>
      <w:r>
        <w:rPr>
          <w:rStyle w:val="HTMLTypewriter"/>
          <w:lang w:val="en"/>
        </w:rPr>
        <w:t>https</w:t>
      </w:r>
      <w:r>
        <w:rPr>
          <w:rFonts w:ascii="Verdana" w:hAnsi="Verdana"/>
          <w:color w:val="000000"/>
          <w:lang w:val="en"/>
        </w:rPr>
        <w:t xml:space="preserve"> scheme, which MAY contain port, path, and query parameter components. The returned Claims are represented by a JSON object that contains a collection of name and value pairs for the Claims</w:t>
      </w:r>
      <w:r>
        <w:rPr>
          <w:rFonts w:ascii="Verdana" w:hAnsi="Verdana"/>
          <w:color w:val="000000"/>
          <w:lang w:val="en"/>
        </w:rPr>
        <w:t xml:space="preserve">. </w:t>
      </w:r>
    </w:p>
    <w:p w14:paraId="6B8EAA6F" w14:textId="77777777" w:rsidR="00000000" w:rsidRDefault="00A44103">
      <w:pPr>
        <w:pStyle w:val="NormalWeb"/>
        <w:divId w:val="1251696012"/>
        <w:rPr>
          <w:rFonts w:ascii="Verdana" w:hAnsi="Verdana"/>
          <w:color w:val="000000"/>
          <w:lang w:val="en"/>
        </w:rPr>
      </w:pPr>
      <w:proofErr w:type="gramStart"/>
      <w:r>
        <w:rPr>
          <w:rFonts w:ascii="Verdana" w:hAnsi="Verdana"/>
          <w:color w:val="000000"/>
          <w:lang w:val="en"/>
        </w:rPr>
        <w:t>Communication with the UserInfo Endpoint MUST utilize</w:t>
      </w:r>
      <w:proofErr w:type="gramEnd"/>
      <w:r>
        <w:rPr>
          <w:rFonts w:ascii="Verdana" w:hAnsi="Verdana"/>
          <w:color w:val="000000"/>
          <w:lang w:val="en"/>
        </w:rPr>
        <w:t xml:space="preserve"> TLS. See </w:t>
      </w:r>
      <w:hyperlink w:anchor="TLS_requirements" w:history="1">
        <w:r>
          <w:rPr>
            <w:rStyle w:val="Hyperlink"/>
            <w:rFonts w:ascii="Verdana" w:hAnsi="Verdana"/>
            <w:u w:val="none"/>
            <w:lang w:val="en"/>
          </w:rPr>
          <w:t>Section 7.1</w:t>
        </w:r>
        <w:r>
          <w:rPr>
            <w:rStyle w:val="Hyperlink"/>
            <w:rFonts w:ascii="Verdana" w:hAnsi="Verdana"/>
            <w:vanish/>
            <w:u w:val="none"/>
            <w:lang w:val="en"/>
          </w:rPr>
          <w:t xml:space="preserve"> (TLS Requirements)</w:t>
        </w:r>
      </w:hyperlink>
      <w:r>
        <w:rPr>
          <w:rFonts w:ascii="Verdana" w:hAnsi="Verdana"/>
          <w:color w:val="000000"/>
          <w:lang w:val="en"/>
        </w:rPr>
        <w:t xml:space="preserve"> for more information on using TLS. </w:t>
      </w:r>
    </w:p>
    <w:p w14:paraId="5B2D63DA" w14:textId="77777777" w:rsidR="00000000" w:rsidRDefault="00A44103">
      <w:pPr>
        <w:spacing w:before="0" w:beforeAutospacing="0" w:after="0" w:afterAutospacing="0"/>
        <w:divId w:val="1251696012"/>
        <w:rPr>
          <w:rFonts w:ascii="Verdana" w:eastAsia="Times New Roman" w:hAnsi="Verdana"/>
          <w:color w:val="000000"/>
          <w:lang w:val="en"/>
        </w:rPr>
      </w:pPr>
      <w:bookmarkStart w:id="94" w:name="UserInfoRequest"/>
      <w:bookmarkEnd w:id="94"/>
    </w:p>
    <w:p w14:paraId="775C8207" w14:textId="77777777" w:rsidR="00000000" w:rsidRDefault="00A44103">
      <w:pPr>
        <w:spacing w:before="0" w:beforeAutospacing="0" w:after="0" w:afterAutospacing="0"/>
        <w:divId w:val="1251696012"/>
        <w:rPr>
          <w:rFonts w:ascii="Verdana" w:eastAsia="Times New Roman" w:hAnsi="Verdana"/>
          <w:color w:val="000000"/>
          <w:lang w:val="en"/>
        </w:rPr>
      </w:pPr>
      <w:r>
        <w:rPr>
          <w:rFonts w:ascii="Verdana" w:eastAsia="Times New Roman" w:hAnsi="Verdana"/>
          <w:color w:val="000000"/>
          <w:lang w:val="en"/>
        </w:rPr>
        <w:pict>
          <v:rect id="_x0000_i104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2BCAC59" w14:textId="77777777">
        <w:trPr>
          <w:divId w:val="1251696012"/>
          <w:trHeight w:val="225"/>
          <w:tblCellSpacing w:w="15" w:type="dxa"/>
        </w:trPr>
        <w:tc>
          <w:tcPr>
            <w:tcW w:w="450" w:type="dxa"/>
            <w:shd w:val="clear" w:color="auto" w:fill="990000"/>
            <w:vAlign w:val="center"/>
            <w:hideMark/>
          </w:tcPr>
          <w:p w14:paraId="32F52C99" w14:textId="77777777" w:rsidR="00000000" w:rsidRDefault="00A4410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B2C7FBE" w14:textId="77777777" w:rsidR="00000000" w:rsidRDefault="00A44103">
      <w:pPr>
        <w:pStyle w:val="Heading3"/>
        <w:divId w:val="1251696012"/>
        <w:rPr>
          <w:rFonts w:eastAsia="Times New Roman"/>
          <w:lang w:val="en"/>
        </w:rPr>
      </w:pPr>
      <w:bookmarkStart w:id="95" w:name="rfc.section.2.3.1"/>
      <w:bookmarkEnd w:id="95"/>
      <w:r>
        <w:rPr>
          <w:rFonts w:eastAsia="Times New Roman"/>
          <w:lang w:val="en"/>
        </w:rPr>
        <w:t>2.3.1.</w:t>
      </w:r>
      <w:proofErr w:type="gramStart"/>
      <w:r>
        <w:rPr>
          <w:rFonts w:eastAsia="Times New Roman"/>
          <w:lang w:val="en"/>
        </w:rPr>
        <w:t>  UserInfo</w:t>
      </w:r>
      <w:proofErr w:type="gramEnd"/>
      <w:r>
        <w:rPr>
          <w:rFonts w:eastAsia="Times New Roman"/>
          <w:lang w:val="en"/>
        </w:rPr>
        <w:t xml:space="preserve"> Request</w:t>
      </w:r>
    </w:p>
    <w:p w14:paraId="152D525A"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Clients send requests to the UserInfo Endpoint to obtain Claims about the End-User. </w:t>
      </w:r>
      <w:r>
        <w:rPr>
          <w:rFonts w:ascii="Verdana" w:hAnsi="Verdana"/>
          <w:color w:val="000000"/>
          <w:lang w:val="en"/>
        </w:rPr>
        <w:t xml:space="preserve">The UserInfo Endpoint is an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Protected Resource that complies with the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w:t>
        </w:r>
        <w:r>
          <w:rPr>
            <w:rStyle w:val="Hyperlink"/>
            <w:rFonts w:ascii="Verdana" w:hAnsi="Verdana"/>
            <w:vanish/>
            <w:u w:val="none"/>
            <w:lang w:val="en"/>
          </w:rPr>
          <w:t>. and D. Hardt, “The OAuth 2.0 Authorization Framework: Bearer Token Usage,” October 2012.)</w:t>
        </w:r>
      </w:hyperlink>
      <w:r>
        <w:rPr>
          <w:rFonts w:ascii="Verdana" w:hAnsi="Verdana"/>
          <w:color w:val="000000"/>
          <w:lang w:val="en"/>
        </w:rPr>
        <w:t xml:space="preserve"> [RFC6750] specification. The Access Token SHOULD </w:t>
      </w:r>
      <w:proofErr w:type="gramStart"/>
      <w:r>
        <w:rPr>
          <w:rFonts w:ascii="Verdana" w:hAnsi="Verdana"/>
          <w:color w:val="000000"/>
          <w:lang w:val="en"/>
        </w:rPr>
        <w:t>be</w:t>
      </w:r>
      <w:proofErr w:type="gramEnd"/>
      <w:r>
        <w:rPr>
          <w:rFonts w:ascii="Verdana" w:hAnsi="Verdana"/>
          <w:color w:val="000000"/>
          <w:lang w:val="en"/>
        </w:rPr>
        <w:t xml:space="preserve"> sent using the </w:t>
      </w:r>
      <w:r>
        <w:rPr>
          <w:rStyle w:val="HTMLTypewriter"/>
          <w:lang w:val="en"/>
        </w:rPr>
        <w:t>Authorization</w:t>
      </w:r>
      <w:r>
        <w:rPr>
          <w:rFonts w:ascii="Verdana" w:hAnsi="Verdana"/>
          <w:color w:val="000000"/>
          <w:lang w:val="en"/>
        </w:rPr>
        <w:t xml:space="preserve"> header field. The following parameters are defined for use in UserInfo Requests: </w:t>
      </w:r>
    </w:p>
    <w:p w14:paraId="06BD0544" w14:textId="77777777" w:rsidR="00000000" w:rsidRDefault="00A44103" w:rsidP="00A44103">
      <w:pPr>
        <w:spacing w:beforeAutospacing="0" w:after="0" w:afterAutospacing="0"/>
        <w:ind w:left="1200" w:right="1200"/>
        <w:divId w:val="1255282428"/>
        <w:rPr>
          <w:rFonts w:ascii="Verdana" w:eastAsia="Times New Roman" w:hAnsi="Verdana"/>
          <w:color w:val="000000"/>
          <w:lang w:val="en"/>
        </w:rPr>
      </w:pPr>
      <w:r>
        <w:rPr>
          <w:rFonts w:ascii="Verdana" w:eastAsia="Times New Roman" w:hAnsi="Verdana"/>
          <w:color w:val="000000"/>
          <w:lang w:val="en"/>
        </w:rPr>
        <w:t>access_token</w:t>
      </w:r>
    </w:p>
    <w:p w14:paraId="1C7FA885" w14:textId="77777777" w:rsidR="00000000" w:rsidRDefault="00A44103" w:rsidP="00A44103">
      <w:pPr>
        <w:spacing w:before="0" w:beforeAutospacing="0" w:afterAutospacing="0"/>
        <w:ind w:left="1920" w:right="1200"/>
        <w:divId w:val="1255282428"/>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Access Token obtained from an OpenID Connect Authorization Request. This parameter MUST only be sent using one method using either the </w:t>
      </w:r>
      <w:r>
        <w:rPr>
          <w:rStyle w:val="HTMLTypewriter"/>
          <w:lang w:val="en"/>
        </w:rPr>
        <w:t>Authorization</w:t>
      </w:r>
      <w:r>
        <w:rPr>
          <w:rFonts w:ascii="Verdana" w:eastAsia="Times New Roman" w:hAnsi="Verdana"/>
          <w:color w:val="000000"/>
          <w:lang w:val="en"/>
        </w:rPr>
        <w:t xml:space="preserve"> header field or a form-encoded </w:t>
      </w:r>
      <w:r>
        <w:rPr>
          <w:rStyle w:val="HTMLTypewriter"/>
          <w:lang w:val="en"/>
        </w:rPr>
        <w:t>POST</w:t>
      </w:r>
      <w:r>
        <w:rPr>
          <w:rFonts w:ascii="Verdana" w:eastAsia="Times New Roman" w:hAnsi="Verdana"/>
          <w:color w:val="000000"/>
          <w:lang w:val="en"/>
        </w:rPr>
        <w:t xml:space="preserve"> body parameter. </w:t>
      </w:r>
    </w:p>
    <w:p w14:paraId="6870AD3D" w14:textId="77777777" w:rsidR="00000000" w:rsidRDefault="00A44103">
      <w:pPr>
        <w:pStyle w:val="NormalWeb"/>
        <w:divId w:val="1251696012"/>
        <w:rPr>
          <w:rFonts w:ascii="Verdana" w:hAnsi="Verdana"/>
          <w:color w:val="000000"/>
          <w:lang w:val="en"/>
        </w:rPr>
      </w:pPr>
      <w:r>
        <w:rPr>
          <w:rFonts w:ascii="Verdana" w:hAnsi="Verdana"/>
          <w:color w:val="000000"/>
          <w:lang w:val="en"/>
        </w:rPr>
        <w:t>The following is a non-normativ</w:t>
      </w:r>
      <w:r>
        <w:rPr>
          <w:rFonts w:ascii="Verdana" w:hAnsi="Verdana"/>
          <w:color w:val="000000"/>
          <w:lang w:val="en"/>
        </w:rPr>
        <w:t xml:space="preserve">e example of a UserInfo Request: </w:t>
      </w:r>
    </w:p>
    <w:p w14:paraId="45B2DC78" w14:textId="77777777" w:rsidR="00000000" w:rsidRDefault="00A44103" w:rsidP="00A44103">
      <w:pPr>
        <w:pStyle w:val="HTMLPreformatted"/>
        <w:ind w:left="1200" w:right="480"/>
        <w:divId w:val="1186673753"/>
        <w:rPr>
          <w:lang w:val="en"/>
        </w:rPr>
      </w:pPr>
    </w:p>
    <w:p w14:paraId="79C0C33A" w14:textId="77777777" w:rsidR="00000000" w:rsidRDefault="00A44103" w:rsidP="00A44103">
      <w:pPr>
        <w:pStyle w:val="HTMLPreformatted"/>
        <w:ind w:left="1200" w:right="480"/>
        <w:divId w:val="1186673753"/>
        <w:rPr>
          <w:lang w:val="en"/>
        </w:rPr>
      </w:pPr>
      <w:r>
        <w:rPr>
          <w:lang w:val="en"/>
        </w:rPr>
        <w:t xml:space="preserve">  GET /userinfo HTTP/1.1</w:t>
      </w:r>
    </w:p>
    <w:p w14:paraId="730E8DE4" w14:textId="77777777" w:rsidR="00000000" w:rsidRDefault="00A44103" w:rsidP="00A44103">
      <w:pPr>
        <w:pStyle w:val="HTMLPreformatted"/>
        <w:ind w:left="1200" w:right="480"/>
        <w:divId w:val="1186673753"/>
        <w:rPr>
          <w:lang w:val="en"/>
        </w:rPr>
      </w:pPr>
      <w:r>
        <w:rPr>
          <w:lang w:val="en"/>
        </w:rPr>
        <w:t xml:space="preserve">  Host: server.example.com</w:t>
      </w:r>
    </w:p>
    <w:p w14:paraId="10664D8E" w14:textId="77777777" w:rsidR="00000000" w:rsidRDefault="00A44103" w:rsidP="00A44103">
      <w:pPr>
        <w:pStyle w:val="HTMLPreformatted"/>
        <w:ind w:left="1200" w:right="480"/>
        <w:divId w:val="1186673753"/>
        <w:rPr>
          <w:lang w:val="en"/>
        </w:rPr>
      </w:pPr>
      <w:r>
        <w:rPr>
          <w:lang w:val="en"/>
        </w:rPr>
        <w:t xml:space="preserve">  Authorization: Bearer SlAV32hkKG</w:t>
      </w:r>
    </w:p>
    <w:p w14:paraId="3FB9FF73" w14:textId="77777777" w:rsidR="00000000" w:rsidRDefault="00A44103">
      <w:pPr>
        <w:spacing w:before="0" w:beforeAutospacing="0" w:after="0" w:afterAutospacing="0"/>
        <w:divId w:val="1251696012"/>
        <w:rPr>
          <w:rFonts w:ascii="Verdana" w:eastAsia="Times New Roman" w:hAnsi="Verdana"/>
          <w:color w:val="000000"/>
          <w:lang w:val="en"/>
        </w:rPr>
      </w:pPr>
      <w:bookmarkStart w:id="96" w:name="UserInfoResponse"/>
      <w:bookmarkEnd w:id="96"/>
    </w:p>
    <w:p w14:paraId="5D89C7D3" w14:textId="77777777" w:rsidR="00000000" w:rsidRDefault="00A44103">
      <w:pPr>
        <w:spacing w:before="0" w:beforeAutospacing="0" w:after="0" w:afterAutospacing="0"/>
        <w:divId w:val="1251696012"/>
        <w:rPr>
          <w:rFonts w:ascii="Verdana" w:eastAsia="Times New Roman" w:hAnsi="Verdana"/>
          <w:color w:val="000000"/>
          <w:lang w:val="en"/>
        </w:rPr>
      </w:pPr>
      <w:r>
        <w:rPr>
          <w:rFonts w:ascii="Verdana" w:eastAsia="Times New Roman" w:hAnsi="Verdana"/>
          <w:color w:val="000000"/>
          <w:lang w:val="en"/>
        </w:rPr>
        <w:pict>
          <v:rect id="_x0000_i104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9FB1EBC" w14:textId="77777777">
        <w:trPr>
          <w:divId w:val="1251696012"/>
          <w:trHeight w:val="225"/>
          <w:tblCellSpacing w:w="15" w:type="dxa"/>
        </w:trPr>
        <w:tc>
          <w:tcPr>
            <w:tcW w:w="450" w:type="dxa"/>
            <w:shd w:val="clear" w:color="auto" w:fill="990000"/>
            <w:vAlign w:val="center"/>
            <w:hideMark/>
          </w:tcPr>
          <w:p w14:paraId="09C3DCD2" w14:textId="77777777" w:rsidR="00000000" w:rsidRDefault="00A4410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1D6DFD8" w14:textId="77777777" w:rsidR="00000000" w:rsidRDefault="00A44103">
      <w:pPr>
        <w:pStyle w:val="Heading3"/>
        <w:divId w:val="1251696012"/>
        <w:rPr>
          <w:rFonts w:eastAsia="Times New Roman"/>
          <w:lang w:val="en"/>
        </w:rPr>
      </w:pPr>
      <w:bookmarkStart w:id="97" w:name="rfc.section.2.3.2"/>
      <w:bookmarkEnd w:id="97"/>
      <w:r>
        <w:rPr>
          <w:rFonts w:eastAsia="Times New Roman"/>
          <w:lang w:val="en"/>
        </w:rPr>
        <w:t>2.3.2.</w:t>
      </w:r>
      <w:proofErr w:type="gramStart"/>
      <w:r>
        <w:rPr>
          <w:rFonts w:eastAsia="Times New Roman"/>
          <w:lang w:val="en"/>
        </w:rPr>
        <w:t>  UserInfo</w:t>
      </w:r>
      <w:proofErr w:type="gramEnd"/>
      <w:r>
        <w:rPr>
          <w:rFonts w:eastAsia="Times New Roman"/>
          <w:lang w:val="en"/>
        </w:rPr>
        <w:t xml:space="preserve"> Response</w:t>
      </w:r>
    </w:p>
    <w:p w14:paraId="5B566198"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The UserInfo Claims MUST </w:t>
      </w:r>
      <w:proofErr w:type="gramStart"/>
      <w:r>
        <w:rPr>
          <w:rFonts w:ascii="Verdana" w:hAnsi="Verdana"/>
          <w:color w:val="000000"/>
          <w:lang w:val="en"/>
        </w:rPr>
        <w:t>be</w:t>
      </w:r>
      <w:proofErr w:type="gramEnd"/>
      <w:r>
        <w:rPr>
          <w:rFonts w:ascii="Verdana" w:hAnsi="Verdana"/>
          <w:color w:val="000000"/>
          <w:lang w:val="en"/>
        </w:rPr>
        <w:t xml:space="preserve"> returned as the members of a JSON object. The response body SHOULD be encoded using UTF-8. The Claims defined in </w:t>
      </w:r>
      <w:hyperlink w:anchor="StandardClaims" w:history="1">
        <w:r>
          <w:rPr>
            <w:rStyle w:val="Hyperlink"/>
            <w:rFonts w:ascii="Verdana" w:hAnsi="Verdana"/>
            <w:u w:val="none"/>
            <w:lang w:val="en"/>
          </w:rPr>
          <w:t>Section 2.5</w:t>
        </w:r>
        <w:r>
          <w:rPr>
            <w:rStyle w:val="Hyperlink"/>
            <w:rFonts w:ascii="Verdana" w:hAnsi="Verdana"/>
            <w:vanish/>
            <w:u w:val="none"/>
            <w:lang w:val="en"/>
          </w:rPr>
          <w:t xml:space="preserve"> (Standard Claims)</w:t>
        </w:r>
      </w:hyperlink>
      <w:r>
        <w:rPr>
          <w:rFonts w:ascii="Verdana" w:hAnsi="Verdana"/>
          <w:color w:val="000000"/>
          <w:lang w:val="en"/>
        </w:rPr>
        <w:t xml:space="preserve"> can be returned, as can additional Claims not specified there. </w:t>
      </w:r>
    </w:p>
    <w:p w14:paraId="1BEAF570"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If a Claim is not returned, that Claim Name SHOULD be omitted from the JSON object representing the Claims; it SHOULD NOT be </w:t>
      </w:r>
      <w:r>
        <w:rPr>
          <w:rFonts w:ascii="Verdana" w:hAnsi="Verdana"/>
          <w:color w:val="000000"/>
          <w:lang w:val="en"/>
        </w:rPr>
        <w:t xml:space="preserve">present with a null or empty string value. </w:t>
      </w:r>
    </w:p>
    <w:p w14:paraId="1FD68EC6"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The </w:t>
      </w:r>
      <w:r>
        <w:rPr>
          <w:rStyle w:val="HTMLTypewriter"/>
          <w:lang w:val="en"/>
        </w:rPr>
        <w:t>sub</w:t>
      </w:r>
      <w:r>
        <w:rPr>
          <w:rFonts w:ascii="Verdana" w:hAnsi="Verdana"/>
          <w:color w:val="000000"/>
          <w:lang w:val="en"/>
        </w:rPr>
        <w:t xml:space="preserve"> (subject) Claim MUST always </w:t>
      </w:r>
      <w:proofErr w:type="gramStart"/>
      <w:r>
        <w:rPr>
          <w:rFonts w:ascii="Verdana" w:hAnsi="Verdana"/>
          <w:color w:val="000000"/>
          <w:lang w:val="en"/>
        </w:rPr>
        <w:t>be</w:t>
      </w:r>
      <w:proofErr w:type="gramEnd"/>
      <w:r>
        <w:rPr>
          <w:rFonts w:ascii="Verdana" w:hAnsi="Verdana"/>
          <w:color w:val="000000"/>
          <w:lang w:val="en"/>
        </w:rPr>
        <w:t xml:space="preserve"> returned in the UserInfo Response. </w:t>
      </w:r>
    </w:p>
    <w:p w14:paraId="0530078B"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NOTE: The UserInfo Endpoint response is not guaranteed to be about the End-User identified by the </w:t>
      </w:r>
      <w:r>
        <w:rPr>
          <w:rStyle w:val="HTMLTypewriter"/>
          <w:lang w:val="en"/>
        </w:rPr>
        <w:t>sub</w:t>
      </w:r>
      <w:r>
        <w:rPr>
          <w:rFonts w:ascii="Verdana" w:hAnsi="Verdana"/>
          <w:color w:val="000000"/>
          <w:lang w:val="en"/>
        </w:rPr>
        <w:t xml:space="preserve"> (subject) element of the ID Token. </w:t>
      </w:r>
      <w:r>
        <w:rPr>
          <w:rFonts w:ascii="Verdana" w:hAnsi="Verdana"/>
          <w:color w:val="000000"/>
          <w:lang w:val="en"/>
        </w:rPr>
        <w:t xml:space="preserve">The </w:t>
      </w:r>
      <w:r>
        <w:rPr>
          <w:rStyle w:val="HTMLTypewriter"/>
          <w:lang w:val="en"/>
        </w:rPr>
        <w:t>sub</w:t>
      </w:r>
      <w:r>
        <w:rPr>
          <w:rFonts w:ascii="Verdana" w:hAnsi="Verdana"/>
          <w:color w:val="000000"/>
          <w:lang w:val="en"/>
        </w:rPr>
        <w:t xml:space="preserve"> Claim in the UserInfo Endpoint response MUST be verified to exactly match the </w:t>
      </w:r>
      <w:r>
        <w:rPr>
          <w:rStyle w:val="HTMLTypewriter"/>
          <w:lang w:val="en"/>
        </w:rPr>
        <w:t>sub</w:t>
      </w:r>
      <w:r>
        <w:rPr>
          <w:rFonts w:ascii="Verdana" w:hAnsi="Verdana"/>
          <w:color w:val="000000"/>
          <w:lang w:val="en"/>
        </w:rPr>
        <w:t xml:space="preserve"> Claim in the ID Token before using additional UserInfo Endpoint Claims. </w:t>
      </w:r>
    </w:p>
    <w:p w14:paraId="1E9E0929" w14:textId="77777777" w:rsidR="00000000" w:rsidRDefault="00A44103">
      <w:pPr>
        <w:spacing w:before="0" w:beforeAutospacing="0" w:after="0" w:afterAutospacing="0"/>
        <w:divId w:val="1251696012"/>
        <w:rPr>
          <w:rFonts w:ascii="Verdana" w:eastAsia="Times New Roman" w:hAnsi="Verdana"/>
          <w:color w:val="000000"/>
          <w:lang w:val="en"/>
        </w:rPr>
      </w:pPr>
      <w:bookmarkStart w:id="98" w:name="UserInfoErrorResponse"/>
      <w:bookmarkEnd w:id="98"/>
    </w:p>
    <w:p w14:paraId="2FD21D12" w14:textId="77777777" w:rsidR="00000000" w:rsidRDefault="00A44103">
      <w:pPr>
        <w:spacing w:before="0" w:beforeAutospacing="0" w:after="0" w:afterAutospacing="0"/>
        <w:divId w:val="1251696012"/>
        <w:rPr>
          <w:rFonts w:ascii="Verdana" w:eastAsia="Times New Roman" w:hAnsi="Verdana"/>
          <w:color w:val="000000"/>
          <w:lang w:val="en"/>
        </w:rPr>
      </w:pPr>
      <w:r>
        <w:rPr>
          <w:rFonts w:ascii="Verdana" w:eastAsia="Times New Roman" w:hAnsi="Verdana"/>
          <w:color w:val="000000"/>
          <w:lang w:val="en"/>
        </w:rPr>
        <w:pict>
          <v:rect id="_x0000_i104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D4417E8" w14:textId="77777777">
        <w:trPr>
          <w:divId w:val="1251696012"/>
          <w:trHeight w:val="225"/>
          <w:tblCellSpacing w:w="15" w:type="dxa"/>
        </w:trPr>
        <w:tc>
          <w:tcPr>
            <w:tcW w:w="450" w:type="dxa"/>
            <w:shd w:val="clear" w:color="auto" w:fill="990000"/>
            <w:vAlign w:val="center"/>
            <w:hideMark/>
          </w:tcPr>
          <w:p w14:paraId="2AB217B4" w14:textId="77777777" w:rsidR="00000000" w:rsidRDefault="00A4410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855C5A6" w14:textId="77777777" w:rsidR="00000000" w:rsidRDefault="00A44103">
      <w:pPr>
        <w:pStyle w:val="Heading3"/>
        <w:divId w:val="1251696012"/>
        <w:rPr>
          <w:rFonts w:eastAsia="Times New Roman"/>
          <w:lang w:val="en"/>
        </w:rPr>
      </w:pPr>
      <w:bookmarkStart w:id="99" w:name="rfc.section.2.3.3"/>
      <w:bookmarkEnd w:id="99"/>
      <w:r>
        <w:rPr>
          <w:rFonts w:eastAsia="Times New Roman"/>
          <w:lang w:val="en"/>
        </w:rPr>
        <w:t>2.3.3.</w:t>
      </w:r>
      <w:proofErr w:type="gramStart"/>
      <w:r>
        <w:rPr>
          <w:rFonts w:eastAsia="Times New Roman"/>
          <w:lang w:val="en"/>
        </w:rPr>
        <w:t>  UserInfo</w:t>
      </w:r>
      <w:proofErr w:type="gramEnd"/>
      <w:r>
        <w:rPr>
          <w:rFonts w:eastAsia="Times New Roman"/>
          <w:lang w:val="en"/>
        </w:rPr>
        <w:t xml:space="preserve"> Error Response</w:t>
      </w:r>
    </w:p>
    <w:p w14:paraId="5D8C24C7"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When an error condition occurs, the UserInfo Endpoint returns </w:t>
      </w:r>
      <w:r>
        <w:rPr>
          <w:rFonts w:ascii="Verdana" w:hAnsi="Verdana"/>
          <w:color w:val="000000"/>
          <w:lang w:val="en"/>
        </w:rPr>
        <w:t xml:space="preserve">an Error Response as defined in Section 3 of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[RFC6750]. </w:t>
      </w:r>
    </w:p>
    <w:p w14:paraId="646BDE54" w14:textId="77777777" w:rsidR="00000000" w:rsidRDefault="00A44103">
      <w:pPr>
        <w:spacing w:before="0" w:beforeAutospacing="0" w:after="0" w:afterAutospacing="0"/>
        <w:divId w:val="1251696012"/>
        <w:rPr>
          <w:rFonts w:ascii="Verdana" w:eastAsia="Times New Roman" w:hAnsi="Verdana"/>
          <w:color w:val="000000"/>
          <w:lang w:val="en"/>
        </w:rPr>
      </w:pPr>
      <w:bookmarkStart w:id="100" w:name="scopes"/>
      <w:bookmarkEnd w:id="100"/>
    </w:p>
    <w:p w14:paraId="193D15E8" w14:textId="77777777" w:rsidR="00000000" w:rsidRDefault="00A44103">
      <w:pPr>
        <w:spacing w:before="0" w:beforeAutospacing="0" w:after="0" w:afterAutospacing="0"/>
        <w:divId w:val="1251696012"/>
        <w:rPr>
          <w:rFonts w:ascii="Verdana" w:eastAsia="Times New Roman" w:hAnsi="Verdana"/>
          <w:color w:val="000000"/>
          <w:lang w:val="en"/>
        </w:rPr>
      </w:pPr>
      <w:r>
        <w:rPr>
          <w:rFonts w:ascii="Verdana" w:eastAsia="Times New Roman" w:hAnsi="Verdana"/>
          <w:color w:val="000000"/>
          <w:lang w:val="en"/>
        </w:rPr>
        <w:pict>
          <v:rect id="_x0000_i104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F8ACDFB" w14:textId="77777777">
        <w:trPr>
          <w:divId w:val="1251696012"/>
          <w:trHeight w:val="225"/>
          <w:tblCellSpacing w:w="15" w:type="dxa"/>
        </w:trPr>
        <w:tc>
          <w:tcPr>
            <w:tcW w:w="450" w:type="dxa"/>
            <w:shd w:val="clear" w:color="auto" w:fill="990000"/>
            <w:vAlign w:val="center"/>
            <w:hideMark/>
          </w:tcPr>
          <w:p w14:paraId="577E3381" w14:textId="77777777" w:rsidR="00000000" w:rsidRDefault="00A4410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B0CE22A" w14:textId="77777777" w:rsidR="00000000" w:rsidRDefault="00A44103">
      <w:pPr>
        <w:pStyle w:val="Heading3"/>
        <w:divId w:val="1251696012"/>
        <w:rPr>
          <w:rFonts w:eastAsia="Times New Roman"/>
          <w:lang w:val="en"/>
        </w:rPr>
      </w:pPr>
      <w:bookmarkStart w:id="101" w:name="rfc.section.2.4"/>
      <w:bookmarkEnd w:id="101"/>
      <w:r>
        <w:rPr>
          <w:rFonts w:eastAsia="Times New Roman"/>
          <w:lang w:val="en"/>
        </w:rPr>
        <w:t>2.4.</w:t>
      </w:r>
      <w:proofErr w:type="gramStart"/>
      <w:r>
        <w:rPr>
          <w:rFonts w:eastAsia="Times New Roman"/>
          <w:lang w:val="en"/>
        </w:rPr>
        <w:t>  Scope</w:t>
      </w:r>
      <w:proofErr w:type="gramEnd"/>
      <w:r>
        <w:rPr>
          <w:rFonts w:eastAsia="Times New Roman"/>
          <w:lang w:val="en"/>
        </w:rPr>
        <w:t xml:space="preserve"> Values</w:t>
      </w:r>
    </w:p>
    <w:p w14:paraId="284D1FC7"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OpenID Connect Clients use </w:t>
      </w:r>
      <w:r>
        <w:rPr>
          <w:rStyle w:val="HTMLTypewriter"/>
          <w:lang w:val="en"/>
        </w:rPr>
        <w:t>scope</w:t>
      </w:r>
      <w:r>
        <w:rPr>
          <w:rFonts w:ascii="Verdana" w:hAnsi="Verdana"/>
          <w:color w:val="000000"/>
          <w:lang w:val="en"/>
        </w:rPr>
        <w:t xml:space="preserve"> values as defined in 3.3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w:t>
        </w:r>
        <w:r>
          <w:rPr>
            <w:rStyle w:val="Hyperlink"/>
            <w:rFonts w:ascii="Verdana" w:hAnsi="Verdana"/>
            <w:vanish/>
            <w:u w:val="none"/>
            <w:lang w:val="en"/>
          </w:rPr>
          <w:t>The OAuth 2.0 Authorization Framework,” October 2012.)</w:t>
        </w:r>
      </w:hyperlink>
      <w:r>
        <w:rPr>
          <w:rFonts w:ascii="Verdana" w:hAnsi="Verdana"/>
          <w:color w:val="000000"/>
          <w:lang w:val="en"/>
        </w:rPr>
        <w:t xml:space="preserve"> [RFC6749] to specify what access privileges are being requested for Access Tokens. The scopes associated with Access Tokens determine what resources will be available when they are used to access OAuth</w:t>
      </w:r>
      <w:r>
        <w:rPr>
          <w:rFonts w:ascii="Verdana" w:hAnsi="Verdana"/>
          <w:color w:val="000000"/>
          <w:lang w:val="en"/>
        </w:rPr>
        <w:t xml:space="preserve"> 2.0 protected endpoints. For OpenID Connect, scopes can be used to request that specific sets of information be made available as Claim Values. This specification describes only the scope values used by OpenID Connect. </w:t>
      </w:r>
    </w:p>
    <w:p w14:paraId="31C8E9D0" w14:textId="77777777" w:rsidR="00000000" w:rsidRDefault="00A44103">
      <w:pPr>
        <w:pStyle w:val="NormalWeb"/>
        <w:divId w:val="1251696012"/>
        <w:rPr>
          <w:rFonts w:ascii="Verdana" w:hAnsi="Verdana"/>
          <w:color w:val="000000"/>
          <w:lang w:val="en"/>
        </w:rPr>
      </w:pPr>
      <w:r>
        <w:rPr>
          <w:rFonts w:ascii="Verdana" w:hAnsi="Verdana"/>
          <w:color w:val="000000"/>
          <w:lang w:val="en"/>
        </w:rPr>
        <w:t>OpenID Connect allows additional sc</w:t>
      </w:r>
      <w:r>
        <w:rPr>
          <w:rFonts w:ascii="Verdana" w:hAnsi="Verdana"/>
          <w:color w:val="000000"/>
          <w:lang w:val="en"/>
        </w:rPr>
        <w:t xml:space="preserve">ope values to be defined and used. Scope values used that are not understood by an implementation SHOULD be ignored. </w:t>
      </w:r>
    </w:p>
    <w:p w14:paraId="03BEA636"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Claims requested by the following scopes are treated by Authorization Servers as Voluntary Claims. </w:t>
      </w:r>
    </w:p>
    <w:p w14:paraId="43FB0A55"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OpenID Connect defines the following </w:t>
      </w:r>
      <w:r>
        <w:rPr>
          <w:rStyle w:val="HTMLTypewriter"/>
          <w:lang w:val="en"/>
        </w:rPr>
        <w:t>s</w:t>
      </w:r>
      <w:r>
        <w:rPr>
          <w:rStyle w:val="HTMLTypewriter"/>
          <w:lang w:val="en"/>
        </w:rPr>
        <w:t>cope</w:t>
      </w:r>
      <w:r>
        <w:rPr>
          <w:rFonts w:ascii="Verdana" w:hAnsi="Verdana"/>
          <w:color w:val="000000"/>
          <w:lang w:val="en"/>
        </w:rPr>
        <w:t xml:space="preserve"> values: </w:t>
      </w:r>
    </w:p>
    <w:p w14:paraId="10C838DF" w14:textId="77777777" w:rsidR="00000000" w:rsidRDefault="00A44103" w:rsidP="00A44103">
      <w:pPr>
        <w:spacing w:beforeAutospacing="0" w:after="0" w:afterAutospacing="0"/>
        <w:ind w:left="1200" w:right="1200"/>
        <w:divId w:val="1033338873"/>
        <w:rPr>
          <w:rFonts w:ascii="Verdana" w:eastAsia="Times New Roman" w:hAnsi="Verdana"/>
          <w:color w:val="000000"/>
          <w:lang w:val="en"/>
        </w:rPr>
      </w:pPr>
      <w:proofErr w:type="gramStart"/>
      <w:r>
        <w:rPr>
          <w:rFonts w:ascii="Verdana" w:eastAsia="Times New Roman" w:hAnsi="Verdana"/>
          <w:color w:val="000000"/>
          <w:lang w:val="en"/>
        </w:rPr>
        <w:t>openid</w:t>
      </w:r>
      <w:proofErr w:type="gramEnd"/>
    </w:p>
    <w:p w14:paraId="6C3A7C41" w14:textId="77777777" w:rsidR="00000000" w:rsidRDefault="00A44103" w:rsidP="00A44103">
      <w:pPr>
        <w:spacing w:before="0" w:beforeAutospacing="0" w:after="0" w:afterAutospacing="0"/>
        <w:ind w:left="1920" w:right="1200"/>
        <w:divId w:val="1033338873"/>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Informs the Authorization Server that the Client is making an OpenID Connect request.</w:t>
      </w:r>
      <w:proofErr w:type="gramEnd"/>
      <w:r>
        <w:rPr>
          <w:rFonts w:ascii="Verdana" w:eastAsia="Times New Roman" w:hAnsi="Verdana"/>
          <w:color w:val="000000"/>
          <w:lang w:val="en"/>
        </w:rPr>
        <w:t xml:space="preserve"> If the </w:t>
      </w:r>
      <w:r>
        <w:rPr>
          <w:rStyle w:val="HTMLTypewriter"/>
          <w:lang w:val="en"/>
        </w:rPr>
        <w:t>openid</w:t>
      </w:r>
      <w:r>
        <w:rPr>
          <w:rFonts w:ascii="Verdana" w:eastAsia="Times New Roman" w:hAnsi="Verdana"/>
          <w:color w:val="000000"/>
          <w:lang w:val="en"/>
        </w:rPr>
        <w:t xml:space="preserve"> scope value is not present, the behavior is entirely unspecified. </w:t>
      </w:r>
    </w:p>
    <w:p w14:paraId="1ABDC120" w14:textId="77777777" w:rsidR="00000000" w:rsidRDefault="00A44103" w:rsidP="00A44103">
      <w:pPr>
        <w:spacing w:before="0" w:beforeAutospacing="0" w:after="0" w:afterAutospacing="0"/>
        <w:ind w:left="1200" w:right="1200"/>
        <w:divId w:val="1033338873"/>
        <w:rPr>
          <w:rFonts w:ascii="Verdana" w:eastAsia="Times New Roman" w:hAnsi="Verdana"/>
          <w:color w:val="000000"/>
          <w:lang w:val="en"/>
        </w:rPr>
      </w:pPr>
      <w:proofErr w:type="gramStart"/>
      <w:r>
        <w:rPr>
          <w:rFonts w:ascii="Verdana" w:eastAsia="Times New Roman" w:hAnsi="Verdana"/>
          <w:color w:val="000000"/>
          <w:lang w:val="en"/>
        </w:rPr>
        <w:t>profile</w:t>
      </w:r>
      <w:proofErr w:type="gramEnd"/>
    </w:p>
    <w:p w14:paraId="7CA6B7AC" w14:textId="77777777" w:rsidR="00000000" w:rsidRDefault="00A44103" w:rsidP="00A44103">
      <w:pPr>
        <w:spacing w:before="0" w:beforeAutospacing="0" w:after="0" w:afterAutospacing="0"/>
        <w:ind w:left="1920" w:right="1200"/>
        <w:divId w:val="1033338873"/>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This scope value requests access to the </w:t>
      </w:r>
      <w:r>
        <w:rPr>
          <w:rFonts w:ascii="Verdana" w:eastAsia="Times New Roman" w:hAnsi="Verdana"/>
          <w:color w:val="000000"/>
          <w:lang w:val="en"/>
        </w:rPr>
        <w:t xml:space="preserve">End-User's default profile Claims, which are: </w:t>
      </w:r>
      <w:r>
        <w:rPr>
          <w:rStyle w:val="HTMLTypewriter"/>
          <w:lang w:val="en"/>
        </w:rPr>
        <w:t>name</w:t>
      </w:r>
      <w:r>
        <w:rPr>
          <w:rFonts w:ascii="Verdana" w:eastAsia="Times New Roman" w:hAnsi="Verdana"/>
          <w:color w:val="000000"/>
          <w:lang w:val="en"/>
        </w:rPr>
        <w:t xml:space="preserve">, </w:t>
      </w:r>
      <w:r>
        <w:rPr>
          <w:rStyle w:val="HTMLTypewriter"/>
          <w:lang w:val="en"/>
        </w:rPr>
        <w:t>family_name</w:t>
      </w:r>
      <w:r>
        <w:rPr>
          <w:rFonts w:ascii="Verdana" w:eastAsia="Times New Roman" w:hAnsi="Verdana"/>
          <w:color w:val="000000"/>
          <w:lang w:val="en"/>
        </w:rPr>
        <w:t xml:space="preserve">, </w:t>
      </w:r>
      <w:r>
        <w:rPr>
          <w:rStyle w:val="HTMLTypewriter"/>
          <w:lang w:val="en"/>
        </w:rPr>
        <w:t>given_name</w:t>
      </w:r>
      <w:r>
        <w:rPr>
          <w:rFonts w:ascii="Verdana" w:eastAsia="Times New Roman" w:hAnsi="Verdana"/>
          <w:color w:val="000000"/>
          <w:lang w:val="en"/>
        </w:rPr>
        <w:t xml:space="preserve">, </w:t>
      </w:r>
      <w:r>
        <w:rPr>
          <w:rStyle w:val="HTMLTypewriter"/>
          <w:lang w:val="en"/>
        </w:rPr>
        <w:t>middle_name</w:t>
      </w:r>
      <w:r>
        <w:rPr>
          <w:rFonts w:ascii="Verdana" w:eastAsia="Times New Roman" w:hAnsi="Verdana"/>
          <w:color w:val="000000"/>
          <w:lang w:val="en"/>
        </w:rPr>
        <w:t xml:space="preserve">, </w:t>
      </w:r>
      <w:r>
        <w:rPr>
          <w:rStyle w:val="HTMLTypewriter"/>
          <w:lang w:val="en"/>
        </w:rPr>
        <w:t>nickname</w:t>
      </w:r>
      <w:r>
        <w:rPr>
          <w:rFonts w:ascii="Verdana" w:eastAsia="Times New Roman" w:hAnsi="Verdana"/>
          <w:color w:val="000000"/>
          <w:lang w:val="en"/>
        </w:rPr>
        <w:t xml:space="preserve">, </w:t>
      </w:r>
      <w:r>
        <w:rPr>
          <w:rStyle w:val="HTMLTypewriter"/>
          <w:lang w:val="en"/>
        </w:rPr>
        <w:t>preferred_username</w:t>
      </w:r>
      <w:r>
        <w:rPr>
          <w:rFonts w:ascii="Verdana" w:eastAsia="Times New Roman" w:hAnsi="Verdana"/>
          <w:color w:val="000000"/>
          <w:lang w:val="en"/>
        </w:rPr>
        <w:t xml:space="preserve">, </w:t>
      </w:r>
      <w:r>
        <w:rPr>
          <w:rStyle w:val="HTMLTypewriter"/>
          <w:lang w:val="en"/>
        </w:rPr>
        <w:t>profile</w:t>
      </w:r>
      <w:r>
        <w:rPr>
          <w:rFonts w:ascii="Verdana" w:eastAsia="Times New Roman" w:hAnsi="Verdana"/>
          <w:color w:val="000000"/>
          <w:lang w:val="en"/>
        </w:rPr>
        <w:t xml:space="preserve">, </w:t>
      </w:r>
      <w:r>
        <w:rPr>
          <w:rStyle w:val="HTMLTypewriter"/>
          <w:lang w:val="en"/>
        </w:rPr>
        <w:t>picture</w:t>
      </w:r>
      <w:r>
        <w:rPr>
          <w:rFonts w:ascii="Verdana" w:eastAsia="Times New Roman" w:hAnsi="Verdana"/>
          <w:color w:val="000000"/>
          <w:lang w:val="en"/>
        </w:rPr>
        <w:t xml:space="preserve">, </w:t>
      </w:r>
      <w:r>
        <w:rPr>
          <w:rStyle w:val="HTMLTypewriter"/>
          <w:lang w:val="en"/>
        </w:rPr>
        <w:t>website</w:t>
      </w:r>
      <w:r>
        <w:rPr>
          <w:rFonts w:ascii="Verdana" w:eastAsia="Times New Roman" w:hAnsi="Verdana"/>
          <w:color w:val="000000"/>
          <w:lang w:val="en"/>
        </w:rPr>
        <w:t xml:space="preserve">, </w:t>
      </w:r>
      <w:r>
        <w:rPr>
          <w:rStyle w:val="HTMLTypewriter"/>
          <w:lang w:val="en"/>
        </w:rPr>
        <w:t>gender</w:t>
      </w:r>
      <w:r>
        <w:rPr>
          <w:rFonts w:ascii="Verdana" w:eastAsia="Times New Roman" w:hAnsi="Verdana"/>
          <w:color w:val="000000"/>
          <w:lang w:val="en"/>
        </w:rPr>
        <w:t xml:space="preserve">, </w:t>
      </w:r>
      <w:r>
        <w:rPr>
          <w:rStyle w:val="HTMLTypewriter"/>
          <w:lang w:val="en"/>
        </w:rPr>
        <w:t>birthdate</w:t>
      </w:r>
      <w:r>
        <w:rPr>
          <w:rFonts w:ascii="Verdana" w:eastAsia="Times New Roman" w:hAnsi="Verdana"/>
          <w:color w:val="000000"/>
          <w:lang w:val="en"/>
        </w:rPr>
        <w:t xml:space="preserve">, </w:t>
      </w:r>
      <w:r>
        <w:rPr>
          <w:rStyle w:val="HTMLTypewriter"/>
          <w:lang w:val="en"/>
        </w:rPr>
        <w:t>zoneinfo</w:t>
      </w:r>
      <w:r>
        <w:rPr>
          <w:rFonts w:ascii="Verdana" w:eastAsia="Times New Roman" w:hAnsi="Verdana"/>
          <w:color w:val="000000"/>
          <w:lang w:val="en"/>
        </w:rPr>
        <w:t xml:space="preserve">, </w:t>
      </w:r>
      <w:r>
        <w:rPr>
          <w:rStyle w:val="HTMLTypewriter"/>
          <w:lang w:val="en"/>
        </w:rPr>
        <w:t>locale</w:t>
      </w:r>
      <w:r>
        <w:rPr>
          <w:rFonts w:ascii="Verdana" w:eastAsia="Times New Roman" w:hAnsi="Verdana"/>
          <w:color w:val="000000"/>
          <w:lang w:val="en"/>
        </w:rPr>
        <w:t xml:space="preserve">, and </w:t>
      </w:r>
      <w:r>
        <w:rPr>
          <w:rStyle w:val="HTMLTypewriter"/>
          <w:lang w:val="en"/>
        </w:rPr>
        <w:t>updated_at</w:t>
      </w:r>
      <w:r>
        <w:rPr>
          <w:rFonts w:ascii="Verdana" w:eastAsia="Times New Roman" w:hAnsi="Verdana"/>
          <w:color w:val="000000"/>
          <w:lang w:val="en"/>
        </w:rPr>
        <w:t xml:space="preserve">. </w:t>
      </w:r>
    </w:p>
    <w:p w14:paraId="22E13387" w14:textId="77777777" w:rsidR="00000000" w:rsidRDefault="00A44103" w:rsidP="00A44103">
      <w:pPr>
        <w:spacing w:before="0" w:beforeAutospacing="0" w:after="0" w:afterAutospacing="0"/>
        <w:ind w:left="1200" w:right="1200"/>
        <w:divId w:val="1033338873"/>
        <w:rPr>
          <w:rFonts w:ascii="Verdana" w:eastAsia="Times New Roman" w:hAnsi="Verdana"/>
          <w:color w:val="000000"/>
          <w:lang w:val="en"/>
        </w:rPr>
      </w:pPr>
      <w:proofErr w:type="gramStart"/>
      <w:r>
        <w:rPr>
          <w:rFonts w:ascii="Verdana" w:eastAsia="Times New Roman" w:hAnsi="Verdana"/>
          <w:color w:val="000000"/>
          <w:lang w:val="en"/>
        </w:rPr>
        <w:t>email</w:t>
      </w:r>
      <w:proofErr w:type="gramEnd"/>
    </w:p>
    <w:p w14:paraId="34828734" w14:textId="77777777" w:rsidR="00000000" w:rsidRDefault="00A44103" w:rsidP="00A44103">
      <w:pPr>
        <w:spacing w:before="0" w:beforeAutospacing="0" w:after="0" w:afterAutospacing="0"/>
        <w:ind w:left="1920" w:right="1200"/>
        <w:divId w:val="1033338873"/>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This scope value requests access to the</w:t>
      </w:r>
      <w:r>
        <w:rPr>
          <w:rFonts w:ascii="Verdana" w:eastAsia="Times New Roman" w:hAnsi="Verdana"/>
          <w:color w:val="000000"/>
          <w:lang w:val="en"/>
        </w:rPr>
        <w:t xml:space="preserve"> </w:t>
      </w:r>
      <w:r>
        <w:rPr>
          <w:rStyle w:val="HTMLTypewriter"/>
          <w:lang w:val="en"/>
        </w:rPr>
        <w:t>email</w:t>
      </w:r>
      <w:r>
        <w:rPr>
          <w:rFonts w:ascii="Verdana" w:eastAsia="Times New Roman" w:hAnsi="Verdana"/>
          <w:color w:val="000000"/>
          <w:lang w:val="en"/>
        </w:rPr>
        <w:t xml:space="preserve"> and </w:t>
      </w:r>
      <w:r>
        <w:rPr>
          <w:rStyle w:val="HTMLTypewriter"/>
          <w:lang w:val="en"/>
        </w:rPr>
        <w:t>email_verified</w:t>
      </w:r>
      <w:r>
        <w:rPr>
          <w:rFonts w:ascii="Verdana" w:eastAsia="Times New Roman" w:hAnsi="Verdana"/>
          <w:color w:val="000000"/>
          <w:lang w:val="en"/>
        </w:rPr>
        <w:t xml:space="preserve"> Claims. </w:t>
      </w:r>
    </w:p>
    <w:p w14:paraId="0E89A278" w14:textId="77777777" w:rsidR="00000000" w:rsidRDefault="00A44103" w:rsidP="00A44103">
      <w:pPr>
        <w:spacing w:before="0" w:beforeAutospacing="0" w:after="0" w:afterAutospacing="0"/>
        <w:ind w:left="1200" w:right="1200"/>
        <w:divId w:val="1033338873"/>
        <w:rPr>
          <w:rFonts w:ascii="Verdana" w:eastAsia="Times New Roman" w:hAnsi="Verdana"/>
          <w:color w:val="000000"/>
          <w:lang w:val="en"/>
        </w:rPr>
      </w:pPr>
      <w:proofErr w:type="gramStart"/>
      <w:r>
        <w:rPr>
          <w:rFonts w:ascii="Verdana" w:eastAsia="Times New Roman" w:hAnsi="Verdana"/>
          <w:color w:val="000000"/>
          <w:lang w:val="en"/>
        </w:rPr>
        <w:t>address</w:t>
      </w:r>
      <w:proofErr w:type="gramEnd"/>
    </w:p>
    <w:p w14:paraId="512AA17F" w14:textId="77777777" w:rsidR="00000000" w:rsidRDefault="00A44103" w:rsidP="00A44103">
      <w:pPr>
        <w:spacing w:before="0" w:beforeAutospacing="0" w:after="0" w:afterAutospacing="0"/>
        <w:ind w:left="1920" w:right="1200"/>
        <w:divId w:val="1033338873"/>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This scope value requests access to the </w:t>
      </w:r>
      <w:r>
        <w:rPr>
          <w:rStyle w:val="HTMLTypewriter"/>
          <w:lang w:val="en"/>
        </w:rPr>
        <w:t>address</w:t>
      </w:r>
      <w:r>
        <w:rPr>
          <w:rFonts w:ascii="Verdana" w:eastAsia="Times New Roman" w:hAnsi="Verdana"/>
          <w:color w:val="000000"/>
          <w:lang w:val="en"/>
        </w:rPr>
        <w:t xml:space="preserve"> Claim. </w:t>
      </w:r>
    </w:p>
    <w:p w14:paraId="6B825F0C" w14:textId="77777777" w:rsidR="00000000" w:rsidRDefault="00A44103" w:rsidP="00A44103">
      <w:pPr>
        <w:spacing w:before="0" w:beforeAutospacing="0" w:after="0" w:afterAutospacing="0"/>
        <w:ind w:left="1200" w:right="1200"/>
        <w:divId w:val="1033338873"/>
        <w:rPr>
          <w:rFonts w:ascii="Verdana" w:eastAsia="Times New Roman" w:hAnsi="Verdana"/>
          <w:color w:val="000000"/>
          <w:lang w:val="en"/>
        </w:rPr>
      </w:pPr>
      <w:proofErr w:type="gramStart"/>
      <w:r>
        <w:rPr>
          <w:rFonts w:ascii="Verdana" w:eastAsia="Times New Roman" w:hAnsi="Verdana"/>
          <w:color w:val="000000"/>
          <w:lang w:val="en"/>
        </w:rPr>
        <w:t>phone</w:t>
      </w:r>
      <w:proofErr w:type="gramEnd"/>
    </w:p>
    <w:p w14:paraId="03854E5E" w14:textId="77777777" w:rsidR="00000000" w:rsidRDefault="00A44103" w:rsidP="00A44103">
      <w:pPr>
        <w:spacing w:before="0" w:beforeAutospacing="0" w:after="0" w:afterAutospacing="0"/>
        <w:ind w:left="1920" w:right="1200"/>
        <w:divId w:val="1033338873"/>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This scope value requests access to the </w:t>
      </w:r>
      <w:r>
        <w:rPr>
          <w:rStyle w:val="HTMLTypewriter"/>
          <w:lang w:val="en"/>
        </w:rPr>
        <w:t>phone_number</w:t>
      </w:r>
      <w:r>
        <w:rPr>
          <w:rFonts w:ascii="Verdana" w:eastAsia="Times New Roman" w:hAnsi="Verdana"/>
          <w:color w:val="000000"/>
          <w:lang w:val="en"/>
        </w:rPr>
        <w:t xml:space="preserve"> and </w:t>
      </w:r>
      <w:r>
        <w:rPr>
          <w:rStyle w:val="HTMLTypewriter"/>
          <w:lang w:val="en"/>
        </w:rPr>
        <w:t>phone_number_verified</w:t>
      </w:r>
      <w:r>
        <w:rPr>
          <w:rFonts w:ascii="Verdana" w:eastAsia="Times New Roman" w:hAnsi="Verdana"/>
          <w:color w:val="000000"/>
          <w:lang w:val="en"/>
        </w:rPr>
        <w:t xml:space="preserve"> Claims. </w:t>
      </w:r>
    </w:p>
    <w:p w14:paraId="2C1C1B21" w14:textId="77777777" w:rsidR="00000000" w:rsidRDefault="00A44103" w:rsidP="00A44103">
      <w:pPr>
        <w:spacing w:before="0" w:beforeAutospacing="0" w:after="0" w:afterAutospacing="0"/>
        <w:ind w:left="1200" w:right="1200"/>
        <w:divId w:val="1033338873"/>
        <w:rPr>
          <w:rFonts w:ascii="Verdana" w:eastAsia="Times New Roman" w:hAnsi="Verdana"/>
          <w:color w:val="000000"/>
          <w:lang w:val="en"/>
        </w:rPr>
      </w:pPr>
      <w:r>
        <w:rPr>
          <w:rFonts w:ascii="Verdana" w:eastAsia="Times New Roman" w:hAnsi="Verdana"/>
          <w:color w:val="000000"/>
          <w:lang w:val="en"/>
        </w:rPr>
        <w:t>offline_access</w:t>
      </w:r>
    </w:p>
    <w:p w14:paraId="4D49968E" w14:textId="77777777" w:rsidR="00000000" w:rsidRDefault="00A44103" w:rsidP="00A44103">
      <w:pPr>
        <w:spacing w:before="0" w:beforeAutospacing="0" w:afterAutospacing="0"/>
        <w:ind w:left="1920" w:right="1200"/>
        <w:divId w:val="1033338873"/>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This scope value r</w:t>
      </w:r>
      <w:r>
        <w:rPr>
          <w:rFonts w:ascii="Verdana" w:eastAsia="Times New Roman" w:hAnsi="Verdana"/>
          <w:color w:val="000000"/>
          <w:lang w:val="en"/>
        </w:rPr>
        <w:t xml:space="preserve">equests that an OAuth 2.0 Refresh Token be issued that can be used to obtain an Access Token that grants access to the End-User's UserInfo Endpoint even when the End-User is not present (not logged in). </w:t>
      </w:r>
    </w:p>
    <w:p w14:paraId="1B21B010" w14:textId="77777777" w:rsidR="00000000" w:rsidRDefault="00A44103">
      <w:pPr>
        <w:pStyle w:val="NormalWeb"/>
        <w:divId w:val="1251696012"/>
        <w:rPr>
          <w:rFonts w:ascii="Verdana" w:hAnsi="Verdana"/>
          <w:color w:val="000000"/>
          <w:lang w:val="en"/>
        </w:rPr>
      </w:pPr>
      <w:r>
        <w:rPr>
          <w:rFonts w:ascii="Verdana" w:hAnsi="Verdana"/>
          <w:color w:val="000000"/>
          <w:lang w:val="en"/>
        </w:rPr>
        <w:t>Multiple scope values MAY be used by creating a spac</w:t>
      </w:r>
      <w:r>
        <w:rPr>
          <w:rFonts w:ascii="Verdana" w:hAnsi="Verdana"/>
          <w:color w:val="000000"/>
          <w:lang w:val="en"/>
        </w:rPr>
        <w:t xml:space="preserve">e delimited, case sensitive list of ASCII scope values. </w:t>
      </w:r>
    </w:p>
    <w:p w14:paraId="766C0D8E"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The Claims requested by the </w:t>
      </w:r>
      <w:r>
        <w:rPr>
          <w:rStyle w:val="HTMLTypewriter"/>
          <w:lang w:val="en"/>
        </w:rPr>
        <w:t>profile</w:t>
      </w:r>
      <w:r>
        <w:rPr>
          <w:rFonts w:ascii="Verdana" w:hAnsi="Verdana"/>
          <w:color w:val="000000"/>
          <w:lang w:val="en"/>
        </w:rPr>
        <w:t xml:space="preserve">, </w:t>
      </w:r>
      <w:r>
        <w:rPr>
          <w:rStyle w:val="HTMLTypewriter"/>
          <w:lang w:val="en"/>
        </w:rPr>
        <w:t>email</w:t>
      </w:r>
      <w:r>
        <w:rPr>
          <w:rFonts w:ascii="Verdana" w:hAnsi="Verdana"/>
          <w:color w:val="000000"/>
          <w:lang w:val="en"/>
        </w:rPr>
        <w:t xml:space="preserve">, </w:t>
      </w:r>
      <w:r>
        <w:rPr>
          <w:rStyle w:val="HTMLTypewriter"/>
          <w:lang w:val="en"/>
        </w:rPr>
        <w:t>address</w:t>
      </w:r>
      <w:r>
        <w:rPr>
          <w:rFonts w:ascii="Verdana" w:hAnsi="Verdana"/>
          <w:color w:val="000000"/>
          <w:lang w:val="en"/>
        </w:rPr>
        <w:t xml:space="preserve">, and </w:t>
      </w:r>
      <w:r>
        <w:rPr>
          <w:rStyle w:val="HTMLTypewriter"/>
          <w:lang w:val="en"/>
        </w:rPr>
        <w:t>phone</w:t>
      </w:r>
      <w:r>
        <w:rPr>
          <w:rFonts w:ascii="Verdana" w:hAnsi="Verdana"/>
          <w:color w:val="000000"/>
          <w:lang w:val="en"/>
        </w:rPr>
        <w:t xml:space="preserve"> scope values are returned from the UserInfo Endpoint, as described in </w:t>
      </w:r>
      <w:hyperlink w:anchor="UserInfoResponse" w:history="1">
        <w:r>
          <w:rPr>
            <w:rStyle w:val="Hyperlink"/>
            <w:rFonts w:ascii="Verdana" w:hAnsi="Verdana"/>
            <w:u w:val="none"/>
            <w:lang w:val="en"/>
          </w:rPr>
          <w:t>Section 2.3.2</w:t>
        </w:r>
        <w:r>
          <w:rPr>
            <w:rStyle w:val="Hyperlink"/>
            <w:rFonts w:ascii="Verdana" w:hAnsi="Verdana"/>
            <w:vanish/>
            <w:u w:val="none"/>
            <w:lang w:val="en"/>
          </w:rPr>
          <w:t xml:space="preserve"> (UserInfo Res</w:t>
        </w:r>
        <w:r>
          <w:rPr>
            <w:rStyle w:val="Hyperlink"/>
            <w:rFonts w:ascii="Verdana" w:hAnsi="Verdana"/>
            <w:vanish/>
            <w:u w:val="none"/>
            <w:lang w:val="en"/>
          </w:rPr>
          <w:t>ponse)</w:t>
        </w:r>
      </w:hyperlink>
      <w:r>
        <w:rPr>
          <w:rFonts w:ascii="Verdana" w:hAnsi="Verdana"/>
          <w:color w:val="000000"/>
          <w:lang w:val="en"/>
        </w:rPr>
        <w:t xml:space="preserve">. </w:t>
      </w:r>
    </w:p>
    <w:p w14:paraId="2A51062F" w14:textId="77777777" w:rsidR="00000000" w:rsidRDefault="00A44103">
      <w:pPr>
        <w:pStyle w:val="NormalWeb"/>
        <w:divId w:val="1251696012"/>
        <w:rPr>
          <w:rFonts w:ascii="Verdana" w:hAnsi="Verdana"/>
          <w:color w:val="000000"/>
          <w:lang w:val="en"/>
        </w:rPr>
      </w:pPr>
      <w:r>
        <w:rPr>
          <w:rFonts w:ascii="Verdana" w:hAnsi="Verdana"/>
          <w:color w:val="000000"/>
          <w:lang w:val="en"/>
        </w:rPr>
        <w:t>In some cases, the End-User will be given the option to have the OpenID Provider decline to provide some or all information requested by Clients. To minimize the amount of information that the End-User is being asked to disclose, a Client can elec</w:t>
      </w:r>
      <w:r>
        <w:rPr>
          <w:rFonts w:ascii="Verdana" w:hAnsi="Verdana"/>
          <w:color w:val="000000"/>
          <w:lang w:val="en"/>
        </w:rPr>
        <w:t xml:space="preserve">t to only request a subset of the information available from the UserInfo Endpoint. </w:t>
      </w:r>
    </w:p>
    <w:p w14:paraId="01670DD2"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The following is a non-normative example of a </w:t>
      </w:r>
      <w:r>
        <w:rPr>
          <w:rStyle w:val="HTMLTypewriter"/>
          <w:lang w:val="en"/>
        </w:rPr>
        <w:t>scope</w:t>
      </w:r>
      <w:r>
        <w:rPr>
          <w:rFonts w:ascii="Verdana" w:hAnsi="Verdana"/>
          <w:color w:val="000000"/>
          <w:lang w:val="en"/>
        </w:rPr>
        <w:t xml:space="preserve"> Request. </w:t>
      </w:r>
    </w:p>
    <w:p w14:paraId="6989F579" w14:textId="77777777" w:rsidR="00000000" w:rsidRDefault="00A44103" w:rsidP="00A44103">
      <w:pPr>
        <w:pStyle w:val="HTMLPreformatted"/>
        <w:ind w:left="1200" w:right="480"/>
        <w:divId w:val="627053038"/>
        <w:rPr>
          <w:lang w:val="en"/>
        </w:rPr>
      </w:pPr>
    </w:p>
    <w:p w14:paraId="6C9B0809" w14:textId="77777777" w:rsidR="00000000" w:rsidRDefault="00A44103" w:rsidP="00A44103">
      <w:pPr>
        <w:pStyle w:val="HTMLPreformatted"/>
        <w:ind w:left="1200" w:right="480"/>
        <w:divId w:val="627053038"/>
        <w:rPr>
          <w:lang w:val="en"/>
        </w:rPr>
      </w:pPr>
      <w:r>
        <w:rPr>
          <w:lang w:val="en"/>
        </w:rPr>
        <w:t xml:space="preserve">  </w:t>
      </w:r>
      <w:proofErr w:type="gramStart"/>
      <w:r>
        <w:rPr>
          <w:lang w:val="en"/>
        </w:rPr>
        <w:t>scope=</w:t>
      </w:r>
      <w:proofErr w:type="gramEnd"/>
      <w:r>
        <w:rPr>
          <w:lang w:val="en"/>
        </w:rPr>
        <w:t>openid profile email phone</w:t>
      </w:r>
    </w:p>
    <w:p w14:paraId="129027D9" w14:textId="77777777" w:rsidR="00000000" w:rsidRDefault="00A44103">
      <w:pPr>
        <w:spacing w:before="0" w:beforeAutospacing="0" w:after="0" w:afterAutospacing="0"/>
        <w:divId w:val="1251696012"/>
        <w:rPr>
          <w:rFonts w:ascii="Verdana" w:eastAsia="Times New Roman" w:hAnsi="Verdana"/>
          <w:color w:val="000000"/>
          <w:lang w:val="en"/>
        </w:rPr>
      </w:pPr>
      <w:bookmarkStart w:id="102" w:name="StandardClaims"/>
      <w:bookmarkEnd w:id="102"/>
    </w:p>
    <w:p w14:paraId="3F557CEF" w14:textId="77777777" w:rsidR="00000000" w:rsidRDefault="00A44103">
      <w:pPr>
        <w:spacing w:before="0" w:beforeAutospacing="0" w:after="0" w:afterAutospacing="0"/>
        <w:divId w:val="1251696012"/>
        <w:rPr>
          <w:rFonts w:ascii="Verdana" w:eastAsia="Times New Roman" w:hAnsi="Verdana"/>
          <w:color w:val="000000"/>
          <w:lang w:val="en"/>
        </w:rPr>
      </w:pPr>
      <w:r>
        <w:rPr>
          <w:rFonts w:ascii="Verdana" w:eastAsia="Times New Roman" w:hAnsi="Verdana"/>
          <w:color w:val="000000"/>
          <w:lang w:val="en"/>
        </w:rPr>
        <w:pict>
          <v:rect id="_x0000_i104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F334F83" w14:textId="77777777">
        <w:trPr>
          <w:divId w:val="1251696012"/>
          <w:trHeight w:val="225"/>
          <w:tblCellSpacing w:w="15" w:type="dxa"/>
        </w:trPr>
        <w:tc>
          <w:tcPr>
            <w:tcW w:w="450" w:type="dxa"/>
            <w:shd w:val="clear" w:color="auto" w:fill="990000"/>
            <w:vAlign w:val="center"/>
            <w:hideMark/>
          </w:tcPr>
          <w:p w14:paraId="4DA6B324" w14:textId="77777777" w:rsidR="00000000" w:rsidRDefault="00A4410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E7E097D" w14:textId="77777777" w:rsidR="00000000" w:rsidRDefault="00A44103">
      <w:pPr>
        <w:pStyle w:val="Heading3"/>
        <w:divId w:val="1251696012"/>
        <w:rPr>
          <w:rFonts w:eastAsia="Times New Roman"/>
          <w:lang w:val="en"/>
        </w:rPr>
      </w:pPr>
      <w:bookmarkStart w:id="103" w:name="rfc.section.2.5"/>
      <w:bookmarkEnd w:id="103"/>
      <w:r>
        <w:rPr>
          <w:rFonts w:eastAsia="Times New Roman"/>
          <w:lang w:val="en"/>
        </w:rPr>
        <w:t>2.5.</w:t>
      </w:r>
      <w:proofErr w:type="gramStart"/>
      <w:r>
        <w:rPr>
          <w:rFonts w:eastAsia="Times New Roman"/>
          <w:lang w:val="en"/>
        </w:rPr>
        <w:t>  Standard</w:t>
      </w:r>
      <w:proofErr w:type="gramEnd"/>
      <w:r>
        <w:rPr>
          <w:rFonts w:eastAsia="Times New Roman"/>
          <w:lang w:val="en"/>
        </w:rPr>
        <w:t xml:space="preserve"> Claims</w:t>
      </w:r>
    </w:p>
    <w:p w14:paraId="043EE365"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This profile defines a set of standard Claims. They are returned in the UserInfo Response. </w:t>
      </w:r>
    </w:p>
    <w:p w14:paraId="7BA64B24" w14:textId="77777777" w:rsidR="00000000" w:rsidRDefault="00A44103">
      <w:pPr>
        <w:spacing w:before="0" w:beforeAutospacing="0" w:after="0" w:afterAutospacing="0"/>
        <w:divId w:val="1251696012"/>
        <w:rPr>
          <w:rFonts w:ascii="Verdana" w:eastAsia="Times New Roman" w:hAnsi="Verdana"/>
          <w:color w:val="000000"/>
          <w:lang w:val="en"/>
        </w:rPr>
      </w:pPr>
    </w:p>
    <w:p w14:paraId="598E2614" w14:textId="77777777" w:rsidR="00000000" w:rsidRDefault="00A44103">
      <w:pPr>
        <w:spacing w:before="0" w:beforeAutospacing="0" w:after="0" w:afterAutospacing="0"/>
        <w:divId w:val="1802991534"/>
        <w:rPr>
          <w:del w:id="104" w:author="Author" w:date="2013-06-27T18:30:00Z"/>
          <w:rFonts w:ascii="Verdana" w:eastAsia="Times New Roman" w:hAnsi="Verdana"/>
          <w:color w:val="000000"/>
          <w:lang w:val="en"/>
        </w:rPr>
      </w:pPr>
      <w:del w:id="105" w:author="Author" w:date="2013-06-27T18:30:00Z">
        <w:r>
          <w:rPr>
            <w:rFonts w:ascii="Verdana" w:eastAsia="Times New Roman" w:hAnsi="Verdana"/>
            <w:color w:val="000000"/>
            <w:lang w:val="en"/>
          </w:rPr>
          <w:pict w14:anchorId="781505D8">
            <v:rect id="_x0000_i1077" style="width:24pt;height:.75pt" o:hrpct="800" o:hralign="center" o:hrstd="t" o:hrnoshade="t" o:hr="t" fillcolor="#ccc" stroked="f"/>
          </w:pict>
        </w:r>
      </w:del>
    </w:p>
    <w:p w14:paraId="359D9FC9" w14:textId="77777777" w:rsidR="00000000" w:rsidRDefault="00A44103">
      <w:pPr>
        <w:spacing w:before="0" w:beforeAutospacing="0" w:after="0" w:afterAutospacing="0"/>
        <w:divId w:val="1251696012"/>
        <w:rPr>
          <w:ins w:id="106" w:author="Author" w:date="2013-06-27T18:30:00Z"/>
          <w:rFonts w:ascii="Verdana" w:eastAsia="Times New Roman" w:hAnsi="Verdana"/>
          <w:color w:val="000000"/>
          <w:lang w:val="en"/>
        </w:rPr>
      </w:pPr>
      <w:ins w:id="107" w:author="Author" w:date="2013-06-27T18:30:00Z">
        <w:r>
          <w:rPr>
            <w:rFonts w:ascii="Verdana" w:eastAsia="Times New Roman" w:hAnsi="Verdana"/>
            <w:color w:val="000000"/>
            <w:lang w:val="en"/>
          </w:rPr>
          <w:pict>
            <v:rect id="_x0000_i1050" style="width:.05pt;height:.75pt" o:hrpct="800" o:hralign="center" o:hrstd="t" o:hrnoshade="t" o:hr="t" fillcolor="#ccc" stroked="f"/>
          </w:pict>
        </w:r>
      </w:ins>
    </w:p>
    <w:tbl>
      <w:tblPr>
        <w:tblW w:w="0" w:type="auto"/>
        <w:jc w:val="center"/>
        <w:tblBorders>
          <w:top w:val="single" w:sz="12" w:space="0" w:color="000000"/>
          <w:left w:val="single" w:sz="12" w:space="0" w:color="000000"/>
          <w:bottom w:val="single" w:sz="12" w:space="0" w:color="000000"/>
          <w:right w:val="single" w:sz="12" w:space="0" w:color="000000"/>
        </w:tblBorders>
        <w:tblCellMar>
          <w:top w:w="30" w:type="dxa"/>
          <w:left w:w="30" w:type="dxa"/>
          <w:bottom w:w="30" w:type="dxa"/>
          <w:right w:w="30" w:type="dxa"/>
        </w:tblCellMar>
        <w:tblLook w:val="04A0" w:firstRow="1" w:lastRow="0" w:firstColumn="1" w:lastColumn="0" w:noHBand="0" w:noVBand="1"/>
      </w:tblPr>
      <w:tblGrid>
        <w:gridCol w:w="2936"/>
        <w:gridCol w:w="1044"/>
        <w:gridCol w:w="4960"/>
      </w:tblGrid>
      <w:tr w:rsidR="00000000" w14:paraId="35BFFB5C" w14:textId="77777777">
        <w:trPr>
          <w:divId w:val="1251696012"/>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7B07B7A9" w14:textId="77777777" w:rsidR="00000000" w:rsidRDefault="00A44103">
            <w:pPr>
              <w:spacing w:before="0" w:beforeAutospacing="0" w:after="0" w:afterAutospacing="0"/>
              <w:rPr>
                <w:rFonts w:ascii="Verdana" w:eastAsia="Times New Roman" w:hAnsi="Verdana"/>
                <w:b/>
                <w:bCs/>
                <w:color w:val="000000"/>
              </w:rPr>
            </w:pPr>
            <w:bookmarkStart w:id="108" w:name="ClaimTable"/>
            <w:bookmarkEnd w:id="108"/>
            <w:r>
              <w:rPr>
                <w:rFonts w:ascii="Verdana" w:eastAsia="Times New Roman" w:hAnsi="Verdana"/>
                <w:b/>
                <w:bCs/>
                <w:color w:val="000000"/>
              </w:rPr>
              <w:t>Member</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721DBFD5" w14:textId="77777777" w:rsidR="00000000" w:rsidRDefault="00A44103">
            <w:pPr>
              <w:spacing w:before="0" w:beforeAutospacing="0" w:after="0" w:afterAutospacing="0"/>
              <w:rPr>
                <w:rFonts w:ascii="Verdana" w:eastAsia="Times New Roman" w:hAnsi="Verdana"/>
                <w:b/>
                <w:bCs/>
                <w:color w:val="000000"/>
              </w:rPr>
            </w:pPr>
            <w:r>
              <w:rPr>
                <w:rFonts w:ascii="Verdana" w:eastAsia="Times New Roman" w:hAnsi="Verdana"/>
                <w:b/>
                <w:bCs/>
                <w:color w:val="000000"/>
              </w:rPr>
              <w:t>Type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7A554EE1" w14:textId="77777777" w:rsidR="00000000" w:rsidRDefault="00A44103">
            <w:pPr>
              <w:spacing w:before="0" w:beforeAutospacing="0" w:after="0" w:afterAutospacing="0"/>
              <w:rPr>
                <w:rFonts w:ascii="Verdana" w:eastAsia="Times New Roman" w:hAnsi="Verdana"/>
                <w:b/>
                <w:bCs/>
                <w:color w:val="000000"/>
              </w:rPr>
            </w:pPr>
            <w:r>
              <w:rPr>
                <w:rFonts w:ascii="Verdana" w:eastAsia="Times New Roman" w:hAnsi="Verdana"/>
                <w:b/>
                <w:bCs/>
                <w:color w:val="000000"/>
              </w:rPr>
              <w:t>Description</w:t>
            </w:r>
          </w:p>
        </w:tc>
      </w:tr>
      <w:tr w:rsidR="00000000" w14:paraId="2DD75425" w14:textId="77777777">
        <w:trPr>
          <w:divId w:val="1251696012"/>
          <w:jc w:val="center"/>
        </w:trPr>
        <w:tc>
          <w:tcPr>
            <w:tcW w:w="0" w:type="auto"/>
            <w:tcBorders>
              <w:top w:val="nil"/>
              <w:left w:val="nil"/>
              <w:bottom w:val="nil"/>
              <w:right w:val="nil"/>
            </w:tcBorders>
            <w:vAlign w:val="center"/>
            <w:hideMark/>
          </w:tcPr>
          <w:p w14:paraId="211AC85F"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sub</w:t>
            </w:r>
          </w:p>
        </w:tc>
        <w:tc>
          <w:tcPr>
            <w:tcW w:w="0" w:type="auto"/>
            <w:tcBorders>
              <w:top w:val="nil"/>
              <w:left w:val="nil"/>
              <w:bottom w:val="nil"/>
              <w:right w:val="nil"/>
            </w:tcBorders>
            <w:vAlign w:val="center"/>
            <w:hideMark/>
          </w:tcPr>
          <w:p w14:paraId="1B85B716"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73CD80E9"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Subject - Identifier for the End-User at the Issuer.</w:t>
            </w:r>
          </w:p>
        </w:tc>
      </w:tr>
      <w:tr w:rsidR="00000000" w14:paraId="0070F00E" w14:textId="77777777">
        <w:trPr>
          <w:divId w:val="1251696012"/>
          <w:jc w:val="center"/>
        </w:trPr>
        <w:tc>
          <w:tcPr>
            <w:tcW w:w="0" w:type="auto"/>
            <w:tcBorders>
              <w:top w:val="nil"/>
              <w:left w:val="nil"/>
              <w:bottom w:val="nil"/>
              <w:right w:val="nil"/>
            </w:tcBorders>
            <w:vAlign w:val="center"/>
            <w:hideMark/>
          </w:tcPr>
          <w:p w14:paraId="38C3DFB1"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name</w:t>
            </w:r>
          </w:p>
        </w:tc>
        <w:tc>
          <w:tcPr>
            <w:tcW w:w="0" w:type="auto"/>
            <w:tcBorders>
              <w:top w:val="nil"/>
              <w:left w:val="nil"/>
              <w:bottom w:val="nil"/>
              <w:right w:val="nil"/>
            </w:tcBorders>
            <w:vAlign w:val="center"/>
            <w:hideMark/>
          </w:tcPr>
          <w:p w14:paraId="4D695162"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5C63EC66"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full name in displayable form including all name parts, possibly including titles and suffixes, ordered according to the End-User's locale and preferences. </w:t>
            </w:r>
          </w:p>
        </w:tc>
      </w:tr>
      <w:tr w:rsidR="00000000" w14:paraId="1CE24E6B" w14:textId="77777777">
        <w:trPr>
          <w:divId w:val="1251696012"/>
          <w:jc w:val="center"/>
        </w:trPr>
        <w:tc>
          <w:tcPr>
            <w:tcW w:w="0" w:type="auto"/>
            <w:tcBorders>
              <w:top w:val="nil"/>
              <w:left w:val="nil"/>
              <w:bottom w:val="nil"/>
              <w:right w:val="nil"/>
            </w:tcBorders>
            <w:vAlign w:val="center"/>
            <w:hideMark/>
          </w:tcPr>
          <w:p w14:paraId="07B60B40"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given_name</w:t>
            </w:r>
          </w:p>
        </w:tc>
        <w:tc>
          <w:tcPr>
            <w:tcW w:w="0" w:type="auto"/>
            <w:tcBorders>
              <w:top w:val="nil"/>
              <w:left w:val="nil"/>
              <w:bottom w:val="nil"/>
              <w:right w:val="nil"/>
            </w:tcBorders>
            <w:vAlign w:val="center"/>
            <w:hideMark/>
          </w:tcPr>
          <w:p w14:paraId="6DDA58A3"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6C874801"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 xml:space="preserve">Given name(s) or first name(s) of the End-User. </w:t>
            </w:r>
            <w:r>
              <w:rPr>
                <w:rFonts w:ascii="Verdana" w:eastAsia="Times New Roman" w:hAnsi="Verdana"/>
                <w:color w:val="000000"/>
              </w:rPr>
              <w:t xml:space="preserve">Note that in some cultures, people can have multiple given names; all can be present, with the names being separated by space characters. </w:t>
            </w:r>
          </w:p>
        </w:tc>
      </w:tr>
      <w:tr w:rsidR="00000000" w14:paraId="6B5D6B8A" w14:textId="77777777">
        <w:trPr>
          <w:divId w:val="1251696012"/>
          <w:jc w:val="center"/>
        </w:trPr>
        <w:tc>
          <w:tcPr>
            <w:tcW w:w="0" w:type="auto"/>
            <w:tcBorders>
              <w:top w:val="nil"/>
              <w:left w:val="nil"/>
              <w:bottom w:val="nil"/>
              <w:right w:val="nil"/>
            </w:tcBorders>
            <w:vAlign w:val="center"/>
            <w:hideMark/>
          </w:tcPr>
          <w:p w14:paraId="30E722AF"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family_name</w:t>
            </w:r>
          </w:p>
        </w:tc>
        <w:tc>
          <w:tcPr>
            <w:tcW w:w="0" w:type="auto"/>
            <w:tcBorders>
              <w:top w:val="nil"/>
              <w:left w:val="nil"/>
              <w:bottom w:val="nil"/>
              <w:right w:val="nil"/>
            </w:tcBorders>
            <w:vAlign w:val="center"/>
            <w:hideMark/>
          </w:tcPr>
          <w:p w14:paraId="2E2A55D0"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292AD5EB"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Surname(s) or last name(s) of the End-User. Note that in some cultures, people can have mul</w:t>
            </w:r>
            <w:r>
              <w:rPr>
                <w:rFonts w:ascii="Verdana" w:eastAsia="Times New Roman" w:hAnsi="Verdana"/>
                <w:color w:val="000000"/>
              </w:rPr>
              <w:t xml:space="preserve">tiple family names or no family name; all can be present, with the names being separated by space characters. </w:t>
            </w:r>
          </w:p>
        </w:tc>
      </w:tr>
      <w:tr w:rsidR="00000000" w14:paraId="72B0B0B4" w14:textId="77777777">
        <w:trPr>
          <w:divId w:val="1251696012"/>
          <w:jc w:val="center"/>
        </w:trPr>
        <w:tc>
          <w:tcPr>
            <w:tcW w:w="0" w:type="auto"/>
            <w:tcBorders>
              <w:top w:val="nil"/>
              <w:left w:val="nil"/>
              <w:bottom w:val="nil"/>
              <w:right w:val="nil"/>
            </w:tcBorders>
            <w:vAlign w:val="center"/>
            <w:hideMark/>
          </w:tcPr>
          <w:p w14:paraId="79F37ECC"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middle_name</w:t>
            </w:r>
          </w:p>
        </w:tc>
        <w:tc>
          <w:tcPr>
            <w:tcW w:w="0" w:type="auto"/>
            <w:tcBorders>
              <w:top w:val="nil"/>
              <w:left w:val="nil"/>
              <w:bottom w:val="nil"/>
              <w:right w:val="nil"/>
            </w:tcBorders>
            <w:vAlign w:val="center"/>
            <w:hideMark/>
          </w:tcPr>
          <w:p w14:paraId="0D544715"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7537A48D"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 xml:space="preserve">Middle name(s) of the End-User. Note that in some cultures, people can have multiple middle names; </w:t>
            </w:r>
            <w:r>
              <w:rPr>
                <w:rFonts w:ascii="Verdana" w:eastAsia="Times New Roman" w:hAnsi="Verdana"/>
                <w:color w:val="000000"/>
              </w:rPr>
              <w:t xml:space="preserve">all can be present, with the names being separated by space characters. Also note that in some cultures, middle names are not used. </w:t>
            </w:r>
          </w:p>
        </w:tc>
      </w:tr>
      <w:tr w:rsidR="00000000" w14:paraId="446B9133" w14:textId="77777777">
        <w:trPr>
          <w:divId w:val="1251696012"/>
          <w:jc w:val="center"/>
        </w:trPr>
        <w:tc>
          <w:tcPr>
            <w:tcW w:w="0" w:type="auto"/>
            <w:tcBorders>
              <w:top w:val="nil"/>
              <w:left w:val="nil"/>
              <w:bottom w:val="nil"/>
              <w:right w:val="nil"/>
            </w:tcBorders>
            <w:vAlign w:val="center"/>
            <w:hideMark/>
          </w:tcPr>
          <w:p w14:paraId="7F77D06A"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nickname</w:t>
            </w:r>
          </w:p>
        </w:tc>
        <w:tc>
          <w:tcPr>
            <w:tcW w:w="0" w:type="auto"/>
            <w:tcBorders>
              <w:top w:val="nil"/>
              <w:left w:val="nil"/>
              <w:bottom w:val="nil"/>
              <w:right w:val="nil"/>
            </w:tcBorders>
            <w:vAlign w:val="center"/>
            <w:hideMark/>
          </w:tcPr>
          <w:p w14:paraId="3283696C"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767011E6"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 xml:space="preserve">Casual name of the End-User that may or may not be the same as the </w:t>
            </w:r>
            <w:r>
              <w:rPr>
                <w:rStyle w:val="HTMLTypewriter"/>
              </w:rPr>
              <w:t>given_name</w:t>
            </w:r>
            <w:r>
              <w:rPr>
                <w:rFonts w:ascii="Verdana" w:eastAsia="Times New Roman" w:hAnsi="Verdana"/>
                <w:color w:val="000000"/>
              </w:rPr>
              <w:t xml:space="preserve">. For instance, a </w:t>
            </w:r>
            <w:r>
              <w:rPr>
                <w:rStyle w:val="HTMLTypewriter"/>
              </w:rPr>
              <w:t>nickn</w:t>
            </w:r>
            <w:r>
              <w:rPr>
                <w:rStyle w:val="HTMLTypewriter"/>
              </w:rPr>
              <w:t>ame</w:t>
            </w:r>
            <w:r>
              <w:rPr>
                <w:rFonts w:ascii="Verdana" w:eastAsia="Times New Roman" w:hAnsi="Verdana"/>
                <w:color w:val="000000"/>
              </w:rPr>
              <w:t xml:space="preserve"> value of </w:t>
            </w:r>
            <w:r>
              <w:rPr>
                <w:rStyle w:val="HTMLTypewriter"/>
              </w:rPr>
              <w:t>Mike</w:t>
            </w:r>
            <w:r>
              <w:rPr>
                <w:rFonts w:ascii="Verdana" w:eastAsia="Times New Roman" w:hAnsi="Verdana"/>
                <w:color w:val="000000"/>
              </w:rPr>
              <w:t xml:space="preserve"> might be returned alongside a </w:t>
            </w:r>
            <w:r>
              <w:rPr>
                <w:rStyle w:val="HTMLTypewriter"/>
              </w:rPr>
              <w:t>given_name</w:t>
            </w:r>
            <w:r>
              <w:rPr>
                <w:rFonts w:ascii="Verdana" w:eastAsia="Times New Roman" w:hAnsi="Verdana"/>
                <w:color w:val="000000"/>
              </w:rPr>
              <w:t xml:space="preserve"> value of </w:t>
            </w:r>
            <w:r>
              <w:rPr>
                <w:rStyle w:val="HTMLTypewriter"/>
              </w:rPr>
              <w:t>Michael</w:t>
            </w:r>
            <w:r>
              <w:rPr>
                <w:rFonts w:ascii="Verdana" w:eastAsia="Times New Roman" w:hAnsi="Verdana"/>
                <w:color w:val="000000"/>
              </w:rPr>
              <w:t>.</w:t>
            </w:r>
          </w:p>
        </w:tc>
      </w:tr>
      <w:tr w:rsidR="00000000" w14:paraId="3962ABEC" w14:textId="77777777">
        <w:trPr>
          <w:divId w:val="1251696012"/>
          <w:jc w:val="center"/>
        </w:trPr>
        <w:tc>
          <w:tcPr>
            <w:tcW w:w="0" w:type="auto"/>
            <w:tcBorders>
              <w:top w:val="nil"/>
              <w:left w:val="nil"/>
              <w:bottom w:val="nil"/>
              <w:right w:val="nil"/>
            </w:tcBorders>
            <w:vAlign w:val="center"/>
            <w:hideMark/>
          </w:tcPr>
          <w:p w14:paraId="6DAE3A0D"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preferred_username</w:t>
            </w:r>
          </w:p>
        </w:tc>
        <w:tc>
          <w:tcPr>
            <w:tcW w:w="0" w:type="auto"/>
            <w:tcBorders>
              <w:top w:val="nil"/>
              <w:left w:val="nil"/>
              <w:bottom w:val="nil"/>
              <w:right w:val="nil"/>
            </w:tcBorders>
            <w:vAlign w:val="center"/>
            <w:hideMark/>
          </w:tcPr>
          <w:p w14:paraId="4FF5ED79"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28A41266"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 xml:space="preserve">Shorthand name that the End-User wishes to be referred to at the RP, such as </w:t>
            </w:r>
            <w:r>
              <w:rPr>
                <w:rStyle w:val="HTMLTypewriter"/>
              </w:rPr>
              <w:t>janedoe</w:t>
            </w:r>
            <w:r>
              <w:rPr>
                <w:rFonts w:ascii="Verdana" w:eastAsia="Times New Roman" w:hAnsi="Verdana"/>
                <w:color w:val="000000"/>
              </w:rPr>
              <w:t xml:space="preserve"> or </w:t>
            </w:r>
            <w:r>
              <w:rPr>
                <w:rStyle w:val="HTMLTypewriter"/>
              </w:rPr>
              <w:t>j.doe</w:t>
            </w:r>
            <w:r>
              <w:rPr>
                <w:rFonts w:ascii="Verdana" w:eastAsia="Times New Roman" w:hAnsi="Verdana"/>
                <w:color w:val="000000"/>
              </w:rPr>
              <w:t xml:space="preserve">. This value MAY be any valid JSON string including </w:t>
            </w:r>
            <w:r>
              <w:rPr>
                <w:rFonts w:ascii="Verdana" w:eastAsia="Times New Roman" w:hAnsi="Verdana"/>
                <w:color w:val="000000"/>
              </w:rPr>
              <w:t xml:space="preserve">special characters such as </w:t>
            </w:r>
            <w:r>
              <w:rPr>
                <w:rStyle w:val="HTMLTypewriter"/>
              </w:rPr>
              <w:t>@</w:t>
            </w:r>
            <w:r>
              <w:rPr>
                <w:rFonts w:ascii="Verdana" w:eastAsia="Times New Roman" w:hAnsi="Verdana"/>
                <w:color w:val="000000"/>
              </w:rPr>
              <w:t xml:space="preserve">, </w:t>
            </w:r>
            <w:r>
              <w:rPr>
                <w:rStyle w:val="HTMLTypewriter"/>
              </w:rPr>
              <w:t>/</w:t>
            </w:r>
            <w:r>
              <w:rPr>
                <w:rFonts w:ascii="Verdana" w:eastAsia="Times New Roman" w:hAnsi="Verdana"/>
                <w:color w:val="000000"/>
              </w:rPr>
              <w:t xml:space="preserve">, or whitespace. This value MUST NOT </w:t>
            </w:r>
            <w:proofErr w:type="gramStart"/>
            <w:r>
              <w:rPr>
                <w:rFonts w:ascii="Verdana" w:eastAsia="Times New Roman" w:hAnsi="Verdana"/>
                <w:color w:val="000000"/>
              </w:rPr>
              <w:t>be</w:t>
            </w:r>
            <w:proofErr w:type="gramEnd"/>
            <w:r>
              <w:rPr>
                <w:rFonts w:ascii="Verdana" w:eastAsia="Times New Roman" w:hAnsi="Verdana"/>
                <w:color w:val="000000"/>
              </w:rPr>
              <w:t xml:space="preserve"> relied upon to be unique by the RP. (See </w:t>
            </w:r>
            <w:hyperlink w:anchor="claim.stability" w:history="1">
              <w:r>
                <w:rPr>
                  <w:rStyle w:val="Hyperlink"/>
                  <w:rFonts w:ascii="Verdana" w:eastAsia="Times New Roman" w:hAnsi="Verdana"/>
                  <w:u w:val="none"/>
                </w:rPr>
                <w:t>Section 2.5.3</w:t>
              </w:r>
              <w:r>
                <w:rPr>
                  <w:rStyle w:val="Hyperlink"/>
                  <w:rFonts w:ascii="Verdana" w:eastAsia="Times New Roman" w:hAnsi="Verdana"/>
                  <w:vanish/>
                  <w:u w:val="none"/>
                </w:rPr>
                <w:t xml:space="preserve"> (Claim Stability and Uniqueness)</w:t>
              </w:r>
            </w:hyperlink>
            <w:r>
              <w:rPr>
                <w:rFonts w:ascii="Verdana" w:eastAsia="Times New Roman" w:hAnsi="Verdana"/>
                <w:color w:val="000000"/>
              </w:rPr>
              <w:t>.)</w:t>
            </w:r>
          </w:p>
        </w:tc>
      </w:tr>
      <w:tr w:rsidR="00000000" w14:paraId="5E68A8DB" w14:textId="77777777">
        <w:trPr>
          <w:divId w:val="1251696012"/>
          <w:jc w:val="center"/>
        </w:trPr>
        <w:tc>
          <w:tcPr>
            <w:tcW w:w="0" w:type="auto"/>
            <w:tcBorders>
              <w:top w:val="nil"/>
              <w:left w:val="nil"/>
              <w:bottom w:val="nil"/>
              <w:right w:val="nil"/>
            </w:tcBorders>
            <w:vAlign w:val="center"/>
            <w:hideMark/>
          </w:tcPr>
          <w:p w14:paraId="196A408C"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profile</w:t>
            </w:r>
          </w:p>
        </w:tc>
        <w:tc>
          <w:tcPr>
            <w:tcW w:w="0" w:type="auto"/>
            <w:tcBorders>
              <w:top w:val="nil"/>
              <w:left w:val="nil"/>
              <w:bottom w:val="nil"/>
              <w:right w:val="nil"/>
            </w:tcBorders>
            <w:vAlign w:val="center"/>
            <w:hideMark/>
          </w:tcPr>
          <w:p w14:paraId="1C3AFD19"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1E0C7170"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URL of the End-User's profile page.</w:t>
            </w:r>
            <w:r>
              <w:rPr>
                <w:rFonts w:ascii="Verdana" w:eastAsia="Times New Roman" w:hAnsi="Verdana"/>
                <w:color w:val="000000"/>
              </w:rPr>
              <w:t xml:space="preserve"> The contents of this Web page SHOULD be about the End-User. </w:t>
            </w:r>
          </w:p>
        </w:tc>
      </w:tr>
      <w:tr w:rsidR="00000000" w14:paraId="60E00D13" w14:textId="77777777">
        <w:trPr>
          <w:divId w:val="1251696012"/>
          <w:jc w:val="center"/>
        </w:trPr>
        <w:tc>
          <w:tcPr>
            <w:tcW w:w="0" w:type="auto"/>
            <w:tcBorders>
              <w:top w:val="nil"/>
              <w:left w:val="nil"/>
              <w:bottom w:val="nil"/>
              <w:right w:val="nil"/>
            </w:tcBorders>
            <w:vAlign w:val="center"/>
            <w:hideMark/>
          </w:tcPr>
          <w:p w14:paraId="7022CB39"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picture</w:t>
            </w:r>
          </w:p>
        </w:tc>
        <w:tc>
          <w:tcPr>
            <w:tcW w:w="0" w:type="auto"/>
            <w:tcBorders>
              <w:top w:val="nil"/>
              <w:left w:val="nil"/>
              <w:bottom w:val="nil"/>
              <w:right w:val="nil"/>
            </w:tcBorders>
            <w:vAlign w:val="center"/>
            <w:hideMark/>
          </w:tcPr>
          <w:p w14:paraId="01DB389B"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52173F31"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 xml:space="preserve">URL of the End-User's profile picture. This URL MUST refer to an image file (for example, a PNG, JPEG, or GIF image file), rather than to a Web page containing an image. </w:t>
            </w:r>
            <w:r>
              <w:rPr>
                <w:rFonts w:ascii="Verdana" w:eastAsia="Times New Roman" w:hAnsi="Verdana"/>
                <w:color w:val="000000"/>
              </w:rPr>
              <w:t xml:space="preserve">Note that this URL SHOULD specifically </w:t>
            </w:r>
            <w:proofErr w:type="gramStart"/>
            <w:r>
              <w:rPr>
                <w:rFonts w:ascii="Verdana" w:eastAsia="Times New Roman" w:hAnsi="Verdana"/>
                <w:color w:val="000000"/>
              </w:rPr>
              <w:t>reference</w:t>
            </w:r>
            <w:proofErr w:type="gramEnd"/>
            <w:r>
              <w:rPr>
                <w:rFonts w:ascii="Verdana" w:eastAsia="Times New Roman" w:hAnsi="Verdana"/>
                <w:color w:val="000000"/>
              </w:rPr>
              <w:t xml:space="preserve"> a profile photo of the End-User suitable for displaying when describing the End-User, rather than an arbitrary photo taken by the End-User. </w:t>
            </w:r>
          </w:p>
        </w:tc>
      </w:tr>
      <w:tr w:rsidR="00000000" w14:paraId="7D225AB7" w14:textId="77777777">
        <w:trPr>
          <w:divId w:val="1251696012"/>
          <w:jc w:val="center"/>
        </w:trPr>
        <w:tc>
          <w:tcPr>
            <w:tcW w:w="0" w:type="auto"/>
            <w:tcBorders>
              <w:top w:val="nil"/>
              <w:left w:val="nil"/>
              <w:bottom w:val="nil"/>
              <w:right w:val="nil"/>
            </w:tcBorders>
            <w:vAlign w:val="center"/>
            <w:hideMark/>
          </w:tcPr>
          <w:p w14:paraId="0E626D51"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website</w:t>
            </w:r>
          </w:p>
        </w:tc>
        <w:tc>
          <w:tcPr>
            <w:tcW w:w="0" w:type="auto"/>
            <w:tcBorders>
              <w:top w:val="nil"/>
              <w:left w:val="nil"/>
              <w:bottom w:val="nil"/>
              <w:right w:val="nil"/>
            </w:tcBorders>
            <w:vAlign w:val="center"/>
            <w:hideMark/>
          </w:tcPr>
          <w:p w14:paraId="710886FA"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6F2F1AC1"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URL of the End-User's Web page or blog. This</w:t>
            </w:r>
            <w:r>
              <w:rPr>
                <w:rFonts w:ascii="Verdana" w:eastAsia="Times New Roman" w:hAnsi="Verdana"/>
                <w:color w:val="000000"/>
              </w:rPr>
              <w:t xml:space="preserve"> Web page SHOULD contain information published by the End-User or an organization that the End-User is affiliated with. </w:t>
            </w:r>
          </w:p>
        </w:tc>
      </w:tr>
      <w:tr w:rsidR="00000000" w14:paraId="5B603E35" w14:textId="77777777">
        <w:trPr>
          <w:divId w:val="1251696012"/>
          <w:jc w:val="center"/>
        </w:trPr>
        <w:tc>
          <w:tcPr>
            <w:tcW w:w="0" w:type="auto"/>
            <w:tcBorders>
              <w:top w:val="nil"/>
              <w:left w:val="nil"/>
              <w:bottom w:val="nil"/>
              <w:right w:val="nil"/>
            </w:tcBorders>
            <w:vAlign w:val="center"/>
            <w:hideMark/>
          </w:tcPr>
          <w:p w14:paraId="29FF2162"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email</w:t>
            </w:r>
          </w:p>
        </w:tc>
        <w:tc>
          <w:tcPr>
            <w:tcW w:w="0" w:type="auto"/>
            <w:tcBorders>
              <w:top w:val="nil"/>
              <w:left w:val="nil"/>
              <w:bottom w:val="nil"/>
              <w:right w:val="nil"/>
            </w:tcBorders>
            <w:vAlign w:val="center"/>
            <w:hideMark/>
          </w:tcPr>
          <w:p w14:paraId="3BB06CAA"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7A459B35"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preferred e-mail address. Its value MUST conform to the </w:t>
            </w:r>
            <w:hyperlink w:anchor="RFC5322" w:history="1">
              <w:r>
                <w:rPr>
                  <w:rStyle w:val="Hyperlink"/>
                  <w:rFonts w:ascii="Verdana" w:eastAsia="Times New Roman" w:hAnsi="Verdana"/>
                  <w:u w:val="none"/>
                </w:rPr>
                <w:t>RFC 5322</w:t>
              </w:r>
              <w:r>
                <w:rPr>
                  <w:rStyle w:val="Hyperlink"/>
                  <w:rFonts w:ascii="Verdana" w:eastAsia="Times New Roman" w:hAnsi="Verdana"/>
                  <w:vanish/>
                  <w:u w:val="none"/>
                </w:rPr>
                <w:t xml:space="preserve"> (</w:t>
              </w:r>
              <w:r>
                <w:rPr>
                  <w:rStyle w:val="Hyperlink"/>
                  <w:rFonts w:ascii="Verdana" w:eastAsia="Times New Roman" w:hAnsi="Verdana"/>
                  <w:vanish/>
                  <w:u w:val="none"/>
                </w:rPr>
                <w:t>Resnick, P., Ed., “Internet Message Format,” October 2008.)</w:t>
              </w:r>
            </w:hyperlink>
            <w:r>
              <w:rPr>
                <w:rFonts w:ascii="Verdana" w:eastAsia="Times New Roman" w:hAnsi="Verdana"/>
                <w:color w:val="000000"/>
              </w:rPr>
              <w:t xml:space="preserve"> [RFC5322] addr-spec syntax. This value MUST NOT </w:t>
            </w:r>
            <w:proofErr w:type="gramStart"/>
            <w:r>
              <w:rPr>
                <w:rFonts w:ascii="Verdana" w:eastAsia="Times New Roman" w:hAnsi="Verdana"/>
                <w:color w:val="000000"/>
              </w:rPr>
              <w:t>be</w:t>
            </w:r>
            <w:proofErr w:type="gramEnd"/>
            <w:r>
              <w:rPr>
                <w:rFonts w:ascii="Verdana" w:eastAsia="Times New Roman" w:hAnsi="Verdana"/>
                <w:color w:val="000000"/>
              </w:rPr>
              <w:t xml:space="preserve"> relied upon to be unique by the RP, as discussed in </w:t>
            </w:r>
            <w:hyperlink w:anchor="claim.stability" w:history="1">
              <w:r>
                <w:rPr>
                  <w:rStyle w:val="Hyperlink"/>
                  <w:rFonts w:ascii="Verdana" w:eastAsia="Times New Roman" w:hAnsi="Verdana"/>
                  <w:u w:val="none"/>
                </w:rPr>
                <w:t>Section 2.5.3</w:t>
              </w:r>
              <w:r>
                <w:rPr>
                  <w:rStyle w:val="Hyperlink"/>
                  <w:rFonts w:ascii="Verdana" w:eastAsia="Times New Roman" w:hAnsi="Verdana"/>
                  <w:vanish/>
                  <w:u w:val="none"/>
                </w:rPr>
                <w:t xml:space="preserve"> (Claim Stability and Uniqueness)</w:t>
              </w:r>
            </w:hyperlink>
            <w:r>
              <w:rPr>
                <w:rFonts w:ascii="Verdana" w:eastAsia="Times New Roman" w:hAnsi="Verdana"/>
                <w:color w:val="000000"/>
              </w:rPr>
              <w:t xml:space="preserve">. </w:t>
            </w:r>
          </w:p>
        </w:tc>
      </w:tr>
      <w:tr w:rsidR="00000000" w14:paraId="716B1459" w14:textId="77777777">
        <w:trPr>
          <w:divId w:val="1251696012"/>
          <w:jc w:val="center"/>
        </w:trPr>
        <w:tc>
          <w:tcPr>
            <w:tcW w:w="0" w:type="auto"/>
            <w:tcBorders>
              <w:top w:val="nil"/>
              <w:left w:val="nil"/>
              <w:bottom w:val="nil"/>
              <w:right w:val="nil"/>
            </w:tcBorders>
            <w:vAlign w:val="center"/>
            <w:hideMark/>
          </w:tcPr>
          <w:p w14:paraId="163F5E22"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e</w:t>
            </w:r>
            <w:r>
              <w:rPr>
                <w:rFonts w:ascii="Verdana" w:eastAsia="Times New Roman" w:hAnsi="Verdana"/>
                <w:color w:val="000000"/>
              </w:rPr>
              <w:t>mail_verified</w:t>
            </w:r>
          </w:p>
        </w:tc>
        <w:tc>
          <w:tcPr>
            <w:tcW w:w="0" w:type="auto"/>
            <w:tcBorders>
              <w:top w:val="nil"/>
              <w:left w:val="nil"/>
              <w:bottom w:val="nil"/>
              <w:right w:val="nil"/>
            </w:tcBorders>
            <w:vAlign w:val="center"/>
            <w:hideMark/>
          </w:tcPr>
          <w:p w14:paraId="180B00E4"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boolean</w:t>
            </w:r>
          </w:p>
        </w:tc>
        <w:tc>
          <w:tcPr>
            <w:tcW w:w="0" w:type="auto"/>
            <w:tcBorders>
              <w:top w:val="nil"/>
              <w:left w:val="nil"/>
              <w:bottom w:val="nil"/>
              <w:right w:val="nil"/>
            </w:tcBorders>
            <w:vAlign w:val="center"/>
            <w:hideMark/>
          </w:tcPr>
          <w:p w14:paraId="792DE9B1"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 xml:space="preserve">True if the End-User's e-mail address has been verified; otherwise false. When this Claim Value is </w:t>
            </w:r>
            <w:r>
              <w:rPr>
                <w:rStyle w:val="HTMLTypewriter"/>
              </w:rPr>
              <w:t>true</w:t>
            </w:r>
            <w:r>
              <w:rPr>
                <w:rFonts w:ascii="Verdana" w:eastAsia="Times New Roman" w:hAnsi="Verdana"/>
                <w:color w:val="000000"/>
              </w:rPr>
              <w:t>, this means that the OP took affirmative steps to ensure that this e-mail address was controlled by the End-User at the time the</w:t>
            </w:r>
            <w:r>
              <w:rPr>
                <w:rFonts w:ascii="Verdana" w:eastAsia="Times New Roman" w:hAnsi="Verdana"/>
                <w:color w:val="000000"/>
              </w:rPr>
              <w:t xml:space="preserve"> verification was performed. The means by which an e-mail address is verified is context-specific, and dependent upon the trust framework or contractual agreements within which the parties are operating. </w:t>
            </w:r>
          </w:p>
        </w:tc>
      </w:tr>
      <w:tr w:rsidR="00000000" w14:paraId="14AECF4B" w14:textId="77777777">
        <w:trPr>
          <w:divId w:val="1251696012"/>
          <w:jc w:val="center"/>
        </w:trPr>
        <w:tc>
          <w:tcPr>
            <w:tcW w:w="0" w:type="auto"/>
            <w:tcBorders>
              <w:top w:val="nil"/>
              <w:left w:val="nil"/>
              <w:bottom w:val="nil"/>
              <w:right w:val="nil"/>
            </w:tcBorders>
            <w:vAlign w:val="center"/>
            <w:hideMark/>
          </w:tcPr>
          <w:p w14:paraId="33F88DA6"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gender</w:t>
            </w:r>
          </w:p>
        </w:tc>
        <w:tc>
          <w:tcPr>
            <w:tcW w:w="0" w:type="auto"/>
            <w:tcBorders>
              <w:top w:val="nil"/>
              <w:left w:val="nil"/>
              <w:bottom w:val="nil"/>
              <w:right w:val="nil"/>
            </w:tcBorders>
            <w:vAlign w:val="center"/>
            <w:hideMark/>
          </w:tcPr>
          <w:p w14:paraId="615EE1C2"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1007C21F"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End-User's gender. Values defi</w:t>
            </w:r>
            <w:r>
              <w:rPr>
                <w:rFonts w:ascii="Verdana" w:eastAsia="Times New Roman" w:hAnsi="Verdana"/>
                <w:color w:val="000000"/>
              </w:rPr>
              <w:t xml:space="preserve">ned by this specification are </w:t>
            </w:r>
            <w:r>
              <w:rPr>
                <w:rStyle w:val="HTMLTypewriter"/>
              </w:rPr>
              <w:t>female</w:t>
            </w:r>
            <w:r>
              <w:rPr>
                <w:rFonts w:ascii="Verdana" w:eastAsia="Times New Roman" w:hAnsi="Verdana"/>
                <w:color w:val="000000"/>
              </w:rPr>
              <w:t xml:space="preserve"> and </w:t>
            </w:r>
            <w:r>
              <w:rPr>
                <w:rStyle w:val="HTMLTypewriter"/>
              </w:rPr>
              <w:t>male</w:t>
            </w:r>
            <w:r>
              <w:rPr>
                <w:rFonts w:ascii="Verdana" w:eastAsia="Times New Roman" w:hAnsi="Verdana"/>
                <w:color w:val="000000"/>
              </w:rPr>
              <w:t>. Other values MAY be used when neither of the defined values are applicable.</w:t>
            </w:r>
          </w:p>
        </w:tc>
      </w:tr>
      <w:tr w:rsidR="00000000" w14:paraId="1711B307" w14:textId="77777777">
        <w:trPr>
          <w:divId w:val="1251696012"/>
          <w:jc w:val="center"/>
        </w:trPr>
        <w:tc>
          <w:tcPr>
            <w:tcW w:w="0" w:type="auto"/>
            <w:tcBorders>
              <w:top w:val="nil"/>
              <w:left w:val="nil"/>
              <w:bottom w:val="nil"/>
              <w:right w:val="nil"/>
            </w:tcBorders>
            <w:vAlign w:val="center"/>
            <w:hideMark/>
          </w:tcPr>
          <w:p w14:paraId="11533449"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birthdate</w:t>
            </w:r>
          </w:p>
        </w:tc>
        <w:tc>
          <w:tcPr>
            <w:tcW w:w="0" w:type="auto"/>
            <w:tcBorders>
              <w:top w:val="nil"/>
              <w:left w:val="nil"/>
              <w:bottom w:val="nil"/>
              <w:right w:val="nil"/>
            </w:tcBorders>
            <w:vAlign w:val="center"/>
            <w:hideMark/>
          </w:tcPr>
          <w:p w14:paraId="4009854C"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484B97F7"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birthday, represented as an </w:t>
            </w:r>
            <w:hyperlink w:anchor="ISO8601-2004" w:history="1">
              <w:r>
                <w:rPr>
                  <w:rStyle w:val="Hyperlink"/>
                  <w:rFonts w:ascii="Verdana" w:eastAsia="Times New Roman" w:hAnsi="Verdana"/>
                  <w:u w:val="none"/>
                </w:rPr>
                <w:t>ISO 8601:2004</w:t>
              </w:r>
              <w:r>
                <w:rPr>
                  <w:rStyle w:val="Hyperlink"/>
                  <w:rFonts w:ascii="Verdana" w:eastAsia="Times New Roman" w:hAnsi="Verdana"/>
                  <w:vanish/>
                  <w:u w:val="none"/>
                </w:rPr>
                <w:t xml:space="preserve"> (</w:t>
              </w:r>
              <w:r>
                <w:rPr>
                  <w:rStyle w:val="Hyperlink"/>
                  <w:rFonts w:ascii="Verdana" w:eastAsia="Times New Roman" w:hAnsi="Verdana"/>
                  <w:vanish/>
                  <w:u w:val="none"/>
                </w:rPr>
                <w:t>International Organization for Standardization, “ISO 8601:2004. Data elements and interchange formats - Information interchange - Representation of dates and times,” 2004.)</w:t>
              </w:r>
            </w:hyperlink>
            <w:r>
              <w:rPr>
                <w:rFonts w:ascii="Verdana" w:eastAsia="Times New Roman" w:hAnsi="Verdana"/>
                <w:color w:val="000000"/>
              </w:rPr>
              <w:t xml:space="preserve"> [ISO8601</w:t>
            </w:r>
            <w:r>
              <w:rPr>
                <w:rFonts w:ascii="Verdana" w:eastAsia="Times New Roman" w:hAnsi="Verdana"/>
                <w:color w:val="000000"/>
              </w:rPr>
              <w:noBreakHyphen/>
              <w:t xml:space="preserve">2004] </w:t>
            </w:r>
            <w:r>
              <w:rPr>
                <w:rStyle w:val="HTMLTypewriter"/>
              </w:rPr>
              <w:t>YYYY-MM-DD</w:t>
            </w:r>
            <w:r>
              <w:rPr>
                <w:rFonts w:ascii="Verdana" w:eastAsia="Times New Roman" w:hAnsi="Verdana"/>
                <w:color w:val="000000"/>
              </w:rPr>
              <w:t xml:space="preserve"> format. The year MAY be </w:t>
            </w:r>
            <w:r>
              <w:rPr>
                <w:rStyle w:val="HTMLTypewriter"/>
              </w:rPr>
              <w:t>0000</w:t>
            </w:r>
            <w:r>
              <w:rPr>
                <w:rFonts w:ascii="Verdana" w:eastAsia="Times New Roman" w:hAnsi="Verdana"/>
                <w:color w:val="000000"/>
              </w:rPr>
              <w:t>, indicating that it is omitt</w:t>
            </w:r>
            <w:r>
              <w:rPr>
                <w:rFonts w:ascii="Verdana" w:eastAsia="Times New Roman" w:hAnsi="Verdana"/>
                <w:color w:val="000000"/>
              </w:rPr>
              <w:t xml:space="preserve">ed. To represent only the year, </w:t>
            </w:r>
            <w:r>
              <w:rPr>
                <w:rStyle w:val="HTMLTypewriter"/>
              </w:rPr>
              <w:t>YYYY</w:t>
            </w:r>
            <w:r>
              <w:rPr>
                <w:rFonts w:ascii="Verdana" w:eastAsia="Times New Roman" w:hAnsi="Verdana"/>
                <w:color w:val="000000"/>
              </w:rPr>
              <w:t xml:space="preserve"> format is allowed. Note that depending on the underlying platform's date related function, providing just year can result in varying month and day, so the implementers need to take this factor into account to correctly </w:t>
            </w:r>
            <w:r>
              <w:rPr>
                <w:rFonts w:ascii="Verdana" w:eastAsia="Times New Roman" w:hAnsi="Verdana"/>
                <w:color w:val="000000"/>
              </w:rPr>
              <w:t xml:space="preserve">process the dates. </w:t>
            </w:r>
          </w:p>
        </w:tc>
      </w:tr>
      <w:tr w:rsidR="00000000" w14:paraId="37D07A97" w14:textId="77777777">
        <w:trPr>
          <w:divId w:val="1251696012"/>
          <w:jc w:val="center"/>
        </w:trPr>
        <w:tc>
          <w:tcPr>
            <w:tcW w:w="0" w:type="auto"/>
            <w:tcBorders>
              <w:top w:val="nil"/>
              <w:left w:val="nil"/>
              <w:bottom w:val="nil"/>
              <w:right w:val="nil"/>
            </w:tcBorders>
            <w:vAlign w:val="center"/>
            <w:hideMark/>
          </w:tcPr>
          <w:p w14:paraId="1D0DD449"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zoneinfo</w:t>
            </w:r>
          </w:p>
        </w:tc>
        <w:tc>
          <w:tcPr>
            <w:tcW w:w="0" w:type="auto"/>
            <w:tcBorders>
              <w:top w:val="nil"/>
              <w:left w:val="nil"/>
              <w:bottom w:val="nil"/>
              <w:right w:val="nil"/>
            </w:tcBorders>
            <w:vAlign w:val="center"/>
            <w:hideMark/>
          </w:tcPr>
          <w:p w14:paraId="3695A599"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25FEB773"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 xml:space="preserve">String from zoneinfo </w:t>
            </w:r>
            <w:hyperlink w:anchor="zoneinfo" w:history="1">
              <w:r>
                <w:rPr>
                  <w:rStyle w:val="Hyperlink"/>
                  <w:rFonts w:ascii="Verdana" w:eastAsia="Times New Roman" w:hAnsi="Verdana"/>
                  <w:u w:val="none"/>
                </w:rPr>
                <w:t>[zoneinfo]</w:t>
              </w:r>
              <w:r>
                <w:rPr>
                  <w:rStyle w:val="Hyperlink"/>
                  <w:rFonts w:ascii="Verdana" w:eastAsia="Times New Roman" w:hAnsi="Verdana"/>
                  <w:vanish/>
                  <w:u w:val="none"/>
                </w:rPr>
                <w:t xml:space="preserve"> (Public Domain, “The tz database,” June 2011.)</w:t>
              </w:r>
            </w:hyperlink>
            <w:r>
              <w:rPr>
                <w:rFonts w:ascii="Verdana" w:eastAsia="Times New Roman" w:hAnsi="Verdana"/>
                <w:color w:val="000000"/>
              </w:rPr>
              <w:t xml:space="preserve"> time zone database representing the End-User's time zone. For example, </w:t>
            </w:r>
            <w:r>
              <w:rPr>
                <w:rStyle w:val="HTMLTypewriter"/>
              </w:rPr>
              <w:t>Europe/Paris</w:t>
            </w:r>
            <w:r>
              <w:rPr>
                <w:rFonts w:ascii="Verdana" w:eastAsia="Times New Roman" w:hAnsi="Verdana"/>
                <w:color w:val="000000"/>
              </w:rPr>
              <w:t xml:space="preserve"> or </w:t>
            </w:r>
            <w:r>
              <w:rPr>
                <w:rStyle w:val="HTMLTypewriter"/>
              </w:rPr>
              <w:t>America/Los_Ange</w:t>
            </w:r>
            <w:r>
              <w:rPr>
                <w:rStyle w:val="HTMLTypewriter"/>
              </w:rPr>
              <w:t>les</w:t>
            </w:r>
            <w:r>
              <w:rPr>
                <w:rFonts w:ascii="Verdana" w:eastAsia="Times New Roman" w:hAnsi="Verdana"/>
                <w:color w:val="000000"/>
              </w:rPr>
              <w:t>.</w:t>
            </w:r>
          </w:p>
        </w:tc>
      </w:tr>
      <w:tr w:rsidR="00000000" w14:paraId="31D29B5B" w14:textId="77777777">
        <w:trPr>
          <w:divId w:val="1251696012"/>
          <w:jc w:val="center"/>
        </w:trPr>
        <w:tc>
          <w:tcPr>
            <w:tcW w:w="0" w:type="auto"/>
            <w:tcBorders>
              <w:top w:val="nil"/>
              <w:left w:val="nil"/>
              <w:bottom w:val="nil"/>
              <w:right w:val="nil"/>
            </w:tcBorders>
            <w:vAlign w:val="center"/>
            <w:hideMark/>
          </w:tcPr>
          <w:p w14:paraId="53FBB517"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locale</w:t>
            </w:r>
          </w:p>
        </w:tc>
        <w:tc>
          <w:tcPr>
            <w:tcW w:w="0" w:type="auto"/>
            <w:tcBorders>
              <w:top w:val="nil"/>
              <w:left w:val="nil"/>
              <w:bottom w:val="nil"/>
              <w:right w:val="nil"/>
            </w:tcBorders>
            <w:vAlign w:val="center"/>
            <w:hideMark/>
          </w:tcPr>
          <w:p w14:paraId="7A5F2312"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2ED16313"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locale, represented as a </w:t>
            </w:r>
            <w:hyperlink w:anchor="RFC5646" w:history="1">
              <w:r>
                <w:rPr>
                  <w:rStyle w:val="Hyperlink"/>
                  <w:rFonts w:ascii="Verdana" w:eastAsia="Times New Roman" w:hAnsi="Verdana"/>
                  <w:u w:val="none"/>
                </w:rPr>
                <w:t>BCP47</w:t>
              </w:r>
              <w:r>
                <w:rPr>
                  <w:rStyle w:val="Hyperlink"/>
                  <w:rFonts w:ascii="Verdana" w:eastAsia="Times New Roman" w:hAnsi="Verdana"/>
                  <w:vanish/>
                  <w:u w:val="none"/>
                </w:rPr>
                <w:t xml:space="preserve"> (Phillips, A. and M. Davis, “Tags for Identifying Languages,” September 2009.)</w:t>
              </w:r>
            </w:hyperlink>
            <w:r>
              <w:rPr>
                <w:rFonts w:ascii="Verdana" w:eastAsia="Times New Roman" w:hAnsi="Verdana"/>
                <w:color w:val="000000"/>
              </w:rPr>
              <w:t xml:space="preserve"> [RFC5646] language tag. This is typically an </w:t>
            </w:r>
            <w:hyperlink w:anchor="ISO639-1" w:history="1">
              <w:r>
                <w:rPr>
                  <w:rStyle w:val="Hyperlink"/>
                  <w:rFonts w:ascii="Verdana" w:eastAsia="Times New Roman" w:hAnsi="Verdana"/>
                  <w:u w:val="none"/>
                </w:rPr>
                <w:t>ISO 639-1 Alpha-2</w:t>
              </w:r>
              <w:r>
                <w:rPr>
                  <w:rStyle w:val="Hyperlink"/>
                  <w:rFonts w:ascii="Verdana" w:eastAsia="Times New Roman" w:hAnsi="Verdana"/>
                  <w:vanish/>
                  <w:u w:val="none"/>
                </w:rPr>
                <w:t xml:space="preserve"> (International Organization for Standardization, “ISO 639-1:2002. Codes for the representation of names of languages -- Part 1: Alpha-2 code,” 2002.)</w:t>
              </w:r>
            </w:hyperlink>
            <w:r>
              <w:rPr>
                <w:rFonts w:ascii="Verdana" w:eastAsia="Times New Roman" w:hAnsi="Verdana"/>
                <w:color w:val="000000"/>
              </w:rPr>
              <w:t xml:space="preserve"> [ISO639</w:t>
            </w:r>
            <w:r>
              <w:rPr>
                <w:rFonts w:ascii="Verdana" w:eastAsia="Times New Roman" w:hAnsi="Verdana"/>
                <w:color w:val="000000"/>
              </w:rPr>
              <w:noBreakHyphen/>
              <w:t xml:space="preserve">1] language code in lowercase and an </w:t>
            </w:r>
            <w:hyperlink w:anchor="ISO3166-1" w:history="1">
              <w:r>
                <w:rPr>
                  <w:rStyle w:val="Hyperlink"/>
                  <w:rFonts w:ascii="Verdana" w:eastAsia="Times New Roman" w:hAnsi="Verdana"/>
                  <w:u w:val="none"/>
                </w:rPr>
                <w:t xml:space="preserve">ISO 3166-1 </w:t>
              </w:r>
              <w:r>
                <w:rPr>
                  <w:rStyle w:val="Hyperlink"/>
                  <w:rFonts w:ascii="Verdana" w:eastAsia="Times New Roman" w:hAnsi="Verdana"/>
                  <w:u w:val="none"/>
                </w:rPr>
                <w:t>Alpha-2</w:t>
              </w:r>
              <w:r>
                <w:rPr>
                  <w:rStyle w:val="Hyperlink"/>
                  <w:rFonts w:ascii="Verdana" w:eastAsia="Times New Roman" w:hAnsi="Verdana"/>
                  <w:vanish/>
                  <w:u w:val="none"/>
                </w:rPr>
                <w:t xml:space="preserve"> (International Organization for Standardization, “ISO 3166-1:1997. Codes for the representation of names of countries and their subdivisions -- Part 1: Country codes,” 1997.)</w:t>
              </w:r>
            </w:hyperlink>
            <w:r>
              <w:rPr>
                <w:rFonts w:ascii="Verdana" w:eastAsia="Times New Roman" w:hAnsi="Verdana"/>
                <w:color w:val="000000"/>
              </w:rPr>
              <w:t xml:space="preserve"> [ISO3166</w:t>
            </w:r>
            <w:r>
              <w:rPr>
                <w:rFonts w:ascii="Verdana" w:eastAsia="Times New Roman" w:hAnsi="Verdana"/>
                <w:color w:val="000000"/>
              </w:rPr>
              <w:noBreakHyphen/>
              <w:t xml:space="preserve">1] country code in uppercase, separated by a dash. For example, </w:t>
            </w:r>
            <w:r>
              <w:rPr>
                <w:rStyle w:val="HTMLTypewriter"/>
              </w:rPr>
              <w:t>en-US</w:t>
            </w:r>
            <w:r>
              <w:rPr>
                <w:rFonts w:ascii="Verdana" w:eastAsia="Times New Roman" w:hAnsi="Verdana"/>
                <w:color w:val="000000"/>
              </w:rPr>
              <w:t xml:space="preserve"> or </w:t>
            </w:r>
            <w:r>
              <w:rPr>
                <w:rStyle w:val="HTMLTypewriter"/>
              </w:rPr>
              <w:t>fr-CA</w:t>
            </w:r>
            <w:r>
              <w:rPr>
                <w:rFonts w:ascii="Verdana" w:eastAsia="Times New Roman" w:hAnsi="Verdana"/>
                <w:color w:val="000000"/>
              </w:rPr>
              <w:t xml:space="preserve">. As a compatibility note, some implementations have used an underscore as the separator rather than a dash, for example, </w:t>
            </w:r>
            <w:r>
              <w:rPr>
                <w:rStyle w:val="HTMLTypewriter"/>
              </w:rPr>
              <w:t>en_US</w:t>
            </w:r>
            <w:r>
              <w:rPr>
                <w:rFonts w:ascii="Verdana" w:eastAsia="Times New Roman" w:hAnsi="Verdana"/>
                <w:color w:val="000000"/>
              </w:rPr>
              <w:t>; Implementations MAY choose to accept this locale syntax as well.</w:t>
            </w:r>
          </w:p>
        </w:tc>
      </w:tr>
      <w:tr w:rsidR="00000000" w14:paraId="7DBDADD6" w14:textId="77777777">
        <w:trPr>
          <w:divId w:val="1251696012"/>
          <w:jc w:val="center"/>
        </w:trPr>
        <w:tc>
          <w:tcPr>
            <w:tcW w:w="0" w:type="auto"/>
            <w:tcBorders>
              <w:top w:val="nil"/>
              <w:left w:val="nil"/>
              <w:bottom w:val="nil"/>
              <w:right w:val="nil"/>
            </w:tcBorders>
            <w:vAlign w:val="center"/>
            <w:hideMark/>
          </w:tcPr>
          <w:p w14:paraId="779EC886"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phone_number</w:t>
            </w:r>
          </w:p>
        </w:tc>
        <w:tc>
          <w:tcPr>
            <w:tcW w:w="0" w:type="auto"/>
            <w:tcBorders>
              <w:top w:val="nil"/>
              <w:left w:val="nil"/>
              <w:bottom w:val="nil"/>
              <w:right w:val="nil"/>
            </w:tcBorders>
            <w:vAlign w:val="center"/>
            <w:hideMark/>
          </w:tcPr>
          <w:p w14:paraId="217FAE0C"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3A44D575"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preferred telephone number. </w:t>
            </w:r>
            <w:hyperlink w:anchor="E.164" w:history="1">
              <w:r>
                <w:rPr>
                  <w:rStyle w:val="Hyperlink"/>
                  <w:rFonts w:ascii="Verdana" w:eastAsia="Times New Roman" w:hAnsi="Verdana"/>
                  <w:u w:val="none"/>
                </w:rPr>
                <w:t>E.164</w:t>
              </w:r>
              <w:r>
                <w:rPr>
                  <w:rStyle w:val="Hyperlink"/>
                  <w:rFonts w:ascii="Verdana" w:eastAsia="Times New Roman" w:hAnsi="Verdana"/>
                  <w:vanish/>
                  <w:u w:val="none"/>
                </w:rPr>
                <w:t xml:space="preserve"> (International Telecommunication Union, “E.164: The international public telecommunication numbering plan,” 2010.)</w:t>
              </w:r>
            </w:hyperlink>
            <w:r>
              <w:rPr>
                <w:rFonts w:ascii="Verdana" w:eastAsia="Times New Roman" w:hAnsi="Verdana"/>
                <w:color w:val="000000"/>
              </w:rPr>
              <w:t xml:space="preserve"> [E.164] is RECOMMENDED as the format of this Claim, for example, </w:t>
            </w:r>
            <w:r>
              <w:rPr>
                <w:rStyle w:val="HTMLTypewriter"/>
              </w:rPr>
              <w:t xml:space="preserve">+1 </w:t>
            </w:r>
            <w:r>
              <w:rPr>
                <w:rStyle w:val="HTMLTypewriter"/>
              </w:rPr>
              <w:t>(425) 555-1212</w:t>
            </w:r>
            <w:r>
              <w:rPr>
                <w:rFonts w:ascii="Verdana" w:eastAsia="Times New Roman" w:hAnsi="Verdana"/>
                <w:color w:val="000000"/>
              </w:rPr>
              <w:t xml:space="preserve"> or </w:t>
            </w:r>
            <w:r>
              <w:rPr>
                <w:rStyle w:val="HTMLTypewriter"/>
              </w:rPr>
              <w:t>+56 (2) 687 2400</w:t>
            </w:r>
            <w:r>
              <w:rPr>
                <w:rFonts w:ascii="Verdana" w:eastAsia="Times New Roman" w:hAnsi="Verdana"/>
                <w:color w:val="000000"/>
              </w:rPr>
              <w:t xml:space="preserve">. If the phone number contains an extension, it is RECOMMENDED that the extension be represented using the </w:t>
            </w:r>
            <w:hyperlink w:anchor="RFC3966" w:history="1">
              <w:r>
                <w:rPr>
                  <w:rStyle w:val="Hyperlink"/>
                  <w:rFonts w:ascii="Verdana" w:eastAsia="Times New Roman" w:hAnsi="Verdana"/>
                  <w:u w:val="none"/>
                </w:rPr>
                <w:t>RFC 3966</w:t>
              </w:r>
              <w:r>
                <w:rPr>
                  <w:rStyle w:val="Hyperlink"/>
                  <w:rFonts w:ascii="Verdana" w:eastAsia="Times New Roman" w:hAnsi="Verdana"/>
                  <w:vanish/>
                  <w:u w:val="none"/>
                </w:rPr>
                <w:t xml:space="preserve"> (Schulzrinne, H., “The tel URI for Telephone Numbers,” December 2004.)</w:t>
              </w:r>
            </w:hyperlink>
            <w:r>
              <w:rPr>
                <w:rFonts w:ascii="Verdana" w:eastAsia="Times New Roman" w:hAnsi="Verdana"/>
                <w:color w:val="000000"/>
              </w:rPr>
              <w:t xml:space="preserve"> [RFC3</w:t>
            </w:r>
            <w:r>
              <w:rPr>
                <w:rFonts w:ascii="Verdana" w:eastAsia="Times New Roman" w:hAnsi="Verdana"/>
                <w:color w:val="000000"/>
              </w:rPr>
              <w:t xml:space="preserve">966] extension syntax, for example, </w:t>
            </w:r>
            <w:r>
              <w:rPr>
                <w:rStyle w:val="HTMLTypewriter"/>
              </w:rPr>
              <w:t>+1 (604) 555-1234</w:t>
            </w:r>
            <w:proofErr w:type="gramStart"/>
            <w:r>
              <w:rPr>
                <w:rStyle w:val="HTMLTypewriter"/>
              </w:rPr>
              <w:t>;ext</w:t>
            </w:r>
            <w:proofErr w:type="gramEnd"/>
            <w:r>
              <w:rPr>
                <w:rStyle w:val="HTMLTypewriter"/>
              </w:rPr>
              <w:t>=5678</w:t>
            </w:r>
            <w:r>
              <w:rPr>
                <w:rFonts w:ascii="Verdana" w:eastAsia="Times New Roman" w:hAnsi="Verdana"/>
                <w:color w:val="000000"/>
              </w:rPr>
              <w:t xml:space="preserve">. </w:t>
            </w:r>
          </w:p>
        </w:tc>
      </w:tr>
      <w:tr w:rsidR="00000000" w14:paraId="78D10879" w14:textId="77777777">
        <w:trPr>
          <w:divId w:val="1251696012"/>
          <w:jc w:val="center"/>
        </w:trPr>
        <w:tc>
          <w:tcPr>
            <w:tcW w:w="0" w:type="auto"/>
            <w:tcBorders>
              <w:top w:val="nil"/>
              <w:left w:val="nil"/>
              <w:bottom w:val="nil"/>
              <w:right w:val="nil"/>
            </w:tcBorders>
            <w:vAlign w:val="center"/>
            <w:hideMark/>
          </w:tcPr>
          <w:p w14:paraId="70C2DDC1"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phone_number_verified</w:t>
            </w:r>
          </w:p>
        </w:tc>
        <w:tc>
          <w:tcPr>
            <w:tcW w:w="0" w:type="auto"/>
            <w:tcBorders>
              <w:top w:val="nil"/>
              <w:left w:val="nil"/>
              <w:bottom w:val="nil"/>
              <w:right w:val="nil"/>
            </w:tcBorders>
            <w:vAlign w:val="center"/>
            <w:hideMark/>
          </w:tcPr>
          <w:p w14:paraId="7EC22E6B"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boolean</w:t>
            </w:r>
          </w:p>
        </w:tc>
        <w:tc>
          <w:tcPr>
            <w:tcW w:w="0" w:type="auto"/>
            <w:tcBorders>
              <w:top w:val="nil"/>
              <w:left w:val="nil"/>
              <w:bottom w:val="nil"/>
              <w:right w:val="nil"/>
            </w:tcBorders>
            <w:vAlign w:val="center"/>
            <w:hideMark/>
          </w:tcPr>
          <w:p w14:paraId="7A7BC211"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 xml:space="preserve">True if the End-User's phone number has been verified; otherwise false. When this Claim Value is </w:t>
            </w:r>
            <w:r>
              <w:rPr>
                <w:rStyle w:val="HTMLTypewriter"/>
              </w:rPr>
              <w:t>true</w:t>
            </w:r>
            <w:r>
              <w:rPr>
                <w:rFonts w:ascii="Verdana" w:eastAsia="Times New Roman" w:hAnsi="Verdana"/>
                <w:color w:val="000000"/>
              </w:rPr>
              <w:t xml:space="preserve">, this means that the OP took affirmative steps </w:t>
            </w:r>
            <w:r>
              <w:rPr>
                <w:rFonts w:ascii="Verdana" w:eastAsia="Times New Roman" w:hAnsi="Verdana"/>
                <w:color w:val="000000"/>
              </w:rPr>
              <w:t>to ensure that this phone number was controlled by the End-User at the time the verification was performed. The means by which a phone number is verified is context-specific, and dependent upon the trust framework or contractual agreements within which the</w:t>
            </w:r>
            <w:r>
              <w:rPr>
                <w:rFonts w:ascii="Verdana" w:eastAsia="Times New Roman" w:hAnsi="Verdana"/>
                <w:color w:val="000000"/>
              </w:rPr>
              <w:t xml:space="preserve"> parties are operating. When true, the </w:t>
            </w:r>
            <w:r>
              <w:rPr>
                <w:rStyle w:val="HTMLTypewriter"/>
              </w:rPr>
              <w:t>phone_number</w:t>
            </w:r>
            <w:r>
              <w:rPr>
                <w:rFonts w:ascii="Verdana" w:eastAsia="Times New Roman" w:hAnsi="Verdana"/>
                <w:color w:val="000000"/>
              </w:rPr>
              <w:t xml:space="preserve"> Claim MUST </w:t>
            </w:r>
            <w:proofErr w:type="gramStart"/>
            <w:r>
              <w:rPr>
                <w:rFonts w:ascii="Verdana" w:eastAsia="Times New Roman" w:hAnsi="Verdana"/>
                <w:color w:val="000000"/>
              </w:rPr>
              <w:t>be</w:t>
            </w:r>
            <w:proofErr w:type="gramEnd"/>
            <w:r>
              <w:rPr>
                <w:rFonts w:ascii="Verdana" w:eastAsia="Times New Roman" w:hAnsi="Verdana"/>
                <w:color w:val="000000"/>
              </w:rPr>
              <w:t xml:space="preserve"> in E.164 format and any extensions MUST be represented in RFC 3966 format. </w:t>
            </w:r>
          </w:p>
        </w:tc>
      </w:tr>
      <w:tr w:rsidR="00000000" w14:paraId="1C55D351" w14:textId="77777777">
        <w:trPr>
          <w:divId w:val="1251696012"/>
          <w:jc w:val="center"/>
        </w:trPr>
        <w:tc>
          <w:tcPr>
            <w:tcW w:w="0" w:type="auto"/>
            <w:tcBorders>
              <w:top w:val="nil"/>
              <w:left w:val="nil"/>
              <w:bottom w:val="nil"/>
              <w:right w:val="nil"/>
            </w:tcBorders>
            <w:vAlign w:val="center"/>
            <w:hideMark/>
          </w:tcPr>
          <w:p w14:paraId="063F055E"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address</w:t>
            </w:r>
          </w:p>
        </w:tc>
        <w:tc>
          <w:tcPr>
            <w:tcW w:w="0" w:type="auto"/>
            <w:tcBorders>
              <w:top w:val="nil"/>
              <w:left w:val="nil"/>
              <w:bottom w:val="nil"/>
              <w:right w:val="nil"/>
            </w:tcBorders>
            <w:vAlign w:val="center"/>
            <w:hideMark/>
          </w:tcPr>
          <w:p w14:paraId="3ABDA0EB"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JSON object</w:t>
            </w:r>
          </w:p>
        </w:tc>
        <w:tc>
          <w:tcPr>
            <w:tcW w:w="0" w:type="auto"/>
            <w:tcBorders>
              <w:top w:val="nil"/>
              <w:left w:val="nil"/>
              <w:bottom w:val="nil"/>
              <w:right w:val="nil"/>
            </w:tcBorders>
            <w:vAlign w:val="center"/>
            <w:hideMark/>
          </w:tcPr>
          <w:p w14:paraId="17D332F0"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preferred address. The value of the </w:t>
            </w:r>
            <w:r>
              <w:rPr>
                <w:rStyle w:val="HTMLTypewriter"/>
              </w:rPr>
              <w:t>address</w:t>
            </w:r>
            <w:r>
              <w:rPr>
                <w:rFonts w:ascii="Verdana" w:eastAsia="Times New Roman" w:hAnsi="Verdana"/>
                <w:color w:val="000000"/>
              </w:rPr>
              <w:t xml:space="preserve"> member is a </w:t>
            </w:r>
            <w:hyperlink w:anchor="RFC4627" w:history="1">
              <w:r>
                <w:rPr>
                  <w:rStyle w:val="Hyperlink"/>
                  <w:rFonts w:ascii="Verdana" w:eastAsia="Times New Roman" w:hAnsi="Verdana"/>
                  <w:u w:val="none"/>
                </w:rPr>
                <w:t>JSON</w:t>
              </w:r>
              <w:r>
                <w:rPr>
                  <w:rStyle w:val="Hyperlink"/>
                  <w:rFonts w:ascii="Verdana" w:eastAsia="Times New Roman" w:hAnsi="Verdana"/>
                  <w:vanish/>
                  <w:u w:val="none"/>
                </w:rPr>
                <w:t xml:space="preserve"> (Crockford, D., “The application/json Media Type for JavaScript Object Notation (JSON),” July 2006.)</w:t>
              </w:r>
            </w:hyperlink>
            <w:r>
              <w:rPr>
                <w:rFonts w:ascii="Verdana" w:eastAsia="Times New Roman" w:hAnsi="Verdana"/>
                <w:color w:val="000000"/>
              </w:rPr>
              <w:t xml:space="preserve"> [RFC4627] structure containing some or all of the members defined in </w:t>
            </w:r>
            <w:hyperlink w:anchor="address_claim" w:history="1">
              <w:r>
                <w:rPr>
                  <w:rStyle w:val="Hyperlink"/>
                  <w:rFonts w:ascii="Verdana" w:eastAsia="Times New Roman" w:hAnsi="Verdana"/>
                  <w:u w:val="none"/>
                </w:rPr>
                <w:t>Section 2.5.1</w:t>
              </w:r>
              <w:r>
                <w:rPr>
                  <w:rStyle w:val="Hyperlink"/>
                  <w:rFonts w:ascii="Verdana" w:eastAsia="Times New Roman" w:hAnsi="Verdana"/>
                  <w:vanish/>
                  <w:u w:val="none"/>
                </w:rPr>
                <w:t xml:space="preserve"> (Address Claim)</w:t>
              </w:r>
            </w:hyperlink>
            <w:r>
              <w:rPr>
                <w:rFonts w:ascii="Verdana" w:eastAsia="Times New Roman" w:hAnsi="Verdana"/>
                <w:color w:val="000000"/>
              </w:rPr>
              <w:t>.</w:t>
            </w:r>
          </w:p>
        </w:tc>
      </w:tr>
      <w:tr w:rsidR="00000000" w14:paraId="2DE82ED9" w14:textId="77777777">
        <w:trPr>
          <w:divId w:val="1251696012"/>
          <w:jc w:val="center"/>
        </w:trPr>
        <w:tc>
          <w:tcPr>
            <w:tcW w:w="0" w:type="auto"/>
            <w:tcBorders>
              <w:top w:val="nil"/>
              <w:left w:val="nil"/>
              <w:bottom w:val="nil"/>
              <w:right w:val="nil"/>
            </w:tcBorders>
            <w:vAlign w:val="center"/>
            <w:hideMark/>
          </w:tcPr>
          <w:p w14:paraId="239891C2"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updated_at</w:t>
            </w:r>
          </w:p>
        </w:tc>
        <w:tc>
          <w:tcPr>
            <w:tcW w:w="0" w:type="auto"/>
            <w:tcBorders>
              <w:top w:val="nil"/>
              <w:left w:val="nil"/>
              <w:bottom w:val="nil"/>
              <w:right w:val="nil"/>
            </w:tcBorders>
            <w:vAlign w:val="center"/>
            <w:hideMark/>
          </w:tcPr>
          <w:p w14:paraId="2F1C9652"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number</w:t>
            </w:r>
          </w:p>
        </w:tc>
        <w:tc>
          <w:tcPr>
            <w:tcW w:w="0" w:type="auto"/>
            <w:tcBorders>
              <w:top w:val="nil"/>
              <w:left w:val="nil"/>
              <w:bottom w:val="nil"/>
              <w:right w:val="nil"/>
            </w:tcBorders>
            <w:vAlign w:val="center"/>
            <w:hideMark/>
          </w:tcPr>
          <w:p w14:paraId="76BF8F45"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 xml:space="preserve">Time the End-User's information was last updated. The time is represented as the number of seconds from 1970-01-01T0:0:0Z as measured in UTC until the date/time. </w:t>
            </w:r>
          </w:p>
        </w:tc>
      </w:tr>
    </w:tbl>
    <w:p w14:paraId="3F59FA26" w14:textId="77777777" w:rsidR="00000000" w:rsidRDefault="00A44103">
      <w:pPr>
        <w:spacing w:before="0" w:beforeAutospacing="0" w:after="0" w:afterAutospacing="0"/>
        <w:divId w:val="1251696012"/>
        <w:rPr>
          <w:rFonts w:ascii="Verdana" w:eastAsia="Times New Roman" w:hAnsi="Verdana"/>
          <w:color w:val="000000"/>
          <w:lang w:val="en"/>
        </w:rPr>
      </w:pPr>
      <w:r>
        <w:rPr>
          <w:rFonts w:ascii="Verdana" w:eastAsia="Times New Roman" w:hAnsi="Verdana"/>
          <w:color w:val="000000"/>
          <w:lang w:val="en"/>
        </w:rPr>
        <w:br w:type="textWrapping" w:clear="all"/>
      </w:r>
    </w:p>
    <w:tbl>
      <w:tblPr>
        <w:tblW w:w="0" w:type="auto"/>
        <w:jc w:val="center"/>
        <w:tblCellSpacing w:w="15" w:type="dxa"/>
        <w:tblCellMar>
          <w:left w:w="0" w:type="dxa"/>
          <w:right w:w="0" w:type="dxa"/>
        </w:tblCellMar>
        <w:tblLook w:val="04A0" w:firstRow="1" w:lastRow="0" w:firstColumn="1" w:lastColumn="0" w:noHBand="0" w:noVBand="1"/>
      </w:tblPr>
      <w:tblGrid>
        <w:gridCol w:w="3486"/>
      </w:tblGrid>
      <w:tr w:rsidR="00000000" w14:paraId="5FC756A0" w14:textId="77777777">
        <w:trPr>
          <w:divId w:val="1251696012"/>
          <w:tblCellSpacing w:w="15" w:type="dxa"/>
          <w:jc w:val="center"/>
        </w:trPr>
        <w:tc>
          <w:tcPr>
            <w:tcW w:w="0" w:type="auto"/>
            <w:vAlign w:val="center"/>
            <w:hideMark/>
          </w:tcPr>
          <w:p w14:paraId="79DE49EF" w14:textId="77777777" w:rsidR="00000000" w:rsidRDefault="00A44103">
            <w:pPr>
              <w:spacing w:before="0" w:beforeAutospacing="0" w:after="0" w:afterAutospacing="0"/>
              <w:jc w:val="center"/>
              <w:rPr>
                <w:rFonts w:ascii="Verdana" w:eastAsia="Times New Roman" w:hAnsi="Verdana"/>
                <w:color w:val="000000"/>
              </w:rPr>
            </w:pPr>
            <w:r>
              <w:rPr>
                <w:rFonts w:ascii="Monaco" w:eastAsia="Times New Roman" w:hAnsi="Monaco"/>
                <w:b/>
                <w:bCs/>
                <w:color w:val="000000"/>
                <w:sz w:val="15"/>
                <w:szCs w:val="15"/>
              </w:rPr>
              <w:t> Table 1: Reserved Member Definitions </w:t>
            </w:r>
          </w:p>
        </w:tc>
      </w:tr>
    </w:tbl>
    <w:p w14:paraId="69CBE4C9" w14:textId="77777777" w:rsidR="00000000" w:rsidRDefault="00A44103">
      <w:pPr>
        <w:spacing w:before="0" w:beforeAutospacing="0" w:after="0" w:afterAutospacing="0"/>
        <w:divId w:val="1802991534"/>
        <w:rPr>
          <w:del w:id="109" w:author="Author" w:date="2013-06-27T18:30:00Z"/>
          <w:rFonts w:ascii="Verdana" w:eastAsia="Times New Roman" w:hAnsi="Verdana"/>
          <w:color w:val="000000"/>
          <w:lang w:val="en"/>
        </w:rPr>
      </w:pPr>
      <w:del w:id="110" w:author="Author" w:date="2013-06-27T18:30:00Z">
        <w:r>
          <w:rPr>
            <w:rFonts w:ascii="Verdana" w:eastAsia="Times New Roman" w:hAnsi="Verdana"/>
            <w:color w:val="000000"/>
            <w:lang w:val="en"/>
          </w:rPr>
          <w:pict w14:anchorId="3D57BBC9">
            <v:rect id="_x0000_i1078" style="width:24pt;height:.75pt" o:hrpct="800" o:hralign="center" o:hrstd="t" o:hrnoshade="t" o:hr="t" fillcolor="#ccc" stroked="f"/>
          </w:pict>
        </w:r>
      </w:del>
    </w:p>
    <w:p w14:paraId="7D531B40" w14:textId="77777777" w:rsidR="00000000" w:rsidRDefault="00A44103">
      <w:pPr>
        <w:spacing w:before="0" w:beforeAutospacing="0" w:after="0" w:afterAutospacing="0"/>
        <w:divId w:val="1251696012"/>
        <w:rPr>
          <w:ins w:id="111" w:author="Author" w:date="2013-06-27T18:30:00Z"/>
          <w:rFonts w:ascii="Verdana" w:eastAsia="Times New Roman" w:hAnsi="Verdana"/>
          <w:color w:val="000000"/>
          <w:lang w:val="en"/>
        </w:rPr>
      </w:pPr>
      <w:ins w:id="112" w:author="Author" w:date="2013-06-27T18:30:00Z">
        <w:r>
          <w:rPr>
            <w:rFonts w:ascii="Verdana" w:eastAsia="Times New Roman" w:hAnsi="Verdana"/>
            <w:color w:val="000000"/>
            <w:lang w:val="en"/>
          </w:rPr>
          <w:pict>
            <v:rect id="_x0000_i1051" style="width:.05pt;height:.75pt" o:hrpct="800" o:hralign="center" o:hrstd="t" o:hrnoshade="t" o:hr="t" fillcolor="#ccc" stroked="f"/>
          </w:pict>
        </w:r>
      </w:ins>
    </w:p>
    <w:p w14:paraId="7849725D"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Following is a non-normative example of such a response: </w:t>
      </w:r>
    </w:p>
    <w:p w14:paraId="34B54D67" w14:textId="77777777" w:rsidR="00000000" w:rsidRDefault="00A44103" w:rsidP="00A44103">
      <w:pPr>
        <w:pStyle w:val="HTMLPreformatted"/>
        <w:ind w:left="1200" w:right="480"/>
        <w:divId w:val="1229076246"/>
        <w:rPr>
          <w:lang w:val="en"/>
        </w:rPr>
      </w:pPr>
    </w:p>
    <w:p w14:paraId="2A672663" w14:textId="77777777" w:rsidR="00000000" w:rsidRDefault="00A44103" w:rsidP="00A44103">
      <w:pPr>
        <w:pStyle w:val="HTMLPreformatted"/>
        <w:ind w:left="1200" w:right="480"/>
        <w:divId w:val="1229076246"/>
        <w:rPr>
          <w:lang w:val="en"/>
        </w:rPr>
      </w:pPr>
      <w:r>
        <w:rPr>
          <w:lang w:val="en"/>
        </w:rPr>
        <w:t xml:space="preserve">  {</w:t>
      </w:r>
    </w:p>
    <w:p w14:paraId="52385FC2" w14:textId="77777777" w:rsidR="00000000" w:rsidRDefault="00A44103" w:rsidP="00A44103">
      <w:pPr>
        <w:pStyle w:val="HTMLPreformatted"/>
        <w:ind w:left="1200" w:right="480"/>
        <w:divId w:val="1229076246"/>
        <w:rPr>
          <w:lang w:val="en"/>
        </w:rPr>
      </w:pPr>
      <w:r>
        <w:rPr>
          <w:lang w:val="en"/>
        </w:rPr>
        <w:t xml:space="preserve">   "</w:t>
      </w:r>
      <w:proofErr w:type="gramStart"/>
      <w:r>
        <w:rPr>
          <w:lang w:val="en"/>
        </w:rPr>
        <w:t>sub</w:t>
      </w:r>
      <w:proofErr w:type="gramEnd"/>
      <w:r>
        <w:rPr>
          <w:lang w:val="en"/>
        </w:rPr>
        <w:t>": "248289761001",</w:t>
      </w:r>
    </w:p>
    <w:p w14:paraId="57BE6D5E" w14:textId="77777777" w:rsidR="00000000" w:rsidRDefault="00A44103" w:rsidP="00A44103">
      <w:pPr>
        <w:pStyle w:val="HTMLPreformatted"/>
        <w:ind w:left="1200" w:right="480"/>
        <w:divId w:val="1229076246"/>
        <w:rPr>
          <w:lang w:val="en"/>
        </w:rPr>
      </w:pPr>
      <w:r>
        <w:rPr>
          <w:lang w:val="en"/>
        </w:rPr>
        <w:t xml:space="preserve">   "</w:t>
      </w:r>
      <w:proofErr w:type="gramStart"/>
      <w:r>
        <w:rPr>
          <w:lang w:val="en"/>
        </w:rPr>
        <w:t>name</w:t>
      </w:r>
      <w:proofErr w:type="gramEnd"/>
      <w:r>
        <w:rPr>
          <w:lang w:val="en"/>
        </w:rPr>
        <w:t>": "Jane Doe",</w:t>
      </w:r>
    </w:p>
    <w:p w14:paraId="3F768B76" w14:textId="77777777" w:rsidR="00000000" w:rsidRDefault="00A44103" w:rsidP="00A44103">
      <w:pPr>
        <w:pStyle w:val="HTMLPreformatted"/>
        <w:ind w:left="1200" w:right="480"/>
        <w:divId w:val="1229076246"/>
        <w:rPr>
          <w:lang w:val="en"/>
        </w:rPr>
      </w:pPr>
      <w:r>
        <w:rPr>
          <w:lang w:val="en"/>
        </w:rPr>
        <w:t xml:space="preserve">   </w:t>
      </w:r>
      <w:r>
        <w:rPr>
          <w:lang w:val="en"/>
        </w:rPr>
        <w:t>"given_name": "Jane",</w:t>
      </w:r>
    </w:p>
    <w:p w14:paraId="41D0FF51" w14:textId="77777777" w:rsidR="00000000" w:rsidRDefault="00A44103" w:rsidP="00A44103">
      <w:pPr>
        <w:pStyle w:val="HTMLPreformatted"/>
        <w:ind w:left="1200" w:right="480"/>
        <w:divId w:val="1229076246"/>
        <w:rPr>
          <w:lang w:val="en"/>
        </w:rPr>
      </w:pPr>
      <w:r>
        <w:rPr>
          <w:lang w:val="en"/>
        </w:rPr>
        <w:t xml:space="preserve">   "family_name": "Doe",</w:t>
      </w:r>
    </w:p>
    <w:p w14:paraId="09DF8AEA" w14:textId="77777777" w:rsidR="00000000" w:rsidRDefault="00A44103" w:rsidP="00A44103">
      <w:pPr>
        <w:pStyle w:val="HTMLPreformatted"/>
        <w:ind w:left="1200" w:right="480"/>
        <w:divId w:val="1229076246"/>
        <w:rPr>
          <w:lang w:val="en"/>
        </w:rPr>
      </w:pPr>
      <w:r>
        <w:rPr>
          <w:lang w:val="en"/>
        </w:rPr>
        <w:t xml:space="preserve">   "preferred_username": "j.doe",</w:t>
      </w:r>
    </w:p>
    <w:p w14:paraId="5FE0E73B" w14:textId="77777777" w:rsidR="00000000" w:rsidRDefault="00A44103" w:rsidP="00A44103">
      <w:pPr>
        <w:pStyle w:val="HTMLPreformatted"/>
        <w:ind w:left="1200" w:right="480"/>
        <w:divId w:val="1229076246"/>
        <w:rPr>
          <w:lang w:val="en"/>
        </w:rPr>
      </w:pPr>
      <w:r>
        <w:rPr>
          <w:lang w:val="en"/>
        </w:rPr>
        <w:t xml:space="preserve">   "</w:t>
      </w:r>
      <w:proofErr w:type="gramStart"/>
      <w:r>
        <w:rPr>
          <w:lang w:val="en"/>
        </w:rPr>
        <w:t>email</w:t>
      </w:r>
      <w:proofErr w:type="gramEnd"/>
      <w:r>
        <w:rPr>
          <w:lang w:val="en"/>
        </w:rPr>
        <w:t>": "janedoe@example.com",</w:t>
      </w:r>
    </w:p>
    <w:p w14:paraId="5213B36D" w14:textId="77777777" w:rsidR="00000000" w:rsidRDefault="00A44103" w:rsidP="00A44103">
      <w:pPr>
        <w:pStyle w:val="HTMLPreformatted"/>
        <w:ind w:left="1200" w:right="480"/>
        <w:divId w:val="1229076246"/>
        <w:rPr>
          <w:lang w:val="en"/>
        </w:rPr>
      </w:pPr>
      <w:r>
        <w:rPr>
          <w:lang w:val="en"/>
        </w:rPr>
        <w:t xml:space="preserve">   "</w:t>
      </w:r>
      <w:proofErr w:type="gramStart"/>
      <w:r>
        <w:rPr>
          <w:lang w:val="en"/>
        </w:rPr>
        <w:t>picture</w:t>
      </w:r>
      <w:proofErr w:type="gramEnd"/>
      <w:r>
        <w:rPr>
          <w:lang w:val="en"/>
        </w:rPr>
        <w:t>": "http://example.com/janedoe/me.jpg"</w:t>
      </w:r>
    </w:p>
    <w:p w14:paraId="58D73323" w14:textId="77777777" w:rsidR="00000000" w:rsidRDefault="00A44103" w:rsidP="00A44103">
      <w:pPr>
        <w:pStyle w:val="HTMLPreformatted"/>
        <w:ind w:left="1200" w:right="480"/>
        <w:divId w:val="1229076246"/>
        <w:rPr>
          <w:lang w:val="en"/>
        </w:rPr>
      </w:pPr>
      <w:r>
        <w:rPr>
          <w:lang w:val="en"/>
        </w:rPr>
        <w:t xml:space="preserve">  }</w:t>
      </w:r>
    </w:p>
    <w:p w14:paraId="52D1BE0D"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The UserInfo Endpoint MUST return Claims in JSON format unless a </w:t>
      </w:r>
      <w:r>
        <w:rPr>
          <w:rFonts w:ascii="Verdana" w:hAnsi="Verdana"/>
          <w:color w:val="000000"/>
          <w:lang w:val="en"/>
        </w:rPr>
        <w:t xml:space="preserve">different format was specified during Registration </w:t>
      </w:r>
      <w:hyperlink w:anchor="OpenID.Registration" w:history="1">
        <w:r>
          <w:rPr>
            <w:rStyle w:val="Hyperlink"/>
            <w:rFonts w:ascii="Verdana" w:hAnsi="Verdana"/>
            <w:u w:val="none"/>
            <w:lang w:val="en"/>
          </w:rPr>
          <w:t>[OpenID.Registration]</w:t>
        </w:r>
        <w:r>
          <w:rPr>
            <w:rStyle w:val="Hyperlink"/>
            <w:rFonts w:ascii="Verdana" w:hAnsi="Verdana"/>
            <w:vanish/>
            <w:u w:val="none"/>
            <w:lang w:val="en"/>
          </w:rPr>
          <w:t xml:space="preserve"> (Sakimura, N., Bradley, J., and M. Jones, “OpenID Connect Dynamic Client Registration 1.0,” June 2013.)</w:t>
        </w:r>
      </w:hyperlink>
      <w:r>
        <w:rPr>
          <w:rFonts w:ascii="Verdana" w:hAnsi="Verdana"/>
          <w:color w:val="000000"/>
          <w:lang w:val="en"/>
        </w:rPr>
        <w:t xml:space="preserve">. The UserInfo Endpoint MUST return a </w:t>
      </w:r>
      <w:r>
        <w:rPr>
          <w:rFonts w:ascii="Verdana" w:hAnsi="Verdana"/>
          <w:color w:val="000000"/>
          <w:lang w:val="en"/>
        </w:rPr>
        <w:t xml:space="preserve">content-type header to indicate which format is being returned. The following are accepted content types: </w:t>
      </w:r>
    </w:p>
    <w:tbl>
      <w:tblPr>
        <w:tblW w:w="0" w:type="auto"/>
        <w:jc w:val="center"/>
        <w:tblBorders>
          <w:top w:val="single" w:sz="12" w:space="0" w:color="000000"/>
          <w:left w:val="single" w:sz="12" w:space="0" w:color="000000"/>
          <w:bottom w:val="single" w:sz="12" w:space="0" w:color="000000"/>
          <w:right w:val="single" w:sz="12" w:space="0" w:color="000000"/>
        </w:tblBorders>
        <w:tblCellMar>
          <w:top w:w="30" w:type="dxa"/>
          <w:left w:w="30" w:type="dxa"/>
          <w:bottom w:w="30" w:type="dxa"/>
          <w:right w:w="30" w:type="dxa"/>
        </w:tblCellMar>
        <w:tblLook w:val="04A0" w:firstRow="1" w:lastRow="0" w:firstColumn="1" w:lastColumn="0" w:noHBand="0" w:noVBand="1"/>
      </w:tblPr>
      <w:tblGrid>
        <w:gridCol w:w="1977"/>
        <w:gridCol w:w="2928"/>
      </w:tblGrid>
      <w:tr w:rsidR="00000000" w14:paraId="2149CBE7" w14:textId="77777777">
        <w:trPr>
          <w:divId w:val="1251696012"/>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5374C79F" w14:textId="77777777" w:rsidR="00000000" w:rsidRDefault="00A44103">
            <w:pPr>
              <w:spacing w:before="0" w:beforeAutospacing="0" w:after="0" w:afterAutospacing="0"/>
              <w:rPr>
                <w:rFonts w:ascii="Verdana" w:eastAsia="Times New Roman" w:hAnsi="Verdana"/>
                <w:b/>
                <w:bCs/>
                <w:color w:val="000000"/>
              </w:rPr>
            </w:pPr>
            <w:r>
              <w:rPr>
                <w:rFonts w:ascii="Verdana" w:eastAsia="Times New Roman" w:hAnsi="Verdana"/>
                <w:b/>
                <w:bCs/>
                <w:color w:val="000000"/>
              </w:rPr>
              <w:t>Content-Type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421B02DE" w14:textId="77777777" w:rsidR="00000000" w:rsidRDefault="00A44103">
            <w:pPr>
              <w:spacing w:before="0" w:beforeAutospacing="0" w:after="0" w:afterAutospacing="0"/>
              <w:rPr>
                <w:rFonts w:ascii="Verdana" w:eastAsia="Times New Roman" w:hAnsi="Verdana"/>
                <w:b/>
                <w:bCs/>
                <w:color w:val="000000"/>
              </w:rPr>
            </w:pPr>
            <w:r>
              <w:rPr>
                <w:rFonts w:ascii="Verdana" w:eastAsia="Times New Roman" w:hAnsi="Verdana"/>
                <w:b/>
                <w:bCs/>
                <w:color w:val="000000"/>
              </w:rPr>
              <w:t>Format Returned</w:t>
            </w:r>
          </w:p>
        </w:tc>
      </w:tr>
      <w:tr w:rsidR="00000000" w14:paraId="4EB27BFA" w14:textId="77777777">
        <w:trPr>
          <w:divId w:val="1251696012"/>
          <w:jc w:val="center"/>
        </w:trPr>
        <w:tc>
          <w:tcPr>
            <w:tcW w:w="0" w:type="auto"/>
            <w:tcBorders>
              <w:top w:val="single" w:sz="6" w:space="0" w:color="333333"/>
              <w:left w:val="single" w:sz="12" w:space="0" w:color="333333"/>
              <w:bottom w:val="single" w:sz="6" w:space="0" w:color="333333"/>
              <w:right w:val="single" w:sz="12" w:space="0" w:color="333333"/>
            </w:tcBorders>
            <w:vAlign w:val="center"/>
            <w:hideMark/>
          </w:tcPr>
          <w:p w14:paraId="27201AD0"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application/json</w:t>
            </w:r>
          </w:p>
        </w:tc>
        <w:tc>
          <w:tcPr>
            <w:tcW w:w="0" w:type="auto"/>
            <w:tcBorders>
              <w:top w:val="single" w:sz="6" w:space="0" w:color="333333"/>
              <w:left w:val="single" w:sz="12" w:space="0" w:color="333333"/>
              <w:bottom w:val="single" w:sz="6" w:space="0" w:color="333333"/>
              <w:right w:val="single" w:sz="12" w:space="0" w:color="333333"/>
            </w:tcBorders>
            <w:vAlign w:val="center"/>
            <w:hideMark/>
          </w:tcPr>
          <w:p w14:paraId="15B15264"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plain text JSON object</w:t>
            </w:r>
          </w:p>
        </w:tc>
      </w:tr>
      <w:tr w:rsidR="00000000" w14:paraId="3B41A281" w14:textId="77777777">
        <w:trPr>
          <w:divId w:val="1251696012"/>
          <w:jc w:val="center"/>
        </w:trPr>
        <w:tc>
          <w:tcPr>
            <w:tcW w:w="0" w:type="auto"/>
            <w:tcBorders>
              <w:top w:val="single" w:sz="6" w:space="0" w:color="333333"/>
              <w:left w:val="single" w:sz="12" w:space="0" w:color="333333"/>
              <w:bottom w:val="single" w:sz="6" w:space="0" w:color="333333"/>
              <w:right w:val="single" w:sz="12" w:space="0" w:color="333333"/>
            </w:tcBorders>
            <w:vAlign w:val="center"/>
            <w:hideMark/>
          </w:tcPr>
          <w:p w14:paraId="304B01C2"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application/jwt</w:t>
            </w:r>
          </w:p>
        </w:tc>
        <w:tc>
          <w:tcPr>
            <w:tcW w:w="0" w:type="auto"/>
            <w:tcBorders>
              <w:top w:val="single" w:sz="6" w:space="0" w:color="333333"/>
              <w:left w:val="single" w:sz="12" w:space="0" w:color="333333"/>
              <w:bottom w:val="single" w:sz="6" w:space="0" w:color="333333"/>
              <w:right w:val="single" w:sz="12" w:space="0" w:color="333333"/>
            </w:tcBorders>
            <w:vAlign w:val="center"/>
            <w:hideMark/>
          </w:tcPr>
          <w:p w14:paraId="488F4472"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JSON Web Token (JWT)</w:t>
            </w:r>
          </w:p>
        </w:tc>
      </w:tr>
    </w:tbl>
    <w:p w14:paraId="60040794" w14:textId="77777777" w:rsidR="00000000" w:rsidRDefault="00A44103">
      <w:pPr>
        <w:spacing w:before="0" w:beforeAutospacing="0" w:after="0" w:afterAutospacing="0"/>
        <w:divId w:val="1251696012"/>
        <w:rPr>
          <w:rFonts w:ascii="Verdana" w:eastAsia="Times New Roman" w:hAnsi="Verdana"/>
          <w:color w:val="000000"/>
          <w:lang w:val="en"/>
        </w:rPr>
      </w:pPr>
      <w:r>
        <w:rPr>
          <w:rFonts w:ascii="Verdana" w:eastAsia="Times New Roman" w:hAnsi="Verdana"/>
          <w:color w:val="000000"/>
          <w:lang w:val="en"/>
        </w:rPr>
        <w:br w:type="textWrapping" w:clear="all"/>
      </w:r>
      <w:bookmarkStart w:id="113" w:name="address_claim"/>
      <w:bookmarkEnd w:id="113"/>
    </w:p>
    <w:p w14:paraId="15A39501" w14:textId="77777777" w:rsidR="00000000" w:rsidRDefault="00A44103">
      <w:pPr>
        <w:spacing w:before="0" w:beforeAutospacing="0" w:after="0" w:afterAutospacing="0"/>
        <w:divId w:val="1251696012"/>
        <w:rPr>
          <w:rFonts w:ascii="Verdana" w:eastAsia="Times New Roman" w:hAnsi="Verdana"/>
          <w:color w:val="000000"/>
          <w:lang w:val="en"/>
        </w:rPr>
      </w:pPr>
      <w:r>
        <w:rPr>
          <w:rFonts w:ascii="Verdana" w:eastAsia="Times New Roman" w:hAnsi="Verdana"/>
          <w:color w:val="000000"/>
          <w:lang w:val="en"/>
        </w:rPr>
        <w:pict>
          <v:rect id="_x0000_i105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7F15413" w14:textId="77777777">
        <w:trPr>
          <w:divId w:val="1251696012"/>
          <w:trHeight w:val="225"/>
          <w:tblCellSpacing w:w="15" w:type="dxa"/>
        </w:trPr>
        <w:tc>
          <w:tcPr>
            <w:tcW w:w="450" w:type="dxa"/>
            <w:shd w:val="clear" w:color="auto" w:fill="990000"/>
            <w:vAlign w:val="center"/>
            <w:hideMark/>
          </w:tcPr>
          <w:p w14:paraId="3F9811D8" w14:textId="77777777" w:rsidR="00000000" w:rsidRDefault="00A4410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033371F" w14:textId="77777777" w:rsidR="00000000" w:rsidRDefault="00A44103">
      <w:pPr>
        <w:pStyle w:val="Heading3"/>
        <w:divId w:val="1251696012"/>
        <w:rPr>
          <w:rFonts w:eastAsia="Times New Roman"/>
          <w:lang w:val="en"/>
        </w:rPr>
      </w:pPr>
      <w:bookmarkStart w:id="114" w:name="rfc.section.2.5.1"/>
      <w:bookmarkEnd w:id="114"/>
      <w:r>
        <w:rPr>
          <w:rFonts w:eastAsia="Times New Roman"/>
          <w:lang w:val="en"/>
        </w:rPr>
        <w:t>2.5.1.</w:t>
      </w:r>
      <w:proofErr w:type="gramStart"/>
      <w:r>
        <w:rPr>
          <w:rFonts w:eastAsia="Times New Roman"/>
          <w:lang w:val="en"/>
        </w:rPr>
        <w:t>  Address</w:t>
      </w:r>
      <w:proofErr w:type="gramEnd"/>
      <w:r>
        <w:rPr>
          <w:rFonts w:eastAsia="Times New Roman"/>
          <w:lang w:val="en"/>
        </w:rPr>
        <w:t xml:space="preserve"> Claim</w:t>
      </w:r>
    </w:p>
    <w:p w14:paraId="17D6480D"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The Address Claim represents a physical mailing address. Implementations MAY return only a subset of the fields of an </w:t>
      </w:r>
      <w:r>
        <w:rPr>
          <w:rStyle w:val="HTMLTypewriter"/>
          <w:lang w:val="en"/>
        </w:rPr>
        <w:t>address</w:t>
      </w:r>
      <w:r>
        <w:rPr>
          <w:rFonts w:ascii="Verdana" w:hAnsi="Verdana"/>
          <w:color w:val="000000"/>
          <w:lang w:val="en"/>
        </w:rPr>
        <w:t xml:space="preserve">, </w:t>
      </w:r>
      <w:r>
        <w:rPr>
          <w:rFonts w:ascii="Verdana" w:hAnsi="Verdana"/>
          <w:color w:val="000000"/>
          <w:lang w:val="en"/>
        </w:rPr>
        <w:t xml:space="preserve">depending upon the information available and the End-User's privacy preferences. For example, the </w:t>
      </w:r>
      <w:r>
        <w:rPr>
          <w:rStyle w:val="HTMLTypewriter"/>
          <w:lang w:val="en"/>
        </w:rPr>
        <w:t>country</w:t>
      </w:r>
      <w:r>
        <w:rPr>
          <w:rFonts w:ascii="Verdana" w:hAnsi="Verdana"/>
          <w:color w:val="000000"/>
          <w:lang w:val="en"/>
        </w:rPr>
        <w:t xml:space="preserve"> and </w:t>
      </w:r>
      <w:r>
        <w:rPr>
          <w:rStyle w:val="HTMLTypewriter"/>
          <w:lang w:val="en"/>
        </w:rPr>
        <w:t>region</w:t>
      </w:r>
      <w:r>
        <w:rPr>
          <w:rFonts w:ascii="Verdana" w:hAnsi="Verdana"/>
          <w:color w:val="000000"/>
          <w:lang w:val="en"/>
        </w:rPr>
        <w:t xml:space="preserve"> might be returned without returning more fine-grained address information. </w:t>
      </w:r>
    </w:p>
    <w:p w14:paraId="1296DF83" w14:textId="77777777" w:rsidR="00000000" w:rsidRDefault="00A44103">
      <w:pPr>
        <w:pStyle w:val="NormalWeb"/>
        <w:divId w:val="1251696012"/>
        <w:rPr>
          <w:rFonts w:ascii="Verdana" w:hAnsi="Verdana"/>
          <w:color w:val="000000"/>
          <w:lang w:val="en"/>
        </w:rPr>
      </w:pPr>
      <w:r>
        <w:rPr>
          <w:rFonts w:ascii="Verdana" w:hAnsi="Verdana"/>
          <w:color w:val="000000"/>
          <w:lang w:val="en"/>
        </w:rPr>
        <w:t>Implementations MAY return just the full address as a single st</w:t>
      </w:r>
      <w:r>
        <w:rPr>
          <w:rFonts w:ascii="Verdana" w:hAnsi="Verdana"/>
          <w:color w:val="000000"/>
          <w:lang w:val="en"/>
        </w:rPr>
        <w:t>ring in the formatted sub-field, or they MAY return just the individual component fields using the other sub-fields, or they MAY return both. If both variants are returned, they SHOULD be describing the same address, with the formatted address indicating h</w:t>
      </w:r>
      <w:r>
        <w:rPr>
          <w:rFonts w:ascii="Verdana" w:hAnsi="Verdana"/>
          <w:color w:val="000000"/>
          <w:lang w:val="en"/>
        </w:rPr>
        <w:t xml:space="preserve">ow the component fields are combined. </w:t>
      </w:r>
    </w:p>
    <w:p w14:paraId="41094E53" w14:textId="77777777" w:rsidR="00000000" w:rsidRDefault="00A44103" w:rsidP="00A44103">
      <w:pPr>
        <w:spacing w:beforeAutospacing="0" w:after="0" w:afterAutospacing="0"/>
        <w:ind w:left="1200" w:right="1200"/>
        <w:divId w:val="1309438199"/>
        <w:rPr>
          <w:rFonts w:ascii="Verdana" w:eastAsia="Times New Roman" w:hAnsi="Verdana"/>
          <w:color w:val="000000"/>
          <w:lang w:val="en"/>
        </w:rPr>
      </w:pPr>
      <w:proofErr w:type="gramStart"/>
      <w:r>
        <w:rPr>
          <w:rFonts w:ascii="Verdana" w:eastAsia="Times New Roman" w:hAnsi="Verdana"/>
          <w:color w:val="000000"/>
          <w:lang w:val="en"/>
        </w:rPr>
        <w:t>formatted</w:t>
      </w:r>
      <w:proofErr w:type="gramEnd"/>
    </w:p>
    <w:p w14:paraId="1D0EA6AA" w14:textId="77777777" w:rsidR="00000000" w:rsidRDefault="00A44103" w:rsidP="00A44103">
      <w:pPr>
        <w:spacing w:before="0" w:beforeAutospacing="0" w:after="0" w:afterAutospacing="0"/>
        <w:ind w:left="1920" w:right="1200"/>
        <w:divId w:val="1309438199"/>
        <w:rPr>
          <w:rFonts w:ascii="Verdana" w:eastAsia="Times New Roman" w:hAnsi="Verdana"/>
          <w:color w:val="000000"/>
          <w:lang w:val="en"/>
        </w:rPr>
      </w:pPr>
      <w:proofErr w:type="gramStart"/>
      <w:r>
        <w:rPr>
          <w:rFonts w:ascii="Verdana" w:eastAsia="Times New Roman" w:hAnsi="Verdana"/>
          <w:color w:val="000000"/>
          <w:lang w:val="en"/>
        </w:rPr>
        <w:t>Full mailing address, formatted for display or use on a mailing label.</w:t>
      </w:r>
      <w:proofErr w:type="gramEnd"/>
      <w:r>
        <w:rPr>
          <w:rFonts w:ascii="Verdana" w:eastAsia="Times New Roman" w:hAnsi="Verdana"/>
          <w:color w:val="000000"/>
          <w:lang w:val="en"/>
        </w:rPr>
        <w:t xml:space="preserve"> This field MAY contain multiple lines, separated by newline characters. </w:t>
      </w:r>
    </w:p>
    <w:p w14:paraId="561C796F" w14:textId="77777777" w:rsidR="00000000" w:rsidRDefault="00A44103" w:rsidP="00A44103">
      <w:pPr>
        <w:spacing w:before="0" w:beforeAutospacing="0" w:after="0" w:afterAutospacing="0"/>
        <w:ind w:left="1200" w:right="1200"/>
        <w:divId w:val="1309438199"/>
        <w:rPr>
          <w:rFonts w:ascii="Verdana" w:eastAsia="Times New Roman" w:hAnsi="Verdana"/>
          <w:color w:val="000000"/>
          <w:lang w:val="en"/>
        </w:rPr>
      </w:pPr>
      <w:r>
        <w:rPr>
          <w:rFonts w:ascii="Verdana" w:eastAsia="Times New Roman" w:hAnsi="Verdana"/>
          <w:color w:val="000000"/>
          <w:lang w:val="en"/>
        </w:rPr>
        <w:t>street_address</w:t>
      </w:r>
    </w:p>
    <w:p w14:paraId="1D6B8193" w14:textId="77777777" w:rsidR="00000000" w:rsidRDefault="00A44103" w:rsidP="00A44103">
      <w:pPr>
        <w:spacing w:before="0" w:beforeAutospacing="0" w:after="0" w:afterAutospacing="0"/>
        <w:ind w:left="1920" w:right="1200"/>
        <w:divId w:val="1309438199"/>
        <w:rPr>
          <w:rFonts w:ascii="Verdana" w:eastAsia="Times New Roman" w:hAnsi="Verdana"/>
          <w:color w:val="000000"/>
          <w:lang w:val="en"/>
        </w:rPr>
      </w:pPr>
      <w:r>
        <w:rPr>
          <w:rFonts w:ascii="Verdana" w:eastAsia="Times New Roman" w:hAnsi="Verdana"/>
          <w:color w:val="000000"/>
          <w:lang w:val="en"/>
        </w:rPr>
        <w:t xml:space="preserve">Full street address component, </w:t>
      </w:r>
      <w:r>
        <w:rPr>
          <w:rFonts w:ascii="Verdana" w:eastAsia="Times New Roman" w:hAnsi="Verdana"/>
          <w:color w:val="000000"/>
          <w:lang w:val="en"/>
        </w:rPr>
        <w:t xml:space="preserve">which MAY include house number, street name, Post Office Box, and multi-line extended street address information. This field MAY contain multiple lines, separated by newline characters. </w:t>
      </w:r>
    </w:p>
    <w:p w14:paraId="4056AD9C" w14:textId="77777777" w:rsidR="00000000" w:rsidRDefault="00A44103" w:rsidP="00A44103">
      <w:pPr>
        <w:spacing w:before="0" w:beforeAutospacing="0" w:after="0" w:afterAutospacing="0"/>
        <w:ind w:left="1200" w:right="1200"/>
        <w:divId w:val="1309438199"/>
        <w:rPr>
          <w:rFonts w:ascii="Verdana" w:eastAsia="Times New Roman" w:hAnsi="Verdana"/>
          <w:color w:val="000000"/>
          <w:lang w:val="en"/>
        </w:rPr>
      </w:pPr>
      <w:proofErr w:type="gramStart"/>
      <w:r>
        <w:rPr>
          <w:rFonts w:ascii="Verdana" w:eastAsia="Times New Roman" w:hAnsi="Verdana"/>
          <w:color w:val="000000"/>
          <w:lang w:val="en"/>
        </w:rPr>
        <w:t>locality</w:t>
      </w:r>
      <w:proofErr w:type="gramEnd"/>
    </w:p>
    <w:p w14:paraId="584EFEE8" w14:textId="77777777" w:rsidR="00000000" w:rsidRDefault="00A44103" w:rsidP="00A44103">
      <w:pPr>
        <w:spacing w:before="0" w:beforeAutospacing="0" w:after="0" w:afterAutospacing="0"/>
        <w:ind w:left="1920" w:right="1200"/>
        <w:divId w:val="1309438199"/>
        <w:rPr>
          <w:rFonts w:ascii="Verdana" w:eastAsia="Times New Roman" w:hAnsi="Verdana"/>
          <w:color w:val="000000"/>
          <w:lang w:val="en"/>
        </w:rPr>
      </w:pPr>
      <w:proofErr w:type="gramStart"/>
      <w:r>
        <w:rPr>
          <w:rFonts w:ascii="Verdana" w:eastAsia="Times New Roman" w:hAnsi="Verdana"/>
          <w:color w:val="000000"/>
          <w:lang w:val="en"/>
        </w:rPr>
        <w:t>City or locality component.</w:t>
      </w:r>
      <w:proofErr w:type="gramEnd"/>
      <w:r>
        <w:rPr>
          <w:rFonts w:ascii="Verdana" w:eastAsia="Times New Roman" w:hAnsi="Verdana"/>
          <w:color w:val="000000"/>
          <w:lang w:val="en"/>
        </w:rPr>
        <w:t xml:space="preserve"> </w:t>
      </w:r>
    </w:p>
    <w:p w14:paraId="6995DDD3" w14:textId="77777777" w:rsidR="00000000" w:rsidRDefault="00A44103" w:rsidP="00A44103">
      <w:pPr>
        <w:spacing w:before="0" w:beforeAutospacing="0" w:after="0" w:afterAutospacing="0"/>
        <w:ind w:left="1200" w:right="1200"/>
        <w:divId w:val="1309438199"/>
        <w:rPr>
          <w:rFonts w:ascii="Verdana" w:eastAsia="Times New Roman" w:hAnsi="Verdana"/>
          <w:color w:val="000000"/>
          <w:lang w:val="en"/>
        </w:rPr>
      </w:pPr>
      <w:proofErr w:type="gramStart"/>
      <w:r>
        <w:rPr>
          <w:rFonts w:ascii="Verdana" w:eastAsia="Times New Roman" w:hAnsi="Verdana"/>
          <w:color w:val="000000"/>
          <w:lang w:val="en"/>
        </w:rPr>
        <w:t>region</w:t>
      </w:r>
      <w:proofErr w:type="gramEnd"/>
    </w:p>
    <w:p w14:paraId="356BD5CC" w14:textId="77777777" w:rsidR="00000000" w:rsidRDefault="00A44103" w:rsidP="00A44103">
      <w:pPr>
        <w:spacing w:before="0" w:beforeAutospacing="0" w:after="0" w:afterAutospacing="0"/>
        <w:ind w:left="1920" w:right="1200"/>
        <w:divId w:val="1309438199"/>
        <w:rPr>
          <w:rFonts w:ascii="Verdana" w:eastAsia="Times New Roman" w:hAnsi="Verdana"/>
          <w:color w:val="000000"/>
          <w:lang w:val="en"/>
        </w:rPr>
      </w:pPr>
      <w:proofErr w:type="gramStart"/>
      <w:r>
        <w:rPr>
          <w:rFonts w:ascii="Verdana" w:eastAsia="Times New Roman" w:hAnsi="Verdana"/>
          <w:color w:val="000000"/>
          <w:lang w:val="en"/>
        </w:rPr>
        <w:t>State, province, prefect</w:t>
      </w:r>
      <w:r>
        <w:rPr>
          <w:rFonts w:ascii="Verdana" w:eastAsia="Times New Roman" w:hAnsi="Verdana"/>
          <w:color w:val="000000"/>
          <w:lang w:val="en"/>
        </w:rPr>
        <w:t>ure or region component.</w:t>
      </w:r>
      <w:proofErr w:type="gramEnd"/>
      <w:r>
        <w:rPr>
          <w:rFonts w:ascii="Verdana" w:eastAsia="Times New Roman" w:hAnsi="Verdana"/>
          <w:color w:val="000000"/>
          <w:lang w:val="en"/>
        </w:rPr>
        <w:t xml:space="preserve"> </w:t>
      </w:r>
    </w:p>
    <w:p w14:paraId="04F5CD67" w14:textId="77777777" w:rsidR="00000000" w:rsidRDefault="00A44103" w:rsidP="00A44103">
      <w:pPr>
        <w:spacing w:before="0" w:beforeAutospacing="0" w:after="0" w:afterAutospacing="0"/>
        <w:ind w:left="1200" w:right="1200"/>
        <w:divId w:val="1309438199"/>
        <w:rPr>
          <w:rFonts w:ascii="Verdana" w:eastAsia="Times New Roman" w:hAnsi="Verdana"/>
          <w:color w:val="000000"/>
          <w:lang w:val="en"/>
        </w:rPr>
      </w:pPr>
      <w:r>
        <w:rPr>
          <w:rFonts w:ascii="Verdana" w:eastAsia="Times New Roman" w:hAnsi="Verdana"/>
          <w:color w:val="000000"/>
          <w:lang w:val="en"/>
        </w:rPr>
        <w:t>postal_code</w:t>
      </w:r>
    </w:p>
    <w:p w14:paraId="64D5972C" w14:textId="77777777" w:rsidR="00000000" w:rsidRDefault="00A44103" w:rsidP="00A44103">
      <w:pPr>
        <w:spacing w:before="0" w:beforeAutospacing="0" w:after="0" w:afterAutospacing="0"/>
        <w:ind w:left="1920" w:right="1200"/>
        <w:divId w:val="1309438199"/>
        <w:rPr>
          <w:rFonts w:ascii="Verdana" w:eastAsia="Times New Roman" w:hAnsi="Verdana"/>
          <w:color w:val="000000"/>
          <w:lang w:val="en"/>
        </w:rPr>
      </w:pPr>
      <w:r>
        <w:rPr>
          <w:rFonts w:ascii="Verdana" w:eastAsia="Times New Roman" w:hAnsi="Verdana"/>
          <w:color w:val="000000"/>
          <w:lang w:val="en"/>
        </w:rPr>
        <w:t xml:space="preserve">Zip code or postal code component. </w:t>
      </w:r>
    </w:p>
    <w:p w14:paraId="71155A02" w14:textId="77777777" w:rsidR="00000000" w:rsidRDefault="00A44103" w:rsidP="00A44103">
      <w:pPr>
        <w:spacing w:before="0" w:beforeAutospacing="0" w:after="0" w:afterAutospacing="0"/>
        <w:ind w:left="1200" w:right="1200"/>
        <w:divId w:val="1309438199"/>
        <w:rPr>
          <w:rFonts w:ascii="Verdana" w:eastAsia="Times New Roman" w:hAnsi="Verdana"/>
          <w:color w:val="000000"/>
          <w:lang w:val="en"/>
        </w:rPr>
      </w:pPr>
      <w:proofErr w:type="gramStart"/>
      <w:r>
        <w:rPr>
          <w:rFonts w:ascii="Verdana" w:eastAsia="Times New Roman" w:hAnsi="Verdana"/>
          <w:color w:val="000000"/>
          <w:lang w:val="en"/>
        </w:rPr>
        <w:t>country</w:t>
      </w:r>
      <w:proofErr w:type="gramEnd"/>
    </w:p>
    <w:p w14:paraId="5B2AF590" w14:textId="77777777" w:rsidR="00000000" w:rsidRDefault="00A44103" w:rsidP="00A44103">
      <w:pPr>
        <w:spacing w:before="0" w:beforeAutospacing="0" w:afterAutospacing="0"/>
        <w:ind w:left="1920" w:right="1200"/>
        <w:divId w:val="1309438199"/>
        <w:rPr>
          <w:rFonts w:ascii="Verdana" w:eastAsia="Times New Roman" w:hAnsi="Verdana"/>
          <w:color w:val="000000"/>
          <w:lang w:val="en"/>
        </w:rPr>
      </w:pPr>
      <w:proofErr w:type="gramStart"/>
      <w:r>
        <w:rPr>
          <w:rFonts w:ascii="Verdana" w:eastAsia="Times New Roman" w:hAnsi="Verdana"/>
          <w:color w:val="000000"/>
          <w:lang w:val="en"/>
        </w:rPr>
        <w:t>Country name component.</w:t>
      </w:r>
      <w:proofErr w:type="gramEnd"/>
      <w:r>
        <w:rPr>
          <w:rFonts w:ascii="Verdana" w:eastAsia="Times New Roman" w:hAnsi="Verdana"/>
          <w:color w:val="000000"/>
          <w:lang w:val="en"/>
        </w:rPr>
        <w:t xml:space="preserve"> </w:t>
      </w:r>
    </w:p>
    <w:p w14:paraId="1A1B7273" w14:textId="77777777" w:rsidR="00000000" w:rsidRDefault="00A44103">
      <w:pPr>
        <w:spacing w:before="0" w:beforeAutospacing="0" w:after="0" w:afterAutospacing="0"/>
        <w:divId w:val="1251696012"/>
        <w:rPr>
          <w:rFonts w:ascii="Verdana" w:eastAsia="Times New Roman" w:hAnsi="Verdana"/>
          <w:color w:val="000000"/>
          <w:lang w:val="en"/>
        </w:rPr>
      </w:pPr>
      <w:bookmarkStart w:id="115" w:name="ClaimsLanguagesAndScripts"/>
      <w:bookmarkEnd w:id="115"/>
    </w:p>
    <w:p w14:paraId="2A027727" w14:textId="77777777" w:rsidR="00000000" w:rsidRDefault="00A44103">
      <w:pPr>
        <w:spacing w:before="0" w:beforeAutospacing="0" w:after="0" w:afterAutospacing="0"/>
        <w:divId w:val="1251696012"/>
        <w:rPr>
          <w:rFonts w:ascii="Verdana" w:eastAsia="Times New Roman" w:hAnsi="Verdana"/>
          <w:color w:val="000000"/>
          <w:lang w:val="en"/>
        </w:rPr>
      </w:pPr>
      <w:r>
        <w:rPr>
          <w:rFonts w:ascii="Verdana" w:eastAsia="Times New Roman" w:hAnsi="Verdana"/>
          <w:color w:val="000000"/>
          <w:lang w:val="en"/>
        </w:rPr>
        <w:pict>
          <v:rect id="_x0000_i105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9CFA849" w14:textId="77777777">
        <w:trPr>
          <w:divId w:val="1251696012"/>
          <w:trHeight w:val="225"/>
          <w:tblCellSpacing w:w="15" w:type="dxa"/>
        </w:trPr>
        <w:tc>
          <w:tcPr>
            <w:tcW w:w="450" w:type="dxa"/>
            <w:shd w:val="clear" w:color="auto" w:fill="990000"/>
            <w:vAlign w:val="center"/>
            <w:hideMark/>
          </w:tcPr>
          <w:p w14:paraId="3BA1D0AF" w14:textId="77777777" w:rsidR="00000000" w:rsidRDefault="00A4410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E77C2C6" w14:textId="77777777" w:rsidR="00000000" w:rsidRDefault="00A44103">
      <w:pPr>
        <w:pStyle w:val="Heading3"/>
        <w:divId w:val="1251696012"/>
        <w:rPr>
          <w:rFonts w:eastAsia="Times New Roman"/>
          <w:lang w:val="en"/>
        </w:rPr>
      </w:pPr>
      <w:bookmarkStart w:id="116" w:name="rfc.section.2.5.2"/>
      <w:bookmarkEnd w:id="116"/>
      <w:r>
        <w:rPr>
          <w:rFonts w:eastAsia="Times New Roman"/>
          <w:lang w:val="en"/>
        </w:rPr>
        <w:t>2.5.2.</w:t>
      </w:r>
      <w:proofErr w:type="gramStart"/>
      <w:r>
        <w:rPr>
          <w:rFonts w:eastAsia="Times New Roman"/>
          <w:lang w:val="en"/>
        </w:rPr>
        <w:t>  Claims</w:t>
      </w:r>
      <w:proofErr w:type="gramEnd"/>
      <w:r>
        <w:rPr>
          <w:rFonts w:eastAsia="Times New Roman"/>
          <w:lang w:val="en"/>
        </w:rPr>
        <w:t xml:space="preserve"> Languages and Scripts</w:t>
      </w:r>
    </w:p>
    <w:p w14:paraId="1377FFFF"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Human-readable Claim Values and Claim Values that reference human-readable values MAY be represented in multiple languages and scripts. To specify the languages and scripts, </w:t>
      </w:r>
      <w:hyperlink w:anchor="RFC5646" w:history="1">
        <w:r>
          <w:rPr>
            <w:rStyle w:val="Hyperlink"/>
            <w:rFonts w:ascii="Verdana" w:hAnsi="Verdana"/>
            <w:u w:val="none"/>
            <w:lang w:val="en"/>
          </w:rPr>
          <w:t>BCP47</w:t>
        </w:r>
        <w:r>
          <w:rPr>
            <w:rStyle w:val="Hyperlink"/>
            <w:rFonts w:ascii="Verdana" w:hAnsi="Verdana"/>
            <w:vanish/>
            <w:u w:val="none"/>
            <w:lang w:val="en"/>
          </w:rPr>
          <w:t xml:space="preserve"> (Phillips, A. and M. Davis, “</w:t>
        </w:r>
        <w:r>
          <w:rPr>
            <w:rStyle w:val="Hyperlink"/>
            <w:rFonts w:ascii="Verdana" w:hAnsi="Verdana"/>
            <w:vanish/>
            <w:u w:val="none"/>
            <w:lang w:val="en"/>
          </w:rPr>
          <w:t>Tags for Identifying Languages,” September 2009.)</w:t>
        </w:r>
      </w:hyperlink>
      <w:r>
        <w:rPr>
          <w:rFonts w:ascii="Verdana" w:hAnsi="Verdana"/>
          <w:color w:val="000000"/>
          <w:lang w:val="en"/>
        </w:rPr>
        <w:t xml:space="preserve"> [RFC5646] language tags are added to member names, delimited by a </w:t>
      </w:r>
      <w:r>
        <w:rPr>
          <w:rStyle w:val="HTMLTypewriter"/>
          <w:lang w:val="en"/>
        </w:rPr>
        <w:t>#</w:t>
      </w:r>
      <w:r>
        <w:rPr>
          <w:rFonts w:ascii="Verdana" w:hAnsi="Verdana"/>
          <w:color w:val="000000"/>
          <w:lang w:val="en"/>
        </w:rPr>
        <w:t xml:space="preserve"> character. For example, </w:t>
      </w:r>
      <w:r>
        <w:rPr>
          <w:rStyle w:val="HTMLTypewriter"/>
          <w:lang w:val="en"/>
        </w:rPr>
        <w:t>family_name#ja-Kana-JP</w:t>
      </w:r>
      <w:r>
        <w:rPr>
          <w:rFonts w:ascii="Verdana" w:hAnsi="Verdana"/>
          <w:color w:val="000000"/>
          <w:lang w:val="en"/>
        </w:rPr>
        <w:t xml:space="preserve"> expresses the Family Name in Katakana in Japanese, which is commonly used to index and repr</w:t>
      </w:r>
      <w:r>
        <w:rPr>
          <w:rFonts w:ascii="Verdana" w:hAnsi="Verdana"/>
          <w:color w:val="000000"/>
          <w:lang w:val="en"/>
        </w:rPr>
        <w:t xml:space="preserve">esent the phonetics of the Kanji representation of the same represented as </w:t>
      </w:r>
      <w:r>
        <w:rPr>
          <w:rStyle w:val="HTMLTypewriter"/>
          <w:lang w:val="en"/>
        </w:rPr>
        <w:t>family_name#ja-Hani-JP</w:t>
      </w:r>
      <w:r>
        <w:rPr>
          <w:rFonts w:ascii="Verdana" w:hAnsi="Verdana"/>
          <w:color w:val="000000"/>
          <w:lang w:val="en"/>
        </w:rPr>
        <w:t xml:space="preserve">. As another example, both </w:t>
      </w:r>
      <w:r>
        <w:rPr>
          <w:rStyle w:val="HTMLTypewriter"/>
          <w:lang w:val="en"/>
        </w:rPr>
        <w:t>website</w:t>
      </w:r>
      <w:r>
        <w:rPr>
          <w:rFonts w:ascii="Verdana" w:hAnsi="Verdana"/>
          <w:color w:val="000000"/>
          <w:lang w:val="en"/>
        </w:rPr>
        <w:t xml:space="preserve"> and </w:t>
      </w:r>
      <w:r>
        <w:rPr>
          <w:rStyle w:val="HTMLTypewriter"/>
          <w:lang w:val="en"/>
        </w:rPr>
        <w:t>website#de</w:t>
      </w:r>
      <w:r>
        <w:rPr>
          <w:rFonts w:ascii="Verdana" w:hAnsi="Verdana"/>
          <w:color w:val="000000"/>
          <w:lang w:val="en"/>
        </w:rPr>
        <w:t xml:space="preserve"> Claim Values might be returned, referencing a Web site in an unspecified language and a Web site in German. </w:t>
      </w:r>
    </w:p>
    <w:p w14:paraId="7DA499D9"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Since Claim Names are case sensitive, it is strongly RECOMMENDED that language tag values used in Claim Names be spelled using the character case with which they are registered in the </w:t>
      </w:r>
      <w:hyperlink w:anchor="IANA.Language" w:history="1">
        <w:r>
          <w:rPr>
            <w:rStyle w:val="Hyperlink"/>
            <w:rFonts w:ascii="Verdana" w:hAnsi="Verdana"/>
            <w:u w:val="none"/>
            <w:lang w:val="en"/>
          </w:rPr>
          <w:t>IANA Language Subtag Registry</w:t>
        </w:r>
        <w:r>
          <w:rPr>
            <w:rStyle w:val="Hyperlink"/>
            <w:rFonts w:ascii="Verdana" w:hAnsi="Verdana"/>
            <w:vanish/>
            <w:u w:val="none"/>
            <w:lang w:val="en"/>
          </w:rPr>
          <w:t xml:space="preserve"> (Inter</w:t>
        </w:r>
        <w:r>
          <w:rPr>
            <w:rStyle w:val="Hyperlink"/>
            <w:rFonts w:ascii="Verdana" w:hAnsi="Verdana"/>
            <w:vanish/>
            <w:u w:val="none"/>
            <w:lang w:val="en"/>
          </w:rPr>
          <w:t>net Assigned Numbers Authority (IANA), “Language Subtag Registry,” 2005.)</w:t>
        </w:r>
      </w:hyperlink>
      <w:r>
        <w:rPr>
          <w:rFonts w:ascii="Verdana" w:hAnsi="Verdana"/>
          <w:color w:val="000000"/>
          <w:lang w:val="en"/>
        </w:rPr>
        <w:t xml:space="preserve"> [IANA.Language]. In particular, normally language names are spelled with lowercase characters, region names are spelled with uppercase characters, and scripts are spelled with mixed </w:t>
      </w:r>
      <w:r>
        <w:rPr>
          <w:rFonts w:ascii="Verdana" w:hAnsi="Verdana"/>
          <w:color w:val="000000"/>
          <w:lang w:val="en"/>
        </w:rPr>
        <w:t xml:space="preserve">case characters. However, since BCP47 language tag values are case insensitive, implementations SHOULD interpret the language tag values supplied in a case insensitive manner. </w:t>
      </w:r>
    </w:p>
    <w:p w14:paraId="2EAF0D39"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Per the recommendations in BCP47, language tag values for Claims SHOULD only </w:t>
      </w:r>
      <w:proofErr w:type="gramStart"/>
      <w:r>
        <w:rPr>
          <w:rFonts w:ascii="Verdana" w:hAnsi="Verdana"/>
          <w:color w:val="000000"/>
          <w:lang w:val="en"/>
        </w:rPr>
        <w:t>be</w:t>
      </w:r>
      <w:proofErr w:type="gramEnd"/>
      <w:r>
        <w:rPr>
          <w:rFonts w:ascii="Verdana" w:hAnsi="Verdana"/>
          <w:color w:val="000000"/>
          <w:lang w:val="en"/>
        </w:rPr>
        <w:t xml:space="preserve"> as specific as necessary. For instance, using </w:t>
      </w:r>
      <w:proofErr w:type="gramStart"/>
      <w:r>
        <w:rPr>
          <w:rStyle w:val="HTMLTypewriter"/>
          <w:lang w:val="en"/>
        </w:rPr>
        <w:t>fr</w:t>
      </w:r>
      <w:proofErr w:type="gramEnd"/>
      <w:r>
        <w:rPr>
          <w:rFonts w:ascii="Verdana" w:hAnsi="Verdana"/>
          <w:color w:val="000000"/>
          <w:lang w:val="en"/>
        </w:rPr>
        <w:t xml:space="preserve"> might be sufficient in many contexts, rather than </w:t>
      </w:r>
      <w:r>
        <w:rPr>
          <w:rStyle w:val="HTMLTypewriter"/>
          <w:lang w:val="en"/>
        </w:rPr>
        <w:t>fr-CA</w:t>
      </w:r>
      <w:r>
        <w:rPr>
          <w:rFonts w:ascii="Verdana" w:hAnsi="Verdana"/>
          <w:color w:val="000000"/>
          <w:lang w:val="en"/>
        </w:rPr>
        <w:t xml:space="preserve"> or </w:t>
      </w:r>
      <w:r>
        <w:rPr>
          <w:rStyle w:val="HTMLTypewriter"/>
          <w:lang w:val="en"/>
        </w:rPr>
        <w:t>fr-FR</w:t>
      </w:r>
      <w:r>
        <w:rPr>
          <w:rFonts w:ascii="Verdana" w:hAnsi="Verdana"/>
          <w:color w:val="000000"/>
          <w:lang w:val="en"/>
        </w:rPr>
        <w:t xml:space="preserve">. Where possible, OPs SHOULD try to match requested Claim locales with Claims it has. For instance, if the Client asks for a Claim with a </w:t>
      </w:r>
      <w:r>
        <w:rPr>
          <w:rStyle w:val="HTMLTypewriter"/>
          <w:lang w:val="en"/>
        </w:rPr>
        <w:t>de</w:t>
      </w:r>
      <w:r>
        <w:rPr>
          <w:rFonts w:ascii="Verdana" w:hAnsi="Verdana"/>
          <w:color w:val="000000"/>
          <w:lang w:val="en"/>
        </w:rPr>
        <w:t xml:space="preserve"> (</w:t>
      </w:r>
      <w:r>
        <w:rPr>
          <w:rFonts w:ascii="Verdana" w:hAnsi="Verdana"/>
          <w:color w:val="000000"/>
          <w:lang w:val="en"/>
        </w:rPr>
        <w:t xml:space="preserve">German) language tag and the OP has a value tagged with </w:t>
      </w:r>
      <w:r>
        <w:rPr>
          <w:rStyle w:val="HTMLTypewriter"/>
          <w:lang w:val="en"/>
        </w:rPr>
        <w:t>de-CH</w:t>
      </w:r>
      <w:r>
        <w:rPr>
          <w:rFonts w:ascii="Verdana" w:hAnsi="Verdana"/>
          <w:color w:val="000000"/>
          <w:lang w:val="en"/>
        </w:rPr>
        <w:t xml:space="preserve"> (Swiss German) and no generic German value, it would be appropriate for the OP to return the Swiss German value to the Client. (This intentionally moves as much of the complexity of language tag</w:t>
      </w:r>
      <w:r>
        <w:rPr>
          <w:rFonts w:ascii="Verdana" w:hAnsi="Verdana"/>
          <w:color w:val="000000"/>
          <w:lang w:val="en"/>
        </w:rPr>
        <w:t xml:space="preserve"> matching to the OP as possible, to simplify Clients.) </w:t>
      </w:r>
    </w:p>
    <w:p w14:paraId="0C9B130F"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A </w:t>
      </w:r>
      <w:r>
        <w:rPr>
          <w:rStyle w:val="HTMLTypewriter"/>
          <w:lang w:val="en"/>
        </w:rPr>
        <w:t>claims_locales</w:t>
      </w:r>
      <w:r>
        <w:rPr>
          <w:rFonts w:ascii="Verdana" w:hAnsi="Verdana"/>
          <w:color w:val="000000"/>
          <w:lang w:val="en"/>
        </w:rPr>
        <w:t xml:space="preserve"> request can be used to specify the preferred languages and scripts to use for the returned Claims. </w:t>
      </w:r>
    </w:p>
    <w:p w14:paraId="3436E7A3"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When the OP determines, either through the </w:t>
      </w:r>
      <w:r>
        <w:rPr>
          <w:rStyle w:val="HTMLTypewriter"/>
          <w:lang w:val="en"/>
        </w:rPr>
        <w:t>claims_locales</w:t>
      </w:r>
      <w:r>
        <w:rPr>
          <w:rFonts w:ascii="Verdana" w:hAnsi="Verdana"/>
          <w:color w:val="000000"/>
          <w:lang w:val="en"/>
        </w:rPr>
        <w:t xml:space="preserve"> parameter, or by other me</w:t>
      </w:r>
      <w:r>
        <w:rPr>
          <w:rFonts w:ascii="Verdana" w:hAnsi="Verdana"/>
          <w:color w:val="000000"/>
          <w:lang w:val="en"/>
        </w:rPr>
        <w:t xml:space="preserve">ans, that the End-User and Client are requesting Claims in only one set of languages and scripts, it is RECOMMENDED that OPs return Claims without language tags when they employ this language and script. It is also RECOMMENDED that Clients be written in a </w:t>
      </w:r>
      <w:r>
        <w:rPr>
          <w:rFonts w:ascii="Verdana" w:hAnsi="Verdana"/>
          <w:color w:val="000000"/>
          <w:lang w:val="en"/>
        </w:rPr>
        <w:t xml:space="preserve">manner that they can handle and utilize Claims using language tags. </w:t>
      </w:r>
    </w:p>
    <w:p w14:paraId="3961331B" w14:textId="77777777" w:rsidR="00000000" w:rsidRDefault="00A44103">
      <w:pPr>
        <w:spacing w:before="0" w:beforeAutospacing="0" w:after="0" w:afterAutospacing="0"/>
        <w:divId w:val="1251696012"/>
        <w:rPr>
          <w:rFonts w:ascii="Verdana" w:eastAsia="Times New Roman" w:hAnsi="Verdana"/>
          <w:color w:val="000000"/>
          <w:lang w:val="en"/>
        </w:rPr>
      </w:pPr>
      <w:bookmarkStart w:id="117" w:name="claim.stability"/>
      <w:bookmarkEnd w:id="117"/>
    </w:p>
    <w:p w14:paraId="60F252F2" w14:textId="77777777" w:rsidR="00000000" w:rsidRDefault="00A44103">
      <w:pPr>
        <w:spacing w:before="0" w:beforeAutospacing="0" w:after="0" w:afterAutospacing="0"/>
        <w:divId w:val="1251696012"/>
        <w:rPr>
          <w:rFonts w:ascii="Verdana" w:eastAsia="Times New Roman" w:hAnsi="Verdana"/>
          <w:color w:val="000000"/>
          <w:lang w:val="en"/>
        </w:rPr>
      </w:pPr>
      <w:r>
        <w:rPr>
          <w:rFonts w:ascii="Verdana" w:eastAsia="Times New Roman" w:hAnsi="Verdana"/>
          <w:color w:val="000000"/>
          <w:lang w:val="en"/>
        </w:rPr>
        <w:pict>
          <v:rect id="_x0000_i105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BE488B5" w14:textId="77777777">
        <w:trPr>
          <w:divId w:val="1251696012"/>
          <w:trHeight w:val="225"/>
          <w:tblCellSpacing w:w="15" w:type="dxa"/>
        </w:trPr>
        <w:tc>
          <w:tcPr>
            <w:tcW w:w="450" w:type="dxa"/>
            <w:shd w:val="clear" w:color="auto" w:fill="990000"/>
            <w:vAlign w:val="center"/>
            <w:hideMark/>
          </w:tcPr>
          <w:p w14:paraId="4B64FA56" w14:textId="77777777" w:rsidR="00000000" w:rsidRDefault="00A4410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95D954C" w14:textId="77777777" w:rsidR="00000000" w:rsidRDefault="00A44103">
      <w:pPr>
        <w:pStyle w:val="Heading3"/>
        <w:divId w:val="1251696012"/>
        <w:rPr>
          <w:rFonts w:eastAsia="Times New Roman"/>
          <w:lang w:val="en"/>
        </w:rPr>
      </w:pPr>
      <w:bookmarkStart w:id="118" w:name="rfc.section.2.5.3"/>
      <w:bookmarkEnd w:id="118"/>
      <w:r>
        <w:rPr>
          <w:rFonts w:eastAsia="Times New Roman"/>
          <w:lang w:val="en"/>
        </w:rPr>
        <w:t>2.5.3.</w:t>
      </w:r>
      <w:proofErr w:type="gramStart"/>
      <w:r>
        <w:rPr>
          <w:rFonts w:eastAsia="Times New Roman"/>
          <w:lang w:val="en"/>
        </w:rPr>
        <w:t>  Claim</w:t>
      </w:r>
      <w:proofErr w:type="gramEnd"/>
      <w:r>
        <w:rPr>
          <w:rFonts w:eastAsia="Times New Roman"/>
          <w:lang w:val="en"/>
        </w:rPr>
        <w:t xml:space="preserve"> Stability and Uniqueness</w:t>
      </w:r>
    </w:p>
    <w:p w14:paraId="66353CBB"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The </w:t>
      </w:r>
      <w:r>
        <w:rPr>
          <w:rStyle w:val="HTMLTypewriter"/>
          <w:lang w:val="en"/>
        </w:rPr>
        <w:t>sub</w:t>
      </w:r>
      <w:r>
        <w:rPr>
          <w:rFonts w:ascii="Verdana" w:hAnsi="Verdana"/>
          <w:color w:val="000000"/>
          <w:lang w:val="en"/>
        </w:rPr>
        <w:t xml:space="preserve"> (subject) and </w:t>
      </w:r>
      <w:r>
        <w:rPr>
          <w:rStyle w:val="HTMLTypewriter"/>
          <w:lang w:val="en"/>
        </w:rPr>
        <w:t>iss</w:t>
      </w:r>
      <w:r>
        <w:rPr>
          <w:rFonts w:ascii="Verdana" w:hAnsi="Verdana"/>
          <w:color w:val="000000"/>
          <w:lang w:val="en"/>
        </w:rPr>
        <w:t xml:space="preserve"> (issuer) Claims are the only Claims that a Client can rely upon as a stable identifier for the End-User, since the </w:t>
      </w:r>
      <w:r>
        <w:rPr>
          <w:rStyle w:val="HTMLTypewriter"/>
          <w:lang w:val="en"/>
        </w:rPr>
        <w:t>sub</w:t>
      </w:r>
      <w:r>
        <w:rPr>
          <w:rFonts w:ascii="Verdana" w:hAnsi="Verdana"/>
          <w:color w:val="000000"/>
          <w:lang w:val="en"/>
        </w:rPr>
        <w:t xml:space="preserve"> Claim MUST be locally unique and never r</w:t>
      </w:r>
      <w:r>
        <w:rPr>
          <w:rFonts w:ascii="Verdana" w:hAnsi="Verdana"/>
          <w:color w:val="000000"/>
          <w:lang w:val="en"/>
        </w:rPr>
        <w:t xml:space="preserve">eassigned within the Issuer for a particular End-User, as described in </w:t>
      </w:r>
      <w:hyperlink w:anchor="id_token" w:history="1">
        <w:r>
          <w:rPr>
            <w:rStyle w:val="Hyperlink"/>
            <w:rFonts w:ascii="Verdana" w:hAnsi="Verdana"/>
            <w:u w:val="none"/>
            <w:lang w:val="en"/>
          </w:rPr>
          <w:t>Section 2.2</w:t>
        </w:r>
        <w:r>
          <w:rPr>
            <w:rStyle w:val="Hyperlink"/>
            <w:rFonts w:ascii="Verdana" w:hAnsi="Verdana"/>
            <w:vanish/>
            <w:u w:val="none"/>
            <w:lang w:val="en"/>
          </w:rPr>
          <w:t xml:space="preserve"> (ID Token)</w:t>
        </w:r>
      </w:hyperlink>
      <w:r>
        <w:rPr>
          <w:rFonts w:ascii="Verdana" w:hAnsi="Verdana"/>
          <w:color w:val="000000"/>
          <w:lang w:val="en"/>
        </w:rPr>
        <w:t xml:space="preserve">. Therefore, the only guaranteed unique identifier for a given End-User is the combination of the </w:t>
      </w:r>
      <w:r>
        <w:rPr>
          <w:rStyle w:val="HTMLTypewriter"/>
          <w:lang w:val="en"/>
        </w:rPr>
        <w:t>iss</w:t>
      </w:r>
      <w:r>
        <w:rPr>
          <w:rFonts w:ascii="Verdana" w:hAnsi="Verdana"/>
          <w:color w:val="000000"/>
          <w:lang w:val="en"/>
        </w:rPr>
        <w:t xml:space="preserve"> Claim and the </w:t>
      </w:r>
      <w:r>
        <w:rPr>
          <w:rStyle w:val="HTMLTypewriter"/>
          <w:lang w:val="en"/>
        </w:rPr>
        <w:t>sub</w:t>
      </w:r>
      <w:r>
        <w:rPr>
          <w:rFonts w:ascii="Verdana" w:hAnsi="Verdana"/>
          <w:color w:val="000000"/>
          <w:lang w:val="en"/>
        </w:rPr>
        <w:t xml:space="preserve"> Claim. </w:t>
      </w:r>
    </w:p>
    <w:p w14:paraId="2367ADA6"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All other Claims carry no such guarantees across different issuers in terms of stability over time or uniqueness across users, and Issuers are permitted to apply local restrictions and policies. For instance, an Issuer MAY re-use an </w:t>
      </w:r>
      <w:r>
        <w:rPr>
          <w:rStyle w:val="HTMLTypewriter"/>
          <w:lang w:val="en"/>
        </w:rPr>
        <w:t>email</w:t>
      </w:r>
      <w:r>
        <w:rPr>
          <w:rFonts w:ascii="Verdana" w:hAnsi="Verdana"/>
          <w:color w:val="000000"/>
          <w:lang w:val="en"/>
        </w:rPr>
        <w:t xml:space="preserve"> Claim value acros</w:t>
      </w:r>
      <w:r>
        <w:rPr>
          <w:rFonts w:ascii="Verdana" w:hAnsi="Verdana"/>
          <w:color w:val="000000"/>
          <w:lang w:val="en"/>
        </w:rPr>
        <w:t xml:space="preserve">s different End-Users at different points in time, and the claimed </w:t>
      </w:r>
      <w:r>
        <w:rPr>
          <w:rStyle w:val="HTMLTypewriter"/>
          <w:lang w:val="en"/>
        </w:rPr>
        <w:t>email</w:t>
      </w:r>
      <w:r>
        <w:rPr>
          <w:rFonts w:ascii="Verdana" w:hAnsi="Verdana"/>
          <w:color w:val="000000"/>
          <w:lang w:val="en"/>
        </w:rPr>
        <w:t xml:space="preserve"> address for a given End-User MAY change over time. Therefore, other Claims such as </w:t>
      </w:r>
      <w:r>
        <w:rPr>
          <w:rStyle w:val="HTMLTypewriter"/>
          <w:lang w:val="en"/>
        </w:rPr>
        <w:t>email</w:t>
      </w:r>
      <w:r>
        <w:rPr>
          <w:rFonts w:ascii="Verdana" w:hAnsi="Verdana"/>
          <w:color w:val="000000"/>
          <w:lang w:val="en"/>
        </w:rPr>
        <w:t xml:space="preserve">, </w:t>
      </w:r>
      <w:r>
        <w:rPr>
          <w:rStyle w:val="HTMLTypewriter"/>
          <w:lang w:val="en"/>
        </w:rPr>
        <w:t>phone_number</w:t>
      </w:r>
      <w:r>
        <w:rPr>
          <w:rFonts w:ascii="Verdana" w:hAnsi="Verdana"/>
          <w:color w:val="000000"/>
          <w:lang w:val="en"/>
        </w:rPr>
        <w:t xml:space="preserve">, and </w:t>
      </w:r>
      <w:r>
        <w:rPr>
          <w:rStyle w:val="HTMLTypewriter"/>
          <w:lang w:val="en"/>
        </w:rPr>
        <w:t>preferred_username</w:t>
      </w:r>
      <w:r>
        <w:rPr>
          <w:rFonts w:ascii="Verdana" w:hAnsi="Verdana"/>
          <w:color w:val="000000"/>
          <w:lang w:val="en"/>
        </w:rPr>
        <w:t xml:space="preserve"> and MUST NOT be used as unique identifiers for the End-U</w:t>
      </w:r>
      <w:r>
        <w:rPr>
          <w:rFonts w:ascii="Verdana" w:hAnsi="Verdana"/>
          <w:color w:val="000000"/>
          <w:lang w:val="en"/>
        </w:rPr>
        <w:t xml:space="preserve">ser. </w:t>
      </w:r>
    </w:p>
    <w:p w14:paraId="5B7D795E" w14:textId="77777777" w:rsidR="00000000" w:rsidRDefault="00A44103">
      <w:pPr>
        <w:spacing w:before="0" w:beforeAutospacing="0" w:after="0" w:afterAutospacing="0"/>
        <w:divId w:val="1251696012"/>
        <w:rPr>
          <w:rFonts w:ascii="Verdana" w:eastAsia="Times New Roman" w:hAnsi="Verdana"/>
          <w:color w:val="000000"/>
          <w:lang w:val="en"/>
        </w:rPr>
      </w:pPr>
      <w:bookmarkStart w:id="119" w:name="Serializations"/>
      <w:bookmarkEnd w:id="119"/>
    </w:p>
    <w:p w14:paraId="77A5F099" w14:textId="77777777" w:rsidR="00000000" w:rsidRDefault="00A44103">
      <w:pPr>
        <w:spacing w:before="0" w:beforeAutospacing="0" w:after="0" w:afterAutospacing="0"/>
        <w:divId w:val="1251696012"/>
        <w:rPr>
          <w:rFonts w:ascii="Verdana" w:eastAsia="Times New Roman" w:hAnsi="Verdana"/>
          <w:color w:val="000000"/>
          <w:lang w:val="en"/>
        </w:rPr>
      </w:pPr>
      <w:r>
        <w:rPr>
          <w:rFonts w:ascii="Verdana" w:eastAsia="Times New Roman" w:hAnsi="Verdana"/>
          <w:color w:val="000000"/>
          <w:lang w:val="en"/>
        </w:rPr>
        <w:pict>
          <v:rect id="_x0000_i105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F893DA5" w14:textId="77777777">
        <w:trPr>
          <w:divId w:val="1251696012"/>
          <w:trHeight w:val="225"/>
          <w:tblCellSpacing w:w="15" w:type="dxa"/>
        </w:trPr>
        <w:tc>
          <w:tcPr>
            <w:tcW w:w="450" w:type="dxa"/>
            <w:shd w:val="clear" w:color="auto" w:fill="990000"/>
            <w:vAlign w:val="center"/>
            <w:hideMark/>
          </w:tcPr>
          <w:p w14:paraId="340C1B8A" w14:textId="77777777" w:rsidR="00000000" w:rsidRDefault="00A4410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F0ECBD7" w14:textId="77777777" w:rsidR="00000000" w:rsidRDefault="00A44103">
      <w:pPr>
        <w:pStyle w:val="Heading3"/>
        <w:divId w:val="1251696012"/>
        <w:rPr>
          <w:rFonts w:eastAsia="Times New Roman"/>
          <w:lang w:val="en"/>
        </w:rPr>
      </w:pPr>
      <w:bookmarkStart w:id="120" w:name="rfc.section.3"/>
      <w:bookmarkEnd w:id="120"/>
      <w:r>
        <w:rPr>
          <w:rFonts w:eastAsia="Times New Roman"/>
          <w:lang w:val="en"/>
        </w:rPr>
        <w:t>3.  Serializations</w:t>
      </w:r>
    </w:p>
    <w:p w14:paraId="55AEDC55"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A request message MAY be serialized using one of the following methods: </w:t>
      </w:r>
    </w:p>
    <w:p w14:paraId="304791EE" w14:textId="77777777" w:rsidR="00000000" w:rsidRDefault="00A44103">
      <w:pPr>
        <w:numPr>
          <w:ilvl w:val="0"/>
          <w:numId w:val="3"/>
        </w:numPr>
        <w:ind w:left="1680" w:right="960"/>
        <w:divId w:val="1251696012"/>
        <w:rPr>
          <w:rFonts w:ascii="Verdana" w:eastAsia="Times New Roman" w:hAnsi="Verdana"/>
          <w:color w:val="000000"/>
          <w:lang w:val="en"/>
        </w:rPr>
        <w:pPrChange w:id="121" w:author="Author" w:date="2013-06-27T18:30:00Z">
          <w:pPr>
            <w:numPr>
              <w:numId w:val="35"/>
            </w:numPr>
            <w:tabs>
              <w:tab w:val="num" w:pos="720"/>
            </w:tabs>
            <w:ind w:left="720" w:right="960" w:hanging="360"/>
            <w:divId w:val="1251696012"/>
          </w:pPr>
        </w:pPrChange>
      </w:pPr>
      <w:r>
        <w:rPr>
          <w:rFonts w:ascii="Verdana" w:eastAsia="Times New Roman" w:hAnsi="Verdana"/>
          <w:color w:val="000000"/>
          <w:lang w:val="en"/>
        </w:rPr>
        <w:t xml:space="preserve">Query String Serialization </w:t>
      </w:r>
    </w:p>
    <w:p w14:paraId="44B62443" w14:textId="77777777" w:rsidR="00000000" w:rsidRDefault="00A44103">
      <w:pPr>
        <w:numPr>
          <w:ilvl w:val="0"/>
          <w:numId w:val="3"/>
        </w:numPr>
        <w:ind w:left="1680" w:right="960"/>
        <w:divId w:val="1251696012"/>
        <w:rPr>
          <w:rFonts w:ascii="Verdana" w:eastAsia="Times New Roman" w:hAnsi="Verdana"/>
          <w:color w:val="000000"/>
          <w:lang w:val="en"/>
        </w:rPr>
        <w:pPrChange w:id="122" w:author="Author" w:date="2013-06-27T18:30:00Z">
          <w:pPr>
            <w:numPr>
              <w:numId w:val="35"/>
            </w:numPr>
            <w:tabs>
              <w:tab w:val="num" w:pos="720"/>
            </w:tabs>
            <w:ind w:left="720" w:right="960" w:hanging="360"/>
            <w:divId w:val="1251696012"/>
          </w:pPr>
        </w:pPrChange>
      </w:pPr>
      <w:r>
        <w:rPr>
          <w:rFonts w:ascii="Verdana" w:eastAsia="Times New Roman" w:hAnsi="Verdana"/>
          <w:color w:val="000000"/>
          <w:lang w:val="en"/>
        </w:rPr>
        <w:t xml:space="preserve">Form Serialization </w:t>
      </w:r>
    </w:p>
    <w:p w14:paraId="1A99FF26" w14:textId="77777777" w:rsidR="00000000" w:rsidRDefault="00A44103">
      <w:pPr>
        <w:spacing w:before="0" w:beforeAutospacing="0" w:after="0" w:afterAutospacing="0"/>
        <w:divId w:val="1251696012"/>
        <w:rPr>
          <w:rFonts w:ascii="Verdana" w:eastAsia="Times New Roman" w:hAnsi="Verdana"/>
          <w:color w:val="000000"/>
          <w:lang w:val="en"/>
        </w:rPr>
      </w:pPr>
      <w:bookmarkStart w:id="123" w:name="qss"/>
      <w:bookmarkEnd w:id="123"/>
    </w:p>
    <w:p w14:paraId="20DE225C" w14:textId="77777777" w:rsidR="00000000" w:rsidRDefault="00A44103">
      <w:pPr>
        <w:spacing w:before="0" w:beforeAutospacing="0" w:after="0" w:afterAutospacing="0"/>
        <w:divId w:val="1251696012"/>
        <w:rPr>
          <w:rFonts w:ascii="Verdana" w:eastAsia="Times New Roman" w:hAnsi="Verdana"/>
          <w:color w:val="000000"/>
          <w:lang w:val="en"/>
        </w:rPr>
      </w:pPr>
      <w:r>
        <w:rPr>
          <w:rFonts w:ascii="Verdana" w:eastAsia="Times New Roman" w:hAnsi="Verdana"/>
          <w:color w:val="000000"/>
          <w:lang w:val="en"/>
        </w:rPr>
        <w:pict>
          <v:rect id="_x0000_i105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DB6275C" w14:textId="77777777">
        <w:trPr>
          <w:divId w:val="1251696012"/>
          <w:trHeight w:val="225"/>
          <w:tblCellSpacing w:w="15" w:type="dxa"/>
        </w:trPr>
        <w:tc>
          <w:tcPr>
            <w:tcW w:w="450" w:type="dxa"/>
            <w:shd w:val="clear" w:color="auto" w:fill="990000"/>
            <w:vAlign w:val="center"/>
            <w:hideMark/>
          </w:tcPr>
          <w:p w14:paraId="04D8D6D4" w14:textId="77777777" w:rsidR="00000000" w:rsidRDefault="00A4410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010AB92" w14:textId="77777777" w:rsidR="00000000" w:rsidRDefault="00A44103">
      <w:pPr>
        <w:pStyle w:val="Heading3"/>
        <w:divId w:val="1251696012"/>
        <w:rPr>
          <w:rFonts w:eastAsia="Times New Roman"/>
          <w:lang w:val="en"/>
        </w:rPr>
      </w:pPr>
      <w:bookmarkStart w:id="124" w:name="rfc.section.3.1"/>
      <w:bookmarkEnd w:id="124"/>
      <w:r>
        <w:rPr>
          <w:rFonts w:eastAsia="Times New Roman"/>
          <w:lang w:val="en"/>
        </w:rPr>
        <w:t>3.1.</w:t>
      </w:r>
      <w:proofErr w:type="gramStart"/>
      <w:r>
        <w:rPr>
          <w:rFonts w:eastAsia="Times New Roman"/>
          <w:lang w:val="en"/>
        </w:rPr>
        <w:t>  Query</w:t>
      </w:r>
      <w:proofErr w:type="gramEnd"/>
      <w:r>
        <w:rPr>
          <w:rFonts w:eastAsia="Times New Roman"/>
          <w:lang w:val="en"/>
        </w:rPr>
        <w:t xml:space="preserve"> String Serialization</w:t>
      </w:r>
    </w:p>
    <w:p w14:paraId="3A92CDE4" w14:textId="77777777" w:rsidR="00000000" w:rsidRDefault="00A44103">
      <w:pPr>
        <w:pStyle w:val="NormalWeb"/>
        <w:divId w:val="1251696012"/>
        <w:rPr>
          <w:rFonts w:ascii="Verdana" w:hAnsi="Verdana"/>
          <w:color w:val="000000"/>
          <w:lang w:val="en"/>
        </w:rPr>
      </w:pPr>
      <w:r>
        <w:rPr>
          <w:rFonts w:ascii="Verdana" w:hAnsi="Verdana"/>
          <w:color w:val="000000"/>
          <w:lang w:val="en"/>
        </w:rPr>
        <w:t>In order to serialize the parameters using the Query String Serialization, the Client constructs the string by adding the parameters and val</w:t>
      </w:r>
      <w:r>
        <w:rPr>
          <w:rFonts w:ascii="Verdana" w:hAnsi="Verdana"/>
          <w:color w:val="000000"/>
          <w:lang w:val="en"/>
        </w:rPr>
        <w:t xml:space="preserve">ues to the query component using the </w:t>
      </w:r>
      <w:r>
        <w:rPr>
          <w:rStyle w:val="HTMLTypewriter"/>
          <w:lang w:val="en"/>
        </w:rPr>
        <w:t>application/x-www-form-urlencoded</w:t>
      </w:r>
      <w:r>
        <w:rPr>
          <w:rFonts w:ascii="Verdana" w:hAnsi="Verdana"/>
          <w:color w:val="000000"/>
          <w:lang w:val="en"/>
        </w:rPr>
        <w:t xml:space="preserve"> format as defined by </w:t>
      </w:r>
      <w:hyperlink w:anchor="W3C.REC-html401-19991224" w:history="1">
        <w:r>
          <w:rPr>
            <w:rStyle w:val="Hyperlink"/>
            <w:rFonts w:ascii="Verdana" w:hAnsi="Verdana"/>
            <w:u w:val="none"/>
            <w:lang w:val="en"/>
          </w:rPr>
          <w:t>[W3C.REC</w:t>
        </w:r>
        <w:r>
          <w:rPr>
            <w:rStyle w:val="Hyperlink"/>
            <w:rFonts w:ascii="Verdana" w:hAnsi="Verdana"/>
            <w:u w:val="none"/>
            <w:lang w:val="en"/>
          </w:rPr>
          <w:noBreakHyphen/>
          <w:t>html401</w:t>
        </w:r>
        <w:r>
          <w:rPr>
            <w:rStyle w:val="Hyperlink"/>
            <w:rFonts w:ascii="Verdana" w:hAnsi="Verdana"/>
            <w:u w:val="none"/>
            <w:lang w:val="en"/>
          </w:rPr>
          <w:noBreakHyphen/>
          <w:t>19991224]</w:t>
        </w:r>
        <w:r>
          <w:rPr>
            <w:rStyle w:val="Hyperlink"/>
            <w:rFonts w:ascii="Verdana" w:hAnsi="Verdana"/>
            <w:vanish/>
            <w:u w:val="none"/>
            <w:lang w:val="en"/>
          </w:rPr>
          <w:t xml:space="preserve"> (Hors, A., Raggett, D., and I. Jacobs, “HTML 4.01 Specification,” December 1999.)</w:t>
        </w:r>
      </w:hyperlink>
      <w:r>
        <w:rPr>
          <w:rFonts w:ascii="Verdana" w:hAnsi="Verdana"/>
          <w:color w:val="000000"/>
          <w:lang w:val="en"/>
        </w:rPr>
        <w:t xml:space="preserve">. </w:t>
      </w:r>
      <w:r>
        <w:rPr>
          <w:rFonts w:ascii="Verdana" w:hAnsi="Verdana"/>
          <w:color w:val="000000"/>
          <w:lang w:val="en"/>
        </w:rPr>
        <w:t xml:space="preserve">Query String Serialization is typically used in HTTP </w:t>
      </w:r>
      <w:r>
        <w:rPr>
          <w:rStyle w:val="HTMLTypewriter"/>
          <w:lang w:val="en"/>
        </w:rPr>
        <w:t>GET</w:t>
      </w:r>
      <w:r>
        <w:rPr>
          <w:rFonts w:ascii="Verdana" w:hAnsi="Verdana"/>
          <w:color w:val="000000"/>
          <w:lang w:val="en"/>
        </w:rPr>
        <w:t xml:space="preserve"> requests. </w:t>
      </w:r>
    </w:p>
    <w:p w14:paraId="2CF1731B"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Following is a non-normative example of this serialization (with line wraps within values for display purposes only): </w:t>
      </w:r>
    </w:p>
    <w:p w14:paraId="45D98D07" w14:textId="77777777" w:rsidR="00000000" w:rsidRDefault="00A44103" w:rsidP="00A44103">
      <w:pPr>
        <w:pStyle w:val="HTMLPreformatted"/>
        <w:ind w:left="1200" w:right="480"/>
        <w:divId w:val="401485474"/>
        <w:rPr>
          <w:lang w:val="en"/>
        </w:rPr>
      </w:pPr>
    </w:p>
    <w:p w14:paraId="4604248D" w14:textId="77777777" w:rsidR="00000000" w:rsidRDefault="00A44103" w:rsidP="00A44103">
      <w:pPr>
        <w:pStyle w:val="HTMLPreformatted"/>
        <w:ind w:left="1200" w:right="480"/>
        <w:divId w:val="401485474"/>
        <w:rPr>
          <w:lang w:val="en"/>
        </w:rPr>
      </w:pPr>
      <w:r>
        <w:rPr>
          <w:lang w:val="en"/>
        </w:rPr>
        <w:t xml:space="preserve">  GET /authorize</w:t>
      </w:r>
      <w:proofErr w:type="gramStart"/>
      <w:r>
        <w:rPr>
          <w:lang w:val="en"/>
        </w:rPr>
        <w:t>?scope</w:t>
      </w:r>
      <w:proofErr w:type="gramEnd"/>
      <w:r>
        <w:rPr>
          <w:lang w:val="en"/>
        </w:rPr>
        <w:t>=openid</w:t>
      </w:r>
    </w:p>
    <w:p w14:paraId="27FB1B5A" w14:textId="77777777" w:rsidR="00000000" w:rsidRDefault="00A44103" w:rsidP="00A44103">
      <w:pPr>
        <w:pStyle w:val="HTMLPreformatted"/>
        <w:ind w:left="1200" w:right="480"/>
        <w:divId w:val="401485474"/>
        <w:rPr>
          <w:lang w:val="en"/>
        </w:rPr>
      </w:pPr>
      <w:r>
        <w:rPr>
          <w:lang w:val="en"/>
        </w:rPr>
        <w:t xml:space="preserve">    &amp;response_type=code</w:t>
      </w:r>
    </w:p>
    <w:p w14:paraId="67551546" w14:textId="77777777" w:rsidR="00000000" w:rsidRDefault="00A44103" w:rsidP="00A44103">
      <w:pPr>
        <w:pStyle w:val="HTMLPreformatted"/>
        <w:ind w:left="1200" w:right="480"/>
        <w:divId w:val="401485474"/>
        <w:rPr>
          <w:lang w:val="en"/>
        </w:rPr>
      </w:pPr>
      <w:r>
        <w:rPr>
          <w:lang w:val="en"/>
        </w:rPr>
        <w:t xml:space="preserve">    &amp;</w:t>
      </w:r>
      <w:r>
        <w:rPr>
          <w:lang w:val="en"/>
        </w:rPr>
        <w:t>client_id=s6BhdRkqt3</w:t>
      </w:r>
    </w:p>
    <w:p w14:paraId="461E0681" w14:textId="77777777" w:rsidR="00000000" w:rsidRDefault="00A44103" w:rsidP="00A44103">
      <w:pPr>
        <w:pStyle w:val="HTMLPreformatted"/>
        <w:ind w:left="1200" w:right="480"/>
        <w:divId w:val="401485474"/>
        <w:rPr>
          <w:lang w:val="en"/>
        </w:rPr>
      </w:pPr>
      <w:r>
        <w:rPr>
          <w:lang w:val="en"/>
        </w:rPr>
        <w:t xml:space="preserve">    &amp;redirect_uri=https%3A%2F%2Fclient.example.org%2Fcb HTTP/1.1</w:t>
      </w:r>
    </w:p>
    <w:p w14:paraId="08EC682C" w14:textId="77777777" w:rsidR="00000000" w:rsidRDefault="00A44103" w:rsidP="00A44103">
      <w:pPr>
        <w:pStyle w:val="HTMLPreformatted"/>
        <w:ind w:left="1200" w:right="480"/>
        <w:divId w:val="401485474"/>
        <w:rPr>
          <w:lang w:val="en"/>
        </w:rPr>
      </w:pPr>
      <w:r>
        <w:rPr>
          <w:lang w:val="en"/>
        </w:rPr>
        <w:t xml:space="preserve">  Host: server.example.com</w:t>
      </w:r>
    </w:p>
    <w:p w14:paraId="70650346" w14:textId="77777777" w:rsidR="00000000" w:rsidRDefault="00A44103">
      <w:pPr>
        <w:spacing w:before="0" w:beforeAutospacing="0" w:after="0" w:afterAutospacing="0"/>
        <w:divId w:val="1251696012"/>
        <w:rPr>
          <w:rFonts w:ascii="Verdana" w:eastAsia="Times New Roman" w:hAnsi="Verdana"/>
          <w:color w:val="000000"/>
          <w:lang w:val="en"/>
        </w:rPr>
      </w:pPr>
      <w:bookmarkStart w:id="125" w:name="form_serialization"/>
      <w:bookmarkEnd w:id="125"/>
    </w:p>
    <w:p w14:paraId="6E3B8379" w14:textId="77777777" w:rsidR="00000000" w:rsidRDefault="00A44103">
      <w:pPr>
        <w:spacing w:before="0" w:beforeAutospacing="0" w:after="0" w:afterAutospacing="0"/>
        <w:divId w:val="1251696012"/>
        <w:rPr>
          <w:rFonts w:ascii="Verdana" w:eastAsia="Times New Roman" w:hAnsi="Verdana"/>
          <w:color w:val="000000"/>
          <w:lang w:val="en"/>
        </w:rPr>
      </w:pPr>
      <w:r>
        <w:rPr>
          <w:rFonts w:ascii="Verdana" w:eastAsia="Times New Roman" w:hAnsi="Verdana"/>
          <w:color w:val="000000"/>
          <w:lang w:val="en"/>
        </w:rPr>
        <w:pict>
          <v:rect id="_x0000_i105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93EE0EC" w14:textId="77777777">
        <w:trPr>
          <w:divId w:val="1251696012"/>
          <w:trHeight w:val="225"/>
          <w:tblCellSpacing w:w="15" w:type="dxa"/>
        </w:trPr>
        <w:tc>
          <w:tcPr>
            <w:tcW w:w="450" w:type="dxa"/>
            <w:shd w:val="clear" w:color="auto" w:fill="990000"/>
            <w:vAlign w:val="center"/>
            <w:hideMark/>
          </w:tcPr>
          <w:p w14:paraId="7C2F9A49" w14:textId="77777777" w:rsidR="00000000" w:rsidRDefault="00A4410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C47A810" w14:textId="77777777" w:rsidR="00000000" w:rsidRDefault="00A44103">
      <w:pPr>
        <w:pStyle w:val="Heading3"/>
        <w:divId w:val="1251696012"/>
        <w:rPr>
          <w:rFonts w:eastAsia="Times New Roman"/>
          <w:lang w:val="en"/>
        </w:rPr>
      </w:pPr>
      <w:bookmarkStart w:id="126" w:name="rfc.section.3.2"/>
      <w:bookmarkEnd w:id="126"/>
      <w:r>
        <w:rPr>
          <w:rFonts w:eastAsia="Times New Roman"/>
          <w:lang w:val="en"/>
        </w:rPr>
        <w:t>3.2.</w:t>
      </w:r>
      <w:proofErr w:type="gramStart"/>
      <w:r>
        <w:rPr>
          <w:rFonts w:eastAsia="Times New Roman"/>
          <w:lang w:val="en"/>
        </w:rPr>
        <w:t>  Form</w:t>
      </w:r>
      <w:proofErr w:type="gramEnd"/>
      <w:r>
        <w:rPr>
          <w:rFonts w:eastAsia="Times New Roman"/>
          <w:lang w:val="en"/>
        </w:rPr>
        <w:t xml:space="preserve"> Serialization</w:t>
      </w:r>
    </w:p>
    <w:p w14:paraId="340717A0"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Parameters and their values are Form Serialized by adding the parameter names and values to the entity body of the HTTP request using the </w:t>
      </w:r>
      <w:r>
        <w:rPr>
          <w:rStyle w:val="HTMLTypewriter"/>
          <w:lang w:val="en"/>
        </w:rPr>
        <w:t>application/x-www-form-urlencoded</w:t>
      </w:r>
      <w:r>
        <w:rPr>
          <w:rFonts w:ascii="Verdana" w:hAnsi="Verdana"/>
          <w:color w:val="000000"/>
          <w:lang w:val="en"/>
        </w:rPr>
        <w:t xml:space="preserve"> format as defined by </w:t>
      </w:r>
      <w:hyperlink w:anchor="W3C.REC-html401-19991224" w:history="1">
        <w:r>
          <w:rPr>
            <w:rStyle w:val="Hyperlink"/>
            <w:rFonts w:ascii="Verdana" w:hAnsi="Verdana"/>
            <w:u w:val="none"/>
            <w:lang w:val="en"/>
          </w:rPr>
          <w:t>[W3C.REC</w:t>
        </w:r>
        <w:r>
          <w:rPr>
            <w:rStyle w:val="Hyperlink"/>
            <w:rFonts w:ascii="Verdana" w:hAnsi="Verdana"/>
            <w:u w:val="none"/>
            <w:lang w:val="en"/>
          </w:rPr>
          <w:noBreakHyphen/>
          <w:t>html401</w:t>
        </w:r>
        <w:r>
          <w:rPr>
            <w:rStyle w:val="Hyperlink"/>
            <w:rFonts w:ascii="Verdana" w:hAnsi="Verdana"/>
            <w:u w:val="none"/>
            <w:lang w:val="en"/>
          </w:rPr>
          <w:noBreakHyphen/>
          <w:t>19991224]</w:t>
        </w:r>
        <w:r>
          <w:rPr>
            <w:rStyle w:val="Hyperlink"/>
            <w:rFonts w:ascii="Verdana" w:hAnsi="Verdana"/>
            <w:vanish/>
            <w:u w:val="none"/>
            <w:lang w:val="en"/>
          </w:rPr>
          <w:t xml:space="preserve"> (Hors, A., Raggett, D., and I. Jacobs, “HTML 4.01 Specification,” December 1999.)</w:t>
        </w:r>
      </w:hyperlink>
      <w:r>
        <w:rPr>
          <w:rFonts w:ascii="Verdana" w:hAnsi="Verdana"/>
          <w:color w:val="000000"/>
          <w:lang w:val="en"/>
        </w:rPr>
        <w:t>. Form Serialization is typically used in HTTP</w:t>
      </w:r>
      <w:r>
        <w:rPr>
          <w:rFonts w:ascii="Verdana" w:hAnsi="Verdana"/>
          <w:color w:val="000000"/>
          <w:lang w:val="en"/>
        </w:rPr>
        <w:t xml:space="preserve"> </w:t>
      </w:r>
      <w:r>
        <w:rPr>
          <w:rStyle w:val="HTMLTypewriter"/>
          <w:lang w:val="en"/>
        </w:rPr>
        <w:t>POST</w:t>
      </w:r>
      <w:r>
        <w:rPr>
          <w:rFonts w:ascii="Verdana" w:hAnsi="Verdana"/>
          <w:color w:val="000000"/>
          <w:lang w:val="en"/>
        </w:rPr>
        <w:t xml:space="preserve"> requests. </w:t>
      </w:r>
    </w:p>
    <w:p w14:paraId="0F22163E"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Following is a non-normative example of this serialization (with line wraps within values for display purposes only): </w:t>
      </w:r>
    </w:p>
    <w:p w14:paraId="29BBF615" w14:textId="77777777" w:rsidR="00000000" w:rsidRDefault="00A44103" w:rsidP="00A44103">
      <w:pPr>
        <w:pStyle w:val="HTMLPreformatted"/>
        <w:ind w:left="1200" w:right="480"/>
        <w:divId w:val="214394336"/>
        <w:rPr>
          <w:lang w:val="en"/>
        </w:rPr>
      </w:pPr>
    </w:p>
    <w:p w14:paraId="2ADC47E4" w14:textId="77777777" w:rsidR="00000000" w:rsidRDefault="00A44103" w:rsidP="00A44103">
      <w:pPr>
        <w:pStyle w:val="HTMLPreformatted"/>
        <w:ind w:left="1200" w:right="480"/>
        <w:divId w:val="214394336"/>
        <w:rPr>
          <w:lang w:val="en"/>
        </w:rPr>
      </w:pPr>
      <w:r>
        <w:rPr>
          <w:lang w:val="en"/>
        </w:rPr>
        <w:t xml:space="preserve">  POST /authorize HTTP/1.1</w:t>
      </w:r>
    </w:p>
    <w:p w14:paraId="5FBEBB83" w14:textId="77777777" w:rsidR="00000000" w:rsidRDefault="00A44103" w:rsidP="00A44103">
      <w:pPr>
        <w:pStyle w:val="HTMLPreformatted"/>
        <w:ind w:left="1200" w:right="480"/>
        <w:divId w:val="214394336"/>
        <w:rPr>
          <w:lang w:val="en"/>
        </w:rPr>
      </w:pPr>
      <w:r>
        <w:rPr>
          <w:lang w:val="en"/>
        </w:rPr>
        <w:t xml:space="preserve">  Host: server.example.com</w:t>
      </w:r>
    </w:p>
    <w:p w14:paraId="332C6795" w14:textId="77777777" w:rsidR="00000000" w:rsidRDefault="00A44103" w:rsidP="00A44103">
      <w:pPr>
        <w:pStyle w:val="HTMLPreformatted"/>
        <w:ind w:left="1200" w:right="480"/>
        <w:divId w:val="214394336"/>
        <w:rPr>
          <w:lang w:val="en"/>
        </w:rPr>
      </w:pPr>
      <w:r>
        <w:rPr>
          <w:lang w:val="en"/>
        </w:rPr>
        <w:t xml:space="preserve">  Content-Type: application/x-www-form-urlencoded</w:t>
      </w:r>
    </w:p>
    <w:p w14:paraId="498E948C" w14:textId="77777777" w:rsidR="00000000" w:rsidRDefault="00A44103" w:rsidP="00A44103">
      <w:pPr>
        <w:pStyle w:val="HTMLPreformatted"/>
        <w:ind w:left="1200" w:right="480"/>
        <w:divId w:val="214394336"/>
        <w:rPr>
          <w:lang w:val="en"/>
        </w:rPr>
      </w:pPr>
    </w:p>
    <w:p w14:paraId="7DE59B64" w14:textId="77777777" w:rsidR="00000000" w:rsidRDefault="00A44103" w:rsidP="00A44103">
      <w:pPr>
        <w:pStyle w:val="HTMLPreformatted"/>
        <w:ind w:left="1200" w:right="480"/>
        <w:divId w:val="214394336"/>
        <w:rPr>
          <w:lang w:val="en"/>
        </w:rPr>
      </w:pPr>
      <w:r>
        <w:rPr>
          <w:lang w:val="en"/>
        </w:rPr>
        <w:t xml:space="preserve">  </w:t>
      </w:r>
      <w:proofErr w:type="gramStart"/>
      <w:r>
        <w:rPr>
          <w:lang w:val="en"/>
        </w:rPr>
        <w:t>scope=</w:t>
      </w:r>
      <w:proofErr w:type="gramEnd"/>
      <w:r>
        <w:rPr>
          <w:lang w:val="en"/>
        </w:rPr>
        <w:t>openid</w:t>
      </w:r>
    </w:p>
    <w:p w14:paraId="6C87580B" w14:textId="77777777" w:rsidR="00000000" w:rsidRDefault="00A44103" w:rsidP="00A44103">
      <w:pPr>
        <w:pStyle w:val="HTMLPreformatted"/>
        <w:ind w:left="1200" w:right="480"/>
        <w:divId w:val="214394336"/>
        <w:rPr>
          <w:lang w:val="en"/>
        </w:rPr>
      </w:pPr>
      <w:r>
        <w:rPr>
          <w:lang w:val="en"/>
        </w:rPr>
        <w:t xml:space="preserve">    &amp;response_type=code</w:t>
      </w:r>
    </w:p>
    <w:p w14:paraId="1F497CA2" w14:textId="77777777" w:rsidR="00000000" w:rsidRDefault="00A44103" w:rsidP="00A44103">
      <w:pPr>
        <w:pStyle w:val="HTMLPreformatted"/>
        <w:ind w:left="1200" w:right="480"/>
        <w:divId w:val="214394336"/>
        <w:rPr>
          <w:lang w:val="en"/>
        </w:rPr>
      </w:pPr>
      <w:r>
        <w:rPr>
          <w:lang w:val="en"/>
        </w:rPr>
        <w:t xml:space="preserve">    &amp;client_id=s6BhdRkqt3</w:t>
      </w:r>
    </w:p>
    <w:p w14:paraId="613F1636" w14:textId="77777777" w:rsidR="00000000" w:rsidRDefault="00A44103" w:rsidP="00A44103">
      <w:pPr>
        <w:pStyle w:val="HTMLPreformatted"/>
        <w:ind w:left="1200" w:right="480"/>
        <w:divId w:val="214394336"/>
        <w:rPr>
          <w:lang w:val="en"/>
        </w:rPr>
      </w:pPr>
      <w:r>
        <w:rPr>
          <w:lang w:val="en"/>
        </w:rPr>
        <w:t xml:space="preserve">    &amp;redirect_uri=https%3A%2F%2Fclient.example.org%2Fcb</w:t>
      </w:r>
    </w:p>
    <w:p w14:paraId="4C43FAC5" w14:textId="77777777" w:rsidR="00000000" w:rsidRDefault="00A44103">
      <w:pPr>
        <w:spacing w:before="0" w:beforeAutospacing="0" w:after="0" w:afterAutospacing="0"/>
        <w:divId w:val="1251696012"/>
        <w:rPr>
          <w:rFonts w:ascii="Verdana" w:eastAsia="Times New Roman" w:hAnsi="Verdana"/>
          <w:color w:val="000000"/>
          <w:lang w:val="en"/>
        </w:rPr>
      </w:pPr>
      <w:bookmarkStart w:id="127" w:name="stringops"/>
      <w:bookmarkEnd w:id="127"/>
    </w:p>
    <w:p w14:paraId="66F839A5" w14:textId="77777777" w:rsidR="00000000" w:rsidRDefault="00A44103">
      <w:pPr>
        <w:spacing w:before="0" w:beforeAutospacing="0" w:after="0" w:afterAutospacing="0"/>
        <w:divId w:val="1251696012"/>
        <w:rPr>
          <w:rFonts w:ascii="Verdana" w:eastAsia="Times New Roman" w:hAnsi="Verdana"/>
          <w:color w:val="000000"/>
          <w:lang w:val="en"/>
        </w:rPr>
      </w:pPr>
      <w:r>
        <w:rPr>
          <w:rFonts w:ascii="Verdana" w:eastAsia="Times New Roman" w:hAnsi="Verdana"/>
          <w:color w:val="000000"/>
          <w:lang w:val="en"/>
        </w:rPr>
        <w:pict>
          <v:rect id="_x0000_i105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2069F81" w14:textId="77777777">
        <w:trPr>
          <w:divId w:val="1251696012"/>
          <w:trHeight w:val="225"/>
          <w:tblCellSpacing w:w="15" w:type="dxa"/>
        </w:trPr>
        <w:tc>
          <w:tcPr>
            <w:tcW w:w="450" w:type="dxa"/>
            <w:shd w:val="clear" w:color="auto" w:fill="990000"/>
            <w:vAlign w:val="center"/>
            <w:hideMark/>
          </w:tcPr>
          <w:p w14:paraId="5BC8663A" w14:textId="77777777" w:rsidR="00000000" w:rsidRDefault="00A4410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321E8F0" w14:textId="77777777" w:rsidR="00000000" w:rsidRDefault="00A44103">
      <w:pPr>
        <w:pStyle w:val="Heading3"/>
        <w:divId w:val="1251696012"/>
        <w:rPr>
          <w:rFonts w:eastAsia="Times New Roman"/>
          <w:lang w:val="en"/>
        </w:rPr>
      </w:pPr>
      <w:bookmarkStart w:id="128" w:name="rfc.section.4"/>
      <w:bookmarkEnd w:id="128"/>
      <w:r>
        <w:rPr>
          <w:rFonts w:eastAsia="Times New Roman"/>
          <w:lang w:val="en"/>
        </w:rPr>
        <w:t>4.  String Operations</w:t>
      </w:r>
    </w:p>
    <w:p w14:paraId="06F20733" w14:textId="77777777" w:rsidR="00000000" w:rsidRDefault="00A44103">
      <w:pPr>
        <w:pStyle w:val="NormalWeb"/>
        <w:divId w:val="1251696012"/>
        <w:rPr>
          <w:rFonts w:ascii="Verdana" w:hAnsi="Verdana"/>
          <w:color w:val="000000"/>
          <w:lang w:val="en"/>
        </w:rPr>
      </w:pPr>
      <w:r>
        <w:rPr>
          <w:rFonts w:ascii="Verdana" w:hAnsi="Verdana"/>
          <w:color w:val="000000"/>
          <w:lang w:val="en"/>
        </w:rPr>
        <w:t>Processing some OpenID Connect messages requires comparing values in the messages to known values. For example, the Claim Names returned by the UserInfo Endpoint m</w:t>
      </w:r>
      <w:r>
        <w:rPr>
          <w:rFonts w:ascii="Verdana" w:hAnsi="Verdana"/>
          <w:color w:val="000000"/>
          <w:lang w:val="en"/>
        </w:rPr>
        <w:t xml:space="preserve">ight be compared to specific Claim Names such as </w:t>
      </w:r>
      <w:r>
        <w:rPr>
          <w:rStyle w:val="HTMLTypewriter"/>
          <w:lang w:val="en"/>
        </w:rPr>
        <w:t>sub</w:t>
      </w:r>
      <w:r>
        <w:rPr>
          <w:rFonts w:ascii="Verdana" w:hAnsi="Verdana"/>
          <w:color w:val="000000"/>
          <w:lang w:val="en"/>
        </w:rPr>
        <w:t xml:space="preserve">. Comparing Unicode strings, however, has significant security implications. </w:t>
      </w:r>
    </w:p>
    <w:p w14:paraId="0E0AD1FF"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Therefore, comparisons between JSON strings and other Unicode strings MUST be performed as specified below: </w:t>
      </w:r>
    </w:p>
    <w:p w14:paraId="5026EC64" w14:textId="77777777" w:rsidR="00000000" w:rsidRDefault="00A44103">
      <w:pPr>
        <w:numPr>
          <w:ilvl w:val="0"/>
          <w:numId w:val="4"/>
        </w:numPr>
        <w:ind w:left="1680" w:right="960"/>
        <w:divId w:val="1251696012"/>
        <w:rPr>
          <w:rFonts w:ascii="Verdana" w:eastAsia="Times New Roman" w:hAnsi="Verdana"/>
          <w:color w:val="000000"/>
          <w:lang w:val="en"/>
        </w:rPr>
        <w:pPrChange w:id="129" w:author="Author" w:date="2013-06-27T18:30:00Z">
          <w:pPr>
            <w:numPr>
              <w:numId w:val="36"/>
            </w:numPr>
            <w:tabs>
              <w:tab w:val="num" w:pos="720"/>
            </w:tabs>
            <w:ind w:left="720" w:right="960" w:hanging="360"/>
            <w:divId w:val="1251696012"/>
          </w:pPr>
        </w:pPrChange>
      </w:pPr>
      <w:r>
        <w:rPr>
          <w:rFonts w:ascii="Verdana" w:eastAsia="Times New Roman" w:hAnsi="Verdana"/>
          <w:color w:val="000000"/>
          <w:lang w:val="en"/>
        </w:rPr>
        <w:t>Remove any JSON a</w:t>
      </w:r>
      <w:r>
        <w:rPr>
          <w:rFonts w:ascii="Verdana" w:eastAsia="Times New Roman" w:hAnsi="Verdana"/>
          <w:color w:val="000000"/>
          <w:lang w:val="en"/>
        </w:rPr>
        <w:t xml:space="preserve">pplied escaping to produce an array of Unicode code points. </w:t>
      </w:r>
    </w:p>
    <w:p w14:paraId="0047A07C" w14:textId="77777777" w:rsidR="00000000" w:rsidRDefault="00A44103">
      <w:pPr>
        <w:numPr>
          <w:ilvl w:val="0"/>
          <w:numId w:val="4"/>
        </w:numPr>
        <w:ind w:left="1680" w:right="960"/>
        <w:divId w:val="1251696012"/>
        <w:rPr>
          <w:rFonts w:ascii="Verdana" w:eastAsia="Times New Roman" w:hAnsi="Verdana"/>
          <w:color w:val="000000"/>
          <w:lang w:val="en"/>
        </w:rPr>
        <w:pPrChange w:id="130" w:author="Author" w:date="2013-06-27T18:30:00Z">
          <w:pPr>
            <w:numPr>
              <w:numId w:val="36"/>
            </w:numPr>
            <w:tabs>
              <w:tab w:val="num" w:pos="720"/>
            </w:tabs>
            <w:ind w:left="720" w:right="960" w:hanging="360"/>
            <w:divId w:val="1251696012"/>
          </w:pPr>
        </w:pPrChange>
      </w:pP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"USA15"</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Unicode Normalization</w:t>
      </w:r>
      <w:r>
        <w:rPr>
          <w:rStyle w:val="Hyperlink"/>
          <w:rFonts w:ascii="Verdana" w:eastAsia="Times New Roman" w:hAnsi="Verdana"/>
          <w:vanish/>
          <w:u w:val="none"/>
          <w:lang w:val="en"/>
        </w:rPr>
        <w:t xml:space="preserve"> (Davis, M., Whistler, K., and M. Dürst, “Unicode Normalization Forms,” 09 2009.)</w:t>
      </w:r>
      <w:r>
        <w:rPr>
          <w:rFonts w:ascii="Verdana" w:eastAsia="Times New Roman" w:hAnsi="Verdana"/>
          <w:color w:val="000000"/>
          <w:lang w:val="en"/>
        </w:rPr>
        <w:fldChar w:fldCharType="end"/>
      </w:r>
      <w:r>
        <w:rPr>
          <w:rFonts w:ascii="Verdana" w:eastAsia="Times New Roman" w:hAnsi="Verdana"/>
          <w:color w:val="000000"/>
          <w:lang w:val="en"/>
        </w:rPr>
        <w:t xml:space="preserve"> [USA15] MUST NOT </w:t>
      </w:r>
      <w:proofErr w:type="gramStart"/>
      <w:r>
        <w:rPr>
          <w:rFonts w:ascii="Verdana" w:eastAsia="Times New Roman" w:hAnsi="Verdana"/>
          <w:color w:val="000000"/>
          <w:lang w:val="en"/>
        </w:rPr>
        <w:t>be</w:t>
      </w:r>
      <w:proofErr w:type="gramEnd"/>
      <w:r>
        <w:rPr>
          <w:rFonts w:ascii="Verdana" w:eastAsia="Times New Roman" w:hAnsi="Verdana"/>
          <w:color w:val="000000"/>
          <w:lang w:val="en"/>
        </w:rPr>
        <w:t xml:space="preserve"> applied at any point to either the JSON string or to the string it is to be compared against. </w:t>
      </w:r>
    </w:p>
    <w:p w14:paraId="56E45497" w14:textId="77777777" w:rsidR="00000000" w:rsidRDefault="00A44103">
      <w:pPr>
        <w:numPr>
          <w:ilvl w:val="0"/>
          <w:numId w:val="4"/>
        </w:numPr>
        <w:ind w:left="1680" w:right="960"/>
        <w:divId w:val="1251696012"/>
        <w:rPr>
          <w:rFonts w:ascii="Verdana" w:eastAsia="Times New Roman" w:hAnsi="Verdana"/>
          <w:color w:val="000000"/>
          <w:lang w:val="en"/>
        </w:rPr>
        <w:pPrChange w:id="131" w:author="Author" w:date="2013-06-27T18:30:00Z">
          <w:pPr>
            <w:numPr>
              <w:numId w:val="36"/>
            </w:numPr>
            <w:tabs>
              <w:tab w:val="num" w:pos="720"/>
            </w:tabs>
            <w:ind w:left="720" w:right="960" w:hanging="360"/>
            <w:divId w:val="1251696012"/>
          </w:pPr>
        </w:pPrChange>
      </w:pPr>
      <w:r>
        <w:rPr>
          <w:rFonts w:ascii="Verdana" w:eastAsia="Times New Roman" w:hAnsi="Verdana"/>
          <w:color w:val="000000"/>
          <w:lang w:val="en"/>
        </w:rPr>
        <w:t xml:space="preserve">Comparisons between the two strings MUST be performed as a Unicode code point to code point equality comparison. </w:t>
      </w:r>
    </w:p>
    <w:p w14:paraId="108E10C2" w14:textId="77777777" w:rsidR="00000000" w:rsidRDefault="00A44103">
      <w:pPr>
        <w:pStyle w:val="NormalWeb"/>
        <w:divId w:val="1251696012"/>
        <w:rPr>
          <w:rFonts w:ascii="Verdana" w:hAnsi="Verdana"/>
          <w:color w:val="000000"/>
          <w:lang w:val="en"/>
        </w:rPr>
      </w:pPr>
      <w:r>
        <w:rPr>
          <w:rFonts w:ascii="Verdana" w:hAnsi="Verdana"/>
          <w:color w:val="000000"/>
          <w:lang w:val="en"/>
        </w:rPr>
        <w:t>In several places, this specification uses s</w:t>
      </w:r>
      <w:r>
        <w:rPr>
          <w:rFonts w:ascii="Verdana" w:hAnsi="Verdana"/>
          <w:color w:val="000000"/>
          <w:lang w:val="en"/>
        </w:rPr>
        <w:t xml:space="preserve">pace delimited lists of strings. In all such cases, only the ASCII space character (0x20) MAY be used for this purpose. </w:t>
      </w:r>
    </w:p>
    <w:p w14:paraId="3525938E" w14:textId="77777777" w:rsidR="00000000" w:rsidRDefault="00A44103">
      <w:pPr>
        <w:spacing w:before="0" w:beforeAutospacing="0" w:after="0" w:afterAutospacing="0"/>
        <w:divId w:val="1251696012"/>
        <w:rPr>
          <w:rFonts w:ascii="Verdana" w:eastAsia="Times New Roman" w:hAnsi="Verdana"/>
          <w:color w:val="000000"/>
          <w:lang w:val="en"/>
        </w:rPr>
      </w:pPr>
      <w:bookmarkStart w:id="132" w:name="tls"/>
      <w:bookmarkEnd w:id="132"/>
    </w:p>
    <w:p w14:paraId="7D9A8773" w14:textId="77777777" w:rsidR="00000000" w:rsidRDefault="00A44103">
      <w:pPr>
        <w:spacing w:before="0" w:beforeAutospacing="0" w:after="0" w:afterAutospacing="0"/>
        <w:divId w:val="1251696012"/>
        <w:rPr>
          <w:rFonts w:ascii="Verdana" w:eastAsia="Times New Roman" w:hAnsi="Verdana"/>
          <w:color w:val="000000"/>
          <w:lang w:val="en"/>
        </w:rPr>
      </w:pPr>
      <w:r>
        <w:rPr>
          <w:rFonts w:ascii="Verdana" w:eastAsia="Times New Roman" w:hAnsi="Verdana"/>
          <w:color w:val="000000"/>
          <w:lang w:val="en"/>
        </w:rPr>
        <w:pict>
          <v:rect id="_x0000_i105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BA1C2F3" w14:textId="77777777">
        <w:trPr>
          <w:divId w:val="1251696012"/>
          <w:trHeight w:val="225"/>
          <w:tblCellSpacing w:w="15" w:type="dxa"/>
        </w:trPr>
        <w:tc>
          <w:tcPr>
            <w:tcW w:w="450" w:type="dxa"/>
            <w:shd w:val="clear" w:color="auto" w:fill="990000"/>
            <w:vAlign w:val="center"/>
            <w:hideMark/>
          </w:tcPr>
          <w:p w14:paraId="2C4B30F4" w14:textId="77777777" w:rsidR="00000000" w:rsidRDefault="00A4410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7C0DAF6" w14:textId="77777777" w:rsidR="00000000" w:rsidRDefault="00A44103">
      <w:pPr>
        <w:pStyle w:val="Heading3"/>
        <w:divId w:val="1251696012"/>
        <w:rPr>
          <w:rFonts w:eastAsia="Times New Roman"/>
          <w:lang w:val="en"/>
        </w:rPr>
      </w:pPr>
      <w:bookmarkStart w:id="133" w:name="rfc.section.5"/>
      <w:bookmarkEnd w:id="133"/>
      <w:r>
        <w:rPr>
          <w:rFonts w:eastAsia="Times New Roman"/>
          <w:lang w:val="en"/>
        </w:rPr>
        <w:t>5.  TLS Version</w:t>
      </w:r>
    </w:p>
    <w:p w14:paraId="6C9D04C7"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Whenever Transport Layer Security (TLS) is used by this specification, the appropriate version (or versions) of </w:t>
      </w:r>
      <w:r>
        <w:rPr>
          <w:rFonts w:ascii="Verdana" w:hAnsi="Verdana"/>
          <w:color w:val="000000"/>
          <w:lang w:val="en"/>
        </w:rPr>
        <w:t xml:space="preserve">TLS will vary over time, based on the widespread deployment and known security vulnerabilities. At the time of this writing, TLS version 1.2 </w:t>
      </w:r>
      <w:hyperlink w:anchor="RFC5246" w:history="1">
        <w:r>
          <w:rPr>
            <w:rStyle w:val="Hyperlink"/>
            <w:rFonts w:ascii="Verdana" w:hAnsi="Verdana"/>
            <w:u w:val="none"/>
            <w:lang w:val="en"/>
          </w:rPr>
          <w:t>[RFC5246]</w:t>
        </w:r>
        <w:r>
          <w:rPr>
            <w:rStyle w:val="Hyperlink"/>
            <w:rFonts w:ascii="Verdana" w:hAnsi="Verdana"/>
            <w:vanish/>
            <w:u w:val="none"/>
            <w:lang w:val="en"/>
          </w:rPr>
          <w:t xml:space="preserve"> (Dierks, T. and E. Rescorla, “The Transport Layer Security (TLS) Protocol V</w:t>
        </w:r>
        <w:r>
          <w:rPr>
            <w:rStyle w:val="Hyperlink"/>
            <w:rFonts w:ascii="Verdana" w:hAnsi="Verdana"/>
            <w:vanish/>
            <w:u w:val="none"/>
            <w:lang w:val="en"/>
          </w:rPr>
          <w:t>ersion 1.2,” August 2008.)</w:t>
        </w:r>
      </w:hyperlink>
      <w:r>
        <w:rPr>
          <w:rFonts w:ascii="Verdana" w:hAnsi="Verdana"/>
          <w:color w:val="000000"/>
          <w:lang w:val="en"/>
        </w:rPr>
        <w:t xml:space="preserve"> is the most recent version, but has a very limited deployment base and might not be readily available for implementation. TLS version 1.0 </w:t>
      </w:r>
      <w:hyperlink w:anchor="RFC2246" w:history="1">
        <w:r>
          <w:rPr>
            <w:rStyle w:val="Hyperlink"/>
            <w:rFonts w:ascii="Verdana" w:hAnsi="Verdana"/>
            <w:u w:val="none"/>
            <w:lang w:val="en"/>
          </w:rPr>
          <w:t>[RFC2246]</w:t>
        </w:r>
        <w:r>
          <w:rPr>
            <w:rStyle w:val="Hyperlink"/>
            <w:rFonts w:ascii="Verdana" w:hAnsi="Verdana"/>
            <w:vanish/>
            <w:u w:val="none"/>
            <w:lang w:val="en"/>
          </w:rPr>
          <w:t xml:space="preserve"> (Dierks, T. and C. Allen, “The TLS Protocol Version</w:t>
        </w:r>
        <w:r>
          <w:rPr>
            <w:rStyle w:val="Hyperlink"/>
            <w:rFonts w:ascii="Verdana" w:hAnsi="Verdana"/>
            <w:vanish/>
            <w:u w:val="none"/>
            <w:lang w:val="en"/>
          </w:rPr>
          <w:t xml:space="preserve"> 1.0,” January 1999.)</w:t>
        </w:r>
      </w:hyperlink>
      <w:r>
        <w:rPr>
          <w:rFonts w:ascii="Verdana" w:hAnsi="Verdana"/>
          <w:color w:val="000000"/>
          <w:lang w:val="en"/>
        </w:rPr>
        <w:t xml:space="preserve"> is the most widely deployed version and will provide the broadest interoperability. </w:t>
      </w:r>
    </w:p>
    <w:p w14:paraId="5ECD3855" w14:textId="77777777" w:rsidR="00000000" w:rsidRDefault="00A44103">
      <w:pPr>
        <w:spacing w:before="0" w:beforeAutospacing="0" w:after="0" w:afterAutospacing="0"/>
        <w:divId w:val="1251696012"/>
        <w:rPr>
          <w:rFonts w:ascii="Verdana" w:eastAsia="Times New Roman" w:hAnsi="Verdana"/>
          <w:color w:val="000000"/>
          <w:lang w:val="en"/>
        </w:rPr>
      </w:pPr>
      <w:bookmarkStart w:id="134" w:name="ImplementationConsiderations"/>
      <w:bookmarkEnd w:id="134"/>
    </w:p>
    <w:p w14:paraId="01F70068" w14:textId="77777777" w:rsidR="00000000" w:rsidRDefault="00A44103">
      <w:pPr>
        <w:spacing w:before="0" w:beforeAutospacing="0" w:after="0" w:afterAutospacing="0"/>
        <w:divId w:val="1251696012"/>
        <w:rPr>
          <w:rFonts w:ascii="Verdana" w:eastAsia="Times New Roman" w:hAnsi="Verdana"/>
          <w:color w:val="000000"/>
          <w:lang w:val="en"/>
        </w:rPr>
      </w:pPr>
      <w:r>
        <w:rPr>
          <w:rFonts w:ascii="Verdana" w:eastAsia="Times New Roman" w:hAnsi="Verdana"/>
          <w:color w:val="000000"/>
          <w:lang w:val="en"/>
        </w:rPr>
        <w:pict>
          <v:rect id="_x0000_i106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B25718C" w14:textId="77777777">
        <w:trPr>
          <w:divId w:val="1251696012"/>
          <w:trHeight w:val="225"/>
          <w:tblCellSpacing w:w="15" w:type="dxa"/>
        </w:trPr>
        <w:tc>
          <w:tcPr>
            <w:tcW w:w="450" w:type="dxa"/>
            <w:shd w:val="clear" w:color="auto" w:fill="990000"/>
            <w:vAlign w:val="center"/>
            <w:hideMark/>
          </w:tcPr>
          <w:p w14:paraId="7BD73BFE" w14:textId="77777777" w:rsidR="00000000" w:rsidRDefault="00A4410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681AC0D" w14:textId="77777777" w:rsidR="00000000" w:rsidRDefault="00A44103">
      <w:pPr>
        <w:pStyle w:val="Heading3"/>
        <w:divId w:val="1251696012"/>
        <w:rPr>
          <w:rFonts w:eastAsia="Times New Roman"/>
          <w:lang w:val="en"/>
        </w:rPr>
      </w:pPr>
      <w:bookmarkStart w:id="135" w:name="rfc.section.6"/>
      <w:bookmarkEnd w:id="135"/>
      <w:r>
        <w:rPr>
          <w:rFonts w:eastAsia="Times New Roman"/>
          <w:lang w:val="en"/>
        </w:rPr>
        <w:t>6.  Implementation Considerations</w:t>
      </w:r>
    </w:p>
    <w:p w14:paraId="27B23E4C"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This specification defines features used by Relying Parties using the OAuth </w:t>
      </w:r>
      <w:r>
        <w:rPr>
          <w:rStyle w:val="HTMLTypewriter"/>
          <w:lang w:val="en"/>
        </w:rPr>
        <w:t>authorization_code</w:t>
      </w:r>
      <w:r>
        <w:rPr>
          <w:rFonts w:ascii="Verdana" w:hAnsi="Verdana"/>
          <w:color w:val="000000"/>
          <w:lang w:val="en"/>
        </w:rPr>
        <w:t xml:space="preserve"> grant type. </w:t>
      </w:r>
      <w:proofErr w:type="gramStart"/>
      <w:r>
        <w:rPr>
          <w:rFonts w:ascii="Verdana" w:hAnsi="Verdana"/>
          <w:color w:val="000000"/>
          <w:lang w:val="en"/>
        </w:rPr>
        <w:t>These</w:t>
      </w:r>
      <w:proofErr w:type="gramEnd"/>
      <w:r>
        <w:rPr>
          <w:rFonts w:ascii="Verdana" w:hAnsi="Verdana"/>
          <w:color w:val="000000"/>
          <w:lang w:val="en"/>
        </w:rPr>
        <w:t xml:space="preserve"> Relying Parties MUST implement the features that are listed in this specification as being "REQUIRED" or are described with a "MUST". </w:t>
      </w:r>
    </w:p>
    <w:p w14:paraId="7C0CBFB3" w14:textId="77777777" w:rsidR="00000000" w:rsidRDefault="00A44103">
      <w:pPr>
        <w:spacing w:before="0" w:beforeAutospacing="0" w:after="0" w:afterAutospacing="0"/>
        <w:divId w:val="1251696012"/>
        <w:rPr>
          <w:rFonts w:ascii="Verdana" w:eastAsia="Times New Roman" w:hAnsi="Verdana"/>
          <w:color w:val="000000"/>
          <w:lang w:val="en"/>
        </w:rPr>
      </w:pPr>
      <w:bookmarkStart w:id="136" w:name="disco_reg"/>
      <w:bookmarkEnd w:id="136"/>
    </w:p>
    <w:p w14:paraId="10232AEB" w14:textId="77777777" w:rsidR="00000000" w:rsidRDefault="00A44103">
      <w:pPr>
        <w:spacing w:before="0" w:beforeAutospacing="0" w:after="0" w:afterAutospacing="0"/>
        <w:divId w:val="1251696012"/>
        <w:rPr>
          <w:rFonts w:ascii="Verdana" w:eastAsia="Times New Roman" w:hAnsi="Verdana"/>
          <w:color w:val="000000"/>
          <w:lang w:val="en"/>
        </w:rPr>
      </w:pPr>
      <w:r>
        <w:rPr>
          <w:rFonts w:ascii="Verdana" w:eastAsia="Times New Roman" w:hAnsi="Verdana"/>
          <w:color w:val="000000"/>
          <w:lang w:val="en"/>
        </w:rPr>
        <w:pict>
          <v:rect id="_x0000_i106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2003AB6" w14:textId="77777777">
        <w:trPr>
          <w:divId w:val="1251696012"/>
          <w:trHeight w:val="225"/>
          <w:tblCellSpacing w:w="15" w:type="dxa"/>
        </w:trPr>
        <w:tc>
          <w:tcPr>
            <w:tcW w:w="450" w:type="dxa"/>
            <w:shd w:val="clear" w:color="auto" w:fill="990000"/>
            <w:vAlign w:val="center"/>
            <w:hideMark/>
          </w:tcPr>
          <w:p w14:paraId="30323AA3" w14:textId="77777777" w:rsidR="00000000" w:rsidRDefault="00A4410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DD91423" w14:textId="77777777" w:rsidR="00000000" w:rsidRDefault="00A44103">
      <w:pPr>
        <w:pStyle w:val="Heading3"/>
        <w:divId w:val="1251696012"/>
        <w:rPr>
          <w:rFonts w:eastAsia="Times New Roman"/>
          <w:lang w:val="en"/>
        </w:rPr>
      </w:pPr>
      <w:bookmarkStart w:id="137" w:name="rfc.section.6.1"/>
      <w:bookmarkEnd w:id="137"/>
      <w:r>
        <w:rPr>
          <w:rFonts w:eastAsia="Times New Roman"/>
          <w:lang w:val="en"/>
        </w:rPr>
        <w:t>6.1.</w:t>
      </w:r>
      <w:proofErr w:type="gramStart"/>
      <w:r>
        <w:rPr>
          <w:rFonts w:eastAsia="Times New Roman"/>
          <w:lang w:val="en"/>
        </w:rPr>
        <w:t>  Discovery</w:t>
      </w:r>
      <w:proofErr w:type="gramEnd"/>
      <w:r>
        <w:rPr>
          <w:rFonts w:eastAsia="Times New Roman"/>
          <w:lang w:val="en"/>
        </w:rPr>
        <w:t xml:space="preserve"> and Registration</w:t>
      </w:r>
    </w:p>
    <w:p w14:paraId="7BE64925"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Some OpenID Connect installations can use a pre-configured set of </w:t>
      </w:r>
      <w:r>
        <w:rPr>
          <w:rFonts w:ascii="Verdana" w:hAnsi="Verdana"/>
          <w:color w:val="000000"/>
          <w:lang w:val="en"/>
        </w:rPr>
        <w:t xml:space="preserve">OpenID Providers and/or Relying Parties. In those cases, it might not be necessary to support dynamic discovery of information about identities or services or dynamic registration of Clients. </w:t>
      </w:r>
    </w:p>
    <w:p w14:paraId="4C9106C1" w14:textId="77777777" w:rsidR="00000000" w:rsidRDefault="00A44103">
      <w:pPr>
        <w:pStyle w:val="NormalWeb"/>
        <w:divId w:val="1251696012"/>
        <w:rPr>
          <w:rFonts w:ascii="Verdana" w:hAnsi="Verdana"/>
          <w:color w:val="000000"/>
          <w:lang w:val="en"/>
        </w:rPr>
      </w:pPr>
      <w:r>
        <w:rPr>
          <w:rFonts w:ascii="Verdana" w:hAnsi="Verdana"/>
          <w:color w:val="000000"/>
          <w:lang w:val="en"/>
        </w:rPr>
        <w:t>However, if installations choose to support unanticipated inter</w:t>
      </w:r>
      <w:r>
        <w:rPr>
          <w:rFonts w:ascii="Verdana" w:hAnsi="Verdana"/>
          <w:color w:val="000000"/>
          <w:lang w:val="en"/>
        </w:rPr>
        <w:t xml:space="preserve">actions between Relying Parties and OpenID Providers that do not have pre-configured relationships, they SHOULD accomplish this by implementing the facilities defined in the </w:t>
      </w:r>
      <w:hyperlink w:anchor="OpenID.Discovery" w:history="1">
        <w:r>
          <w:rPr>
            <w:rStyle w:val="Hyperlink"/>
            <w:rFonts w:ascii="Verdana" w:hAnsi="Verdana"/>
            <w:u w:val="none"/>
            <w:lang w:val="en"/>
          </w:rPr>
          <w:t>OpenID Connect Discovery 1.0</w:t>
        </w:r>
        <w:r>
          <w:rPr>
            <w:rStyle w:val="Hyperlink"/>
            <w:rFonts w:ascii="Verdana" w:hAnsi="Verdana"/>
            <w:vanish/>
            <w:u w:val="none"/>
            <w:lang w:val="en"/>
          </w:rPr>
          <w:t xml:space="preserve"> (Sakimura, N.,</w:t>
        </w:r>
        <w:r>
          <w:rPr>
            <w:rStyle w:val="Hyperlink"/>
            <w:rFonts w:ascii="Verdana" w:hAnsi="Verdana"/>
            <w:vanish/>
            <w:u w:val="none"/>
            <w:lang w:val="en"/>
          </w:rPr>
          <w:t xml:space="preserve"> Bradley, J., Jones, M., and E. Jay, “OpenID Connect Discovery 1.0,” June 2013.)</w:t>
        </w:r>
      </w:hyperlink>
      <w:r>
        <w:rPr>
          <w:rFonts w:ascii="Verdana" w:hAnsi="Verdana"/>
          <w:color w:val="000000"/>
          <w:lang w:val="en"/>
        </w:rPr>
        <w:t xml:space="preserve"> [OpenID.Discovery] and </w:t>
      </w:r>
      <w:hyperlink w:anchor="OpenID.Registration" w:history="1">
        <w:r>
          <w:rPr>
            <w:rStyle w:val="Hyperlink"/>
            <w:rFonts w:ascii="Verdana" w:hAnsi="Verdana"/>
            <w:u w:val="none"/>
            <w:lang w:val="en"/>
          </w:rPr>
          <w:t>OpenID Connect Dynamic Client Registration 1.0</w:t>
        </w:r>
        <w:r>
          <w:rPr>
            <w:rStyle w:val="Hyperlink"/>
            <w:rFonts w:ascii="Verdana" w:hAnsi="Verdana"/>
            <w:vanish/>
            <w:u w:val="none"/>
            <w:lang w:val="en"/>
          </w:rPr>
          <w:t xml:space="preserve"> (Sakimura, N., Bradley, J., and M. Jones, “OpenID Connect Dynam</w:t>
        </w:r>
        <w:r>
          <w:rPr>
            <w:rStyle w:val="Hyperlink"/>
            <w:rFonts w:ascii="Verdana" w:hAnsi="Verdana"/>
            <w:vanish/>
            <w:u w:val="none"/>
            <w:lang w:val="en"/>
          </w:rPr>
          <w:t>ic Client Registration 1.0,” June 2013.)</w:t>
        </w:r>
      </w:hyperlink>
      <w:r>
        <w:rPr>
          <w:rFonts w:ascii="Verdana" w:hAnsi="Verdana"/>
          <w:color w:val="000000"/>
          <w:lang w:val="en"/>
        </w:rPr>
        <w:t xml:space="preserve"> [OpenID.Registration] specifications. </w:t>
      </w:r>
    </w:p>
    <w:p w14:paraId="72BCECC2" w14:textId="77777777" w:rsidR="00000000" w:rsidRDefault="00A44103">
      <w:pPr>
        <w:spacing w:before="0" w:beforeAutospacing="0" w:after="0" w:afterAutospacing="0"/>
        <w:divId w:val="1251696012"/>
        <w:rPr>
          <w:rFonts w:ascii="Verdana" w:eastAsia="Times New Roman" w:hAnsi="Verdana"/>
          <w:color w:val="000000"/>
          <w:lang w:val="en"/>
        </w:rPr>
      </w:pPr>
      <w:bookmarkStart w:id="138" w:name="security_considerations"/>
      <w:bookmarkEnd w:id="138"/>
    </w:p>
    <w:p w14:paraId="54D3B5BA" w14:textId="77777777" w:rsidR="00000000" w:rsidRDefault="00A44103">
      <w:pPr>
        <w:spacing w:before="0" w:beforeAutospacing="0" w:after="0" w:afterAutospacing="0"/>
        <w:divId w:val="1251696012"/>
        <w:rPr>
          <w:rFonts w:ascii="Verdana" w:eastAsia="Times New Roman" w:hAnsi="Verdana"/>
          <w:color w:val="000000"/>
          <w:lang w:val="en"/>
        </w:rPr>
      </w:pPr>
      <w:r>
        <w:rPr>
          <w:rFonts w:ascii="Verdana" w:eastAsia="Times New Roman" w:hAnsi="Verdana"/>
          <w:color w:val="000000"/>
          <w:lang w:val="en"/>
        </w:rPr>
        <w:pict>
          <v:rect id="_x0000_i106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7F84BA3" w14:textId="77777777">
        <w:trPr>
          <w:divId w:val="1251696012"/>
          <w:trHeight w:val="225"/>
          <w:tblCellSpacing w:w="15" w:type="dxa"/>
        </w:trPr>
        <w:tc>
          <w:tcPr>
            <w:tcW w:w="450" w:type="dxa"/>
            <w:shd w:val="clear" w:color="auto" w:fill="990000"/>
            <w:vAlign w:val="center"/>
            <w:hideMark/>
          </w:tcPr>
          <w:p w14:paraId="58EF8619" w14:textId="77777777" w:rsidR="00000000" w:rsidRDefault="00A4410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B7AB543" w14:textId="77777777" w:rsidR="00000000" w:rsidRDefault="00A44103">
      <w:pPr>
        <w:pStyle w:val="Heading3"/>
        <w:divId w:val="1251696012"/>
        <w:rPr>
          <w:rFonts w:eastAsia="Times New Roman"/>
          <w:lang w:val="en"/>
        </w:rPr>
      </w:pPr>
      <w:bookmarkStart w:id="139" w:name="rfc.section.7"/>
      <w:bookmarkEnd w:id="139"/>
      <w:r>
        <w:rPr>
          <w:rFonts w:eastAsia="Times New Roman"/>
          <w:lang w:val="en"/>
        </w:rPr>
        <w:t>7.  Security Considerations</w:t>
      </w:r>
    </w:p>
    <w:p w14:paraId="7D88875B"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For security considerations other than those listed below, refer to the </w:t>
      </w:r>
      <w:hyperlink w:anchor="OpenID.Messages" w:history="1">
        <w:r>
          <w:rPr>
            <w:rStyle w:val="Hyperlink"/>
            <w:rFonts w:ascii="Verdana" w:hAnsi="Verdana"/>
            <w:u w:val="none"/>
            <w:lang w:val="en"/>
          </w:rPr>
          <w:t>OpenID Connect Messages 1.0</w:t>
        </w:r>
        <w:r>
          <w:rPr>
            <w:rStyle w:val="Hyperlink"/>
            <w:rFonts w:ascii="Verdana" w:hAnsi="Verdana"/>
            <w:vanish/>
            <w:u w:val="none"/>
            <w:lang w:val="en"/>
          </w:rPr>
          <w:t xml:space="preserve"> (Sakimura, N., Brad</w:t>
        </w:r>
        <w:r>
          <w:rPr>
            <w:rStyle w:val="Hyperlink"/>
            <w:rFonts w:ascii="Verdana" w:hAnsi="Verdana"/>
            <w:vanish/>
            <w:u w:val="none"/>
            <w:lang w:val="en"/>
          </w:rPr>
          <w:t>ley, J., Jones, M., de Medeiros, B., Mortimore, C., and E. Jay, “OpenID Connect Messages 1.0,” June 2013.)</w:t>
        </w:r>
      </w:hyperlink>
      <w:r>
        <w:rPr>
          <w:rFonts w:ascii="Verdana" w:hAnsi="Verdana"/>
          <w:color w:val="000000"/>
          <w:lang w:val="en"/>
        </w:rPr>
        <w:t xml:space="preserve"> [OpenID.Messages] and </w:t>
      </w:r>
      <w:hyperlink w:anchor="OpenID.Standard" w:history="1">
        <w:r>
          <w:rPr>
            <w:rStyle w:val="Hyperlink"/>
            <w:rFonts w:ascii="Verdana" w:hAnsi="Verdana"/>
            <w:u w:val="none"/>
            <w:lang w:val="en"/>
          </w:rPr>
          <w:t>OpenID Connect Standard 1.0</w:t>
        </w:r>
        <w:r>
          <w:rPr>
            <w:rStyle w:val="Hyperlink"/>
            <w:rFonts w:ascii="Verdana" w:hAnsi="Verdana"/>
            <w:vanish/>
            <w:u w:val="none"/>
            <w:lang w:val="en"/>
          </w:rPr>
          <w:t xml:space="preserve"> (</w:t>
        </w:r>
        <w:r>
          <w:rPr>
            <w:rStyle w:val="Hyperlink"/>
            <w:rFonts w:ascii="Verdana" w:hAnsi="Verdana"/>
            <w:vanish/>
            <w:u w:val="none"/>
            <w:lang w:val="en"/>
          </w:rPr>
          <w:t>Sakimura, N., Bradley, J., Jones, M., de Medeiros, B., Mortimore, C., and E. Jay, “OpenID Connect Standard 1.0,” June 2013.)</w:t>
        </w:r>
      </w:hyperlink>
      <w:r>
        <w:rPr>
          <w:rFonts w:ascii="Verdana" w:hAnsi="Verdana"/>
          <w:color w:val="000000"/>
          <w:lang w:val="en"/>
        </w:rPr>
        <w:t xml:space="preserve"> [OpenID.Standard] specifications. </w:t>
      </w:r>
    </w:p>
    <w:p w14:paraId="79BD9ADA" w14:textId="77777777" w:rsidR="00000000" w:rsidRDefault="00A44103">
      <w:pPr>
        <w:spacing w:before="0" w:beforeAutospacing="0" w:after="0" w:afterAutospacing="0"/>
        <w:divId w:val="1251696012"/>
        <w:rPr>
          <w:rFonts w:ascii="Verdana" w:eastAsia="Times New Roman" w:hAnsi="Verdana"/>
          <w:color w:val="000000"/>
          <w:lang w:val="en"/>
        </w:rPr>
      </w:pPr>
      <w:bookmarkStart w:id="140" w:name="TLS_requirements"/>
      <w:bookmarkEnd w:id="140"/>
    </w:p>
    <w:p w14:paraId="79EA9381" w14:textId="77777777" w:rsidR="00000000" w:rsidRDefault="00A44103">
      <w:pPr>
        <w:spacing w:before="0" w:beforeAutospacing="0" w:after="0" w:afterAutospacing="0"/>
        <w:divId w:val="1251696012"/>
        <w:rPr>
          <w:rFonts w:ascii="Verdana" w:eastAsia="Times New Roman" w:hAnsi="Verdana"/>
          <w:color w:val="000000"/>
          <w:lang w:val="en"/>
        </w:rPr>
      </w:pPr>
      <w:r>
        <w:rPr>
          <w:rFonts w:ascii="Verdana" w:eastAsia="Times New Roman" w:hAnsi="Verdana"/>
          <w:color w:val="000000"/>
          <w:lang w:val="en"/>
        </w:rPr>
        <w:pict>
          <v:rect id="_x0000_i106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60CB656" w14:textId="77777777">
        <w:trPr>
          <w:divId w:val="1251696012"/>
          <w:trHeight w:val="225"/>
          <w:tblCellSpacing w:w="15" w:type="dxa"/>
        </w:trPr>
        <w:tc>
          <w:tcPr>
            <w:tcW w:w="450" w:type="dxa"/>
            <w:shd w:val="clear" w:color="auto" w:fill="990000"/>
            <w:vAlign w:val="center"/>
            <w:hideMark/>
          </w:tcPr>
          <w:p w14:paraId="3729B4E0" w14:textId="77777777" w:rsidR="00000000" w:rsidRDefault="00A4410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0BBED97" w14:textId="77777777" w:rsidR="00000000" w:rsidRDefault="00A44103">
      <w:pPr>
        <w:pStyle w:val="Heading3"/>
        <w:divId w:val="1251696012"/>
        <w:rPr>
          <w:rFonts w:eastAsia="Times New Roman"/>
          <w:lang w:val="en"/>
        </w:rPr>
      </w:pPr>
      <w:bookmarkStart w:id="141" w:name="rfc.section.7.1"/>
      <w:bookmarkEnd w:id="141"/>
      <w:r>
        <w:rPr>
          <w:rFonts w:eastAsia="Times New Roman"/>
          <w:lang w:val="en"/>
        </w:rPr>
        <w:t>7.1.</w:t>
      </w:r>
      <w:proofErr w:type="gramStart"/>
      <w:r>
        <w:rPr>
          <w:rFonts w:eastAsia="Times New Roman"/>
          <w:lang w:val="en"/>
        </w:rPr>
        <w:t>  TLS</w:t>
      </w:r>
      <w:proofErr w:type="gramEnd"/>
      <w:r>
        <w:rPr>
          <w:rFonts w:eastAsia="Times New Roman"/>
          <w:lang w:val="en"/>
        </w:rPr>
        <w:t xml:space="preserve"> Requirements</w:t>
      </w:r>
    </w:p>
    <w:p w14:paraId="0496865C"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Implementations MUST support TLS. Which version(s) ought to be implemented will vary over </w:t>
      </w:r>
      <w:r>
        <w:rPr>
          <w:rFonts w:ascii="Verdana" w:hAnsi="Verdana"/>
          <w:color w:val="000000"/>
          <w:lang w:val="en"/>
        </w:rPr>
        <w:t xml:space="preserve">time, and depend on the widespread deployment and known security vulnerabilities at the time of implementation. At the time of this writing, TLS version 1.2 </w:t>
      </w:r>
      <w:hyperlink w:anchor="RFC5246" w:history="1">
        <w:r>
          <w:rPr>
            <w:rStyle w:val="Hyperlink"/>
            <w:rFonts w:ascii="Verdana" w:hAnsi="Verdana"/>
            <w:u w:val="none"/>
            <w:lang w:val="en"/>
          </w:rPr>
          <w:t>[RFC5246]</w:t>
        </w:r>
        <w:r>
          <w:rPr>
            <w:rStyle w:val="Hyperlink"/>
            <w:rFonts w:ascii="Verdana" w:hAnsi="Verdana"/>
            <w:vanish/>
            <w:u w:val="none"/>
            <w:lang w:val="en"/>
          </w:rPr>
          <w:t xml:space="preserve"> (Dierks, T. and E. Rescorla, “The Transport Layer Security </w:t>
        </w:r>
        <w:r>
          <w:rPr>
            <w:rStyle w:val="Hyperlink"/>
            <w:rFonts w:ascii="Verdana" w:hAnsi="Verdana"/>
            <w:vanish/>
            <w:u w:val="none"/>
            <w:lang w:val="en"/>
          </w:rPr>
          <w:t>(TLS) Protocol Version 1.2,” August 2008.)</w:t>
        </w:r>
      </w:hyperlink>
      <w:r>
        <w:rPr>
          <w:rFonts w:ascii="Verdana" w:hAnsi="Verdana"/>
          <w:color w:val="000000"/>
          <w:lang w:val="en"/>
        </w:rPr>
        <w:t xml:space="preserve"> is the most recent version, but has very limited actual deployment, and might not be readily available in implementation toolkits. TLS version 1.0 </w:t>
      </w:r>
      <w:hyperlink w:anchor="RFC2246" w:history="1">
        <w:r>
          <w:rPr>
            <w:rStyle w:val="Hyperlink"/>
            <w:rFonts w:ascii="Verdana" w:hAnsi="Verdana"/>
            <w:u w:val="none"/>
            <w:lang w:val="en"/>
          </w:rPr>
          <w:t>[RFC2246]</w:t>
        </w:r>
        <w:r>
          <w:rPr>
            <w:rStyle w:val="Hyperlink"/>
            <w:rFonts w:ascii="Verdana" w:hAnsi="Verdana"/>
            <w:vanish/>
            <w:u w:val="none"/>
            <w:lang w:val="en"/>
          </w:rPr>
          <w:t xml:space="preserve"> (Dierks, T. and C. Allen, </w:t>
        </w:r>
        <w:r>
          <w:rPr>
            <w:rStyle w:val="Hyperlink"/>
            <w:rFonts w:ascii="Verdana" w:hAnsi="Verdana"/>
            <w:vanish/>
            <w:u w:val="none"/>
            <w:lang w:val="en"/>
          </w:rPr>
          <w:t>“The TLS Protocol Version 1.0,” January 1999.)</w:t>
        </w:r>
      </w:hyperlink>
      <w:r>
        <w:rPr>
          <w:rFonts w:ascii="Verdana" w:hAnsi="Verdana"/>
          <w:color w:val="000000"/>
          <w:lang w:val="en"/>
        </w:rPr>
        <w:t xml:space="preserve"> is the most widely deployed version, and will give the broadest interoperability. </w:t>
      </w:r>
    </w:p>
    <w:p w14:paraId="1DAD3C5C"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To protect against information disclosure and tampering, confidentiality protection MUST be applied using TLS </w:t>
      </w:r>
      <w:r>
        <w:rPr>
          <w:rFonts w:ascii="Verdana" w:hAnsi="Verdana"/>
          <w:color w:val="000000"/>
          <w:lang w:val="en"/>
        </w:rPr>
        <w:t xml:space="preserve">with a ciphersuite that provides confidentiality and integrity protection. </w:t>
      </w:r>
    </w:p>
    <w:p w14:paraId="19F14D19"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Whenever TLS is used, a TLS server certificate check MUST be performed, per </w:t>
      </w:r>
      <w:hyperlink w:anchor="RFC6125" w:history="1">
        <w:r>
          <w:rPr>
            <w:rStyle w:val="Hyperlink"/>
            <w:rFonts w:ascii="Verdana" w:hAnsi="Verdana"/>
            <w:u w:val="none"/>
            <w:lang w:val="en"/>
          </w:rPr>
          <w:t>RFC 6125</w:t>
        </w:r>
        <w:r>
          <w:rPr>
            <w:rStyle w:val="Hyperlink"/>
            <w:rFonts w:ascii="Verdana" w:hAnsi="Verdana"/>
            <w:vanish/>
            <w:u w:val="none"/>
            <w:lang w:val="en"/>
          </w:rPr>
          <w:t xml:space="preserve"> (Saint-Andre, P. and J. Hodges, “Representation and Verification </w:t>
        </w:r>
        <w:r>
          <w:rPr>
            <w:rStyle w:val="Hyperlink"/>
            <w:rFonts w:ascii="Verdana" w:hAnsi="Verdana"/>
            <w:vanish/>
            <w:u w:val="none"/>
            <w:lang w:val="en"/>
          </w:rPr>
          <w:t>of Domain-Based Application Service Identity within Internet Public Key Infrastructure Using X.509 (PKIX) Certificates in the Context of Transport Layer Security (TLS),” March 2011.)</w:t>
        </w:r>
      </w:hyperlink>
      <w:r>
        <w:rPr>
          <w:rFonts w:ascii="Verdana" w:hAnsi="Verdana"/>
          <w:color w:val="000000"/>
          <w:lang w:val="en"/>
        </w:rPr>
        <w:t xml:space="preserve"> [RFC6125]. </w:t>
      </w:r>
    </w:p>
    <w:p w14:paraId="592769FC" w14:textId="77777777" w:rsidR="00000000" w:rsidRDefault="00A44103">
      <w:pPr>
        <w:spacing w:before="0" w:beforeAutospacing="0" w:after="0" w:afterAutospacing="0"/>
        <w:divId w:val="1251696012"/>
        <w:rPr>
          <w:rFonts w:ascii="Verdana" w:eastAsia="Times New Roman" w:hAnsi="Verdana"/>
          <w:color w:val="000000"/>
          <w:lang w:val="en"/>
        </w:rPr>
      </w:pPr>
      <w:bookmarkStart w:id="142" w:name="privacy_considerations"/>
      <w:bookmarkEnd w:id="142"/>
    </w:p>
    <w:p w14:paraId="5819C156" w14:textId="77777777" w:rsidR="00000000" w:rsidRDefault="00A44103">
      <w:pPr>
        <w:spacing w:before="0" w:beforeAutospacing="0" w:after="0" w:afterAutospacing="0"/>
        <w:divId w:val="1251696012"/>
        <w:rPr>
          <w:rFonts w:ascii="Verdana" w:eastAsia="Times New Roman" w:hAnsi="Verdana"/>
          <w:color w:val="000000"/>
          <w:lang w:val="en"/>
        </w:rPr>
      </w:pPr>
      <w:r>
        <w:rPr>
          <w:rFonts w:ascii="Verdana" w:eastAsia="Times New Roman" w:hAnsi="Verdana"/>
          <w:color w:val="000000"/>
          <w:lang w:val="en"/>
        </w:rPr>
        <w:pict>
          <v:rect id="_x0000_i106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5947922" w14:textId="77777777">
        <w:trPr>
          <w:divId w:val="1251696012"/>
          <w:trHeight w:val="225"/>
          <w:tblCellSpacing w:w="15" w:type="dxa"/>
        </w:trPr>
        <w:tc>
          <w:tcPr>
            <w:tcW w:w="450" w:type="dxa"/>
            <w:shd w:val="clear" w:color="auto" w:fill="990000"/>
            <w:vAlign w:val="center"/>
            <w:hideMark/>
          </w:tcPr>
          <w:p w14:paraId="6F1AE372" w14:textId="77777777" w:rsidR="00000000" w:rsidRDefault="00A4410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BF7FCC5" w14:textId="77777777" w:rsidR="00000000" w:rsidRDefault="00A44103">
      <w:pPr>
        <w:pStyle w:val="Heading3"/>
        <w:divId w:val="1251696012"/>
        <w:rPr>
          <w:rFonts w:eastAsia="Times New Roman"/>
          <w:lang w:val="en"/>
        </w:rPr>
      </w:pPr>
      <w:bookmarkStart w:id="143" w:name="rfc.section.8"/>
      <w:bookmarkEnd w:id="143"/>
      <w:r>
        <w:rPr>
          <w:rFonts w:eastAsia="Times New Roman"/>
          <w:lang w:val="en"/>
        </w:rPr>
        <w:t>8.  Privacy Considerations</w:t>
      </w:r>
    </w:p>
    <w:p w14:paraId="53A8EF4D" w14:textId="77777777" w:rsidR="00000000" w:rsidRDefault="00A44103">
      <w:pPr>
        <w:spacing w:before="0" w:beforeAutospacing="0" w:after="0" w:afterAutospacing="0"/>
        <w:divId w:val="1251696012"/>
        <w:rPr>
          <w:rFonts w:ascii="Verdana" w:eastAsia="Times New Roman" w:hAnsi="Verdana"/>
          <w:color w:val="000000"/>
          <w:lang w:val="en"/>
        </w:rPr>
      </w:pPr>
      <w:bookmarkStart w:id="144" w:name="PII"/>
      <w:bookmarkEnd w:id="144"/>
    </w:p>
    <w:p w14:paraId="12F13FBB" w14:textId="77777777" w:rsidR="00000000" w:rsidRDefault="00A44103">
      <w:pPr>
        <w:spacing w:before="0" w:beforeAutospacing="0" w:after="0" w:afterAutospacing="0"/>
        <w:divId w:val="1251696012"/>
        <w:rPr>
          <w:rFonts w:ascii="Verdana" w:eastAsia="Times New Roman" w:hAnsi="Verdana"/>
          <w:color w:val="000000"/>
          <w:lang w:val="en"/>
        </w:rPr>
      </w:pPr>
      <w:r>
        <w:rPr>
          <w:rFonts w:ascii="Verdana" w:eastAsia="Times New Roman" w:hAnsi="Verdana"/>
          <w:color w:val="000000"/>
          <w:lang w:val="en"/>
        </w:rPr>
        <w:pict>
          <v:rect id="_x0000_i106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29B5F2E" w14:textId="77777777">
        <w:trPr>
          <w:divId w:val="1251696012"/>
          <w:trHeight w:val="225"/>
          <w:tblCellSpacing w:w="15" w:type="dxa"/>
        </w:trPr>
        <w:tc>
          <w:tcPr>
            <w:tcW w:w="450" w:type="dxa"/>
            <w:shd w:val="clear" w:color="auto" w:fill="990000"/>
            <w:vAlign w:val="center"/>
            <w:hideMark/>
          </w:tcPr>
          <w:p w14:paraId="4C26ABD8" w14:textId="77777777" w:rsidR="00000000" w:rsidRDefault="00A4410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D9F15CB" w14:textId="77777777" w:rsidR="00000000" w:rsidRDefault="00A44103">
      <w:pPr>
        <w:pStyle w:val="Heading3"/>
        <w:divId w:val="1251696012"/>
        <w:rPr>
          <w:rFonts w:eastAsia="Times New Roman"/>
          <w:lang w:val="en"/>
        </w:rPr>
      </w:pPr>
      <w:bookmarkStart w:id="145" w:name="rfc.section.8.1"/>
      <w:bookmarkEnd w:id="145"/>
      <w:r>
        <w:rPr>
          <w:rFonts w:eastAsia="Times New Roman"/>
          <w:lang w:val="en"/>
        </w:rPr>
        <w:t>8.1.</w:t>
      </w:r>
      <w:proofErr w:type="gramStart"/>
      <w:r>
        <w:rPr>
          <w:rFonts w:eastAsia="Times New Roman"/>
          <w:lang w:val="en"/>
        </w:rPr>
        <w:t>  Personally</w:t>
      </w:r>
      <w:proofErr w:type="gramEnd"/>
      <w:r>
        <w:rPr>
          <w:rFonts w:eastAsia="Times New Roman"/>
          <w:lang w:val="en"/>
        </w:rPr>
        <w:t xml:space="preserve"> Identifiable Information</w:t>
      </w:r>
    </w:p>
    <w:p w14:paraId="7B13DB6B"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The UserInfo Response typically contains Personally Identifiable Information (PII). As such, End-User consent for the release of the information </w:t>
      </w:r>
      <w:r>
        <w:rPr>
          <w:rFonts w:ascii="Verdana" w:hAnsi="Verdana"/>
          <w:color w:val="000000"/>
          <w:lang w:val="en"/>
        </w:rPr>
        <w:t xml:space="preserve">for the specified purpose SHOULD be obtained at or prior to the authorization time in accordance with relevant regulations. The purpose of use is typically registered in association with the </w:t>
      </w:r>
      <w:r>
        <w:rPr>
          <w:rStyle w:val="HTMLTypewriter"/>
          <w:lang w:val="en"/>
        </w:rPr>
        <w:t>redirect_uris</w:t>
      </w:r>
      <w:r>
        <w:rPr>
          <w:rFonts w:ascii="Verdana" w:hAnsi="Verdana"/>
          <w:color w:val="000000"/>
          <w:lang w:val="en"/>
        </w:rPr>
        <w:t xml:space="preserve">. </w:t>
      </w:r>
    </w:p>
    <w:p w14:paraId="43D5A470"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Only necessary UserInfo data should be stored at </w:t>
      </w:r>
      <w:r>
        <w:rPr>
          <w:rFonts w:ascii="Verdana" w:hAnsi="Verdana"/>
          <w:color w:val="000000"/>
          <w:lang w:val="en"/>
        </w:rPr>
        <w:t xml:space="preserve">the Client and the Client SHOULD associate the received data with the purpose of use statement. </w:t>
      </w:r>
    </w:p>
    <w:p w14:paraId="76122D3C" w14:textId="77777777" w:rsidR="00000000" w:rsidRDefault="00A44103">
      <w:pPr>
        <w:spacing w:before="0" w:beforeAutospacing="0" w:after="0" w:afterAutospacing="0"/>
        <w:divId w:val="1251696012"/>
        <w:rPr>
          <w:rFonts w:ascii="Verdana" w:eastAsia="Times New Roman" w:hAnsi="Verdana"/>
          <w:color w:val="000000"/>
          <w:lang w:val="en"/>
        </w:rPr>
      </w:pPr>
      <w:bookmarkStart w:id="146" w:name="AccessMonitoring"/>
      <w:bookmarkEnd w:id="146"/>
    </w:p>
    <w:p w14:paraId="325E3AC1" w14:textId="77777777" w:rsidR="00000000" w:rsidRDefault="00A44103">
      <w:pPr>
        <w:spacing w:before="0" w:beforeAutospacing="0" w:after="0" w:afterAutospacing="0"/>
        <w:divId w:val="1251696012"/>
        <w:rPr>
          <w:rFonts w:ascii="Verdana" w:eastAsia="Times New Roman" w:hAnsi="Verdana"/>
          <w:color w:val="000000"/>
          <w:lang w:val="en"/>
        </w:rPr>
      </w:pPr>
      <w:r>
        <w:rPr>
          <w:rFonts w:ascii="Verdana" w:eastAsia="Times New Roman" w:hAnsi="Verdana"/>
          <w:color w:val="000000"/>
          <w:lang w:val="en"/>
        </w:rPr>
        <w:pict>
          <v:rect id="_x0000_i106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B75AAD7" w14:textId="77777777">
        <w:trPr>
          <w:divId w:val="1251696012"/>
          <w:trHeight w:val="225"/>
          <w:tblCellSpacing w:w="15" w:type="dxa"/>
        </w:trPr>
        <w:tc>
          <w:tcPr>
            <w:tcW w:w="450" w:type="dxa"/>
            <w:shd w:val="clear" w:color="auto" w:fill="990000"/>
            <w:vAlign w:val="center"/>
            <w:hideMark/>
          </w:tcPr>
          <w:p w14:paraId="6400BD93" w14:textId="77777777" w:rsidR="00000000" w:rsidRDefault="00A4410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C27A5F0" w14:textId="77777777" w:rsidR="00000000" w:rsidRDefault="00A44103">
      <w:pPr>
        <w:pStyle w:val="Heading3"/>
        <w:divId w:val="1251696012"/>
        <w:rPr>
          <w:rFonts w:eastAsia="Times New Roman"/>
          <w:lang w:val="en"/>
        </w:rPr>
      </w:pPr>
      <w:bookmarkStart w:id="147" w:name="rfc.section.8.2"/>
      <w:bookmarkEnd w:id="147"/>
      <w:r>
        <w:rPr>
          <w:rFonts w:eastAsia="Times New Roman"/>
          <w:lang w:val="en"/>
        </w:rPr>
        <w:t>8.2.</w:t>
      </w:r>
      <w:proofErr w:type="gramStart"/>
      <w:r>
        <w:rPr>
          <w:rFonts w:eastAsia="Times New Roman"/>
          <w:lang w:val="en"/>
        </w:rPr>
        <w:t>  Data</w:t>
      </w:r>
      <w:proofErr w:type="gramEnd"/>
      <w:r>
        <w:rPr>
          <w:rFonts w:eastAsia="Times New Roman"/>
          <w:lang w:val="en"/>
        </w:rPr>
        <w:t xml:space="preserve"> Access Monitoring</w:t>
      </w:r>
    </w:p>
    <w:p w14:paraId="5815CBFE"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The Resource Server SHOULD </w:t>
      </w:r>
      <w:proofErr w:type="gramStart"/>
      <w:r>
        <w:rPr>
          <w:rFonts w:ascii="Verdana" w:hAnsi="Verdana"/>
          <w:color w:val="000000"/>
          <w:lang w:val="en"/>
        </w:rPr>
        <w:t>make</w:t>
      </w:r>
      <w:proofErr w:type="gramEnd"/>
      <w:r>
        <w:rPr>
          <w:rFonts w:ascii="Verdana" w:hAnsi="Verdana"/>
          <w:color w:val="000000"/>
          <w:lang w:val="en"/>
        </w:rPr>
        <w:t xml:space="preserve"> the UserInfo access log available to the End-User so that the End-User can monitor who accessed his data. </w:t>
      </w:r>
    </w:p>
    <w:p w14:paraId="573FA703" w14:textId="77777777" w:rsidR="00000000" w:rsidRDefault="00A44103">
      <w:pPr>
        <w:spacing w:before="0" w:beforeAutospacing="0" w:after="0" w:afterAutospacing="0"/>
        <w:divId w:val="1251696012"/>
        <w:rPr>
          <w:rFonts w:ascii="Verdana" w:eastAsia="Times New Roman" w:hAnsi="Verdana"/>
          <w:color w:val="000000"/>
          <w:lang w:val="en"/>
        </w:rPr>
      </w:pPr>
      <w:bookmarkStart w:id="148" w:name="Correlation"/>
      <w:bookmarkEnd w:id="148"/>
    </w:p>
    <w:p w14:paraId="3FF712D4" w14:textId="77777777" w:rsidR="00000000" w:rsidRDefault="00A44103">
      <w:pPr>
        <w:spacing w:before="0" w:beforeAutospacing="0" w:after="0" w:afterAutospacing="0"/>
        <w:divId w:val="1251696012"/>
        <w:rPr>
          <w:rFonts w:ascii="Verdana" w:eastAsia="Times New Roman" w:hAnsi="Verdana"/>
          <w:color w:val="000000"/>
          <w:lang w:val="en"/>
        </w:rPr>
      </w:pPr>
      <w:r>
        <w:rPr>
          <w:rFonts w:ascii="Verdana" w:eastAsia="Times New Roman" w:hAnsi="Verdana"/>
          <w:color w:val="000000"/>
          <w:lang w:val="en"/>
        </w:rPr>
        <w:pict>
          <v:rect id="_x0000_i106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9186B7E" w14:textId="77777777">
        <w:trPr>
          <w:divId w:val="1251696012"/>
          <w:trHeight w:val="225"/>
          <w:tblCellSpacing w:w="15" w:type="dxa"/>
        </w:trPr>
        <w:tc>
          <w:tcPr>
            <w:tcW w:w="450" w:type="dxa"/>
            <w:shd w:val="clear" w:color="auto" w:fill="990000"/>
            <w:vAlign w:val="center"/>
            <w:hideMark/>
          </w:tcPr>
          <w:p w14:paraId="049A28B5" w14:textId="77777777" w:rsidR="00000000" w:rsidRDefault="00A4410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8E07C0B" w14:textId="77777777" w:rsidR="00000000" w:rsidRDefault="00A44103">
      <w:pPr>
        <w:pStyle w:val="Heading3"/>
        <w:divId w:val="1251696012"/>
        <w:rPr>
          <w:rFonts w:eastAsia="Times New Roman"/>
          <w:lang w:val="en"/>
        </w:rPr>
      </w:pPr>
      <w:bookmarkStart w:id="149" w:name="rfc.section.8.3"/>
      <w:bookmarkEnd w:id="149"/>
      <w:r>
        <w:rPr>
          <w:rFonts w:eastAsia="Times New Roman"/>
          <w:lang w:val="en"/>
        </w:rPr>
        <w:t>8.3.</w:t>
      </w:r>
      <w:proofErr w:type="gramStart"/>
      <w:r>
        <w:rPr>
          <w:rFonts w:eastAsia="Times New Roman"/>
          <w:lang w:val="en"/>
        </w:rPr>
        <w:t>  Correlation</w:t>
      </w:r>
      <w:proofErr w:type="gramEnd"/>
    </w:p>
    <w:p w14:paraId="47037F79"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To protect the End-User from a possible correlation among Clients, the use of a Pairwise Pseudonymous Identifier (PPID) as the </w:t>
      </w:r>
      <w:r>
        <w:rPr>
          <w:rStyle w:val="HTMLTypewriter"/>
          <w:lang w:val="en"/>
        </w:rPr>
        <w:t>sub</w:t>
      </w:r>
      <w:r>
        <w:rPr>
          <w:rFonts w:ascii="Verdana" w:hAnsi="Verdana"/>
          <w:color w:val="000000"/>
          <w:lang w:val="en"/>
        </w:rPr>
        <w:t xml:space="preserve"> </w:t>
      </w:r>
      <w:r>
        <w:rPr>
          <w:rFonts w:ascii="Verdana" w:hAnsi="Verdana"/>
          <w:color w:val="000000"/>
          <w:lang w:val="en"/>
        </w:rPr>
        <w:t xml:space="preserve">(subject) SHOULD be considered. </w:t>
      </w:r>
    </w:p>
    <w:p w14:paraId="6C3E17C0" w14:textId="77777777" w:rsidR="00000000" w:rsidRDefault="00A44103">
      <w:pPr>
        <w:spacing w:before="0" w:beforeAutospacing="0" w:after="0" w:afterAutospacing="0"/>
        <w:divId w:val="1251696012"/>
        <w:rPr>
          <w:rFonts w:ascii="Verdana" w:eastAsia="Times New Roman" w:hAnsi="Verdana"/>
          <w:color w:val="000000"/>
          <w:lang w:val="en"/>
        </w:rPr>
      </w:pPr>
      <w:bookmarkStart w:id="150" w:name="OfflineAccessPrivacy"/>
      <w:bookmarkEnd w:id="150"/>
    </w:p>
    <w:p w14:paraId="252215F1" w14:textId="77777777" w:rsidR="00000000" w:rsidRDefault="00A44103">
      <w:pPr>
        <w:spacing w:before="0" w:beforeAutospacing="0" w:after="0" w:afterAutospacing="0"/>
        <w:divId w:val="1251696012"/>
        <w:rPr>
          <w:rFonts w:ascii="Verdana" w:eastAsia="Times New Roman" w:hAnsi="Verdana"/>
          <w:color w:val="000000"/>
          <w:lang w:val="en"/>
        </w:rPr>
      </w:pPr>
      <w:r>
        <w:rPr>
          <w:rFonts w:ascii="Verdana" w:eastAsia="Times New Roman" w:hAnsi="Verdana"/>
          <w:color w:val="000000"/>
          <w:lang w:val="en"/>
        </w:rPr>
        <w:pict>
          <v:rect id="_x0000_i106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791C286" w14:textId="77777777">
        <w:trPr>
          <w:divId w:val="1251696012"/>
          <w:trHeight w:val="225"/>
          <w:tblCellSpacing w:w="15" w:type="dxa"/>
        </w:trPr>
        <w:tc>
          <w:tcPr>
            <w:tcW w:w="450" w:type="dxa"/>
            <w:shd w:val="clear" w:color="auto" w:fill="990000"/>
            <w:vAlign w:val="center"/>
            <w:hideMark/>
          </w:tcPr>
          <w:p w14:paraId="27B07553" w14:textId="77777777" w:rsidR="00000000" w:rsidRDefault="00A4410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DE0728E" w14:textId="77777777" w:rsidR="00000000" w:rsidRDefault="00A44103">
      <w:pPr>
        <w:pStyle w:val="Heading3"/>
        <w:divId w:val="1251696012"/>
        <w:rPr>
          <w:rFonts w:eastAsia="Times New Roman"/>
          <w:lang w:val="en"/>
        </w:rPr>
      </w:pPr>
      <w:bookmarkStart w:id="151" w:name="rfc.section.8.4"/>
      <w:bookmarkEnd w:id="151"/>
      <w:r>
        <w:rPr>
          <w:rFonts w:eastAsia="Times New Roman"/>
          <w:lang w:val="en"/>
        </w:rPr>
        <w:t>8.4.</w:t>
      </w:r>
      <w:proofErr w:type="gramStart"/>
      <w:r>
        <w:rPr>
          <w:rFonts w:eastAsia="Times New Roman"/>
          <w:lang w:val="en"/>
        </w:rPr>
        <w:t> </w:t>
      </w:r>
      <w:r>
        <w:rPr>
          <w:rFonts w:eastAsia="Times New Roman"/>
          <w:lang w:val="en"/>
        </w:rPr>
        <w:t xml:space="preserve"> Offline</w:t>
      </w:r>
      <w:proofErr w:type="gramEnd"/>
      <w:r>
        <w:rPr>
          <w:rFonts w:eastAsia="Times New Roman"/>
          <w:lang w:val="en"/>
        </w:rPr>
        <w:t xml:space="preserve"> Access</w:t>
      </w:r>
    </w:p>
    <w:p w14:paraId="5697B6A8" w14:textId="77777777" w:rsidR="00000000" w:rsidRDefault="00A44103">
      <w:pPr>
        <w:pStyle w:val="NormalWeb"/>
        <w:divId w:val="1251696012"/>
        <w:rPr>
          <w:rFonts w:ascii="Verdana" w:hAnsi="Verdana"/>
          <w:color w:val="000000"/>
          <w:lang w:val="en"/>
        </w:rPr>
      </w:pPr>
      <w:r>
        <w:rPr>
          <w:rFonts w:ascii="Verdana" w:hAnsi="Verdana"/>
          <w:color w:val="000000"/>
          <w:lang w:val="en"/>
        </w:rPr>
        <w:t>Offline access enables access to Claims when the user is not present, posing greater privacy risk than the Claims transfer when the user is present. Therefore, it is prudent to obtain explicit consent for offline access to resources. This s</w:t>
      </w:r>
      <w:r>
        <w:rPr>
          <w:rFonts w:ascii="Verdana" w:hAnsi="Verdana"/>
          <w:color w:val="000000"/>
          <w:lang w:val="en"/>
        </w:rPr>
        <w:t xml:space="preserve">pecification mandates the use of the </w:t>
      </w:r>
      <w:r>
        <w:rPr>
          <w:rStyle w:val="HTMLTypewriter"/>
          <w:lang w:val="en"/>
        </w:rPr>
        <w:t>prompt</w:t>
      </w:r>
      <w:r>
        <w:rPr>
          <w:rFonts w:ascii="Verdana" w:hAnsi="Verdana"/>
          <w:color w:val="000000"/>
          <w:lang w:val="en"/>
        </w:rPr>
        <w:t xml:space="preserve"> parameter to obtain consent unless it is a priori known that the request complies with the conditions for processing in each jurisdiction. </w:t>
      </w:r>
    </w:p>
    <w:p w14:paraId="15473BA7" w14:textId="77777777" w:rsidR="00000000" w:rsidRDefault="00A44103">
      <w:pPr>
        <w:pStyle w:val="NormalWeb"/>
        <w:divId w:val="1251696012"/>
        <w:rPr>
          <w:rFonts w:ascii="Verdana" w:hAnsi="Verdana"/>
          <w:color w:val="000000"/>
          <w:lang w:val="en"/>
        </w:rPr>
      </w:pPr>
      <w:r>
        <w:rPr>
          <w:rFonts w:ascii="Verdana" w:hAnsi="Verdana"/>
          <w:color w:val="000000"/>
          <w:lang w:val="en"/>
        </w:rPr>
        <w:t>When an Access Token is returned in the front channel, there is a greate</w:t>
      </w:r>
      <w:r>
        <w:rPr>
          <w:rFonts w:ascii="Verdana" w:hAnsi="Verdana"/>
          <w:color w:val="000000"/>
          <w:lang w:val="en"/>
        </w:rPr>
        <w:t>r risk of it being exposed to an attacker, who could later use it to access the UserInfo endpoint. If the Access Token does not enable offline access and the server can differentiate whether the Client request has been made offline or online, the risk will</w:t>
      </w:r>
      <w:r>
        <w:rPr>
          <w:rFonts w:ascii="Verdana" w:hAnsi="Verdana"/>
          <w:color w:val="000000"/>
          <w:lang w:val="en"/>
        </w:rPr>
        <w:t xml:space="preserve"> be substantially reduced. Therefore, this specification mandates ignoring the offline access request when the Access Token is transmitted in the front channel. Note that differentiating between online and offline access from the server can be difficult es</w:t>
      </w:r>
      <w:r>
        <w:rPr>
          <w:rFonts w:ascii="Verdana" w:hAnsi="Verdana"/>
          <w:color w:val="000000"/>
          <w:lang w:val="en"/>
        </w:rPr>
        <w:t xml:space="preserve">pecially for native clients. The server may well have to rely on heuristics. Also, the risk of exposure for the Access Token delivered in the front channel for the response types of </w:t>
      </w:r>
      <w:r>
        <w:rPr>
          <w:rStyle w:val="HTMLTypewriter"/>
          <w:lang w:val="en"/>
        </w:rPr>
        <w:t>code token</w:t>
      </w:r>
      <w:r>
        <w:rPr>
          <w:rFonts w:ascii="Verdana" w:hAnsi="Verdana"/>
          <w:color w:val="000000"/>
          <w:lang w:val="en"/>
        </w:rPr>
        <w:t xml:space="preserve"> and </w:t>
      </w:r>
      <w:r>
        <w:rPr>
          <w:rStyle w:val="HTMLTypewriter"/>
          <w:lang w:val="en"/>
        </w:rPr>
        <w:t>token</w:t>
      </w:r>
      <w:r>
        <w:rPr>
          <w:rFonts w:ascii="Verdana" w:hAnsi="Verdana"/>
          <w:color w:val="000000"/>
          <w:lang w:val="en"/>
        </w:rPr>
        <w:t xml:space="preserve"> is the same. Thus, the implementations should be prep</w:t>
      </w:r>
      <w:r>
        <w:rPr>
          <w:rFonts w:ascii="Verdana" w:hAnsi="Verdana"/>
          <w:color w:val="000000"/>
          <w:lang w:val="en"/>
        </w:rPr>
        <w:t xml:space="preserve">ared to detect the channel from which the Access Token was issued and deny offline access if the token was issued in the front channel. </w:t>
      </w:r>
    </w:p>
    <w:p w14:paraId="68C8295E"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Note that although these provisions require an explicit consent dialogue through the </w:t>
      </w:r>
      <w:r>
        <w:rPr>
          <w:rStyle w:val="HTMLTypewriter"/>
          <w:lang w:val="en"/>
        </w:rPr>
        <w:t>prompt</w:t>
      </w:r>
      <w:r>
        <w:rPr>
          <w:rFonts w:ascii="Verdana" w:hAnsi="Verdana"/>
          <w:color w:val="000000"/>
          <w:lang w:val="en"/>
        </w:rPr>
        <w:t xml:space="preserve"> parameter, the mere fact th</w:t>
      </w:r>
      <w:r>
        <w:rPr>
          <w:rFonts w:ascii="Verdana" w:hAnsi="Verdana"/>
          <w:color w:val="000000"/>
          <w:lang w:val="en"/>
        </w:rPr>
        <w:t>at the user pressed an "accept" button etc., might not constitute a valid consent. Developers should be aware that for the act of consent to be valid, typically, the impact of the terms have to be understood by the End-User, the consent must be freely give</w:t>
      </w:r>
      <w:r>
        <w:rPr>
          <w:rFonts w:ascii="Verdana" w:hAnsi="Verdana"/>
          <w:color w:val="000000"/>
          <w:lang w:val="en"/>
        </w:rPr>
        <w:t>n and not forced (i.e., other options have to be available), and the terms must fair and equitable. In general, it is advisable for the service to follow the required privacy principles in each jurisdiction and rely on other conditions of processing than s</w:t>
      </w:r>
      <w:r>
        <w:rPr>
          <w:rFonts w:ascii="Verdana" w:hAnsi="Verdana"/>
          <w:color w:val="000000"/>
          <w:lang w:val="en"/>
        </w:rPr>
        <w:t xml:space="preserve">imply explicit consent, as online self-service "explicit consent" often does not form a valid consent in some jurisdictions. </w:t>
      </w:r>
    </w:p>
    <w:p w14:paraId="61E7E1B9" w14:textId="77777777" w:rsidR="00000000" w:rsidRDefault="00A44103">
      <w:pPr>
        <w:spacing w:before="0" w:beforeAutospacing="0" w:after="0" w:afterAutospacing="0"/>
        <w:divId w:val="1251696012"/>
        <w:rPr>
          <w:rFonts w:ascii="Verdana" w:eastAsia="Times New Roman" w:hAnsi="Verdana"/>
          <w:color w:val="000000"/>
          <w:lang w:val="en"/>
        </w:rPr>
      </w:pPr>
      <w:bookmarkStart w:id="152" w:name="IANA"/>
      <w:bookmarkEnd w:id="152"/>
    </w:p>
    <w:p w14:paraId="17CB6999" w14:textId="77777777" w:rsidR="00000000" w:rsidRDefault="00A44103">
      <w:pPr>
        <w:spacing w:before="0" w:beforeAutospacing="0" w:after="0" w:afterAutospacing="0"/>
        <w:divId w:val="1251696012"/>
        <w:rPr>
          <w:rFonts w:ascii="Verdana" w:eastAsia="Times New Roman" w:hAnsi="Verdana"/>
          <w:color w:val="000000"/>
          <w:lang w:val="en"/>
        </w:rPr>
      </w:pPr>
      <w:r>
        <w:rPr>
          <w:rFonts w:ascii="Verdana" w:eastAsia="Times New Roman" w:hAnsi="Verdana"/>
          <w:color w:val="000000"/>
          <w:lang w:val="en"/>
        </w:rPr>
        <w:pict>
          <v:rect id="_x0000_i106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74E4F02" w14:textId="77777777">
        <w:trPr>
          <w:divId w:val="1251696012"/>
          <w:trHeight w:val="225"/>
          <w:tblCellSpacing w:w="15" w:type="dxa"/>
        </w:trPr>
        <w:tc>
          <w:tcPr>
            <w:tcW w:w="450" w:type="dxa"/>
            <w:shd w:val="clear" w:color="auto" w:fill="990000"/>
            <w:vAlign w:val="center"/>
            <w:hideMark/>
          </w:tcPr>
          <w:p w14:paraId="719EE1EE" w14:textId="77777777" w:rsidR="00000000" w:rsidRDefault="00A4410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23A0121" w14:textId="77777777" w:rsidR="00000000" w:rsidRDefault="00A44103">
      <w:pPr>
        <w:pStyle w:val="Heading3"/>
        <w:divId w:val="1251696012"/>
        <w:rPr>
          <w:rFonts w:eastAsia="Times New Roman"/>
          <w:lang w:val="en"/>
        </w:rPr>
      </w:pPr>
      <w:bookmarkStart w:id="153" w:name="rfc.section.9"/>
      <w:bookmarkEnd w:id="153"/>
      <w:r>
        <w:rPr>
          <w:rFonts w:eastAsia="Times New Roman"/>
          <w:lang w:val="en"/>
        </w:rPr>
        <w:t>9.  IANA Considerations</w:t>
      </w:r>
    </w:p>
    <w:p w14:paraId="564A1D23"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This document makes no requests of IANA. </w:t>
      </w:r>
    </w:p>
    <w:p w14:paraId="744CB2DC" w14:textId="77777777" w:rsidR="00000000" w:rsidRDefault="00A44103">
      <w:pPr>
        <w:spacing w:before="0" w:beforeAutospacing="0" w:after="0" w:afterAutospacing="0"/>
        <w:divId w:val="1251696012"/>
        <w:rPr>
          <w:rFonts w:ascii="Verdana" w:eastAsia="Times New Roman" w:hAnsi="Verdana"/>
          <w:color w:val="000000"/>
          <w:lang w:val="en"/>
        </w:rPr>
      </w:pPr>
      <w:bookmarkStart w:id="154" w:name="rfc.references"/>
      <w:bookmarkEnd w:id="154"/>
    </w:p>
    <w:p w14:paraId="3D769862" w14:textId="77777777" w:rsidR="00000000" w:rsidRDefault="00A44103">
      <w:pPr>
        <w:spacing w:before="0" w:beforeAutospacing="0" w:after="0" w:afterAutospacing="0"/>
        <w:divId w:val="1251696012"/>
        <w:rPr>
          <w:rFonts w:ascii="Verdana" w:eastAsia="Times New Roman" w:hAnsi="Verdana"/>
          <w:color w:val="000000"/>
          <w:lang w:val="en"/>
        </w:rPr>
      </w:pPr>
      <w:r>
        <w:rPr>
          <w:rFonts w:ascii="Verdana" w:eastAsia="Times New Roman" w:hAnsi="Verdana"/>
          <w:color w:val="000000"/>
          <w:lang w:val="en"/>
        </w:rPr>
        <w:pict>
          <v:rect id="_x0000_i107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3CC9215" w14:textId="77777777">
        <w:trPr>
          <w:divId w:val="1251696012"/>
          <w:trHeight w:val="225"/>
          <w:tblCellSpacing w:w="15" w:type="dxa"/>
        </w:trPr>
        <w:tc>
          <w:tcPr>
            <w:tcW w:w="450" w:type="dxa"/>
            <w:shd w:val="clear" w:color="auto" w:fill="990000"/>
            <w:vAlign w:val="center"/>
            <w:hideMark/>
          </w:tcPr>
          <w:p w14:paraId="09C0C830" w14:textId="77777777" w:rsidR="00000000" w:rsidRDefault="00A4410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A0D15C2" w14:textId="77777777" w:rsidR="00000000" w:rsidRDefault="00A44103">
      <w:pPr>
        <w:pStyle w:val="Heading3"/>
        <w:divId w:val="1251696012"/>
        <w:rPr>
          <w:rFonts w:eastAsia="Times New Roman"/>
          <w:lang w:val="en"/>
        </w:rPr>
      </w:pPr>
      <w:bookmarkStart w:id="155" w:name="rfc.section.10"/>
      <w:bookmarkEnd w:id="155"/>
      <w:r>
        <w:rPr>
          <w:rFonts w:eastAsia="Times New Roman"/>
          <w:lang w:val="en"/>
        </w:rPr>
        <w:t>10.  References</w:t>
      </w:r>
    </w:p>
    <w:p w14:paraId="03087D0F" w14:textId="77777777" w:rsidR="00000000" w:rsidRDefault="00A44103">
      <w:pPr>
        <w:spacing w:before="0" w:beforeAutospacing="0" w:after="0" w:afterAutospacing="0"/>
        <w:divId w:val="1251696012"/>
        <w:rPr>
          <w:rFonts w:ascii="Verdana" w:eastAsia="Times New Roman" w:hAnsi="Verdana"/>
          <w:color w:val="000000"/>
          <w:lang w:val="en"/>
        </w:rPr>
      </w:pPr>
      <w:bookmarkStart w:id="156" w:name="rfc.references1"/>
      <w:bookmarkEnd w:id="156"/>
    </w:p>
    <w:p w14:paraId="77B26A29" w14:textId="77777777" w:rsidR="00000000" w:rsidRDefault="00A44103">
      <w:pPr>
        <w:spacing w:before="0" w:beforeAutospacing="0" w:after="0" w:afterAutospacing="0"/>
        <w:divId w:val="1251696012"/>
        <w:rPr>
          <w:rFonts w:ascii="Verdana" w:eastAsia="Times New Roman" w:hAnsi="Verdana"/>
          <w:color w:val="000000"/>
          <w:lang w:val="en"/>
        </w:rPr>
      </w:pPr>
      <w:r>
        <w:rPr>
          <w:rFonts w:ascii="Verdana" w:eastAsia="Times New Roman" w:hAnsi="Verdana"/>
          <w:color w:val="000000"/>
          <w:lang w:val="en"/>
        </w:rPr>
        <w:pict>
          <v:rect id="_x0000_i107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DD26143" w14:textId="77777777">
        <w:trPr>
          <w:divId w:val="1251696012"/>
          <w:trHeight w:val="225"/>
          <w:tblCellSpacing w:w="15" w:type="dxa"/>
        </w:trPr>
        <w:tc>
          <w:tcPr>
            <w:tcW w:w="450" w:type="dxa"/>
            <w:shd w:val="clear" w:color="auto" w:fill="990000"/>
            <w:vAlign w:val="center"/>
            <w:hideMark/>
          </w:tcPr>
          <w:p w14:paraId="129F8C34" w14:textId="77777777" w:rsidR="00000000" w:rsidRDefault="00A4410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AEA0DEC" w14:textId="77777777" w:rsidR="00000000" w:rsidRDefault="00A44103">
      <w:pPr>
        <w:pStyle w:val="Heading3"/>
        <w:divId w:val="1251696012"/>
        <w:rPr>
          <w:rFonts w:eastAsia="Times New Roman"/>
          <w:lang w:val="en"/>
        </w:rPr>
      </w:pPr>
      <w:r>
        <w:rPr>
          <w:rFonts w:eastAsia="Times New Roman"/>
          <w:lang w:val="en"/>
        </w:rPr>
        <w:t>10.1. Normative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759"/>
        <w:gridCol w:w="6597"/>
      </w:tblGrid>
      <w:tr w:rsidR="00000000" w14:paraId="37F94D63" w14:textId="77777777">
        <w:trPr>
          <w:divId w:val="1251696012"/>
          <w:tblCellSpacing w:w="15" w:type="dxa"/>
        </w:trPr>
        <w:tc>
          <w:tcPr>
            <w:tcW w:w="0" w:type="auto"/>
            <w:hideMark/>
          </w:tcPr>
          <w:p w14:paraId="6024F49E" w14:textId="77777777" w:rsidR="00000000" w:rsidRDefault="00A44103">
            <w:pPr>
              <w:spacing w:before="0" w:beforeAutospacing="0" w:after="0" w:afterAutospacing="0"/>
              <w:rPr>
                <w:rFonts w:ascii="Verdana" w:eastAsia="Times New Roman" w:hAnsi="Verdana"/>
                <w:color w:val="000000"/>
                <w:sz w:val="20"/>
                <w:szCs w:val="20"/>
              </w:rPr>
            </w:pPr>
            <w:bookmarkStart w:id="157" w:name="E.164"/>
            <w:r>
              <w:rPr>
                <w:rFonts w:ascii="Verdana" w:eastAsia="Times New Roman" w:hAnsi="Verdana"/>
                <w:b/>
                <w:bCs/>
                <w:color w:val="000000"/>
                <w:sz w:val="20"/>
                <w:szCs w:val="20"/>
              </w:rPr>
              <w:t>[E.164]</w:t>
            </w:r>
            <w:bookmarkEnd w:id="157"/>
          </w:p>
        </w:tc>
        <w:tc>
          <w:tcPr>
            <w:tcW w:w="0" w:type="auto"/>
            <w:vAlign w:val="center"/>
            <w:hideMark/>
          </w:tcPr>
          <w:p w14:paraId="04C94218" w14:textId="77777777" w:rsidR="00000000" w:rsidRDefault="00A4410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Telecommunication Union, “</w:t>
            </w:r>
            <w:hyperlink r:id="rId7" w:history="1">
              <w:r>
                <w:rPr>
                  <w:rStyle w:val="Hyperlink"/>
                  <w:rFonts w:ascii="Verdana" w:eastAsia="Times New Roman" w:hAnsi="Verdana"/>
                  <w:sz w:val="20"/>
                  <w:szCs w:val="20"/>
                </w:rPr>
                <w:t>E.164: The international public telecommunication numbering plan</w:t>
              </w:r>
            </w:hyperlink>
            <w:r>
              <w:rPr>
                <w:rFonts w:ascii="Verdana" w:eastAsia="Times New Roman" w:hAnsi="Verdana"/>
                <w:color w:val="000000"/>
                <w:sz w:val="20"/>
                <w:szCs w:val="20"/>
              </w:rPr>
              <w:t>,” 2010.</w:t>
            </w:r>
          </w:p>
        </w:tc>
      </w:tr>
      <w:tr w:rsidR="00000000" w14:paraId="1CB6BE1F" w14:textId="77777777">
        <w:trPr>
          <w:divId w:val="1251696012"/>
          <w:tblCellSpacing w:w="15" w:type="dxa"/>
        </w:trPr>
        <w:tc>
          <w:tcPr>
            <w:tcW w:w="0" w:type="auto"/>
            <w:hideMark/>
          </w:tcPr>
          <w:p w14:paraId="721AB16B" w14:textId="77777777" w:rsidR="00000000" w:rsidRDefault="00A44103">
            <w:pPr>
              <w:spacing w:before="0" w:beforeAutospacing="0" w:after="0" w:afterAutospacing="0"/>
              <w:rPr>
                <w:rFonts w:ascii="Verdana" w:eastAsia="Times New Roman" w:hAnsi="Verdana"/>
                <w:color w:val="000000"/>
                <w:sz w:val="20"/>
                <w:szCs w:val="20"/>
              </w:rPr>
            </w:pPr>
            <w:bookmarkStart w:id="158" w:name="IANA.Language"/>
            <w:r>
              <w:rPr>
                <w:rFonts w:ascii="Verdana" w:eastAsia="Times New Roman" w:hAnsi="Verdana"/>
                <w:b/>
                <w:bCs/>
                <w:color w:val="000000"/>
                <w:sz w:val="20"/>
                <w:szCs w:val="20"/>
              </w:rPr>
              <w:t>[IANA.Language]</w:t>
            </w:r>
            <w:bookmarkEnd w:id="158"/>
          </w:p>
        </w:tc>
        <w:tc>
          <w:tcPr>
            <w:tcW w:w="0" w:type="auto"/>
            <w:vAlign w:val="center"/>
            <w:hideMark/>
          </w:tcPr>
          <w:p w14:paraId="051549A4" w14:textId="77777777" w:rsidR="00000000" w:rsidRDefault="00A4410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Internet Assigned Numbers Authority (IANA), “</w:t>
            </w:r>
            <w:hyperlink r:id="rId8" w:history="1">
              <w:r>
                <w:rPr>
                  <w:rStyle w:val="Hyperlink"/>
                  <w:rFonts w:ascii="Verdana" w:eastAsia="Times New Roman" w:hAnsi="Verdana"/>
                  <w:sz w:val="20"/>
                  <w:szCs w:val="20"/>
                </w:rPr>
                <w:t>Language Subtag Registry</w:t>
              </w:r>
            </w:hyperlink>
            <w:r>
              <w:rPr>
                <w:rFonts w:ascii="Verdana" w:eastAsia="Times New Roman" w:hAnsi="Verdana"/>
                <w:color w:val="000000"/>
                <w:sz w:val="20"/>
                <w:szCs w:val="20"/>
              </w:rPr>
              <w:t>,” 2005.</w:t>
            </w:r>
          </w:p>
        </w:tc>
      </w:tr>
      <w:tr w:rsidR="00000000" w14:paraId="2741E229" w14:textId="77777777">
        <w:trPr>
          <w:divId w:val="1251696012"/>
          <w:tblCellSpacing w:w="15" w:type="dxa"/>
        </w:trPr>
        <w:tc>
          <w:tcPr>
            <w:tcW w:w="0" w:type="auto"/>
            <w:hideMark/>
          </w:tcPr>
          <w:p w14:paraId="29A85ED0" w14:textId="77777777" w:rsidR="00000000" w:rsidRDefault="00A44103">
            <w:pPr>
              <w:spacing w:before="0" w:beforeAutospacing="0" w:after="0" w:afterAutospacing="0"/>
              <w:rPr>
                <w:rFonts w:ascii="Verdana" w:eastAsia="Times New Roman" w:hAnsi="Verdana"/>
                <w:color w:val="000000"/>
                <w:sz w:val="20"/>
                <w:szCs w:val="20"/>
              </w:rPr>
            </w:pPr>
            <w:bookmarkStart w:id="159" w:name="ISO29115"/>
            <w:r>
              <w:rPr>
                <w:rFonts w:ascii="Verdana" w:eastAsia="Times New Roman" w:hAnsi="Verdana"/>
                <w:b/>
                <w:bCs/>
                <w:color w:val="000000"/>
                <w:sz w:val="20"/>
                <w:szCs w:val="20"/>
              </w:rPr>
              <w:t>[ISO29115]</w:t>
            </w:r>
            <w:bookmarkEnd w:id="159"/>
          </w:p>
        </w:tc>
        <w:tc>
          <w:tcPr>
            <w:tcW w:w="0" w:type="auto"/>
            <w:vAlign w:val="center"/>
            <w:hideMark/>
          </w:tcPr>
          <w:p w14:paraId="3B4A2A34" w14:textId="77777777" w:rsidR="00000000" w:rsidRDefault="00A4410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Standardization, “</w:t>
            </w:r>
            <w:hyperlink r:id="rId9" w:history="1">
              <w:r>
                <w:rPr>
                  <w:rStyle w:val="Hyperlink"/>
                  <w:rFonts w:ascii="Verdana" w:eastAsia="Times New Roman" w:hAnsi="Verdana"/>
                  <w:sz w:val="20"/>
                  <w:szCs w:val="20"/>
                </w:rPr>
                <w:t>ISO/IEC 29115:2013 -- Information technology - Security techniques - Entity authentication assurance framework</w:t>
              </w:r>
            </w:hyperlink>
            <w:r>
              <w:rPr>
                <w:rFonts w:ascii="Verdana" w:eastAsia="Times New Roman" w:hAnsi="Verdana"/>
                <w:color w:val="000000"/>
                <w:sz w:val="20"/>
                <w:szCs w:val="20"/>
              </w:rPr>
              <w:t>,” ISO/IEC 29115, March 2013.</w:t>
            </w:r>
          </w:p>
        </w:tc>
      </w:tr>
      <w:tr w:rsidR="00000000" w14:paraId="3DAAB8E2" w14:textId="77777777">
        <w:trPr>
          <w:divId w:val="1251696012"/>
          <w:tblCellSpacing w:w="15" w:type="dxa"/>
        </w:trPr>
        <w:tc>
          <w:tcPr>
            <w:tcW w:w="0" w:type="auto"/>
            <w:hideMark/>
          </w:tcPr>
          <w:p w14:paraId="258E0D7F" w14:textId="77777777" w:rsidR="00000000" w:rsidRDefault="00A44103">
            <w:pPr>
              <w:spacing w:before="0" w:beforeAutospacing="0" w:after="0" w:afterAutospacing="0"/>
              <w:rPr>
                <w:rFonts w:ascii="Verdana" w:eastAsia="Times New Roman" w:hAnsi="Verdana"/>
                <w:color w:val="000000"/>
                <w:sz w:val="20"/>
                <w:szCs w:val="20"/>
              </w:rPr>
            </w:pPr>
            <w:bookmarkStart w:id="160" w:name="ISO3166-1"/>
            <w:r>
              <w:rPr>
                <w:rFonts w:ascii="Verdana" w:eastAsia="Times New Roman" w:hAnsi="Verdana"/>
                <w:b/>
                <w:bCs/>
                <w:color w:val="000000"/>
                <w:sz w:val="20"/>
                <w:szCs w:val="20"/>
              </w:rPr>
              <w:t>[ISO3166-1]</w:t>
            </w:r>
            <w:bookmarkEnd w:id="160"/>
          </w:p>
        </w:tc>
        <w:tc>
          <w:tcPr>
            <w:tcW w:w="0" w:type="auto"/>
            <w:vAlign w:val="center"/>
            <w:hideMark/>
          </w:tcPr>
          <w:p w14:paraId="55A8895E" w14:textId="77777777" w:rsidR="00000000" w:rsidRDefault="00A4410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Standardization, “</w:t>
            </w:r>
            <w:hyperlink r:id="rId10" w:history="1">
              <w:r>
                <w:rPr>
                  <w:rStyle w:val="Hyperlink"/>
                  <w:rFonts w:ascii="Verdana" w:eastAsia="Times New Roman" w:hAnsi="Verdana"/>
                  <w:sz w:val="20"/>
                  <w:szCs w:val="20"/>
                </w:rPr>
                <w:t>ISO 3166-1:1997. Codes for the representation of names of countries and their subdivisions -- Part 1: Country codes</w:t>
              </w:r>
            </w:hyperlink>
            <w:r>
              <w:rPr>
                <w:rFonts w:ascii="Verdana" w:eastAsia="Times New Roman" w:hAnsi="Verdana"/>
                <w:color w:val="000000"/>
                <w:sz w:val="20"/>
                <w:szCs w:val="20"/>
              </w:rPr>
              <w:t>,” 1997.</w:t>
            </w:r>
          </w:p>
        </w:tc>
      </w:tr>
      <w:tr w:rsidR="00000000" w14:paraId="1BEFB717" w14:textId="77777777">
        <w:trPr>
          <w:divId w:val="1251696012"/>
          <w:tblCellSpacing w:w="15" w:type="dxa"/>
        </w:trPr>
        <w:tc>
          <w:tcPr>
            <w:tcW w:w="0" w:type="auto"/>
            <w:hideMark/>
          </w:tcPr>
          <w:p w14:paraId="598398DB" w14:textId="77777777" w:rsidR="00000000" w:rsidRDefault="00A44103">
            <w:pPr>
              <w:spacing w:before="0" w:beforeAutospacing="0" w:after="0" w:afterAutospacing="0"/>
              <w:rPr>
                <w:rFonts w:ascii="Verdana" w:eastAsia="Times New Roman" w:hAnsi="Verdana"/>
                <w:color w:val="000000"/>
                <w:sz w:val="20"/>
                <w:szCs w:val="20"/>
              </w:rPr>
            </w:pPr>
            <w:bookmarkStart w:id="161" w:name="ISO639-1"/>
            <w:r>
              <w:rPr>
                <w:rFonts w:ascii="Verdana" w:eastAsia="Times New Roman" w:hAnsi="Verdana"/>
                <w:b/>
                <w:bCs/>
                <w:color w:val="000000"/>
                <w:sz w:val="20"/>
                <w:szCs w:val="20"/>
              </w:rPr>
              <w:t>[ISO639-1]</w:t>
            </w:r>
            <w:bookmarkEnd w:id="161"/>
          </w:p>
        </w:tc>
        <w:tc>
          <w:tcPr>
            <w:tcW w:w="0" w:type="auto"/>
            <w:vAlign w:val="center"/>
            <w:hideMark/>
          </w:tcPr>
          <w:p w14:paraId="288BF2D6" w14:textId="77777777" w:rsidR="00000000" w:rsidRDefault="00A4410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Standardization, “</w:t>
            </w:r>
            <w:r>
              <w:rPr>
                <w:rFonts w:ascii="Verdana" w:eastAsia="Times New Roman" w:hAnsi="Verdana"/>
                <w:color w:val="000000"/>
                <w:sz w:val="20"/>
                <w:szCs w:val="20"/>
              </w:rPr>
              <w:t>ISO 639-1:2002. Codes for the representation of names of languages -- Part 1: Alpha-2 code,” 2002.</w:t>
            </w:r>
          </w:p>
        </w:tc>
      </w:tr>
      <w:tr w:rsidR="00000000" w14:paraId="08344CFD" w14:textId="77777777">
        <w:trPr>
          <w:divId w:val="1251696012"/>
          <w:tblCellSpacing w:w="15" w:type="dxa"/>
        </w:trPr>
        <w:tc>
          <w:tcPr>
            <w:tcW w:w="0" w:type="auto"/>
            <w:hideMark/>
          </w:tcPr>
          <w:p w14:paraId="564F9B6F" w14:textId="77777777" w:rsidR="00000000" w:rsidRDefault="00A44103">
            <w:pPr>
              <w:spacing w:before="0" w:beforeAutospacing="0" w:after="0" w:afterAutospacing="0"/>
              <w:rPr>
                <w:rFonts w:ascii="Verdana" w:eastAsia="Times New Roman" w:hAnsi="Verdana"/>
                <w:color w:val="000000"/>
                <w:sz w:val="20"/>
                <w:szCs w:val="20"/>
              </w:rPr>
            </w:pPr>
            <w:bookmarkStart w:id="162" w:name="ISO8601-2004"/>
            <w:r>
              <w:rPr>
                <w:rFonts w:ascii="Verdana" w:eastAsia="Times New Roman" w:hAnsi="Verdana"/>
                <w:b/>
                <w:bCs/>
                <w:color w:val="000000"/>
                <w:sz w:val="20"/>
                <w:szCs w:val="20"/>
              </w:rPr>
              <w:t>[ISO8601-2004]</w:t>
            </w:r>
            <w:bookmarkEnd w:id="162"/>
          </w:p>
        </w:tc>
        <w:tc>
          <w:tcPr>
            <w:tcW w:w="0" w:type="auto"/>
            <w:vAlign w:val="center"/>
            <w:hideMark/>
          </w:tcPr>
          <w:p w14:paraId="470AE65D" w14:textId="77777777" w:rsidR="00000000" w:rsidRDefault="00A4410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Standardization, “ISO 8601:2004. Data elements and interchange formats - Information interchange - Represe</w:t>
            </w:r>
            <w:r>
              <w:rPr>
                <w:rFonts w:ascii="Verdana" w:eastAsia="Times New Roman" w:hAnsi="Verdana"/>
                <w:color w:val="000000"/>
                <w:sz w:val="20"/>
                <w:szCs w:val="20"/>
              </w:rPr>
              <w:t>ntation of dates and times,” 2004.</w:t>
            </w:r>
          </w:p>
        </w:tc>
      </w:tr>
      <w:tr w:rsidR="00000000" w14:paraId="483374EF" w14:textId="77777777">
        <w:trPr>
          <w:divId w:val="1251696012"/>
          <w:tblCellSpacing w:w="15" w:type="dxa"/>
        </w:trPr>
        <w:tc>
          <w:tcPr>
            <w:tcW w:w="0" w:type="auto"/>
            <w:hideMark/>
          </w:tcPr>
          <w:p w14:paraId="597A3929" w14:textId="77777777" w:rsidR="00000000" w:rsidRDefault="00A44103">
            <w:pPr>
              <w:spacing w:before="0" w:beforeAutospacing="0" w:after="0" w:afterAutospacing="0"/>
              <w:rPr>
                <w:rFonts w:ascii="Verdana" w:eastAsia="Times New Roman" w:hAnsi="Verdana"/>
                <w:color w:val="000000"/>
                <w:sz w:val="20"/>
                <w:szCs w:val="20"/>
              </w:rPr>
            </w:pPr>
            <w:bookmarkStart w:id="163" w:name="JWS"/>
            <w:r>
              <w:rPr>
                <w:rFonts w:ascii="Verdana" w:eastAsia="Times New Roman" w:hAnsi="Verdana"/>
                <w:b/>
                <w:bCs/>
                <w:color w:val="000000"/>
                <w:sz w:val="20"/>
                <w:szCs w:val="20"/>
              </w:rPr>
              <w:t>[JWS]</w:t>
            </w:r>
            <w:bookmarkEnd w:id="163"/>
          </w:p>
        </w:tc>
        <w:tc>
          <w:tcPr>
            <w:tcW w:w="0" w:type="auto"/>
            <w:vAlign w:val="center"/>
            <w:hideMark/>
          </w:tcPr>
          <w:p w14:paraId="40EFBD06" w14:textId="77777777" w:rsidR="00000000" w:rsidRDefault="00A4410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hyperlink r:id="rId11" w:history="1">
              <w:r>
                <w:rPr>
                  <w:rStyle w:val="Hyperlink"/>
                  <w:rFonts w:ascii="Verdana" w:eastAsia="Times New Roman" w:hAnsi="Verdana"/>
                  <w:sz w:val="20"/>
                  <w:szCs w:val="20"/>
                </w:rPr>
                <w:t>JSON Web Signature (JWS)</w:t>
              </w:r>
            </w:hyperlink>
            <w:r>
              <w:rPr>
                <w:rFonts w:ascii="Verdana" w:eastAsia="Times New Roman" w:hAnsi="Verdana"/>
                <w:color w:val="000000"/>
                <w:sz w:val="20"/>
                <w:szCs w:val="20"/>
              </w:rPr>
              <w:t>,” draft-ietf-jose-json-web-signature (work in progress), May 2013</w:t>
            </w:r>
            <w:r>
              <w:rPr>
                <w:rFonts w:ascii="Verdana" w:eastAsia="Times New Roman" w:hAnsi="Verdana"/>
                <w:color w:val="000000"/>
                <w:sz w:val="20"/>
                <w:szCs w:val="20"/>
              </w:rPr>
              <w:t xml:space="preserve"> (</w:t>
            </w:r>
            <w:hyperlink r:id="rId12"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40BF00F0" w14:textId="77777777">
        <w:trPr>
          <w:divId w:val="1251696012"/>
          <w:tblCellSpacing w:w="15" w:type="dxa"/>
        </w:trPr>
        <w:tc>
          <w:tcPr>
            <w:tcW w:w="0" w:type="auto"/>
            <w:hideMark/>
          </w:tcPr>
          <w:p w14:paraId="7919C1EC" w14:textId="77777777" w:rsidR="00000000" w:rsidRDefault="00A44103">
            <w:pPr>
              <w:spacing w:before="0" w:beforeAutospacing="0" w:after="0" w:afterAutospacing="0"/>
              <w:rPr>
                <w:rFonts w:ascii="Verdana" w:eastAsia="Times New Roman" w:hAnsi="Verdana"/>
                <w:color w:val="000000"/>
                <w:sz w:val="20"/>
                <w:szCs w:val="20"/>
              </w:rPr>
            </w:pPr>
            <w:bookmarkStart w:id="164" w:name="JWT"/>
            <w:r>
              <w:rPr>
                <w:rFonts w:ascii="Verdana" w:eastAsia="Times New Roman" w:hAnsi="Verdana"/>
                <w:b/>
                <w:bCs/>
                <w:color w:val="000000"/>
                <w:sz w:val="20"/>
                <w:szCs w:val="20"/>
              </w:rPr>
              <w:t>[JWT]</w:t>
            </w:r>
            <w:bookmarkEnd w:id="164"/>
          </w:p>
        </w:tc>
        <w:tc>
          <w:tcPr>
            <w:tcW w:w="0" w:type="auto"/>
            <w:vAlign w:val="center"/>
            <w:hideMark/>
          </w:tcPr>
          <w:p w14:paraId="6C31776A" w14:textId="77777777" w:rsidR="00000000" w:rsidRDefault="00A4410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hyperlink r:id="rId13" w:history="1">
              <w:r>
                <w:rPr>
                  <w:rStyle w:val="Hyperlink"/>
                  <w:rFonts w:ascii="Verdana" w:eastAsia="Times New Roman" w:hAnsi="Verdana"/>
                  <w:sz w:val="20"/>
                  <w:szCs w:val="20"/>
                </w:rPr>
                <w:t>JSON Web Token (JWT)</w:t>
              </w:r>
            </w:hyperlink>
            <w:r>
              <w:rPr>
                <w:rFonts w:ascii="Verdana" w:eastAsia="Times New Roman" w:hAnsi="Verdana"/>
                <w:color w:val="000000"/>
                <w:sz w:val="20"/>
                <w:szCs w:val="20"/>
              </w:rPr>
              <w:t xml:space="preserve">,” </w:t>
            </w:r>
            <w:r>
              <w:rPr>
                <w:rFonts w:ascii="Verdana" w:eastAsia="Times New Roman" w:hAnsi="Verdana"/>
                <w:color w:val="000000"/>
                <w:sz w:val="20"/>
                <w:szCs w:val="20"/>
              </w:rPr>
              <w:t>draft-ietf-oauth-json-web-token (work in progress), May 2013 (</w:t>
            </w:r>
            <w:hyperlink r:id="rId14"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69EF1C55" w14:textId="77777777">
        <w:trPr>
          <w:divId w:val="1251696012"/>
          <w:tblCellSpacing w:w="15" w:type="dxa"/>
        </w:trPr>
        <w:tc>
          <w:tcPr>
            <w:tcW w:w="0" w:type="auto"/>
            <w:hideMark/>
          </w:tcPr>
          <w:p w14:paraId="7A93D286" w14:textId="77777777" w:rsidR="00000000" w:rsidRDefault="00A44103">
            <w:pPr>
              <w:spacing w:before="0" w:beforeAutospacing="0" w:after="0" w:afterAutospacing="0"/>
              <w:rPr>
                <w:rFonts w:ascii="Verdana" w:eastAsia="Times New Roman" w:hAnsi="Verdana"/>
                <w:color w:val="000000"/>
                <w:sz w:val="20"/>
                <w:szCs w:val="20"/>
              </w:rPr>
            </w:pPr>
            <w:bookmarkStart w:id="165" w:name="OpenID.Discovery"/>
            <w:r>
              <w:rPr>
                <w:rFonts w:ascii="Verdana" w:eastAsia="Times New Roman" w:hAnsi="Verdana"/>
                <w:b/>
                <w:bCs/>
                <w:color w:val="000000"/>
                <w:sz w:val="20"/>
                <w:szCs w:val="20"/>
              </w:rPr>
              <w:t>[OpenID.Discovery]</w:t>
            </w:r>
            <w:bookmarkEnd w:id="165"/>
          </w:p>
        </w:tc>
        <w:tc>
          <w:tcPr>
            <w:tcW w:w="0" w:type="auto"/>
            <w:vAlign w:val="center"/>
            <w:hideMark/>
          </w:tcPr>
          <w:p w14:paraId="140048A2" w14:textId="77777777" w:rsidR="00000000" w:rsidRDefault="00A4410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and E. Jay, “</w:t>
            </w:r>
            <w:hyperlink r:id="rId15" w:history="1">
              <w:r>
                <w:rPr>
                  <w:rStyle w:val="Hyperlink"/>
                  <w:rFonts w:ascii="Verdana" w:eastAsia="Times New Roman" w:hAnsi="Verdana"/>
                  <w:sz w:val="20"/>
                  <w:szCs w:val="20"/>
                </w:rPr>
                <w:t>OpenID Connect Discovery 1.0</w:t>
              </w:r>
            </w:hyperlink>
            <w:r>
              <w:rPr>
                <w:rFonts w:ascii="Verdana" w:eastAsia="Times New Roman" w:hAnsi="Verdana"/>
                <w:color w:val="000000"/>
                <w:sz w:val="20"/>
                <w:szCs w:val="20"/>
              </w:rPr>
              <w:t>,” June 2013.</w:t>
            </w:r>
          </w:p>
        </w:tc>
      </w:tr>
      <w:tr w:rsidR="00000000" w14:paraId="6E0D7704" w14:textId="77777777">
        <w:trPr>
          <w:divId w:val="1251696012"/>
          <w:tblCellSpacing w:w="15" w:type="dxa"/>
        </w:trPr>
        <w:tc>
          <w:tcPr>
            <w:tcW w:w="0" w:type="auto"/>
            <w:hideMark/>
          </w:tcPr>
          <w:p w14:paraId="151ECC89" w14:textId="77777777" w:rsidR="00000000" w:rsidRDefault="00A44103">
            <w:pPr>
              <w:spacing w:before="0" w:beforeAutospacing="0" w:after="0" w:afterAutospacing="0"/>
              <w:rPr>
                <w:rFonts w:ascii="Verdana" w:eastAsia="Times New Roman" w:hAnsi="Verdana"/>
                <w:color w:val="000000"/>
                <w:sz w:val="20"/>
                <w:szCs w:val="20"/>
              </w:rPr>
            </w:pPr>
            <w:bookmarkStart w:id="166" w:name="OpenID.Messages"/>
            <w:r>
              <w:rPr>
                <w:rFonts w:ascii="Verdana" w:eastAsia="Times New Roman" w:hAnsi="Verdana"/>
                <w:b/>
                <w:bCs/>
                <w:color w:val="000000"/>
                <w:sz w:val="20"/>
                <w:szCs w:val="20"/>
              </w:rPr>
              <w:t>[OpenID.Messages]</w:t>
            </w:r>
            <w:bookmarkEnd w:id="166"/>
          </w:p>
        </w:tc>
        <w:tc>
          <w:tcPr>
            <w:tcW w:w="0" w:type="auto"/>
            <w:vAlign w:val="center"/>
            <w:hideMark/>
          </w:tcPr>
          <w:p w14:paraId="59996D93" w14:textId="77777777" w:rsidR="00000000" w:rsidRDefault="00A4410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Mortimore, C., and E. Jay, “</w:t>
            </w:r>
            <w:hyperlink r:id="rId16" w:history="1">
              <w:r>
                <w:rPr>
                  <w:rStyle w:val="Hyperlink"/>
                  <w:rFonts w:ascii="Verdana" w:eastAsia="Times New Roman" w:hAnsi="Verdana"/>
                  <w:sz w:val="20"/>
                  <w:szCs w:val="20"/>
                </w:rPr>
                <w:t>OpenID Connect Messages 1.0</w:t>
              </w:r>
            </w:hyperlink>
            <w:r>
              <w:rPr>
                <w:rFonts w:ascii="Verdana" w:eastAsia="Times New Roman" w:hAnsi="Verdana"/>
                <w:color w:val="000000"/>
                <w:sz w:val="20"/>
                <w:szCs w:val="20"/>
              </w:rPr>
              <w:t>,” June 2013.</w:t>
            </w:r>
          </w:p>
        </w:tc>
      </w:tr>
      <w:tr w:rsidR="00000000" w14:paraId="1F3C75F7" w14:textId="77777777">
        <w:trPr>
          <w:divId w:val="1251696012"/>
          <w:tblCellSpacing w:w="15" w:type="dxa"/>
        </w:trPr>
        <w:tc>
          <w:tcPr>
            <w:tcW w:w="0" w:type="auto"/>
            <w:hideMark/>
          </w:tcPr>
          <w:p w14:paraId="159BD3C2" w14:textId="77777777" w:rsidR="00000000" w:rsidRDefault="00A44103">
            <w:pPr>
              <w:spacing w:before="0" w:beforeAutospacing="0" w:after="0" w:afterAutospacing="0"/>
              <w:rPr>
                <w:rFonts w:ascii="Verdana" w:eastAsia="Times New Roman" w:hAnsi="Verdana"/>
                <w:color w:val="000000"/>
                <w:sz w:val="20"/>
                <w:szCs w:val="20"/>
              </w:rPr>
            </w:pPr>
            <w:bookmarkStart w:id="167" w:name="OpenID.Registration"/>
            <w:r>
              <w:rPr>
                <w:rFonts w:ascii="Verdana" w:eastAsia="Times New Roman" w:hAnsi="Verdana"/>
                <w:b/>
                <w:bCs/>
                <w:color w:val="000000"/>
                <w:sz w:val="20"/>
                <w:szCs w:val="20"/>
              </w:rPr>
              <w:t>[OpenID.Registration]</w:t>
            </w:r>
            <w:bookmarkEnd w:id="167"/>
          </w:p>
        </w:tc>
        <w:tc>
          <w:tcPr>
            <w:tcW w:w="0" w:type="auto"/>
            <w:vAlign w:val="center"/>
            <w:hideMark/>
          </w:tcPr>
          <w:p w14:paraId="16178455" w14:textId="77777777" w:rsidR="00000000" w:rsidRDefault="00A4410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and M. Jones, “</w:t>
            </w:r>
            <w:hyperlink r:id="rId17" w:history="1">
              <w:r>
                <w:rPr>
                  <w:rStyle w:val="Hyperlink"/>
                  <w:rFonts w:ascii="Verdana" w:eastAsia="Times New Roman" w:hAnsi="Verdana"/>
                  <w:sz w:val="20"/>
                  <w:szCs w:val="20"/>
                </w:rPr>
                <w:t>OpenID Connect Dynami</w:t>
              </w:r>
              <w:r>
                <w:rPr>
                  <w:rStyle w:val="Hyperlink"/>
                  <w:rFonts w:ascii="Verdana" w:eastAsia="Times New Roman" w:hAnsi="Verdana"/>
                  <w:sz w:val="20"/>
                  <w:szCs w:val="20"/>
                </w:rPr>
                <w:t>c Client Registration 1.0</w:t>
              </w:r>
            </w:hyperlink>
            <w:r>
              <w:rPr>
                <w:rFonts w:ascii="Verdana" w:eastAsia="Times New Roman" w:hAnsi="Verdana"/>
                <w:color w:val="000000"/>
                <w:sz w:val="20"/>
                <w:szCs w:val="20"/>
              </w:rPr>
              <w:t>,” June 2013.</w:t>
            </w:r>
          </w:p>
        </w:tc>
      </w:tr>
      <w:tr w:rsidR="00000000" w14:paraId="22D0E908" w14:textId="77777777">
        <w:trPr>
          <w:divId w:val="1251696012"/>
          <w:tblCellSpacing w:w="15" w:type="dxa"/>
        </w:trPr>
        <w:tc>
          <w:tcPr>
            <w:tcW w:w="0" w:type="auto"/>
            <w:hideMark/>
          </w:tcPr>
          <w:p w14:paraId="6D864A56" w14:textId="77777777" w:rsidR="00000000" w:rsidRDefault="00A44103">
            <w:pPr>
              <w:spacing w:before="0" w:beforeAutospacing="0" w:after="0" w:afterAutospacing="0"/>
              <w:rPr>
                <w:rFonts w:ascii="Verdana" w:eastAsia="Times New Roman" w:hAnsi="Verdana"/>
                <w:color w:val="000000"/>
                <w:sz w:val="20"/>
                <w:szCs w:val="20"/>
              </w:rPr>
            </w:pPr>
            <w:bookmarkStart w:id="168" w:name="OpenID.Standard"/>
            <w:r>
              <w:rPr>
                <w:rFonts w:ascii="Verdana" w:eastAsia="Times New Roman" w:hAnsi="Verdana"/>
                <w:b/>
                <w:bCs/>
                <w:color w:val="000000"/>
                <w:sz w:val="20"/>
                <w:szCs w:val="20"/>
              </w:rPr>
              <w:t>[OpenID.Standard]</w:t>
            </w:r>
            <w:bookmarkEnd w:id="168"/>
          </w:p>
        </w:tc>
        <w:tc>
          <w:tcPr>
            <w:tcW w:w="0" w:type="auto"/>
            <w:vAlign w:val="center"/>
            <w:hideMark/>
          </w:tcPr>
          <w:p w14:paraId="53DEBBA1" w14:textId="77777777" w:rsidR="00000000" w:rsidRDefault="00A4410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Mortimore, C., and E. Jay, “</w:t>
            </w:r>
            <w:hyperlink r:id="rId18" w:history="1">
              <w:r>
                <w:rPr>
                  <w:rStyle w:val="Hyperlink"/>
                  <w:rFonts w:ascii="Verdana" w:eastAsia="Times New Roman" w:hAnsi="Verdana"/>
                  <w:sz w:val="20"/>
                  <w:szCs w:val="20"/>
                </w:rPr>
                <w:t>OpenID Connect Standard 1.0</w:t>
              </w:r>
            </w:hyperlink>
            <w:r>
              <w:rPr>
                <w:rFonts w:ascii="Verdana" w:eastAsia="Times New Roman" w:hAnsi="Verdana"/>
                <w:color w:val="000000"/>
                <w:sz w:val="20"/>
                <w:szCs w:val="20"/>
              </w:rPr>
              <w:t>,” June </w:t>
            </w:r>
            <w:r>
              <w:rPr>
                <w:rFonts w:ascii="Verdana" w:eastAsia="Times New Roman" w:hAnsi="Verdana"/>
                <w:color w:val="000000"/>
                <w:sz w:val="20"/>
                <w:szCs w:val="20"/>
              </w:rPr>
              <w:t>2013.</w:t>
            </w:r>
          </w:p>
        </w:tc>
      </w:tr>
      <w:tr w:rsidR="00000000" w14:paraId="6D96296D" w14:textId="77777777">
        <w:trPr>
          <w:divId w:val="1251696012"/>
          <w:tblCellSpacing w:w="15" w:type="dxa"/>
        </w:trPr>
        <w:tc>
          <w:tcPr>
            <w:tcW w:w="0" w:type="auto"/>
            <w:hideMark/>
          </w:tcPr>
          <w:p w14:paraId="43888DB4" w14:textId="77777777" w:rsidR="00000000" w:rsidRDefault="00A44103">
            <w:pPr>
              <w:spacing w:before="0" w:beforeAutospacing="0" w:after="0" w:afterAutospacing="0"/>
              <w:rPr>
                <w:rFonts w:ascii="Verdana" w:eastAsia="Times New Roman" w:hAnsi="Verdana"/>
                <w:color w:val="000000"/>
                <w:sz w:val="20"/>
                <w:szCs w:val="20"/>
              </w:rPr>
            </w:pPr>
            <w:bookmarkStart w:id="169" w:name="RFC2119"/>
            <w:r>
              <w:rPr>
                <w:rFonts w:ascii="Verdana" w:eastAsia="Times New Roman" w:hAnsi="Verdana"/>
                <w:b/>
                <w:bCs/>
                <w:color w:val="000000"/>
                <w:sz w:val="20"/>
                <w:szCs w:val="20"/>
              </w:rPr>
              <w:t>[RFC2119]</w:t>
            </w:r>
            <w:bookmarkEnd w:id="169"/>
          </w:p>
        </w:tc>
        <w:tc>
          <w:tcPr>
            <w:tcW w:w="0" w:type="auto"/>
            <w:vAlign w:val="center"/>
            <w:hideMark/>
          </w:tcPr>
          <w:p w14:paraId="68B11C43" w14:textId="77777777" w:rsidR="00000000" w:rsidRDefault="00A44103">
            <w:pPr>
              <w:spacing w:before="0" w:beforeAutospacing="0" w:after="0" w:afterAutospacing="0"/>
              <w:rPr>
                <w:rFonts w:ascii="Verdana" w:eastAsia="Times New Roman" w:hAnsi="Verdana"/>
                <w:color w:val="000000"/>
                <w:sz w:val="20"/>
                <w:szCs w:val="20"/>
              </w:rPr>
            </w:pPr>
            <w:hyperlink r:id="rId19" w:history="1">
              <w:r>
                <w:rPr>
                  <w:rStyle w:val="Hyperlink"/>
                  <w:rFonts w:ascii="Verdana" w:eastAsia="Times New Roman" w:hAnsi="Verdana"/>
                  <w:sz w:val="20"/>
                  <w:szCs w:val="20"/>
                </w:rPr>
                <w:t>Bradner, S.</w:t>
              </w:r>
            </w:hyperlink>
            <w:r>
              <w:rPr>
                <w:rFonts w:ascii="Verdana" w:eastAsia="Times New Roman" w:hAnsi="Verdana"/>
                <w:color w:val="000000"/>
                <w:sz w:val="20"/>
                <w:szCs w:val="20"/>
              </w:rPr>
              <w:t>, “</w:t>
            </w:r>
            <w:hyperlink r:id="rId20" w:history="1">
              <w:r>
                <w:rPr>
                  <w:rStyle w:val="Hyperlink"/>
                  <w:rFonts w:ascii="Verdana" w:eastAsia="Times New Roman" w:hAnsi="Verdana"/>
                  <w:sz w:val="20"/>
                  <w:szCs w:val="20"/>
                </w:rPr>
                <w:t>Key words for use in RFCs to Indicate Requirement Levels</w:t>
              </w:r>
            </w:hyperlink>
            <w:r>
              <w:rPr>
                <w:rFonts w:ascii="Verdana" w:eastAsia="Times New Roman" w:hAnsi="Verdana"/>
                <w:color w:val="000000"/>
                <w:sz w:val="20"/>
                <w:szCs w:val="20"/>
              </w:rPr>
              <w:t>,” BCP 14, RFC 2119, March 1997 (</w:t>
            </w:r>
            <w:hyperlink r:id="rId21"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22"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23"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0C21F0B4" w14:textId="77777777">
        <w:trPr>
          <w:divId w:val="1251696012"/>
          <w:tblCellSpacing w:w="15" w:type="dxa"/>
        </w:trPr>
        <w:tc>
          <w:tcPr>
            <w:tcW w:w="0" w:type="auto"/>
            <w:hideMark/>
          </w:tcPr>
          <w:p w14:paraId="34C03ACD" w14:textId="77777777" w:rsidR="00000000" w:rsidRDefault="00A44103">
            <w:pPr>
              <w:spacing w:before="0" w:beforeAutospacing="0" w:after="0" w:afterAutospacing="0"/>
              <w:rPr>
                <w:rFonts w:ascii="Verdana" w:eastAsia="Times New Roman" w:hAnsi="Verdana"/>
                <w:color w:val="000000"/>
                <w:sz w:val="20"/>
                <w:szCs w:val="20"/>
              </w:rPr>
            </w:pPr>
            <w:bookmarkStart w:id="170" w:name="RFC2246"/>
            <w:r>
              <w:rPr>
                <w:rFonts w:ascii="Verdana" w:eastAsia="Times New Roman" w:hAnsi="Verdana"/>
                <w:b/>
                <w:bCs/>
                <w:color w:val="000000"/>
                <w:sz w:val="20"/>
                <w:szCs w:val="20"/>
              </w:rPr>
              <w:t>[RFC2246]</w:t>
            </w:r>
            <w:bookmarkEnd w:id="170"/>
          </w:p>
        </w:tc>
        <w:tc>
          <w:tcPr>
            <w:tcW w:w="0" w:type="auto"/>
            <w:vAlign w:val="center"/>
            <w:hideMark/>
          </w:tcPr>
          <w:p w14:paraId="4D9C9C38" w14:textId="77777777" w:rsidR="00000000" w:rsidRDefault="00A44103">
            <w:pPr>
              <w:spacing w:before="0" w:beforeAutospacing="0" w:after="0" w:afterAutospacing="0"/>
              <w:rPr>
                <w:rFonts w:ascii="Verdana" w:eastAsia="Times New Roman" w:hAnsi="Verdana"/>
                <w:color w:val="000000"/>
                <w:sz w:val="20"/>
                <w:szCs w:val="20"/>
              </w:rPr>
            </w:pPr>
            <w:hyperlink r:id="rId24" w:history="1">
              <w:r>
                <w:rPr>
                  <w:rStyle w:val="Hyperlink"/>
                  <w:rFonts w:ascii="Verdana" w:eastAsia="Times New Roman" w:hAnsi="Verdana"/>
                  <w:sz w:val="20"/>
                  <w:szCs w:val="20"/>
                </w:rPr>
                <w:t>Dierks, T.</w:t>
              </w:r>
            </w:hyperlink>
            <w:r>
              <w:rPr>
                <w:rFonts w:ascii="Verdana" w:eastAsia="Times New Roman" w:hAnsi="Verdana"/>
                <w:color w:val="000000"/>
                <w:sz w:val="20"/>
                <w:szCs w:val="20"/>
              </w:rPr>
              <w:t xml:space="preserve"> and </w:t>
            </w:r>
            <w:hyperlink r:id="rId25" w:history="1">
              <w:r>
                <w:rPr>
                  <w:rStyle w:val="Hyperlink"/>
                  <w:rFonts w:ascii="Verdana" w:eastAsia="Times New Roman" w:hAnsi="Verdana"/>
                  <w:sz w:val="20"/>
                  <w:szCs w:val="20"/>
                </w:rPr>
                <w:t>C. Allen</w:t>
              </w:r>
            </w:hyperlink>
            <w:r>
              <w:rPr>
                <w:rFonts w:ascii="Verdana" w:eastAsia="Times New Roman" w:hAnsi="Verdana"/>
                <w:color w:val="000000"/>
                <w:sz w:val="20"/>
                <w:szCs w:val="20"/>
              </w:rPr>
              <w:t>, “</w:t>
            </w:r>
            <w:hyperlink r:id="rId26" w:history="1">
              <w:r>
                <w:rPr>
                  <w:rStyle w:val="Hyperlink"/>
                  <w:rFonts w:ascii="Verdana" w:eastAsia="Times New Roman" w:hAnsi="Verdana"/>
                  <w:sz w:val="20"/>
                  <w:szCs w:val="20"/>
                </w:rPr>
                <w:t>The TLS Protocol Version 1.0</w:t>
              </w:r>
            </w:hyperlink>
            <w:r>
              <w:rPr>
                <w:rFonts w:ascii="Verdana" w:eastAsia="Times New Roman" w:hAnsi="Verdana"/>
                <w:color w:val="000000"/>
                <w:sz w:val="20"/>
                <w:szCs w:val="20"/>
              </w:rPr>
              <w:t>,” RFC 2246, January 1999 (</w:t>
            </w:r>
            <w:hyperlink r:id="rId27"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6977C828" w14:textId="77777777">
        <w:trPr>
          <w:divId w:val="1251696012"/>
          <w:tblCellSpacing w:w="15" w:type="dxa"/>
        </w:trPr>
        <w:tc>
          <w:tcPr>
            <w:tcW w:w="0" w:type="auto"/>
            <w:hideMark/>
          </w:tcPr>
          <w:p w14:paraId="0D1BF380" w14:textId="77777777" w:rsidR="00000000" w:rsidRDefault="00A44103">
            <w:pPr>
              <w:spacing w:before="0" w:beforeAutospacing="0" w:after="0" w:afterAutospacing="0"/>
              <w:rPr>
                <w:rFonts w:ascii="Verdana" w:eastAsia="Times New Roman" w:hAnsi="Verdana"/>
                <w:color w:val="000000"/>
                <w:sz w:val="20"/>
                <w:szCs w:val="20"/>
              </w:rPr>
            </w:pPr>
            <w:bookmarkStart w:id="171" w:name="RFC2616"/>
            <w:r>
              <w:rPr>
                <w:rFonts w:ascii="Verdana" w:eastAsia="Times New Roman" w:hAnsi="Verdana"/>
                <w:b/>
                <w:bCs/>
                <w:color w:val="000000"/>
                <w:sz w:val="20"/>
                <w:szCs w:val="20"/>
              </w:rPr>
              <w:t>[RFC2616]</w:t>
            </w:r>
            <w:bookmarkEnd w:id="171"/>
          </w:p>
        </w:tc>
        <w:tc>
          <w:tcPr>
            <w:tcW w:w="0" w:type="auto"/>
            <w:vAlign w:val="center"/>
            <w:hideMark/>
          </w:tcPr>
          <w:p w14:paraId="04591B45" w14:textId="77777777" w:rsidR="00000000" w:rsidRDefault="00A44103">
            <w:pPr>
              <w:spacing w:before="0" w:beforeAutospacing="0" w:after="0" w:afterAutospacing="0"/>
              <w:rPr>
                <w:rFonts w:ascii="Verdana" w:eastAsia="Times New Roman" w:hAnsi="Verdana"/>
                <w:color w:val="000000"/>
                <w:sz w:val="20"/>
                <w:szCs w:val="20"/>
              </w:rPr>
            </w:pPr>
            <w:hyperlink r:id="rId28" w:history="1">
              <w:r>
                <w:rPr>
                  <w:rStyle w:val="Hyperlink"/>
                  <w:rFonts w:ascii="Verdana" w:eastAsia="Times New Roman" w:hAnsi="Verdana"/>
                  <w:sz w:val="20"/>
                  <w:szCs w:val="20"/>
                </w:rPr>
                <w:t>Fielding, R.</w:t>
              </w:r>
            </w:hyperlink>
            <w:r>
              <w:rPr>
                <w:rFonts w:ascii="Verdana" w:eastAsia="Times New Roman" w:hAnsi="Verdana"/>
                <w:color w:val="000000"/>
                <w:sz w:val="20"/>
                <w:szCs w:val="20"/>
              </w:rPr>
              <w:t xml:space="preserve">, </w:t>
            </w:r>
            <w:hyperlink r:id="rId29" w:history="1">
              <w:r>
                <w:rPr>
                  <w:rStyle w:val="Hyperlink"/>
                  <w:rFonts w:ascii="Verdana" w:eastAsia="Times New Roman" w:hAnsi="Verdana"/>
                  <w:sz w:val="20"/>
                  <w:szCs w:val="20"/>
                </w:rPr>
                <w:t>Gettys, J.</w:t>
              </w:r>
            </w:hyperlink>
            <w:r>
              <w:rPr>
                <w:rFonts w:ascii="Verdana" w:eastAsia="Times New Roman" w:hAnsi="Verdana"/>
                <w:color w:val="000000"/>
                <w:sz w:val="20"/>
                <w:szCs w:val="20"/>
              </w:rPr>
              <w:t xml:space="preserve">, </w:t>
            </w:r>
            <w:hyperlink r:id="rId30" w:history="1">
              <w:r>
                <w:rPr>
                  <w:rStyle w:val="Hyperlink"/>
                  <w:rFonts w:ascii="Verdana" w:eastAsia="Times New Roman" w:hAnsi="Verdana"/>
                  <w:sz w:val="20"/>
                  <w:szCs w:val="20"/>
                </w:rPr>
                <w:t>Mogul, J.</w:t>
              </w:r>
            </w:hyperlink>
            <w:r>
              <w:rPr>
                <w:rFonts w:ascii="Verdana" w:eastAsia="Times New Roman" w:hAnsi="Verdana"/>
                <w:color w:val="000000"/>
                <w:sz w:val="20"/>
                <w:szCs w:val="20"/>
              </w:rPr>
              <w:t xml:space="preserve">, </w:t>
            </w:r>
            <w:hyperlink r:id="rId31" w:history="1">
              <w:r>
                <w:rPr>
                  <w:rStyle w:val="Hyperlink"/>
                  <w:rFonts w:ascii="Verdana" w:eastAsia="Times New Roman" w:hAnsi="Verdana"/>
                  <w:sz w:val="20"/>
                  <w:szCs w:val="20"/>
                </w:rPr>
                <w:t>Frystyk, H.</w:t>
              </w:r>
            </w:hyperlink>
            <w:r>
              <w:rPr>
                <w:rFonts w:ascii="Verdana" w:eastAsia="Times New Roman" w:hAnsi="Verdana"/>
                <w:color w:val="000000"/>
                <w:sz w:val="20"/>
                <w:szCs w:val="20"/>
              </w:rPr>
              <w:t xml:space="preserve">, </w:t>
            </w:r>
            <w:hyperlink r:id="rId32" w:history="1">
              <w:r>
                <w:rPr>
                  <w:rStyle w:val="Hyperlink"/>
                  <w:rFonts w:ascii="Verdana" w:eastAsia="Times New Roman" w:hAnsi="Verdana"/>
                  <w:sz w:val="20"/>
                  <w:szCs w:val="20"/>
                </w:rPr>
                <w:t>Masinter, L.</w:t>
              </w:r>
            </w:hyperlink>
            <w:r>
              <w:rPr>
                <w:rFonts w:ascii="Verdana" w:eastAsia="Times New Roman" w:hAnsi="Verdana"/>
                <w:color w:val="000000"/>
                <w:sz w:val="20"/>
                <w:szCs w:val="20"/>
              </w:rPr>
              <w:t xml:space="preserve">, </w:t>
            </w:r>
            <w:hyperlink r:id="rId33" w:history="1">
              <w:r>
                <w:rPr>
                  <w:rStyle w:val="Hyperlink"/>
                  <w:rFonts w:ascii="Verdana" w:eastAsia="Times New Roman" w:hAnsi="Verdana"/>
                  <w:sz w:val="20"/>
                  <w:szCs w:val="20"/>
                </w:rPr>
                <w:t>Leach, P.</w:t>
              </w:r>
            </w:hyperlink>
            <w:r>
              <w:rPr>
                <w:rFonts w:ascii="Verdana" w:eastAsia="Times New Roman" w:hAnsi="Verdana"/>
                <w:color w:val="000000"/>
                <w:sz w:val="20"/>
                <w:szCs w:val="20"/>
              </w:rPr>
              <w:t xml:space="preserve">, and </w:t>
            </w:r>
            <w:hyperlink r:id="rId34" w:history="1">
              <w:r>
                <w:rPr>
                  <w:rStyle w:val="Hyperlink"/>
                  <w:rFonts w:ascii="Verdana" w:eastAsia="Times New Roman" w:hAnsi="Verdana"/>
                  <w:sz w:val="20"/>
                  <w:szCs w:val="20"/>
                </w:rPr>
                <w:t>T. Berners-Lee</w:t>
              </w:r>
            </w:hyperlink>
            <w:r>
              <w:rPr>
                <w:rFonts w:ascii="Verdana" w:eastAsia="Times New Roman" w:hAnsi="Verdana"/>
                <w:color w:val="000000"/>
                <w:sz w:val="20"/>
                <w:szCs w:val="20"/>
              </w:rPr>
              <w:t>, “</w:t>
            </w:r>
            <w:hyperlink r:id="rId35" w:history="1">
              <w:r>
                <w:rPr>
                  <w:rStyle w:val="Hyperlink"/>
                  <w:rFonts w:ascii="Verdana" w:eastAsia="Times New Roman" w:hAnsi="Verdana"/>
                  <w:sz w:val="20"/>
                  <w:szCs w:val="20"/>
                </w:rPr>
                <w:t>Hypertext Transfer Protocol -- HTTP/1.1</w:t>
              </w:r>
            </w:hyperlink>
            <w:r>
              <w:rPr>
                <w:rFonts w:ascii="Verdana" w:eastAsia="Times New Roman" w:hAnsi="Verdana"/>
                <w:color w:val="000000"/>
                <w:sz w:val="20"/>
                <w:szCs w:val="20"/>
              </w:rPr>
              <w:t>,” RFC 2616, June 1999 (</w:t>
            </w:r>
            <w:hyperlink r:id="rId36"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37" w:history="1">
              <w:r>
                <w:rPr>
                  <w:rStyle w:val="Hyperlink"/>
                  <w:rFonts w:ascii="Verdana" w:eastAsia="Times New Roman" w:hAnsi="Verdana"/>
                  <w:sz w:val="20"/>
                  <w:szCs w:val="20"/>
                </w:rPr>
                <w:t>PS</w:t>
              </w:r>
            </w:hyperlink>
            <w:r>
              <w:rPr>
                <w:rFonts w:ascii="Verdana" w:eastAsia="Times New Roman" w:hAnsi="Verdana"/>
                <w:color w:val="000000"/>
                <w:sz w:val="20"/>
                <w:szCs w:val="20"/>
              </w:rPr>
              <w:t xml:space="preserve">, </w:t>
            </w:r>
            <w:hyperlink r:id="rId38" w:history="1">
              <w:r>
                <w:rPr>
                  <w:rStyle w:val="Hyperlink"/>
                  <w:rFonts w:ascii="Verdana" w:eastAsia="Times New Roman" w:hAnsi="Verdana"/>
                  <w:sz w:val="20"/>
                  <w:szCs w:val="20"/>
                </w:rPr>
                <w:t>PDF</w:t>
              </w:r>
            </w:hyperlink>
            <w:r>
              <w:rPr>
                <w:rFonts w:ascii="Verdana" w:eastAsia="Times New Roman" w:hAnsi="Verdana"/>
                <w:color w:val="000000"/>
                <w:sz w:val="20"/>
                <w:szCs w:val="20"/>
              </w:rPr>
              <w:t xml:space="preserve">, </w:t>
            </w:r>
            <w:hyperlink r:id="rId39"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40"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5BE16446" w14:textId="77777777">
        <w:trPr>
          <w:divId w:val="1251696012"/>
          <w:tblCellSpacing w:w="15" w:type="dxa"/>
        </w:trPr>
        <w:tc>
          <w:tcPr>
            <w:tcW w:w="0" w:type="auto"/>
            <w:hideMark/>
          </w:tcPr>
          <w:p w14:paraId="3346992C" w14:textId="77777777" w:rsidR="00000000" w:rsidRDefault="00A44103">
            <w:pPr>
              <w:spacing w:before="0" w:beforeAutospacing="0" w:after="0" w:afterAutospacing="0"/>
              <w:rPr>
                <w:rFonts w:ascii="Verdana" w:eastAsia="Times New Roman" w:hAnsi="Verdana"/>
                <w:color w:val="000000"/>
                <w:sz w:val="20"/>
                <w:szCs w:val="20"/>
              </w:rPr>
            </w:pPr>
            <w:bookmarkStart w:id="172" w:name="RFC3339"/>
            <w:r>
              <w:rPr>
                <w:rFonts w:ascii="Verdana" w:eastAsia="Times New Roman" w:hAnsi="Verdana"/>
                <w:b/>
                <w:bCs/>
                <w:color w:val="000000"/>
                <w:sz w:val="20"/>
                <w:szCs w:val="20"/>
              </w:rPr>
              <w:t>[RFC3339]</w:t>
            </w:r>
            <w:bookmarkEnd w:id="172"/>
          </w:p>
        </w:tc>
        <w:tc>
          <w:tcPr>
            <w:tcW w:w="0" w:type="auto"/>
            <w:vAlign w:val="center"/>
            <w:hideMark/>
          </w:tcPr>
          <w:p w14:paraId="366F0361" w14:textId="77777777" w:rsidR="00000000" w:rsidRDefault="00A44103">
            <w:pPr>
              <w:spacing w:before="0" w:beforeAutospacing="0" w:after="0" w:afterAutospacing="0"/>
              <w:rPr>
                <w:rFonts w:ascii="Verdana" w:eastAsia="Times New Roman" w:hAnsi="Verdana"/>
                <w:color w:val="000000"/>
                <w:sz w:val="20"/>
                <w:szCs w:val="20"/>
              </w:rPr>
            </w:pPr>
            <w:hyperlink r:id="rId41" w:history="1">
              <w:r>
                <w:rPr>
                  <w:rStyle w:val="Hyperlink"/>
                  <w:rFonts w:ascii="Verdana" w:eastAsia="Times New Roman" w:hAnsi="Verdana"/>
                  <w:sz w:val="20"/>
                  <w:szCs w:val="20"/>
                </w:rPr>
                <w:t>Klyne, G., Ed.</w:t>
              </w:r>
            </w:hyperlink>
            <w:r>
              <w:rPr>
                <w:rFonts w:ascii="Verdana" w:eastAsia="Times New Roman" w:hAnsi="Verdana"/>
                <w:color w:val="000000"/>
                <w:sz w:val="20"/>
                <w:szCs w:val="20"/>
              </w:rPr>
              <w:t xml:space="preserve"> and </w:t>
            </w:r>
            <w:hyperlink r:id="rId42" w:history="1">
              <w:r>
                <w:rPr>
                  <w:rStyle w:val="Hyperlink"/>
                  <w:rFonts w:ascii="Verdana" w:eastAsia="Times New Roman" w:hAnsi="Verdana"/>
                  <w:sz w:val="20"/>
                  <w:szCs w:val="20"/>
                </w:rPr>
                <w:t>C. Newman</w:t>
              </w:r>
            </w:hyperlink>
            <w:r>
              <w:rPr>
                <w:rFonts w:ascii="Verdana" w:eastAsia="Times New Roman" w:hAnsi="Verdana"/>
                <w:color w:val="000000"/>
                <w:sz w:val="20"/>
                <w:szCs w:val="20"/>
              </w:rPr>
              <w:t>, “</w:t>
            </w:r>
            <w:hyperlink r:id="rId43" w:history="1">
              <w:r>
                <w:rPr>
                  <w:rStyle w:val="Hyperlink"/>
                  <w:rFonts w:ascii="Verdana" w:eastAsia="Times New Roman" w:hAnsi="Verdana"/>
                  <w:sz w:val="20"/>
                  <w:szCs w:val="20"/>
                </w:rPr>
                <w:t>Date and Time on the Internet: Timestamps</w:t>
              </w:r>
            </w:hyperlink>
            <w:r>
              <w:rPr>
                <w:rFonts w:ascii="Verdana" w:eastAsia="Times New Roman" w:hAnsi="Verdana"/>
                <w:color w:val="000000"/>
                <w:sz w:val="20"/>
                <w:szCs w:val="20"/>
              </w:rPr>
              <w:t>,” RFC 3339, July 2002 (</w:t>
            </w:r>
            <w:hyperlink r:id="rId44"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45"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46"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17B11323" w14:textId="77777777">
        <w:trPr>
          <w:divId w:val="1251696012"/>
          <w:tblCellSpacing w:w="15" w:type="dxa"/>
        </w:trPr>
        <w:tc>
          <w:tcPr>
            <w:tcW w:w="0" w:type="auto"/>
            <w:hideMark/>
          </w:tcPr>
          <w:p w14:paraId="70D0A892" w14:textId="77777777" w:rsidR="00000000" w:rsidRDefault="00A44103">
            <w:pPr>
              <w:spacing w:before="0" w:beforeAutospacing="0" w:after="0" w:afterAutospacing="0"/>
              <w:rPr>
                <w:rFonts w:ascii="Verdana" w:eastAsia="Times New Roman" w:hAnsi="Verdana"/>
                <w:color w:val="000000"/>
                <w:sz w:val="20"/>
                <w:szCs w:val="20"/>
              </w:rPr>
            </w:pPr>
            <w:bookmarkStart w:id="173" w:name="RFC3966"/>
            <w:r>
              <w:rPr>
                <w:rFonts w:ascii="Verdana" w:eastAsia="Times New Roman" w:hAnsi="Verdana"/>
                <w:b/>
                <w:bCs/>
                <w:color w:val="000000"/>
                <w:sz w:val="20"/>
                <w:szCs w:val="20"/>
              </w:rPr>
              <w:t>[RFC3966]</w:t>
            </w:r>
            <w:bookmarkEnd w:id="173"/>
          </w:p>
        </w:tc>
        <w:tc>
          <w:tcPr>
            <w:tcW w:w="0" w:type="auto"/>
            <w:vAlign w:val="center"/>
            <w:hideMark/>
          </w:tcPr>
          <w:p w14:paraId="0FDFCC66" w14:textId="77777777" w:rsidR="00000000" w:rsidRDefault="00A4410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Schulzrinne, H., “</w:t>
            </w:r>
            <w:hyperlink r:id="rId47" w:history="1">
              <w:r>
                <w:rPr>
                  <w:rStyle w:val="Hyperlink"/>
                  <w:rFonts w:ascii="Verdana" w:eastAsia="Times New Roman" w:hAnsi="Verdana"/>
                  <w:sz w:val="20"/>
                  <w:szCs w:val="20"/>
                </w:rPr>
                <w:t>The tel URI for Telephone Numbers</w:t>
              </w:r>
            </w:hyperlink>
            <w:r>
              <w:rPr>
                <w:rFonts w:ascii="Verdana" w:eastAsia="Times New Roman" w:hAnsi="Verdana"/>
                <w:color w:val="000000"/>
                <w:sz w:val="20"/>
                <w:szCs w:val="20"/>
              </w:rPr>
              <w:t>,” RFC 3966, December 2004 (</w:t>
            </w:r>
            <w:hyperlink r:id="rId48"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526E67BB" w14:textId="77777777">
        <w:trPr>
          <w:divId w:val="1251696012"/>
          <w:tblCellSpacing w:w="15" w:type="dxa"/>
        </w:trPr>
        <w:tc>
          <w:tcPr>
            <w:tcW w:w="0" w:type="auto"/>
            <w:hideMark/>
          </w:tcPr>
          <w:p w14:paraId="7F37F463" w14:textId="77777777" w:rsidR="00000000" w:rsidRDefault="00A44103">
            <w:pPr>
              <w:spacing w:before="0" w:beforeAutospacing="0" w:after="0" w:afterAutospacing="0"/>
              <w:rPr>
                <w:rFonts w:ascii="Verdana" w:eastAsia="Times New Roman" w:hAnsi="Verdana"/>
                <w:color w:val="000000"/>
                <w:sz w:val="20"/>
                <w:szCs w:val="20"/>
              </w:rPr>
            </w:pPr>
            <w:bookmarkStart w:id="174" w:name="RFC3986"/>
            <w:r>
              <w:rPr>
                <w:rFonts w:ascii="Verdana" w:eastAsia="Times New Roman" w:hAnsi="Verdana"/>
                <w:b/>
                <w:bCs/>
                <w:color w:val="000000"/>
                <w:sz w:val="20"/>
                <w:szCs w:val="20"/>
              </w:rPr>
              <w:t>[RFC3986]</w:t>
            </w:r>
            <w:bookmarkEnd w:id="174"/>
          </w:p>
        </w:tc>
        <w:tc>
          <w:tcPr>
            <w:tcW w:w="0" w:type="auto"/>
            <w:vAlign w:val="center"/>
            <w:hideMark/>
          </w:tcPr>
          <w:p w14:paraId="20A76F88" w14:textId="77777777" w:rsidR="00000000" w:rsidRDefault="00A44103">
            <w:pPr>
              <w:spacing w:before="0" w:beforeAutospacing="0" w:after="0" w:afterAutospacing="0"/>
              <w:rPr>
                <w:rFonts w:ascii="Verdana" w:eastAsia="Times New Roman" w:hAnsi="Verdana"/>
                <w:color w:val="000000"/>
                <w:sz w:val="20"/>
                <w:szCs w:val="20"/>
              </w:rPr>
            </w:pPr>
            <w:hyperlink r:id="rId49" w:history="1">
              <w:r>
                <w:rPr>
                  <w:rStyle w:val="Hyperlink"/>
                  <w:rFonts w:ascii="Verdana" w:eastAsia="Times New Roman" w:hAnsi="Verdana"/>
                  <w:sz w:val="20"/>
                  <w:szCs w:val="20"/>
                </w:rPr>
                <w:t>Berners-Lee, T.</w:t>
              </w:r>
            </w:hyperlink>
            <w:r>
              <w:rPr>
                <w:rFonts w:ascii="Verdana" w:eastAsia="Times New Roman" w:hAnsi="Verdana"/>
                <w:color w:val="000000"/>
                <w:sz w:val="20"/>
                <w:szCs w:val="20"/>
              </w:rPr>
              <w:t xml:space="preserve">, </w:t>
            </w:r>
            <w:hyperlink r:id="rId50" w:history="1">
              <w:r>
                <w:rPr>
                  <w:rStyle w:val="Hyperlink"/>
                  <w:rFonts w:ascii="Verdana" w:eastAsia="Times New Roman" w:hAnsi="Verdana"/>
                  <w:sz w:val="20"/>
                  <w:szCs w:val="20"/>
                </w:rPr>
                <w:t>Fielding, R.</w:t>
              </w:r>
            </w:hyperlink>
            <w:r>
              <w:rPr>
                <w:rFonts w:ascii="Verdana" w:eastAsia="Times New Roman" w:hAnsi="Verdana"/>
                <w:color w:val="000000"/>
                <w:sz w:val="20"/>
                <w:szCs w:val="20"/>
              </w:rPr>
              <w:t xml:space="preserve">, and </w:t>
            </w:r>
            <w:hyperlink r:id="rId51" w:history="1">
              <w:r>
                <w:rPr>
                  <w:rStyle w:val="Hyperlink"/>
                  <w:rFonts w:ascii="Verdana" w:eastAsia="Times New Roman" w:hAnsi="Verdana"/>
                  <w:sz w:val="20"/>
                  <w:szCs w:val="20"/>
                </w:rPr>
                <w:t>L. Masinter</w:t>
              </w:r>
            </w:hyperlink>
            <w:r>
              <w:rPr>
                <w:rFonts w:ascii="Verdana" w:eastAsia="Times New Roman" w:hAnsi="Verdana"/>
                <w:color w:val="000000"/>
                <w:sz w:val="20"/>
                <w:szCs w:val="20"/>
              </w:rPr>
              <w:t>, “</w:t>
            </w:r>
            <w:hyperlink r:id="rId52" w:history="1">
              <w:r>
                <w:rPr>
                  <w:rStyle w:val="Hyperlink"/>
                  <w:rFonts w:ascii="Verdana" w:eastAsia="Times New Roman" w:hAnsi="Verdana"/>
                  <w:sz w:val="20"/>
                  <w:szCs w:val="20"/>
                </w:rPr>
                <w:t>Uni</w:t>
              </w:r>
              <w:r>
                <w:rPr>
                  <w:rStyle w:val="Hyperlink"/>
                  <w:rFonts w:ascii="Verdana" w:eastAsia="Times New Roman" w:hAnsi="Verdana"/>
                  <w:sz w:val="20"/>
                  <w:szCs w:val="20"/>
                </w:rPr>
                <w:t>form Resource Identifier (URI): Generic Syntax</w:t>
              </w:r>
            </w:hyperlink>
            <w:r>
              <w:rPr>
                <w:rFonts w:ascii="Verdana" w:eastAsia="Times New Roman" w:hAnsi="Verdana"/>
                <w:color w:val="000000"/>
                <w:sz w:val="20"/>
                <w:szCs w:val="20"/>
              </w:rPr>
              <w:t>,” STD 66, RFC 3986, January 2005 (</w:t>
            </w:r>
            <w:hyperlink r:id="rId53"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54"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55"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642B32AF" w14:textId="77777777">
        <w:trPr>
          <w:divId w:val="1251696012"/>
          <w:tblCellSpacing w:w="15" w:type="dxa"/>
        </w:trPr>
        <w:tc>
          <w:tcPr>
            <w:tcW w:w="0" w:type="auto"/>
            <w:hideMark/>
          </w:tcPr>
          <w:p w14:paraId="708E5B08" w14:textId="77777777" w:rsidR="00000000" w:rsidRDefault="00A44103">
            <w:pPr>
              <w:spacing w:before="0" w:beforeAutospacing="0" w:after="0" w:afterAutospacing="0"/>
              <w:rPr>
                <w:rFonts w:ascii="Verdana" w:eastAsia="Times New Roman" w:hAnsi="Verdana"/>
                <w:color w:val="000000"/>
                <w:sz w:val="20"/>
                <w:szCs w:val="20"/>
              </w:rPr>
            </w:pPr>
            <w:bookmarkStart w:id="175" w:name="RFC4627"/>
            <w:r>
              <w:rPr>
                <w:rFonts w:ascii="Verdana" w:eastAsia="Times New Roman" w:hAnsi="Verdana"/>
                <w:b/>
                <w:bCs/>
                <w:color w:val="000000"/>
                <w:sz w:val="20"/>
                <w:szCs w:val="20"/>
              </w:rPr>
              <w:t>[RFC4627]</w:t>
            </w:r>
            <w:bookmarkEnd w:id="175"/>
          </w:p>
        </w:tc>
        <w:tc>
          <w:tcPr>
            <w:tcW w:w="0" w:type="auto"/>
            <w:vAlign w:val="center"/>
            <w:hideMark/>
          </w:tcPr>
          <w:p w14:paraId="2047238A" w14:textId="77777777" w:rsidR="00000000" w:rsidRDefault="00A4410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Crockford, D., “</w:t>
            </w:r>
            <w:hyperlink r:id="rId56" w:history="1">
              <w:r>
                <w:rPr>
                  <w:rStyle w:val="Hyperlink"/>
                  <w:rFonts w:ascii="Verdana" w:eastAsia="Times New Roman" w:hAnsi="Verdana"/>
                  <w:sz w:val="20"/>
                  <w:szCs w:val="20"/>
                </w:rPr>
                <w:t>The application/json Media Type for JavaScript Object Notation (JSON)</w:t>
              </w:r>
            </w:hyperlink>
            <w:r>
              <w:rPr>
                <w:rFonts w:ascii="Verdana" w:eastAsia="Times New Roman" w:hAnsi="Verdana"/>
                <w:color w:val="000000"/>
                <w:sz w:val="20"/>
                <w:szCs w:val="20"/>
              </w:rPr>
              <w:t>,” RFC 4627, July 2006 (</w:t>
            </w:r>
            <w:hyperlink r:id="rId57"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0A8F9D37" w14:textId="77777777">
        <w:trPr>
          <w:divId w:val="1251696012"/>
          <w:tblCellSpacing w:w="15" w:type="dxa"/>
        </w:trPr>
        <w:tc>
          <w:tcPr>
            <w:tcW w:w="0" w:type="auto"/>
            <w:hideMark/>
          </w:tcPr>
          <w:p w14:paraId="68443D56" w14:textId="77777777" w:rsidR="00000000" w:rsidRDefault="00A44103">
            <w:pPr>
              <w:spacing w:before="0" w:beforeAutospacing="0" w:after="0" w:afterAutospacing="0"/>
              <w:rPr>
                <w:rFonts w:ascii="Verdana" w:eastAsia="Times New Roman" w:hAnsi="Verdana"/>
                <w:color w:val="000000"/>
                <w:sz w:val="20"/>
                <w:szCs w:val="20"/>
              </w:rPr>
            </w:pPr>
            <w:bookmarkStart w:id="176" w:name="RFC5246"/>
            <w:r>
              <w:rPr>
                <w:rFonts w:ascii="Verdana" w:eastAsia="Times New Roman" w:hAnsi="Verdana"/>
                <w:b/>
                <w:bCs/>
                <w:color w:val="000000"/>
                <w:sz w:val="20"/>
                <w:szCs w:val="20"/>
              </w:rPr>
              <w:t>[RFC5246]</w:t>
            </w:r>
            <w:bookmarkEnd w:id="176"/>
          </w:p>
        </w:tc>
        <w:tc>
          <w:tcPr>
            <w:tcW w:w="0" w:type="auto"/>
            <w:vAlign w:val="center"/>
            <w:hideMark/>
          </w:tcPr>
          <w:p w14:paraId="1CF1FD50" w14:textId="77777777" w:rsidR="00000000" w:rsidRDefault="00A4410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Dierks, T. and E. Rescorla, “</w:t>
            </w:r>
            <w:hyperlink r:id="rId58" w:history="1">
              <w:r>
                <w:rPr>
                  <w:rStyle w:val="Hyperlink"/>
                  <w:rFonts w:ascii="Verdana" w:eastAsia="Times New Roman" w:hAnsi="Verdana"/>
                  <w:sz w:val="20"/>
                  <w:szCs w:val="20"/>
                </w:rPr>
                <w:t>The Transport Layer Security (TLS) Protocol Version 1.2</w:t>
              </w:r>
            </w:hyperlink>
            <w:r>
              <w:rPr>
                <w:rFonts w:ascii="Verdana" w:eastAsia="Times New Roman" w:hAnsi="Verdana"/>
                <w:color w:val="000000"/>
                <w:sz w:val="20"/>
                <w:szCs w:val="20"/>
              </w:rPr>
              <w:t>,” RFC 5246, August 2008 (</w:t>
            </w:r>
            <w:hyperlink r:id="rId59"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6148653B" w14:textId="77777777">
        <w:trPr>
          <w:divId w:val="1251696012"/>
          <w:tblCellSpacing w:w="15" w:type="dxa"/>
        </w:trPr>
        <w:tc>
          <w:tcPr>
            <w:tcW w:w="0" w:type="auto"/>
            <w:hideMark/>
          </w:tcPr>
          <w:p w14:paraId="428EEE78" w14:textId="77777777" w:rsidR="00000000" w:rsidRDefault="00A44103">
            <w:pPr>
              <w:spacing w:before="0" w:beforeAutospacing="0" w:after="0" w:afterAutospacing="0"/>
              <w:rPr>
                <w:rFonts w:ascii="Verdana" w:eastAsia="Times New Roman" w:hAnsi="Verdana"/>
                <w:color w:val="000000"/>
                <w:sz w:val="20"/>
                <w:szCs w:val="20"/>
              </w:rPr>
            </w:pPr>
            <w:bookmarkStart w:id="177" w:name="RFC5322"/>
            <w:r>
              <w:rPr>
                <w:rFonts w:ascii="Verdana" w:eastAsia="Times New Roman" w:hAnsi="Verdana"/>
                <w:b/>
                <w:bCs/>
                <w:color w:val="000000"/>
                <w:sz w:val="20"/>
                <w:szCs w:val="20"/>
              </w:rPr>
              <w:t>[RFC5322]</w:t>
            </w:r>
            <w:bookmarkEnd w:id="177"/>
          </w:p>
        </w:tc>
        <w:tc>
          <w:tcPr>
            <w:tcW w:w="0" w:type="auto"/>
            <w:vAlign w:val="center"/>
            <w:hideMark/>
          </w:tcPr>
          <w:p w14:paraId="005F40DF" w14:textId="77777777" w:rsidR="00000000" w:rsidRDefault="00A44103">
            <w:pPr>
              <w:spacing w:before="0" w:beforeAutospacing="0" w:after="0" w:afterAutospacing="0"/>
              <w:rPr>
                <w:rFonts w:ascii="Verdana" w:eastAsia="Times New Roman" w:hAnsi="Verdana"/>
                <w:color w:val="000000"/>
                <w:sz w:val="20"/>
                <w:szCs w:val="20"/>
              </w:rPr>
            </w:pPr>
            <w:hyperlink r:id="rId60" w:history="1">
              <w:r>
                <w:rPr>
                  <w:rStyle w:val="Hyperlink"/>
                  <w:rFonts w:ascii="Verdana" w:eastAsia="Times New Roman" w:hAnsi="Verdana"/>
                  <w:sz w:val="20"/>
                  <w:szCs w:val="20"/>
                </w:rPr>
                <w:t>Resnick, P., Ed.</w:t>
              </w:r>
            </w:hyperlink>
            <w:r>
              <w:rPr>
                <w:rFonts w:ascii="Verdana" w:eastAsia="Times New Roman" w:hAnsi="Verdana"/>
                <w:color w:val="000000"/>
                <w:sz w:val="20"/>
                <w:szCs w:val="20"/>
              </w:rPr>
              <w:t>, “</w:t>
            </w:r>
            <w:hyperlink r:id="rId61" w:history="1">
              <w:r>
                <w:rPr>
                  <w:rStyle w:val="Hyperlink"/>
                  <w:rFonts w:ascii="Verdana" w:eastAsia="Times New Roman" w:hAnsi="Verdana"/>
                  <w:sz w:val="20"/>
                  <w:szCs w:val="20"/>
                </w:rPr>
                <w:t>Internet Message Format</w:t>
              </w:r>
            </w:hyperlink>
            <w:r>
              <w:rPr>
                <w:rFonts w:ascii="Verdana" w:eastAsia="Times New Roman" w:hAnsi="Verdana"/>
                <w:color w:val="000000"/>
                <w:sz w:val="20"/>
                <w:szCs w:val="20"/>
              </w:rPr>
              <w:t>,” RFC 5322, October 2008 (</w:t>
            </w:r>
            <w:hyperlink r:id="rId62"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63"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64"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2E6BD576" w14:textId="77777777">
        <w:trPr>
          <w:divId w:val="1251696012"/>
          <w:tblCellSpacing w:w="15" w:type="dxa"/>
        </w:trPr>
        <w:tc>
          <w:tcPr>
            <w:tcW w:w="0" w:type="auto"/>
            <w:hideMark/>
          </w:tcPr>
          <w:p w14:paraId="31606772" w14:textId="77777777" w:rsidR="00000000" w:rsidRDefault="00A44103">
            <w:pPr>
              <w:spacing w:before="0" w:beforeAutospacing="0" w:after="0" w:afterAutospacing="0"/>
              <w:rPr>
                <w:rFonts w:ascii="Verdana" w:eastAsia="Times New Roman" w:hAnsi="Verdana"/>
                <w:color w:val="000000"/>
                <w:sz w:val="20"/>
                <w:szCs w:val="20"/>
              </w:rPr>
            </w:pPr>
            <w:bookmarkStart w:id="178" w:name="RFC5646"/>
            <w:r>
              <w:rPr>
                <w:rFonts w:ascii="Verdana" w:eastAsia="Times New Roman" w:hAnsi="Verdana"/>
                <w:b/>
                <w:bCs/>
                <w:color w:val="000000"/>
                <w:sz w:val="20"/>
                <w:szCs w:val="20"/>
              </w:rPr>
              <w:t>[RFC5646]</w:t>
            </w:r>
            <w:bookmarkEnd w:id="178"/>
          </w:p>
        </w:tc>
        <w:tc>
          <w:tcPr>
            <w:tcW w:w="0" w:type="auto"/>
            <w:vAlign w:val="center"/>
            <w:hideMark/>
          </w:tcPr>
          <w:p w14:paraId="5A6D4E90" w14:textId="77777777" w:rsidR="00000000" w:rsidRDefault="00A4410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Phillips, A. and M. Davis, “</w:t>
            </w:r>
            <w:hyperlink r:id="rId65" w:history="1">
              <w:r>
                <w:rPr>
                  <w:rStyle w:val="Hyperlink"/>
                  <w:rFonts w:ascii="Verdana" w:eastAsia="Times New Roman" w:hAnsi="Verdana"/>
                  <w:sz w:val="20"/>
                  <w:szCs w:val="20"/>
                </w:rPr>
                <w:t>Tags for Identifying Languages</w:t>
              </w:r>
            </w:hyperlink>
            <w:r>
              <w:rPr>
                <w:rFonts w:ascii="Verdana" w:eastAsia="Times New Roman" w:hAnsi="Verdana"/>
                <w:color w:val="000000"/>
                <w:sz w:val="20"/>
                <w:szCs w:val="20"/>
              </w:rPr>
              <w:t>,” BCP 47, RFC 5646, September 2009 (</w:t>
            </w:r>
            <w:hyperlink r:id="rId66"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6987E733" w14:textId="77777777">
        <w:trPr>
          <w:divId w:val="1251696012"/>
          <w:tblCellSpacing w:w="15" w:type="dxa"/>
        </w:trPr>
        <w:tc>
          <w:tcPr>
            <w:tcW w:w="0" w:type="auto"/>
            <w:hideMark/>
          </w:tcPr>
          <w:p w14:paraId="79E8DFF6" w14:textId="77777777" w:rsidR="00000000" w:rsidRDefault="00A44103">
            <w:pPr>
              <w:spacing w:before="0" w:beforeAutospacing="0" w:after="0" w:afterAutospacing="0"/>
              <w:rPr>
                <w:rFonts w:ascii="Verdana" w:eastAsia="Times New Roman" w:hAnsi="Verdana"/>
                <w:color w:val="000000"/>
                <w:sz w:val="20"/>
                <w:szCs w:val="20"/>
              </w:rPr>
            </w:pPr>
            <w:bookmarkStart w:id="179" w:name="RFC6125"/>
            <w:r>
              <w:rPr>
                <w:rFonts w:ascii="Verdana" w:eastAsia="Times New Roman" w:hAnsi="Verdana"/>
                <w:b/>
                <w:bCs/>
                <w:color w:val="000000"/>
                <w:sz w:val="20"/>
                <w:szCs w:val="20"/>
              </w:rPr>
              <w:t>[RFC6125]</w:t>
            </w:r>
            <w:bookmarkEnd w:id="179"/>
          </w:p>
        </w:tc>
        <w:tc>
          <w:tcPr>
            <w:tcW w:w="0" w:type="auto"/>
            <w:vAlign w:val="center"/>
            <w:hideMark/>
          </w:tcPr>
          <w:p w14:paraId="75E4E73C" w14:textId="77777777" w:rsidR="00000000" w:rsidRDefault="00A4410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Saint-Andre, P. and J. Hodges, “</w:t>
            </w:r>
            <w:hyperlink r:id="rId67" w:history="1">
              <w:r>
                <w:rPr>
                  <w:rStyle w:val="Hyperlink"/>
                  <w:rFonts w:ascii="Verdana" w:eastAsia="Times New Roman" w:hAnsi="Verdana"/>
                  <w:sz w:val="20"/>
                  <w:szCs w:val="20"/>
                </w:rPr>
                <w:t>Representation and Verification of Domain-Based Application Service Identity within Internet Public Key Infrastructure Using X.509 (PKIX) Certificates in the Context of Transport Layer Security (TLS)</w:t>
              </w:r>
            </w:hyperlink>
            <w:r>
              <w:rPr>
                <w:rFonts w:ascii="Verdana" w:eastAsia="Times New Roman" w:hAnsi="Verdana"/>
                <w:color w:val="000000"/>
                <w:sz w:val="20"/>
                <w:szCs w:val="20"/>
              </w:rPr>
              <w:t>,” RFC 6125, March 2011 (</w:t>
            </w:r>
            <w:hyperlink r:id="rId68"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3DFBADA0" w14:textId="77777777">
        <w:trPr>
          <w:divId w:val="1251696012"/>
          <w:tblCellSpacing w:w="15" w:type="dxa"/>
        </w:trPr>
        <w:tc>
          <w:tcPr>
            <w:tcW w:w="0" w:type="auto"/>
            <w:hideMark/>
          </w:tcPr>
          <w:p w14:paraId="1DBD79DA" w14:textId="77777777" w:rsidR="00000000" w:rsidRDefault="00A44103">
            <w:pPr>
              <w:spacing w:before="0" w:beforeAutospacing="0" w:after="0" w:afterAutospacing="0"/>
              <w:rPr>
                <w:rFonts w:ascii="Verdana" w:eastAsia="Times New Roman" w:hAnsi="Verdana"/>
                <w:color w:val="000000"/>
                <w:sz w:val="20"/>
                <w:szCs w:val="20"/>
              </w:rPr>
            </w:pPr>
            <w:bookmarkStart w:id="180" w:name="RFC6711"/>
            <w:r>
              <w:rPr>
                <w:rFonts w:ascii="Verdana" w:eastAsia="Times New Roman" w:hAnsi="Verdana"/>
                <w:b/>
                <w:bCs/>
                <w:color w:val="000000"/>
                <w:sz w:val="20"/>
                <w:szCs w:val="20"/>
              </w:rPr>
              <w:t>[RFC6711]</w:t>
            </w:r>
            <w:bookmarkEnd w:id="180"/>
          </w:p>
        </w:tc>
        <w:tc>
          <w:tcPr>
            <w:tcW w:w="0" w:type="auto"/>
            <w:vAlign w:val="center"/>
            <w:hideMark/>
          </w:tcPr>
          <w:p w14:paraId="08F8705F" w14:textId="77777777" w:rsidR="00000000" w:rsidRDefault="00A4410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Johansson, L., “</w:t>
            </w:r>
            <w:hyperlink r:id="rId69" w:history="1">
              <w:r>
                <w:rPr>
                  <w:rStyle w:val="Hyperlink"/>
                  <w:rFonts w:ascii="Verdana" w:eastAsia="Times New Roman" w:hAnsi="Verdana"/>
                  <w:sz w:val="20"/>
                  <w:szCs w:val="20"/>
                </w:rPr>
                <w:t>An IANA Registry for Level of Assurance (LoA) Profiles</w:t>
              </w:r>
            </w:hyperlink>
            <w:r>
              <w:rPr>
                <w:rFonts w:ascii="Verdana" w:eastAsia="Times New Roman" w:hAnsi="Verdana"/>
                <w:color w:val="000000"/>
                <w:sz w:val="20"/>
                <w:szCs w:val="20"/>
              </w:rPr>
              <w:t>,” RFC 6711, August 2012 (</w:t>
            </w:r>
            <w:hyperlink r:id="rId70"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32DD0885" w14:textId="77777777">
        <w:trPr>
          <w:divId w:val="1251696012"/>
          <w:tblCellSpacing w:w="15" w:type="dxa"/>
        </w:trPr>
        <w:tc>
          <w:tcPr>
            <w:tcW w:w="0" w:type="auto"/>
            <w:hideMark/>
          </w:tcPr>
          <w:p w14:paraId="7B40A70B" w14:textId="77777777" w:rsidR="00000000" w:rsidRDefault="00A44103">
            <w:pPr>
              <w:spacing w:before="0" w:beforeAutospacing="0" w:after="0" w:afterAutospacing="0"/>
              <w:rPr>
                <w:rFonts w:ascii="Verdana" w:eastAsia="Times New Roman" w:hAnsi="Verdana"/>
                <w:color w:val="000000"/>
                <w:sz w:val="20"/>
                <w:szCs w:val="20"/>
              </w:rPr>
            </w:pPr>
            <w:bookmarkStart w:id="181" w:name="RFC6749"/>
            <w:r>
              <w:rPr>
                <w:rFonts w:ascii="Verdana" w:eastAsia="Times New Roman" w:hAnsi="Verdana"/>
                <w:b/>
                <w:bCs/>
                <w:color w:val="000000"/>
                <w:sz w:val="20"/>
                <w:szCs w:val="20"/>
              </w:rPr>
              <w:t>[RFC6749]</w:t>
            </w:r>
            <w:bookmarkEnd w:id="181"/>
          </w:p>
        </w:tc>
        <w:tc>
          <w:tcPr>
            <w:tcW w:w="0" w:type="auto"/>
            <w:vAlign w:val="center"/>
            <w:hideMark/>
          </w:tcPr>
          <w:p w14:paraId="7A553B9E" w14:textId="77777777" w:rsidR="00000000" w:rsidRDefault="00A4410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Hardt, D., “</w:t>
            </w:r>
            <w:hyperlink r:id="rId71" w:history="1">
              <w:r>
                <w:rPr>
                  <w:rStyle w:val="Hyperlink"/>
                  <w:rFonts w:ascii="Verdana" w:eastAsia="Times New Roman" w:hAnsi="Verdana"/>
                  <w:sz w:val="20"/>
                  <w:szCs w:val="20"/>
                </w:rPr>
                <w:t>The OAuth 2.0 Authorization Framework</w:t>
              </w:r>
            </w:hyperlink>
            <w:r>
              <w:rPr>
                <w:rFonts w:ascii="Verdana" w:eastAsia="Times New Roman" w:hAnsi="Verdana"/>
                <w:color w:val="000000"/>
                <w:sz w:val="20"/>
                <w:szCs w:val="20"/>
              </w:rPr>
              <w:t>,” RFC 6749, October 2012 (</w:t>
            </w:r>
            <w:hyperlink r:id="rId72"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58278E28" w14:textId="77777777">
        <w:trPr>
          <w:divId w:val="1251696012"/>
          <w:tblCellSpacing w:w="15" w:type="dxa"/>
        </w:trPr>
        <w:tc>
          <w:tcPr>
            <w:tcW w:w="0" w:type="auto"/>
            <w:hideMark/>
          </w:tcPr>
          <w:p w14:paraId="649CB459" w14:textId="77777777" w:rsidR="00000000" w:rsidRDefault="00A44103">
            <w:pPr>
              <w:spacing w:before="0" w:beforeAutospacing="0" w:after="0" w:afterAutospacing="0"/>
              <w:rPr>
                <w:rFonts w:ascii="Verdana" w:eastAsia="Times New Roman" w:hAnsi="Verdana"/>
                <w:color w:val="000000"/>
                <w:sz w:val="20"/>
                <w:szCs w:val="20"/>
              </w:rPr>
            </w:pPr>
            <w:bookmarkStart w:id="182" w:name="RFC6750"/>
            <w:r>
              <w:rPr>
                <w:rFonts w:ascii="Verdana" w:eastAsia="Times New Roman" w:hAnsi="Verdana"/>
                <w:b/>
                <w:bCs/>
                <w:color w:val="000000"/>
                <w:sz w:val="20"/>
                <w:szCs w:val="20"/>
              </w:rPr>
              <w:t>[RFC6750]</w:t>
            </w:r>
            <w:bookmarkEnd w:id="182"/>
          </w:p>
        </w:tc>
        <w:tc>
          <w:tcPr>
            <w:tcW w:w="0" w:type="auto"/>
            <w:vAlign w:val="center"/>
            <w:hideMark/>
          </w:tcPr>
          <w:p w14:paraId="6ABFB8F5" w14:textId="77777777" w:rsidR="00000000" w:rsidRDefault="00A4410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and D. Hardt, “</w:t>
            </w:r>
            <w:hyperlink r:id="rId73" w:history="1">
              <w:r>
                <w:rPr>
                  <w:rStyle w:val="Hyperlink"/>
                  <w:rFonts w:ascii="Verdana" w:eastAsia="Times New Roman" w:hAnsi="Verdana"/>
                  <w:sz w:val="20"/>
                  <w:szCs w:val="20"/>
                </w:rPr>
                <w:t>The OAuth 2.0 Authorization Framework: Bearer Token Usage</w:t>
              </w:r>
            </w:hyperlink>
            <w:r>
              <w:rPr>
                <w:rFonts w:ascii="Verdana" w:eastAsia="Times New Roman" w:hAnsi="Verdana"/>
                <w:color w:val="000000"/>
                <w:sz w:val="20"/>
                <w:szCs w:val="20"/>
              </w:rPr>
              <w:t>,” RFC 6750, October 2012 (</w:t>
            </w:r>
            <w:hyperlink r:id="rId74"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4D570CCC" w14:textId="77777777">
        <w:trPr>
          <w:divId w:val="1251696012"/>
          <w:tblCellSpacing w:w="15" w:type="dxa"/>
        </w:trPr>
        <w:tc>
          <w:tcPr>
            <w:tcW w:w="0" w:type="auto"/>
            <w:hideMark/>
          </w:tcPr>
          <w:p w14:paraId="008577BE" w14:textId="77777777" w:rsidR="00000000" w:rsidRDefault="00A44103">
            <w:pPr>
              <w:spacing w:before="0" w:beforeAutospacing="0" w:after="0" w:afterAutospacing="0"/>
              <w:rPr>
                <w:rFonts w:ascii="Verdana" w:eastAsia="Times New Roman" w:hAnsi="Verdana"/>
                <w:color w:val="000000"/>
                <w:sz w:val="20"/>
                <w:szCs w:val="20"/>
              </w:rPr>
            </w:pPr>
            <w:bookmarkStart w:id="183" w:name="USA15"/>
            <w:r>
              <w:rPr>
                <w:rFonts w:ascii="Verdana" w:eastAsia="Times New Roman" w:hAnsi="Verdana"/>
                <w:b/>
                <w:bCs/>
                <w:color w:val="000000"/>
                <w:sz w:val="20"/>
                <w:szCs w:val="20"/>
              </w:rPr>
              <w:t>[USA15]</w:t>
            </w:r>
            <w:bookmarkEnd w:id="183"/>
          </w:p>
        </w:tc>
        <w:tc>
          <w:tcPr>
            <w:tcW w:w="0" w:type="auto"/>
            <w:vAlign w:val="center"/>
            <w:hideMark/>
          </w:tcPr>
          <w:p w14:paraId="1B4F5405" w14:textId="77777777" w:rsidR="00000000" w:rsidRDefault="00A44103">
            <w:pPr>
              <w:spacing w:before="0" w:beforeAutospacing="0" w:after="0" w:afterAutospacing="0"/>
              <w:rPr>
                <w:rFonts w:ascii="Verdana" w:eastAsia="Times New Roman" w:hAnsi="Verdana"/>
                <w:color w:val="000000"/>
                <w:sz w:val="20"/>
                <w:szCs w:val="20"/>
              </w:rPr>
            </w:pPr>
            <w:hyperlink r:id="rId75" w:history="1">
              <w:r>
                <w:rPr>
                  <w:rStyle w:val="Hyperlink"/>
                  <w:rFonts w:ascii="Verdana" w:eastAsia="Times New Roman" w:hAnsi="Verdana"/>
                  <w:sz w:val="20"/>
                  <w:szCs w:val="20"/>
                </w:rPr>
                <w:t>Davis, M.</w:t>
              </w:r>
            </w:hyperlink>
            <w:r>
              <w:rPr>
                <w:rFonts w:ascii="Verdana" w:eastAsia="Times New Roman" w:hAnsi="Verdana"/>
                <w:color w:val="000000"/>
                <w:sz w:val="20"/>
                <w:szCs w:val="20"/>
              </w:rPr>
              <w:t xml:space="preserve">, </w:t>
            </w:r>
            <w:hyperlink r:id="rId76" w:history="1">
              <w:r>
                <w:rPr>
                  <w:rStyle w:val="Hyperlink"/>
                  <w:rFonts w:ascii="Verdana" w:eastAsia="Times New Roman" w:hAnsi="Verdana"/>
                  <w:sz w:val="20"/>
                  <w:szCs w:val="20"/>
                </w:rPr>
                <w:t>Whistler, K.</w:t>
              </w:r>
            </w:hyperlink>
            <w:r>
              <w:rPr>
                <w:rFonts w:ascii="Verdana" w:eastAsia="Times New Roman" w:hAnsi="Verdana"/>
                <w:color w:val="000000"/>
                <w:sz w:val="20"/>
                <w:szCs w:val="20"/>
              </w:rPr>
              <w:t>, and M. Dürst, “Unicode Normalization Forms,” Unicode Standard Annex 15, 09 2009.</w:t>
            </w:r>
          </w:p>
        </w:tc>
      </w:tr>
      <w:tr w:rsidR="00000000" w14:paraId="72AB8069" w14:textId="77777777">
        <w:trPr>
          <w:divId w:val="1251696012"/>
          <w:tblCellSpacing w:w="15" w:type="dxa"/>
        </w:trPr>
        <w:tc>
          <w:tcPr>
            <w:tcW w:w="0" w:type="auto"/>
            <w:hideMark/>
          </w:tcPr>
          <w:p w14:paraId="1F92D04E" w14:textId="77777777" w:rsidR="00000000" w:rsidRDefault="00A44103">
            <w:pPr>
              <w:spacing w:before="0" w:beforeAutospacing="0" w:after="0" w:afterAutospacing="0"/>
              <w:rPr>
                <w:rFonts w:ascii="Verdana" w:eastAsia="Times New Roman" w:hAnsi="Verdana"/>
                <w:color w:val="000000"/>
                <w:sz w:val="20"/>
                <w:szCs w:val="20"/>
              </w:rPr>
            </w:pPr>
            <w:bookmarkStart w:id="184" w:name="W3C.REC-html401-19991224"/>
            <w:r>
              <w:rPr>
                <w:rFonts w:ascii="Verdana" w:eastAsia="Times New Roman" w:hAnsi="Verdana"/>
                <w:b/>
                <w:bCs/>
                <w:color w:val="000000"/>
                <w:sz w:val="20"/>
                <w:szCs w:val="20"/>
              </w:rPr>
              <w:t>[W3C.REC-html401-19991224]</w:t>
            </w:r>
            <w:bookmarkEnd w:id="184"/>
          </w:p>
        </w:tc>
        <w:tc>
          <w:tcPr>
            <w:tcW w:w="0" w:type="auto"/>
            <w:vAlign w:val="center"/>
            <w:hideMark/>
          </w:tcPr>
          <w:p w14:paraId="5E4E0891" w14:textId="77777777" w:rsidR="00000000" w:rsidRDefault="00A4410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Hors, A., Raggett, D., and I. Jacobs, “</w:t>
            </w:r>
            <w:hyperlink r:id="rId77" w:history="1">
              <w:r>
                <w:rPr>
                  <w:rStyle w:val="Hyperlink"/>
                  <w:rFonts w:ascii="Verdana" w:eastAsia="Times New Roman" w:hAnsi="Verdana"/>
                  <w:sz w:val="20"/>
                  <w:szCs w:val="20"/>
                </w:rPr>
                <w:t>HTML 4.01 Specification</w:t>
              </w:r>
            </w:hyperlink>
            <w:r>
              <w:rPr>
                <w:rFonts w:ascii="Verdana" w:eastAsia="Times New Roman" w:hAnsi="Verdana"/>
                <w:color w:val="000000"/>
                <w:sz w:val="20"/>
                <w:szCs w:val="20"/>
              </w:rPr>
              <w:t>,” World Wide Web Consortium Recommendation REC-html401-19991224, December 1999 (</w:t>
            </w:r>
            <w:hyperlink r:id="rId78"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091FD478" w14:textId="77777777">
        <w:trPr>
          <w:divId w:val="1251696012"/>
          <w:tblCellSpacing w:w="15" w:type="dxa"/>
        </w:trPr>
        <w:tc>
          <w:tcPr>
            <w:tcW w:w="0" w:type="auto"/>
            <w:hideMark/>
          </w:tcPr>
          <w:p w14:paraId="386A1EE7" w14:textId="77777777" w:rsidR="00000000" w:rsidRDefault="00A44103">
            <w:pPr>
              <w:spacing w:before="0" w:beforeAutospacing="0" w:after="0" w:afterAutospacing="0"/>
              <w:rPr>
                <w:rFonts w:ascii="Verdana" w:eastAsia="Times New Roman" w:hAnsi="Verdana"/>
                <w:color w:val="000000"/>
                <w:sz w:val="20"/>
                <w:szCs w:val="20"/>
              </w:rPr>
            </w:pPr>
            <w:bookmarkStart w:id="185" w:name="zoneinfo"/>
            <w:r>
              <w:rPr>
                <w:rFonts w:ascii="Verdana" w:eastAsia="Times New Roman" w:hAnsi="Verdana"/>
                <w:b/>
                <w:bCs/>
                <w:color w:val="000000"/>
                <w:sz w:val="20"/>
                <w:szCs w:val="20"/>
              </w:rPr>
              <w:t>[zoneinfo]</w:t>
            </w:r>
            <w:bookmarkEnd w:id="185"/>
          </w:p>
        </w:tc>
        <w:tc>
          <w:tcPr>
            <w:tcW w:w="0" w:type="auto"/>
            <w:vAlign w:val="center"/>
            <w:hideMark/>
          </w:tcPr>
          <w:p w14:paraId="5A3046FA" w14:textId="77777777" w:rsidR="00000000" w:rsidRDefault="00A4410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Public Domain, “</w:t>
            </w:r>
            <w:hyperlink r:id="rId79" w:history="1">
              <w:r>
                <w:rPr>
                  <w:rStyle w:val="Hyperlink"/>
                  <w:rFonts w:ascii="Verdana" w:eastAsia="Times New Roman" w:hAnsi="Verdana"/>
                  <w:sz w:val="20"/>
                  <w:szCs w:val="20"/>
                </w:rPr>
                <w:t>The tz database</w:t>
              </w:r>
            </w:hyperlink>
            <w:r>
              <w:rPr>
                <w:rFonts w:ascii="Verdana" w:eastAsia="Times New Roman" w:hAnsi="Verdana"/>
                <w:color w:val="000000"/>
                <w:sz w:val="20"/>
                <w:szCs w:val="20"/>
              </w:rPr>
              <w:t>,” June 2011.</w:t>
            </w:r>
          </w:p>
        </w:tc>
      </w:tr>
    </w:tbl>
    <w:p w14:paraId="2526A56F" w14:textId="77777777" w:rsidR="00000000" w:rsidRDefault="00A44103">
      <w:pPr>
        <w:spacing w:before="0" w:beforeAutospacing="0" w:after="0" w:afterAutospacing="0"/>
        <w:divId w:val="1251696012"/>
        <w:rPr>
          <w:rFonts w:ascii="Verdana" w:eastAsia="Times New Roman" w:hAnsi="Verdana"/>
          <w:color w:val="000000"/>
          <w:lang w:val="en"/>
        </w:rPr>
      </w:pPr>
      <w:bookmarkStart w:id="186" w:name="rfc.references2"/>
      <w:bookmarkEnd w:id="186"/>
    </w:p>
    <w:p w14:paraId="56A562BF" w14:textId="77777777" w:rsidR="00000000" w:rsidRDefault="00A44103">
      <w:pPr>
        <w:spacing w:before="0" w:beforeAutospacing="0" w:after="0" w:afterAutospacing="0"/>
        <w:divId w:val="1251696012"/>
        <w:rPr>
          <w:rFonts w:ascii="Verdana" w:eastAsia="Times New Roman" w:hAnsi="Verdana"/>
          <w:color w:val="000000"/>
          <w:lang w:val="en"/>
        </w:rPr>
      </w:pPr>
      <w:r>
        <w:rPr>
          <w:rFonts w:ascii="Verdana" w:eastAsia="Times New Roman" w:hAnsi="Verdana"/>
          <w:color w:val="000000"/>
          <w:lang w:val="en"/>
        </w:rPr>
        <w:pict>
          <v:rect id="_x0000_i107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369C60C" w14:textId="77777777">
        <w:trPr>
          <w:divId w:val="1251696012"/>
          <w:trHeight w:val="225"/>
          <w:tblCellSpacing w:w="15" w:type="dxa"/>
        </w:trPr>
        <w:tc>
          <w:tcPr>
            <w:tcW w:w="450" w:type="dxa"/>
            <w:shd w:val="clear" w:color="auto" w:fill="990000"/>
            <w:vAlign w:val="center"/>
            <w:hideMark/>
          </w:tcPr>
          <w:p w14:paraId="21CA27E8" w14:textId="77777777" w:rsidR="00000000" w:rsidRDefault="00A4410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BDFA13C" w14:textId="77777777" w:rsidR="00000000" w:rsidRDefault="00A44103">
      <w:pPr>
        <w:pStyle w:val="Heading3"/>
        <w:divId w:val="1251696012"/>
        <w:rPr>
          <w:rFonts w:eastAsia="Times New Roman"/>
          <w:lang w:val="en"/>
        </w:rPr>
      </w:pPr>
      <w:r>
        <w:rPr>
          <w:rFonts w:eastAsia="Times New Roman"/>
          <w:lang w:val="en"/>
        </w:rPr>
        <w:t>10.2. Informative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100"/>
        <w:gridCol w:w="7256"/>
      </w:tblGrid>
      <w:tr w:rsidR="00000000" w14:paraId="653A7BF3" w14:textId="77777777">
        <w:trPr>
          <w:divId w:val="1251696012"/>
          <w:tblCellSpacing w:w="15" w:type="dxa"/>
        </w:trPr>
        <w:tc>
          <w:tcPr>
            <w:tcW w:w="0" w:type="auto"/>
            <w:hideMark/>
          </w:tcPr>
          <w:p w14:paraId="7D3963B1" w14:textId="77777777" w:rsidR="00000000" w:rsidRDefault="00A44103">
            <w:pPr>
              <w:spacing w:before="0" w:beforeAutospacing="0" w:after="0" w:afterAutospacing="0"/>
              <w:rPr>
                <w:rFonts w:ascii="Verdana" w:eastAsia="Times New Roman" w:hAnsi="Verdana"/>
                <w:color w:val="000000"/>
                <w:sz w:val="20"/>
                <w:szCs w:val="20"/>
              </w:rPr>
            </w:pPr>
            <w:bookmarkStart w:id="187" w:name="OpenID.Implicit"/>
            <w:r>
              <w:rPr>
                <w:rFonts w:ascii="Verdana" w:eastAsia="Times New Roman" w:hAnsi="Verdana"/>
                <w:b/>
                <w:bCs/>
                <w:color w:val="000000"/>
                <w:sz w:val="20"/>
                <w:szCs w:val="20"/>
              </w:rPr>
              <w:t>[OpenID.Implicit]</w:t>
            </w:r>
            <w:bookmarkEnd w:id="187"/>
          </w:p>
        </w:tc>
        <w:tc>
          <w:tcPr>
            <w:tcW w:w="0" w:type="auto"/>
            <w:vAlign w:val="center"/>
            <w:hideMark/>
          </w:tcPr>
          <w:p w14:paraId="1DB288E5" w14:textId="77777777" w:rsidR="00000000" w:rsidRDefault="00A4410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Mortimore, C., and E. Jay, “</w:t>
            </w:r>
            <w:hyperlink r:id="rId80" w:history="1">
              <w:r>
                <w:rPr>
                  <w:rStyle w:val="Hyperlink"/>
                  <w:rFonts w:ascii="Verdana" w:eastAsia="Times New Roman" w:hAnsi="Verdana"/>
                  <w:sz w:val="20"/>
                  <w:szCs w:val="20"/>
                </w:rPr>
                <w:t>OpenID Connect Implicit Client Profile 1.0</w:t>
              </w:r>
            </w:hyperlink>
            <w:r>
              <w:rPr>
                <w:rFonts w:ascii="Verdana" w:eastAsia="Times New Roman" w:hAnsi="Verdana"/>
                <w:color w:val="000000"/>
                <w:sz w:val="20"/>
                <w:szCs w:val="20"/>
              </w:rPr>
              <w:t>,” June 2013.</w:t>
            </w:r>
          </w:p>
        </w:tc>
      </w:tr>
    </w:tbl>
    <w:p w14:paraId="0FB2136A" w14:textId="77777777" w:rsidR="00000000" w:rsidRDefault="00A44103">
      <w:pPr>
        <w:spacing w:before="0" w:beforeAutospacing="0" w:after="0" w:afterAutospacing="0"/>
        <w:divId w:val="1251696012"/>
        <w:rPr>
          <w:rFonts w:ascii="Verdana" w:eastAsia="Times New Roman" w:hAnsi="Verdana"/>
          <w:color w:val="000000"/>
          <w:lang w:val="en"/>
        </w:rPr>
      </w:pPr>
      <w:bookmarkStart w:id="188" w:name="Acknowledgements"/>
      <w:bookmarkEnd w:id="188"/>
    </w:p>
    <w:p w14:paraId="3D9F7FD5" w14:textId="77777777" w:rsidR="00000000" w:rsidRDefault="00A44103">
      <w:pPr>
        <w:spacing w:before="0" w:beforeAutospacing="0" w:after="0" w:afterAutospacing="0"/>
        <w:divId w:val="1251696012"/>
        <w:rPr>
          <w:rFonts w:ascii="Verdana" w:eastAsia="Times New Roman" w:hAnsi="Verdana"/>
          <w:color w:val="000000"/>
          <w:lang w:val="en"/>
        </w:rPr>
      </w:pPr>
      <w:r>
        <w:rPr>
          <w:rFonts w:ascii="Verdana" w:eastAsia="Times New Roman" w:hAnsi="Verdana"/>
          <w:color w:val="000000"/>
          <w:lang w:val="en"/>
        </w:rPr>
        <w:pict>
          <v:rect id="_x0000_i107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1CB7295" w14:textId="77777777">
        <w:trPr>
          <w:divId w:val="1251696012"/>
          <w:trHeight w:val="225"/>
          <w:tblCellSpacing w:w="15" w:type="dxa"/>
        </w:trPr>
        <w:tc>
          <w:tcPr>
            <w:tcW w:w="450" w:type="dxa"/>
            <w:shd w:val="clear" w:color="auto" w:fill="990000"/>
            <w:vAlign w:val="center"/>
            <w:hideMark/>
          </w:tcPr>
          <w:p w14:paraId="2AF7DC4E" w14:textId="77777777" w:rsidR="00000000" w:rsidRDefault="00A4410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4F77439" w14:textId="77777777" w:rsidR="00000000" w:rsidRDefault="00A44103">
      <w:pPr>
        <w:pStyle w:val="Heading3"/>
        <w:divId w:val="1251696012"/>
        <w:rPr>
          <w:rFonts w:eastAsia="Times New Roman"/>
          <w:lang w:val="en"/>
        </w:rPr>
      </w:pPr>
      <w:bookmarkStart w:id="189" w:name="rfc.section.A"/>
      <w:bookmarkEnd w:id="189"/>
      <w:proofErr w:type="gramStart"/>
      <w:r>
        <w:rPr>
          <w:rFonts w:eastAsia="Times New Roman"/>
          <w:lang w:val="en"/>
        </w:rPr>
        <w:t>Appendix A.</w:t>
      </w:r>
      <w:proofErr w:type="gramEnd"/>
      <w:r>
        <w:rPr>
          <w:rFonts w:eastAsia="Times New Roman"/>
          <w:lang w:val="en"/>
        </w:rPr>
        <w:t>  Acknowledgements</w:t>
      </w:r>
    </w:p>
    <w:p w14:paraId="5432B475"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The OpenID Community would like to thank the following people for the work they've done in the drafting and editing of this specification. </w:t>
      </w:r>
    </w:p>
    <w:p w14:paraId="3841BFC0" w14:textId="77777777" w:rsidR="00000000" w:rsidRDefault="00A44103" w:rsidP="00A44103">
      <w:pPr>
        <w:pStyle w:val="NormalWeb"/>
        <w:ind w:left="1680" w:right="1680"/>
        <w:divId w:val="1620064741"/>
        <w:rPr>
          <w:rFonts w:ascii="Verdana" w:hAnsi="Verdana"/>
          <w:color w:val="000000"/>
          <w:lang w:val="en"/>
        </w:rPr>
      </w:pPr>
      <w:r>
        <w:rPr>
          <w:rFonts w:ascii="Verdana" w:hAnsi="Verdana"/>
          <w:color w:val="000000"/>
          <w:lang w:val="en"/>
        </w:rPr>
        <w:t xml:space="preserve">Naveen Agarwal (naa@google.com), Google </w:t>
      </w:r>
    </w:p>
    <w:p w14:paraId="4D65FB05" w14:textId="77777777" w:rsidR="00000000" w:rsidRDefault="00A44103" w:rsidP="00A44103">
      <w:pPr>
        <w:pStyle w:val="NormalWeb"/>
        <w:ind w:left="1680" w:right="1680"/>
        <w:divId w:val="1620064741"/>
        <w:rPr>
          <w:rFonts w:ascii="Verdana" w:hAnsi="Verdana"/>
          <w:color w:val="000000"/>
          <w:lang w:val="en"/>
        </w:rPr>
      </w:pPr>
      <w:r>
        <w:rPr>
          <w:rFonts w:ascii="Verdana" w:hAnsi="Verdana"/>
          <w:color w:val="000000"/>
          <w:lang w:val="en"/>
        </w:rPr>
        <w:t xml:space="preserve">Casper Biering (cb@peercraft.com), Peercraft </w:t>
      </w:r>
    </w:p>
    <w:p w14:paraId="5C5BD996" w14:textId="77777777" w:rsidR="00000000" w:rsidRDefault="00A44103" w:rsidP="00A44103">
      <w:pPr>
        <w:pStyle w:val="NormalWeb"/>
        <w:ind w:left="1680" w:right="1680"/>
        <w:divId w:val="1620064741"/>
        <w:rPr>
          <w:rFonts w:ascii="Verdana" w:hAnsi="Verdana"/>
          <w:color w:val="000000"/>
          <w:lang w:val="en"/>
        </w:rPr>
      </w:pPr>
      <w:r>
        <w:rPr>
          <w:rFonts w:ascii="Verdana" w:hAnsi="Verdana"/>
          <w:color w:val="000000"/>
          <w:lang w:val="en"/>
        </w:rPr>
        <w:t>John Bradley (ve7jtb@ve7jtb.c</w:t>
      </w:r>
      <w:r>
        <w:rPr>
          <w:rFonts w:ascii="Verdana" w:hAnsi="Verdana"/>
          <w:color w:val="000000"/>
          <w:lang w:val="en"/>
        </w:rPr>
        <w:t xml:space="preserve">om), Ping Identity </w:t>
      </w:r>
    </w:p>
    <w:p w14:paraId="4AB7497A" w14:textId="77777777" w:rsidR="00000000" w:rsidRDefault="00A44103" w:rsidP="00A44103">
      <w:pPr>
        <w:pStyle w:val="NormalWeb"/>
        <w:ind w:left="1680" w:right="1680"/>
        <w:divId w:val="1620064741"/>
        <w:rPr>
          <w:rFonts w:ascii="Verdana" w:hAnsi="Verdana"/>
          <w:color w:val="000000"/>
          <w:lang w:val="en"/>
        </w:rPr>
      </w:pPr>
      <w:r>
        <w:rPr>
          <w:rFonts w:ascii="Verdana" w:hAnsi="Verdana"/>
          <w:color w:val="000000"/>
          <w:lang w:val="en"/>
        </w:rPr>
        <w:t xml:space="preserve">Tim Bray (tbray@textuality.com), Google </w:t>
      </w:r>
    </w:p>
    <w:p w14:paraId="748A9C11" w14:textId="77777777" w:rsidR="00000000" w:rsidRDefault="00A44103" w:rsidP="00A44103">
      <w:pPr>
        <w:pStyle w:val="NormalWeb"/>
        <w:ind w:left="1680" w:right="1680"/>
        <w:divId w:val="1620064741"/>
        <w:rPr>
          <w:rFonts w:ascii="Verdana" w:hAnsi="Verdana"/>
          <w:color w:val="000000"/>
          <w:lang w:val="en"/>
        </w:rPr>
      </w:pPr>
      <w:r>
        <w:rPr>
          <w:rFonts w:ascii="Verdana" w:hAnsi="Verdana"/>
          <w:color w:val="000000"/>
          <w:lang w:val="en"/>
        </w:rPr>
        <w:t xml:space="preserve">Johnny Bufu (jbufu@janrain.com), Janrain </w:t>
      </w:r>
    </w:p>
    <w:p w14:paraId="049234B6" w14:textId="77777777" w:rsidR="00000000" w:rsidRDefault="00A44103" w:rsidP="00A44103">
      <w:pPr>
        <w:pStyle w:val="NormalWeb"/>
        <w:ind w:left="1680" w:right="1680"/>
        <w:divId w:val="1620064741"/>
        <w:rPr>
          <w:rFonts w:ascii="Verdana" w:hAnsi="Verdana"/>
          <w:color w:val="000000"/>
          <w:lang w:val="en"/>
        </w:rPr>
      </w:pPr>
      <w:r>
        <w:rPr>
          <w:rFonts w:ascii="Verdana" w:hAnsi="Verdana"/>
          <w:color w:val="000000"/>
          <w:lang w:val="en"/>
        </w:rPr>
        <w:t xml:space="preserve">Breno de Medeiros (breno@gmail.com), Google </w:t>
      </w:r>
    </w:p>
    <w:p w14:paraId="77FCD965" w14:textId="77777777" w:rsidR="00000000" w:rsidRDefault="00A44103" w:rsidP="00A44103">
      <w:pPr>
        <w:pStyle w:val="NormalWeb"/>
        <w:ind w:left="1680" w:right="1680"/>
        <w:divId w:val="1620064741"/>
        <w:rPr>
          <w:rFonts w:ascii="Verdana" w:hAnsi="Verdana"/>
          <w:color w:val="000000"/>
          <w:lang w:val="en"/>
        </w:rPr>
      </w:pPr>
      <w:r>
        <w:rPr>
          <w:rFonts w:ascii="Verdana" w:hAnsi="Verdana"/>
          <w:color w:val="000000"/>
          <w:lang w:val="en"/>
        </w:rPr>
        <w:t xml:space="preserve">Pamela Dingle (pdingle@pingidentity.com), Ping Identity </w:t>
      </w:r>
    </w:p>
    <w:p w14:paraId="3A2CE922" w14:textId="77777777" w:rsidR="00000000" w:rsidRDefault="00A44103" w:rsidP="00A44103">
      <w:pPr>
        <w:pStyle w:val="NormalWeb"/>
        <w:ind w:left="1680" w:right="1680"/>
        <w:divId w:val="1620064741"/>
        <w:rPr>
          <w:rFonts w:ascii="Verdana" w:hAnsi="Verdana"/>
          <w:color w:val="000000"/>
          <w:lang w:val="en"/>
        </w:rPr>
      </w:pPr>
      <w:r>
        <w:rPr>
          <w:rFonts w:ascii="Verdana" w:hAnsi="Verdana"/>
          <w:color w:val="000000"/>
          <w:lang w:val="en"/>
        </w:rPr>
        <w:t>George Fletcher (george.fletcher@corp.aol.com), AOL</w:t>
      </w:r>
      <w:r>
        <w:rPr>
          <w:rFonts w:ascii="Verdana" w:hAnsi="Verdana"/>
          <w:color w:val="000000"/>
          <w:lang w:val="en"/>
        </w:rPr>
        <w:t xml:space="preserve"> </w:t>
      </w:r>
    </w:p>
    <w:p w14:paraId="67F8977D" w14:textId="77777777" w:rsidR="00000000" w:rsidRDefault="00A44103" w:rsidP="00A44103">
      <w:pPr>
        <w:pStyle w:val="NormalWeb"/>
        <w:ind w:left="1680" w:right="1680"/>
        <w:divId w:val="1620064741"/>
        <w:rPr>
          <w:rFonts w:ascii="Verdana" w:hAnsi="Verdana"/>
          <w:color w:val="000000"/>
          <w:lang w:val="en"/>
        </w:rPr>
      </w:pPr>
      <w:r>
        <w:rPr>
          <w:rFonts w:ascii="Verdana" w:hAnsi="Verdana"/>
          <w:color w:val="000000"/>
          <w:lang w:val="en"/>
        </w:rPr>
        <w:t xml:space="preserve">Roland Hedberg (roland.hedberg@adm.umu.se), University of Umea </w:t>
      </w:r>
    </w:p>
    <w:p w14:paraId="46D883F5" w14:textId="77777777" w:rsidR="00000000" w:rsidRDefault="00A44103" w:rsidP="00A44103">
      <w:pPr>
        <w:pStyle w:val="NormalWeb"/>
        <w:ind w:left="1680" w:right="1680"/>
        <w:divId w:val="1620064741"/>
        <w:rPr>
          <w:rFonts w:ascii="Verdana" w:hAnsi="Verdana"/>
          <w:color w:val="000000"/>
          <w:lang w:val="en"/>
        </w:rPr>
      </w:pPr>
      <w:r>
        <w:rPr>
          <w:rFonts w:ascii="Verdana" w:hAnsi="Verdana"/>
          <w:color w:val="000000"/>
          <w:lang w:val="en"/>
        </w:rPr>
        <w:t xml:space="preserve">Ryo Ito (ryo.ito@mixi.co.jp), mixi, Inc. </w:t>
      </w:r>
    </w:p>
    <w:p w14:paraId="7B4B16E8" w14:textId="77777777" w:rsidR="00000000" w:rsidRDefault="00A44103" w:rsidP="00A44103">
      <w:pPr>
        <w:pStyle w:val="NormalWeb"/>
        <w:ind w:left="1680" w:right="1680"/>
        <w:divId w:val="1620064741"/>
        <w:rPr>
          <w:rFonts w:ascii="Verdana" w:hAnsi="Verdana"/>
          <w:color w:val="000000"/>
          <w:lang w:val="en"/>
        </w:rPr>
      </w:pPr>
      <w:r>
        <w:rPr>
          <w:rFonts w:ascii="Verdana" w:hAnsi="Verdana"/>
          <w:color w:val="000000"/>
          <w:lang w:val="en"/>
        </w:rPr>
        <w:t xml:space="preserve">Edmund Jay (ejay@mgi1.com), Illumila </w:t>
      </w:r>
    </w:p>
    <w:p w14:paraId="0ABAB85F" w14:textId="77777777" w:rsidR="00000000" w:rsidRDefault="00A44103" w:rsidP="00A44103">
      <w:pPr>
        <w:pStyle w:val="NormalWeb"/>
        <w:ind w:left="1680" w:right="1680"/>
        <w:divId w:val="1620064741"/>
        <w:rPr>
          <w:rFonts w:ascii="Verdana" w:hAnsi="Verdana"/>
          <w:color w:val="000000"/>
          <w:lang w:val="en"/>
        </w:rPr>
      </w:pPr>
      <w:r>
        <w:rPr>
          <w:rFonts w:ascii="Verdana" w:hAnsi="Verdana"/>
          <w:color w:val="000000"/>
          <w:lang w:val="en"/>
        </w:rPr>
        <w:t xml:space="preserve">Michael B. Jones (mbj@microsoft.com), Microsoft </w:t>
      </w:r>
    </w:p>
    <w:p w14:paraId="383FD22E" w14:textId="77777777" w:rsidR="00000000" w:rsidRDefault="00A44103" w:rsidP="00A44103">
      <w:pPr>
        <w:pStyle w:val="NormalWeb"/>
        <w:ind w:left="1680" w:right="1680"/>
        <w:divId w:val="1620064741"/>
        <w:rPr>
          <w:rFonts w:ascii="Verdana" w:hAnsi="Verdana"/>
          <w:color w:val="000000"/>
          <w:lang w:val="en"/>
        </w:rPr>
      </w:pPr>
      <w:r>
        <w:rPr>
          <w:rFonts w:ascii="Verdana" w:hAnsi="Verdana"/>
          <w:color w:val="000000"/>
          <w:lang w:val="en"/>
        </w:rPr>
        <w:t>Torsten Lodderstedt (t.lodderstedt@telekom.de), Deutsche Tele</w:t>
      </w:r>
      <w:r>
        <w:rPr>
          <w:rFonts w:ascii="Verdana" w:hAnsi="Verdana"/>
          <w:color w:val="000000"/>
          <w:lang w:val="en"/>
        </w:rPr>
        <w:t xml:space="preserve">kom </w:t>
      </w:r>
    </w:p>
    <w:p w14:paraId="036EF4FF" w14:textId="77777777" w:rsidR="00000000" w:rsidRDefault="00A44103" w:rsidP="00A44103">
      <w:pPr>
        <w:pStyle w:val="NormalWeb"/>
        <w:ind w:left="1680" w:right="1680"/>
        <w:divId w:val="1620064741"/>
        <w:rPr>
          <w:rFonts w:ascii="Verdana" w:hAnsi="Verdana"/>
          <w:color w:val="000000"/>
          <w:lang w:val="en"/>
        </w:rPr>
      </w:pPr>
      <w:r>
        <w:rPr>
          <w:rFonts w:ascii="Verdana" w:hAnsi="Verdana"/>
          <w:color w:val="000000"/>
          <w:lang w:val="en"/>
        </w:rPr>
        <w:t xml:space="preserve">Nov Matake (nov@matake.jp), Independent </w:t>
      </w:r>
    </w:p>
    <w:p w14:paraId="52B99CA6" w14:textId="77777777" w:rsidR="00000000" w:rsidRDefault="00A44103" w:rsidP="00A44103">
      <w:pPr>
        <w:pStyle w:val="NormalWeb"/>
        <w:ind w:left="1680" w:right="1680"/>
        <w:divId w:val="1620064741"/>
        <w:rPr>
          <w:rFonts w:ascii="Verdana" w:hAnsi="Verdana"/>
          <w:color w:val="000000"/>
          <w:lang w:val="en"/>
        </w:rPr>
      </w:pPr>
      <w:r>
        <w:rPr>
          <w:rFonts w:ascii="Verdana" w:hAnsi="Verdana"/>
          <w:color w:val="000000"/>
          <w:lang w:val="en"/>
        </w:rPr>
        <w:t xml:space="preserve">Chuck Mortimore (cmortimore@salesforce.com), Salesforce </w:t>
      </w:r>
    </w:p>
    <w:p w14:paraId="35BB671E" w14:textId="77777777" w:rsidR="00000000" w:rsidRDefault="00A44103" w:rsidP="00A44103">
      <w:pPr>
        <w:pStyle w:val="NormalWeb"/>
        <w:ind w:left="1680" w:right="1680"/>
        <w:divId w:val="1620064741"/>
        <w:rPr>
          <w:rFonts w:ascii="Verdana" w:hAnsi="Verdana"/>
          <w:color w:val="000000"/>
          <w:lang w:val="en"/>
        </w:rPr>
      </w:pPr>
      <w:r>
        <w:rPr>
          <w:rFonts w:ascii="Verdana" w:hAnsi="Verdana"/>
          <w:color w:val="000000"/>
          <w:lang w:val="en"/>
        </w:rPr>
        <w:t xml:space="preserve">Anthony Nadalin (tonynad@microsoft.com), Microsoft </w:t>
      </w:r>
    </w:p>
    <w:p w14:paraId="716FC96E" w14:textId="77777777" w:rsidR="00000000" w:rsidRDefault="00A44103" w:rsidP="00A44103">
      <w:pPr>
        <w:pStyle w:val="NormalWeb"/>
        <w:ind w:left="1680" w:right="1680"/>
        <w:divId w:val="1620064741"/>
        <w:rPr>
          <w:rFonts w:ascii="Verdana" w:hAnsi="Verdana"/>
          <w:color w:val="000000"/>
          <w:lang w:val="en"/>
        </w:rPr>
      </w:pPr>
      <w:r>
        <w:rPr>
          <w:rFonts w:ascii="Verdana" w:hAnsi="Verdana"/>
          <w:color w:val="000000"/>
          <w:lang w:val="en"/>
        </w:rPr>
        <w:t xml:space="preserve">Hideki Nara (hdknr@ic-tact.co.jp), Tact Communications </w:t>
      </w:r>
    </w:p>
    <w:p w14:paraId="688F7180" w14:textId="77777777" w:rsidR="00000000" w:rsidRDefault="00A44103" w:rsidP="00A44103">
      <w:pPr>
        <w:pStyle w:val="NormalWeb"/>
        <w:ind w:left="1680" w:right="1680"/>
        <w:divId w:val="1620064741"/>
        <w:rPr>
          <w:rFonts w:ascii="Verdana" w:hAnsi="Verdana"/>
          <w:color w:val="000000"/>
          <w:lang w:val="en"/>
        </w:rPr>
      </w:pPr>
      <w:r>
        <w:rPr>
          <w:rFonts w:ascii="Verdana" w:hAnsi="Verdana"/>
          <w:color w:val="000000"/>
          <w:lang w:val="en"/>
        </w:rPr>
        <w:t xml:space="preserve">Axel Nennker (axel.nennker@telekom.de), Deutsche Telekom </w:t>
      </w:r>
    </w:p>
    <w:p w14:paraId="6202351B" w14:textId="77777777" w:rsidR="00000000" w:rsidRDefault="00A44103" w:rsidP="00A44103">
      <w:pPr>
        <w:pStyle w:val="NormalWeb"/>
        <w:ind w:left="1680" w:right="1680"/>
        <w:divId w:val="1620064741"/>
        <w:rPr>
          <w:rFonts w:ascii="Verdana" w:hAnsi="Verdana"/>
          <w:color w:val="000000"/>
          <w:lang w:val="en"/>
        </w:rPr>
      </w:pPr>
      <w:r>
        <w:rPr>
          <w:rFonts w:ascii="Verdana" w:hAnsi="Verdana"/>
          <w:color w:val="000000"/>
          <w:lang w:val="en"/>
        </w:rPr>
        <w:t xml:space="preserve">David Recordon (dr@fb.com), Facebook </w:t>
      </w:r>
    </w:p>
    <w:p w14:paraId="09BC4572" w14:textId="77777777" w:rsidR="00000000" w:rsidRDefault="00A44103" w:rsidP="00A44103">
      <w:pPr>
        <w:pStyle w:val="NormalWeb"/>
        <w:ind w:left="1680" w:right="1680"/>
        <w:divId w:val="1620064741"/>
        <w:rPr>
          <w:rFonts w:ascii="Verdana" w:hAnsi="Verdana"/>
          <w:color w:val="000000"/>
          <w:lang w:val="en"/>
        </w:rPr>
      </w:pPr>
      <w:r>
        <w:rPr>
          <w:rFonts w:ascii="Verdana" w:hAnsi="Verdana"/>
          <w:color w:val="000000"/>
          <w:lang w:val="en"/>
        </w:rPr>
        <w:t xml:space="preserve">Justin Richer (jricher@mitre.org), Mitre </w:t>
      </w:r>
    </w:p>
    <w:p w14:paraId="16C0EAD4" w14:textId="77777777" w:rsidR="00000000" w:rsidRDefault="00A44103" w:rsidP="00A44103">
      <w:pPr>
        <w:pStyle w:val="NormalWeb"/>
        <w:ind w:left="1680" w:right="1680"/>
        <w:divId w:val="1620064741"/>
        <w:rPr>
          <w:rFonts w:ascii="Verdana" w:hAnsi="Verdana"/>
          <w:color w:val="000000"/>
          <w:lang w:val="en"/>
        </w:rPr>
      </w:pPr>
      <w:r>
        <w:rPr>
          <w:rFonts w:ascii="Verdana" w:hAnsi="Verdana"/>
          <w:color w:val="000000"/>
          <w:lang w:val="en"/>
        </w:rPr>
        <w:t xml:space="preserve">Nat Sakimura (n-sakimura@nri.co.jp), Nomura Research Institute, Ltd. </w:t>
      </w:r>
    </w:p>
    <w:p w14:paraId="01FD7447" w14:textId="77777777" w:rsidR="00000000" w:rsidRDefault="00A44103" w:rsidP="00A44103">
      <w:pPr>
        <w:pStyle w:val="NormalWeb"/>
        <w:ind w:left="1680" w:right="1680"/>
        <w:divId w:val="1620064741"/>
        <w:rPr>
          <w:rFonts w:ascii="Verdana" w:hAnsi="Verdana"/>
          <w:color w:val="000000"/>
          <w:lang w:val="en"/>
        </w:rPr>
      </w:pPr>
      <w:r>
        <w:rPr>
          <w:rFonts w:ascii="Verdana" w:hAnsi="Verdana"/>
          <w:color w:val="000000"/>
          <w:lang w:val="en"/>
        </w:rPr>
        <w:t xml:space="preserve">Luke Shepard (lshepard@fb.com), Facebook </w:t>
      </w:r>
    </w:p>
    <w:p w14:paraId="7362702D" w14:textId="77777777" w:rsidR="00000000" w:rsidRDefault="00A44103" w:rsidP="00A44103">
      <w:pPr>
        <w:pStyle w:val="NormalWeb"/>
        <w:ind w:left="1680" w:right="1680"/>
        <w:divId w:val="1620064741"/>
        <w:rPr>
          <w:rFonts w:ascii="Verdana" w:hAnsi="Verdana"/>
          <w:color w:val="000000"/>
          <w:lang w:val="en"/>
        </w:rPr>
      </w:pPr>
      <w:r>
        <w:rPr>
          <w:rFonts w:ascii="Verdana" w:hAnsi="Verdana"/>
          <w:color w:val="000000"/>
          <w:lang w:val="en"/>
        </w:rPr>
        <w:t>Andrea</w:t>
      </w:r>
      <w:r>
        <w:rPr>
          <w:rFonts w:ascii="Verdana" w:hAnsi="Verdana"/>
          <w:color w:val="000000"/>
          <w:lang w:val="en"/>
        </w:rPr>
        <w:t xml:space="preserve">s Akre Solberg (andreas.solberg@uninett.no), UNINET </w:t>
      </w:r>
    </w:p>
    <w:p w14:paraId="22766AE2" w14:textId="77777777" w:rsidR="00000000" w:rsidRDefault="00A44103" w:rsidP="00A44103">
      <w:pPr>
        <w:pStyle w:val="NormalWeb"/>
        <w:ind w:left="1680" w:right="1680"/>
        <w:divId w:val="1620064741"/>
        <w:rPr>
          <w:rFonts w:ascii="Verdana" w:hAnsi="Verdana"/>
          <w:color w:val="000000"/>
          <w:lang w:val="en"/>
        </w:rPr>
      </w:pPr>
      <w:r>
        <w:rPr>
          <w:rFonts w:ascii="Verdana" w:hAnsi="Verdana"/>
          <w:color w:val="000000"/>
          <w:lang w:val="en"/>
        </w:rPr>
        <w:t xml:space="preserve">Paul Tarjan (pt@fb.com), Facebook </w:t>
      </w:r>
    </w:p>
    <w:p w14:paraId="33EF264F" w14:textId="77777777" w:rsidR="00000000" w:rsidRDefault="00A44103">
      <w:pPr>
        <w:spacing w:before="0" w:beforeAutospacing="0" w:after="0" w:afterAutospacing="0"/>
        <w:divId w:val="1251696012"/>
        <w:rPr>
          <w:rFonts w:ascii="Verdana" w:eastAsia="Times New Roman" w:hAnsi="Verdana"/>
          <w:color w:val="000000"/>
          <w:lang w:val="en"/>
        </w:rPr>
      </w:pPr>
      <w:bookmarkStart w:id="190" w:name="Notices"/>
      <w:bookmarkEnd w:id="190"/>
    </w:p>
    <w:p w14:paraId="789D861A" w14:textId="77777777" w:rsidR="00000000" w:rsidRDefault="00A44103">
      <w:pPr>
        <w:spacing w:before="0" w:beforeAutospacing="0" w:after="0" w:afterAutospacing="0"/>
        <w:divId w:val="1251696012"/>
        <w:rPr>
          <w:rFonts w:ascii="Verdana" w:eastAsia="Times New Roman" w:hAnsi="Verdana"/>
          <w:color w:val="000000"/>
          <w:lang w:val="en"/>
        </w:rPr>
      </w:pPr>
      <w:r>
        <w:rPr>
          <w:rFonts w:ascii="Verdana" w:eastAsia="Times New Roman" w:hAnsi="Verdana"/>
          <w:color w:val="000000"/>
          <w:lang w:val="en"/>
        </w:rPr>
        <w:pict>
          <v:rect id="_x0000_i107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CA69041" w14:textId="77777777">
        <w:trPr>
          <w:divId w:val="1251696012"/>
          <w:trHeight w:val="225"/>
          <w:tblCellSpacing w:w="15" w:type="dxa"/>
        </w:trPr>
        <w:tc>
          <w:tcPr>
            <w:tcW w:w="450" w:type="dxa"/>
            <w:shd w:val="clear" w:color="auto" w:fill="990000"/>
            <w:vAlign w:val="center"/>
            <w:hideMark/>
          </w:tcPr>
          <w:p w14:paraId="4E2E98BE" w14:textId="77777777" w:rsidR="00000000" w:rsidRDefault="00A4410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CF908A5" w14:textId="77777777" w:rsidR="00000000" w:rsidRDefault="00A44103">
      <w:pPr>
        <w:pStyle w:val="Heading3"/>
        <w:divId w:val="1251696012"/>
        <w:rPr>
          <w:rFonts w:eastAsia="Times New Roman"/>
          <w:lang w:val="en"/>
        </w:rPr>
      </w:pPr>
      <w:bookmarkStart w:id="191" w:name="rfc.section.B"/>
      <w:bookmarkEnd w:id="191"/>
      <w:proofErr w:type="gramStart"/>
      <w:r>
        <w:rPr>
          <w:rFonts w:eastAsia="Times New Roman"/>
          <w:lang w:val="en"/>
        </w:rPr>
        <w:t>Appendix B.</w:t>
      </w:r>
      <w:proofErr w:type="gramEnd"/>
      <w:r>
        <w:rPr>
          <w:rFonts w:eastAsia="Times New Roman"/>
          <w:lang w:val="en"/>
        </w:rPr>
        <w:t>  Notices</w:t>
      </w:r>
    </w:p>
    <w:p w14:paraId="08CD85AD"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Copyright (c) 2013 The OpenID Foundation. </w:t>
      </w:r>
    </w:p>
    <w:p w14:paraId="4F8DE842"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The OpenID Foundation (OIDF) grants to any Contributor, developer, implementer, or other interested party a non-exclusive, royalty free, </w:t>
      </w:r>
      <w:r>
        <w:rPr>
          <w:rFonts w:ascii="Verdana" w:hAnsi="Verdana"/>
          <w:color w:val="000000"/>
          <w:lang w:val="en"/>
        </w:rPr>
        <w:t>worldwide copyright license to reproduce, prepare derivative works from, distribute, perform and display, this Implementers Draft or Final Specification solely for the purposes of (i) developing specifications, and (ii) implementing Implementers Drafts and</w:t>
      </w:r>
      <w:r>
        <w:rPr>
          <w:rFonts w:ascii="Verdana" w:hAnsi="Verdana"/>
          <w:color w:val="000000"/>
          <w:lang w:val="en"/>
        </w:rPr>
        <w:t xml:space="preserve"> Final Specifications based on such documents, provided that attribution be made to the OIDF as the source of the material, but that such attribution does not indicate an endorsement by the OIDF. </w:t>
      </w:r>
    </w:p>
    <w:p w14:paraId="1213FE7A" w14:textId="77777777" w:rsidR="00000000" w:rsidRDefault="00A44103">
      <w:pPr>
        <w:pStyle w:val="NormalWeb"/>
        <w:divId w:val="1251696012"/>
        <w:rPr>
          <w:rFonts w:ascii="Verdana" w:hAnsi="Verdana"/>
          <w:color w:val="000000"/>
          <w:lang w:val="en"/>
        </w:rPr>
      </w:pPr>
      <w:r>
        <w:rPr>
          <w:rFonts w:ascii="Verdana" w:hAnsi="Verdana"/>
          <w:color w:val="000000"/>
          <w:lang w:val="en"/>
        </w:rPr>
        <w:t>The technology described in this specification was made ava</w:t>
      </w:r>
      <w:r>
        <w:rPr>
          <w:rFonts w:ascii="Verdana" w:hAnsi="Verdana"/>
          <w:color w:val="000000"/>
          <w:lang w:val="en"/>
        </w:rPr>
        <w:t>ilable from contributions from various sources, including members of the OpenID Foundation and others. Although the OpenID Foundation has taken steps to help ensure that the technology is available for distribution, it takes no position regarding the valid</w:t>
      </w:r>
      <w:r>
        <w:rPr>
          <w:rFonts w:ascii="Verdana" w:hAnsi="Verdana"/>
          <w:color w:val="000000"/>
          <w:lang w:val="en"/>
        </w:rPr>
        <w:t xml:space="preserve">ity or scope of any intellectual property or other rights that might be claimed to pertain to the implementation or use of the technology described in this specification or the extent to which any license under such rights might or might not be available; </w:t>
      </w:r>
      <w:r>
        <w:rPr>
          <w:rFonts w:ascii="Verdana" w:hAnsi="Verdana"/>
          <w:color w:val="000000"/>
          <w:lang w:val="en"/>
        </w:rPr>
        <w:t>neither does it represent that it has made any independent effort to identify any such rights. The OpenID Foundation and the contributors to this specification make no (and hereby expressly disclaim any) warranties (express, implied, or otherwise), includi</w:t>
      </w:r>
      <w:r>
        <w:rPr>
          <w:rFonts w:ascii="Verdana" w:hAnsi="Verdana"/>
          <w:color w:val="000000"/>
          <w:lang w:val="en"/>
        </w:rPr>
        <w:t>ng implied warranties of merchantability, non-infringement, fitness for a particular purpose, or title, related to this specification, and the entire risk as to implementing this specification is assumed by the implementer. The OpenID Intellectual Property</w:t>
      </w:r>
      <w:r>
        <w:rPr>
          <w:rFonts w:ascii="Verdana" w:hAnsi="Verdana"/>
          <w:color w:val="000000"/>
          <w:lang w:val="en"/>
        </w:rPr>
        <w:t xml:space="preserve"> Rights policy requires contributors to offer a patent promise not to assert certain patent claims against other contributors and against implementers. The OpenID Foundation invites any interested party to bring to its attention any copyrights, patents, pa</w:t>
      </w:r>
      <w:r>
        <w:rPr>
          <w:rFonts w:ascii="Verdana" w:hAnsi="Verdana"/>
          <w:color w:val="000000"/>
          <w:lang w:val="en"/>
        </w:rPr>
        <w:t xml:space="preserve">tent applications, or other proprietary rights that may cover technology that may be required to practice this specification. </w:t>
      </w:r>
    </w:p>
    <w:p w14:paraId="24164146" w14:textId="77777777" w:rsidR="00000000" w:rsidRDefault="00A44103">
      <w:pPr>
        <w:spacing w:before="0" w:beforeAutospacing="0" w:after="0" w:afterAutospacing="0"/>
        <w:divId w:val="1251696012"/>
        <w:rPr>
          <w:rFonts w:ascii="Verdana" w:eastAsia="Times New Roman" w:hAnsi="Verdana"/>
          <w:color w:val="000000"/>
          <w:lang w:val="en"/>
        </w:rPr>
      </w:pPr>
      <w:bookmarkStart w:id="192" w:name="History"/>
      <w:bookmarkEnd w:id="192"/>
    </w:p>
    <w:p w14:paraId="04D2E1B1" w14:textId="77777777" w:rsidR="00000000" w:rsidRDefault="00A44103">
      <w:pPr>
        <w:spacing w:before="0" w:beforeAutospacing="0" w:after="0" w:afterAutospacing="0"/>
        <w:divId w:val="1251696012"/>
        <w:rPr>
          <w:rFonts w:ascii="Verdana" w:eastAsia="Times New Roman" w:hAnsi="Verdana"/>
          <w:color w:val="000000"/>
          <w:lang w:val="en"/>
        </w:rPr>
      </w:pPr>
      <w:r>
        <w:rPr>
          <w:rFonts w:ascii="Verdana" w:eastAsia="Times New Roman" w:hAnsi="Verdana"/>
          <w:color w:val="000000"/>
          <w:lang w:val="en"/>
        </w:rPr>
        <w:pict>
          <v:rect id="_x0000_i107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211B32B" w14:textId="77777777">
        <w:trPr>
          <w:divId w:val="1251696012"/>
          <w:trHeight w:val="225"/>
          <w:tblCellSpacing w:w="15" w:type="dxa"/>
        </w:trPr>
        <w:tc>
          <w:tcPr>
            <w:tcW w:w="450" w:type="dxa"/>
            <w:shd w:val="clear" w:color="auto" w:fill="990000"/>
            <w:vAlign w:val="center"/>
            <w:hideMark/>
          </w:tcPr>
          <w:p w14:paraId="2928ECD0" w14:textId="77777777" w:rsidR="00000000" w:rsidRDefault="00A4410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C1336AA" w14:textId="77777777" w:rsidR="00000000" w:rsidRDefault="00A44103">
      <w:pPr>
        <w:pStyle w:val="Heading3"/>
        <w:divId w:val="1251696012"/>
        <w:rPr>
          <w:rFonts w:eastAsia="Times New Roman"/>
          <w:lang w:val="en"/>
        </w:rPr>
      </w:pPr>
      <w:bookmarkStart w:id="193" w:name="rfc.section.C"/>
      <w:bookmarkEnd w:id="193"/>
      <w:proofErr w:type="gramStart"/>
      <w:r>
        <w:rPr>
          <w:rFonts w:eastAsia="Times New Roman"/>
          <w:lang w:val="en"/>
        </w:rPr>
        <w:t>Appendix C.</w:t>
      </w:r>
      <w:proofErr w:type="gramEnd"/>
      <w:r>
        <w:rPr>
          <w:rFonts w:eastAsia="Times New Roman"/>
          <w:lang w:val="en"/>
        </w:rPr>
        <w:t>  Document History</w:t>
      </w:r>
    </w:p>
    <w:p w14:paraId="2824DA85" w14:textId="77777777" w:rsidR="00000000" w:rsidRDefault="00A44103">
      <w:pPr>
        <w:pStyle w:val="NormalWeb"/>
        <w:divId w:val="1251696012"/>
        <w:rPr>
          <w:rFonts w:ascii="Verdana" w:hAnsi="Verdana"/>
          <w:color w:val="000000"/>
          <w:lang w:val="en"/>
        </w:rPr>
      </w:pPr>
      <w:r>
        <w:rPr>
          <w:rFonts w:ascii="Verdana" w:hAnsi="Verdana"/>
          <w:color w:val="000000"/>
          <w:lang w:val="en"/>
        </w:rPr>
        <w:t>[</w:t>
      </w:r>
      <w:proofErr w:type="gramStart"/>
      <w:r>
        <w:rPr>
          <w:rFonts w:ascii="Verdana" w:hAnsi="Verdana"/>
          <w:color w:val="000000"/>
          <w:lang w:val="en"/>
        </w:rPr>
        <w:t>[ To</w:t>
      </w:r>
      <w:proofErr w:type="gramEnd"/>
      <w:r>
        <w:rPr>
          <w:rFonts w:ascii="Verdana" w:hAnsi="Verdana"/>
          <w:color w:val="000000"/>
          <w:lang w:val="en"/>
        </w:rPr>
        <w:t xml:space="preserve"> be re</w:t>
      </w:r>
      <w:r>
        <w:rPr>
          <w:rFonts w:ascii="Verdana" w:hAnsi="Verdana"/>
          <w:color w:val="000000"/>
          <w:lang w:val="en"/>
        </w:rPr>
        <w:t xml:space="preserve">moved from the final specification ]] </w:t>
      </w:r>
    </w:p>
    <w:p w14:paraId="28DFF417"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-28 </w:t>
      </w:r>
    </w:p>
    <w:p w14:paraId="32A3CCAE" w14:textId="77777777" w:rsidR="00000000" w:rsidRDefault="00A44103">
      <w:pPr>
        <w:numPr>
          <w:ilvl w:val="0"/>
          <w:numId w:val="5"/>
        </w:numPr>
        <w:ind w:left="1680" w:right="960"/>
        <w:divId w:val="1251696012"/>
        <w:rPr>
          <w:rFonts w:ascii="Verdana" w:eastAsia="Times New Roman" w:hAnsi="Verdana"/>
          <w:color w:val="000000"/>
          <w:lang w:val="en"/>
        </w:rPr>
        <w:pPrChange w:id="194" w:author="Author" w:date="2013-06-27T18:30:00Z">
          <w:pPr>
            <w:numPr>
              <w:numId w:val="37"/>
            </w:numPr>
            <w:tabs>
              <w:tab w:val="num" w:pos="720"/>
            </w:tabs>
            <w:ind w:left="720" w:right="960" w:hanging="360"/>
            <w:divId w:val="1251696012"/>
          </w:pPr>
        </w:pPrChange>
      </w:pPr>
      <w:r>
        <w:rPr>
          <w:rFonts w:ascii="Verdana" w:eastAsia="Times New Roman" w:hAnsi="Verdana"/>
          <w:color w:val="000000"/>
          <w:lang w:val="en"/>
        </w:rPr>
        <w:t xml:space="preserve">Fixed #847 - Corrected type of </w:t>
      </w:r>
      <w:r>
        <w:rPr>
          <w:rStyle w:val="HTMLTypewriter"/>
          <w:lang w:val="en"/>
        </w:rPr>
        <w:t>updated_at</w:t>
      </w:r>
      <w:r>
        <w:rPr>
          <w:rFonts w:ascii="Verdana" w:eastAsia="Times New Roman" w:hAnsi="Verdana"/>
          <w:color w:val="000000"/>
          <w:lang w:val="en"/>
        </w:rPr>
        <w:t xml:space="preserve"> to number. </w:t>
      </w:r>
    </w:p>
    <w:p w14:paraId="50EFFD23" w14:textId="77777777" w:rsidR="00000000" w:rsidRDefault="00A44103">
      <w:pPr>
        <w:numPr>
          <w:ilvl w:val="0"/>
          <w:numId w:val="5"/>
        </w:numPr>
        <w:ind w:left="1680" w:right="960"/>
        <w:divId w:val="1251696012"/>
        <w:rPr>
          <w:rFonts w:ascii="Verdana" w:eastAsia="Times New Roman" w:hAnsi="Verdana"/>
          <w:color w:val="000000"/>
          <w:lang w:val="en"/>
        </w:rPr>
        <w:pPrChange w:id="195" w:author="Author" w:date="2013-06-27T18:30:00Z">
          <w:pPr>
            <w:numPr>
              <w:numId w:val="37"/>
            </w:numPr>
            <w:tabs>
              <w:tab w:val="num" w:pos="720"/>
            </w:tabs>
            <w:ind w:left="720" w:right="960" w:hanging="360"/>
            <w:divId w:val="1251696012"/>
          </w:pPr>
        </w:pPrChange>
      </w:pPr>
      <w:r>
        <w:rPr>
          <w:rFonts w:ascii="Verdana" w:eastAsia="Times New Roman" w:hAnsi="Verdana"/>
          <w:color w:val="000000"/>
          <w:lang w:val="en"/>
        </w:rPr>
        <w:t xml:space="preserve">Stated that </w:t>
      </w:r>
      <w:r>
        <w:rPr>
          <w:rStyle w:val="HTMLTypewriter"/>
          <w:lang w:val="en"/>
        </w:rPr>
        <w:t>redirect_uri</w:t>
      </w:r>
      <w:r>
        <w:rPr>
          <w:rFonts w:ascii="Verdana" w:eastAsia="Times New Roman" w:hAnsi="Verdana"/>
          <w:color w:val="000000"/>
          <w:lang w:val="en"/>
        </w:rPr>
        <w:t xml:space="preserve"> matches must be exact, with matching performed as described in Section 6.2.1 of RFC 3986 (Simple String Comparison). </w:t>
      </w:r>
    </w:p>
    <w:p w14:paraId="21CEFDF6" w14:textId="77777777" w:rsidR="00000000" w:rsidRDefault="00A44103">
      <w:pPr>
        <w:numPr>
          <w:ilvl w:val="0"/>
          <w:numId w:val="5"/>
        </w:numPr>
        <w:ind w:left="1200" w:right="480"/>
        <w:divId w:val="1251696012"/>
        <w:rPr>
          <w:ins w:id="196" w:author="Author" w:date="2013-06-27T18:30:00Z"/>
          <w:rFonts w:ascii="Verdana" w:eastAsia="Times New Roman" w:hAnsi="Verdana"/>
          <w:color w:val="000000"/>
          <w:lang w:val="en"/>
        </w:rPr>
      </w:pPr>
      <w:ins w:id="197" w:author="Author" w:date="2013-06-27T18:30:00Z">
        <w:r>
          <w:rPr>
            <w:rFonts w:ascii="Verdana" w:eastAsia="Times New Roman" w:hAnsi="Verdana"/>
            <w:color w:val="000000"/>
            <w:lang w:val="en"/>
          </w:rPr>
          <w:t xml:space="preserve">Fixed #854 - Clarified that the </w:t>
        </w:r>
        <w:r>
          <w:rPr>
            <w:rStyle w:val="HTMLTypewriter"/>
            <w:lang w:val="en"/>
          </w:rPr>
          <w:t>acr_values</w:t>
        </w:r>
        <w:r>
          <w:rPr>
            <w:rFonts w:ascii="Verdana" w:eastAsia="Times New Roman" w:hAnsi="Verdana"/>
            <w:color w:val="000000"/>
            <w:lang w:val="en"/>
          </w:rPr>
          <w:t xml:space="preserve"> values are in order of preference and that </w:t>
        </w:r>
        <w:r>
          <w:rPr>
            <w:rStyle w:val="HTMLTypewriter"/>
            <w:lang w:val="en"/>
          </w:rPr>
          <w:t>acr_values</w:t>
        </w:r>
        <w:r>
          <w:rPr>
            <w:rFonts w:ascii="Verdana" w:eastAsia="Times New Roman" w:hAnsi="Verdana"/>
            <w:color w:val="000000"/>
            <w:lang w:val="en"/>
          </w:rPr>
          <w:t xml:space="preserve"> requests the </w:t>
        </w:r>
        <w:r>
          <w:rPr>
            <w:rStyle w:val="HTMLTypewriter"/>
            <w:lang w:val="en"/>
          </w:rPr>
          <w:t>acr</w:t>
        </w:r>
        <w:r>
          <w:rPr>
            <w:rFonts w:ascii="Verdana" w:eastAsia="Times New Roman" w:hAnsi="Verdana"/>
            <w:color w:val="000000"/>
            <w:lang w:val="en"/>
          </w:rPr>
          <w:t xml:space="preserve"> Claim as a Voluntary Claim. </w:t>
        </w:r>
      </w:ins>
    </w:p>
    <w:p w14:paraId="1CF17C78"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-27 </w:t>
      </w:r>
    </w:p>
    <w:p w14:paraId="7740C09C" w14:textId="77777777" w:rsidR="00000000" w:rsidRDefault="00A44103">
      <w:pPr>
        <w:numPr>
          <w:ilvl w:val="0"/>
          <w:numId w:val="6"/>
        </w:numPr>
        <w:ind w:left="1680" w:right="960"/>
        <w:divId w:val="1251696012"/>
        <w:rPr>
          <w:rFonts w:ascii="Verdana" w:eastAsia="Times New Roman" w:hAnsi="Verdana"/>
          <w:color w:val="000000"/>
          <w:lang w:val="en"/>
        </w:rPr>
        <w:pPrChange w:id="198" w:author="Author" w:date="2013-06-27T18:30:00Z">
          <w:pPr>
            <w:numPr>
              <w:numId w:val="38"/>
            </w:numPr>
            <w:tabs>
              <w:tab w:val="num" w:pos="720"/>
            </w:tabs>
            <w:ind w:left="720" w:right="960" w:hanging="360"/>
            <w:divId w:val="1251696012"/>
          </w:pPr>
        </w:pPrChange>
      </w:pPr>
      <w:r>
        <w:rPr>
          <w:rFonts w:ascii="Verdana" w:eastAsia="Times New Roman" w:hAnsi="Verdana"/>
          <w:color w:val="000000"/>
          <w:lang w:val="en"/>
        </w:rPr>
        <w:t xml:space="preserve">Fixed #834 - Described how to optionally use </w:t>
      </w:r>
      <w:r>
        <w:rPr>
          <w:rStyle w:val="HTMLTypewriter"/>
          <w:lang w:val="en"/>
        </w:rPr>
        <w:t>nonce</w:t>
      </w:r>
      <w:r>
        <w:rPr>
          <w:rFonts w:ascii="Verdana" w:eastAsia="Times New Roman" w:hAnsi="Verdana"/>
          <w:color w:val="000000"/>
          <w:lang w:val="en"/>
        </w:rPr>
        <w:t xml:space="preserve"> values in the Basic specification. </w:t>
      </w:r>
    </w:p>
    <w:p w14:paraId="0A2A29A5" w14:textId="77777777" w:rsidR="00000000" w:rsidRDefault="00A44103">
      <w:pPr>
        <w:numPr>
          <w:ilvl w:val="0"/>
          <w:numId w:val="6"/>
        </w:numPr>
        <w:ind w:left="1680" w:right="960"/>
        <w:divId w:val="1251696012"/>
        <w:rPr>
          <w:rFonts w:ascii="Verdana" w:eastAsia="Times New Roman" w:hAnsi="Verdana"/>
          <w:color w:val="000000"/>
          <w:lang w:val="en"/>
        </w:rPr>
        <w:pPrChange w:id="199" w:author="Author" w:date="2013-06-27T18:30:00Z">
          <w:pPr>
            <w:numPr>
              <w:numId w:val="38"/>
            </w:numPr>
            <w:tabs>
              <w:tab w:val="num" w:pos="720"/>
            </w:tabs>
            <w:ind w:left="720" w:right="960" w:hanging="360"/>
            <w:divId w:val="1251696012"/>
          </w:pPr>
        </w:pPrChange>
      </w:pPr>
      <w:r>
        <w:rPr>
          <w:rFonts w:ascii="Verdana" w:eastAsia="Times New Roman" w:hAnsi="Verdana"/>
          <w:color w:val="000000"/>
          <w:lang w:val="en"/>
        </w:rPr>
        <w:t>Fixed #833 - Stated t</w:t>
      </w:r>
      <w:r>
        <w:rPr>
          <w:rFonts w:ascii="Verdana" w:eastAsia="Times New Roman" w:hAnsi="Verdana"/>
          <w:color w:val="000000"/>
          <w:lang w:val="en"/>
        </w:rPr>
        <w:t xml:space="preserve">hat an </w:t>
      </w:r>
      <w:r>
        <w:rPr>
          <w:rStyle w:val="HTMLTypewriter"/>
          <w:lang w:val="en"/>
        </w:rPr>
        <w:t>at_hash</w:t>
      </w:r>
      <w:r>
        <w:rPr>
          <w:rFonts w:ascii="Verdana" w:eastAsia="Times New Roman" w:hAnsi="Verdana"/>
          <w:color w:val="000000"/>
          <w:lang w:val="en"/>
        </w:rPr>
        <w:t xml:space="preserve"> Claim MAY be present in the ID Token. </w:t>
      </w:r>
    </w:p>
    <w:p w14:paraId="0E8C53EB" w14:textId="77777777" w:rsidR="00000000" w:rsidRDefault="00A44103">
      <w:pPr>
        <w:numPr>
          <w:ilvl w:val="0"/>
          <w:numId w:val="6"/>
        </w:numPr>
        <w:ind w:left="1680" w:right="960"/>
        <w:divId w:val="1251696012"/>
        <w:rPr>
          <w:rFonts w:ascii="Verdana" w:eastAsia="Times New Roman" w:hAnsi="Verdana"/>
          <w:color w:val="000000"/>
          <w:lang w:val="en"/>
        </w:rPr>
        <w:pPrChange w:id="200" w:author="Author" w:date="2013-06-27T18:30:00Z">
          <w:pPr>
            <w:numPr>
              <w:numId w:val="38"/>
            </w:numPr>
            <w:tabs>
              <w:tab w:val="num" w:pos="720"/>
            </w:tabs>
            <w:ind w:left="720" w:right="960" w:hanging="360"/>
            <w:divId w:val="1251696012"/>
          </w:pPr>
        </w:pPrChange>
      </w:pPr>
      <w:r>
        <w:rPr>
          <w:rFonts w:ascii="Verdana" w:eastAsia="Times New Roman" w:hAnsi="Verdana"/>
          <w:color w:val="000000"/>
          <w:lang w:val="en"/>
        </w:rPr>
        <w:t xml:space="preserve">Stated that sufficient entropy must be present in </w:t>
      </w:r>
      <w:r>
        <w:rPr>
          <w:rStyle w:val="HTMLTypewriter"/>
          <w:lang w:val="en"/>
        </w:rPr>
        <w:t>nonce</w:t>
      </w:r>
      <w:r>
        <w:rPr>
          <w:rFonts w:ascii="Verdana" w:eastAsia="Times New Roman" w:hAnsi="Verdana"/>
          <w:color w:val="000000"/>
          <w:lang w:val="en"/>
        </w:rPr>
        <w:t xml:space="preserve"> values to prevent attackers from guessing values. </w:t>
      </w:r>
    </w:p>
    <w:p w14:paraId="387C21F5" w14:textId="77777777" w:rsidR="00000000" w:rsidRDefault="00A44103">
      <w:pPr>
        <w:numPr>
          <w:ilvl w:val="0"/>
          <w:numId w:val="6"/>
        </w:numPr>
        <w:ind w:left="1680" w:right="960"/>
        <w:divId w:val="1251696012"/>
        <w:rPr>
          <w:rFonts w:ascii="Verdana" w:eastAsia="Times New Roman" w:hAnsi="Verdana"/>
          <w:color w:val="000000"/>
          <w:lang w:val="en"/>
        </w:rPr>
        <w:pPrChange w:id="201" w:author="Author" w:date="2013-06-27T18:30:00Z">
          <w:pPr>
            <w:numPr>
              <w:numId w:val="38"/>
            </w:numPr>
            <w:tabs>
              <w:tab w:val="num" w:pos="720"/>
            </w:tabs>
            <w:ind w:left="720" w:right="960" w:hanging="360"/>
            <w:divId w:val="1251696012"/>
          </w:pPr>
        </w:pPrChange>
      </w:pPr>
      <w:r>
        <w:rPr>
          <w:rFonts w:ascii="Verdana" w:eastAsia="Times New Roman" w:hAnsi="Verdana"/>
          <w:color w:val="000000"/>
          <w:lang w:val="en"/>
        </w:rPr>
        <w:t xml:space="preserve">Stated that the Authorization Server need not be listed as an audience of the ID Token when it </w:t>
      </w:r>
      <w:r>
        <w:rPr>
          <w:rFonts w:ascii="Verdana" w:eastAsia="Times New Roman" w:hAnsi="Verdana"/>
          <w:color w:val="000000"/>
          <w:lang w:val="en"/>
        </w:rPr>
        <w:t xml:space="preserve">is used as an </w:t>
      </w:r>
      <w:r>
        <w:rPr>
          <w:rStyle w:val="HTMLTypewriter"/>
          <w:lang w:val="en"/>
        </w:rPr>
        <w:t>id_token_hint</w:t>
      </w:r>
      <w:r>
        <w:rPr>
          <w:rFonts w:ascii="Verdana" w:eastAsia="Times New Roman" w:hAnsi="Verdana"/>
          <w:color w:val="000000"/>
          <w:lang w:val="en"/>
        </w:rPr>
        <w:t xml:space="preserve"> value. </w:t>
      </w:r>
    </w:p>
    <w:p w14:paraId="0D2F87B4" w14:textId="77777777" w:rsidR="00000000" w:rsidRDefault="00A44103">
      <w:pPr>
        <w:numPr>
          <w:ilvl w:val="0"/>
          <w:numId w:val="6"/>
        </w:numPr>
        <w:ind w:left="1680" w:right="960"/>
        <w:divId w:val="1251696012"/>
        <w:rPr>
          <w:rFonts w:ascii="Verdana" w:eastAsia="Times New Roman" w:hAnsi="Verdana"/>
          <w:color w:val="000000"/>
          <w:lang w:val="en"/>
        </w:rPr>
        <w:pPrChange w:id="202" w:author="Author" w:date="2013-06-27T18:30:00Z">
          <w:pPr>
            <w:numPr>
              <w:numId w:val="38"/>
            </w:numPr>
            <w:tabs>
              <w:tab w:val="num" w:pos="720"/>
            </w:tabs>
            <w:ind w:left="720" w:right="960" w:hanging="360"/>
            <w:divId w:val="1251696012"/>
          </w:pPr>
        </w:pPrChange>
      </w:pPr>
      <w:r>
        <w:rPr>
          <w:rFonts w:ascii="Verdana" w:eastAsia="Times New Roman" w:hAnsi="Verdana"/>
          <w:color w:val="000000"/>
          <w:lang w:val="en"/>
        </w:rPr>
        <w:t xml:space="preserve">Restricted the meaning of the </w:t>
      </w:r>
      <w:r>
        <w:rPr>
          <w:rStyle w:val="HTMLTypewriter"/>
          <w:lang w:val="en"/>
        </w:rPr>
        <w:t>azp</w:t>
      </w:r>
      <w:r>
        <w:rPr>
          <w:rFonts w:ascii="Verdana" w:eastAsia="Times New Roman" w:hAnsi="Verdana"/>
          <w:color w:val="000000"/>
          <w:lang w:val="en"/>
        </w:rPr>
        <w:t xml:space="preserve"> (authorized party) Claim to simply be the single party to which the ID Token was issued. </w:t>
      </w:r>
    </w:p>
    <w:p w14:paraId="7375B3BE" w14:textId="77777777" w:rsidR="00000000" w:rsidRDefault="00A44103">
      <w:pPr>
        <w:numPr>
          <w:ilvl w:val="0"/>
          <w:numId w:val="6"/>
        </w:numPr>
        <w:ind w:left="1680" w:right="960"/>
        <w:divId w:val="1251696012"/>
        <w:rPr>
          <w:rFonts w:ascii="Verdana" w:eastAsia="Times New Roman" w:hAnsi="Verdana"/>
          <w:color w:val="000000"/>
          <w:lang w:val="en"/>
        </w:rPr>
        <w:pPrChange w:id="203" w:author="Author" w:date="2013-06-27T18:30:00Z">
          <w:pPr>
            <w:numPr>
              <w:numId w:val="38"/>
            </w:numPr>
            <w:tabs>
              <w:tab w:val="num" w:pos="720"/>
            </w:tabs>
            <w:ind w:left="720" w:right="960" w:hanging="360"/>
            <w:divId w:val="1251696012"/>
          </w:pPr>
        </w:pPrChange>
      </w:pPr>
      <w:r>
        <w:rPr>
          <w:rFonts w:ascii="Verdana" w:eastAsia="Times New Roman" w:hAnsi="Verdana"/>
          <w:color w:val="000000"/>
          <w:lang w:val="en"/>
        </w:rPr>
        <w:t xml:space="preserve">Stated that the JWS Compact Serialization is always used for JWS data structures. </w:t>
      </w:r>
    </w:p>
    <w:p w14:paraId="057D7870"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-26 </w:t>
      </w:r>
    </w:p>
    <w:p w14:paraId="39821045" w14:textId="77777777" w:rsidR="00000000" w:rsidRDefault="00A44103">
      <w:pPr>
        <w:numPr>
          <w:ilvl w:val="0"/>
          <w:numId w:val="7"/>
        </w:numPr>
        <w:ind w:left="1680" w:right="960"/>
        <w:divId w:val="1251696012"/>
        <w:rPr>
          <w:rFonts w:ascii="Verdana" w:eastAsia="Times New Roman" w:hAnsi="Verdana"/>
          <w:color w:val="000000"/>
          <w:lang w:val="en"/>
        </w:rPr>
        <w:pPrChange w:id="204" w:author="Author" w:date="2013-06-27T18:30:00Z">
          <w:pPr>
            <w:numPr>
              <w:numId w:val="39"/>
            </w:numPr>
            <w:tabs>
              <w:tab w:val="num" w:pos="720"/>
            </w:tabs>
            <w:ind w:left="720" w:right="960" w:hanging="360"/>
            <w:divId w:val="1251696012"/>
          </w:pPr>
        </w:pPrChange>
      </w:pPr>
      <w:r>
        <w:rPr>
          <w:rFonts w:ascii="Verdana" w:eastAsia="Times New Roman" w:hAnsi="Verdana"/>
          <w:color w:val="000000"/>
          <w:lang w:val="en"/>
        </w:rPr>
        <w:t xml:space="preserve">Fixed #825 - Replaced </w:t>
      </w:r>
      <w:r>
        <w:rPr>
          <w:rStyle w:val="HTMLTypewriter"/>
          <w:lang w:val="en"/>
        </w:rPr>
        <w:t>updated_time</w:t>
      </w:r>
      <w:r>
        <w:rPr>
          <w:rFonts w:ascii="Verdana" w:eastAsia="Times New Roman" w:hAnsi="Verdana"/>
          <w:color w:val="000000"/>
          <w:lang w:val="en"/>
        </w:rPr>
        <w:t xml:space="preserve">, which used the RFC 3339 textual time format, with </w:t>
      </w:r>
      <w:r>
        <w:rPr>
          <w:rStyle w:val="HTMLTypewriter"/>
          <w:lang w:val="en"/>
        </w:rPr>
        <w:t>updated_at</w:t>
      </w:r>
      <w:r>
        <w:rPr>
          <w:rFonts w:ascii="Verdana" w:eastAsia="Times New Roman" w:hAnsi="Verdana"/>
          <w:color w:val="000000"/>
          <w:lang w:val="en"/>
        </w:rPr>
        <w:t xml:space="preserve">, using the numeric time format used by </w:t>
      </w:r>
      <w:r>
        <w:rPr>
          <w:rStyle w:val="HTMLTypewriter"/>
          <w:lang w:val="en"/>
        </w:rPr>
        <w:t>iat</w:t>
      </w:r>
      <w:r>
        <w:rPr>
          <w:rFonts w:ascii="Verdana" w:eastAsia="Times New Roman" w:hAnsi="Verdana"/>
          <w:color w:val="000000"/>
          <w:lang w:val="en"/>
        </w:rPr>
        <w:t xml:space="preserve">, etc. </w:t>
      </w:r>
    </w:p>
    <w:p w14:paraId="4DB6E7A7" w14:textId="77777777" w:rsidR="00000000" w:rsidRDefault="00A44103">
      <w:pPr>
        <w:numPr>
          <w:ilvl w:val="0"/>
          <w:numId w:val="7"/>
        </w:numPr>
        <w:ind w:left="1680" w:right="960"/>
        <w:divId w:val="1251696012"/>
        <w:rPr>
          <w:rFonts w:ascii="Verdana" w:eastAsia="Times New Roman" w:hAnsi="Verdana"/>
          <w:color w:val="000000"/>
          <w:lang w:val="en"/>
        </w:rPr>
        <w:pPrChange w:id="205" w:author="Author" w:date="2013-06-27T18:30:00Z">
          <w:pPr>
            <w:numPr>
              <w:numId w:val="39"/>
            </w:numPr>
            <w:tabs>
              <w:tab w:val="num" w:pos="720"/>
            </w:tabs>
            <w:ind w:left="720" w:right="960" w:hanging="360"/>
            <w:divId w:val="1251696012"/>
          </w:pPr>
        </w:pPrChange>
      </w:pPr>
      <w:r>
        <w:rPr>
          <w:rFonts w:ascii="Verdana" w:eastAsia="Times New Roman" w:hAnsi="Verdana"/>
          <w:color w:val="000000"/>
          <w:lang w:val="en"/>
        </w:rPr>
        <w:t>Fixed #829 - Stated that additional scope values can be defined and used and that scope values that are not u</w:t>
      </w:r>
      <w:r>
        <w:rPr>
          <w:rFonts w:ascii="Verdana" w:eastAsia="Times New Roman" w:hAnsi="Verdana"/>
          <w:color w:val="000000"/>
          <w:lang w:val="en"/>
        </w:rPr>
        <w:t xml:space="preserve">nderstood should be ignored. </w:t>
      </w:r>
    </w:p>
    <w:p w14:paraId="7CE1E188" w14:textId="77777777" w:rsidR="00000000" w:rsidRDefault="00A44103">
      <w:pPr>
        <w:numPr>
          <w:ilvl w:val="0"/>
          <w:numId w:val="7"/>
        </w:numPr>
        <w:ind w:left="1680" w:right="960"/>
        <w:divId w:val="1251696012"/>
        <w:rPr>
          <w:rFonts w:ascii="Verdana" w:eastAsia="Times New Roman" w:hAnsi="Verdana"/>
          <w:color w:val="000000"/>
          <w:lang w:val="en"/>
        </w:rPr>
        <w:pPrChange w:id="206" w:author="Author" w:date="2013-06-27T18:30:00Z">
          <w:pPr>
            <w:numPr>
              <w:numId w:val="39"/>
            </w:numPr>
            <w:tabs>
              <w:tab w:val="num" w:pos="720"/>
            </w:tabs>
            <w:ind w:left="720" w:right="960" w:hanging="360"/>
            <w:divId w:val="1251696012"/>
          </w:pPr>
        </w:pPrChange>
      </w:pPr>
      <w:r>
        <w:rPr>
          <w:rFonts w:ascii="Verdana" w:eastAsia="Times New Roman" w:hAnsi="Verdana"/>
          <w:color w:val="000000"/>
          <w:lang w:val="en"/>
        </w:rPr>
        <w:t xml:space="preserve">Fixed #831 - Stated that JWS and JWE header parameters used to communicate key values and key references should not be used in ID Tokens, since these are communicated in advance using Discovery and Registration parameters. </w:t>
      </w:r>
    </w:p>
    <w:p w14:paraId="009625E1" w14:textId="77777777" w:rsidR="00000000" w:rsidRDefault="00A44103">
      <w:pPr>
        <w:numPr>
          <w:ilvl w:val="0"/>
          <w:numId w:val="7"/>
        </w:numPr>
        <w:ind w:left="1680" w:right="960"/>
        <w:divId w:val="1251696012"/>
        <w:rPr>
          <w:rFonts w:ascii="Verdana" w:eastAsia="Times New Roman" w:hAnsi="Verdana"/>
          <w:color w:val="000000"/>
          <w:lang w:val="en"/>
        </w:rPr>
        <w:pPrChange w:id="207" w:author="Author" w:date="2013-06-27T18:30:00Z">
          <w:pPr>
            <w:numPr>
              <w:numId w:val="39"/>
            </w:numPr>
            <w:tabs>
              <w:tab w:val="num" w:pos="720"/>
            </w:tabs>
            <w:ind w:left="720" w:right="960" w:hanging="360"/>
            <w:divId w:val="1251696012"/>
          </w:pPr>
        </w:pPrChange>
      </w:pPr>
      <w:r>
        <w:rPr>
          <w:rFonts w:ascii="Verdana" w:eastAsia="Times New Roman" w:hAnsi="Verdana"/>
          <w:color w:val="000000"/>
          <w:lang w:val="en"/>
        </w:rPr>
        <w:t>Fi</w:t>
      </w:r>
      <w:r>
        <w:rPr>
          <w:rFonts w:ascii="Verdana" w:eastAsia="Times New Roman" w:hAnsi="Verdana"/>
          <w:color w:val="000000"/>
          <w:lang w:val="en"/>
        </w:rPr>
        <w:t xml:space="preserve">xed #712 and #830 - Clarified the </w:t>
      </w:r>
      <w:r>
        <w:rPr>
          <w:rStyle w:val="HTMLTypewriter"/>
          <w:lang w:val="en"/>
        </w:rPr>
        <w:t>azp</w:t>
      </w:r>
      <w:r>
        <w:rPr>
          <w:rFonts w:ascii="Verdana" w:eastAsia="Times New Roman" w:hAnsi="Verdana"/>
          <w:color w:val="000000"/>
          <w:lang w:val="en"/>
        </w:rPr>
        <w:t xml:space="preserve"> description and made </w:t>
      </w:r>
      <w:r>
        <w:rPr>
          <w:rStyle w:val="HTMLTypewriter"/>
          <w:lang w:val="en"/>
        </w:rPr>
        <w:t>azp</w:t>
      </w:r>
      <w:r>
        <w:rPr>
          <w:rFonts w:ascii="Verdana" w:eastAsia="Times New Roman" w:hAnsi="Verdana"/>
          <w:color w:val="000000"/>
          <w:lang w:val="en"/>
        </w:rPr>
        <w:t xml:space="preserve"> multi-valued, like </w:t>
      </w:r>
      <w:r>
        <w:rPr>
          <w:rStyle w:val="HTMLTypewriter"/>
          <w:lang w:val="en"/>
        </w:rPr>
        <w:t>aud</w:t>
      </w:r>
      <w:r>
        <w:rPr>
          <w:rFonts w:ascii="Verdana" w:eastAsia="Times New Roman" w:hAnsi="Verdana"/>
          <w:color w:val="000000"/>
          <w:lang w:val="en"/>
        </w:rPr>
        <w:t xml:space="preserve">. </w:t>
      </w:r>
    </w:p>
    <w:p w14:paraId="1B37EBCD"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-25 </w:t>
      </w:r>
    </w:p>
    <w:p w14:paraId="4B5DE0C1" w14:textId="77777777" w:rsidR="00000000" w:rsidRDefault="00A44103">
      <w:pPr>
        <w:numPr>
          <w:ilvl w:val="0"/>
          <w:numId w:val="8"/>
        </w:numPr>
        <w:ind w:left="1680" w:right="960"/>
        <w:divId w:val="1251696012"/>
        <w:rPr>
          <w:rFonts w:ascii="Verdana" w:eastAsia="Times New Roman" w:hAnsi="Verdana"/>
          <w:color w:val="000000"/>
          <w:lang w:val="en"/>
        </w:rPr>
        <w:pPrChange w:id="208" w:author="Author" w:date="2013-06-27T18:30:00Z">
          <w:pPr>
            <w:numPr>
              <w:numId w:val="40"/>
            </w:numPr>
            <w:tabs>
              <w:tab w:val="num" w:pos="720"/>
            </w:tabs>
            <w:ind w:left="720" w:right="960" w:hanging="360"/>
            <w:divId w:val="1251696012"/>
          </w:pPr>
        </w:pPrChange>
      </w:pPr>
      <w:r>
        <w:rPr>
          <w:rFonts w:ascii="Verdana" w:eastAsia="Times New Roman" w:hAnsi="Verdana"/>
          <w:color w:val="000000"/>
          <w:lang w:val="en"/>
        </w:rPr>
        <w:t xml:space="preserve">Fixed #802 - Clarified recommendations and responsibilities for producing and consuming Claims with and without language tags. </w:t>
      </w:r>
    </w:p>
    <w:p w14:paraId="6B8423D1" w14:textId="77777777" w:rsidR="00000000" w:rsidRDefault="00A44103">
      <w:pPr>
        <w:numPr>
          <w:ilvl w:val="0"/>
          <w:numId w:val="8"/>
        </w:numPr>
        <w:ind w:left="1680" w:right="960"/>
        <w:divId w:val="1251696012"/>
        <w:rPr>
          <w:rFonts w:ascii="Verdana" w:eastAsia="Times New Roman" w:hAnsi="Verdana"/>
          <w:color w:val="000000"/>
          <w:lang w:val="en"/>
        </w:rPr>
        <w:pPrChange w:id="209" w:author="Author" w:date="2013-06-27T18:30:00Z">
          <w:pPr>
            <w:numPr>
              <w:numId w:val="40"/>
            </w:numPr>
            <w:tabs>
              <w:tab w:val="num" w:pos="720"/>
            </w:tabs>
            <w:ind w:left="720" w:right="960" w:hanging="360"/>
            <w:divId w:val="1251696012"/>
          </w:pPr>
        </w:pPrChange>
      </w:pPr>
      <w:r>
        <w:rPr>
          <w:rFonts w:ascii="Verdana" w:eastAsia="Times New Roman" w:hAnsi="Verdana"/>
          <w:color w:val="000000"/>
          <w:lang w:val="en"/>
        </w:rPr>
        <w:t>Fixed #797 - Clarified the intended</w:t>
      </w:r>
      <w:r>
        <w:rPr>
          <w:rFonts w:ascii="Verdana" w:eastAsia="Times New Roman" w:hAnsi="Verdana"/>
          <w:color w:val="000000"/>
          <w:lang w:val="en"/>
        </w:rPr>
        <w:t xml:space="preserve"> semantics of e-mail verification and that the precise verification rules are context-specific. </w:t>
      </w:r>
    </w:p>
    <w:p w14:paraId="475EE709" w14:textId="77777777" w:rsidR="00000000" w:rsidRDefault="00A44103">
      <w:pPr>
        <w:numPr>
          <w:ilvl w:val="0"/>
          <w:numId w:val="8"/>
        </w:numPr>
        <w:ind w:left="1680" w:right="960"/>
        <w:divId w:val="1251696012"/>
        <w:rPr>
          <w:rFonts w:ascii="Verdana" w:eastAsia="Times New Roman" w:hAnsi="Verdana"/>
          <w:color w:val="000000"/>
          <w:lang w:val="en"/>
        </w:rPr>
        <w:pPrChange w:id="210" w:author="Author" w:date="2013-06-27T18:30:00Z">
          <w:pPr>
            <w:numPr>
              <w:numId w:val="40"/>
            </w:numPr>
            <w:tabs>
              <w:tab w:val="num" w:pos="720"/>
            </w:tabs>
            <w:ind w:left="720" w:right="960" w:hanging="360"/>
            <w:divId w:val="1251696012"/>
          </w:pPr>
        </w:pPrChange>
      </w:pPr>
      <w:r>
        <w:rPr>
          <w:rFonts w:ascii="Verdana" w:eastAsia="Times New Roman" w:hAnsi="Verdana"/>
          <w:color w:val="000000"/>
          <w:lang w:val="en"/>
        </w:rPr>
        <w:t xml:space="preserve">Fixed #806 - Added </w:t>
      </w:r>
      <w:r>
        <w:rPr>
          <w:rStyle w:val="HTMLTypewriter"/>
          <w:lang w:val="en"/>
        </w:rPr>
        <w:t>phone_number_verified</w:t>
      </w:r>
      <w:r>
        <w:rPr>
          <w:rFonts w:ascii="Verdana" w:eastAsia="Times New Roman" w:hAnsi="Verdana"/>
          <w:color w:val="000000"/>
          <w:lang w:val="en"/>
        </w:rPr>
        <w:t xml:space="preserve"> Claim. </w:t>
      </w:r>
    </w:p>
    <w:p w14:paraId="1ED22381" w14:textId="77777777" w:rsidR="00000000" w:rsidRDefault="00A44103">
      <w:pPr>
        <w:numPr>
          <w:ilvl w:val="0"/>
          <w:numId w:val="8"/>
        </w:numPr>
        <w:ind w:left="1680" w:right="960"/>
        <w:divId w:val="1251696012"/>
        <w:rPr>
          <w:rFonts w:ascii="Verdana" w:eastAsia="Times New Roman" w:hAnsi="Verdana"/>
          <w:color w:val="000000"/>
          <w:lang w:val="en"/>
        </w:rPr>
        <w:pPrChange w:id="211" w:author="Author" w:date="2013-06-27T18:30:00Z">
          <w:pPr>
            <w:numPr>
              <w:numId w:val="40"/>
            </w:numPr>
            <w:tabs>
              <w:tab w:val="num" w:pos="720"/>
            </w:tabs>
            <w:ind w:left="720" w:right="960" w:hanging="360"/>
            <w:divId w:val="1251696012"/>
          </w:pPr>
        </w:pPrChange>
      </w:pPr>
      <w:r>
        <w:rPr>
          <w:rFonts w:ascii="Verdana" w:eastAsia="Times New Roman" w:hAnsi="Verdana"/>
          <w:color w:val="000000"/>
          <w:lang w:val="en"/>
        </w:rPr>
        <w:t xml:space="preserve">Fixed #800 - Specified that phone number extensions are to be represented using RFC 3966 extension syntax. </w:t>
      </w:r>
    </w:p>
    <w:p w14:paraId="7EA8E087" w14:textId="77777777" w:rsidR="00000000" w:rsidRDefault="00A44103">
      <w:pPr>
        <w:numPr>
          <w:ilvl w:val="0"/>
          <w:numId w:val="8"/>
        </w:numPr>
        <w:ind w:left="1680" w:right="960"/>
        <w:divId w:val="1251696012"/>
        <w:rPr>
          <w:rFonts w:ascii="Verdana" w:eastAsia="Times New Roman" w:hAnsi="Verdana"/>
          <w:color w:val="000000"/>
          <w:lang w:val="en"/>
        </w:rPr>
        <w:pPrChange w:id="212" w:author="Author" w:date="2013-06-27T18:30:00Z">
          <w:pPr>
            <w:numPr>
              <w:numId w:val="40"/>
            </w:numPr>
            <w:tabs>
              <w:tab w:val="num" w:pos="720"/>
            </w:tabs>
            <w:ind w:left="720" w:right="960" w:hanging="360"/>
            <w:divId w:val="1251696012"/>
          </w:pPr>
        </w:pPrChange>
      </w:pPr>
      <w:r>
        <w:rPr>
          <w:rFonts w:ascii="Verdana" w:eastAsia="Times New Roman" w:hAnsi="Verdana"/>
          <w:color w:val="000000"/>
          <w:lang w:val="en"/>
        </w:rPr>
        <w:t>Fi</w:t>
      </w:r>
      <w:r>
        <w:rPr>
          <w:rFonts w:ascii="Verdana" w:eastAsia="Times New Roman" w:hAnsi="Verdana"/>
          <w:color w:val="000000"/>
          <w:lang w:val="en"/>
        </w:rPr>
        <w:t xml:space="preserve">xed #795 - Specified that e-mail addresses must conform to the RFC 5322 addr-spec syntax. </w:t>
      </w:r>
    </w:p>
    <w:p w14:paraId="2FBAA4FD" w14:textId="77777777" w:rsidR="00000000" w:rsidRDefault="00A44103">
      <w:pPr>
        <w:numPr>
          <w:ilvl w:val="0"/>
          <w:numId w:val="8"/>
        </w:numPr>
        <w:ind w:left="1680" w:right="960"/>
        <w:divId w:val="1251696012"/>
        <w:rPr>
          <w:rFonts w:ascii="Verdana" w:eastAsia="Times New Roman" w:hAnsi="Verdana"/>
          <w:color w:val="000000"/>
          <w:lang w:val="en"/>
        </w:rPr>
        <w:pPrChange w:id="213" w:author="Author" w:date="2013-06-27T18:30:00Z">
          <w:pPr>
            <w:numPr>
              <w:numId w:val="40"/>
            </w:numPr>
            <w:tabs>
              <w:tab w:val="num" w:pos="720"/>
            </w:tabs>
            <w:ind w:left="720" w:right="960" w:hanging="360"/>
            <w:divId w:val="1251696012"/>
          </w:pPr>
        </w:pPrChange>
      </w:pPr>
      <w:r>
        <w:rPr>
          <w:rFonts w:ascii="Verdana" w:eastAsia="Times New Roman" w:hAnsi="Verdana"/>
          <w:color w:val="000000"/>
          <w:lang w:val="en"/>
        </w:rPr>
        <w:t xml:space="preserve">Fixed #808 - Specified that phone numbers may be used as </w:t>
      </w:r>
      <w:r>
        <w:rPr>
          <w:rStyle w:val="HTMLTypewriter"/>
          <w:lang w:val="en"/>
        </w:rPr>
        <w:t>login_hint</w:t>
      </w:r>
      <w:r>
        <w:rPr>
          <w:rFonts w:ascii="Verdana" w:eastAsia="Times New Roman" w:hAnsi="Verdana"/>
          <w:color w:val="000000"/>
          <w:lang w:val="en"/>
        </w:rPr>
        <w:t xml:space="preserve"> values. </w:t>
      </w:r>
    </w:p>
    <w:p w14:paraId="265840D3" w14:textId="77777777" w:rsidR="00000000" w:rsidRDefault="00A44103">
      <w:pPr>
        <w:numPr>
          <w:ilvl w:val="0"/>
          <w:numId w:val="8"/>
        </w:numPr>
        <w:ind w:left="1680" w:right="960"/>
        <w:divId w:val="1251696012"/>
        <w:rPr>
          <w:rFonts w:ascii="Verdana" w:eastAsia="Times New Roman" w:hAnsi="Verdana"/>
          <w:color w:val="000000"/>
          <w:lang w:val="en"/>
        </w:rPr>
        <w:pPrChange w:id="214" w:author="Author" w:date="2013-06-27T18:30:00Z">
          <w:pPr>
            <w:numPr>
              <w:numId w:val="40"/>
            </w:numPr>
            <w:tabs>
              <w:tab w:val="num" w:pos="720"/>
            </w:tabs>
            <w:ind w:left="720" w:right="960" w:hanging="360"/>
            <w:divId w:val="1251696012"/>
          </w:pPr>
        </w:pPrChange>
      </w:pPr>
      <w:r>
        <w:rPr>
          <w:rFonts w:ascii="Verdana" w:eastAsia="Times New Roman" w:hAnsi="Verdana"/>
          <w:color w:val="000000"/>
          <w:lang w:val="en"/>
        </w:rPr>
        <w:t xml:space="preserve">Fixed #801 - Removed </w:t>
      </w:r>
      <w:r>
        <w:rPr>
          <w:rStyle w:val="HTMLTypewriter"/>
          <w:lang w:val="en"/>
        </w:rPr>
        <w:t>schema</w:t>
      </w:r>
      <w:r>
        <w:rPr>
          <w:rFonts w:ascii="Verdana" w:eastAsia="Times New Roman" w:hAnsi="Verdana"/>
          <w:color w:val="000000"/>
          <w:lang w:val="en"/>
        </w:rPr>
        <w:t xml:space="preserve"> and </w:t>
      </w:r>
      <w:r>
        <w:rPr>
          <w:rStyle w:val="HTMLTypewriter"/>
          <w:lang w:val="en"/>
        </w:rPr>
        <w:t>id</w:t>
      </w:r>
      <w:r>
        <w:rPr>
          <w:rFonts w:ascii="Verdana" w:eastAsia="Times New Roman" w:hAnsi="Verdana"/>
          <w:color w:val="000000"/>
          <w:lang w:val="en"/>
        </w:rPr>
        <w:t xml:space="preserve"> parameters to UserInfo Endpoint. Also fixed related i</w:t>
      </w:r>
      <w:r>
        <w:rPr>
          <w:rFonts w:ascii="Verdana" w:eastAsia="Times New Roman" w:hAnsi="Verdana"/>
          <w:color w:val="000000"/>
          <w:lang w:val="en"/>
        </w:rPr>
        <w:t xml:space="preserve">ssue #791 - Removed </w:t>
      </w:r>
      <w:r>
        <w:rPr>
          <w:rStyle w:val="HTMLTypewriter"/>
          <w:lang w:val="en"/>
        </w:rPr>
        <w:t>invalid_schema</w:t>
      </w:r>
      <w:r>
        <w:rPr>
          <w:rFonts w:ascii="Verdana" w:eastAsia="Times New Roman" w:hAnsi="Verdana"/>
          <w:color w:val="000000"/>
          <w:lang w:val="en"/>
        </w:rPr>
        <w:t xml:space="preserve"> error. </w:t>
      </w:r>
    </w:p>
    <w:p w14:paraId="22BB99FF" w14:textId="77777777" w:rsidR="00000000" w:rsidRDefault="00A44103">
      <w:pPr>
        <w:numPr>
          <w:ilvl w:val="0"/>
          <w:numId w:val="8"/>
        </w:numPr>
        <w:ind w:left="1680" w:right="960"/>
        <w:divId w:val="1251696012"/>
        <w:rPr>
          <w:rFonts w:ascii="Verdana" w:eastAsia="Times New Roman" w:hAnsi="Verdana"/>
          <w:color w:val="000000"/>
          <w:lang w:val="en"/>
        </w:rPr>
        <w:pPrChange w:id="215" w:author="Author" w:date="2013-06-27T18:30:00Z">
          <w:pPr>
            <w:numPr>
              <w:numId w:val="40"/>
            </w:numPr>
            <w:tabs>
              <w:tab w:val="num" w:pos="720"/>
            </w:tabs>
            <w:ind w:left="720" w:right="960" w:hanging="360"/>
            <w:divId w:val="1251696012"/>
          </w:pPr>
        </w:pPrChange>
      </w:pPr>
      <w:r>
        <w:rPr>
          <w:rFonts w:ascii="Verdana" w:eastAsia="Times New Roman" w:hAnsi="Verdana"/>
          <w:color w:val="000000"/>
          <w:lang w:val="en"/>
        </w:rPr>
        <w:t xml:space="preserve">Fixed #793, #796, and #799 - Allow name Claims to contain multiple space-separated names. </w:t>
      </w:r>
    </w:p>
    <w:p w14:paraId="120FA016" w14:textId="77777777" w:rsidR="00000000" w:rsidRDefault="00A44103">
      <w:pPr>
        <w:numPr>
          <w:ilvl w:val="0"/>
          <w:numId w:val="8"/>
        </w:numPr>
        <w:ind w:left="1680" w:right="960"/>
        <w:divId w:val="1251696012"/>
        <w:rPr>
          <w:rFonts w:ascii="Verdana" w:eastAsia="Times New Roman" w:hAnsi="Verdana"/>
          <w:color w:val="000000"/>
          <w:lang w:val="en"/>
        </w:rPr>
        <w:pPrChange w:id="216" w:author="Author" w:date="2013-06-27T18:30:00Z">
          <w:pPr>
            <w:numPr>
              <w:numId w:val="40"/>
            </w:numPr>
            <w:tabs>
              <w:tab w:val="num" w:pos="720"/>
            </w:tabs>
            <w:ind w:left="720" w:right="960" w:hanging="360"/>
            <w:divId w:val="1251696012"/>
          </w:pPr>
        </w:pPrChange>
      </w:pPr>
      <w:r>
        <w:rPr>
          <w:rFonts w:ascii="Verdana" w:eastAsia="Times New Roman" w:hAnsi="Verdana"/>
          <w:color w:val="000000"/>
          <w:lang w:val="en"/>
        </w:rPr>
        <w:t xml:space="preserve">Fixed #794 - Required </w:t>
      </w:r>
      <w:r>
        <w:rPr>
          <w:rStyle w:val="HTMLTypewriter"/>
          <w:lang w:val="en"/>
        </w:rPr>
        <w:t>picture</w:t>
      </w:r>
      <w:r>
        <w:rPr>
          <w:rFonts w:ascii="Verdana" w:eastAsia="Times New Roman" w:hAnsi="Verdana"/>
          <w:color w:val="000000"/>
          <w:lang w:val="en"/>
        </w:rPr>
        <w:t xml:space="preserve"> to refer to an image file that is a picture of the End-User. </w:t>
      </w:r>
    </w:p>
    <w:p w14:paraId="7C7D144D" w14:textId="77777777" w:rsidR="00000000" w:rsidRDefault="00A44103">
      <w:pPr>
        <w:numPr>
          <w:ilvl w:val="0"/>
          <w:numId w:val="8"/>
        </w:numPr>
        <w:ind w:left="1680" w:right="960"/>
        <w:divId w:val="1251696012"/>
        <w:rPr>
          <w:rFonts w:ascii="Verdana" w:eastAsia="Times New Roman" w:hAnsi="Verdana"/>
          <w:color w:val="000000"/>
          <w:lang w:val="en"/>
        </w:rPr>
        <w:pPrChange w:id="217" w:author="Author" w:date="2013-06-27T18:30:00Z">
          <w:pPr>
            <w:numPr>
              <w:numId w:val="40"/>
            </w:numPr>
            <w:tabs>
              <w:tab w:val="num" w:pos="720"/>
            </w:tabs>
            <w:ind w:left="720" w:right="960" w:hanging="360"/>
            <w:divId w:val="1251696012"/>
          </w:pPr>
        </w:pPrChange>
      </w:pPr>
      <w:r>
        <w:rPr>
          <w:rFonts w:ascii="Verdana" w:eastAsia="Times New Roman" w:hAnsi="Verdana"/>
          <w:color w:val="000000"/>
          <w:lang w:val="en"/>
        </w:rPr>
        <w:t>Fixed #811 - Specify that lang</w:t>
      </w:r>
      <w:r>
        <w:rPr>
          <w:rFonts w:ascii="Verdana" w:eastAsia="Times New Roman" w:hAnsi="Verdana"/>
          <w:color w:val="000000"/>
          <w:lang w:val="en"/>
        </w:rPr>
        <w:t xml:space="preserve">uage tag components should be spelled using the character cases registered in the IANA Language Subtag Registry. </w:t>
      </w:r>
    </w:p>
    <w:p w14:paraId="6580C388" w14:textId="77777777" w:rsidR="00000000" w:rsidRDefault="00A44103">
      <w:pPr>
        <w:numPr>
          <w:ilvl w:val="0"/>
          <w:numId w:val="8"/>
        </w:numPr>
        <w:ind w:left="1680" w:right="960"/>
        <w:divId w:val="1251696012"/>
        <w:rPr>
          <w:rFonts w:ascii="Verdana" w:eastAsia="Times New Roman" w:hAnsi="Verdana"/>
          <w:color w:val="000000"/>
          <w:lang w:val="en"/>
        </w:rPr>
        <w:pPrChange w:id="218" w:author="Author" w:date="2013-06-27T18:30:00Z">
          <w:pPr>
            <w:numPr>
              <w:numId w:val="40"/>
            </w:numPr>
            <w:tabs>
              <w:tab w:val="num" w:pos="720"/>
            </w:tabs>
            <w:ind w:left="720" w:right="960" w:hanging="360"/>
            <w:divId w:val="1251696012"/>
          </w:pPr>
        </w:pPrChange>
      </w:pPr>
      <w:r>
        <w:rPr>
          <w:rFonts w:ascii="Verdana" w:eastAsia="Times New Roman" w:hAnsi="Verdana"/>
          <w:color w:val="000000"/>
          <w:lang w:val="en"/>
        </w:rPr>
        <w:t xml:space="preserve">Fixed #812 - Clarified that language tag values used need not be unnecessarily specific. </w:t>
      </w:r>
    </w:p>
    <w:p w14:paraId="17DA3876" w14:textId="77777777" w:rsidR="00000000" w:rsidRDefault="00A44103">
      <w:pPr>
        <w:numPr>
          <w:ilvl w:val="0"/>
          <w:numId w:val="8"/>
        </w:numPr>
        <w:ind w:left="1680" w:right="960"/>
        <w:divId w:val="1251696012"/>
        <w:rPr>
          <w:rFonts w:ascii="Verdana" w:eastAsia="Times New Roman" w:hAnsi="Verdana"/>
          <w:color w:val="000000"/>
          <w:lang w:val="en"/>
        </w:rPr>
        <w:pPrChange w:id="219" w:author="Author" w:date="2013-06-27T18:30:00Z">
          <w:pPr>
            <w:numPr>
              <w:numId w:val="40"/>
            </w:numPr>
            <w:tabs>
              <w:tab w:val="num" w:pos="720"/>
            </w:tabs>
            <w:ind w:left="720" w:right="960" w:hanging="360"/>
            <w:divId w:val="1251696012"/>
          </w:pPr>
        </w:pPrChange>
      </w:pPr>
      <w:r>
        <w:rPr>
          <w:rFonts w:ascii="Verdana" w:eastAsia="Times New Roman" w:hAnsi="Verdana"/>
          <w:color w:val="000000"/>
          <w:lang w:val="en"/>
        </w:rPr>
        <w:t>Fixed #816 - Changed "must understand" language to "</w:t>
      </w:r>
      <w:r>
        <w:rPr>
          <w:rFonts w:ascii="Verdana" w:eastAsia="Times New Roman" w:hAnsi="Verdana"/>
          <w:color w:val="000000"/>
          <w:lang w:val="en"/>
        </w:rPr>
        <w:t xml:space="preserve">MUST be ignored if not understood". </w:t>
      </w:r>
    </w:p>
    <w:p w14:paraId="29B4CA9B"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-24 </w:t>
      </w:r>
    </w:p>
    <w:p w14:paraId="17CD5794" w14:textId="77777777" w:rsidR="00000000" w:rsidRDefault="00A44103">
      <w:pPr>
        <w:numPr>
          <w:ilvl w:val="0"/>
          <w:numId w:val="9"/>
        </w:numPr>
        <w:ind w:left="1680" w:right="960"/>
        <w:divId w:val="1251696012"/>
        <w:rPr>
          <w:rFonts w:ascii="Verdana" w:eastAsia="Times New Roman" w:hAnsi="Verdana"/>
          <w:color w:val="000000"/>
          <w:lang w:val="en"/>
        </w:rPr>
        <w:pPrChange w:id="220" w:author="Author" w:date="2013-06-27T18:30:00Z">
          <w:pPr>
            <w:numPr>
              <w:numId w:val="41"/>
            </w:numPr>
            <w:tabs>
              <w:tab w:val="num" w:pos="720"/>
            </w:tabs>
            <w:ind w:left="720" w:right="960" w:hanging="360"/>
            <w:divId w:val="1251696012"/>
          </w:pPr>
        </w:pPrChange>
      </w:pPr>
      <w:r>
        <w:rPr>
          <w:rFonts w:ascii="Verdana" w:eastAsia="Times New Roman" w:hAnsi="Verdana"/>
          <w:color w:val="000000"/>
          <w:lang w:val="en"/>
        </w:rPr>
        <w:t xml:space="preserve">Fixed #711 - Awkward phrase "The following Claims are REQUIRED and OPTIONAL". </w:t>
      </w:r>
    </w:p>
    <w:p w14:paraId="3BA5963E" w14:textId="77777777" w:rsidR="00000000" w:rsidRDefault="00A44103">
      <w:pPr>
        <w:numPr>
          <w:ilvl w:val="0"/>
          <w:numId w:val="9"/>
        </w:numPr>
        <w:ind w:left="1680" w:right="960"/>
        <w:divId w:val="1251696012"/>
        <w:rPr>
          <w:rFonts w:ascii="Verdana" w:eastAsia="Times New Roman" w:hAnsi="Verdana"/>
          <w:color w:val="000000"/>
          <w:lang w:val="en"/>
        </w:rPr>
        <w:pPrChange w:id="221" w:author="Author" w:date="2013-06-27T18:30:00Z">
          <w:pPr>
            <w:numPr>
              <w:numId w:val="41"/>
            </w:numPr>
            <w:tabs>
              <w:tab w:val="num" w:pos="720"/>
            </w:tabs>
            <w:ind w:left="720" w:right="960" w:hanging="360"/>
            <w:divId w:val="1251696012"/>
          </w:pPr>
        </w:pPrChange>
      </w:pPr>
      <w:r>
        <w:rPr>
          <w:rFonts w:ascii="Verdana" w:eastAsia="Times New Roman" w:hAnsi="Verdana"/>
          <w:color w:val="000000"/>
          <w:lang w:val="en"/>
        </w:rPr>
        <w:t xml:space="preserve">Fixed #712 - "azp" definition clarification. </w:t>
      </w:r>
    </w:p>
    <w:p w14:paraId="5A819B51" w14:textId="77777777" w:rsidR="00000000" w:rsidRDefault="00A44103">
      <w:pPr>
        <w:numPr>
          <w:ilvl w:val="0"/>
          <w:numId w:val="9"/>
        </w:numPr>
        <w:ind w:left="1680" w:right="960"/>
        <w:divId w:val="1251696012"/>
        <w:rPr>
          <w:rFonts w:ascii="Verdana" w:eastAsia="Times New Roman" w:hAnsi="Verdana"/>
          <w:color w:val="000000"/>
          <w:lang w:val="en"/>
        </w:rPr>
        <w:pPrChange w:id="222" w:author="Author" w:date="2013-06-27T18:30:00Z">
          <w:pPr>
            <w:numPr>
              <w:numId w:val="41"/>
            </w:numPr>
            <w:tabs>
              <w:tab w:val="num" w:pos="720"/>
            </w:tabs>
            <w:ind w:left="720" w:right="960" w:hanging="360"/>
            <w:divId w:val="1251696012"/>
          </w:pPr>
        </w:pPrChange>
      </w:pPr>
      <w:r>
        <w:rPr>
          <w:rFonts w:ascii="Verdana" w:eastAsia="Times New Roman" w:hAnsi="Verdana"/>
          <w:color w:val="000000"/>
          <w:lang w:val="en"/>
        </w:rPr>
        <w:t xml:space="preserve">Fixed #713 - Explicitly require "sub" claim to be returned from UserInfo endpoint. </w:t>
      </w:r>
    </w:p>
    <w:p w14:paraId="3930679D" w14:textId="77777777" w:rsidR="00000000" w:rsidRDefault="00A44103">
      <w:pPr>
        <w:numPr>
          <w:ilvl w:val="0"/>
          <w:numId w:val="9"/>
        </w:numPr>
        <w:ind w:left="1680" w:right="960"/>
        <w:divId w:val="1251696012"/>
        <w:rPr>
          <w:rFonts w:ascii="Verdana" w:eastAsia="Times New Roman" w:hAnsi="Verdana"/>
          <w:color w:val="000000"/>
          <w:lang w:val="en"/>
        </w:rPr>
        <w:pPrChange w:id="223" w:author="Author" w:date="2013-06-27T18:30:00Z">
          <w:pPr>
            <w:numPr>
              <w:numId w:val="41"/>
            </w:numPr>
            <w:tabs>
              <w:tab w:val="num" w:pos="720"/>
            </w:tabs>
            <w:ind w:left="720" w:right="960" w:hanging="360"/>
            <w:divId w:val="1251696012"/>
          </w:pPr>
        </w:pPrChange>
      </w:pPr>
      <w:r>
        <w:rPr>
          <w:rFonts w:ascii="Verdana" w:eastAsia="Times New Roman" w:hAnsi="Verdana"/>
          <w:color w:val="000000"/>
          <w:lang w:val="en"/>
        </w:rPr>
        <w:t xml:space="preserve">Fixed #716 - Client/server 2119 blurriness. </w:t>
      </w:r>
    </w:p>
    <w:p w14:paraId="1103CF2D" w14:textId="77777777" w:rsidR="00000000" w:rsidRDefault="00A44103">
      <w:pPr>
        <w:numPr>
          <w:ilvl w:val="0"/>
          <w:numId w:val="9"/>
        </w:numPr>
        <w:ind w:left="1680" w:right="960"/>
        <w:divId w:val="1251696012"/>
        <w:rPr>
          <w:rFonts w:ascii="Verdana" w:eastAsia="Times New Roman" w:hAnsi="Verdana"/>
          <w:color w:val="000000"/>
          <w:lang w:val="en"/>
        </w:rPr>
        <w:pPrChange w:id="224" w:author="Author" w:date="2013-06-27T18:30:00Z">
          <w:pPr>
            <w:numPr>
              <w:numId w:val="41"/>
            </w:numPr>
            <w:tabs>
              <w:tab w:val="num" w:pos="720"/>
            </w:tabs>
            <w:ind w:left="720" w:right="960" w:hanging="360"/>
            <w:divId w:val="1251696012"/>
          </w:pPr>
        </w:pPrChange>
      </w:pPr>
      <w:r>
        <w:rPr>
          <w:rFonts w:ascii="Verdana" w:eastAsia="Times New Roman" w:hAnsi="Verdana"/>
          <w:color w:val="000000"/>
          <w:lang w:val="en"/>
        </w:rPr>
        <w:t xml:space="preserve">Fixed #732 - Capitalize name of "Bearer" authentication scheme. </w:t>
      </w:r>
    </w:p>
    <w:p w14:paraId="5A2F9C5B" w14:textId="77777777" w:rsidR="00000000" w:rsidRDefault="00A44103">
      <w:pPr>
        <w:numPr>
          <w:ilvl w:val="0"/>
          <w:numId w:val="9"/>
        </w:numPr>
        <w:ind w:left="1680" w:right="960"/>
        <w:divId w:val="1251696012"/>
        <w:rPr>
          <w:rFonts w:ascii="Verdana" w:eastAsia="Times New Roman" w:hAnsi="Verdana"/>
          <w:color w:val="000000"/>
          <w:lang w:val="en"/>
        </w:rPr>
        <w:pPrChange w:id="225" w:author="Author" w:date="2013-06-27T18:30:00Z">
          <w:pPr>
            <w:numPr>
              <w:numId w:val="41"/>
            </w:numPr>
            <w:tabs>
              <w:tab w:val="num" w:pos="720"/>
            </w:tabs>
            <w:ind w:left="720" w:right="960" w:hanging="360"/>
            <w:divId w:val="1251696012"/>
          </w:pPr>
        </w:pPrChange>
      </w:pPr>
      <w:r>
        <w:rPr>
          <w:rFonts w:ascii="Verdana" w:eastAsia="Times New Roman" w:hAnsi="Verdana"/>
          <w:color w:val="000000"/>
          <w:lang w:val="en"/>
        </w:rPr>
        <w:t xml:space="preserve">Fixed #738 - Behavior when "openid" scope is omitted. </w:t>
      </w:r>
    </w:p>
    <w:p w14:paraId="6F8E32EF" w14:textId="77777777" w:rsidR="00000000" w:rsidRDefault="00A44103">
      <w:pPr>
        <w:numPr>
          <w:ilvl w:val="0"/>
          <w:numId w:val="9"/>
        </w:numPr>
        <w:ind w:left="1680" w:right="960"/>
        <w:divId w:val="1251696012"/>
        <w:rPr>
          <w:rFonts w:ascii="Verdana" w:eastAsia="Times New Roman" w:hAnsi="Verdana"/>
          <w:color w:val="000000"/>
          <w:lang w:val="en"/>
        </w:rPr>
        <w:pPrChange w:id="226" w:author="Author" w:date="2013-06-27T18:30:00Z">
          <w:pPr>
            <w:numPr>
              <w:numId w:val="41"/>
            </w:numPr>
            <w:tabs>
              <w:tab w:val="num" w:pos="720"/>
            </w:tabs>
            <w:ind w:left="720" w:right="960" w:hanging="360"/>
            <w:divId w:val="1251696012"/>
          </w:pPr>
        </w:pPrChange>
      </w:pPr>
      <w:r>
        <w:rPr>
          <w:rFonts w:ascii="Verdana" w:eastAsia="Times New Roman" w:hAnsi="Verdana"/>
          <w:color w:val="000000"/>
          <w:lang w:val="en"/>
        </w:rPr>
        <w:t xml:space="preserve">Added Security Considerations section about TLS version requirements and usage. </w:t>
      </w:r>
    </w:p>
    <w:p w14:paraId="3D44FFE6" w14:textId="77777777" w:rsidR="00000000" w:rsidRDefault="00A44103">
      <w:pPr>
        <w:numPr>
          <w:ilvl w:val="0"/>
          <w:numId w:val="9"/>
        </w:numPr>
        <w:ind w:left="1680" w:right="960"/>
        <w:divId w:val="1251696012"/>
        <w:rPr>
          <w:rFonts w:ascii="Verdana" w:eastAsia="Times New Roman" w:hAnsi="Verdana"/>
          <w:color w:val="000000"/>
          <w:lang w:val="en"/>
        </w:rPr>
        <w:pPrChange w:id="227" w:author="Author" w:date="2013-06-27T18:30:00Z">
          <w:pPr>
            <w:numPr>
              <w:numId w:val="41"/>
            </w:numPr>
            <w:tabs>
              <w:tab w:val="num" w:pos="720"/>
            </w:tabs>
            <w:ind w:left="720" w:right="960" w:hanging="360"/>
            <w:divId w:val="1251696012"/>
          </w:pPr>
        </w:pPrChange>
      </w:pPr>
      <w:r>
        <w:rPr>
          <w:rFonts w:ascii="Verdana" w:eastAsia="Times New Roman" w:hAnsi="Verdana"/>
          <w:color w:val="000000"/>
          <w:lang w:val="en"/>
        </w:rPr>
        <w:t>Removed la</w:t>
      </w:r>
      <w:r>
        <w:rPr>
          <w:rFonts w:ascii="Verdana" w:eastAsia="Times New Roman" w:hAnsi="Verdana"/>
          <w:color w:val="000000"/>
          <w:lang w:val="en"/>
        </w:rPr>
        <w:t xml:space="preserve">nguage about clients that do not support TLS. Also removed language about supporting other transport-layer mechanisms with equivalent security to TLS. </w:t>
      </w:r>
    </w:p>
    <w:p w14:paraId="1B19E4D0" w14:textId="77777777" w:rsidR="00000000" w:rsidRDefault="00A44103">
      <w:pPr>
        <w:numPr>
          <w:ilvl w:val="0"/>
          <w:numId w:val="9"/>
        </w:numPr>
        <w:ind w:left="1680" w:right="960"/>
        <w:divId w:val="1251696012"/>
        <w:rPr>
          <w:rFonts w:ascii="Verdana" w:eastAsia="Times New Roman" w:hAnsi="Verdana"/>
          <w:color w:val="000000"/>
          <w:lang w:val="en"/>
        </w:rPr>
        <w:pPrChange w:id="228" w:author="Author" w:date="2013-06-27T18:30:00Z">
          <w:pPr>
            <w:numPr>
              <w:numId w:val="41"/>
            </w:numPr>
            <w:tabs>
              <w:tab w:val="num" w:pos="720"/>
            </w:tabs>
            <w:ind w:left="720" w:right="960" w:hanging="360"/>
            <w:divId w:val="1251696012"/>
          </w:pPr>
        </w:pPrChange>
      </w:pPr>
      <w:r>
        <w:rPr>
          <w:rFonts w:ascii="Verdana" w:eastAsia="Times New Roman" w:hAnsi="Verdana"/>
          <w:color w:val="000000"/>
          <w:lang w:val="en"/>
        </w:rPr>
        <w:t xml:space="preserve">State that when any validations fail, any operations requiring the information that failed to correctly </w:t>
      </w:r>
      <w:r>
        <w:rPr>
          <w:rFonts w:ascii="Verdana" w:eastAsia="Times New Roman" w:hAnsi="Verdana"/>
          <w:color w:val="000000"/>
          <w:lang w:val="en"/>
        </w:rPr>
        <w:t xml:space="preserve">validate MUST be aborted and the information that failed to validate MUST NOT be used. </w:t>
      </w:r>
    </w:p>
    <w:p w14:paraId="4B6BB343" w14:textId="77777777" w:rsidR="00000000" w:rsidRDefault="00A44103">
      <w:pPr>
        <w:numPr>
          <w:ilvl w:val="0"/>
          <w:numId w:val="9"/>
        </w:numPr>
        <w:ind w:left="1680" w:right="960"/>
        <w:divId w:val="1251696012"/>
        <w:rPr>
          <w:rFonts w:ascii="Verdana" w:eastAsia="Times New Roman" w:hAnsi="Verdana"/>
          <w:color w:val="000000"/>
          <w:lang w:val="en"/>
        </w:rPr>
        <w:pPrChange w:id="229" w:author="Author" w:date="2013-06-27T18:30:00Z">
          <w:pPr>
            <w:numPr>
              <w:numId w:val="41"/>
            </w:numPr>
            <w:tabs>
              <w:tab w:val="num" w:pos="720"/>
            </w:tabs>
            <w:ind w:left="720" w:right="960" w:hanging="360"/>
            <w:divId w:val="1251696012"/>
          </w:pPr>
        </w:pPrChange>
      </w:pPr>
      <w:r>
        <w:rPr>
          <w:rFonts w:ascii="Verdana" w:eastAsia="Times New Roman" w:hAnsi="Verdana"/>
          <w:color w:val="000000"/>
          <w:lang w:val="en"/>
        </w:rPr>
        <w:t xml:space="preserve">Added </w:t>
      </w:r>
      <w:r>
        <w:rPr>
          <w:rStyle w:val="HTMLTypewriter"/>
          <w:lang w:val="en"/>
        </w:rPr>
        <w:t>id_token_hint</w:t>
      </w:r>
      <w:r>
        <w:rPr>
          <w:rFonts w:ascii="Verdana" w:eastAsia="Times New Roman" w:hAnsi="Verdana"/>
          <w:color w:val="000000"/>
          <w:lang w:val="en"/>
        </w:rPr>
        <w:t xml:space="preserve"> parameter to Basic, since it SHOULD be present when </w:t>
      </w:r>
      <w:r>
        <w:rPr>
          <w:rStyle w:val="HTMLTypewriter"/>
          <w:lang w:val="en"/>
        </w:rPr>
        <w:t>prompt=none</w:t>
      </w:r>
      <w:r>
        <w:rPr>
          <w:rFonts w:ascii="Verdana" w:eastAsia="Times New Roman" w:hAnsi="Verdana"/>
          <w:color w:val="000000"/>
          <w:lang w:val="en"/>
        </w:rPr>
        <w:t xml:space="preserve"> is used. </w:t>
      </w:r>
    </w:p>
    <w:p w14:paraId="7DC8F7EA" w14:textId="77777777" w:rsidR="00000000" w:rsidRDefault="00A44103">
      <w:pPr>
        <w:numPr>
          <w:ilvl w:val="0"/>
          <w:numId w:val="9"/>
        </w:numPr>
        <w:ind w:left="1680" w:right="960"/>
        <w:divId w:val="1251696012"/>
        <w:rPr>
          <w:rFonts w:ascii="Verdana" w:eastAsia="Times New Roman" w:hAnsi="Verdana"/>
          <w:color w:val="000000"/>
          <w:lang w:val="en"/>
        </w:rPr>
        <w:pPrChange w:id="230" w:author="Author" w:date="2013-06-27T18:30:00Z">
          <w:pPr>
            <w:numPr>
              <w:numId w:val="41"/>
            </w:numPr>
            <w:tabs>
              <w:tab w:val="num" w:pos="720"/>
            </w:tabs>
            <w:ind w:left="720" w:right="960" w:hanging="360"/>
            <w:divId w:val="1251696012"/>
          </w:pPr>
        </w:pPrChange>
      </w:pPr>
      <w:r>
        <w:rPr>
          <w:rFonts w:ascii="Verdana" w:eastAsia="Times New Roman" w:hAnsi="Verdana"/>
          <w:color w:val="000000"/>
          <w:lang w:val="en"/>
        </w:rPr>
        <w:t xml:space="preserve">Fixed #742 - Added new </w:t>
      </w:r>
      <w:r>
        <w:rPr>
          <w:rStyle w:val="HTMLTypewriter"/>
          <w:lang w:val="en"/>
        </w:rPr>
        <w:t>ui_locales</w:t>
      </w:r>
      <w:r>
        <w:rPr>
          <w:rFonts w:ascii="Verdana" w:eastAsia="Times New Roman" w:hAnsi="Verdana"/>
          <w:color w:val="000000"/>
          <w:lang w:val="en"/>
        </w:rPr>
        <w:t xml:space="preserve"> parameter. </w:t>
      </w:r>
    </w:p>
    <w:p w14:paraId="21DBBF66" w14:textId="77777777" w:rsidR="00000000" w:rsidRDefault="00A44103">
      <w:pPr>
        <w:numPr>
          <w:ilvl w:val="0"/>
          <w:numId w:val="9"/>
        </w:numPr>
        <w:ind w:left="1680" w:right="960"/>
        <w:divId w:val="1251696012"/>
        <w:rPr>
          <w:rFonts w:ascii="Verdana" w:eastAsia="Times New Roman" w:hAnsi="Verdana"/>
          <w:color w:val="000000"/>
          <w:lang w:val="en"/>
        </w:rPr>
        <w:pPrChange w:id="231" w:author="Author" w:date="2013-06-27T18:30:00Z">
          <w:pPr>
            <w:numPr>
              <w:numId w:val="41"/>
            </w:numPr>
            <w:tabs>
              <w:tab w:val="num" w:pos="720"/>
            </w:tabs>
            <w:ind w:left="720" w:right="960" w:hanging="360"/>
            <w:divId w:val="1251696012"/>
          </w:pPr>
        </w:pPrChange>
      </w:pPr>
      <w:r>
        <w:rPr>
          <w:rFonts w:ascii="Verdana" w:eastAsia="Times New Roman" w:hAnsi="Verdana"/>
          <w:color w:val="000000"/>
          <w:lang w:val="en"/>
        </w:rPr>
        <w:t xml:space="preserve">Fixed #743 - Added </w:t>
      </w:r>
      <w:r>
        <w:rPr>
          <w:rStyle w:val="HTMLTypewriter"/>
          <w:lang w:val="en"/>
        </w:rPr>
        <w:t>claims_lo</w:t>
      </w:r>
      <w:r>
        <w:rPr>
          <w:rStyle w:val="HTMLTypewriter"/>
          <w:lang w:val="en"/>
        </w:rPr>
        <w:t>cales</w:t>
      </w:r>
      <w:r>
        <w:rPr>
          <w:rFonts w:ascii="Verdana" w:eastAsia="Times New Roman" w:hAnsi="Verdana"/>
          <w:color w:val="000000"/>
          <w:lang w:val="en"/>
        </w:rPr>
        <w:t xml:space="preserve"> parameter. </w:t>
      </w:r>
    </w:p>
    <w:p w14:paraId="064A7B68" w14:textId="77777777" w:rsidR="00000000" w:rsidRDefault="00A44103">
      <w:pPr>
        <w:numPr>
          <w:ilvl w:val="0"/>
          <w:numId w:val="9"/>
        </w:numPr>
        <w:ind w:left="1680" w:right="960"/>
        <w:divId w:val="1251696012"/>
        <w:rPr>
          <w:rFonts w:ascii="Verdana" w:eastAsia="Times New Roman" w:hAnsi="Verdana"/>
          <w:color w:val="000000"/>
          <w:lang w:val="en"/>
        </w:rPr>
        <w:pPrChange w:id="232" w:author="Author" w:date="2013-06-27T18:30:00Z">
          <w:pPr>
            <w:numPr>
              <w:numId w:val="41"/>
            </w:numPr>
            <w:tabs>
              <w:tab w:val="num" w:pos="720"/>
            </w:tabs>
            <w:ind w:left="720" w:right="960" w:hanging="360"/>
            <w:divId w:val="1251696012"/>
          </w:pPr>
        </w:pPrChange>
      </w:pPr>
      <w:r>
        <w:rPr>
          <w:rFonts w:ascii="Verdana" w:eastAsia="Times New Roman" w:hAnsi="Verdana"/>
          <w:color w:val="000000"/>
          <w:lang w:val="en"/>
        </w:rPr>
        <w:t xml:space="preserve">Fixed #744 - Added </w:t>
      </w:r>
      <w:r>
        <w:rPr>
          <w:rStyle w:val="HTMLTypewriter"/>
          <w:lang w:val="en"/>
        </w:rPr>
        <w:t>max_age</w:t>
      </w:r>
      <w:r>
        <w:rPr>
          <w:rFonts w:ascii="Verdana" w:eastAsia="Times New Roman" w:hAnsi="Verdana"/>
          <w:color w:val="000000"/>
          <w:lang w:val="en"/>
        </w:rPr>
        <w:t xml:space="preserve"> parameter. </w:t>
      </w:r>
    </w:p>
    <w:p w14:paraId="726D05F7" w14:textId="77777777" w:rsidR="00000000" w:rsidRDefault="00A44103">
      <w:pPr>
        <w:numPr>
          <w:ilvl w:val="0"/>
          <w:numId w:val="9"/>
        </w:numPr>
        <w:ind w:left="1680" w:right="960"/>
        <w:divId w:val="1251696012"/>
        <w:rPr>
          <w:rFonts w:ascii="Verdana" w:eastAsia="Times New Roman" w:hAnsi="Verdana"/>
          <w:color w:val="000000"/>
          <w:lang w:val="en"/>
        </w:rPr>
        <w:pPrChange w:id="233" w:author="Author" w:date="2013-06-27T18:30:00Z">
          <w:pPr>
            <w:numPr>
              <w:numId w:val="41"/>
            </w:numPr>
            <w:tabs>
              <w:tab w:val="num" w:pos="720"/>
            </w:tabs>
            <w:ind w:left="720" w:right="960" w:hanging="360"/>
            <w:divId w:val="1251696012"/>
          </w:pPr>
        </w:pPrChange>
      </w:pPr>
      <w:r>
        <w:rPr>
          <w:rFonts w:ascii="Verdana" w:eastAsia="Times New Roman" w:hAnsi="Verdana"/>
          <w:color w:val="000000"/>
          <w:lang w:val="en"/>
        </w:rPr>
        <w:t xml:space="preserve">Fixed #765 - Added new </w:t>
      </w:r>
      <w:r>
        <w:rPr>
          <w:rStyle w:val="HTMLTypewriter"/>
          <w:lang w:val="en"/>
        </w:rPr>
        <w:t>acr_values</w:t>
      </w:r>
      <w:r>
        <w:rPr>
          <w:rFonts w:ascii="Verdana" w:eastAsia="Times New Roman" w:hAnsi="Verdana"/>
          <w:color w:val="000000"/>
          <w:lang w:val="en"/>
        </w:rPr>
        <w:t xml:space="preserve"> parameter. </w:t>
      </w:r>
    </w:p>
    <w:p w14:paraId="5B8AD5FB" w14:textId="77777777" w:rsidR="00000000" w:rsidRDefault="00A44103">
      <w:pPr>
        <w:numPr>
          <w:ilvl w:val="0"/>
          <w:numId w:val="9"/>
        </w:numPr>
        <w:ind w:left="1680" w:right="960"/>
        <w:divId w:val="1251696012"/>
        <w:rPr>
          <w:rFonts w:ascii="Verdana" w:eastAsia="Times New Roman" w:hAnsi="Verdana"/>
          <w:color w:val="000000"/>
          <w:lang w:val="en"/>
        </w:rPr>
        <w:pPrChange w:id="234" w:author="Author" w:date="2013-06-27T18:30:00Z">
          <w:pPr>
            <w:numPr>
              <w:numId w:val="41"/>
            </w:numPr>
            <w:tabs>
              <w:tab w:val="num" w:pos="720"/>
            </w:tabs>
            <w:ind w:left="720" w:right="960" w:hanging="360"/>
            <w:divId w:val="1251696012"/>
          </w:pPr>
        </w:pPrChange>
      </w:pPr>
      <w:r>
        <w:rPr>
          <w:rFonts w:ascii="Verdana" w:eastAsia="Times New Roman" w:hAnsi="Verdana"/>
          <w:color w:val="000000"/>
          <w:lang w:val="en"/>
        </w:rPr>
        <w:t xml:space="preserve">Fixed #597 - Changed representation of omitted year in </w:t>
      </w:r>
      <w:r>
        <w:rPr>
          <w:rStyle w:val="HTMLTypewriter"/>
          <w:lang w:val="en"/>
        </w:rPr>
        <w:t>birthdate</w:t>
      </w:r>
      <w:r>
        <w:rPr>
          <w:rFonts w:ascii="Verdana" w:eastAsia="Times New Roman" w:hAnsi="Verdana"/>
          <w:color w:val="000000"/>
          <w:lang w:val="en"/>
        </w:rPr>
        <w:t xml:space="preserve"> from </w:t>
      </w:r>
      <w:r>
        <w:rPr>
          <w:rStyle w:val="HTMLTypewriter"/>
          <w:lang w:val="en"/>
        </w:rPr>
        <w:t>9999</w:t>
      </w:r>
      <w:r>
        <w:rPr>
          <w:rFonts w:ascii="Verdana" w:eastAsia="Times New Roman" w:hAnsi="Verdana"/>
          <w:color w:val="000000"/>
          <w:lang w:val="en"/>
        </w:rPr>
        <w:t xml:space="preserve"> to </w:t>
      </w:r>
      <w:r>
        <w:rPr>
          <w:rStyle w:val="HTMLTypewriter"/>
          <w:lang w:val="en"/>
        </w:rPr>
        <w:t>0000</w:t>
      </w:r>
      <w:r>
        <w:rPr>
          <w:rFonts w:ascii="Verdana" w:eastAsia="Times New Roman" w:hAnsi="Verdana"/>
          <w:color w:val="000000"/>
          <w:lang w:val="en"/>
        </w:rPr>
        <w:t xml:space="preserve">. </w:t>
      </w:r>
    </w:p>
    <w:p w14:paraId="783FE4C2" w14:textId="77777777" w:rsidR="00000000" w:rsidRDefault="00A44103">
      <w:pPr>
        <w:numPr>
          <w:ilvl w:val="0"/>
          <w:numId w:val="9"/>
        </w:numPr>
        <w:ind w:left="1680" w:right="960"/>
        <w:divId w:val="1251696012"/>
        <w:rPr>
          <w:rFonts w:ascii="Verdana" w:eastAsia="Times New Roman" w:hAnsi="Verdana"/>
          <w:color w:val="000000"/>
          <w:lang w:val="en"/>
        </w:rPr>
        <w:pPrChange w:id="235" w:author="Author" w:date="2013-06-27T18:30:00Z">
          <w:pPr>
            <w:numPr>
              <w:numId w:val="41"/>
            </w:numPr>
            <w:tabs>
              <w:tab w:val="num" w:pos="720"/>
            </w:tabs>
            <w:ind w:left="720" w:right="960" w:hanging="360"/>
            <w:divId w:val="1251696012"/>
          </w:pPr>
        </w:pPrChange>
      </w:pPr>
      <w:r>
        <w:rPr>
          <w:rFonts w:ascii="Verdana" w:eastAsia="Times New Roman" w:hAnsi="Verdana"/>
          <w:color w:val="000000"/>
          <w:lang w:val="en"/>
        </w:rPr>
        <w:t xml:space="preserve">Fixed #726 - Client authentication clarifications. </w:t>
      </w:r>
    </w:p>
    <w:p w14:paraId="4637D9DE" w14:textId="77777777" w:rsidR="00000000" w:rsidRDefault="00A44103">
      <w:pPr>
        <w:numPr>
          <w:ilvl w:val="0"/>
          <w:numId w:val="9"/>
        </w:numPr>
        <w:ind w:left="1680" w:right="960"/>
        <w:divId w:val="1251696012"/>
        <w:rPr>
          <w:rFonts w:ascii="Verdana" w:eastAsia="Times New Roman" w:hAnsi="Verdana"/>
          <w:color w:val="000000"/>
          <w:lang w:val="en"/>
        </w:rPr>
        <w:pPrChange w:id="236" w:author="Author" w:date="2013-06-27T18:30:00Z">
          <w:pPr>
            <w:numPr>
              <w:numId w:val="41"/>
            </w:numPr>
            <w:tabs>
              <w:tab w:val="num" w:pos="720"/>
            </w:tabs>
            <w:ind w:left="720" w:right="960" w:hanging="360"/>
            <w:divId w:val="1251696012"/>
          </w:pPr>
        </w:pPrChange>
      </w:pPr>
      <w:r>
        <w:rPr>
          <w:rFonts w:ascii="Verdana" w:eastAsia="Times New Roman" w:hAnsi="Verdana"/>
          <w:color w:val="000000"/>
          <w:lang w:val="en"/>
        </w:rPr>
        <w:t>Clarified when t</w:t>
      </w:r>
      <w:r>
        <w:rPr>
          <w:rFonts w:ascii="Verdana" w:eastAsia="Times New Roman" w:hAnsi="Verdana"/>
          <w:color w:val="000000"/>
          <w:lang w:val="en"/>
        </w:rPr>
        <w:t xml:space="preserve">he </w:t>
      </w:r>
      <w:r>
        <w:rPr>
          <w:rStyle w:val="HTMLTypewriter"/>
          <w:lang w:val="en"/>
        </w:rPr>
        <w:t>http</w:t>
      </w:r>
      <w:r>
        <w:rPr>
          <w:rFonts w:ascii="Verdana" w:eastAsia="Times New Roman" w:hAnsi="Verdana"/>
          <w:color w:val="000000"/>
          <w:lang w:val="en"/>
        </w:rPr>
        <w:t xml:space="preserve"> scheme can and can not be used in </w:t>
      </w:r>
      <w:r>
        <w:rPr>
          <w:rStyle w:val="HTMLTypewriter"/>
          <w:lang w:val="en"/>
        </w:rPr>
        <w:t>redirect_uri</w:t>
      </w:r>
      <w:r>
        <w:rPr>
          <w:rFonts w:ascii="Verdana" w:eastAsia="Times New Roman" w:hAnsi="Verdana"/>
          <w:color w:val="000000"/>
          <w:lang w:val="en"/>
        </w:rPr>
        <w:t xml:space="preserve"> values. </w:t>
      </w:r>
    </w:p>
    <w:p w14:paraId="67ADE8FF" w14:textId="77777777" w:rsidR="00000000" w:rsidRDefault="00A44103">
      <w:pPr>
        <w:numPr>
          <w:ilvl w:val="0"/>
          <w:numId w:val="9"/>
        </w:numPr>
        <w:ind w:left="1680" w:right="960"/>
        <w:divId w:val="1251696012"/>
        <w:rPr>
          <w:rFonts w:ascii="Verdana" w:eastAsia="Times New Roman" w:hAnsi="Verdana"/>
          <w:color w:val="000000"/>
          <w:lang w:val="en"/>
        </w:rPr>
        <w:pPrChange w:id="237" w:author="Author" w:date="2013-06-27T18:30:00Z">
          <w:pPr>
            <w:numPr>
              <w:numId w:val="41"/>
            </w:numPr>
            <w:tabs>
              <w:tab w:val="num" w:pos="720"/>
            </w:tabs>
            <w:ind w:left="720" w:right="960" w:hanging="360"/>
            <w:divId w:val="1251696012"/>
          </w:pPr>
        </w:pPrChange>
      </w:pPr>
      <w:r>
        <w:rPr>
          <w:rFonts w:ascii="Verdana" w:eastAsia="Times New Roman" w:hAnsi="Verdana"/>
          <w:color w:val="000000"/>
          <w:lang w:val="en"/>
        </w:rPr>
        <w:t xml:space="preserve">Stated that the </w:t>
      </w:r>
      <w:r>
        <w:rPr>
          <w:rStyle w:val="HTMLTypewriter"/>
          <w:lang w:val="en"/>
        </w:rPr>
        <w:t>azp</w:t>
      </w:r>
      <w:r>
        <w:rPr>
          <w:rFonts w:ascii="Verdana" w:eastAsia="Times New Roman" w:hAnsi="Verdana"/>
          <w:color w:val="000000"/>
          <w:lang w:val="en"/>
        </w:rPr>
        <w:t xml:space="preserve"> Claim is only needed when the party requesting the ID Token is different than the audience of the ID Token. </w:t>
      </w:r>
    </w:p>
    <w:p w14:paraId="15D06631" w14:textId="77777777" w:rsidR="00000000" w:rsidRDefault="00A44103">
      <w:pPr>
        <w:numPr>
          <w:ilvl w:val="0"/>
          <w:numId w:val="9"/>
        </w:numPr>
        <w:ind w:left="1680" w:right="960"/>
        <w:divId w:val="1251696012"/>
        <w:rPr>
          <w:rFonts w:ascii="Verdana" w:eastAsia="Times New Roman" w:hAnsi="Verdana"/>
          <w:color w:val="000000"/>
          <w:lang w:val="en"/>
        </w:rPr>
        <w:pPrChange w:id="238" w:author="Author" w:date="2013-06-27T18:30:00Z">
          <w:pPr>
            <w:numPr>
              <w:numId w:val="41"/>
            </w:numPr>
            <w:tabs>
              <w:tab w:val="num" w:pos="720"/>
            </w:tabs>
            <w:ind w:left="720" w:right="960" w:hanging="360"/>
            <w:divId w:val="1251696012"/>
          </w:pPr>
        </w:pPrChange>
      </w:pPr>
      <w:r>
        <w:rPr>
          <w:rFonts w:ascii="Verdana" w:eastAsia="Times New Roman" w:hAnsi="Verdana"/>
          <w:color w:val="000000"/>
          <w:lang w:val="en"/>
        </w:rPr>
        <w:t xml:space="preserve">Use legal </w:t>
      </w:r>
      <w:r>
        <w:rPr>
          <w:rStyle w:val="HTMLTypewriter"/>
          <w:lang w:val="en"/>
        </w:rPr>
        <w:t>acr</w:t>
      </w:r>
      <w:r>
        <w:rPr>
          <w:rFonts w:ascii="Verdana" w:eastAsia="Times New Roman" w:hAnsi="Verdana"/>
          <w:color w:val="000000"/>
          <w:lang w:val="en"/>
        </w:rPr>
        <w:t xml:space="preserve"> values in examples. </w:t>
      </w:r>
    </w:p>
    <w:p w14:paraId="76ED1A53" w14:textId="77777777" w:rsidR="00000000" w:rsidRDefault="00A44103">
      <w:pPr>
        <w:numPr>
          <w:ilvl w:val="0"/>
          <w:numId w:val="9"/>
        </w:numPr>
        <w:ind w:left="1680" w:right="960"/>
        <w:divId w:val="1251696012"/>
        <w:rPr>
          <w:rFonts w:ascii="Verdana" w:eastAsia="Times New Roman" w:hAnsi="Verdana"/>
          <w:color w:val="000000"/>
          <w:lang w:val="en"/>
        </w:rPr>
        <w:pPrChange w:id="239" w:author="Author" w:date="2013-06-27T18:30:00Z">
          <w:pPr>
            <w:numPr>
              <w:numId w:val="41"/>
            </w:numPr>
            <w:tabs>
              <w:tab w:val="num" w:pos="720"/>
            </w:tabs>
            <w:ind w:left="720" w:right="960" w:hanging="360"/>
            <w:divId w:val="1251696012"/>
          </w:pPr>
        </w:pPrChange>
      </w:pPr>
      <w:r>
        <w:rPr>
          <w:rFonts w:ascii="Verdana" w:eastAsia="Times New Roman" w:hAnsi="Verdana"/>
          <w:color w:val="000000"/>
          <w:lang w:val="en"/>
        </w:rPr>
        <w:t xml:space="preserve">Fixed #789 - Added </w:t>
      </w:r>
      <w:r>
        <w:rPr>
          <w:rStyle w:val="HTMLTypewriter"/>
          <w:lang w:val="en"/>
        </w:rPr>
        <w:t>amr</w:t>
      </w:r>
      <w:r>
        <w:rPr>
          <w:rFonts w:ascii="Verdana" w:eastAsia="Times New Roman" w:hAnsi="Verdana"/>
          <w:color w:val="000000"/>
          <w:lang w:val="en"/>
        </w:rPr>
        <w:t xml:space="preserve"> (auth</w:t>
      </w:r>
      <w:r>
        <w:rPr>
          <w:rFonts w:ascii="Verdana" w:eastAsia="Times New Roman" w:hAnsi="Verdana"/>
          <w:color w:val="000000"/>
          <w:lang w:val="en"/>
        </w:rPr>
        <w:t xml:space="preserve">entication methods references) Claim. </w:t>
      </w:r>
    </w:p>
    <w:p w14:paraId="0117C8A9"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-23 </w:t>
      </w:r>
    </w:p>
    <w:p w14:paraId="08799B18" w14:textId="77777777" w:rsidR="00000000" w:rsidRDefault="00A44103">
      <w:pPr>
        <w:numPr>
          <w:ilvl w:val="0"/>
          <w:numId w:val="10"/>
        </w:numPr>
        <w:ind w:left="1680" w:right="960"/>
        <w:divId w:val="1251696012"/>
        <w:rPr>
          <w:rFonts w:ascii="Verdana" w:eastAsia="Times New Roman" w:hAnsi="Verdana"/>
          <w:color w:val="000000"/>
          <w:lang w:val="en"/>
        </w:rPr>
        <w:pPrChange w:id="240" w:author="Author" w:date="2013-06-27T18:30:00Z">
          <w:pPr>
            <w:numPr>
              <w:numId w:val="42"/>
            </w:numPr>
            <w:tabs>
              <w:tab w:val="num" w:pos="720"/>
            </w:tabs>
            <w:ind w:left="720" w:right="960" w:hanging="360"/>
            <w:divId w:val="1251696012"/>
          </w:pPr>
        </w:pPrChange>
      </w:pPr>
      <w:r>
        <w:rPr>
          <w:rFonts w:ascii="Verdana" w:eastAsia="Times New Roman" w:hAnsi="Verdana"/>
          <w:color w:val="000000"/>
          <w:lang w:val="en"/>
        </w:rPr>
        <w:t xml:space="preserve">Fixed #620 - Update Section 2.2.6.2. </w:t>
      </w:r>
      <w:proofErr w:type="gramStart"/>
      <w:r>
        <w:rPr>
          <w:rFonts w:ascii="Verdana" w:eastAsia="Times New Roman" w:hAnsi="Verdana"/>
          <w:color w:val="000000"/>
          <w:lang w:val="en"/>
        </w:rPr>
        <w:t>to</w:t>
      </w:r>
      <w:proofErr w:type="gramEnd"/>
      <w:r>
        <w:rPr>
          <w:rFonts w:ascii="Verdana" w:eastAsia="Times New Roman" w:hAnsi="Verdana"/>
          <w:color w:val="000000"/>
          <w:lang w:val="en"/>
        </w:rPr>
        <w:t xml:space="preserve"> allow for other token types, but make bearer mandatory to support for basic clients. </w:t>
      </w:r>
    </w:p>
    <w:p w14:paraId="3C3F94D4" w14:textId="77777777" w:rsidR="00000000" w:rsidRDefault="00A44103">
      <w:pPr>
        <w:numPr>
          <w:ilvl w:val="0"/>
          <w:numId w:val="10"/>
        </w:numPr>
        <w:ind w:left="1680" w:right="960"/>
        <w:divId w:val="1251696012"/>
        <w:rPr>
          <w:rFonts w:ascii="Verdana" w:eastAsia="Times New Roman" w:hAnsi="Verdana"/>
          <w:color w:val="000000"/>
          <w:lang w:val="en"/>
        </w:rPr>
        <w:pPrChange w:id="241" w:author="Author" w:date="2013-06-27T18:30:00Z">
          <w:pPr>
            <w:numPr>
              <w:numId w:val="42"/>
            </w:numPr>
            <w:tabs>
              <w:tab w:val="num" w:pos="720"/>
            </w:tabs>
            <w:ind w:left="720" w:right="960" w:hanging="360"/>
            <w:divId w:val="1251696012"/>
          </w:pPr>
        </w:pPrChange>
      </w:pPr>
      <w:r>
        <w:rPr>
          <w:rFonts w:ascii="Verdana" w:eastAsia="Times New Roman" w:hAnsi="Verdana"/>
          <w:color w:val="000000"/>
          <w:lang w:val="en"/>
        </w:rPr>
        <w:t xml:space="preserve">Added Implementation Considerations section. </w:t>
      </w:r>
    </w:p>
    <w:p w14:paraId="6E3D5554" w14:textId="77777777" w:rsidR="00000000" w:rsidRDefault="00A44103">
      <w:pPr>
        <w:numPr>
          <w:ilvl w:val="0"/>
          <w:numId w:val="10"/>
        </w:numPr>
        <w:ind w:left="1680" w:right="960"/>
        <w:divId w:val="1251696012"/>
        <w:rPr>
          <w:rFonts w:ascii="Verdana" w:eastAsia="Times New Roman" w:hAnsi="Verdana"/>
          <w:color w:val="000000"/>
          <w:lang w:val="en"/>
        </w:rPr>
        <w:pPrChange w:id="242" w:author="Author" w:date="2013-06-27T18:30:00Z">
          <w:pPr>
            <w:numPr>
              <w:numId w:val="42"/>
            </w:numPr>
            <w:tabs>
              <w:tab w:val="num" w:pos="720"/>
            </w:tabs>
            <w:ind w:left="720" w:right="960" w:hanging="360"/>
            <w:divId w:val="1251696012"/>
          </w:pPr>
        </w:pPrChange>
      </w:pPr>
      <w:r>
        <w:rPr>
          <w:rFonts w:ascii="Verdana" w:eastAsia="Times New Roman" w:hAnsi="Verdana"/>
          <w:color w:val="000000"/>
          <w:lang w:val="en"/>
        </w:rPr>
        <w:t>Fixed #698 - Inconsistent use of article</w:t>
      </w:r>
      <w:r>
        <w:rPr>
          <w:rFonts w:ascii="Verdana" w:eastAsia="Times New Roman" w:hAnsi="Verdana"/>
          <w:color w:val="000000"/>
          <w:lang w:val="en"/>
        </w:rPr>
        <w:t xml:space="preserve">s. </w:t>
      </w:r>
    </w:p>
    <w:p w14:paraId="41FF649D" w14:textId="77777777" w:rsidR="00000000" w:rsidRDefault="00A44103">
      <w:pPr>
        <w:numPr>
          <w:ilvl w:val="0"/>
          <w:numId w:val="10"/>
        </w:numPr>
        <w:ind w:left="1680" w:right="960"/>
        <w:divId w:val="1251696012"/>
        <w:rPr>
          <w:rFonts w:ascii="Verdana" w:eastAsia="Times New Roman" w:hAnsi="Verdana"/>
          <w:color w:val="000000"/>
          <w:lang w:val="en"/>
        </w:rPr>
        <w:pPrChange w:id="243" w:author="Author" w:date="2013-06-27T18:30:00Z">
          <w:pPr>
            <w:numPr>
              <w:numId w:val="42"/>
            </w:numPr>
            <w:tabs>
              <w:tab w:val="num" w:pos="720"/>
            </w:tabs>
            <w:ind w:left="720" w:right="960" w:hanging="360"/>
            <w:divId w:val="1251696012"/>
          </w:pPr>
        </w:pPrChange>
      </w:pPr>
      <w:r>
        <w:rPr>
          <w:rFonts w:ascii="Verdana" w:eastAsia="Times New Roman" w:hAnsi="Verdana"/>
          <w:color w:val="000000"/>
          <w:lang w:val="en"/>
        </w:rPr>
        <w:t xml:space="preserve">Added auth_time definition to ID Token schema. </w:t>
      </w:r>
    </w:p>
    <w:p w14:paraId="7DC3A07E" w14:textId="77777777" w:rsidR="00000000" w:rsidRDefault="00A44103">
      <w:pPr>
        <w:numPr>
          <w:ilvl w:val="0"/>
          <w:numId w:val="10"/>
        </w:numPr>
        <w:ind w:left="1680" w:right="960"/>
        <w:divId w:val="1251696012"/>
        <w:rPr>
          <w:rFonts w:ascii="Verdana" w:eastAsia="Times New Roman" w:hAnsi="Verdana"/>
          <w:color w:val="000000"/>
          <w:lang w:val="en"/>
        </w:rPr>
        <w:pPrChange w:id="244" w:author="Author" w:date="2013-06-27T18:30:00Z">
          <w:pPr>
            <w:numPr>
              <w:numId w:val="42"/>
            </w:numPr>
            <w:tabs>
              <w:tab w:val="num" w:pos="720"/>
            </w:tabs>
            <w:ind w:left="720" w:right="960" w:hanging="360"/>
            <w:divId w:val="1251696012"/>
          </w:pPr>
        </w:pPrChange>
      </w:pPr>
      <w:r>
        <w:rPr>
          <w:rFonts w:ascii="Verdana" w:eastAsia="Times New Roman" w:hAnsi="Verdana"/>
          <w:color w:val="000000"/>
          <w:lang w:val="en"/>
        </w:rPr>
        <w:t xml:space="preserve">Fixed #655 - Specify UTF-8 as encoding scheme whenever necessary. </w:t>
      </w:r>
    </w:p>
    <w:p w14:paraId="54F0EA39"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-22 </w:t>
      </w:r>
    </w:p>
    <w:p w14:paraId="39566EA4" w14:textId="77777777" w:rsidR="00000000" w:rsidRDefault="00A44103">
      <w:pPr>
        <w:numPr>
          <w:ilvl w:val="0"/>
          <w:numId w:val="11"/>
        </w:numPr>
        <w:ind w:left="1680" w:right="960"/>
        <w:divId w:val="1251696012"/>
        <w:rPr>
          <w:rFonts w:ascii="Verdana" w:eastAsia="Times New Roman" w:hAnsi="Verdana"/>
          <w:color w:val="000000"/>
          <w:lang w:val="en"/>
        </w:rPr>
        <w:pPrChange w:id="245" w:author="Author" w:date="2013-06-27T18:30:00Z">
          <w:pPr>
            <w:numPr>
              <w:numId w:val="43"/>
            </w:numPr>
            <w:tabs>
              <w:tab w:val="num" w:pos="720"/>
            </w:tabs>
            <w:ind w:left="720" w:right="960" w:hanging="360"/>
            <w:divId w:val="1251696012"/>
          </w:pPr>
        </w:pPrChange>
      </w:pPr>
      <w:r>
        <w:rPr>
          <w:rFonts w:ascii="Verdana" w:eastAsia="Times New Roman" w:hAnsi="Verdana"/>
          <w:color w:val="000000"/>
          <w:lang w:val="en"/>
        </w:rPr>
        <w:t xml:space="preserve">Fixed #687 - Inconsistency between </w:t>
      </w:r>
      <w:r>
        <w:rPr>
          <w:rStyle w:val="HTMLTypewriter"/>
          <w:lang w:val="en"/>
        </w:rPr>
        <w:t>user_id</w:t>
      </w:r>
      <w:r>
        <w:rPr>
          <w:rFonts w:ascii="Verdana" w:eastAsia="Times New Roman" w:hAnsi="Verdana"/>
          <w:color w:val="000000"/>
          <w:lang w:val="en"/>
        </w:rPr>
        <w:t xml:space="preserve"> and </w:t>
      </w:r>
      <w:r>
        <w:rPr>
          <w:rStyle w:val="HTMLTypewriter"/>
          <w:lang w:val="en"/>
        </w:rPr>
        <w:t>prn</w:t>
      </w:r>
      <w:r>
        <w:rPr>
          <w:rFonts w:ascii="Verdana" w:eastAsia="Times New Roman" w:hAnsi="Verdana"/>
          <w:color w:val="000000"/>
          <w:lang w:val="en"/>
        </w:rPr>
        <w:t xml:space="preserve"> claims. The fix changed these names: user_id -&gt; sub, user_id_types_supported -&gt; s</w:t>
      </w:r>
      <w:r>
        <w:rPr>
          <w:rFonts w:ascii="Verdana" w:eastAsia="Times New Roman" w:hAnsi="Verdana"/>
          <w:color w:val="000000"/>
          <w:lang w:val="en"/>
        </w:rPr>
        <w:t xml:space="preserve">ubject_types_supported, user_id_type -&gt; subject_type, and prn -&gt; sub. </w:t>
      </w:r>
    </w:p>
    <w:p w14:paraId="43DF4C90" w14:textId="77777777" w:rsidR="00000000" w:rsidRDefault="00A44103">
      <w:pPr>
        <w:numPr>
          <w:ilvl w:val="0"/>
          <w:numId w:val="11"/>
        </w:numPr>
        <w:ind w:left="1680" w:right="960"/>
        <w:divId w:val="1251696012"/>
        <w:rPr>
          <w:rFonts w:ascii="Verdana" w:eastAsia="Times New Roman" w:hAnsi="Verdana"/>
          <w:color w:val="000000"/>
          <w:lang w:val="en"/>
        </w:rPr>
        <w:pPrChange w:id="246" w:author="Author" w:date="2013-06-27T18:30:00Z">
          <w:pPr>
            <w:numPr>
              <w:numId w:val="43"/>
            </w:numPr>
            <w:tabs>
              <w:tab w:val="num" w:pos="720"/>
            </w:tabs>
            <w:ind w:left="720" w:right="960" w:hanging="360"/>
            <w:divId w:val="1251696012"/>
          </w:pPr>
        </w:pPrChange>
      </w:pPr>
      <w:r>
        <w:rPr>
          <w:rFonts w:ascii="Verdana" w:eastAsia="Times New Roman" w:hAnsi="Verdana"/>
          <w:color w:val="000000"/>
          <w:lang w:val="en"/>
        </w:rPr>
        <w:t xml:space="preserve">Fixed #689 - Track JWT change that allows JWTs to have multiple audiences. </w:t>
      </w:r>
    </w:p>
    <w:p w14:paraId="688918FC" w14:textId="77777777" w:rsidR="00000000" w:rsidRDefault="00A44103">
      <w:pPr>
        <w:numPr>
          <w:ilvl w:val="0"/>
          <w:numId w:val="11"/>
        </w:numPr>
        <w:ind w:left="1680" w:right="960"/>
        <w:divId w:val="1251696012"/>
        <w:rPr>
          <w:rFonts w:ascii="Verdana" w:eastAsia="Times New Roman" w:hAnsi="Verdana"/>
          <w:color w:val="000000"/>
          <w:lang w:val="en"/>
        </w:rPr>
        <w:pPrChange w:id="247" w:author="Author" w:date="2013-06-27T18:30:00Z">
          <w:pPr>
            <w:numPr>
              <w:numId w:val="43"/>
            </w:numPr>
            <w:tabs>
              <w:tab w:val="num" w:pos="720"/>
            </w:tabs>
            <w:ind w:left="720" w:right="960" w:hanging="360"/>
            <w:divId w:val="1251696012"/>
          </w:pPr>
        </w:pPrChange>
      </w:pPr>
      <w:r>
        <w:rPr>
          <w:rFonts w:ascii="Verdana" w:eastAsia="Times New Roman" w:hAnsi="Verdana"/>
          <w:color w:val="000000"/>
          <w:lang w:val="en"/>
        </w:rPr>
        <w:t xml:space="preserve">Fixed #660 - Clarified that returning the </w:t>
      </w:r>
      <w:r>
        <w:rPr>
          <w:rStyle w:val="HTMLTypewriter"/>
          <w:lang w:val="en"/>
        </w:rPr>
        <w:t>sub</w:t>
      </w:r>
      <w:r>
        <w:rPr>
          <w:rFonts w:ascii="Verdana" w:eastAsia="Times New Roman" w:hAnsi="Verdana"/>
          <w:color w:val="000000"/>
          <w:lang w:val="en"/>
        </w:rPr>
        <w:t xml:space="preserve"> value from the UserInfo endpoint is mandatory. </w:t>
      </w:r>
    </w:p>
    <w:p w14:paraId="6E90723B" w14:textId="77777777" w:rsidR="00000000" w:rsidRDefault="00A44103">
      <w:pPr>
        <w:numPr>
          <w:ilvl w:val="0"/>
          <w:numId w:val="11"/>
        </w:numPr>
        <w:ind w:left="1680" w:right="960"/>
        <w:divId w:val="1251696012"/>
        <w:rPr>
          <w:rFonts w:ascii="Verdana" w:eastAsia="Times New Roman" w:hAnsi="Verdana"/>
          <w:color w:val="000000"/>
          <w:lang w:val="en"/>
        </w:rPr>
        <w:pPrChange w:id="248" w:author="Author" w:date="2013-06-27T18:30:00Z">
          <w:pPr>
            <w:numPr>
              <w:numId w:val="43"/>
            </w:numPr>
            <w:tabs>
              <w:tab w:val="num" w:pos="720"/>
            </w:tabs>
            <w:ind w:left="720" w:right="960" w:hanging="360"/>
            <w:divId w:val="1251696012"/>
          </w:pPr>
        </w:pPrChange>
      </w:pPr>
      <w:r>
        <w:rPr>
          <w:rFonts w:ascii="Verdana" w:eastAsia="Times New Roman" w:hAnsi="Verdana"/>
          <w:color w:val="000000"/>
          <w:lang w:val="en"/>
        </w:rPr>
        <w:t xml:space="preserve">Fixed #636 - ID Token authorized party claim. </w:t>
      </w:r>
    </w:p>
    <w:p w14:paraId="367B36D9" w14:textId="77777777" w:rsidR="00000000" w:rsidRDefault="00A44103">
      <w:pPr>
        <w:numPr>
          <w:ilvl w:val="0"/>
          <w:numId w:val="11"/>
        </w:numPr>
        <w:ind w:left="1680" w:right="960"/>
        <w:divId w:val="1251696012"/>
        <w:rPr>
          <w:rFonts w:ascii="Verdana" w:eastAsia="Times New Roman" w:hAnsi="Verdana"/>
          <w:color w:val="000000"/>
          <w:lang w:val="en"/>
        </w:rPr>
        <w:pPrChange w:id="249" w:author="Author" w:date="2013-06-27T18:30:00Z">
          <w:pPr>
            <w:numPr>
              <w:numId w:val="43"/>
            </w:numPr>
            <w:tabs>
              <w:tab w:val="num" w:pos="720"/>
            </w:tabs>
            <w:ind w:left="720" w:right="960" w:hanging="360"/>
            <w:divId w:val="1251696012"/>
          </w:pPr>
        </w:pPrChange>
      </w:pPr>
      <w:r>
        <w:rPr>
          <w:rFonts w:ascii="Verdana" w:eastAsia="Times New Roman" w:hAnsi="Verdana"/>
          <w:color w:val="000000"/>
          <w:lang w:val="en"/>
        </w:rPr>
        <w:t xml:space="preserve">Fixed #539 - Add scope for offline access. </w:t>
      </w:r>
    </w:p>
    <w:p w14:paraId="2FF3EE96" w14:textId="77777777" w:rsidR="00000000" w:rsidRDefault="00A44103">
      <w:pPr>
        <w:numPr>
          <w:ilvl w:val="0"/>
          <w:numId w:val="11"/>
        </w:numPr>
        <w:ind w:left="1680" w:right="960"/>
        <w:divId w:val="1251696012"/>
        <w:rPr>
          <w:rFonts w:ascii="Verdana" w:eastAsia="Times New Roman" w:hAnsi="Verdana"/>
          <w:color w:val="000000"/>
          <w:lang w:val="en"/>
        </w:rPr>
        <w:pPrChange w:id="250" w:author="Author" w:date="2013-06-27T18:30:00Z">
          <w:pPr>
            <w:numPr>
              <w:numId w:val="43"/>
            </w:numPr>
            <w:tabs>
              <w:tab w:val="num" w:pos="720"/>
            </w:tabs>
            <w:ind w:left="720" w:right="960" w:hanging="360"/>
            <w:divId w:val="1251696012"/>
          </w:pPr>
        </w:pPrChange>
      </w:pPr>
      <w:r>
        <w:rPr>
          <w:rFonts w:ascii="Verdana" w:eastAsia="Times New Roman" w:hAnsi="Verdana"/>
          <w:color w:val="000000"/>
          <w:lang w:val="en"/>
        </w:rPr>
        <w:t xml:space="preserve">Fixed #689 - added caution about unrecognized audiences. </w:t>
      </w:r>
    </w:p>
    <w:p w14:paraId="3C14BC78" w14:textId="77777777" w:rsidR="00000000" w:rsidRDefault="00A44103">
      <w:pPr>
        <w:numPr>
          <w:ilvl w:val="0"/>
          <w:numId w:val="11"/>
        </w:numPr>
        <w:ind w:left="1680" w:right="960"/>
        <w:divId w:val="1251696012"/>
        <w:rPr>
          <w:rFonts w:ascii="Verdana" w:eastAsia="Times New Roman" w:hAnsi="Verdana"/>
          <w:color w:val="000000"/>
          <w:lang w:val="en"/>
        </w:rPr>
        <w:pPrChange w:id="251" w:author="Author" w:date="2013-06-27T18:30:00Z">
          <w:pPr>
            <w:numPr>
              <w:numId w:val="43"/>
            </w:numPr>
            <w:tabs>
              <w:tab w:val="num" w:pos="720"/>
            </w:tabs>
            <w:ind w:left="720" w:right="960" w:hanging="360"/>
            <w:divId w:val="1251696012"/>
          </w:pPr>
        </w:pPrChange>
      </w:pPr>
      <w:r>
        <w:rPr>
          <w:rFonts w:ascii="Verdana" w:eastAsia="Times New Roman" w:hAnsi="Verdana"/>
          <w:color w:val="000000"/>
          <w:lang w:val="en"/>
        </w:rPr>
        <w:t xml:space="preserve">Fixed #693 Added login_hint </w:t>
      </w:r>
    </w:p>
    <w:p w14:paraId="028F287B" w14:textId="77777777" w:rsidR="00000000" w:rsidRDefault="00A44103">
      <w:pPr>
        <w:numPr>
          <w:ilvl w:val="0"/>
          <w:numId w:val="11"/>
        </w:numPr>
        <w:ind w:left="1680" w:right="960"/>
        <w:divId w:val="1251696012"/>
        <w:rPr>
          <w:rFonts w:ascii="Verdana" w:eastAsia="Times New Roman" w:hAnsi="Verdana"/>
          <w:color w:val="000000"/>
          <w:lang w:val="en"/>
        </w:rPr>
        <w:pPrChange w:id="252" w:author="Author" w:date="2013-06-27T18:30:00Z">
          <w:pPr>
            <w:numPr>
              <w:numId w:val="43"/>
            </w:numPr>
            <w:tabs>
              <w:tab w:val="num" w:pos="720"/>
            </w:tabs>
            <w:ind w:left="720" w:right="960" w:hanging="360"/>
            <w:divId w:val="1251696012"/>
          </w:pPr>
        </w:pPrChange>
      </w:pPr>
      <w:r>
        <w:rPr>
          <w:rFonts w:ascii="Verdana" w:eastAsia="Times New Roman" w:hAnsi="Verdana"/>
          <w:color w:val="000000"/>
          <w:lang w:val="en"/>
        </w:rPr>
        <w:t xml:space="preserve">Updated scopes text. </w:t>
      </w:r>
    </w:p>
    <w:p w14:paraId="4910A4D7"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-21 </w:t>
      </w:r>
    </w:p>
    <w:p w14:paraId="1E90A1C1" w14:textId="77777777" w:rsidR="00000000" w:rsidRDefault="00A44103">
      <w:pPr>
        <w:numPr>
          <w:ilvl w:val="0"/>
          <w:numId w:val="12"/>
        </w:numPr>
        <w:ind w:left="1680" w:right="960"/>
        <w:divId w:val="1251696012"/>
        <w:rPr>
          <w:rFonts w:ascii="Verdana" w:eastAsia="Times New Roman" w:hAnsi="Verdana"/>
          <w:color w:val="000000"/>
          <w:lang w:val="en"/>
        </w:rPr>
        <w:pPrChange w:id="253" w:author="Author" w:date="2013-06-27T18:30:00Z">
          <w:pPr>
            <w:numPr>
              <w:numId w:val="44"/>
            </w:numPr>
            <w:tabs>
              <w:tab w:val="num" w:pos="720"/>
            </w:tabs>
            <w:ind w:left="720" w:right="960" w:hanging="360"/>
            <w:divId w:val="1251696012"/>
          </w:pPr>
        </w:pPrChange>
      </w:pPr>
      <w:r>
        <w:rPr>
          <w:rFonts w:ascii="Verdana" w:eastAsia="Times New Roman" w:hAnsi="Verdana"/>
          <w:color w:val="000000"/>
          <w:lang w:val="en"/>
        </w:rPr>
        <w:t xml:space="preserve">added informative definition of nonce in 2.2.1 </w:t>
      </w:r>
    </w:p>
    <w:p w14:paraId="2D9A24D5" w14:textId="77777777" w:rsidR="00000000" w:rsidRDefault="00A44103">
      <w:pPr>
        <w:numPr>
          <w:ilvl w:val="0"/>
          <w:numId w:val="12"/>
        </w:numPr>
        <w:ind w:left="1680" w:right="960"/>
        <w:divId w:val="1251696012"/>
        <w:rPr>
          <w:rFonts w:ascii="Verdana" w:eastAsia="Times New Roman" w:hAnsi="Verdana"/>
          <w:color w:val="000000"/>
          <w:lang w:val="en"/>
        </w:rPr>
        <w:pPrChange w:id="254" w:author="Author" w:date="2013-06-27T18:30:00Z">
          <w:pPr>
            <w:numPr>
              <w:numId w:val="44"/>
            </w:numPr>
            <w:tabs>
              <w:tab w:val="num" w:pos="720"/>
            </w:tabs>
            <w:ind w:left="720" w:right="960" w:hanging="360"/>
            <w:divId w:val="1251696012"/>
          </w:pPr>
        </w:pPrChange>
      </w:pPr>
      <w:r>
        <w:rPr>
          <w:rFonts w:ascii="Verdana" w:eastAsia="Times New Roman" w:hAnsi="Verdana"/>
          <w:color w:val="000000"/>
          <w:lang w:val="en"/>
        </w:rPr>
        <w:t>Cla</w:t>
      </w:r>
      <w:r>
        <w:rPr>
          <w:rFonts w:ascii="Verdana" w:eastAsia="Times New Roman" w:hAnsi="Verdana"/>
          <w:color w:val="000000"/>
          <w:lang w:val="en"/>
        </w:rPr>
        <w:t xml:space="preserve">rified that the client MUST check that the issuer is valid for the token endpoint </w:t>
      </w:r>
    </w:p>
    <w:p w14:paraId="0D83D04E" w14:textId="77777777" w:rsidR="00000000" w:rsidRDefault="00A44103">
      <w:pPr>
        <w:numPr>
          <w:ilvl w:val="0"/>
          <w:numId w:val="12"/>
        </w:numPr>
        <w:ind w:left="1680" w:right="960"/>
        <w:divId w:val="1251696012"/>
        <w:rPr>
          <w:rFonts w:ascii="Verdana" w:eastAsia="Times New Roman" w:hAnsi="Verdana"/>
          <w:color w:val="000000"/>
          <w:lang w:val="en"/>
        </w:rPr>
        <w:pPrChange w:id="255" w:author="Author" w:date="2013-06-27T18:30:00Z">
          <w:pPr>
            <w:numPr>
              <w:numId w:val="44"/>
            </w:numPr>
            <w:tabs>
              <w:tab w:val="num" w:pos="720"/>
            </w:tabs>
            <w:ind w:left="720" w:right="960" w:hanging="360"/>
            <w:divId w:val="1251696012"/>
          </w:pPr>
        </w:pPrChange>
      </w:pPr>
      <w:r>
        <w:rPr>
          <w:rFonts w:ascii="Verdana" w:eastAsia="Times New Roman" w:hAnsi="Verdana"/>
          <w:color w:val="000000"/>
          <w:lang w:val="en"/>
        </w:rPr>
        <w:t xml:space="preserve">RE #607 add example decoded id_token for </w:t>
      </w:r>
      <w:proofErr w:type="gramStart"/>
      <w:r>
        <w:rPr>
          <w:rFonts w:ascii="Verdana" w:eastAsia="Times New Roman" w:hAnsi="Verdana"/>
          <w:color w:val="000000"/>
          <w:lang w:val="en"/>
        </w:rPr>
        <w:t>non</w:t>
      </w:r>
      <w:proofErr w:type="gramEnd"/>
      <w:r>
        <w:rPr>
          <w:rFonts w:ascii="Verdana" w:eastAsia="Times New Roman" w:hAnsi="Verdana"/>
          <w:color w:val="000000"/>
          <w:lang w:val="en"/>
        </w:rPr>
        <w:t xml:space="preserve"> self-issued. </w:t>
      </w:r>
    </w:p>
    <w:p w14:paraId="14DAFA69" w14:textId="77777777" w:rsidR="00000000" w:rsidRDefault="00A44103">
      <w:pPr>
        <w:numPr>
          <w:ilvl w:val="0"/>
          <w:numId w:val="12"/>
        </w:numPr>
        <w:ind w:left="1680" w:right="960"/>
        <w:divId w:val="1251696012"/>
        <w:rPr>
          <w:rFonts w:ascii="Verdana" w:eastAsia="Times New Roman" w:hAnsi="Verdana"/>
          <w:color w:val="000000"/>
          <w:lang w:val="en"/>
        </w:rPr>
        <w:pPrChange w:id="256" w:author="Author" w:date="2013-06-27T18:30:00Z">
          <w:pPr>
            <w:numPr>
              <w:numId w:val="44"/>
            </w:numPr>
            <w:tabs>
              <w:tab w:val="num" w:pos="720"/>
            </w:tabs>
            <w:ind w:left="720" w:right="960" w:hanging="360"/>
            <w:divId w:val="1251696012"/>
          </w:pPr>
        </w:pPrChange>
      </w:pPr>
      <w:r>
        <w:rPr>
          <w:rFonts w:ascii="Verdana" w:eastAsia="Times New Roman" w:hAnsi="Verdana"/>
          <w:color w:val="000000"/>
          <w:lang w:val="en"/>
        </w:rPr>
        <w:t xml:space="preserve">Fixed #666 - JWS signature validation vs. verification. </w:t>
      </w:r>
    </w:p>
    <w:p w14:paraId="2FC538DB" w14:textId="77777777" w:rsidR="00000000" w:rsidRDefault="00A44103">
      <w:pPr>
        <w:numPr>
          <w:ilvl w:val="0"/>
          <w:numId w:val="12"/>
        </w:numPr>
        <w:ind w:left="1680" w:right="960"/>
        <w:divId w:val="1251696012"/>
        <w:rPr>
          <w:rFonts w:ascii="Verdana" w:eastAsia="Times New Roman" w:hAnsi="Verdana"/>
          <w:color w:val="000000"/>
          <w:lang w:val="en"/>
        </w:rPr>
        <w:pPrChange w:id="257" w:author="Author" w:date="2013-06-27T18:30:00Z">
          <w:pPr>
            <w:numPr>
              <w:numId w:val="44"/>
            </w:numPr>
            <w:tabs>
              <w:tab w:val="num" w:pos="720"/>
            </w:tabs>
            <w:ind w:left="720" w:right="960" w:hanging="360"/>
            <w:divId w:val="1251696012"/>
          </w:pPr>
        </w:pPrChange>
      </w:pPr>
      <w:r>
        <w:rPr>
          <w:rFonts w:ascii="Verdana" w:eastAsia="Times New Roman" w:hAnsi="Verdana"/>
          <w:color w:val="000000"/>
          <w:lang w:val="en"/>
        </w:rPr>
        <w:t>Fixed #682 - Change remaining uses of "birthday" to "birt</w:t>
      </w:r>
      <w:r>
        <w:rPr>
          <w:rFonts w:ascii="Verdana" w:eastAsia="Times New Roman" w:hAnsi="Verdana"/>
          <w:color w:val="000000"/>
          <w:lang w:val="en"/>
        </w:rPr>
        <w:t xml:space="preserve">hdate". </w:t>
      </w:r>
    </w:p>
    <w:p w14:paraId="3C22F191" w14:textId="77777777" w:rsidR="00000000" w:rsidRDefault="00A44103">
      <w:pPr>
        <w:numPr>
          <w:ilvl w:val="0"/>
          <w:numId w:val="12"/>
        </w:numPr>
        <w:ind w:left="1680" w:right="960"/>
        <w:divId w:val="1251696012"/>
        <w:rPr>
          <w:rFonts w:ascii="Verdana" w:eastAsia="Times New Roman" w:hAnsi="Verdana"/>
          <w:color w:val="000000"/>
          <w:lang w:val="en"/>
        </w:rPr>
        <w:pPrChange w:id="258" w:author="Author" w:date="2013-06-27T18:30:00Z">
          <w:pPr>
            <w:numPr>
              <w:numId w:val="44"/>
            </w:numPr>
            <w:tabs>
              <w:tab w:val="num" w:pos="720"/>
            </w:tabs>
            <w:ind w:left="720" w:right="960" w:hanging="360"/>
            <w:divId w:val="1251696012"/>
          </w:pPr>
        </w:pPrChange>
      </w:pPr>
      <w:r>
        <w:rPr>
          <w:rFonts w:ascii="Verdana" w:eastAsia="Times New Roman" w:hAnsi="Verdana"/>
          <w:color w:val="000000"/>
          <w:lang w:val="en"/>
        </w:rPr>
        <w:t xml:space="preserve">Referenced OAuth 2.0 RFCs -- RFC 6749 and RFC 6750. </w:t>
      </w:r>
    </w:p>
    <w:p w14:paraId="239A1082"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-20 </w:t>
      </w:r>
    </w:p>
    <w:p w14:paraId="687813FB" w14:textId="77777777" w:rsidR="00000000" w:rsidRDefault="00A44103">
      <w:pPr>
        <w:numPr>
          <w:ilvl w:val="0"/>
          <w:numId w:val="13"/>
        </w:numPr>
        <w:ind w:left="1680" w:right="960"/>
        <w:divId w:val="1251696012"/>
        <w:rPr>
          <w:rFonts w:ascii="Verdana" w:eastAsia="Times New Roman" w:hAnsi="Verdana"/>
          <w:color w:val="000000"/>
          <w:lang w:val="en"/>
        </w:rPr>
        <w:pPrChange w:id="259" w:author="Author" w:date="2013-06-27T18:30:00Z">
          <w:pPr>
            <w:numPr>
              <w:numId w:val="45"/>
            </w:numPr>
            <w:tabs>
              <w:tab w:val="num" w:pos="720"/>
            </w:tabs>
            <w:ind w:left="720" w:right="960" w:hanging="360"/>
            <w:divId w:val="1251696012"/>
          </w:pPr>
        </w:pPrChange>
      </w:pPr>
      <w:r>
        <w:rPr>
          <w:rFonts w:ascii="Verdana" w:eastAsia="Times New Roman" w:hAnsi="Verdana"/>
          <w:color w:val="000000"/>
          <w:lang w:val="en"/>
        </w:rPr>
        <w:t xml:space="preserve">Added </w:t>
      </w:r>
      <w:r>
        <w:rPr>
          <w:rStyle w:val="HTMLTypewriter"/>
          <w:lang w:val="en"/>
        </w:rPr>
        <w:t>preferred_username</w:t>
      </w:r>
      <w:r>
        <w:rPr>
          <w:rFonts w:ascii="Verdana" w:eastAsia="Times New Roman" w:hAnsi="Verdana"/>
          <w:color w:val="000000"/>
          <w:lang w:val="en"/>
        </w:rPr>
        <w:t xml:space="preserve"> claim under </w:t>
      </w:r>
      <w:r>
        <w:rPr>
          <w:rStyle w:val="HTMLTypewriter"/>
          <w:lang w:val="en"/>
        </w:rPr>
        <w:t>profile</w:t>
      </w:r>
      <w:r>
        <w:rPr>
          <w:rFonts w:ascii="Verdana" w:eastAsia="Times New Roman" w:hAnsi="Verdana"/>
          <w:color w:val="000000"/>
          <w:lang w:val="en"/>
        </w:rPr>
        <w:t xml:space="preserve"> scope </w:t>
      </w:r>
    </w:p>
    <w:p w14:paraId="61A36C55" w14:textId="77777777" w:rsidR="00000000" w:rsidRDefault="00A44103">
      <w:pPr>
        <w:numPr>
          <w:ilvl w:val="0"/>
          <w:numId w:val="13"/>
        </w:numPr>
        <w:ind w:left="1680" w:right="960"/>
        <w:divId w:val="1251696012"/>
        <w:rPr>
          <w:rFonts w:ascii="Verdana" w:eastAsia="Times New Roman" w:hAnsi="Verdana"/>
          <w:color w:val="000000"/>
          <w:lang w:val="en"/>
        </w:rPr>
        <w:pPrChange w:id="260" w:author="Author" w:date="2013-06-27T18:30:00Z">
          <w:pPr>
            <w:numPr>
              <w:numId w:val="45"/>
            </w:numPr>
            <w:tabs>
              <w:tab w:val="num" w:pos="720"/>
            </w:tabs>
            <w:ind w:left="720" w:right="960" w:hanging="360"/>
            <w:divId w:val="1251696012"/>
          </w:pPr>
        </w:pPrChange>
      </w:pPr>
      <w:r>
        <w:rPr>
          <w:rFonts w:ascii="Verdana" w:eastAsia="Times New Roman" w:hAnsi="Verdana"/>
          <w:color w:val="000000"/>
          <w:lang w:val="en"/>
        </w:rPr>
        <w:t xml:space="preserve">Added ID Token section to describe required claims </w:t>
      </w:r>
    </w:p>
    <w:p w14:paraId="557FE526" w14:textId="77777777" w:rsidR="00000000" w:rsidRDefault="00A44103">
      <w:pPr>
        <w:numPr>
          <w:ilvl w:val="0"/>
          <w:numId w:val="13"/>
        </w:numPr>
        <w:ind w:left="1680" w:right="960"/>
        <w:divId w:val="1251696012"/>
        <w:rPr>
          <w:rFonts w:ascii="Verdana" w:eastAsia="Times New Roman" w:hAnsi="Verdana"/>
          <w:color w:val="000000"/>
          <w:lang w:val="en"/>
        </w:rPr>
        <w:pPrChange w:id="261" w:author="Author" w:date="2013-06-27T18:30:00Z">
          <w:pPr>
            <w:numPr>
              <w:numId w:val="45"/>
            </w:numPr>
            <w:tabs>
              <w:tab w:val="num" w:pos="720"/>
            </w:tabs>
            <w:ind w:left="720" w:right="960" w:hanging="360"/>
            <w:divId w:val="1251696012"/>
          </w:pPr>
        </w:pPrChange>
      </w:pPr>
      <w:r>
        <w:rPr>
          <w:rFonts w:ascii="Verdana" w:eastAsia="Times New Roman" w:hAnsi="Verdana"/>
          <w:color w:val="000000"/>
          <w:lang w:val="en"/>
        </w:rPr>
        <w:t xml:space="preserve">Added section on claim stability </w:t>
      </w:r>
    </w:p>
    <w:p w14:paraId="2686CEB4"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-19 </w:t>
      </w:r>
    </w:p>
    <w:p w14:paraId="1CB49873" w14:textId="77777777" w:rsidR="00000000" w:rsidRDefault="00A44103">
      <w:pPr>
        <w:numPr>
          <w:ilvl w:val="0"/>
          <w:numId w:val="14"/>
        </w:numPr>
        <w:ind w:left="1680" w:right="960"/>
        <w:divId w:val="1251696012"/>
        <w:rPr>
          <w:rFonts w:ascii="Verdana" w:eastAsia="Times New Roman" w:hAnsi="Verdana"/>
          <w:color w:val="000000"/>
          <w:lang w:val="en"/>
        </w:rPr>
        <w:pPrChange w:id="262" w:author="Author" w:date="2013-06-27T18:30:00Z">
          <w:pPr>
            <w:numPr>
              <w:numId w:val="46"/>
            </w:numPr>
            <w:tabs>
              <w:tab w:val="num" w:pos="720"/>
            </w:tabs>
            <w:ind w:left="720" w:right="960" w:hanging="360"/>
            <w:divId w:val="1251696012"/>
          </w:pPr>
        </w:pPrChange>
      </w:pPr>
      <w:r>
        <w:rPr>
          <w:rFonts w:ascii="Verdana" w:eastAsia="Times New Roman" w:hAnsi="Verdana"/>
          <w:color w:val="000000"/>
          <w:lang w:val="en"/>
        </w:rPr>
        <w:t>Fixed Section 2.2.5.1 to return code in a quer</w:t>
      </w:r>
      <w:r>
        <w:rPr>
          <w:rFonts w:ascii="Verdana" w:eastAsia="Times New Roman" w:hAnsi="Verdana"/>
          <w:color w:val="000000"/>
          <w:lang w:val="en"/>
        </w:rPr>
        <w:t xml:space="preserve">y parameter rather than a fragment </w:t>
      </w:r>
    </w:p>
    <w:p w14:paraId="57492B13" w14:textId="77777777" w:rsidR="00000000" w:rsidRDefault="00A44103">
      <w:pPr>
        <w:numPr>
          <w:ilvl w:val="0"/>
          <w:numId w:val="14"/>
        </w:numPr>
        <w:ind w:left="1680" w:right="960"/>
        <w:divId w:val="1251696012"/>
        <w:rPr>
          <w:rFonts w:ascii="Verdana" w:eastAsia="Times New Roman" w:hAnsi="Verdana"/>
          <w:color w:val="000000"/>
          <w:lang w:val="en"/>
        </w:rPr>
        <w:pPrChange w:id="263" w:author="Author" w:date="2013-06-27T18:30:00Z">
          <w:pPr>
            <w:numPr>
              <w:numId w:val="46"/>
            </w:numPr>
            <w:tabs>
              <w:tab w:val="num" w:pos="720"/>
            </w:tabs>
            <w:ind w:left="720" w:right="960" w:hanging="360"/>
            <w:divId w:val="1251696012"/>
          </w:pPr>
        </w:pPrChange>
      </w:pPr>
      <w:r>
        <w:rPr>
          <w:rFonts w:ascii="Verdana" w:eastAsia="Times New Roman" w:hAnsi="Verdana"/>
          <w:color w:val="000000"/>
          <w:lang w:val="en"/>
        </w:rPr>
        <w:t xml:space="preserve">Removed </w:t>
      </w:r>
      <w:r>
        <w:rPr>
          <w:rStyle w:val="HTMLTypewriter"/>
          <w:lang w:val="en"/>
        </w:rPr>
        <w:t>claims_in_id_token</w:t>
      </w:r>
      <w:r>
        <w:rPr>
          <w:rFonts w:ascii="Verdana" w:eastAsia="Times New Roman" w:hAnsi="Verdana"/>
          <w:color w:val="000000"/>
          <w:lang w:val="en"/>
        </w:rPr>
        <w:t xml:space="preserve"> scope value, per decision on June 15, 2012 special working group call </w:t>
      </w:r>
    </w:p>
    <w:p w14:paraId="2D0653B1"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-18 </w:t>
      </w:r>
    </w:p>
    <w:p w14:paraId="66C57455" w14:textId="77777777" w:rsidR="00000000" w:rsidRDefault="00A44103">
      <w:pPr>
        <w:numPr>
          <w:ilvl w:val="0"/>
          <w:numId w:val="15"/>
        </w:numPr>
        <w:ind w:left="1680" w:right="960"/>
        <w:divId w:val="1251696012"/>
        <w:rPr>
          <w:rFonts w:ascii="Verdana" w:eastAsia="Times New Roman" w:hAnsi="Verdana"/>
          <w:color w:val="000000"/>
          <w:lang w:val="en"/>
        </w:rPr>
        <w:pPrChange w:id="264" w:author="Author" w:date="2013-06-27T18:30:00Z">
          <w:pPr>
            <w:numPr>
              <w:numId w:val="47"/>
            </w:numPr>
            <w:tabs>
              <w:tab w:val="num" w:pos="720"/>
            </w:tabs>
            <w:ind w:left="720" w:right="960" w:hanging="360"/>
            <w:divId w:val="1251696012"/>
          </w:pPr>
        </w:pPrChange>
      </w:pPr>
      <w:r>
        <w:rPr>
          <w:rFonts w:ascii="Verdana" w:eastAsia="Times New Roman" w:hAnsi="Verdana"/>
          <w:color w:val="000000"/>
          <w:lang w:val="en"/>
        </w:rPr>
        <w:t xml:space="preserve">Use "code" response_type instead of "token id_token" in Basic Profile, per issue #567 </w:t>
      </w:r>
    </w:p>
    <w:p w14:paraId="400CC236" w14:textId="77777777" w:rsidR="00000000" w:rsidRDefault="00A44103">
      <w:pPr>
        <w:numPr>
          <w:ilvl w:val="0"/>
          <w:numId w:val="15"/>
        </w:numPr>
        <w:ind w:left="1680" w:right="960"/>
        <w:divId w:val="1251696012"/>
        <w:rPr>
          <w:rFonts w:ascii="Verdana" w:eastAsia="Times New Roman" w:hAnsi="Verdana"/>
          <w:color w:val="000000"/>
          <w:lang w:val="en"/>
        </w:rPr>
        <w:pPrChange w:id="265" w:author="Author" w:date="2013-06-27T18:30:00Z">
          <w:pPr>
            <w:numPr>
              <w:numId w:val="47"/>
            </w:numPr>
            <w:tabs>
              <w:tab w:val="num" w:pos="720"/>
            </w:tabs>
            <w:ind w:left="720" w:right="960" w:hanging="360"/>
            <w:divId w:val="1251696012"/>
          </w:pPr>
        </w:pPrChange>
      </w:pPr>
      <w:r>
        <w:rPr>
          <w:rFonts w:ascii="Verdana" w:eastAsia="Times New Roman" w:hAnsi="Verdana"/>
          <w:color w:val="000000"/>
          <w:lang w:val="en"/>
        </w:rPr>
        <w:t xml:space="preserve">Changed </w:t>
      </w:r>
      <w:r>
        <w:rPr>
          <w:rStyle w:val="HTMLTypewriter"/>
          <w:lang w:val="en"/>
        </w:rPr>
        <w:t>verified</w:t>
      </w:r>
      <w:r>
        <w:rPr>
          <w:rFonts w:ascii="Verdana" w:eastAsia="Times New Roman" w:hAnsi="Verdana"/>
          <w:color w:val="000000"/>
          <w:lang w:val="en"/>
        </w:rPr>
        <w:t xml:space="preserve"> to </w:t>
      </w:r>
      <w:r>
        <w:rPr>
          <w:rStyle w:val="HTMLTypewriter"/>
          <w:lang w:val="en"/>
        </w:rPr>
        <w:t>email_verified</w:t>
      </w:r>
      <w:r>
        <w:rPr>
          <w:rFonts w:ascii="Verdana" w:eastAsia="Times New Roman" w:hAnsi="Verdana"/>
          <w:color w:val="000000"/>
          <w:lang w:val="en"/>
        </w:rPr>
        <w:t xml:space="preserve">, per issue #564 </w:t>
      </w:r>
    </w:p>
    <w:p w14:paraId="44836995" w14:textId="77777777" w:rsidR="00000000" w:rsidRDefault="00A44103">
      <w:pPr>
        <w:numPr>
          <w:ilvl w:val="0"/>
          <w:numId w:val="15"/>
        </w:numPr>
        <w:ind w:left="1680" w:right="960"/>
        <w:divId w:val="1251696012"/>
        <w:rPr>
          <w:rFonts w:ascii="Verdana" w:eastAsia="Times New Roman" w:hAnsi="Verdana"/>
          <w:color w:val="000000"/>
          <w:lang w:val="en"/>
        </w:rPr>
        <w:pPrChange w:id="266" w:author="Author" w:date="2013-06-27T18:30:00Z">
          <w:pPr>
            <w:numPr>
              <w:numId w:val="47"/>
            </w:numPr>
            <w:tabs>
              <w:tab w:val="num" w:pos="720"/>
            </w:tabs>
            <w:ind w:left="720" w:right="960" w:hanging="360"/>
            <w:divId w:val="1251696012"/>
          </w:pPr>
        </w:pPrChange>
      </w:pPr>
      <w:r>
        <w:rPr>
          <w:rFonts w:ascii="Verdana" w:eastAsia="Times New Roman" w:hAnsi="Verdana"/>
          <w:color w:val="000000"/>
          <w:lang w:val="en"/>
        </w:rPr>
        <w:t xml:space="preserve">Removed Check ID Endpoint, per issue #570 </w:t>
      </w:r>
    </w:p>
    <w:p w14:paraId="00765C6A" w14:textId="77777777" w:rsidR="00000000" w:rsidRDefault="00A44103">
      <w:pPr>
        <w:numPr>
          <w:ilvl w:val="0"/>
          <w:numId w:val="15"/>
        </w:numPr>
        <w:ind w:left="1680" w:right="960"/>
        <w:divId w:val="1251696012"/>
        <w:rPr>
          <w:rFonts w:ascii="Verdana" w:eastAsia="Times New Roman" w:hAnsi="Verdana"/>
          <w:color w:val="000000"/>
          <w:lang w:val="en"/>
        </w:rPr>
        <w:pPrChange w:id="267" w:author="Author" w:date="2013-06-27T18:30:00Z">
          <w:pPr>
            <w:numPr>
              <w:numId w:val="47"/>
            </w:numPr>
            <w:tabs>
              <w:tab w:val="num" w:pos="720"/>
            </w:tabs>
            <w:ind w:left="720" w:right="960" w:hanging="360"/>
            <w:divId w:val="1251696012"/>
          </w:pPr>
        </w:pPrChange>
      </w:pPr>
      <w:r>
        <w:rPr>
          <w:rFonts w:ascii="Verdana" w:eastAsia="Times New Roman" w:hAnsi="Verdana"/>
          <w:color w:val="000000"/>
          <w:lang w:val="en"/>
        </w:rPr>
        <w:t xml:space="preserve">Removed requirement for ID Token signature validation from Basic Profile, per issue #568 </w:t>
      </w:r>
    </w:p>
    <w:p w14:paraId="57C3F578" w14:textId="77777777" w:rsidR="00000000" w:rsidRDefault="00A44103">
      <w:pPr>
        <w:numPr>
          <w:ilvl w:val="0"/>
          <w:numId w:val="15"/>
        </w:numPr>
        <w:ind w:left="1680" w:right="960"/>
        <w:divId w:val="1251696012"/>
        <w:rPr>
          <w:rFonts w:ascii="Verdana" w:eastAsia="Times New Roman" w:hAnsi="Verdana"/>
          <w:color w:val="000000"/>
          <w:lang w:val="en"/>
        </w:rPr>
        <w:pPrChange w:id="268" w:author="Author" w:date="2013-06-27T18:30:00Z">
          <w:pPr>
            <w:numPr>
              <w:numId w:val="47"/>
            </w:numPr>
            <w:tabs>
              <w:tab w:val="num" w:pos="720"/>
            </w:tabs>
            <w:ind w:left="720" w:right="960" w:hanging="360"/>
            <w:divId w:val="1251696012"/>
          </w:pPr>
        </w:pPrChange>
      </w:pPr>
      <w:r>
        <w:rPr>
          <w:rFonts w:ascii="Verdana" w:eastAsia="Times New Roman" w:hAnsi="Verdana"/>
          <w:color w:val="000000"/>
          <w:lang w:val="en"/>
        </w:rPr>
        <w:t xml:space="preserve">Removed use of </w:t>
      </w:r>
      <w:r>
        <w:rPr>
          <w:rStyle w:val="HTMLTypewriter"/>
          <w:lang w:val="en"/>
        </w:rPr>
        <w:t>nonce</w:t>
      </w:r>
      <w:r>
        <w:rPr>
          <w:rFonts w:ascii="Verdana" w:eastAsia="Times New Roman" w:hAnsi="Verdana"/>
          <w:color w:val="000000"/>
          <w:lang w:val="en"/>
        </w:rPr>
        <w:t xml:space="preserve"> from Basic Profile, per issue #569 </w:t>
      </w:r>
    </w:p>
    <w:p w14:paraId="13ACE7D2" w14:textId="77777777" w:rsidR="00000000" w:rsidRDefault="00A44103">
      <w:pPr>
        <w:numPr>
          <w:ilvl w:val="0"/>
          <w:numId w:val="15"/>
        </w:numPr>
        <w:ind w:left="1680" w:right="960"/>
        <w:divId w:val="1251696012"/>
        <w:rPr>
          <w:rFonts w:ascii="Verdana" w:eastAsia="Times New Roman" w:hAnsi="Verdana"/>
          <w:color w:val="000000"/>
          <w:lang w:val="en"/>
        </w:rPr>
        <w:pPrChange w:id="269" w:author="Author" w:date="2013-06-27T18:30:00Z">
          <w:pPr>
            <w:numPr>
              <w:numId w:val="47"/>
            </w:numPr>
            <w:tabs>
              <w:tab w:val="num" w:pos="720"/>
            </w:tabs>
            <w:ind w:left="720" w:right="960" w:hanging="360"/>
            <w:divId w:val="1251696012"/>
          </w:pPr>
        </w:pPrChange>
      </w:pPr>
      <w:r>
        <w:rPr>
          <w:rFonts w:ascii="Verdana" w:eastAsia="Times New Roman" w:hAnsi="Verdana"/>
          <w:color w:val="000000"/>
          <w:lang w:val="en"/>
        </w:rPr>
        <w:t>Changed client.example.com to clie</w:t>
      </w:r>
      <w:r>
        <w:rPr>
          <w:rFonts w:ascii="Verdana" w:eastAsia="Times New Roman" w:hAnsi="Verdana"/>
          <w:color w:val="000000"/>
          <w:lang w:val="en"/>
        </w:rPr>
        <w:t xml:space="preserve">nt.example.org, per issue #251 </w:t>
      </w:r>
    </w:p>
    <w:p w14:paraId="6B461F74" w14:textId="77777777" w:rsidR="00000000" w:rsidRDefault="00A44103">
      <w:pPr>
        <w:numPr>
          <w:ilvl w:val="0"/>
          <w:numId w:val="15"/>
        </w:numPr>
        <w:ind w:left="1680" w:right="960"/>
        <w:divId w:val="1251696012"/>
        <w:rPr>
          <w:rFonts w:ascii="Verdana" w:eastAsia="Times New Roman" w:hAnsi="Verdana"/>
          <w:color w:val="000000"/>
          <w:lang w:val="en"/>
        </w:rPr>
        <w:pPrChange w:id="270" w:author="Author" w:date="2013-06-27T18:30:00Z">
          <w:pPr>
            <w:numPr>
              <w:numId w:val="47"/>
            </w:numPr>
            <w:tabs>
              <w:tab w:val="num" w:pos="720"/>
            </w:tabs>
            <w:ind w:left="720" w:right="960" w:hanging="360"/>
            <w:divId w:val="1251696012"/>
          </w:pPr>
        </w:pPrChange>
      </w:pPr>
      <w:r>
        <w:rPr>
          <w:rFonts w:ascii="Verdana" w:eastAsia="Times New Roman" w:hAnsi="Verdana"/>
          <w:color w:val="000000"/>
          <w:lang w:val="en"/>
        </w:rPr>
        <w:t xml:space="preserve">Added claims_in_id_token scope definition to Basic and Implicit, per issue #594 </w:t>
      </w:r>
    </w:p>
    <w:p w14:paraId="7C319FDF" w14:textId="77777777" w:rsidR="00000000" w:rsidRDefault="00A44103">
      <w:pPr>
        <w:numPr>
          <w:ilvl w:val="0"/>
          <w:numId w:val="15"/>
        </w:numPr>
        <w:ind w:left="1680" w:right="960"/>
        <w:divId w:val="1251696012"/>
        <w:rPr>
          <w:rFonts w:ascii="Verdana" w:eastAsia="Times New Roman" w:hAnsi="Verdana"/>
          <w:color w:val="000000"/>
          <w:lang w:val="en"/>
        </w:rPr>
        <w:pPrChange w:id="271" w:author="Author" w:date="2013-06-27T18:30:00Z">
          <w:pPr>
            <w:numPr>
              <w:numId w:val="47"/>
            </w:numPr>
            <w:tabs>
              <w:tab w:val="num" w:pos="720"/>
            </w:tabs>
            <w:ind w:left="720" w:right="960" w:hanging="360"/>
            <w:divId w:val="1251696012"/>
          </w:pPr>
        </w:pPrChange>
      </w:pPr>
      <w:r>
        <w:rPr>
          <w:rFonts w:ascii="Verdana" w:eastAsia="Times New Roman" w:hAnsi="Verdana"/>
          <w:color w:val="000000"/>
          <w:lang w:val="en"/>
        </w:rPr>
        <w:t xml:space="preserve">Use standards track version of JSON Web Token spec (draft-ietf-oauth-json-web-token) </w:t>
      </w:r>
    </w:p>
    <w:p w14:paraId="16CF1C3C" w14:textId="77777777" w:rsidR="00000000" w:rsidRDefault="00A44103">
      <w:pPr>
        <w:pStyle w:val="NormalWeb"/>
        <w:divId w:val="1251696012"/>
        <w:rPr>
          <w:rFonts w:ascii="Verdana" w:hAnsi="Verdana"/>
          <w:color w:val="000000"/>
          <w:lang w:val="en"/>
        </w:rPr>
      </w:pPr>
      <w:r>
        <w:rPr>
          <w:rFonts w:ascii="Verdana" w:hAnsi="Verdana"/>
          <w:color w:val="000000"/>
          <w:lang w:val="en"/>
        </w:rPr>
        <w:t>-17</w:t>
      </w:r>
    </w:p>
    <w:p w14:paraId="227AE4C4" w14:textId="77777777" w:rsidR="00000000" w:rsidRDefault="00A44103">
      <w:pPr>
        <w:numPr>
          <w:ilvl w:val="0"/>
          <w:numId w:val="16"/>
        </w:numPr>
        <w:ind w:left="1680" w:right="960"/>
        <w:divId w:val="1251696012"/>
        <w:rPr>
          <w:rFonts w:ascii="Verdana" w:eastAsia="Times New Roman" w:hAnsi="Verdana"/>
          <w:color w:val="000000"/>
          <w:lang w:val="en"/>
        </w:rPr>
        <w:pPrChange w:id="272" w:author="Author" w:date="2013-06-27T18:30:00Z">
          <w:pPr>
            <w:numPr>
              <w:numId w:val="48"/>
            </w:numPr>
            <w:tabs>
              <w:tab w:val="num" w:pos="720"/>
            </w:tabs>
            <w:ind w:left="720" w:right="960" w:hanging="360"/>
            <w:divId w:val="1251696012"/>
          </w:pPr>
        </w:pPrChange>
      </w:pPr>
      <w:r>
        <w:rPr>
          <w:rFonts w:ascii="Verdana" w:eastAsia="Times New Roman" w:hAnsi="Verdana"/>
          <w:color w:val="000000"/>
          <w:lang w:val="en"/>
        </w:rPr>
        <w:t xml:space="preserve">Removed "embedded" display type, since its semantics </w:t>
      </w:r>
      <w:r>
        <w:rPr>
          <w:rFonts w:ascii="Verdana" w:eastAsia="Times New Roman" w:hAnsi="Verdana"/>
          <w:color w:val="000000"/>
          <w:lang w:val="en"/>
        </w:rPr>
        <w:t xml:space="preserve">were not well defined, per issue #514 </w:t>
      </w:r>
    </w:p>
    <w:p w14:paraId="5FA70B2B" w14:textId="77777777" w:rsidR="00000000" w:rsidRDefault="00A44103">
      <w:pPr>
        <w:numPr>
          <w:ilvl w:val="0"/>
          <w:numId w:val="16"/>
        </w:numPr>
        <w:ind w:left="1680" w:right="960"/>
        <w:divId w:val="1251696012"/>
        <w:rPr>
          <w:rFonts w:ascii="Verdana" w:eastAsia="Times New Roman" w:hAnsi="Verdana"/>
          <w:color w:val="000000"/>
          <w:lang w:val="en"/>
        </w:rPr>
        <w:pPrChange w:id="273" w:author="Author" w:date="2013-06-27T18:30:00Z">
          <w:pPr>
            <w:numPr>
              <w:numId w:val="48"/>
            </w:numPr>
            <w:tabs>
              <w:tab w:val="num" w:pos="720"/>
            </w:tabs>
            <w:ind w:left="720" w:right="960" w:hanging="360"/>
            <w:divId w:val="1251696012"/>
          </w:pPr>
        </w:pPrChange>
      </w:pPr>
      <w:r>
        <w:rPr>
          <w:rFonts w:ascii="Verdana" w:eastAsia="Times New Roman" w:hAnsi="Verdana"/>
          <w:color w:val="000000"/>
          <w:lang w:val="en"/>
        </w:rPr>
        <w:t xml:space="preserve">Add hash and hash check of access_token and code to id_token, per issue #510 </w:t>
      </w:r>
    </w:p>
    <w:p w14:paraId="266453E7" w14:textId="77777777" w:rsidR="00000000" w:rsidRDefault="00A44103">
      <w:pPr>
        <w:numPr>
          <w:ilvl w:val="0"/>
          <w:numId w:val="16"/>
        </w:numPr>
        <w:ind w:left="1680" w:right="960"/>
        <w:divId w:val="1251696012"/>
        <w:rPr>
          <w:rFonts w:ascii="Verdana" w:eastAsia="Times New Roman" w:hAnsi="Verdana"/>
          <w:color w:val="000000"/>
          <w:lang w:val="en"/>
        </w:rPr>
        <w:pPrChange w:id="274" w:author="Author" w:date="2013-06-27T18:30:00Z">
          <w:pPr>
            <w:numPr>
              <w:numId w:val="48"/>
            </w:numPr>
            <w:tabs>
              <w:tab w:val="num" w:pos="720"/>
            </w:tabs>
            <w:ind w:left="720" w:right="960" w:hanging="360"/>
            <w:divId w:val="1251696012"/>
          </w:pPr>
        </w:pPrChange>
      </w:pPr>
      <w:r>
        <w:rPr>
          <w:rFonts w:ascii="Verdana" w:eastAsia="Times New Roman" w:hAnsi="Verdana"/>
          <w:color w:val="000000"/>
          <w:lang w:val="en"/>
        </w:rPr>
        <w:t xml:space="preserve">Add example JS code for client </w:t>
      </w:r>
    </w:p>
    <w:p w14:paraId="71F3923E" w14:textId="77777777" w:rsidR="00000000" w:rsidRDefault="00A44103">
      <w:pPr>
        <w:numPr>
          <w:ilvl w:val="0"/>
          <w:numId w:val="16"/>
        </w:numPr>
        <w:ind w:left="1680" w:right="960"/>
        <w:divId w:val="1251696012"/>
        <w:rPr>
          <w:rFonts w:ascii="Verdana" w:eastAsia="Times New Roman" w:hAnsi="Verdana"/>
          <w:color w:val="000000"/>
          <w:lang w:val="en"/>
        </w:rPr>
        <w:pPrChange w:id="275" w:author="Author" w:date="2013-06-27T18:30:00Z">
          <w:pPr>
            <w:numPr>
              <w:numId w:val="48"/>
            </w:numPr>
            <w:tabs>
              <w:tab w:val="num" w:pos="720"/>
            </w:tabs>
            <w:ind w:left="720" w:right="960" w:hanging="360"/>
            <w:divId w:val="1251696012"/>
          </w:pPr>
        </w:pPrChange>
      </w:pPr>
      <w:r>
        <w:rPr>
          <w:rFonts w:ascii="Verdana" w:eastAsia="Times New Roman" w:hAnsi="Verdana"/>
          <w:color w:val="000000"/>
          <w:lang w:val="en"/>
        </w:rPr>
        <w:t xml:space="preserve">Updated Notices </w:t>
      </w:r>
    </w:p>
    <w:p w14:paraId="283E3FBF" w14:textId="77777777" w:rsidR="00000000" w:rsidRDefault="00A44103">
      <w:pPr>
        <w:numPr>
          <w:ilvl w:val="0"/>
          <w:numId w:val="16"/>
        </w:numPr>
        <w:ind w:left="1680" w:right="960"/>
        <w:divId w:val="1251696012"/>
        <w:rPr>
          <w:rFonts w:ascii="Verdana" w:eastAsia="Times New Roman" w:hAnsi="Verdana"/>
          <w:color w:val="000000"/>
          <w:lang w:val="en"/>
        </w:rPr>
        <w:pPrChange w:id="276" w:author="Author" w:date="2013-06-27T18:30:00Z">
          <w:pPr>
            <w:numPr>
              <w:numId w:val="48"/>
            </w:numPr>
            <w:tabs>
              <w:tab w:val="num" w:pos="720"/>
            </w:tabs>
            <w:ind w:left="720" w:right="960" w:hanging="360"/>
            <w:divId w:val="1251696012"/>
          </w:pPr>
        </w:pPrChange>
      </w:pPr>
      <w:r>
        <w:rPr>
          <w:rFonts w:ascii="Verdana" w:eastAsia="Times New Roman" w:hAnsi="Verdana"/>
          <w:color w:val="000000"/>
          <w:lang w:val="en"/>
        </w:rPr>
        <w:t xml:space="preserve">Updated References </w:t>
      </w:r>
    </w:p>
    <w:p w14:paraId="77205986" w14:textId="77777777" w:rsidR="00000000" w:rsidRDefault="00A44103">
      <w:pPr>
        <w:pStyle w:val="NormalWeb"/>
        <w:divId w:val="1251696012"/>
        <w:rPr>
          <w:rFonts w:ascii="Verdana" w:hAnsi="Verdana"/>
          <w:color w:val="000000"/>
          <w:lang w:val="en"/>
        </w:rPr>
      </w:pPr>
      <w:r>
        <w:rPr>
          <w:rFonts w:ascii="Verdana" w:hAnsi="Verdana"/>
          <w:color w:val="000000"/>
          <w:lang w:val="en"/>
        </w:rPr>
        <w:t>-16</w:t>
      </w:r>
    </w:p>
    <w:p w14:paraId="2F177366" w14:textId="77777777" w:rsidR="00000000" w:rsidRDefault="00A44103">
      <w:pPr>
        <w:numPr>
          <w:ilvl w:val="0"/>
          <w:numId w:val="17"/>
        </w:numPr>
        <w:ind w:left="1680" w:right="960"/>
        <w:divId w:val="1251696012"/>
        <w:rPr>
          <w:rFonts w:ascii="Verdana" w:eastAsia="Times New Roman" w:hAnsi="Verdana"/>
          <w:color w:val="000000"/>
          <w:lang w:val="en"/>
        </w:rPr>
        <w:pPrChange w:id="277" w:author="Author" w:date="2013-06-27T18:30:00Z">
          <w:pPr>
            <w:numPr>
              <w:numId w:val="49"/>
            </w:numPr>
            <w:tabs>
              <w:tab w:val="num" w:pos="720"/>
            </w:tabs>
            <w:ind w:left="720" w:right="960" w:hanging="360"/>
            <w:divId w:val="1251696012"/>
          </w:pPr>
        </w:pPrChange>
      </w:pPr>
      <w:r>
        <w:rPr>
          <w:rFonts w:ascii="Verdana" w:eastAsia="Times New Roman" w:hAnsi="Verdana"/>
          <w:color w:val="000000"/>
          <w:lang w:val="en"/>
        </w:rPr>
        <w:t xml:space="preserve">Added iat as a required claim in ID Tokens </w:t>
      </w:r>
    </w:p>
    <w:p w14:paraId="31B2E480" w14:textId="77777777" w:rsidR="00000000" w:rsidRDefault="00A44103">
      <w:pPr>
        <w:numPr>
          <w:ilvl w:val="0"/>
          <w:numId w:val="17"/>
        </w:numPr>
        <w:ind w:left="1680" w:right="960"/>
        <w:divId w:val="1251696012"/>
        <w:rPr>
          <w:rFonts w:ascii="Verdana" w:eastAsia="Times New Roman" w:hAnsi="Verdana"/>
          <w:color w:val="000000"/>
          <w:lang w:val="en"/>
        </w:rPr>
        <w:pPrChange w:id="278" w:author="Author" w:date="2013-06-27T18:30:00Z">
          <w:pPr>
            <w:numPr>
              <w:numId w:val="49"/>
            </w:numPr>
            <w:tabs>
              <w:tab w:val="num" w:pos="720"/>
            </w:tabs>
            <w:ind w:left="720" w:right="960" w:hanging="360"/>
            <w:divId w:val="1251696012"/>
          </w:pPr>
        </w:pPrChange>
      </w:pPr>
      <w:r>
        <w:rPr>
          <w:rFonts w:ascii="Verdana" w:eastAsia="Times New Roman" w:hAnsi="Verdana"/>
          <w:color w:val="000000"/>
          <w:lang w:val="en"/>
        </w:rPr>
        <w:t>Enumerated claims requ</w:t>
      </w:r>
      <w:r>
        <w:rPr>
          <w:rFonts w:ascii="Verdana" w:eastAsia="Times New Roman" w:hAnsi="Verdana"/>
          <w:color w:val="000000"/>
          <w:lang w:val="en"/>
        </w:rPr>
        <w:t xml:space="preserve">ested by the "profile" scope value </w:t>
      </w:r>
    </w:p>
    <w:p w14:paraId="36F4D12D" w14:textId="77777777" w:rsidR="00000000" w:rsidRDefault="00A44103">
      <w:pPr>
        <w:numPr>
          <w:ilvl w:val="0"/>
          <w:numId w:val="17"/>
        </w:numPr>
        <w:ind w:left="1680" w:right="960"/>
        <w:divId w:val="1251696012"/>
        <w:rPr>
          <w:rFonts w:ascii="Verdana" w:eastAsia="Times New Roman" w:hAnsi="Verdana"/>
          <w:color w:val="000000"/>
          <w:lang w:val="en"/>
        </w:rPr>
        <w:pPrChange w:id="279" w:author="Author" w:date="2013-06-27T18:30:00Z">
          <w:pPr>
            <w:numPr>
              <w:numId w:val="49"/>
            </w:numPr>
            <w:tabs>
              <w:tab w:val="num" w:pos="720"/>
            </w:tabs>
            <w:ind w:left="720" w:right="960" w:hanging="360"/>
            <w:divId w:val="1251696012"/>
          </w:pPr>
        </w:pPrChange>
      </w:pPr>
      <w:r>
        <w:rPr>
          <w:rFonts w:ascii="Verdana" w:eastAsia="Times New Roman" w:hAnsi="Verdana"/>
          <w:color w:val="000000"/>
          <w:lang w:val="en"/>
        </w:rPr>
        <w:t xml:space="preserve">Added text about implicit flow to Abstract </w:t>
      </w:r>
    </w:p>
    <w:p w14:paraId="69097A8B" w14:textId="77777777" w:rsidR="00000000" w:rsidRDefault="00A44103">
      <w:pPr>
        <w:pStyle w:val="NormalWeb"/>
        <w:divId w:val="1251696012"/>
        <w:rPr>
          <w:rFonts w:ascii="Verdana" w:hAnsi="Verdana"/>
          <w:color w:val="000000"/>
          <w:lang w:val="en"/>
        </w:rPr>
      </w:pPr>
      <w:r>
        <w:rPr>
          <w:rFonts w:ascii="Verdana" w:hAnsi="Verdana"/>
          <w:color w:val="000000"/>
          <w:lang w:val="en"/>
        </w:rPr>
        <w:t>-15</w:t>
      </w:r>
    </w:p>
    <w:p w14:paraId="2BAF267A" w14:textId="77777777" w:rsidR="00000000" w:rsidRDefault="00A44103">
      <w:pPr>
        <w:numPr>
          <w:ilvl w:val="0"/>
          <w:numId w:val="18"/>
        </w:numPr>
        <w:ind w:left="1680" w:right="960"/>
        <w:divId w:val="1251696012"/>
        <w:rPr>
          <w:rFonts w:ascii="Verdana" w:eastAsia="Times New Roman" w:hAnsi="Verdana"/>
          <w:color w:val="000000"/>
          <w:lang w:val="en"/>
        </w:rPr>
        <w:pPrChange w:id="280" w:author="Author" w:date="2013-06-27T18:30:00Z">
          <w:pPr>
            <w:numPr>
              <w:numId w:val="50"/>
            </w:numPr>
            <w:tabs>
              <w:tab w:val="num" w:pos="720"/>
            </w:tabs>
            <w:ind w:left="720" w:right="960" w:hanging="360"/>
            <w:divId w:val="1251696012"/>
          </w:pPr>
        </w:pPrChange>
      </w:pPr>
      <w:r>
        <w:rPr>
          <w:rFonts w:ascii="Verdana" w:eastAsia="Times New Roman" w:hAnsi="Verdana"/>
          <w:color w:val="000000"/>
          <w:lang w:val="en"/>
        </w:rPr>
        <w:t xml:space="preserve">Removed definition and usage for assertion and claim object </w:t>
      </w:r>
    </w:p>
    <w:p w14:paraId="7963D315" w14:textId="77777777" w:rsidR="00000000" w:rsidRDefault="00A44103">
      <w:pPr>
        <w:numPr>
          <w:ilvl w:val="0"/>
          <w:numId w:val="18"/>
        </w:numPr>
        <w:ind w:left="1680" w:right="960"/>
        <w:divId w:val="1251696012"/>
        <w:rPr>
          <w:rFonts w:ascii="Verdana" w:eastAsia="Times New Roman" w:hAnsi="Verdana"/>
          <w:color w:val="000000"/>
          <w:lang w:val="en"/>
        </w:rPr>
        <w:pPrChange w:id="281" w:author="Author" w:date="2013-06-27T18:30:00Z">
          <w:pPr>
            <w:numPr>
              <w:numId w:val="50"/>
            </w:numPr>
            <w:tabs>
              <w:tab w:val="num" w:pos="720"/>
            </w:tabs>
            <w:ind w:left="720" w:right="960" w:hanging="360"/>
            <w:divId w:val="1251696012"/>
          </w:pPr>
        </w:pPrChange>
      </w:pPr>
      <w:r>
        <w:rPr>
          <w:rFonts w:ascii="Verdana" w:eastAsia="Times New Roman" w:hAnsi="Verdana"/>
          <w:color w:val="000000"/>
          <w:lang w:val="en"/>
        </w:rPr>
        <w:t xml:space="preserve">email scope allows access to the 'verified' claim </w:t>
      </w:r>
    </w:p>
    <w:p w14:paraId="05A5D8C0" w14:textId="77777777" w:rsidR="00000000" w:rsidRDefault="00A44103">
      <w:pPr>
        <w:numPr>
          <w:ilvl w:val="0"/>
          <w:numId w:val="18"/>
        </w:numPr>
        <w:ind w:left="1680" w:right="960"/>
        <w:divId w:val="1251696012"/>
        <w:rPr>
          <w:rFonts w:ascii="Verdana" w:eastAsia="Times New Roman" w:hAnsi="Verdana"/>
          <w:color w:val="000000"/>
          <w:lang w:val="en"/>
        </w:rPr>
        <w:pPrChange w:id="282" w:author="Author" w:date="2013-06-27T18:30:00Z">
          <w:pPr>
            <w:numPr>
              <w:numId w:val="50"/>
            </w:numPr>
            <w:tabs>
              <w:tab w:val="num" w:pos="720"/>
            </w:tabs>
            <w:ind w:left="720" w:right="960" w:hanging="360"/>
            <w:divId w:val="1251696012"/>
          </w:pPr>
        </w:pPrChange>
      </w:pPr>
      <w:r>
        <w:rPr>
          <w:rFonts w:ascii="Verdana" w:eastAsia="Times New Roman" w:hAnsi="Verdana"/>
          <w:color w:val="000000"/>
          <w:lang w:val="en"/>
        </w:rPr>
        <w:t xml:space="preserve">Removed language pertaining to custom userinfo schemas </w:t>
      </w:r>
    </w:p>
    <w:p w14:paraId="4678E4A3" w14:textId="77777777" w:rsidR="00000000" w:rsidRDefault="00A44103">
      <w:pPr>
        <w:numPr>
          <w:ilvl w:val="0"/>
          <w:numId w:val="18"/>
        </w:numPr>
        <w:ind w:left="1680" w:right="960"/>
        <w:divId w:val="1251696012"/>
        <w:rPr>
          <w:rFonts w:ascii="Verdana" w:eastAsia="Times New Roman" w:hAnsi="Verdana"/>
          <w:color w:val="000000"/>
          <w:lang w:val="en"/>
        </w:rPr>
        <w:pPrChange w:id="283" w:author="Author" w:date="2013-06-27T18:30:00Z">
          <w:pPr>
            <w:numPr>
              <w:numId w:val="50"/>
            </w:numPr>
            <w:tabs>
              <w:tab w:val="num" w:pos="720"/>
            </w:tabs>
            <w:ind w:left="720" w:right="960" w:hanging="360"/>
            <w:divId w:val="1251696012"/>
          </w:pPr>
        </w:pPrChange>
      </w:pPr>
      <w:r>
        <w:rPr>
          <w:rFonts w:ascii="Verdana" w:eastAsia="Times New Roman" w:hAnsi="Verdana"/>
          <w:color w:val="000000"/>
          <w:lang w:val="en"/>
        </w:rPr>
        <w:t>Move</w:t>
      </w:r>
      <w:r>
        <w:rPr>
          <w:rFonts w:ascii="Verdana" w:eastAsia="Times New Roman" w:hAnsi="Verdana"/>
          <w:color w:val="000000"/>
          <w:lang w:val="en"/>
        </w:rPr>
        <w:t xml:space="preserve">d display=none to prompt=none </w:t>
      </w:r>
    </w:p>
    <w:p w14:paraId="26E82579" w14:textId="77777777" w:rsidR="00000000" w:rsidRDefault="00A44103">
      <w:pPr>
        <w:numPr>
          <w:ilvl w:val="0"/>
          <w:numId w:val="18"/>
        </w:numPr>
        <w:ind w:left="1680" w:right="960"/>
        <w:divId w:val="1251696012"/>
        <w:rPr>
          <w:rFonts w:ascii="Verdana" w:eastAsia="Times New Roman" w:hAnsi="Verdana"/>
          <w:color w:val="000000"/>
          <w:lang w:val="en"/>
        </w:rPr>
        <w:pPrChange w:id="284" w:author="Author" w:date="2013-06-27T18:30:00Z">
          <w:pPr>
            <w:numPr>
              <w:numId w:val="50"/>
            </w:numPr>
            <w:tabs>
              <w:tab w:val="num" w:pos="720"/>
            </w:tabs>
            <w:ind w:left="720" w:right="960" w:hanging="360"/>
            <w:divId w:val="1251696012"/>
          </w:pPr>
        </w:pPrChange>
      </w:pPr>
      <w:r>
        <w:rPr>
          <w:rFonts w:ascii="Verdana" w:eastAsia="Times New Roman" w:hAnsi="Verdana"/>
          <w:color w:val="000000"/>
          <w:lang w:val="en"/>
        </w:rPr>
        <w:t xml:space="preserve">Added additional 'display' parameter options </w:t>
      </w:r>
    </w:p>
    <w:p w14:paraId="32F247C8" w14:textId="77777777" w:rsidR="00000000" w:rsidRDefault="00A44103">
      <w:pPr>
        <w:numPr>
          <w:ilvl w:val="0"/>
          <w:numId w:val="18"/>
        </w:numPr>
        <w:ind w:left="1680" w:right="960"/>
        <w:divId w:val="1251696012"/>
        <w:rPr>
          <w:rFonts w:ascii="Verdana" w:eastAsia="Times New Roman" w:hAnsi="Verdana"/>
          <w:color w:val="000000"/>
          <w:lang w:val="en"/>
        </w:rPr>
        <w:pPrChange w:id="285" w:author="Author" w:date="2013-06-27T18:30:00Z">
          <w:pPr>
            <w:numPr>
              <w:numId w:val="50"/>
            </w:numPr>
            <w:tabs>
              <w:tab w:val="num" w:pos="720"/>
            </w:tabs>
            <w:ind w:left="720" w:right="960" w:hanging="360"/>
            <w:divId w:val="1251696012"/>
          </w:pPr>
        </w:pPrChange>
      </w:pPr>
      <w:r>
        <w:rPr>
          <w:rFonts w:ascii="Verdana" w:eastAsia="Times New Roman" w:hAnsi="Verdana"/>
          <w:color w:val="000000"/>
          <w:lang w:val="en"/>
        </w:rPr>
        <w:t xml:space="preserve">Redefined 'nonce' in Authorization Request. Changed to REQUIRED parameter. </w:t>
      </w:r>
    </w:p>
    <w:p w14:paraId="13B89FAC" w14:textId="77777777" w:rsidR="00000000" w:rsidRDefault="00A44103">
      <w:pPr>
        <w:numPr>
          <w:ilvl w:val="0"/>
          <w:numId w:val="18"/>
        </w:numPr>
        <w:ind w:left="1680" w:right="960"/>
        <w:divId w:val="1251696012"/>
        <w:rPr>
          <w:rFonts w:ascii="Verdana" w:eastAsia="Times New Roman" w:hAnsi="Verdana"/>
          <w:color w:val="000000"/>
          <w:lang w:val="en"/>
        </w:rPr>
        <w:pPrChange w:id="286" w:author="Author" w:date="2013-06-27T18:30:00Z">
          <w:pPr>
            <w:numPr>
              <w:numId w:val="50"/>
            </w:numPr>
            <w:tabs>
              <w:tab w:val="num" w:pos="720"/>
            </w:tabs>
            <w:ind w:left="720" w:right="960" w:hanging="360"/>
            <w:divId w:val="1251696012"/>
          </w:pPr>
        </w:pPrChange>
      </w:pPr>
      <w:r>
        <w:rPr>
          <w:rFonts w:ascii="Verdana" w:eastAsia="Times New Roman" w:hAnsi="Verdana"/>
          <w:color w:val="000000"/>
          <w:lang w:val="en"/>
        </w:rPr>
        <w:t xml:space="preserve">Changed usage of "approval" to "consent" </w:t>
      </w:r>
    </w:p>
    <w:p w14:paraId="2CD23F0F" w14:textId="77777777" w:rsidR="00000000" w:rsidRDefault="00A44103">
      <w:pPr>
        <w:numPr>
          <w:ilvl w:val="0"/>
          <w:numId w:val="18"/>
        </w:numPr>
        <w:ind w:left="1680" w:right="960"/>
        <w:divId w:val="1251696012"/>
        <w:rPr>
          <w:rFonts w:ascii="Verdana" w:eastAsia="Times New Roman" w:hAnsi="Verdana"/>
          <w:color w:val="000000"/>
          <w:lang w:val="en"/>
        </w:rPr>
        <w:pPrChange w:id="287" w:author="Author" w:date="2013-06-27T18:30:00Z">
          <w:pPr>
            <w:numPr>
              <w:numId w:val="50"/>
            </w:numPr>
            <w:tabs>
              <w:tab w:val="num" w:pos="720"/>
            </w:tabs>
            <w:ind w:left="720" w:right="960" w:hanging="360"/>
            <w:divId w:val="1251696012"/>
          </w:pPr>
        </w:pPrChange>
      </w:pPr>
      <w:r>
        <w:rPr>
          <w:rFonts w:ascii="Verdana" w:eastAsia="Times New Roman" w:hAnsi="Verdana"/>
          <w:color w:val="000000"/>
          <w:lang w:val="en"/>
        </w:rPr>
        <w:t xml:space="preserve">Use RFC 6125 to verify TLS endpoints </w:t>
      </w:r>
    </w:p>
    <w:p w14:paraId="18C9F76C" w14:textId="77777777" w:rsidR="00000000" w:rsidRDefault="00A44103">
      <w:pPr>
        <w:numPr>
          <w:ilvl w:val="0"/>
          <w:numId w:val="18"/>
        </w:numPr>
        <w:ind w:left="1680" w:right="960"/>
        <w:divId w:val="1251696012"/>
        <w:rPr>
          <w:rFonts w:ascii="Verdana" w:eastAsia="Times New Roman" w:hAnsi="Verdana"/>
          <w:color w:val="000000"/>
          <w:lang w:val="en"/>
        </w:rPr>
        <w:pPrChange w:id="288" w:author="Author" w:date="2013-06-27T18:30:00Z">
          <w:pPr>
            <w:numPr>
              <w:numId w:val="50"/>
            </w:numPr>
            <w:tabs>
              <w:tab w:val="num" w:pos="720"/>
            </w:tabs>
            <w:ind w:left="720" w:right="960" w:hanging="360"/>
            <w:divId w:val="1251696012"/>
          </w:pPr>
        </w:pPrChange>
      </w:pPr>
      <w:r>
        <w:rPr>
          <w:rFonts w:ascii="Verdana" w:eastAsia="Times New Roman" w:hAnsi="Verdana"/>
          <w:color w:val="000000"/>
          <w:lang w:val="en"/>
        </w:rPr>
        <w:t xml:space="preserve">Allow other gender strings in UserInfo schema </w:t>
      </w:r>
    </w:p>
    <w:p w14:paraId="17259CF7" w14:textId="77777777" w:rsidR="00000000" w:rsidRDefault="00A44103">
      <w:pPr>
        <w:numPr>
          <w:ilvl w:val="0"/>
          <w:numId w:val="18"/>
        </w:numPr>
        <w:ind w:left="1680" w:right="960"/>
        <w:divId w:val="1251696012"/>
        <w:rPr>
          <w:rFonts w:ascii="Verdana" w:eastAsia="Times New Roman" w:hAnsi="Verdana"/>
          <w:color w:val="000000"/>
          <w:lang w:val="en"/>
        </w:rPr>
        <w:pPrChange w:id="289" w:author="Author" w:date="2013-06-27T18:30:00Z">
          <w:pPr>
            <w:numPr>
              <w:numId w:val="50"/>
            </w:numPr>
            <w:tabs>
              <w:tab w:val="num" w:pos="720"/>
            </w:tabs>
            <w:ind w:left="720" w:right="960" w:hanging="360"/>
            <w:divId w:val="1251696012"/>
          </w:pPr>
        </w:pPrChange>
      </w:pPr>
      <w:r>
        <w:rPr>
          <w:rFonts w:ascii="Verdana" w:eastAsia="Times New Roman" w:hAnsi="Verdana"/>
          <w:color w:val="000000"/>
          <w:lang w:val="en"/>
        </w:rPr>
        <w:t xml:space="preserve">ID Token MUST be JWT </w:t>
      </w:r>
    </w:p>
    <w:p w14:paraId="19036216" w14:textId="77777777" w:rsidR="00000000" w:rsidRDefault="00A44103">
      <w:pPr>
        <w:numPr>
          <w:ilvl w:val="0"/>
          <w:numId w:val="18"/>
        </w:numPr>
        <w:ind w:left="1680" w:right="960"/>
        <w:divId w:val="1251696012"/>
        <w:rPr>
          <w:rFonts w:ascii="Verdana" w:eastAsia="Times New Roman" w:hAnsi="Verdana"/>
          <w:color w:val="000000"/>
          <w:lang w:val="en"/>
        </w:rPr>
        <w:pPrChange w:id="290" w:author="Author" w:date="2013-06-27T18:30:00Z">
          <w:pPr>
            <w:numPr>
              <w:numId w:val="50"/>
            </w:numPr>
            <w:tabs>
              <w:tab w:val="num" w:pos="720"/>
            </w:tabs>
            <w:ind w:left="720" w:right="960" w:hanging="360"/>
            <w:divId w:val="1251696012"/>
          </w:pPr>
        </w:pPrChange>
      </w:pPr>
      <w:r>
        <w:rPr>
          <w:rFonts w:ascii="Verdana" w:eastAsia="Times New Roman" w:hAnsi="Verdana"/>
          <w:color w:val="000000"/>
          <w:lang w:val="en"/>
        </w:rPr>
        <w:t xml:space="preserve">RECOMMENDED E.164 format for UserInfo 'phone_number' claim </w:t>
      </w:r>
    </w:p>
    <w:p w14:paraId="31D69BDE" w14:textId="77777777" w:rsidR="00000000" w:rsidRDefault="00A44103">
      <w:pPr>
        <w:numPr>
          <w:ilvl w:val="0"/>
          <w:numId w:val="18"/>
        </w:numPr>
        <w:ind w:left="1680" w:right="960"/>
        <w:divId w:val="1251696012"/>
        <w:rPr>
          <w:rFonts w:ascii="Verdana" w:eastAsia="Times New Roman" w:hAnsi="Verdana"/>
          <w:color w:val="000000"/>
          <w:lang w:val="en"/>
        </w:rPr>
        <w:pPrChange w:id="291" w:author="Author" w:date="2013-06-27T18:30:00Z">
          <w:pPr>
            <w:numPr>
              <w:numId w:val="50"/>
            </w:numPr>
            <w:tabs>
              <w:tab w:val="num" w:pos="720"/>
            </w:tabs>
            <w:ind w:left="720" w:right="960" w:hanging="360"/>
            <w:divId w:val="1251696012"/>
          </w:pPr>
        </w:pPrChange>
      </w:pPr>
      <w:r>
        <w:rPr>
          <w:rFonts w:ascii="Verdana" w:eastAsia="Times New Roman" w:hAnsi="Verdana"/>
          <w:color w:val="000000"/>
          <w:lang w:val="en"/>
        </w:rPr>
        <w:t xml:space="preserve">Changed UserInfo Error Response to augment and return OAuth 2.0 Bearer Token Error Response </w:t>
      </w:r>
    </w:p>
    <w:p w14:paraId="11265E21" w14:textId="77777777" w:rsidR="00000000" w:rsidRDefault="00A44103">
      <w:pPr>
        <w:numPr>
          <w:ilvl w:val="0"/>
          <w:numId w:val="18"/>
        </w:numPr>
        <w:ind w:left="1680" w:right="960"/>
        <w:divId w:val="1251696012"/>
        <w:rPr>
          <w:rFonts w:ascii="Verdana" w:eastAsia="Times New Roman" w:hAnsi="Verdana"/>
          <w:color w:val="000000"/>
          <w:lang w:val="en"/>
        </w:rPr>
        <w:pPrChange w:id="292" w:author="Author" w:date="2013-06-27T18:30:00Z">
          <w:pPr>
            <w:numPr>
              <w:numId w:val="50"/>
            </w:numPr>
            <w:tabs>
              <w:tab w:val="num" w:pos="720"/>
            </w:tabs>
            <w:ind w:left="720" w:right="960" w:hanging="360"/>
            <w:divId w:val="1251696012"/>
          </w:pPr>
        </w:pPrChange>
      </w:pPr>
      <w:r>
        <w:rPr>
          <w:rFonts w:ascii="Verdana" w:eastAsia="Times New Roman" w:hAnsi="Verdana"/>
          <w:color w:val="000000"/>
          <w:lang w:val="en"/>
        </w:rPr>
        <w:t xml:space="preserve">Check ID Endpoint SHOULD use POST </w:t>
      </w:r>
    </w:p>
    <w:p w14:paraId="07F5E099" w14:textId="77777777" w:rsidR="00000000" w:rsidRDefault="00A44103">
      <w:pPr>
        <w:numPr>
          <w:ilvl w:val="0"/>
          <w:numId w:val="18"/>
        </w:numPr>
        <w:ind w:left="1680" w:right="960"/>
        <w:divId w:val="1251696012"/>
        <w:rPr>
          <w:rFonts w:ascii="Verdana" w:eastAsia="Times New Roman" w:hAnsi="Verdana"/>
          <w:color w:val="000000"/>
          <w:lang w:val="en"/>
        </w:rPr>
        <w:pPrChange w:id="293" w:author="Author" w:date="2013-06-27T18:30:00Z">
          <w:pPr>
            <w:numPr>
              <w:numId w:val="50"/>
            </w:numPr>
            <w:tabs>
              <w:tab w:val="num" w:pos="720"/>
            </w:tabs>
            <w:ind w:left="720" w:right="960" w:hanging="360"/>
            <w:divId w:val="1251696012"/>
          </w:pPr>
        </w:pPrChange>
      </w:pPr>
      <w:r>
        <w:rPr>
          <w:rFonts w:ascii="Verdana" w:eastAsia="Times New Roman" w:hAnsi="Verdana"/>
          <w:color w:val="000000"/>
          <w:lang w:val="en"/>
        </w:rPr>
        <w:t xml:space="preserve">Added section about string comparison rules needed </w:t>
      </w:r>
    </w:p>
    <w:p w14:paraId="7EB6016E" w14:textId="77777777" w:rsidR="00000000" w:rsidRDefault="00A44103">
      <w:pPr>
        <w:numPr>
          <w:ilvl w:val="0"/>
          <w:numId w:val="18"/>
        </w:numPr>
        <w:ind w:left="1680" w:right="960"/>
        <w:divId w:val="1251696012"/>
        <w:rPr>
          <w:rFonts w:ascii="Verdana" w:eastAsia="Times New Roman" w:hAnsi="Verdana"/>
          <w:color w:val="000000"/>
          <w:lang w:val="en"/>
        </w:rPr>
        <w:pPrChange w:id="294" w:author="Author" w:date="2013-06-27T18:30:00Z">
          <w:pPr>
            <w:numPr>
              <w:numId w:val="50"/>
            </w:numPr>
            <w:tabs>
              <w:tab w:val="num" w:pos="720"/>
            </w:tabs>
            <w:ind w:left="720" w:right="960" w:hanging="360"/>
            <w:divId w:val="1251696012"/>
          </w:pPr>
        </w:pPrChange>
      </w:pPr>
      <w:r>
        <w:rPr>
          <w:rFonts w:ascii="Verdana" w:eastAsia="Times New Roman" w:hAnsi="Verdana"/>
          <w:color w:val="000000"/>
          <w:lang w:val="en"/>
        </w:rPr>
        <w:t xml:space="preserve">Added Response Encoding according to Multiple Response Types spec </w:t>
      </w:r>
    </w:p>
    <w:p w14:paraId="2761CD7A" w14:textId="77777777" w:rsidR="00000000" w:rsidRDefault="00A44103">
      <w:pPr>
        <w:numPr>
          <w:ilvl w:val="0"/>
          <w:numId w:val="18"/>
        </w:numPr>
        <w:ind w:left="1680" w:right="960"/>
        <w:divId w:val="1251696012"/>
        <w:rPr>
          <w:rFonts w:ascii="Verdana" w:eastAsia="Times New Roman" w:hAnsi="Verdana"/>
          <w:color w:val="000000"/>
          <w:lang w:val="en"/>
        </w:rPr>
        <w:pPrChange w:id="295" w:author="Author" w:date="2013-06-27T18:30:00Z">
          <w:pPr>
            <w:numPr>
              <w:numId w:val="50"/>
            </w:numPr>
            <w:tabs>
              <w:tab w:val="num" w:pos="720"/>
            </w:tabs>
            <w:ind w:left="720" w:right="960" w:hanging="360"/>
            <w:divId w:val="1251696012"/>
          </w:pPr>
        </w:pPrChange>
      </w:pPr>
      <w:r>
        <w:rPr>
          <w:rFonts w:ascii="Verdana" w:eastAsia="Times New Roman" w:hAnsi="Verdana"/>
          <w:color w:val="000000"/>
          <w:lang w:val="en"/>
        </w:rPr>
        <w:t xml:space="preserve">Make openid scope provide </w:t>
      </w:r>
      <w:r>
        <w:rPr>
          <w:rStyle w:val="HTMLTypewriter"/>
          <w:lang w:val="en"/>
        </w:rPr>
        <w:t>user_id</w:t>
      </w:r>
      <w:r>
        <w:rPr>
          <w:rFonts w:ascii="Verdana" w:eastAsia="Times New Roman" w:hAnsi="Verdana"/>
          <w:color w:val="000000"/>
          <w:lang w:val="en"/>
        </w:rPr>
        <w:t xml:space="preserve"> from userinfo endpoint </w:t>
      </w:r>
    </w:p>
    <w:p w14:paraId="6E14862D" w14:textId="77777777" w:rsidR="00000000" w:rsidRDefault="00A44103">
      <w:pPr>
        <w:numPr>
          <w:ilvl w:val="0"/>
          <w:numId w:val="18"/>
        </w:numPr>
        <w:ind w:left="1680" w:right="960"/>
        <w:divId w:val="1251696012"/>
        <w:rPr>
          <w:rFonts w:ascii="Verdana" w:eastAsia="Times New Roman" w:hAnsi="Verdana"/>
          <w:color w:val="000000"/>
          <w:lang w:val="en"/>
        </w:rPr>
        <w:pPrChange w:id="296" w:author="Author" w:date="2013-06-27T18:30:00Z">
          <w:pPr>
            <w:numPr>
              <w:numId w:val="50"/>
            </w:numPr>
            <w:tabs>
              <w:tab w:val="num" w:pos="720"/>
            </w:tabs>
            <w:ind w:left="720" w:right="960" w:hanging="360"/>
            <w:divId w:val="1251696012"/>
          </w:pPr>
        </w:pPrChange>
      </w:pPr>
      <w:r>
        <w:rPr>
          <w:rFonts w:ascii="Verdana" w:eastAsia="Times New Roman" w:hAnsi="Verdana"/>
          <w:color w:val="000000"/>
          <w:lang w:val="en"/>
        </w:rPr>
        <w:t xml:space="preserve">Changed Security Considerations to refer to corresponding section in Standard </w:t>
      </w:r>
    </w:p>
    <w:p w14:paraId="246C69C8" w14:textId="77777777" w:rsidR="00000000" w:rsidRDefault="00A44103">
      <w:pPr>
        <w:numPr>
          <w:ilvl w:val="0"/>
          <w:numId w:val="18"/>
        </w:numPr>
        <w:ind w:left="1680" w:right="960"/>
        <w:divId w:val="1251696012"/>
        <w:rPr>
          <w:rFonts w:ascii="Verdana" w:eastAsia="Times New Roman" w:hAnsi="Verdana"/>
          <w:color w:val="000000"/>
          <w:lang w:val="en"/>
        </w:rPr>
        <w:pPrChange w:id="297" w:author="Author" w:date="2013-06-27T18:30:00Z">
          <w:pPr>
            <w:numPr>
              <w:numId w:val="50"/>
            </w:numPr>
            <w:tabs>
              <w:tab w:val="num" w:pos="720"/>
            </w:tabs>
            <w:ind w:left="720" w:right="960" w:hanging="360"/>
            <w:divId w:val="1251696012"/>
          </w:pPr>
        </w:pPrChange>
      </w:pPr>
      <w:r>
        <w:rPr>
          <w:rFonts w:ascii="Verdana" w:eastAsia="Times New Roman" w:hAnsi="Verdana"/>
          <w:color w:val="000000"/>
          <w:lang w:val="en"/>
        </w:rPr>
        <w:t xml:space="preserve">Check ID Endpoint uses ID Token as Access Token according to Bearer Token spec </w:t>
      </w:r>
    </w:p>
    <w:p w14:paraId="6E22D3D4" w14:textId="77777777" w:rsidR="00000000" w:rsidRDefault="00A44103">
      <w:pPr>
        <w:numPr>
          <w:ilvl w:val="0"/>
          <w:numId w:val="18"/>
        </w:numPr>
        <w:ind w:left="1680" w:right="960"/>
        <w:divId w:val="1251696012"/>
        <w:rPr>
          <w:rFonts w:ascii="Verdana" w:eastAsia="Times New Roman" w:hAnsi="Verdana"/>
          <w:color w:val="000000"/>
          <w:lang w:val="en"/>
        </w:rPr>
        <w:pPrChange w:id="298" w:author="Author" w:date="2013-06-27T18:30:00Z">
          <w:pPr>
            <w:numPr>
              <w:numId w:val="50"/>
            </w:numPr>
            <w:tabs>
              <w:tab w:val="num" w:pos="720"/>
            </w:tabs>
            <w:ind w:left="720" w:right="960" w:hanging="360"/>
            <w:divId w:val="1251696012"/>
          </w:pPr>
        </w:pPrChange>
      </w:pPr>
      <w:r>
        <w:rPr>
          <w:rFonts w:ascii="Verdana" w:eastAsia="Times New Roman" w:hAnsi="Verdana"/>
          <w:color w:val="000000"/>
          <w:lang w:val="en"/>
        </w:rPr>
        <w:t xml:space="preserve">Update John Bradley email and affiliation for Implementer's Draft </w:t>
      </w:r>
    </w:p>
    <w:p w14:paraId="4925525E" w14:textId="77777777" w:rsidR="00000000" w:rsidRDefault="00A44103">
      <w:pPr>
        <w:numPr>
          <w:ilvl w:val="0"/>
          <w:numId w:val="18"/>
        </w:numPr>
        <w:ind w:left="1680" w:right="960"/>
        <w:divId w:val="1251696012"/>
        <w:rPr>
          <w:rFonts w:ascii="Verdana" w:eastAsia="Times New Roman" w:hAnsi="Verdana"/>
          <w:color w:val="000000"/>
          <w:lang w:val="en"/>
        </w:rPr>
        <w:pPrChange w:id="299" w:author="Author" w:date="2013-06-27T18:30:00Z">
          <w:pPr>
            <w:numPr>
              <w:numId w:val="50"/>
            </w:numPr>
            <w:tabs>
              <w:tab w:val="num" w:pos="720"/>
            </w:tabs>
            <w:ind w:left="720" w:right="960" w:hanging="360"/>
            <w:divId w:val="1251696012"/>
          </w:pPr>
        </w:pPrChange>
      </w:pPr>
      <w:r>
        <w:rPr>
          <w:rFonts w:ascii="Verdana" w:eastAsia="Times New Roman" w:hAnsi="Verdana"/>
          <w:color w:val="000000"/>
          <w:lang w:val="en"/>
        </w:rPr>
        <w:t xml:space="preserve">Removed invalid_id_token error codes </w:t>
      </w:r>
    </w:p>
    <w:p w14:paraId="37D5BEC9" w14:textId="77777777" w:rsidR="00000000" w:rsidRDefault="00A44103">
      <w:pPr>
        <w:numPr>
          <w:ilvl w:val="0"/>
          <w:numId w:val="18"/>
        </w:numPr>
        <w:ind w:left="1680" w:right="960"/>
        <w:divId w:val="1251696012"/>
        <w:rPr>
          <w:rFonts w:ascii="Verdana" w:eastAsia="Times New Roman" w:hAnsi="Verdana"/>
          <w:color w:val="000000"/>
          <w:lang w:val="en"/>
        </w:rPr>
        <w:pPrChange w:id="300" w:author="Author" w:date="2013-06-27T18:30:00Z">
          <w:pPr>
            <w:numPr>
              <w:numId w:val="50"/>
            </w:numPr>
            <w:tabs>
              <w:tab w:val="num" w:pos="720"/>
            </w:tabs>
            <w:ind w:left="720" w:right="960" w:hanging="360"/>
            <w:divId w:val="1251696012"/>
          </w:pPr>
        </w:pPrChange>
      </w:pPr>
      <w:r>
        <w:rPr>
          <w:rFonts w:ascii="Verdana" w:eastAsia="Times New Roman" w:hAnsi="Verdana"/>
          <w:color w:val="000000"/>
          <w:lang w:val="en"/>
        </w:rPr>
        <w:t xml:space="preserve">Replace queryString with postBody variable in example JS </w:t>
      </w:r>
    </w:p>
    <w:p w14:paraId="1E04E84F" w14:textId="77777777" w:rsidR="00000000" w:rsidRDefault="00A44103">
      <w:pPr>
        <w:pStyle w:val="NormalWeb"/>
        <w:divId w:val="1251696012"/>
        <w:rPr>
          <w:rFonts w:ascii="Verdana" w:hAnsi="Verdana"/>
          <w:color w:val="000000"/>
          <w:lang w:val="en"/>
        </w:rPr>
      </w:pPr>
      <w:r>
        <w:rPr>
          <w:rFonts w:ascii="Verdana" w:hAnsi="Verdana"/>
          <w:color w:val="000000"/>
          <w:lang w:val="en"/>
        </w:rPr>
        <w:t>-14</w:t>
      </w:r>
    </w:p>
    <w:p w14:paraId="3D50D685" w14:textId="77777777" w:rsidR="00000000" w:rsidRDefault="00A44103">
      <w:pPr>
        <w:numPr>
          <w:ilvl w:val="0"/>
          <w:numId w:val="19"/>
        </w:numPr>
        <w:ind w:left="1680" w:right="960"/>
        <w:divId w:val="1251696012"/>
        <w:rPr>
          <w:rFonts w:ascii="Verdana" w:eastAsia="Times New Roman" w:hAnsi="Verdana"/>
          <w:color w:val="000000"/>
          <w:lang w:val="en"/>
        </w:rPr>
        <w:pPrChange w:id="301" w:author="Author" w:date="2013-06-27T18:30:00Z">
          <w:pPr>
            <w:numPr>
              <w:numId w:val="51"/>
            </w:numPr>
            <w:tabs>
              <w:tab w:val="num" w:pos="720"/>
            </w:tabs>
            <w:ind w:left="720" w:right="960" w:hanging="360"/>
            <w:divId w:val="1251696012"/>
          </w:pPr>
        </w:pPrChange>
      </w:pPr>
      <w:r>
        <w:rPr>
          <w:rFonts w:ascii="Verdana" w:eastAsia="Times New Roman" w:hAnsi="Verdana"/>
          <w:color w:val="000000"/>
          <w:lang w:val="en"/>
        </w:rPr>
        <w:t xml:space="preserve">Changed </w:t>
      </w:r>
      <w:r>
        <w:rPr>
          <w:rFonts w:ascii="Verdana" w:eastAsia="Times New Roman" w:hAnsi="Verdana"/>
          <w:color w:val="000000"/>
          <w:lang w:val="en"/>
        </w:rPr>
        <w:t xml:space="preserve">section 3.2.1 to refer to access_token ticket #134. </w:t>
      </w:r>
    </w:p>
    <w:p w14:paraId="61429284" w14:textId="77777777" w:rsidR="00000000" w:rsidRDefault="00A44103">
      <w:pPr>
        <w:numPr>
          <w:ilvl w:val="0"/>
          <w:numId w:val="19"/>
        </w:numPr>
        <w:ind w:left="1680" w:right="960"/>
        <w:divId w:val="1251696012"/>
        <w:rPr>
          <w:rFonts w:ascii="Verdana" w:eastAsia="Times New Roman" w:hAnsi="Verdana"/>
          <w:color w:val="000000"/>
          <w:lang w:val="en"/>
        </w:rPr>
        <w:pPrChange w:id="302" w:author="Author" w:date="2013-06-27T18:30:00Z">
          <w:pPr>
            <w:numPr>
              <w:numId w:val="51"/>
            </w:numPr>
            <w:tabs>
              <w:tab w:val="num" w:pos="720"/>
            </w:tabs>
            <w:ind w:left="720" w:right="960" w:hanging="360"/>
            <w:divId w:val="1251696012"/>
          </w:pPr>
        </w:pPrChange>
      </w:pPr>
      <w:r>
        <w:rPr>
          <w:rFonts w:ascii="Verdana" w:eastAsia="Times New Roman" w:hAnsi="Verdana"/>
          <w:color w:val="000000"/>
          <w:lang w:val="en"/>
        </w:rPr>
        <w:t xml:space="preserve">Bumped version + date. </w:t>
      </w:r>
    </w:p>
    <w:p w14:paraId="51FBC8DD" w14:textId="77777777" w:rsidR="00000000" w:rsidRDefault="00A44103">
      <w:pPr>
        <w:numPr>
          <w:ilvl w:val="0"/>
          <w:numId w:val="19"/>
        </w:numPr>
        <w:ind w:left="1680" w:right="960"/>
        <w:divId w:val="1251696012"/>
        <w:rPr>
          <w:rFonts w:ascii="Verdana" w:eastAsia="Times New Roman" w:hAnsi="Verdana"/>
          <w:color w:val="000000"/>
          <w:lang w:val="en"/>
        </w:rPr>
        <w:pPrChange w:id="303" w:author="Author" w:date="2013-06-27T18:30:00Z">
          <w:pPr>
            <w:numPr>
              <w:numId w:val="51"/>
            </w:numPr>
            <w:tabs>
              <w:tab w:val="num" w:pos="720"/>
            </w:tabs>
            <w:ind w:left="720" w:right="960" w:hanging="360"/>
            <w:divId w:val="1251696012"/>
          </w:pPr>
        </w:pPrChange>
      </w:pPr>
      <w:r>
        <w:rPr>
          <w:rFonts w:ascii="Verdana" w:eastAsia="Times New Roman" w:hAnsi="Verdana"/>
          <w:color w:val="000000"/>
          <w:lang w:val="en"/>
        </w:rPr>
        <w:t xml:space="preserve">Changed 7.4 in security considerations to show none is REQUIRED. </w:t>
      </w:r>
    </w:p>
    <w:p w14:paraId="4355AA3D" w14:textId="77777777" w:rsidR="00000000" w:rsidRDefault="00A44103">
      <w:pPr>
        <w:numPr>
          <w:ilvl w:val="0"/>
          <w:numId w:val="19"/>
        </w:numPr>
        <w:ind w:left="1680" w:right="960"/>
        <w:divId w:val="1251696012"/>
        <w:rPr>
          <w:rFonts w:ascii="Verdana" w:eastAsia="Times New Roman" w:hAnsi="Verdana"/>
          <w:color w:val="000000"/>
          <w:lang w:val="en"/>
        </w:rPr>
        <w:pPrChange w:id="304" w:author="Author" w:date="2013-06-27T18:30:00Z">
          <w:pPr>
            <w:numPr>
              <w:numId w:val="51"/>
            </w:numPr>
            <w:tabs>
              <w:tab w:val="num" w:pos="720"/>
            </w:tabs>
            <w:ind w:left="720" w:right="960" w:hanging="360"/>
            <w:divId w:val="1251696012"/>
          </w:pPr>
        </w:pPrChange>
      </w:pPr>
      <w:r>
        <w:rPr>
          <w:rFonts w:ascii="Verdana" w:eastAsia="Times New Roman" w:hAnsi="Verdana"/>
          <w:color w:val="000000"/>
          <w:lang w:val="en"/>
        </w:rPr>
        <w:t xml:space="preserve">Changed 3.2.4.1 User Info to UserInfo per Ticket #137. </w:t>
      </w:r>
    </w:p>
    <w:p w14:paraId="4870CBD6" w14:textId="77777777" w:rsidR="00000000" w:rsidRDefault="00A44103">
      <w:pPr>
        <w:numPr>
          <w:ilvl w:val="0"/>
          <w:numId w:val="19"/>
        </w:numPr>
        <w:ind w:left="1680" w:right="960"/>
        <w:divId w:val="1251696012"/>
        <w:rPr>
          <w:rFonts w:ascii="Verdana" w:eastAsia="Times New Roman" w:hAnsi="Verdana"/>
          <w:color w:val="000000"/>
          <w:lang w:val="en"/>
        </w:rPr>
        <w:pPrChange w:id="305" w:author="Author" w:date="2013-06-27T18:30:00Z">
          <w:pPr>
            <w:numPr>
              <w:numId w:val="51"/>
            </w:numPr>
            <w:tabs>
              <w:tab w:val="num" w:pos="720"/>
            </w:tabs>
            <w:ind w:left="720" w:right="960" w:hanging="360"/>
            <w:divId w:val="1251696012"/>
          </w:pPr>
        </w:pPrChange>
      </w:pPr>
      <w:r>
        <w:rPr>
          <w:rFonts w:ascii="Verdana" w:eastAsia="Times New Roman" w:hAnsi="Verdana"/>
          <w:color w:val="000000"/>
          <w:lang w:val="en"/>
        </w:rPr>
        <w:t xml:space="preserve">Changed formatting of 7.1 per ticket #140. </w:t>
      </w:r>
    </w:p>
    <w:p w14:paraId="2A48BD3D" w14:textId="77777777" w:rsidR="00000000" w:rsidRDefault="00A44103">
      <w:pPr>
        <w:pStyle w:val="NormalWeb"/>
        <w:divId w:val="1251696012"/>
        <w:rPr>
          <w:rFonts w:ascii="Verdana" w:hAnsi="Verdana"/>
          <w:color w:val="000000"/>
          <w:lang w:val="en"/>
        </w:rPr>
      </w:pPr>
      <w:r>
        <w:rPr>
          <w:rFonts w:ascii="Verdana" w:hAnsi="Verdana"/>
          <w:color w:val="000000"/>
          <w:lang w:val="en"/>
        </w:rPr>
        <w:t>-13</w:t>
      </w:r>
    </w:p>
    <w:p w14:paraId="4390A799" w14:textId="77777777" w:rsidR="00000000" w:rsidRDefault="00A44103">
      <w:pPr>
        <w:numPr>
          <w:ilvl w:val="0"/>
          <w:numId w:val="20"/>
        </w:numPr>
        <w:ind w:left="1680" w:right="960"/>
        <w:divId w:val="1251696012"/>
        <w:rPr>
          <w:rFonts w:ascii="Verdana" w:eastAsia="Times New Roman" w:hAnsi="Verdana"/>
          <w:color w:val="000000"/>
          <w:lang w:val="en"/>
        </w:rPr>
        <w:pPrChange w:id="306" w:author="Author" w:date="2013-06-27T18:30:00Z">
          <w:pPr>
            <w:numPr>
              <w:numId w:val="52"/>
            </w:numPr>
            <w:tabs>
              <w:tab w:val="num" w:pos="720"/>
            </w:tabs>
            <w:ind w:left="720" w:right="960" w:hanging="360"/>
            <w:divId w:val="1251696012"/>
          </w:pPr>
        </w:pPrChange>
      </w:pPr>
      <w:r>
        <w:rPr>
          <w:rFonts w:ascii="Verdana" w:eastAsia="Times New Roman" w:hAnsi="Verdana"/>
          <w:color w:val="000000"/>
          <w:lang w:val="en"/>
        </w:rPr>
        <w:t>Changed c</w:t>
      </w:r>
      <w:r>
        <w:rPr>
          <w:rFonts w:ascii="Verdana" w:eastAsia="Times New Roman" w:hAnsi="Verdana"/>
          <w:color w:val="000000"/>
          <w:lang w:val="en"/>
        </w:rPr>
        <w:t xml:space="preserve">heck_session to check_id. </w:t>
      </w:r>
    </w:p>
    <w:p w14:paraId="1F7A7BA4" w14:textId="77777777" w:rsidR="00000000" w:rsidRDefault="00A44103">
      <w:pPr>
        <w:numPr>
          <w:ilvl w:val="0"/>
          <w:numId w:val="20"/>
        </w:numPr>
        <w:ind w:left="1680" w:right="960"/>
        <w:divId w:val="1251696012"/>
        <w:rPr>
          <w:rFonts w:ascii="Verdana" w:eastAsia="Times New Roman" w:hAnsi="Verdana"/>
          <w:color w:val="000000"/>
          <w:lang w:val="en"/>
        </w:rPr>
        <w:pPrChange w:id="307" w:author="Author" w:date="2013-06-27T18:30:00Z">
          <w:pPr>
            <w:numPr>
              <w:numId w:val="52"/>
            </w:numPr>
            <w:tabs>
              <w:tab w:val="num" w:pos="720"/>
            </w:tabs>
            <w:ind w:left="720" w:right="960" w:hanging="360"/>
            <w:divId w:val="1251696012"/>
          </w:pPr>
        </w:pPrChange>
      </w:pPr>
      <w:proofErr w:type="gramStart"/>
      <w:r>
        <w:rPr>
          <w:rFonts w:ascii="Verdana" w:eastAsia="Times New Roman" w:hAnsi="Verdana"/>
          <w:color w:val="000000"/>
          <w:lang w:val="en"/>
        </w:rPr>
        <w:t>schema=</w:t>
      </w:r>
      <w:proofErr w:type="gramEnd"/>
      <w:r>
        <w:rPr>
          <w:rFonts w:ascii="Verdana" w:eastAsia="Times New Roman" w:hAnsi="Verdana"/>
          <w:color w:val="000000"/>
          <w:lang w:val="en"/>
        </w:rPr>
        <w:t xml:space="preserve">openid now required when requesting UserInfo. </w:t>
      </w:r>
    </w:p>
    <w:p w14:paraId="38E5FB00" w14:textId="77777777" w:rsidR="00000000" w:rsidRDefault="00A44103">
      <w:pPr>
        <w:numPr>
          <w:ilvl w:val="0"/>
          <w:numId w:val="20"/>
        </w:numPr>
        <w:ind w:left="1680" w:right="960"/>
        <w:divId w:val="1251696012"/>
        <w:rPr>
          <w:rFonts w:ascii="Verdana" w:eastAsia="Times New Roman" w:hAnsi="Verdana"/>
          <w:color w:val="000000"/>
          <w:lang w:val="en"/>
        </w:rPr>
        <w:pPrChange w:id="308" w:author="Author" w:date="2013-06-27T18:30:00Z">
          <w:pPr>
            <w:numPr>
              <w:numId w:val="52"/>
            </w:numPr>
            <w:tabs>
              <w:tab w:val="num" w:pos="720"/>
            </w:tabs>
            <w:ind w:left="720" w:right="960" w:hanging="360"/>
            <w:divId w:val="1251696012"/>
          </w:pPr>
        </w:pPrChange>
      </w:pPr>
      <w:r>
        <w:rPr>
          <w:rFonts w:ascii="Verdana" w:eastAsia="Times New Roman" w:hAnsi="Verdana"/>
          <w:color w:val="000000"/>
          <w:lang w:val="en"/>
        </w:rPr>
        <w:t xml:space="preserve">Removed issued_to, since not well defined. </w:t>
      </w:r>
    </w:p>
    <w:p w14:paraId="69DB0038" w14:textId="77777777" w:rsidR="00000000" w:rsidRDefault="00A44103">
      <w:pPr>
        <w:numPr>
          <w:ilvl w:val="0"/>
          <w:numId w:val="20"/>
        </w:numPr>
        <w:ind w:left="1680" w:right="960"/>
        <w:divId w:val="1251696012"/>
        <w:rPr>
          <w:rFonts w:ascii="Verdana" w:eastAsia="Times New Roman" w:hAnsi="Verdana"/>
          <w:color w:val="000000"/>
          <w:lang w:val="en"/>
        </w:rPr>
        <w:pPrChange w:id="309" w:author="Author" w:date="2013-06-27T18:30:00Z">
          <w:pPr>
            <w:numPr>
              <w:numId w:val="52"/>
            </w:numPr>
            <w:tabs>
              <w:tab w:val="num" w:pos="720"/>
            </w:tabs>
            <w:ind w:left="720" w:right="960" w:hanging="360"/>
            <w:divId w:val="1251696012"/>
          </w:pPr>
        </w:pPrChange>
      </w:pPr>
      <w:r>
        <w:rPr>
          <w:rFonts w:ascii="Verdana" w:eastAsia="Times New Roman" w:hAnsi="Verdana"/>
          <w:color w:val="000000"/>
          <w:lang w:val="en"/>
        </w:rPr>
        <w:t xml:space="preserve">Removed display values popup, touch, and mobile, since not well defined. </w:t>
      </w:r>
    </w:p>
    <w:p w14:paraId="11A460A7" w14:textId="77777777" w:rsidR="00000000" w:rsidRDefault="00A44103">
      <w:pPr>
        <w:pStyle w:val="NormalWeb"/>
        <w:divId w:val="1251696012"/>
        <w:rPr>
          <w:rFonts w:ascii="Verdana" w:hAnsi="Verdana"/>
          <w:color w:val="000000"/>
          <w:lang w:val="en"/>
        </w:rPr>
      </w:pPr>
      <w:r>
        <w:rPr>
          <w:rFonts w:ascii="Verdana" w:hAnsi="Verdana"/>
          <w:color w:val="000000"/>
          <w:lang w:val="en"/>
        </w:rPr>
        <w:t>-12</w:t>
      </w:r>
    </w:p>
    <w:p w14:paraId="6A1CA741" w14:textId="77777777" w:rsidR="00000000" w:rsidRDefault="00A44103">
      <w:pPr>
        <w:numPr>
          <w:ilvl w:val="0"/>
          <w:numId w:val="21"/>
        </w:numPr>
        <w:ind w:left="1680" w:right="960"/>
        <w:divId w:val="1251696012"/>
        <w:rPr>
          <w:rFonts w:ascii="Verdana" w:eastAsia="Times New Roman" w:hAnsi="Verdana"/>
          <w:color w:val="000000"/>
          <w:lang w:val="en"/>
        </w:rPr>
        <w:pPrChange w:id="310" w:author="Author" w:date="2013-06-27T18:30:00Z">
          <w:pPr>
            <w:numPr>
              <w:numId w:val="53"/>
            </w:numPr>
            <w:tabs>
              <w:tab w:val="num" w:pos="720"/>
            </w:tabs>
            <w:ind w:left="720" w:right="960" w:hanging="360"/>
            <w:divId w:val="1251696012"/>
          </w:pPr>
        </w:pPrChange>
      </w:pPr>
      <w:r>
        <w:rPr>
          <w:rFonts w:ascii="Verdana" w:eastAsia="Times New Roman" w:hAnsi="Verdana"/>
          <w:color w:val="000000"/>
          <w:lang w:val="en"/>
        </w:rPr>
        <w:t xml:space="preserve">Ticket #48 Changed Check Session to take the id_token as a parameter. </w:t>
      </w:r>
    </w:p>
    <w:p w14:paraId="6849587B"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-11 </w:t>
      </w:r>
    </w:p>
    <w:p w14:paraId="60D447CA" w14:textId="77777777" w:rsidR="00000000" w:rsidRDefault="00A44103">
      <w:pPr>
        <w:numPr>
          <w:ilvl w:val="0"/>
          <w:numId w:val="22"/>
        </w:numPr>
        <w:ind w:left="1680" w:right="960"/>
        <w:divId w:val="1251696012"/>
        <w:rPr>
          <w:rFonts w:ascii="Verdana" w:eastAsia="Times New Roman" w:hAnsi="Verdana"/>
          <w:color w:val="000000"/>
          <w:lang w:val="en"/>
        </w:rPr>
        <w:pPrChange w:id="311" w:author="Author" w:date="2013-06-27T18:30:00Z">
          <w:pPr>
            <w:numPr>
              <w:numId w:val="54"/>
            </w:numPr>
            <w:tabs>
              <w:tab w:val="num" w:pos="720"/>
            </w:tabs>
            <w:ind w:left="720" w:right="960" w:hanging="360"/>
            <w:divId w:val="1251696012"/>
          </w:pPr>
        </w:pPrChange>
      </w:pPr>
      <w:r>
        <w:rPr>
          <w:rFonts w:ascii="Verdana" w:eastAsia="Times New Roman" w:hAnsi="Verdana"/>
          <w:color w:val="000000"/>
          <w:lang w:val="en"/>
        </w:rPr>
        <w:t xml:space="preserve">Renamed from "Lite" to "Basic Client". </w:t>
      </w:r>
    </w:p>
    <w:p w14:paraId="4AD2F9CE" w14:textId="77777777" w:rsidR="00000000" w:rsidRDefault="00A44103">
      <w:pPr>
        <w:numPr>
          <w:ilvl w:val="0"/>
          <w:numId w:val="22"/>
        </w:numPr>
        <w:ind w:left="1680" w:right="960"/>
        <w:divId w:val="1251696012"/>
        <w:rPr>
          <w:rFonts w:ascii="Verdana" w:eastAsia="Times New Roman" w:hAnsi="Verdana"/>
          <w:color w:val="000000"/>
          <w:lang w:val="en"/>
        </w:rPr>
        <w:pPrChange w:id="312" w:author="Author" w:date="2013-06-27T18:30:00Z">
          <w:pPr>
            <w:numPr>
              <w:numId w:val="54"/>
            </w:numPr>
            <w:tabs>
              <w:tab w:val="num" w:pos="720"/>
            </w:tabs>
            <w:ind w:left="720" w:right="960" w:hanging="360"/>
            <w:divId w:val="1251696012"/>
          </w:pPr>
        </w:pPrChange>
      </w:pPr>
      <w:r>
        <w:rPr>
          <w:rFonts w:ascii="Verdana" w:eastAsia="Times New Roman" w:hAnsi="Verdana"/>
          <w:color w:val="000000"/>
          <w:lang w:val="en"/>
        </w:rPr>
        <w:t xml:space="preserve">Numerous cleanups, including updating references. </w:t>
      </w:r>
    </w:p>
    <w:p w14:paraId="1AC6437B"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-10 </w:t>
      </w:r>
    </w:p>
    <w:p w14:paraId="431791E3" w14:textId="77777777" w:rsidR="00000000" w:rsidRDefault="00A44103">
      <w:pPr>
        <w:numPr>
          <w:ilvl w:val="0"/>
          <w:numId w:val="23"/>
        </w:numPr>
        <w:ind w:left="1680" w:right="960"/>
        <w:divId w:val="1251696012"/>
        <w:rPr>
          <w:rFonts w:ascii="Verdana" w:eastAsia="Times New Roman" w:hAnsi="Verdana"/>
          <w:color w:val="000000"/>
          <w:lang w:val="en"/>
        </w:rPr>
        <w:pPrChange w:id="313" w:author="Author" w:date="2013-06-27T18:30:00Z">
          <w:pPr>
            <w:numPr>
              <w:numId w:val="55"/>
            </w:numPr>
            <w:tabs>
              <w:tab w:val="num" w:pos="720"/>
            </w:tabs>
            <w:ind w:left="720" w:right="960" w:hanging="360"/>
            <w:divId w:val="1251696012"/>
          </w:pPr>
        </w:pPrChange>
      </w:pPr>
      <w:r>
        <w:rPr>
          <w:rFonts w:ascii="Verdana" w:eastAsia="Times New Roman" w:hAnsi="Verdana"/>
          <w:color w:val="000000"/>
          <w:lang w:val="en"/>
        </w:rPr>
        <w:t xml:space="preserve">Add back id_token to the response type per issue 27. </w:t>
      </w:r>
    </w:p>
    <w:p w14:paraId="7A4480E3" w14:textId="77777777" w:rsidR="00000000" w:rsidRDefault="00A44103">
      <w:pPr>
        <w:numPr>
          <w:ilvl w:val="0"/>
          <w:numId w:val="23"/>
        </w:numPr>
        <w:ind w:left="1680" w:right="960"/>
        <w:divId w:val="1251696012"/>
        <w:rPr>
          <w:rFonts w:ascii="Verdana" w:eastAsia="Times New Roman" w:hAnsi="Verdana"/>
          <w:color w:val="000000"/>
          <w:lang w:val="en"/>
        </w:rPr>
        <w:pPrChange w:id="314" w:author="Author" w:date="2013-06-27T18:30:00Z">
          <w:pPr>
            <w:numPr>
              <w:numId w:val="55"/>
            </w:numPr>
            <w:tabs>
              <w:tab w:val="num" w:pos="720"/>
            </w:tabs>
            <w:ind w:left="720" w:right="960" w:hanging="360"/>
            <w:divId w:val="1251696012"/>
          </w:pPr>
        </w:pPrChange>
      </w:pPr>
      <w:r>
        <w:rPr>
          <w:rFonts w:ascii="Verdana" w:eastAsia="Times New Roman" w:hAnsi="Verdana"/>
          <w:color w:val="000000"/>
          <w:lang w:val="en"/>
        </w:rPr>
        <w:t>Changed endpoint name in examp</w:t>
      </w:r>
      <w:r>
        <w:rPr>
          <w:rFonts w:ascii="Verdana" w:eastAsia="Times New Roman" w:hAnsi="Verdana"/>
          <w:color w:val="000000"/>
          <w:lang w:val="en"/>
        </w:rPr>
        <w:t xml:space="preserve">le from id_token to check_session. </w:t>
      </w:r>
    </w:p>
    <w:p w14:paraId="311172FC" w14:textId="77777777" w:rsidR="00000000" w:rsidRDefault="00A44103">
      <w:pPr>
        <w:numPr>
          <w:ilvl w:val="0"/>
          <w:numId w:val="23"/>
        </w:numPr>
        <w:ind w:left="1680" w:right="960"/>
        <w:divId w:val="1251696012"/>
        <w:rPr>
          <w:rFonts w:ascii="Verdana" w:eastAsia="Times New Roman" w:hAnsi="Verdana"/>
          <w:color w:val="000000"/>
          <w:lang w:val="en"/>
        </w:rPr>
        <w:pPrChange w:id="315" w:author="Author" w:date="2013-06-27T18:30:00Z">
          <w:pPr>
            <w:numPr>
              <w:numId w:val="55"/>
            </w:numPr>
            <w:tabs>
              <w:tab w:val="num" w:pos="720"/>
            </w:tabs>
            <w:ind w:left="720" w:right="960" w:hanging="360"/>
            <w:divId w:val="1251696012"/>
          </w:pPr>
        </w:pPrChange>
      </w:pPr>
      <w:r>
        <w:rPr>
          <w:rFonts w:ascii="Verdana" w:eastAsia="Times New Roman" w:hAnsi="Verdana"/>
          <w:color w:val="000000"/>
          <w:lang w:val="en"/>
        </w:rPr>
        <w:t xml:space="preserve">Added token_type to the response and explanations of the optional parameters. </w:t>
      </w:r>
    </w:p>
    <w:p w14:paraId="05750465"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-09 </w:t>
      </w:r>
    </w:p>
    <w:p w14:paraId="753637CF" w14:textId="77777777" w:rsidR="00000000" w:rsidRDefault="00A44103">
      <w:pPr>
        <w:numPr>
          <w:ilvl w:val="0"/>
          <w:numId w:val="24"/>
        </w:numPr>
        <w:ind w:left="1680" w:right="960"/>
        <w:divId w:val="1251696012"/>
        <w:rPr>
          <w:rFonts w:ascii="Verdana" w:eastAsia="Times New Roman" w:hAnsi="Verdana"/>
          <w:color w:val="000000"/>
          <w:lang w:val="en"/>
        </w:rPr>
        <w:pPrChange w:id="316" w:author="Author" w:date="2013-06-27T18:30:00Z">
          <w:pPr>
            <w:numPr>
              <w:numId w:val="56"/>
            </w:numPr>
            <w:tabs>
              <w:tab w:val="num" w:pos="720"/>
            </w:tabs>
            <w:ind w:left="720" w:right="960" w:hanging="360"/>
            <w:divId w:val="1251696012"/>
          </w:pPr>
        </w:pPrChange>
      </w:pPr>
      <w:r>
        <w:rPr>
          <w:rFonts w:ascii="Verdana" w:eastAsia="Times New Roman" w:hAnsi="Verdana"/>
          <w:color w:val="000000"/>
          <w:lang w:val="en"/>
        </w:rPr>
        <w:t xml:space="preserve">Clean up typos. </w:t>
      </w:r>
    </w:p>
    <w:p w14:paraId="3C07E4FA" w14:textId="77777777" w:rsidR="00000000" w:rsidRDefault="00A44103">
      <w:pPr>
        <w:numPr>
          <w:ilvl w:val="0"/>
          <w:numId w:val="24"/>
        </w:numPr>
        <w:ind w:left="1680" w:right="960"/>
        <w:divId w:val="1251696012"/>
        <w:rPr>
          <w:rFonts w:ascii="Verdana" w:eastAsia="Times New Roman" w:hAnsi="Verdana"/>
          <w:color w:val="000000"/>
          <w:lang w:val="en"/>
        </w:rPr>
        <w:pPrChange w:id="317" w:author="Author" w:date="2013-06-27T18:30:00Z">
          <w:pPr>
            <w:numPr>
              <w:numId w:val="56"/>
            </w:numPr>
            <w:tabs>
              <w:tab w:val="num" w:pos="720"/>
            </w:tabs>
            <w:ind w:left="720" w:right="960" w:hanging="360"/>
            <w:divId w:val="1251696012"/>
          </w:pPr>
        </w:pPrChange>
      </w:pPr>
      <w:r>
        <w:rPr>
          <w:rFonts w:ascii="Verdana" w:eastAsia="Times New Roman" w:hAnsi="Verdana"/>
          <w:color w:val="000000"/>
          <w:lang w:val="en"/>
        </w:rPr>
        <w:t xml:space="preserve">Clean up scope explanation. </w:t>
      </w:r>
    </w:p>
    <w:p w14:paraId="15E83080" w14:textId="77777777" w:rsidR="00000000" w:rsidRDefault="00A44103">
      <w:pPr>
        <w:numPr>
          <w:ilvl w:val="0"/>
          <w:numId w:val="24"/>
        </w:numPr>
        <w:ind w:left="1680" w:right="960"/>
        <w:divId w:val="1251696012"/>
        <w:rPr>
          <w:rFonts w:ascii="Verdana" w:eastAsia="Times New Roman" w:hAnsi="Verdana"/>
          <w:color w:val="000000"/>
          <w:lang w:val="en"/>
        </w:rPr>
        <w:pPrChange w:id="318" w:author="Author" w:date="2013-06-27T18:30:00Z">
          <w:pPr>
            <w:numPr>
              <w:numId w:val="56"/>
            </w:numPr>
            <w:tabs>
              <w:tab w:val="num" w:pos="720"/>
            </w:tabs>
            <w:ind w:left="720" w:right="960" w:hanging="360"/>
            <w:divId w:val="1251696012"/>
          </w:pPr>
        </w:pPrChange>
      </w:pPr>
      <w:r>
        <w:rPr>
          <w:rFonts w:ascii="Verdana" w:eastAsia="Times New Roman" w:hAnsi="Verdana"/>
          <w:color w:val="000000"/>
          <w:lang w:val="en"/>
        </w:rPr>
        <w:t xml:space="preserve">Fix 3.2.4.1 to include id_token in response. </w:t>
      </w:r>
    </w:p>
    <w:p w14:paraId="079964A3"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-08 </w:t>
      </w:r>
    </w:p>
    <w:p w14:paraId="22B6754B" w14:textId="77777777" w:rsidR="00000000" w:rsidRDefault="00A44103">
      <w:pPr>
        <w:numPr>
          <w:ilvl w:val="0"/>
          <w:numId w:val="25"/>
        </w:numPr>
        <w:ind w:left="1680" w:right="960"/>
        <w:divId w:val="1251696012"/>
        <w:rPr>
          <w:rFonts w:ascii="Verdana" w:eastAsia="Times New Roman" w:hAnsi="Verdana"/>
          <w:color w:val="000000"/>
          <w:lang w:val="en"/>
        </w:rPr>
        <w:pPrChange w:id="319" w:author="Author" w:date="2013-06-27T18:30:00Z">
          <w:pPr>
            <w:numPr>
              <w:numId w:val="57"/>
            </w:numPr>
            <w:tabs>
              <w:tab w:val="num" w:pos="720"/>
            </w:tabs>
            <w:ind w:left="720" w:right="960" w:hanging="360"/>
            <w:divId w:val="1251696012"/>
          </w:pPr>
        </w:pPrChange>
      </w:pPr>
      <w:r>
        <w:rPr>
          <w:rFonts w:ascii="Verdana" w:eastAsia="Times New Roman" w:hAnsi="Verdana"/>
          <w:color w:val="000000"/>
          <w:lang w:val="en"/>
        </w:rPr>
        <w:t>Added note about OP needing to read the</w:t>
      </w:r>
      <w:r>
        <w:rPr>
          <w:rFonts w:ascii="Verdana" w:eastAsia="Times New Roman" w:hAnsi="Verdana"/>
          <w:color w:val="000000"/>
          <w:lang w:val="en"/>
        </w:rPr>
        <w:t xml:space="preserve"> full spec. </w:t>
      </w:r>
    </w:p>
    <w:p w14:paraId="4CBE7AF0" w14:textId="77777777" w:rsidR="00000000" w:rsidRDefault="00A44103">
      <w:pPr>
        <w:numPr>
          <w:ilvl w:val="0"/>
          <w:numId w:val="25"/>
        </w:numPr>
        <w:ind w:left="1680" w:right="960"/>
        <w:divId w:val="1251696012"/>
        <w:rPr>
          <w:rFonts w:ascii="Verdana" w:eastAsia="Times New Roman" w:hAnsi="Verdana"/>
          <w:color w:val="000000"/>
          <w:lang w:val="en"/>
        </w:rPr>
        <w:pPrChange w:id="320" w:author="Author" w:date="2013-06-27T18:30:00Z">
          <w:pPr>
            <w:numPr>
              <w:numId w:val="57"/>
            </w:numPr>
            <w:tabs>
              <w:tab w:val="num" w:pos="720"/>
            </w:tabs>
            <w:ind w:left="720" w:right="960" w:hanging="360"/>
            <w:divId w:val="1251696012"/>
          </w:pPr>
        </w:pPrChange>
      </w:pPr>
      <w:r>
        <w:rPr>
          <w:rFonts w:ascii="Verdana" w:eastAsia="Times New Roman" w:hAnsi="Verdana"/>
          <w:color w:val="000000"/>
          <w:lang w:val="en"/>
        </w:rPr>
        <w:t xml:space="preserve">Reverted back to GET for introspection based on Google feedback. </w:t>
      </w:r>
    </w:p>
    <w:p w14:paraId="427F27F9" w14:textId="77777777" w:rsidR="00000000" w:rsidRDefault="00A44103">
      <w:pPr>
        <w:numPr>
          <w:ilvl w:val="0"/>
          <w:numId w:val="25"/>
        </w:numPr>
        <w:ind w:left="1680" w:right="960"/>
        <w:divId w:val="1251696012"/>
        <w:rPr>
          <w:rFonts w:ascii="Verdana" w:eastAsia="Times New Roman" w:hAnsi="Verdana"/>
          <w:color w:val="000000"/>
          <w:lang w:val="en"/>
        </w:rPr>
        <w:pPrChange w:id="321" w:author="Author" w:date="2013-06-27T18:30:00Z">
          <w:pPr>
            <w:numPr>
              <w:numId w:val="57"/>
            </w:numPr>
            <w:tabs>
              <w:tab w:val="num" w:pos="720"/>
            </w:tabs>
            <w:ind w:left="720" w:right="960" w:hanging="360"/>
            <w:divId w:val="1251696012"/>
          </w:pPr>
        </w:pPrChange>
      </w:pPr>
      <w:r>
        <w:rPr>
          <w:rFonts w:ascii="Verdana" w:eastAsia="Times New Roman" w:hAnsi="Verdana"/>
          <w:color w:val="000000"/>
          <w:lang w:val="en"/>
        </w:rPr>
        <w:t xml:space="preserve">Changed scopes to </w:t>
      </w:r>
      <w:r>
        <w:rPr>
          <w:rStyle w:val="HTMLTypewriter"/>
          <w:lang w:val="en"/>
        </w:rPr>
        <w:t>openid</w:t>
      </w:r>
      <w:r>
        <w:rPr>
          <w:rFonts w:ascii="Verdana" w:eastAsia="Times New Roman" w:hAnsi="Verdana"/>
          <w:color w:val="000000"/>
          <w:lang w:val="en"/>
        </w:rPr>
        <w:t xml:space="preserve">, </w:t>
      </w:r>
      <w:r>
        <w:rPr>
          <w:rStyle w:val="HTMLTypewriter"/>
          <w:lang w:val="en"/>
        </w:rPr>
        <w:t>profile</w:t>
      </w:r>
      <w:r>
        <w:rPr>
          <w:rFonts w:ascii="Verdana" w:eastAsia="Times New Roman" w:hAnsi="Verdana"/>
          <w:color w:val="000000"/>
          <w:lang w:val="en"/>
        </w:rPr>
        <w:t xml:space="preserve">, </w:t>
      </w:r>
      <w:r>
        <w:rPr>
          <w:rStyle w:val="HTMLTypewriter"/>
          <w:lang w:val="en"/>
        </w:rPr>
        <w:t>address</w:t>
      </w:r>
      <w:r>
        <w:rPr>
          <w:rFonts w:ascii="Verdana" w:eastAsia="Times New Roman" w:hAnsi="Verdana"/>
          <w:color w:val="000000"/>
          <w:lang w:val="en"/>
        </w:rPr>
        <w:t xml:space="preserve">, and </w:t>
      </w:r>
      <w:r>
        <w:rPr>
          <w:rStyle w:val="HTMLTypewriter"/>
          <w:lang w:val="en"/>
        </w:rPr>
        <w:t>email</w:t>
      </w:r>
      <w:r>
        <w:rPr>
          <w:rFonts w:ascii="Verdana" w:eastAsia="Times New Roman" w:hAnsi="Verdana"/>
          <w:color w:val="000000"/>
          <w:lang w:val="en"/>
        </w:rPr>
        <w:t xml:space="preserve"> to make them additive. </w:t>
      </w:r>
    </w:p>
    <w:p w14:paraId="232D4CAE" w14:textId="77777777" w:rsidR="00000000" w:rsidRDefault="00A44103">
      <w:pPr>
        <w:numPr>
          <w:ilvl w:val="0"/>
          <w:numId w:val="25"/>
        </w:numPr>
        <w:ind w:left="1680" w:right="960"/>
        <w:divId w:val="1251696012"/>
        <w:rPr>
          <w:rFonts w:ascii="Verdana" w:eastAsia="Times New Roman" w:hAnsi="Verdana"/>
          <w:color w:val="000000"/>
          <w:lang w:val="en"/>
        </w:rPr>
        <w:pPrChange w:id="322" w:author="Author" w:date="2013-06-27T18:30:00Z">
          <w:pPr>
            <w:numPr>
              <w:numId w:val="57"/>
            </w:numPr>
            <w:tabs>
              <w:tab w:val="num" w:pos="720"/>
            </w:tabs>
            <w:ind w:left="720" w:right="960" w:hanging="360"/>
            <w:divId w:val="1251696012"/>
          </w:pPr>
        </w:pPrChange>
      </w:pPr>
      <w:r>
        <w:rPr>
          <w:rFonts w:ascii="Verdana" w:eastAsia="Times New Roman" w:hAnsi="Verdana"/>
          <w:color w:val="000000"/>
          <w:lang w:val="en"/>
        </w:rPr>
        <w:t xml:space="preserve">Changed introspection to Check Session Endpoint to be consistent with session management. </w:t>
      </w:r>
    </w:p>
    <w:p w14:paraId="1BE38528" w14:textId="77777777" w:rsidR="00000000" w:rsidRDefault="00A44103">
      <w:pPr>
        <w:numPr>
          <w:ilvl w:val="0"/>
          <w:numId w:val="25"/>
        </w:numPr>
        <w:ind w:left="1680" w:right="960"/>
        <w:divId w:val="1251696012"/>
        <w:rPr>
          <w:rFonts w:ascii="Verdana" w:eastAsia="Times New Roman" w:hAnsi="Verdana"/>
          <w:color w:val="000000"/>
          <w:lang w:val="en"/>
        </w:rPr>
        <w:pPrChange w:id="323" w:author="Author" w:date="2013-06-27T18:30:00Z">
          <w:pPr>
            <w:numPr>
              <w:numId w:val="57"/>
            </w:numPr>
            <w:tabs>
              <w:tab w:val="num" w:pos="720"/>
            </w:tabs>
            <w:ind w:left="720" w:right="960" w:hanging="360"/>
            <w:divId w:val="1251696012"/>
          </w:pPr>
        </w:pPrChange>
      </w:pPr>
      <w:r>
        <w:rPr>
          <w:rFonts w:ascii="Verdana" w:eastAsia="Times New Roman" w:hAnsi="Verdana"/>
          <w:color w:val="000000"/>
          <w:lang w:val="en"/>
        </w:rPr>
        <w:t xml:space="preserve">Changed validation rules, the Check session endpoint will return an error for expired or invalid tokens, so the Client doesn't need to check expiration. </w:t>
      </w:r>
    </w:p>
    <w:p w14:paraId="02781020" w14:textId="77777777" w:rsidR="00000000" w:rsidRDefault="00A44103">
      <w:pPr>
        <w:numPr>
          <w:ilvl w:val="0"/>
          <w:numId w:val="25"/>
        </w:numPr>
        <w:ind w:left="1680" w:right="960"/>
        <w:divId w:val="1251696012"/>
        <w:rPr>
          <w:rFonts w:ascii="Verdana" w:eastAsia="Times New Roman" w:hAnsi="Verdana"/>
          <w:color w:val="000000"/>
          <w:lang w:val="en"/>
        </w:rPr>
        <w:pPrChange w:id="324" w:author="Author" w:date="2013-06-27T18:30:00Z">
          <w:pPr>
            <w:numPr>
              <w:numId w:val="57"/>
            </w:numPr>
            <w:tabs>
              <w:tab w:val="num" w:pos="720"/>
            </w:tabs>
            <w:ind w:left="720" w:right="960" w:hanging="360"/>
            <w:divId w:val="1251696012"/>
          </w:pPr>
        </w:pPrChange>
      </w:pPr>
      <w:r>
        <w:rPr>
          <w:rFonts w:ascii="Verdana" w:eastAsia="Times New Roman" w:hAnsi="Verdana"/>
          <w:color w:val="000000"/>
          <w:lang w:val="en"/>
        </w:rPr>
        <w:t>Added explanation of why an id_token is used to verify identity rather than the userinfo Access Token.</w:t>
      </w:r>
      <w:r>
        <w:rPr>
          <w:rFonts w:ascii="Verdana" w:eastAsia="Times New Roman" w:hAnsi="Verdana"/>
          <w:color w:val="000000"/>
          <w:lang w:val="en"/>
        </w:rPr>
        <w:t xml:space="preserve"> </w:t>
      </w:r>
    </w:p>
    <w:p w14:paraId="530F3EC4"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-07 </w:t>
      </w:r>
    </w:p>
    <w:p w14:paraId="0AE7C651" w14:textId="77777777" w:rsidR="00000000" w:rsidRDefault="00A44103">
      <w:pPr>
        <w:numPr>
          <w:ilvl w:val="0"/>
          <w:numId w:val="26"/>
        </w:numPr>
        <w:ind w:left="1680" w:right="960"/>
        <w:divId w:val="1251696012"/>
        <w:rPr>
          <w:rFonts w:ascii="Verdana" w:eastAsia="Times New Roman" w:hAnsi="Verdana"/>
          <w:color w:val="000000"/>
          <w:lang w:val="en"/>
        </w:rPr>
        <w:pPrChange w:id="325" w:author="Author" w:date="2013-06-27T18:30:00Z">
          <w:pPr>
            <w:numPr>
              <w:numId w:val="58"/>
            </w:numPr>
            <w:tabs>
              <w:tab w:val="num" w:pos="720"/>
            </w:tabs>
            <w:ind w:left="720" w:right="960" w:hanging="360"/>
            <w:divId w:val="1251696012"/>
          </w:pPr>
        </w:pPrChange>
      </w:pPr>
      <w:r>
        <w:rPr>
          <w:rFonts w:ascii="Verdana" w:eastAsia="Times New Roman" w:hAnsi="Verdana"/>
          <w:color w:val="000000"/>
          <w:lang w:val="en"/>
        </w:rPr>
        <w:t xml:space="preserve">Changed introspection to post </w:t>
      </w:r>
    </w:p>
    <w:p w14:paraId="78AFC520" w14:textId="77777777" w:rsidR="00000000" w:rsidRDefault="00A44103">
      <w:pPr>
        <w:numPr>
          <w:ilvl w:val="0"/>
          <w:numId w:val="26"/>
        </w:numPr>
        <w:ind w:left="1680" w:right="960"/>
        <w:divId w:val="1251696012"/>
        <w:rPr>
          <w:rFonts w:ascii="Verdana" w:eastAsia="Times New Roman" w:hAnsi="Verdana"/>
          <w:color w:val="000000"/>
          <w:lang w:val="en"/>
        </w:rPr>
        <w:pPrChange w:id="326" w:author="Author" w:date="2013-06-27T18:30:00Z">
          <w:pPr>
            <w:numPr>
              <w:numId w:val="58"/>
            </w:numPr>
            <w:tabs>
              <w:tab w:val="num" w:pos="720"/>
            </w:tabs>
            <w:ind w:left="720" w:right="960" w:hanging="360"/>
            <w:divId w:val="1251696012"/>
          </w:pPr>
        </w:pPrChange>
      </w:pPr>
      <w:r>
        <w:rPr>
          <w:rFonts w:ascii="Verdana" w:eastAsia="Times New Roman" w:hAnsi="Verdana"/>
          <w:color w:val="000000"/>
          <w:lang w:val="en"/>
        </w:rPr>
        <w:t xml:space="preserve">Changed userinfo from </w:t>
      </w:r>
      <w:r>
        <w:rPr>
          <w:rStyle w:val="HTMLTypewriter"/>
          <w:lang w:val="en"/>
        </w:rPr>
        <w:t>id</w:t>
      </w:r>
      <w:r>
        <w:rPr>
          <w:rFonts w:ascii="Verdana" w:eastAsia="Times New Roman" w:hAnsi="Verdana"/>
          <w:color w:val="000000"/>
          <w:lang w:val="en"/>
        </w:rPr>
        <w:t xml:space="preserve"> to </w:t>
      </w:r>
      <w:r>
        <w:rPr>
          <w:rStyle w:val="HTMLTypewriter"/>
          <w:lang w:val="en"/>
        </w:rPr>
        <w:t>user_id</w:t>
      </w:r>
      <w:r>
        <w:rPr>
          <w:rFonts w:ascii="Verdana" w:eastAsia="Times New Roman" w:hAnsi="Verdana"/>
          <w:color w:val="000000"/>
          <w:lang w:val="en"/>
        </w:rPr>
        <w:t xml:space="preserve"> to be consistent with introspection endpoint. </w:t>
      </w:r>
    </w:p>
    <w:p w14:paraId="0A2A4335" w14:textId="77777777" w:rsidR="00000000" w:rsidRDefault="00A44103">
      <w:pPr>
        <w:numPr>
          <w:ilvl w:val="0"/>
          <w:numId w:val="26"/>
        </w:numPr>
        <w:ind w:left="1680" w:right="960"/>
        <w:divId w:val="1251696012"/>
        <w:rPr>
          <w:rFonts w:ascii="Verdana" w:eastAsia="Times New Roman" w:hAnsi="Verdana"/>
          <w:color w:val="000000"/>
          <w:lang w:val="en"/>
        </w:rPr>
        <w:pPrChange w:id="327" w:author="Author" w:date="2013-06-27T18:30:00Z">
          <w:pPr>
            <w:numPr>
              <w:numId w:val="58"/>
            </w:numPr>
            <w:tabs>
              <w:tab w:val="num" w:pos="720"/>
            </w:tabs>
            <w:ind w:left="720" w:right="960" w:hanging="360"/>
            <w:divId w:val="1251696012"/>
          </w:pPr>
        </w:pPrChange>
      </w:pPr>
      <w:r>
        <w:rPr>
          <w:rFonts w:ascii="Verdana" w:eastAsia="Times New Roman" w:hAnsi="Verdana"/>
          <w:color w:val="000000"/>
          <w:lang w:val="en"/>
        </w:rPr>
        <w:t xml:space="preserve">Fixed introspection example to use id_token rather than access token. </w:t>
      </w:r>
    </w:p>
    <w:p w14:paraId="1260EEFF" w14:textId="77777777" w:rsidR="00000000" w:rsidRDefault="00A44103">
      <w:pPr>
        <w:numPr>
          <w:ilvl w:val="0"/>
          <w:numId w:val="26"/>
        </w:numPr>
        <w:ind w:left="1680" w:right="960"/>
        <w:divId w:val="1251696012"/>
        <w:rPr>
          <w:rFonts w:ascii="Verdana" w:eastAsia="Times New Roman" w:hAnsi="Verdana"/>
          <w:color w:val="000000"/>
          <w:lang w:val="en"/>
        </w:rPr>
        <w:pPrChange w:id="328" w:author="Author" w:date="2013-06-27T18:30:00Z">
          <w:pPr>
            <w:numPr>
              <w:numId w:val="58"/>
            </w:numPr>
            <w:tabs>
              <w:tab w:val="num" w:pos="720"/>
            </w:tabs>
            <w:ind w:left="720" w:right="960" w:hanging="360"/>
            <w:divId w:val="1251696012"/>
          </w:pPr>
        </w:pPrChange>
      </w:pPr>
      <w:r>
        <w:rPr>
          <w:rFonts w:ascii="Verdana" w:eastAsia="Times New Roman" w:hAnsi="Verdana"/>
          <w:color w:val="000000"/>
          <w:lang w:val="en"/>
        </w:rPr>
        <w:t xml:space="preserve">Removed asking for id_token in response type. </w:t>
      </w:r>
    </w:p>
    <w:p w14:paraId="2BBD5C98" w14:textId="77777777" w:rsidR="00000000" w:rsidRDefault="00A44103">
      <w:pPr>
        <w:numPr>
          <w:ilvl w:val="0"/>
          <w:numId w:val="26"/>
        </w:numPr>
        <w:ind w:left="1680" w:right="960"/>
        <w:divId w:val="1251696012"/>
        <w:rPr>
          <w:rFonts w:ascii="Verdana" w:eastAsia="Times New Roman" w:hAnsi="Verdana"/>
          <w:color w:val="000000"/>
          <w:lang w:val="en"/>
        </w:rPr>
        <w:pPrChange w:id="329" w:author="Author" w:date="2013-06-27T18:30:00Z">
          <w:pPr>
            <w:numPr>
              <w:numId w:val="58"/>
            </w:numPr>
            <w:tabs>
              <w:tab w:val="num" w:pos="720"/>
            </w:tabs>
            <w:ind w:left="720" w:right="960" w:hanging="360"/>
            <w:divId w:val="1251696012"/>
          </w:pPr>
        </w:pPrChange>
      </w:pPr>
      <w:r>
        <w:rPr>
          <w:rFonts w:ascii="Verdana" w:eastAsia="Times New Roman" w:hAnsi="Verdana"/>
          <w:color w:val="000000"/>
          <w:lang w:val="en"/>
        </w:rPr>
        <w:t>Fixed Section 3 t</w:t>
      </w:r>
      <w:r>
        <w:rPr>
          <w:rFonts w:ascii="Verdana" w:eastAsia="Times New Roman" w:hAnsi="Verdana"/>
          <w:color w:val="000000"/>
          <w:lang w:val="en"/>
        </w:rPr>
        <w:t xml:space="preserve">o be clear it is client secret that is maintained between the client and the OP. </w:t>
      </w:r>
    </w:p>
    <w:p w14:paraId="1A95F04A"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-06 </w:t>
      </w:r>
    </w:p>
    <w:p w14:paraId="052FFBC9" w14:textId="77777777" w:rsidR="00000000" w:rsidRDefault="00A44103">
      <w:pPr>
        <w:numPr>
          <w:ilvl w:val="0"/>
          <w:numId w:val="27"/>
        </w:numPr>
        <w:ind w:left="1680" w:right="960"/>
        <w:divId w:val="1251696012"/>
        <w:rPr>
          <w:rFonts w:ascii="Verdana" w:eastAsia="Times New Roman" w:hAnsi="Verdana"/>
          <w:color w:val="000000"/>
          <w:lang w:val="en"/>
        </w:rPr>
        <w:pPrChange w:id="330" w:author="Author" w:date="2013-06-27T18:30:00Z">
          <w:pPr>
            <w:numPr>
              <w:numId w:val="59"/>
            </w:numPr>
            <w:tabs>
              <w:tab w:val="num" w:pos="720"/>
            </w:tabs>
            <w:ind w:left="720" w:right="960" w:hanging="360"/>
            <w:divId w:val="1251696012"/>
          </w:pPr>
        </w:pPrChange>
      </w:pPr>
      <w:r>
        <w:rPr>
          <w:rFonts w:ascii="Verdana" w:eastAsia="Times New Roman" w:hAnsi="Verdana"/>
          <w:color w:val="000000"/>
          <w:lang w:val="en"/>
        </w:rPr>
        <w:t xml:space="preserve">Only require the </w:t>
      </w:r>
      <w:r>
        <w:rPr>
          <w:rStyle w:val="HTMLTypewriter"/>
          <w:lang w:val="en"/>
        </w:rPr>
        <w:t>token</w:t>
      </w:r>
      <w:r>
        <w:rPr>
          <w:rFonts w:ascii="Verdana" w:eastAsia="Times New Roman" w:hAnsi="Verdana"/>
          <w:color w:val="000000"/>
          <w:lang w:val="en"/>
        </w:rPr>
        <w:t xml:space="preserve"> flow in Lite. Removed </w:t>
      </w:r>
      <w:r>
        <w:rPr>
          <w:rStyle w:val="HTMLTypewriter"/>
          <w:lang w:val="en"/>
        </w:rPr>
        <w:t>code</w:t>
      </w:r>
      <w:r>
        <w:rPr>
          <w:rFonts w:ascii="Verdana" w:eastAsia="Times New Roman" w:hAnsi="Verdana"/>
          <w:color w:val="000000"/>
          <w:lang w:val="en"/>
        </w:rPr>
        <w:t xml:space="preserve"> flow. </w:t>
      </w:r>
    </w:p>
    <w:p w14:paraId="1CDB0AA4" w14:textId="77777777" w:rsidR="00000000" w:rsidRDefault="00A44103">
      <w:pPr>
        <w:numPr>
          <w:ilvl w:val="0"/>
          <w:numId w:val="27"/>
        </w:numPr>
        <w:ind w:left="1680" w:right="960"/>
        <w:divId w:val="1251696012"/>
        <w:rPr>
          <w:rFonts w:ascii="Verdana" w:eastAsia="Times New Roman" w:hAnsi="Verdana"/>
          <w:color w:val="000000"/>
          <w:lang w:val="en"/>
        </w:rPr>
        <w:pPrChange w:id="331" w:author="Author" w:date="2013-06-27T18:30:00Z">
          <w:pPr>
            <w:numPr>
              <w:numId w:val="59"/>
            </w:numPr>
            <w:tabs>
              <w:tab w:val="num" w:pos="720"/>
            </w:tabs>
            <w:ind w:left="720" w:right="960" w:hanging="360"/>
            <w:divId w:val="1251696012"/>
          </w:pPr>
        </w:pPrChange>
      </w:pPr>
      <w:r>
        <w:rPr>
          <w:rFonts w:ascii="Verdana" w:eastAsia="Times New Roman" w:hAnsi="Verdana"/>
          <w:color w:val="000000"/>
          <w:lang w:val="en"/>
        </w:rPr>
        <w:t xml:space="preserve">Make </w:t>
      </w:r>
      <w:r>
        <w:rPr>
          <w:rStyle w:val="HTMLTypewriter"/>
          <w:lang w:val="en"/>
        </w:rPr>
        <w:t>id_token</w:t>
      </w:r>
      <w:r>
        <w:rPr>
          <w:rFonts w:ascii="Verdana" w:eastAsia="Times New Roman" w:hAnsi="Verdana"/>
          <w:color w:val="000000"/>
          <w:lang w:val="en"/>
        </w:rPr>
        <w:t xml:space="preserve"> required. The </w:t>
      </w:r>
      <w:r>
        <w:rPr>
          <w:rStyle w:val="HTMLTypewriter"/>
          <w:lang w:val="en"/>
        </w:rPr>
        <w:t>id_token</w:t>
      </w:r>
      <w:r>
        <w:rPr>
          <w:rFonts w:ascii="Verdana" w:eastAsia="Times New Roman" w:hAnsi="Verdana"/>
          <w:color w:val="000000"/>
          <w:lang w:val="en"/>
        </w:rPr>
        <w:t xml:space="preserve"> is treated as opaque. </w:t>
      </w:r>
    </w:p>
    <w:p w14:paraId="1A33E709" w14:textId="77777777" w:rsidR="00000000" w:rsidRDefault="00A44103">
      <w:pPr>
        <w:numPr>
          <w:ilvl w:val="0"/>
          <w:numId w:val="27"/>
        </w:numPr>
        <w:ind w:left="1680" w:right="960"/>
        <w:divId w:val="1251696012"/>
        <w:rPr>
          <w:rFonts w:ascii="Verdana" w:eastAsia="Times New Roman" w:hAnsi="Verdana"/>
          <w:color w:val="000000"/>
          <w:lang w:val="en"/>
        </w:rPr>
        <w:pPrChange w:id="332" w:author="Author" w:date="2013-06-27T18:30:00Z">
          <w:pPr>
            <w:numPr>
              <w:numId w:val="59"/>
            </w:numPr>
            <w:tabs>
              <w:tab w:val="num" w:pos="720"/>
            </w:tabs>
            <w:ind w:left="720" w:right="960" w:hanging="360"/>
            <w:divId w:val="1251696012"/>
          </w:pPr>
        </w:pPrChange>
      </w:pPr>
      <w:r>
        <w:rPr>
          <w:rFonts w:ascii="Verdana" w:eastAsia="Times New Roman" w:hAnsi="Verdana"/>
          <w:color w:val="000000"/>
          <w:lang w:val="en"/>
        </w:rPr>
        <w:t xml:space="preserve">Rearranged sections for readability. </w:t>
      </w:r>
    </w:p>
    <w:p w14:paraId="5432F340" w14:textId="77777777" w:rsidR="00000000" w:rsidRDefault="00A44103">
      <w:pPr>
        <w:numPr>
          <w:ilvl w:val="0"/>
          <w:numId w:val="27"/>
        </w:numPr>
        <w:ind w:left="1680" w:right="960"/>
        <w:divId w:val="1251696012"/>
        <w:rPr>
          <w:rFonts w:ascii="Verdana" w:eastAsia="Times New Roman" w:hAnsi="Verdana"/>
          <w:color w:val="000000"/>
          <w:lang w:val="en"/>
        </w:rPr>
        <w:pPrChange w:id="333" w:author="Author" w:date="2013-06-27T18:30:00Z">
          <w:pPr>
            <w:numPr>
              <w:numId w:val="59"/>
            </w:numPr>
            <w:tabs>
              <w:tab w:val="num" w:pos="720"/>
            </w:tabs>
            <w:ind w:left="720" w:right="960" w:hanging="360"/>
            <w:divId w:val="1251696012"/>
          </w:pPr>
        </w:pPrChange>
      </w:pPr>
      <w:r>
        <w:rPr>
          <w:rFonts w:ascii="Verdana" w:eastAsia="Times New Roman" w:hAnsi="Verdana"/>
          <w:color w:val="000000"/>
          <w:lang w:val="en"/>
        </w:rPr>
        <w:t xml:space="preserve">Dropped the </w:t>
      </w:r>
      <w:r>
        <w:rPr>
          <w:rStyle w:val="HTMLTypewriter"/>
          <w:lang w:val="en"/>
        </w:rPr>
        <w:t>sc</w:t>
      </w:r>
      <w:r>
        <w:rPr>
          <w:rStyle w:val="HTMLTypewriter"/>
          <w:lang w:val="en"/>
        </w:rPr>
        <w:t>hema</w:t>
      </w:r>
      <w:r>
        <w:rPr>
          <w:rFonts w:ascii="Verdana" w:eastAsia="Times New Roman" w:hAnsi="Verdana"/>
          <w:color w:val="000000"/>
          <w:lang w:val="en"/>
        </w:rPr>
        <w:t xml:space="preserve"> parameter to the Introspection endpoint, which was formerly a string with the value </w:t>
      </w:r>
      <w:r>
        <w:rPr>
          <w:rStyle w:val="HTMLTypewriter"/>
          <w:lang w:val="en"/>
        </w:rPr>
        <w:t>user_id</w:t>
      </w:r>
      <w:r>
        <w:rPr>
          <w:rFonts w:ascii="Verdana" w:eastAsia="Times New Roman" w:hAnsi="Verdana"/>
          <w:color w:val="000000"/>
          <w:lang w:val="en"/>
        </w:rPr>
        <w:t xml:space="preserve">. This is unnecessary since the </w:t>
      </w:r>
      <w:r>
        <w:rPr>
          <w:rStyle w:val="HTMLTypewriter"/>
          <w:lang w:val="en"/>
        </w:rPr>
        <w:t>id_token</w:t>
      </w:r>
      <w:r>
        <w:rPr>
          <w:rFonts w:ascii="Verdana" w:eastAsia="Times New Roman" w:hAnsi="Verdana"/>
          <w:color w:val="000000"/>
          <w:lang w:val="en"/>
        </w:rPr>
        <w:t xml:space="preserve"> parameter already can be used to disambiguate the intended uses(s) of the endpoint. </w:t>
      </w:r>
    </w:p>
    <w:p w14:paraId="41AAB3D1" w14:textId="77777777" w:rsidR="00000000" w:rsidRDefault="00A44103">
      <w:pPr>
        <w:numPr>
          <w:ilvl w:val="0"/>
          <w:numId w:val="27"/>
        </w:numPr>
        <w:ind w:left="1680" w:right="960"/>
        <w:divId w:val="1251696012"/>
        <w:rPr>
          <w:rFonts w:ascii="Verdana" w:eastAsia="Times New Roman" w:hAnsi="Verdana"/>
          <w:color w:val="000000"/>
          <w:lang w:val="en"/>
        </w:rPr>
        <w:pPrChange w:id="334" w:author="Author" w:date="2013-06-27T18:30:00Z">
          <w:pPr>
            <w:numPr>
              <w:numId w:val="59"/>
            </w:numPr>
            <w:tabs>
              <w:tab w:val="num" w:pos="720"/>
            </w:tabs>
            <w:ind w:left="720" w:right="960" w:hanging="360"/>
            <w:divId w:val="1251696012"/>
          </w:pPr>
        </w:pPrChange>
      </w:pPr>
      <w:r>
        <w:rPr>
          <w:rFonts w:ascii="Verdana" w:eastAsia="Times New Roman" w:hAnsi="Verdana"/>
          <w:color w:val="000000"/>
          <w:lang w:val="en"/>
        </w:rPr>
        <w:t>Dropped the requested audience fro</w:t>
      </w:r>
      <w:r>
        <w:rPr>
          <w:rFonts w:ascii="Verdana" w:eastAsia="Times New Roman" w:hAnsi="Verdana"/>
          <w:color w:val="000000"/>
          <w:lang w:val="en"/>
        </w:rPr>
        <w:t xml:space="preserve">m the </w:t>
      </w:r>
      <w:proofErr w:type="gramStart"/>
      <w:r>
        <w:rPr>
          <w:rFonts w:ascii="Verdana" w:eastAsia="Times New Roman" w:hAnsi="Verdana"/>
          <w:color w:val="000000"/>
          <w:lang w:val="en"/>
        </w:rPr>
        <w:t>Lite</w:t>
      </w:r>
      <w:proofErr w:type="gramEnd"/>
      <w:r>
        <w:rPr>
          <w:rFonts w:ascii="Verdana" w:eastAsia="Times New Roman" w:hAnsi="Verdana"/>
          <w:color w:val="000000"/>
          <w:lang w:val="en"/>
        </w:rPr>
        <w:t xml:space="preserve"> spec, which was formerly the identifier of the target audience of the response. This could be part of the Standard spec, but is an advanced scenario, and so not appropriate for Lite. </w:t>
      </w:r>
    </w:p>
    <w:p w14:paraId="4CC14366" w14:textId="77777777" w:rsidR="00000000" w:rsidRDefault="00A44103">
      <w:pPr>
        <w:numPr>
          <w:ilvl w:val="0"/>
          <w:numId w:val="27"/>
        </w:numPr>
        <w:ind w:left="1680" w:right="960"/>
        <w:divId w:val="1251696012"/>
        <w:rPr>
          <w:rFonts w:ascii="Verdana" w:eastAsia="Times New Roman" w:hAnsi="Verdana"/>
          <w:color w:val="000000"/>
          <w:lang w:val="en"/>
        </w:rPr>
        <w:pPrChange w:id="335" w:author="Author" w:date="2013-06-27T18:30:00Z">
          <w:pPr>
            <w:numPr>
              <w:numId w:val="59"/>
            </w:numPr>
            <w:tabs>
              <w:tab w:val="num" w:pos="720"/>
            </w:tabs>
            <w:ind w:left="720" w:right="960" w:hanging="360"/>
            <w:divId w:val="1251696012"/>
          </w:pPr>
        </w:pPrChange>
      </w:pPr>
      <w:r>
        <w:rPr>
          <w:rFonts w:ascii="Verdana" w:eastAsia="Times New Roman" w:hAnsi="Verdana"/>
          <w:color w:val="000000"/>
          <w:lang w:val="en"/>
        </w:rPr>
        <w:t>Reference the Discovery and Registration specs, since they're</w:t>
      </w:r>
      <w:r>
        <w:rPr>
          <w:rFonts w:ascii="Verdana" w:eastAsia="Times New Roman" w:hAnsi="Verdana"/>
          <w:color w:val="000000"/>
          <w:lang w:val="en"/>
        </w:rPr>
        <w:t xml:space="preserve"> needed for interaction between non-pre-configured parties (so that OpenID Connect installations can be </w:t>
      </w:r>
      <w:proofErr w:type="gramStart"/>
      <w:r>
        <w:rPr>
          <w:rFonts w:ascii="Verdana" w:eastAsia="Times New Roman" w:hAnsi="Verdana"/>
          <w:color w:val="000000"/>
          <w:lang w:val="en"/>
        </w:rPr>
        <w:t>Open</w:t>
      </w:r>
      <w:proofErr w:type="gramEnd"/>
      <w:r>
        <w:rPr>
          <w:rFonts w:ascii="Verdana" w:eastAsia="Times New Roman" w:hAnsi="Verdana"/>
          <w:color w:val="000000"/>
          <w:lang w:val="en"/>
        </w:rPr>
        <w:t xml:space="preserve">). </w:t>
      </w:r>
    </w:p>
    <w:p w14:paraId="2D437E2B"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-05 </w:t>
      </w:r>
    </w:p>
    <w:p w14:paraId="114BF07F" w14:textId="77777777" w:rsidR="00000000" w:rsidRDefault="00A44103">
      <w:pPr>
        <w:numPr>
          <w:ilvl w:val="0"/>
          <w:numId w:val="28"/>
        </w:numPr>
        <w:ind w:left="1680" w:right="960"/>
        <w:divId w:val="1251696012"/>
        <w:rPr>
          <w:rFonts w:ascii="Verdana" w:eastAsia="Times New Roman" w:hAnsi="Verdana"/>
          <w:color w:val="000000"/>
          <w:lang w:val="en"/>
        </w:rPr>
        <w:pPrChange w:id="336" w:author="Author" w:date="2013-06-27T18:30:00Z">
          <w:pPr>
            <w:numPr>
              <w:numId w:val="60"/>
            </w:numPr>
            <w:tabs>
              <w:tab w:val="num" w:pos="720"/>
            </w:tabs>
            <w:ind w:left="720" w:right="960" w:hanging="360"/>
            <w:divId w:val="1251696012"/>
          </w:pPr>
        </w:pPrChange>
      </w:pPr>
      <w:r>
        <w:rPr>
          <w:rFonts w:ascii="Verdana" w:eastAsia="Times New Roman" w:hAnsi="Verdana"/>
          <w:color w:val="000000"/>
          <w:lang w:val="en"/>
        </w:rPr>
        <w:t xml:space="preserve">Corrected issues raised by Casper Biering. </w:t>
      </w:r>
    </w:p>
    <w:p w14:paraId="2955E672" w14:textId="77777777" w:rsidR="00000000" w:rsidRDefault="00A44103">
      <w:pPr>
        <w:numPr>
          <w:ilvl w:val="0"/>
          <w:numId w:val="28"/>
        </w:numPr>
        <w:ind w:left="1680" w:right="960"/>
        <w:divId w:val="1251696012"/>
        <w:rPr>
          <w:rFonts w:ascii="Verdana" w:eastAsia="Times New Roman" w:hAnsi="Verdana"/>
          <w:color w:val="000000"/>
          <w:lang w:val="en"/>
        </w:rPr>
        <w:pPrChange w:id="337" w:author="Author" w:date="2013-06-27T18:30:00Z">
          <w:pPr>
            <w:numPr>
              <w:numId w:val="60"/>
            </w:numPr>
            <w:tabs>
              <w:tab w:val="num" w:pos="720"/>
            </w:tabs>
            <w:ind w:left="720" w:right="960" w:hanging="360"/>
            <w:divId w:val="1251696012"/>
          </w:pPr>
        </w:pPrChange>
      </w:pPr>
      <w:r>
        <w:rPr>
          <w:rFonts w:ascii="Verdana" w:eastAsia="Times New Roman" w:hAnsi="Verdana"/>
          <w:color w:val="000000"/>
          <w:lang w:val="en"/>
        </w:rPr>
        <w:t xml:space="preserve">Created the OpenID Connect Lite specification. </w:t>
      </w:r>
    </w:p>
    <w:p w14:paraId="5F7660A1"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-04 </w:t>
      </w:r>
    </w:p>
    <w:p w14:paraId="5B65E9B0" w14:textId="77777777" w:rsidR="00000000" w:rsidRDefault="00A44103">
      <w:pPr>
        <w:numPr>
          <w:ilvl w:val="0"/>
          <w:numId w:val="29"/>
        </w:numPr>
        <w:ind w:left="1680" w:right="960"/>
        <w:divId w:val="1251696012"/>
        <w:rPr>
          <w:rFonts w:ascii="Verdana" w:eastAsia="Times New Roman" w:hAnsi="Verdana"/>
          <w:color w:val="000000"/>
          <w:lang w:val="en"/>
        </w:rPr>
        <w:pPrChange w:id="338" w:author="Author" w:date="2013-06-27T18:30:00Z">
          <w:pPr>
            <w:numPr>
              <w:numId w:val="61"/>
            </w:numPr>
            <w:tabs>
              <w:tab w:val="num" w:pos="720"/>
            </w:tabs>
            <w:ind w:left="720" w:right="960" w:hanging="360"/>
            <w:divId w:val="1251696012"/>
          </w:pPr>
        </w:pPrChange>
      </w:pPr>
      <w:r>
        <w:rPr>
          <w:rFonts w:ascii="Verdana" w:eastAsia="Times New Roman" w:hAnsi="Verdana"/>
          <w:color w:val="000000"/>
          <w:lang w:val="en"/>
        </w:rPr>
        <w:t xml:space="preserve">Correct issues </w:t>
      </w:r>
      <w:proofErr w:type="gramStart"/>
      <w:r>
        <w:rPr>
          <w:rFonts w:ascii="Verdana" w:eastAsia="Times New Roman" w:hAnsi="Verdana"/>
          <w:color w:val="000000"/>
          <w:lang w:val="en"/>
        </w:rPr>
        <w:t>raised</w:t>
      </w:r>
      <w:proofErr w:type="gramEnd"/>
      <w:r>
        <w:rPr>
          <w:rFonts w:ascii="Verdana" w:eastAsia="Times New Roman" w:hAnsi="Verdana"/>
          <w:color w:val="000000"/>
          <w:lang w:val="en"/>
        </w:rPr>
        <w:t xml:space="preserve"> by Pam Dingle and di</w:t>
      </w:r>
      <w:r>
        <w:rPr>
          <w:rFonts w:ascii="Verdana" w:eastAsia="Times New Roman" w:hAnsi="Verdana"/>
          <w:color w:val="000000"/>
          <w:lang w:val="en"/>
        </w:rPr>
        <w:t xml:space="preserve">scussed on the mailing list after the 7-Jul-11 working group call. </w:t>
      </w:r>
    </w:p>
    <w:p w14:paraId="6FC2DFAC" w14:textId="77777777" w:rsidR="00000000" w:rsidRDefault="00A44103">
      <w:pPr>
        <w:numPr>
          <w:ilvl w:val="0"/>
          <w:numId w:val="29"/>
        </w:numPr>
        <w:ind w:left="1680" w:right="960"/>
        <w:divId w:val="1251696012"/>
        <w:rPr>
          <w:rFonts w:ascii="Verdana" w:eastAsia="Times New Roman" w:hAnsi="Verdana"/>
          <w:color w:val="000000"/>
          <w:lang w:val="en"/>
        </w:rPr>
        <w:pPrChange w:id="339" w:author="Author" w:date="2013-06-27T18:30:00Z">
          <w:pPr>
            <w:numPr>
              <w:numId w:val="61"/>
            </w:numPr>
            <w:tabs>
              <w:tab w:val="num" w:pos="720"/>
            </w:tabs>
            <w:ind w:left="720" w:right="960" w:hanging="360"/>
            <w:divId w:val="1251696012"/>
          </w:pPr>
        </w:pPrChange>
      </w:pPr>
      <w:r>
        <w:rPr>
          <w:rFonts w:ascii="Verdana" w:eastAsia="Times New Roman" w:hAnsi="Verdana"/>
          <w:color w:val="000000"/>
          <w:lang w:val="en"/>
        </w:rPr>
        <w:t xml:space="preserve">Adopted long_names. </w:t>
      </w:r>
    </w:p>
    <w:p w14:paraId="220BC86A"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-03 </w:t>
      </w:r>
    </w:p>
    <w:p w14:paraId="391458F5" w14:textId="77777777" w:rsidR="00000000" w:rsidRDefault="00A44103">
      <w:pPr>
        <w:numPr>
          <w:ilvl w:val="0"/>
          <w:numId w:val="30"/>
        </w:numPr>
        <w:ind w:left="1680" w:right="960"/>
        <w:divId w:val="1251696012"/>
        <w:rPr>
          <w:rFonts w:ascii="Verdana" w:eastAsia="Times New Roman" w:hAnsi="Verdana"/>
          <w:color w:val="000000"/>
          <w:lang w:val="en"/>
        </w:rPr>
        <w:pPrChange w:id="340" w:author="Author" w:date="2013-06-27T18:30:00Z">
          <w:pPr>
            <w:numPr>
              <w:numId w:val="62"/>
            </w:numPr>
            <w:tabs>
              <w:tab w:val="num" w:pos="720"/>
            </w:tabs>
            <w:ind w:left="720" w:right="960" w:hanging="360"/>
            <w:divId w:val="1251696012"/>
          </w:pPr>
        </w:pPrChange>
      </w:pPr>
      <w:r>
        <w:rPr>
          <w:rFonts w:ascii="Verdana" w:eastAsia="Times New Roman" w:hAnsi="Verdana"/>
          <w:color w:val="000000"/>
          <w:lang w:val="en"/>
        </w:rPr>
        <w:t xml:space="preserve">Correct issues </w:t>
      </w:r>
      <w:proofErr w:type="gramStart"/>
      <w:r>
        <w:rPr>
          <w:rFonts w:ascii="Verdana" w:eastAsia="Times New Roman" w:hAnsi="Verdana"/>
          <w:color w:val="000000"/>
          <w:lang w:val="en"/>
        </w:rPr>
        <w:t>raised</w:t>
      </w:r>
      <w:proofErr w:type="gramEnd"/>
      <w:r>
        <w:rPr>
          <w:rFonts w:ascii="Verdana" w:eastAsia="Times New Roman" w:hAnsi="Verdana"/>
          <w:color w:val="000000"/>
          <w:lang w:val="en"/>
        </w:rPr>
        <w:t xml:space="preserve"> by Johnny Bufu and discussed on the 7-Jul-11 working group call. </w:t>
      </w:r>
    </w:p>
    <w:p w14:paraId="5CA58FA9"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-02 </w:t>
      </w:r>
    </w:p>
    <w:p w14:paraId="56852C5F" w14:textId="77777777" w:rsidR="00000000" w:rsidRDefault="00A44103">
      <w:pPr>
        <w:numPr>
          <w:ilvl w:val="0"/>
          <w:numId w:val="31"/>
        </w:numPr>
        <w:ind w:left="1680" w:right="960"/>
        <w:divId w:val="1251696012"/>
        <w:rPr>
          <w:rFonts w:ascii="Verdana" w:eastAsia="Times New Roman" w:hAnsi="Verdana"/>
          <w:color w:val="000000"/>
          <w:lang w:val="en"/>
        </w:rPr>
        <w:pPrChange w:id="341" w:author="Author" w:date="2013-06-27T18:30:00Z">
          <w:pPr>
            <w:numPr>
              <w:numId w:val="63"/>
            </w:numPr>
            <w:tabs>
              <w:tab w:val="num" w:pos="720"/>
            </w:tabs>
            <w:ind w:left="720" w:right="960" w:hanging="360"/>
            <w:divId w:val="1251696012"/>
          </w:pPr>
        </w:pPrChange>
      </w:pPr>
      <w:r>
        <w:rPr>
          <w:rFonts w:ascii="Verdana" w:eastAsia="Times New Roman" w:hAnsi="Verdana"/>
          <w:color w:val="000000"/>
          <w:lang w:val="en"/>
        </w:rPr>
        <w:t xml:space="preserve">Consistency and cleanup pass, including removing unused references. </w:t>
      </w:r>
    </w:p>
    <w:p w14:paraId="4E041A84" w14:textId="77777777" w:rsidR="00000000" w:rsidRDefault="00A44103">
      <w:pPr>
        <w:pStyle w:val="NormalWeb"/>
        <w:divId w:val="1251696012"/>
        <w:rPr>
          <w:rFonts w:ascii="Verdana" w:hAnsi="Verdana"/>
          <w:color w:val="000000"/>
          <w:lang w:val="en"/>
        </w:rPr>
      </w:pPr>
      <w:r>
        <w:rPr>
          <w:rFonts w:ascii="Verdana" w:hAnsi="Verdana"/>
          <w:color w:val="000000"/>
          <w:lang w:val="en"/>
        </w:rPr>
        <w:t xml:space="preserve">-01 </w:t>
      </w:r>
    </w:p>
    <w:p w14:paraId="0E7A2A46" w14:textId="77777777" w:rsidR="00000000" w:rsidRDefault="00A44103">
      <w:pPr>
        <w:numPr>
          <w:ilvl w:val="0"/>
          <w:numId w:val="32"/>
        </w:numPr>
        <w:ind w:left="1680" w:right="960"/>
        <w:divId w:val="1251696012"/>
        <w:rPr>
          <w:rFonts w:ascii="Verdana" w:eastAsia="Times New Roman" w:hAnsi="Verdana"/>
          <w:color w:val="000000"/>
          <w:lang w:val="en"/>
        </w:rPr>
        <w:pPrChange w:id="342" w:author="Author" w:date="2013-06-27T18:30:00Z">
          <w:pPr>
            <w:numPr>
              <w:numId w:val="64"/>
            </w:numPr>
            <w:tabs>
              <w:tab w:val="num" w:pos="720"/>
            </w:tabs>
            <w:ind w:left="720" w:right="960" w:hanging="360"/>
            <w:divId w:val="1251696012"/>
          </w:pPr>
        </w:pPrChange>
      </w:pPr>
      <w:r>
        <w:rPr>
          <w:rFonts w:ascii="Verdana" w:eastAsia="Times New Roman" w:hAnsi="Verdana"/>
          <w:color w:val="000000"/>
          <w:lang w:val="en"/>
        </w:rPr>
        <w:t xml:space="preserve">Initial draft </w:t>
      </w:r>
    </w:p>
    <w:p w14:paraId="7FB47D9E" w14:textId="77777777" w:rsidR="00000000" w:rsidRDefault="00A44103">
      <w:pPr>
        <w:spacing w:before="0" w:beforeAutospacing="0" w:after="0" w:afterAutospacing="0"/>
        <w:divId w:val="1251696012"/>
        <w:rPr>
          <w:rFonts w:ascii="Verdana" w:eastAsia="Times New Roman" w:hAnsi="Verdana"/>
          <w:color w:val="000000"/>
          <w:lang w:val="en"/>
        </w:rPr>
      </w:pPr>
      <w:bookmarkStart w:id="343" w:name="rfc.authors"/>
      <w:bookmarkEnd w:id="343"/>
    </w:p>
    <w:p w14:paraId="4A440D76" w14:textId="77777777" w:rsidR="00000000" w:rsidRDefault="00A44103">
      <w:pPr>
        <w:spacing w:before="0" w:beforeAutospacing="0" w:after="0" w:afterAutospacing="0"/>
        <w:divId w:val="1251696012"/>
        <w:rPr>
          <w:rFonts w:ascii="Verdana" w:eastAsia="Times New Roman" w:hAnsi="Verdana"/>
          <w:color w:val="000000"/>
          <w:lang w:val="en"/>
        </w:rPr>
      </w:pPr>
      <w:r>
        <w:rPr>
          <w:rFonts w:ascii="Verdana" w:eastAsia="Times New Roman" w:hAnsi="Verdana"/>
          <w:color w:val="000000"/>
          <w:lang w:val="en"/>
        </w:rPr>
        <w:pict>
          <v:rect id="_x0000_i107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B546700" w14:textId="77777777">
        <w:trPr>
          <w:divId w:val="1251696012"/>
          <w:trHeight w:val="225"/>
          <w:tblCellSpacing w:w="15" w:type="dxa"/>
        </w:trPr>
        <w:tc>
          <w:tcPr>
            <w:tcW w:w="450" w:type="dxa"/>
            <w:shd w:val="clear" w:color="auto" w:fill="990000"/>
            <w:vAlign w:val="center"/>
            <w:hideMark/>
          </w:tcPr>
          <w:p w14:paraId="2FC53379" w14:textId="77777777" w:rsidR="00000000" w:rsidRDefault="00A44103">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0002DC3" w14:textId="77777777" w:rsidR="00000000" w:rsidRDefault="00A44103">
      <w:pPr>
        <w:pStyle w:val="Heading3"/>
        <w:divId w:val="1251696012"/>
        <w:rPr>
          <w:rFonts w:eastAsia="Times New Roman"/>
          <w:lang w:val="en"/>
        </w:rPr>
      </w:pPr>
      <w:r>
        <w:rPr>
          <w:rFonts w:eastAsia="Times New Roman"/>
          <w:lang w:val="en"/>
        </w:rPr>
        <w:t>Authors' Addresses</w:t>
      </w:r>
    </w:p>
    <w:tbl>
      <w:tblPr>
        <w:tblW w:w="4950" w:type="pct"/>
        <w:tblCellSpacing w:w="0" w:type="dxa"/>
        <w:tblCellMar>
          <w:left w:w="0" w:type="dxa"/>
          <w:right w:w="0" w:type="dxa"/>
        </w:tblCellMar>
        <w:tblLook w:val="04A0" w:firstRow="1" w:lastRow="0" w:firstColumn="1" w:lastColumn="0" w:noHBand="0" w:noVBand="1"/>
      </w:tblPr>
      <w:tblGrid>
        <w:gridCol w:w="3224"/>
        <w:gridCol w:w="6042"/>
      </w:tblGrid>
      <w:tr w:rsidR="00000000" w14:paraId="555B0D59" w14:textId="77777777">
        <w:trPr>
          <w:divId w:val="1251696012"/>
          <w:tblCellSpacing w:w="0" w:type="dxa"/>
        </w:trPr>
        <w:tc>
          <w:tcPr>
            <w:tcW w:w="0" w:type="auto"/>
            <w:vAlign w:val="center"/>
            <w:hideMark/>
          </w:tcPr>
          <w:p w14:paraId="11E8659D" w14:textId="77777777" w:rsidR="00000000" w:rsidRDefault="00A4410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1B8EEE5C" w14:textId="77777777" w:rsidR="00000000" w:rsidRDefault="00A4410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Nat Sakimura</w:t>
            </w:r>
          </w:p>
        </w:tc>
      </w:tr>
      <w:tr w:rsidR="00000000" w14:paraId="168441AC" w14:textId="77777777">
        <w:trPr>
          <w:divId w:val="1251696012"/>
          <w:tblCellSpacing w:w="0" w:type="dxa"/>
        </w:trPr>
        <w:tc>
          <w:tcPr>
            <w:tcW w:w="0" w:type="auto"/>
            <w:vAlign w:val="center"/>
            <w:hideMark/>
          </w:tcPr>
          <w:p w14:paraId="211BE594" w14:textId="77777777" w:rsidR="00000000" w:rsidRDefault="00A4410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464314DD" w14:textId="77777777" w:rsidR="00000000" w:rsidRDefault="00A4410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Nomura Research Institute, Ltd.</w:t>
            </w:r>
          </w:p>
        </w:tc>
      </w:tr>
      <w:tr w:rsidR="00000000" w14:paraId="182A974F" w14:textId="77777777">
        <w:trPr>
          <w:divId w:val="1251696012"/>
          <w:tblCellSpacing w:w="0" w:type="dxa"/>
        </w:trPr>
        <w:tc>
          <w:tcPr>
            <w:tcW w:w="0" w:type="auto"/>
            <w:vAlign w:val="center"/>
            <w:hideMark/>
          </w:tcPr>
          <w:p w14:paraId="6AD81FB9" w14:textId="77777777" w:rsidR="00000000" w:rsidRDefault="00A44103">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0045FDEA" w14:textId="77777777" w:rsidR="00000000" w:rsidRDefault="00A44103">
            <w:pPr>
              <w:spacing w:before="0" w:beforeAutospacing="0" w:after="0" w:afterAutospacing="0"/>
              <w:rPr>
                <w:rFonts w:ascii="Verdana" w:eastAsia="Times New Roman" w:hAnsi="Verdana"/>
                <w:color w:val="000000"/>
                <w:sz w:val="20"/>
                <w:szCs w:val="20"/>
              </w:rPr>
            </w:pPr>
            <w:hyperlink r:id="rId81" w:history="1">
              <w:r>
                <w:rPr>
                  <w:rStyle w:val="Hyperlink"/>
                  <w:rFonts w:ascii="Verdana" w:eastAsia="Times New Roman" w:hAnsi="Verdana"/>
                  <w:sz w:val="20"/>
                  <w:szCs w:val="20"/>
                </w:rPr>
                <w:t>n-sakimura@nri.co.jp</w:t>
              </w:r>
            </w:hyperlink>
          </w:p>
        </w:tc>
      </w:tr>
      <w:tr w:rsidR="00000000" w14:paraId="25A9F23A" w14:textId="77777777">
        <w:trPr>
          <w:divId w:val="1251696012"/>
          <w:tblCellSpacing w:w="0" w:type="dxa"/>
        </w:trPr>
        <w:tc>
          <w:tcPr>
            <w:tcW w:w="0" w:type="auto"/>
            <w:vAlign w:val="center"/>
            <w:hideMark/>
          </w:tcPr>
          <w:p w14:paraId="34FB6600"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2B84EDF7"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2E2CF0B1" w14:textId="77777777">
        <w:trPr>
          <w:divId w:val="1251696012"/>
          <w:tblCellSpacing w:w="0" w:type="dxa"/>
        </w:trPr>
        <w:tc>
          <w:tcPr>
            <w:tcW w:w="0" w:type="auto"/>
            <w:vAlign w:val="center"/>
            <w:hideMark/>
          </w:tcPr>
          <w:p w14:paraId="03BE5837" w14:textId="77777777" w:rsidR="00000000" w:rsidRDefault="00A4410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384AF1D9" w14:textId="77777777" w:rsidR="00000000" w:rsidRDefault="00A4410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John Bradley</w:t>
            </w:r>
          </w:p>
        </w:tc>
      </w:tr>
      <w:tr w:rsidR="00000000" w14:paraId="00E9338D" w14:textId="77777777">
        <w:trPr>
          <w:divId w:val="1251696012"/>
          <w:tblCellSpacing w:w="0" w:type="dxa"/>
        </w:trPr>
        <w:tc>
          <w:tcPr>
            <w:tcW w:w="0" w:type="auto"/>
            <w:vAlign w:val="center"/>
            <w:hideMark/>
          </w:tcPr>
          <w:p w14:paraId="0D1A8E7F" w14:textId="77777777" w:rsidR="00000000" w:rsidRDefault="00A4410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4ED94998" w14:textId="77777777" w:rsidR="00000000" w:rsidRDefault="00A4410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Ping Identity</w:t>
            </w:r>
          </w:p>
        </w:tc>
      </w:tr>
      <w:tr w:rsidR="00000000" w14:paraId="647C21E4" w14:textId="77777777">
        <w:trPr>
          <w:divId w:val="1251696012"/>
          <w:tblCellSpacing w:w="0" w:type="dxa"/>
        </w:trPr>
        <w:tc>
          <w:tcPr>
            <w:tcW w:w="0" w:type="auto"/>
            <w:vAlign w:val="center"/>
            <w:hideMark/>
          </w:tcPr>
          <w:p w14:paraId="0D6B47D9" w14:textId="77777777" w:rsidR="00000000" w:rsidRDefault="00A44103">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67AFF5F8" w14:textId="77777777" w:rsidR="00000000" w:rsidRDefault="00A44103">
            <w:pPr>
              <w:spacing w:before="0" w:beforeAutospacing="0" w:after="0" w:afterAutospacing="0"/>
              <w:rPr>
                <w:rFonts w:ascii="Verdana" w:eastAsia="Times New Roman" w:hAnsi="Verdana"/>
                <w:color w:val="000000"/>
                <w:sz w:val="20"/>
                <w:szCs w:val="20"/>
              </w:rPr>
            </w:pPr>
            <w:hyperlink r:id="rId82" w:history="1">
              <w:r>
                <w:rPr>
                  <w:rStyle w:val="Hyperlink"/>
                  <w:rFonts w:ascii="Verdana" w:eastAsia="Times New Roman" w:hAnsi="Verdana"/>
                  <w:sz w:val="20"/>
                  <w:szCs w:val="20"/>
                </w:rPr>
                <w:t>ve7jtb@ve7jtb.com</w:t>
              </w:r>
            </w:hyperlink>
          </w:p>
        </w:tc>
      </w:tr>
      <w:tr w:rsidR="00000000" w14:paraId="7904EDB0" w14:textId="77777777">
        <w:trPr>
          <w:divId w:val="1251696012"/>
          <w:tblCellSpacing w:w="0" w:type="dxa"/>
        </w:trPr>
        <w:tc>
          <w:tcPr>
            <w:tcW w:w="0" w:type="auto"/>
            <w:vAlign w:val="center"/>
            <w:hideMark/>
          </w:tcPr>
          <w:p w14:paraId="092D147A"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21774E56"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72C08DB3" w14:textId="77777777">
        <w:trPr>
          <w:divId w:val="1251696012"/>
          <w:tblCellSpacing w:w="0" w:type="dxa"/>
        </w:trPr>
        <w:tc>
          <w:tcPr>
            <w:tcW w:w="0" w:type="auto"/>
            <w:vAlign w:val="center"/>
            <w:hideMark/>
          </w:tcPr>
          <w:p w14:paraId="4D1F7ED5" w14:textId="77777777" w:rsidR="00000000" w:rsidRDefault="00A4410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4C51A1FF" w14:textId="77777777" w:rsidR="00000000" w:rsidRDefault="00A4410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Michael B. Jones</w:t>
            </w:r>
          </w:p>
        </w:tc>
      </w:tr>
      <w:tr w:rsidR="00000000" w14:paraId="5FED1F76" w14:textId="77777777">
        <w:trPr>
          <w:divId w:val="1251696012"/>
          <w:tblCellSpacing w:w="0" w:type="dxa"/>
        </w:trPr>
        <w:tc>
          <w:tcPr>
            <w:tcW w:w="0" w:type="auto"/>
            <w:vAlign w:val="center"/>
            <w:hideMark/>
          </w:tcPr>
          <w:p w14:paraId="6008F29A" w14:textId="77777777" w:rsidR="00000000" w:rsidRDefault="00A4410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524FF169" w14:textId="77777777" w:rsidR="00000000" w:rsidRDefault="00A4410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Microsoft</w:t>
            </w:r>
          </w:p>
        </w:tc>
      </w:tr>
      <w:tr w:rsidR="00000000" w14:paraId="03D510FF" w14:textId="77777777">
        <w:trPr>
          <w:divId w:val="1251696012"/>
          <w:tblCellSpacing w:w="0" w:type="dxa"/>
        </w:trPr>
        <w:tc>
          <w:tcPr>
            <w:tcW w:w="0" w:type="auto"/>
            <w:vAlign w:val="center"/>
            <w:hideMark/>
          </w:tcPr>
          <w:p w14:paraId="26DCD54D" w14:textId="77777777" w:rsidR="00000000" w:rsidRDefault="00A44103">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00EF9FE0" w14:textId="77777777" w:rsidR="00000000" w:rsidRDefault="00A44103">
            <w:pPr>
              <w:spacing w:before="0" w:beforeAutospacing="0" w:after="0" w:afterAutospacing="0"/>
              <w:rPr>
                <w:rFonts w:ascii="Verdana" w:eastAsia="Times New Roman" w:hAnsi="Verdana"/>
                <w:color w:val="000000"/>
                <w:sz w:val="20"/>
                <w:szCs w:val="20"/>
              </w:rPr>
            </w:pPr>
            <w:hyperlink r:id="rId83" w:history="1">
              <w:r>
                <w:rPr>
                  <w:rStyle w:val="Hyperlink"/>
                  <w:rFonts w:ascii="Verdana" w:eastAsia="Times New Roman" w:hAnsi="Verdana"/>
                  <w:sz w:val="20"/>
                  <w:szCs w:val="20"/>
                </w:rPr>
                <w:t>mbj@microsoft.com</w:t>
              </w:r>
            </w:hyperlink>
          </w:p>
        </w:tc>
      </w:tr>
      <w:tr w:rsidR="00000000" w14:paraId="1C3DF9BE" w14:textId="77777777">
        <w:trPr>
          <w:divId w:val="1251696012"/>
          <w:tblCellSpacing w:w="0" w:type="dxa"/>
        </w:trPr>
        <w:tc>
          <w:tcPr>
            <w:tcW w:w="0" w:type="auto"/>
            <w:vAlign w:val="center"/>
            <w:hideMark/>
          </w:tcPr>
          <w:p w14:paraId="1FF9B818"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4A182B32"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6F6D1113" w14:textId="77777777">
        <w:trPr>
          <w:divId w:val="1251696012"/>
          <w:tblCellSpacing w:w="0" w:type="dxa"/>
        </w:trPr>
        <w:tc>
          <w:tcPr>
            <w:tcW w:w="0" w:type="auto"/>
            <w:vAlign w:val="center"/>
            <w:hideMark/>
          </w:tcPr>
          <w:p w14:paraId="10A29E48" w14:textId="77777777" w:rsidR="00000000" w:rsidRDefault="00A4410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499EE2BC" w14:textId="77777777" w:rsidR="00000000" w:rsidRDefault="00A4410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Breno de Medeiros</w:t>
            </w:r>
          </w:p>
        </w:tc>
      </w:tr>
      <w:tr w:rsidR="00000000" w14:paraId="4E5B1B66" w14:textId="77777777">
        <w:trPr>
          <w:divId w:val="1251696012"/>
          <w:tblCellSpacing w:w="0" w:type="dxa"/>
        </w:trPr>
        <w:tc>
          <w:tcPr>
            <w:tcW w:w="0" w:type="auto"/>
            <w:vAlign w:val="center"/>
            <w:hideMark/>
          </w:tcPr>
          <w:p w14:paraId="4634EA62" w14:textId="77777777" w:rsidR="00000000" w:rsidRDefault="00A4410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77107B67" w14:textId="77777777" w:rsidR="00000000" w:rsidRDefault="00A4410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Google</w:t>
            </w:r>
          </w:p>
        </w:tc>
      </w:tr>
      <w:tr w:rsidR="00000000" w14:paraId="311C93FD" w14:textId="77777777">
        <w:trPr>
          <w:divId w:val="1251696012"/>
          <w:tblCellSpacing w:w="0" w:type="dxa"/>
        </w:trPr>
        <w:tc>
          <w:tcPr>
            <w:tcW w:w="0" w:type="auto"/>
            <w:vAlign w:val="center"/>
            <w:hideMark/>
          </w:tcPr>
          <w:p w14:paraId="1836F0FF" w14:textId="77777777" w:rsidR="00000000" w:rsidRDefault="00A44103">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0EC8316B" w14:textId="77777777" w:rsidR="00000000" w:rsidRDefault="00A44103">
            <w:pPr>
              <w:spacing w:before="0" w:beforeAutospacing="0" w:after="0" w:afterAutospacing="0"/>
              <w:rPr>
                <w:rFonts w:ascii="Verdana" w:eastAsia="Times New Roman" w:hAnsi="Verdana"/>
                <w:color w:val="000000"/>
                <w:sz w:val="20"/>
                <w:szCs w:val="20"/>
              </w:rPr>
            </w:pPr>
            <w:hyperlink r:id="rId84" w:history="1">
              <w:r>
                <w:rPr>
                  <w:rStyle w:val="Hyperlink"/>
                  <w:rFonts w:ascii="Verdana" w:eastAsia="Times New Roman" w:hAnsi="Verdana"/>
                  <w:sz w:val="20"/>
                  <w:szCs w:val="20"/>
                </w:rPr>
                <w:t>breno@google.com</w:t>
              </w:r>
            </w:hyperlink>
          </w:p>
        </w:tc>
      </w:tr>
      <w:tr w:rsidR="00000000" w14:paraId="4BB8EF22" w14:textId="77777777">
        <w:trPr>
          <w:divId w:val="1251696012"/>
          <w:tblCellSpacing w:w="0" w:type="dxa"/>
        </w:trPr>
        <w:tc>
          <w:tcPr>
            <w:tcW w:w="0" w:type="auto"/>
            <w:vAlign w:val="center"/>
            <w:hideMark/>
          </w:tcPr>
          <w:p w14:paraId="30661AA4"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5818D53A" w14:textId="77777777" w:rsidR="00000000" w:rsidRDefault="00A44103">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33F457DF" w14:textId="77777777">
        <w:trPr>
          <w:divId w:val="1251696012"/>
          <w:tblCellSpacing w:w="0" w:type="dxa"/>
        </w:trPr>
        <w:tc>
          <w:tcPr>
            <w:tcW w:w="0" w:type="auto"/>
            <w:vAlign w:val="center"/>
            <w:hideMark/>
          </w:tcPr>
          <w:p w14:paraId="10BAB5C2" w14:textId="77777777" w:rsidR="00000000" w:rsidRDefault="00A4410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65DB951D" w14:textId="77777777" w:rsidR="00000000" w:rsidRDefault="00A4410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Chuck Mortimore</w:t>
            </w:r>
          </w:p>
        </w:tc>
      </w:tr>
      <w:tr w:rsidR="00000000" w14:paraId="3918A8A4" w14:textId="77777777">
        <w:trPr>
          <w:divId w:val="1251696012"/>
          <w:tblCellSpacing w:w="0" w:type="dxa"/>
        </w:trPr>
        <w:tc>
          <w:tcPr>
            <w:tcW w:w="0" w:type="auto"/>
            <w:vAlign w:val="center"/>
            <w:hideMark/>
          </w:tcPr>
          <w:p w14:paraId="3FDBD3CA" w14:textId="77777777" w:rsidR="00000000" w:rsidRDefault="00A4410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6F58B4B0" w14:textId="77777777" w:rsidR="00000000" w:rsidRDefault="00A44103">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Salesforce</w:t>
            </w:r>
          </w:p>
        </w:tc>
      </w:tr>
      <w:tr w:rsidR="00000000" w14:paraId="6C2A35E3" w14:textId="77777777">
        <w:trPr>
          <w:divId w:val="1251696012"/>
          <w:tblCellSpacing w:w="0" w:type="dxa"/>
        </w:trPr>
        <w:tc>
          <w:tcPr>
            <w:tcW w:w="0" w:type="auto"/>
            <w:vAlign w:val="center"/>
            <w:hideMark/>
          </w:tcPr>
          <w:p w14:paraId="020A7A37" w14:textId="77777777" w:rsidR="00000000" w:rsidRDefault="00A44103">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66FF5344" w14:textId="77777777" w:rsidR="00000000" w:rsidRDefault="00A44103">
            <w:pPr>
              <w:spacing w:before="0" w:beforeAutospacing="0" w:after="0" w:afterAutospacing="0"/>
              <w:rPr>
                <w:rFonts w:ascii="Verdana" w:eastAsia="Times New Roman" w:hAnsi="Verdana"/>
                <w:color w:val="000000"/>
                <w:sz w:val="20"/>
                <w:szCs w:val="20"/>
              </w:rPr>
            </w:pPr>
            <w:hyperlink r:id="rId85" w:history="1">
              <w:r>
                <w:rPr>
                  <w:rStyle w:val="Hyperlink"/>
                  <w:rFonts w:ascii="Verdana" w:eastAsia="Times New Roman" w:hAnsi="Verdana"/>
                  <w:sz w:val="20"/>
                  <w:szCs w:val="20"/>
                </w:rPr>
                <w:t>cmortimore@salesforce.com</w:t>
              </w:r>
            </w:hyperlink>
          </w:p>
        </w:tc>
      </w:tr>
    </w:tbl>
    <w:p w14:paraId="2A6242AC" w14:textId="77777777" w:rsidR="00A44103" w:rsidRDefault="00A44103">
      <w:pPr>
        <w:spacing w:before="0" w:beforeAutospacing="0" w:after="0" w:afterAutospacing="0"/>
        <w:divId w:val="1251696012"/>
        <w:rPr>
          <w:rFonts w:eastAsia="Times New Roman"/>
        </w:rPr>
      </w:pPr>
    </w:p>
    <w:sectPr w:rsidR="00A441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roman"/>
    <w:notTrueType/>
    <w:pitch w:val="default"/>
  </w:font>
  <w:font w:name="Monaco">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833B7"/>
    <w:multiLevelType w:val="multilevel"/>
    <w:tmpl w:val="69402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42010C"/>
    <w:multiLevelType w:val="multilevel"/>
    <w:tmpl w:val="BA56E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5C6A55"/>
    <w:multiLevelType w:val="multilevel"/>
    <w:tmpl w:val="2B001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89908A7"/>
    <w:multiLevelType w:val="multilevel"/>
    <w:tmpl w:val="551A1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E635A0"/>
    <w:multiLevelType w:val="multilevel"/>
    <w:tmpl w:val="09AC8D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C320FF4"/>
    <w:multiLevelType w:val="multilevel"/>
    <w:tmpl w:val="57DC0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E102A0C"/>
    <w:multiLevelType w:val="multilevel"/>
    <w:tmpl w:val="92D0A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FB018AD"/>
    <w:multiLevelType w:val="multilevel"/>
    <w:tmpl w:val="C6C06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FDE5FD0"/>
    <w:multiLevelType w:val="multilevel"/>
    <w:tmpl w:val="0C84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3845C2E"/>
    <w:multiLevelType w:val="multilevel"/>
    <w:tmpl w:val="2B4A1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4B35A3D"/>
    <w:multiLevelType w:val="multilevel"/>
    <w:tmpl w:val="4AB8D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5906EE2"/>
    <w:multiLevelType w:val="multilevel"/>
    <w:tmpl w:val="56F6A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65745EF"/>
    <w:multiLevelType w:val="multilevel"/>
    <w:tmpl w:val="5570F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79B414E"/>
    <w:multiLevelType w:val="multilevel"/>
    <w:tmpl w:val="0FA80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ABD7335"/>
    <w:multiLevelType w:val="multilevel"/>
    <w:tmpl w:val="1EF03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D406A5C"/>
    <w:multiLevelType w:val="multilevel"/>
    <w:tmpl w:val="1ED8C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DE52022"/>
    <w:multiLevelType w:val="multilevel"/>
    <w:tmpl w:val="C100A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EBE0D68"/>
    <w:multiLevelType w:val="multilevel"/>
    <w:tmpl w:val="E3BEA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FB46FC2"/>
    <w:multiLevelType w:val="multilevel"/>
    <w:tmpl w:val="8B140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08F52E3"/>
    <w:multiLevelType w:val="multilevel"/>
    <w:tmpl w:val="44E21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0CF6CB8"/>
    <w:multiLevelType w:val="multilevel"/>
    <w:tmpl w:val="5FC446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2183518C"/>
    <w:multiLevelType w:val="multilevel"/>
    <w:tmpl w:val="7F80B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1F15C69"/>
    <w:multiLevelType w:val="multilevel"/>
    <w:tmpl w:val="CA3AB8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26530081"/>
    <w:multiLevelType w:val="multilevel"/>
    <w:tmpl w:val="E88CC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6DB670B"/>
    <w:multiLevelType w:val="multilevel"/>
    <w:tmpl w:val="BB0C4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7094502"/>
    <w:multiLevelType w:val="multilevel"/>
    <w:tmpl w:val="419416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2FE807F6"/>
    <w:multiLevelType w:val="multilevel"/>
    <w:tmpl w:val="44BC4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040328E"/>
    <w:multiLevelType w:val="multilevel"/>
    <w:tmpl w:val="39E43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10A17D1"/>
    <w:multiLevelType w:val="multilevel"/>
    <w:tmpl w:val="D85A6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34556E3C"/>
    <w:multiLevelType w:val="multilevel"/>
    <w:tmpl w:val="6CD6C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35D8635A"/>
    <w:multiLevelType w:val="multilevel"/>
    <w:tmpl w:val="76D8D4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36EE10A6"/>
    <w:multiLevelType w:val="multilevel"/>
    <w:tmpl w:val="ED382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3726596A"/>
    <w:multiLevelType w:val="multilevel"/>
    <w:tmpl w:val="F508E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3AFF00F9"/>
    <w:multiLevelType w:val="multilevel"/>
    <w:tmpl w:val="E6B8D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3CC91CAE"/>
    <w:multiLevelType w:val="multilevel"/>
    <w:tmpl w:val="DD127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3F170F36"/>
    <w:multiLevelType w:val="multilevel"/>
    <w:tmpl w:val="8A487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40331ED4"/>
    <w:multiLevelType w:val="multilevel"/>
    <w:tmpl w:val="BCDA9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41A46ABE"/>
    <w:multiLevelType w:val="multilevel"/>
    <w:tmpl w:val="92BE1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434A2771"/>
    <w:multiLevelType w:val="multilevel"/>
    <w:tmpl w:val="891EC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47252313"/>
    <w:multiLevelType w:val="multilevel"/>
    <w:tmpl w:val="8BF6E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481E5898"/>
    <w:multiLevelType w:val="multilevel"/>
    <w:tmpl w:val="36025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4A9B4FC0"/>
    <w:multiLevelType w:val="multilevel"/>
    <w:tmpl w:val="9C480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531A6366"/>
    <w:multiLevelType w:val="multilevel"/>
    <w:tmpl w:val="F8DCB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54922AA2"/>
    <w:multiLevelType w:val="multilevel"/>
    <w:tmpl w:val="8E40B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56D27C19"/>
    <w:multiLevelType w:val="multilevel"/>
    <w:tmpl w:val="38546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5833675E"/>
    <w:multiLevelType w:val="multilevel"/>
    <w:tmpl w:val="788C39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59D50642"/>
    <w:multiLevelType w:val="multilevel"/>
    <w:tmpl w:val="A6408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5C322614"/>
    <w:multiLevelType w:val="multilevel"/>
    <w:tmpl w:val="25F0E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5C4216A4"/>
    <w:multiLevelType w:val="multilevel"/>
    <w:tmpl w:val="796EC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5D3220DA"/>
    <w:multiLevelType w:val="multilevel"/>
    <w:tmpl w:val="1682D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5D6B0CA9"/>
    <w:multiLevelType w:val="multilevel"/>
    <w:tmpl w:val="D9425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5F690ABB"/>
    <w:multiLevelType w:val="multilevel"/>
    <w:tmpl w:val="BD52A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615D750A"/>
    <w:multiLevelType w:val="multilevel"/>
    <w:tmpl w:val="AA2CC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63AE545D"/>
    <w:multiLevelType w:val="multilevel"/>
    <w:tmpl w:val="6DE67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66C25B14"/>
    <w:multiLevelType w:val="multilevel"/>
    <w:tmpl w:val="C11AA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673A7AD5"/>
    <w:multiLevelType w:val="multilevel"/>
    <w:tmpl w:val="20280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6AB73D6C"/>
    <w:multiLevelType w:val="multilevel"/>
    <w:tmpl w:val="0CB03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6C8915F8"/>
    <w:multiLevelType w:val="multilevel"/>
    <w:tmpl w:val="0304E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72190535"/>
    <w:multiLevelType w:val="multilevel"/>
    <w:tmpl w:val="09320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73F961FC"/>
    <w:multiLevelType w:val="multilevel"/>
    <w:tmpl w:val="B5FAE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76602513"/>
    <w:multiLevelType w:val="multilevel"/>
    <w:tmpl w:val="FFF62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79BE53E1"/>
    <w:multiLevelType w:val="multilevel"/>
    <w:tmpl w:val="4F6C5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7B7F0764"/>
    <w:multiLevelType w:val="multilevel"/>
    <w:tmpl w:val="4FA4C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7DA04060"/>
    <w:multiLevelType w:val="multilevel"/>
    <w:tmpl w:val="BAF6F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45"/>
  </w:num>
  <w:num w:numId="3">
    <w:abstractNumId w:val="4"/>
  </w:num>
  <w:num w:numId="4">
    <w:abstractNumId w:val="30"/>
  </w:num>
  <w:num w:numId="5">
    <w:abstractNumId w:val="55"/>
  </w:num>
  <w:num w:numId="6">
    <w:abstractNumId w:val="33"/>
  </w:num>
  <w:num w:numId="7">
    <w:abstractNumId w:val="51"/>
  </w:num>
  <w:num w:numId="8">
    <w:abstractNumId w:val="63"/>
  </w:num>
  <w:num w:numId="9">
    <w:abstractNumId w:val="50"/>
  </w:num>
  <w:num w:numId="10">
    <w:abstractNumId w:val="24"/>
  </w:num>
  <w:num w:numId="11">
    <w:abstractNumId w:val="17"/>
  </w:num>
  <w:num w:numId="12">
    <w:abstractNumId w:val="31"/>
  </w:num>
  <w:num w:numId="13">
    <w:abstractNumId w:val="38"/>
  </w:num>
  <w:num w:numId="14">
    <w:abstractNumId w:val="40"/>
  </w:num>
  <w:num w:numId="15">
    <w:abstractNumId w:val="47"/>
  </w:num>
  <w:num w:numId="16">
    <w:abstractNumId w:val="37"/>
  </w:num>
  <w:num w:numId="17">
    <w:abstractNumId w:val="49"/>
  </w:num>
  <w:num w:numId="18">
    <w:abstractNumId w:val="27"/>
  </w:num>
  <w:num w:numId="19">
    <w:abstractNumId w:val="14"/>
  </w:num>
  <w:num w:numId="20">
    <w:abstractNumId w:val="5"/>
  </w:num>
  <w:num w:numId="21">
    <w:abstractNumId w:val="58"/>
  </w:num>
  <w:num w:numId="22">
    <w:abstractNumId w:val="28"/>
  </w:num>
  <w:num w:numId="23">
    <w:abstractNumId w:val="60"/>
  </w:num>
  <w:num w:numId="24">
    <w:abstractNumId w:val="32"/>
  </w:num>
  <w:num w:numId="25">
    <w:abstractNumId w:val="1"/>
  </w:num>
  <w:num w:numId="26">
    <w:abstractNumId w:val="34"/>
  </w:num>
  <w:num w:numId="27">
    <w:abstractNumId w:val="35"/>
  </w:num>
  <w:num w:numId="28">
    <w:abstractNumId w:val="62"/>
  </w:num>
  <w:num w:numId="29">
    <w:abstractNumId w:val="18"/>
  </w:num>
  <w:num w:numId="30">
    <w:abstractNumId w:val="41"/>
  </w:num>
  <w:num w:numId="31">
    <w:abstractNumId w:val="9"/>
  </w:num>
  <w:num w:numId="32">
    <w:abstractNumId w:val="11"/>
  </w:num>
  <w:num w:numId="33">
    <w:abstractNumId w:val="20"/>
  </w:num>
  <w:num w:numId="34">
    <w:abstractNumId w:val="2"/>
  </w:num>
  <w:num w:numId="35">
    <w:abstractNumId w:val="44"/>
  </w:num>
  <w:num w:numId="36">
    <w:abstractNumId w:val="25"/>
  </w:num>
  <w:num w:numId="37">
    <w:abstractNumId w:val="8"/>
  </w:num>
  <w:num w:numId="38">
    <w:abstractNumId w:val="23"/>
  </w:num>
  <w:num w:numId="39">
    <w:abstractNumId w:val="29"/>
  </w:num>
  <w:num w:numId="40">
    <w:abstractNumId w:val="0"/>
  </w:num>
  <w:num w:numId="41">
    <w:abstractNumId w:val="6"/>
  </w:num>
  <w:num w:numId="42">
    <w:abstractNumId w:val="26"/>
  </w:num>
  <w:num w:numId="43">
    <w:abstractNumId w:val="36"/>
  </w:num>
  <w:num w:numId="44">
    <w:abstractNumId w:val="54"/>
  </w:num>
  <w:num w:numId="45">
    <w:abstractNumId w:val="21"/>
  </w:num>
  <w:num w:numId="46">
    <w:abstractNumId w:val="56"/>
  </w:num>
  <w:num w:numId="47">
    <w:abstractNumId w:val="13"/>
  </w:num>
  <w:num w:numId="48">
    <w:abstractNumId w:val="57"/>
  </w:num>
  <w:num w:numId="49">
    <w:abstractNumId w:val="42"/>
  </w:num>
  <w:num w:numId="50">
    <w:abstractNumId w:val="46"/>
  </w:num>
  <w:num w:numId="51">
    <w:abstractNumId w:val="53"/>
  </w:num>
  <w:num w:numId="52">
    <w:abstractNumId w:val="48"/>
  </w:num>
  <w:num w:numId="53">
    <w:abstractNumId w:val="43"/>
  </w:num>
  <w:num w:numId="54">
    <w:abstractNumId w:val="15"/>
  </w:num>
  <w:num w:numId="55">
    <w:abstractNumId w:val="52"/>
  </w:num>
  <w:num w:numId="56">
    <w:abstractNumId w:val="10"/>
  </w:num>
  <w:num w:numId="57">
    <w:abstractNumId w:val="59"/>
  </w:num>
  <w:num w:numId="58">
    <w:abstractNumId w:val="12"/>
  </w:num>
  <w:num w:numId="59">
    <w:abstractNumId w:val="16"/>
  </w:num>
  <w:num w:numId="60">
    <w:abstractNumId w:val="61"/>
  </w:num>
  <w:num w:numId="61">
    <w:abstractNumId w:val="19"/>
  </w:num>
  <w:num w:numId="62">
    <w:abstractNumId w:val="3"/>
  </w:num>
  <w:num w:numId="63">
    <w:abstractNumId w:val="39"/>
  </w:num>
  <w:num w:numId="64">
    <w:abstractNumId w:val="7"/>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374340"/>
    <w:rsid w:val="00374340"/>
    <w:rsid w:val="007362A5"/>
    <w:rsid w:val="00A441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onaco" w:hAnsi="Monaco" w:hint="default"/>
      <w:b/>
      <w:bCs/>
      <w:color w:val="666666"/>
    </w:rPr>
  </w:style>
  <w:style w:type="character" w:customStyle="1" w:styleId="hottext1">
    <w:name w:val="hottext1"/>
    <w:basedOn w:val="DefaultParagraphFont"/>
    <w:rPr>
      <w:rFonts w:ascii="Monaco" w:hAnsi="Monaco"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onaco" w:hAnsi="Monaco" w:hint="default"/>
      <w:b/>
      <w:bCs/>
      <w:color w:val="666666"/>
    </w:rPr>
  </w:style>
  <w:style w:type="character" w:customStyle="1" w:styleId="hottext2">
    <w:name w:val="hottext2"/>
    <w:basedOn w:val="DefaultParagraphFont"/>
    <w:rPr>
      <w:rFonts w:ascii="Monaco" w:hAnsi="Monaco"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BalloonText">
    <w:name w:val="Balloon Text"/>
    <w:basedOn w:val="Normal"/>
    <w:link w:val="BalloonTextChar"/>
    <w:uiPriority w:val="99"/>
    <w:semiHidden/>
    <w:unhideWhenUsed/>
    <w:rsid w:val="00A4410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4103"/>
    <w:rPr>
      <w:rFonts w:ascii="Tahoma" w:eastAsiaTheme="minorEastAsia" w:hAnsi="Tahoma" w:cs="Tahoma"/>
      <w:sz w:val="16"/>
      <w:szCs w:val="16"/>
    </w:rPr>
  </w:style>
  <w:style w:type="paragraph" w:styleId="Revision">
    <w:name w:val="Revision"/>
    <w:hidden/>
    <w:uiPriority w:val="99"/>
    <w:semiHidden/>
    <w:rsid w:val="00A44103"/>
    <w:rPr>
      <w:rFonts w:eastAsia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onaco" w:hAnsi="Monaco" w:hint="default"/>
      <w:b/>
      <w:bCs/>
      <w:color w:val="666666"/>
    </w:rPr>
  </w:style>
  <w:style w:type="character" w:customStyle="1" w:styleId="hottext1">
    <w:name w:val="hottext1"/>
    <w:basedOn w:val="DefaultParagraphFont"/>
    <w:rPr>
      <w:rFonts w:ascii="Monaco" w:hAnsi="Monaco"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onaco" w:hAnsi="Monaco" w:hint="default"/>
      <w:b/>
      <w:bCs/>
      <w:color w:val="666666"/>
    </w:rPr>
  </w:style>
  <w:style w:type="character" w:customStyle="1" w:styleId="hottext2">
    <w:name w:val="hottext2"/>
    <w:basedOn w:val="DefaultParagraphFont"/>
    <w:rPr>
      <w:rFonts w:ascii="Monaco" w:hAnsi="Monaco"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BalloonText">
    <w:name w:val="Balloon Text"/>
    <w:basedOn w:val="Normal"/>
    <w:link w:val="BalloonTextChar"/>
    <w:uiPriority w:val="99"/>
    <w:semiHidden/>
    <w:unhideWhenUsed/>
    <w:rsid w:val="00A4410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4103"/>
    <w:rPr>
      <w:rFonts w:ascii="Tahoma" w:eastAsiaTheme="minorEastAsia" w:hAnsi="Tahoma" w:cs="Tahoma"/>
      <w:sz w:val="16"/>
      <w:szCs w:val="16"/>
    </w:rPr>
  </w:style>
  <w:style w:type="paragraph" w:styleId="Revision">
    <w:name w:val="Revision"/>
    <w:hidden/>
    <w:uiPriority w:val="99"/>
    <w:semiHidden/>
    <w:rsid w:val="00A44103"/>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1696012">
      <w:bodyDiv w:val="1"/>
      <w:marLeft w:val="480"/>
      <w:marRight w:val="480"/>
      <w:marTop w:val="480"/>
      <w:marBottom w:val="480"/>
      <w:divBdr>
        <w:top w:val="none" w:sz="0" w:space="0" w:color="auto"/>
        <w:left w:val="none" w:sz="0" w:space="0" w:color="auto"/>
        <w:bottom w:val="none" w:sz="0" w:space="0" w:color="auto"/>
        <w:right w:val="none" w:sz="0" w:space="0" w:color="auto"/>
      </w:divBdr>
      <w:divsChild>
        <w:div w:id="991832189">
          <w:blockQuote w:val="1"/>
          <w:marLeft w:val="720"/>
          <w:marRight w:val="720"/>
          <w:marTop w:val="100"/>
          <w:marBottom w:val="100"/>
          <w:divBdr>
            <w:top w:val="none" w:sz="0" w:space="0" w:color="auto"/>
            <w:left w:val="none" w:sz="0" w:space="0" w:color="auto"/>
            <w:bottom w:val="none" w:sz="0" w:space="0" w:color="auto"/>
            <w:right w:val="none" w:sz="0" w:space="0" w:color="auto"/>
          </w:divBdr>
        </w:div>
        <w:div w:id="1641376855">
          <w:marLeft w:val="720"/>
          <w:marRight w:val="0"/>
          <w:marTop w:val="0"/>
          <w:marBottom w:val="0"/>
          <w:divBdr>
            <w:top w:val="none" w:sz="0" w:space="0" w:color="auto"/>
            <w:left w:val="none" w:sz="0" w:space="0" w:color="auto"/>
            <w:bottom w:val="none" w:sz="0" w:space="0" w:color="auto"/>
            <w:right w:val="none" w:sz="0" w:space="0" w:color="auto"/>
          </w:divBdr>
        </w:div>
        <w:div w:id="1700281775">
          <w:blockQuote w:val="1"/>
          <w:marLeft w:val="720"/>
          <w:marRight w:val="720"/>
          <w:marTop w:val="100"/>
          <w:marBottom w:val="100"/>
          <w:divBdr>
            <w:top w:val="none" w:sz="0" w:space="0" w:color="auto"/>
            <w:left w:val="none" w:sz="0" w:space="0" w:color="auto"/>
            <w:bottom w:val="none" w:sz="0" w:space="0" w:color="auto"/>
            <w:right w:val="none" w:sz="0" w:space="0" w:color="auto"/>
          </w:divBdr>
        </w:div>
        <w:div w:id="300115594">
          <w:blockQuote w:val="1"/>
          <w:marLeft w:val="720"/>
          <w:marRight w:val="720"/>
          <w:marTop w:val="100"/>
          <w:marBottom w:val="100"/>
          <w:divBdr>
            <w:top w:val="none" w:sz="0" w:space="0" w:color="auto"/>
            <w:left w:val="none" w:sz="0" w:space="0" w:color="auto"/>
            <w:bottom w:val="none" w:sz="0" w:space="0" w:color="auto"/>
            <w:right w:val="none" w:sz="0" w:space="0" w:color="auto"/>
          </w:divBdr>
        </w:div>
        <w:div w:id="1585336275">
          <w:marLeft w:val="720"/>
          <w:marRight w:val="0"/>
          <w:marTop w:val="0"/>
          <w:marBottom w:val="0"/>
          <w:divBdr>
            <w:top w:val="none" w:sz="0" w:space="0" w:color="auto"/>
            <w:left w:val="none" w:sz="0" w:space="0" w:color="auto"/>
            <w:bottom w:val="none" w:sz="0" w:space="0" w:color="auto"/>
            <w:right w:val="none" w:sz="0" w:space="0" w:color="auto"/>
          </w:divBdr>
        </w:div>
        <w:div w:id="20810790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5353865">
          <w:marLeft w:val="720"/>
          <w:marRight w:val="0"/>
          <w:marTop w:val="0"/>
          <w:marBottom w:val="0"/>
          <w:divBdr>
            <w:top w:val="none" w:sz="0" w:space="0" w:color="auto"/>
            <w:left w:val="none" w:sz="0" w:space="0" w:color="auto"/>
            <w:bottom w:val="none" w:sz="0" w:space="0" w:color="auto"/>
            <w:right w:val="none" w:sz="0" w:space="0" w:color="auto"/>
          </w:divBdr>
        </w:div>
        <w:div w:id="1832985473">
          <w:marLeft w:val="720"/>
          <w:marRight w:val="0"/>
          <w:marTop w:val="0"/>
          <w:marBottom w:val="0"/>
          <w:divBdr>
            <w:top w:val="none" w:sz="0" w:space="0" w:color="auto"/>
            <w:left w:val="none" w:sz="0" w:space="0" w:color="auto"/>
            <w:bottom w:val="none" w:sz="0" w:space="0" w:color="auto"/>
            <w:right w:val="none" w:sz="0" w:space="0" w:color="auto"/>
          </w:divBdr>
        </w:div>
        <w:div w:id="349307780">
          <w:blockQuote w:val="1"/>
          <w:marLeft w:val="720"/>
          <w:marRight w:val="720"/>
          <w:marTop w:val="100"/>
          <w:marBottom w:val="100"/>
          <w:divBdr>
            <w:top w:val="none" w:sz="0" w:space="0" w:color="auto"/>
            <w:left w:val="none" w:sz="0" w:space="0" w:color="auto"/>
            <w:bottom w:val="none" w:sz="0" w:space="0" w:color="auto"/>
            <w:right w:val="none" w:sz="0" w:space="0" w:color="auto"/>
          </w:divBdr>
        </w:div>
        <w:div w:id="1850020528">
          <w:marLeft w:val="720"/>
          <w:marRight w:val="0"/>
          <w:marTop w:val="0"/>
          <w:marBottom w:val="0"/>
          <w:divBdr>
            <w:top w:val="none" w:sz="0" w:space="0" w:color="auto"/>
            <w:left w:val="none" w:sz="0" w:space="0" w:color="auto"/>
            <w:bottom w:val="none" w:sz="0" w:space="0" w:color="auto"/>
            <w:right w:val="none" w:sz="0" w:space="0" w:color="auto"/>
          </w:divBdr>
        </w:div>
        <w:div w:id="541136782">
          <w:blockQuote w:val="1"/>
          <w:marLeft w:val="720"/>
          <w:marRight w:val="720"/>
          <w:marTop w:val="100"/>
          <w:marBottom w:val="100"/>
          <w:divBdr>
            <w:top w:val="none" w:sz="0" w:space="0" w:color="auto"/>
            <w:left w:val="none" w:sz="0" w:space="0" w:color="auto"/>
            <w:bottom w:val="none" w:sz="0" w:space="0" w:color="auto"/>
            <w:right w:val="none" w:sz="0" w:space="0" w:color="auto"/>
          </w:divBdr>
        </w:div>
        <w:div w:id="604384263">
          <w:marLeft w:val="720"/>
          <w:marRight w:val="0"/>
          <w:marTop w:val="0"/>
          <w:marBottom w:val="0"/>
          <w:divBdr>
            <w:top w:val="none" w:sz="0" w:space="0" w:color="auto"/>
            <w:left w:val="none" w:sz="0" w:space="0" w:color="auto"/>
            <w:bottom w:val="none" w:sz="0" w:space="0" w:color="auto"/>
            <w:right w:val="none" w:sz="0" w:space="0" w:color="auto"/>
          </w:divBdr>
        </w:div>
        <w:div w:id="1255282428">
          <w:blockQuote w:val="1"/>
          <w:marLeft w:val="720"/>
          <w:marRight w:val="720"/>
          <w:marTop w:val="100"/>
          <w:marBottom w:val="100"/>
          <w:divBdr>
            <w:top w:val="none" w:sz="0" w:space="0" w:color="auto"/>
            <w:left w:val="none" w:sz="0" w:space="0" w:color="auto"/>
            <w:bottom w:val="none" w:sz="0" w:space="0" w:color="auto"/>
            <w:right w:val="none" w:sz="0" w:space="0" w:color="auto"/>
          </w:divBdr>
        </w:div>
        <w:div w:id="1186673753">
          <w:marLeft w:val="720"/>
          <w:marRight w:val="0"/>
          <w:marTop w:val="0"/>
          <w:marBottom w:val="0"/>
          <w:divBdr>
            <w:top w:val="none" w:sz="0" w:space="0" w:color="auto"/>
            <w:left w:val="none" w:sz="0" w:space="0" w:color="auto"/>
            <w:bottom w:val="none" w:sz="0" w:space="0" w:color="auto"/>
            <w:right w:val="none" w:sz="0" w:space="0" w:color="auto"/>
          </w:divBdr>
        </w:div>
        <w:div w:id="1033338873">
          <w:blockQuote w:val="1"/>
          <w:marLeft w:val="720"/>
          <w:marRight w:val="720"/>
          <w:marTop w:val="100"/>
          <w:marBottom w:val="100"/>
          <w:divBdr>
            <w:top w:val="none" w:sz="0" w:space="0" w:color="auto"/>
            <w:left w:val="none" w:sz="0" w:space="0" w:color="auto"/>
            <w:bottom w:val="none" w:sz="0" w:space="0" w:color="auto"/>
            <w:right w:val="none" w:sz="0" w:space="0" w:color="auto"/>
          </w:divBdr>
        </w:div>
        <w:div w:id="627053038">
          <w:marLeft w:val="720"/>
          <w:marRight w:val="0"/>
          <w:marTop w:val="0"/>
          <w:marBottom w:val="0"/>
          <w:divBdr>
            <w:top w:val="none" w:sz="0" w:space="0" w:color="auto"/>
            <w:left w:val="none" w:sz="0" w:space="0" w:color="auto"/>
            <w:bottom w:val="none" w:sz="0" w:space="0" w:color="auto"/>
            <w:right w:val="none" w:sz="0" w:space="0" w:color="auto"/>
          </w:divBdr>
        </w:div>
        <w:div w:id="1229076246">
          <w:marLeft w:val="720"/>
          <w:marRight w:val="0"/>
          <w:marTop w:val="0"/>
          <w:marBottom w:val="0"/>
          <w:divBdr>
            <w:top w:val="none" w:sz="0" w:space="0" w:color="auto"/>
            <w:left w:val="none" w:sz="0" w:space="0" w:color="auto"/>
            <w:bottom w:val="none" w:sz="0" w:space="0" w:color="auto"/>
            <w:right w:val="none" w:sz="0" w:space="0" w:color="auto"/>
          </w:divBdr>
        </w:div>
        <w:div w:id="1309438199">
          <w:blockQuote w:val="1"/>
          <w:marLeft w:val="720"/>
          <w:marRight w:val="720"/>
          <w:marTop w:val="100"/>
          <w:marBottom w:val="100"/>
          <w:divBdr>
            <w:top w:val="none" w:sz="0" w:space="0" w:color="auto"/>
            <w:left w:val="none" w:sz="0" w:space="0" w:color="auto"/>
            <w:bottom w:val="none" w:sz="0" w:space="0" w:color="auto"/>
            <w:right w:val="none" w:sz="0" w:space="0" w:color="auto"/>
          </w:divBdr>
        </w:div>
        <w:div w:id="401485474">
          <w:marLeft w:val="720"/>
          <w:marRight w:val="0"/>
          <w:marTop w:val="0"/>
          <w:marBottom w:val="0"/>
          <w:divBdr>
            <w:top w:val="none" w:sz="0" w:space="0" w:color="auto"/>
            <w:left w:val="none" w:sz="0" w:space="0" w:color="auto"/>
            <w:bottom w:val="none" w:sz="0" w:space="0" w:color="auto"/>
            <w:right w:val="none" w:sz="0" w:space="0" w:color="auto"/>
          </w:divBdr>
        </w:div>
        <w:div w:id="214394336">
          <w:marLeft w:val="720"/>
          <w:marRight w:val="0"/>
          <w:marTop w:val="0"/>
          <w:marBottom w:val="0"/>
          <w:divBdr>
            <w:top w:val="none" w:sz="0" w:space="0" w:color="auto"/>
            <w:left w:val="none" w:sz="0" w:space="0" w:color="auto"/>
            <w:bottom w:val="none" w:sz="0" w:space="0" w:color="auto"/>
            <w:right w:val="none" w:sz="0" w:space="0" w:color="auto"/>
          </w:divBdr>
        </w:div>
        <w:div w:id="1620064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02991534">
      <w:bodyDiv w:val="1"/>
      <w:marLeft w:val="480"/>
      <w:marRight w:val="480"/>
      <w:marTop w:val="480"/>
      <w:marBottom w:val="480"/>
      <w:divBdr>
        <w:top w:val="none" w:sz="0" w:space="0" w:color="auto"/>
        <w:left w:val="none" w:sz="0" w:space="0" w:color="auto"/>
        <w:bottom w:val="none" w:sz="0" w:space="0" w:color="auto"/>
        <w:right w:val="none" w:sz="0" w:space="0" w:color="auto"/>
      </w:divBdr>
      <w:divsChild>
        <w:div w:id="40567017">
          <w:marLeft w:val="720"/>
          <w:marRight w:val="0"/>
          <w:marTop w:val="0"/>
          <w:marBottom w:val="0"/>
          <w:divBdr>
            <w:top w:val="none" w:sz="0" w:space="0" w:color="auto"/>
            <w:left w:val="none" w:sz="0" w:space="0" w:color="auto"/>
            <w:bottom w:val="none" w:sz="0" w:space="0" w:color="auto"/>
            <w:right w:val="none" w:sz="0" w:space="0" w:color="auto"/>
          </w:divBdr>
        </w:div>
        <w:div w:id="54013378">
          <w:blockQuote w:val="1"/>
          <w:marLeft w:val="720"/>
          <w:marRight w:val="720"/>
          <w:marTop w:val="100"/>
          <w:marBottom w:val="100"/>
          <w:divBdr>
            <w:top w:val="none" w:sz="0" w:space="0" w:color="auto"/>
            <w:left w:val="none" w:sz="0" w:space="0" w:color="auto"/>
            <w:bottom w:val="none" w:sz="0" w:space="0" w:color="auto"/>
            <w:right w:val="none" w:sz="0" w:space="0" w:color="auto"/>
          </w:divBdr>
        </w:div>
        <w:div w:id="94401218">
          <w:marLeft w:val="720"/>
          <w:marRight w:val="0"/>
          <w:marTop w:val="0"/>
          <w:marBottom w:val="0"/>
          <w:divBdr>
            <w:top w:val="none" w:sz="0" w:space="0" w:color="auto"/>
            <w:left w:val="none" w:sz="0" w:space="0" w:color="auto"/>
            <w:bottom w:val="none" w:sz="0" w:space="0" w:color="auto"/>
            <w:right w:val="none" w:sz="0" w:space="0" w:color="auto"/>
          </w:divBdr>
        </w:div>
        <w:div w:id="134223462">
          <w:blockQuote w:val="1"/>
          <w:marLeft w:val="720"/>
          <w:marRight w:val="720"/>
          <w:marTop w:val="100"/>
          <w:marBottom w:val="100"/>
          <w:divBdr>
            <w:top w:val="none" w:sz="0" w:space="0" w:color="auto"/>
            <w:left w:val="none" w:sz="0" w:space="0" w:color="auto"/>
            <w:bottom w:val="none" w:sz="0" w:space="0" w:color="auto"/>
            <w:right w:val="none" w:sz="0" w:space="0" w:color="auto"/>
          </w:divBdr>
        </w:div>
        <w:div w:id="409038994">
          <w:blockQuote w:val="1"/>
          <w:marLeft w:val="720"/>
          <w:marRight w:val="720"/>
          <w:marTop w:val="100"/>
          <w:marBottom w:val="100"/>
          <w:divBdr>
            <w:top w:val="none" w:sz="0" w:space="0" w:color="auto"/>
            <w:left w:val="none" w:sz="0" w:space="0" w:color="auto"/>
            <w:bottom w:val="none" w:sz="0" w:space="0" w:color="auto"/>
            <w:right w:val="none" w:sz="0" w:space="0" w:color="auto"/>
          </w:divBdr>
        </w:div>
        <w:div w:id="477963543">
          <w:blockQuote w:val="1"/>
          <w:marLeft w:val="720"/>
          <w:marRight w:val="720"/>
          <w:marTop w:val="100"/>
          <w:marBottom w:val="100"/>
          <w:divBdr>
            <w:top w:val="none" w:sz="0" w:space="0" w:color="auto"/>
            <w:left w:val="none" w:sz="0" w:space="0" w:color="auto"/>
            <w:bottom w:val="none" w:sz="0" w:space="0" w:color="auto"/>
            <w:right w:val="none" w:sz="0" w:space="0" w:color="auto"/>
          </w:divBdr>
        </w:div>
        <w:div w:id="526141844">
          <w:marLeft w:val="720"/>
          <w:marRight w:val="0"/>
          <w:marTop w:val="0"/>
          <w:marBottom w:val="0"/>
          <w:divBdr>
            <w:top w:val="none" w:sz="0" w:space="0" w:color="auto"/>
            <w:left w:val="none" w:sz="0" w:space="0" w:color="auto"/>
            <w:bottom w:val="none" w:sz="0" w:space="0" w:color="auto"/>
            <w:right w:val="none" w:sz="0" w:space="0" w:color="auto"/>
          </w:divBdr>
        </w:div>
        <w:div w:id="549614917">
          <w:blockQuote w:val="1"/>
          <w:marLeft w:val="720"/>
          <w:marRight w:val="720"/>
          <w:marTop w:val="100"/>
          <w:marBottom w:val="100"/>
          <w:divBdr>
            <w:top w:val="none" w:sz="0" w:space="0" w:color="auto"/>
            <w:left w:val="none" w:sz="0" w:space="0" w:color="auto"/>
            <w:bottom w:val="none" w:sz="0" w:space="0" w:color="auto"/>
            <w:right w:val="none" w:sz="0" w:space="0" w:color="auto"/>
          </w:divBdr>
        </w:div>
        <w:div w:id="617494683">
          <w:marLeft w:val="720"/>
          <w:marRight w:val="0"/>
          <w:marTop w:val="0"/>
          <w:marBottom w:val="0"/>
          <w:divBdr>
            <w:top w:val="none" w:sz="0" w:space="0" w:color="auto"/>
            <w:left w:val="none" w:sz="0" w:space="0" w:color="auto"/>
            <w:bottom w:val="none" w:sz="0" w:space="0" w:color="auto"/>
            <w:right w:val="none" w:sz="0" w:space="0" w:color="auto"/>
          </w:divBdr>
        </w:div>
        <w:div w:id="829177727">
          <w:marLeft w:val="720"/>
          <w:marRight w:val="0"/>
          <w:marTop w:val="0"/>
          <w:marBottom w:val="0"/>
          <w:divBdr>
            <w:top w:val="none" w:sz="0" w:space="0" w:color="auto"/>
            <w:left w:val="none" w:sz="0" w:space="0" w:color="auto"/>
            <w:bottom w:val="none" w:sz="0" w:space="0" w:color="auto"/>
            <w:right w:val="none" w:sz="0" w:space="0" w:color="auto"/>
          </w:divBdr>
        </w:div>
        <w:div w:id="865827980">
          <w:marLeft w:val="720"/>
          <w:marRight w:val="0"/>
          <w:marTop w:val="0"/>
          <w:marBottom w:val="0"/>
          <w:divBdr>
            <w:top w:val="none" w:sz="0" w:space="0" w:color="auto"/>
            <w:left w:val="none" w:sz="0" w:space="0" w:color="auto"/>
            <w:bottom w:val="none" w:sz="0" w:space="0" w:color="auto"/>
            <w:right w:val="none" w:sz="0" w:space="0" w:color="auto"/>
          </w:divBdr>
        </w:div>
        <w:div w:id="1223567192">
          <w:marLeft w:val="720"/>
          <w:marRight w:val="0"/>
          <w:marTop w:val="0"/>
          <w:marBottom w:val="0"/>
          <w:divBdr>
            <w:top w:val="none" w:sz="0" w:space="0" w:color="auto"/>
            <w:left w:val="none" w:sz="0" w:space="0" w:color="auto"/>
            <w:bottom w:val="none" w:sz="0" w:space="0" w:color="auto"/>
            <w:right w:val="none" w:sz="0" w:space="0" w:color="auto"/>
          </w:divBdr>
        </w:div>
        <w:div w:id="1234313959">
          <w:blockQuote w:val="1"/>
          <w:marLeft w:val="720"/>
          <w:marRight w:val="720"/>
          <w:marTop w:val="100"/>
          <w:marBottom w:val="100"/>
          <w:divBdr>
            <w:top w:val="none" w:sz="0" w:space="0" w:color="auto"/>
            <w:left w:val="none" w:sz="0" w:space="0" w:color="auto"/>
            <w:bottom w:val="none" w:sz="0" w:space="0" w:color="auto"/>
            <w:right w:val="none" w:sz="0" w:space="0" w:color="auto"/>
          </w:divBdr>
        </w:div>
        <w:div w:id="1304626514">
          <w:marLeft w:val="720"/>
          <w:marRight w:val="0"/>
          <w:marTop w:val="0"/>
          <w:marBottom w:val="0"/>
          <w:divBdr>
            <w:top w:val="none" w:sz="0" w:space="0" w:color="auto"/>
            <w:left w:val="none" w:sz="0" w:space="0" w:color="auto"/>
            <w:bottom w:val="none" w:sz="0" w:space="0" w:color="auto"/>
            <w:right w:val="none" w:sz="0" w:space="0" w:color="auto"/>
          </w:divBdr>
        </w:div>
        <w:div w:id="1342195745">
          <w:marLeft w:val="720"/>
          <w:marRight w:val="0"/>
          <w:marTop w:val="0"/>
          <w:marBottom w:val="0"/>
          <w:divBdr>
            <w:top w:val="none" w:sz="0" w:space="0" w:color="auto"/>
            <w:left w:val="none" w:sz="0" w:space="0" w:color="auto"/>
            <w:bottom w:val="none" w:sz="0" w:space="0" w:color="auto"/>
            <w:right w:val="none" w:sz="0" w:space="0" w:color="auto"/>
          </w:divBdr>
        </w:div>
        <w:div w:id="1540237120">
          <w:marLeft w:val="720"/>
          <w:marRight w:val="0"/>
          <w:marTop w:val="0"/>
          <w:marBottom w:val="0"/>
          <w:divBdr>
            <w:top w:val="none" w:sz="0" w:space="0" w:color="auto"/>
            <w:left w:val="none" w:sz="0" w:space="0" w:color="auto"/>
            <w:bottom w:val="none" w:sz="0" w:space="0" w:color="auto"/>
            <w:right w:val="none" w:sz="0" w:space="0" w:color="auto"/>
          </w:divBdr>
        </w:div>
        <w:div w:id="1594194815">
          <w:marLeft w:val="720"/>
          <w:marRight w:val="0"/>
          <w:marTop w:val="0"/>
          <w:marBottom w:val="0"/>
          <w:divBdr>
            <w:top w:val="none" w:sz="0" w:space="0" w:color="auto"/>
            <w:left w:val="none" w:sz="0" w:space="0" w:color="auto"/>
            <w:bottom w:val="none" w:sz="0" w:space="0" w:color="auto"/>
            <w:right w:val="none" w:sz="0" w:space="0" w:color="auto"/>
          </w:divBdr>
        </w:div>
        <w:div w:id="1638874482">
          <w:blockQuote w:val="1"/>
          <w:marLeft w:val="720"/>
          <w:marRight w:val="720"/>
          <w:marTop w:val="100"/>
          <w:marBottom w:val="100"/>
          <w:divBdr>
            <w:top w:val="none" w:sz="0" w:space="0" w:color="auto"/>
            <w:left w:val="none" w:sz="0" w:space="0" w:color="auto"/>
            <w:bottom w:val="none" w:sz="0" w:space="0" w:color="auto"/>
            <w:right w:val="none" w:sz="0" w:space="0" w:color="auto"/>
          </w:divBdr>
        </w:div>
        <w:div w:id="1833526789">
          <w:blockQuote w:val="1"/>
          <w:marLeft w:val="720"/>
          <w:marRight w:val="720"/>
          <w:marTop w:val="100"/>
          <w:marBottom w:val="100"/>
          <w:divBdr>
            <w:top w:val="none" w:sz="0" w:space="0" w:color="auto"/>
            <w:left w:val="none" w:sz="0" w:space="0" w:color="auto"/>
            <w:bottom w:val="none" w:sz="0" w:space="0" w:color="auto"/>
            <w:right w:val="none" w:sz="0" w:space="0" w:color="auto"/>
          </w:divBdr>
        </w:div>
        <w:div w:id="2098210343">
          <w:blockQuote w:val="1"/>
          <w:marLeft w:val="720"/>
          <w:marRight w:val="720"/>
          <w:marTop w:val="100"/>
          <w:marBottom w:val="100"/>
          <w:divBdr>
            <w:top w:val="none" w:sz="0" w:space="0" w:color="auto"/>
            <w:left w:val="none" w:sz="0" w:space="0" w:color="auto"/>
            <w:bottom w:val="none" w:sz="0" w:space="0" w:color="auto"/>
            <w:right w:val="none" w:sz="0" w:space="0" w:color="auto"/>
          </w:divBdr>
        </w:div>
        <w:div w:id="21379156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encoding w:val="unicod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tools.ietf.org/html/draft-ietf-oauth-json-web-token" TargetMode="External"/><Relationship Id="rId18" Type="http://schemas.openxmlformats.org/officeDocument/2006/relationships/hyperlink" Target="http://openid.net/specs/openid-connect-standard-1_0-21.html" TargetMode="External"/><Relationship Id="rId26" Type="http://schemas.openxmlformats.org/officeDocument/2006/relationships/hyperlink" Target="http://tools.ietf.org/html/rfc2246" TargetMode="External"/><Relationship Id="rId39" Type="http://schemas.openxmlformats.org/officeDocument/2006/relationships/hyperlink" Target="http://xml.resource.org/public/rfc/html/rfc2616.html" TargetMode="External"/><Relationship Id="rId21" Type="http://schemas.openxmlformats.org/officeDocument/2006/relationships/hyperlink" Target="http://www.rfc-editor.org/rfc/rfc2119.txt" TargetMode="External"/><Relationship Id="rId34" Type="http://schemas.openxmlformats.org/officeDocument/2006/relationships/hyperlink" Target="mailto:timbl@w3.org" TargetMode="External"/><Relationship Id="rId42" Type="http://schemas.openxmlformats.org/officeDocument/2006/relationships/hyperlink" Target="mailto:chris.newman@sun.com" TargetMode="External"/><Relationship Id="rId47" Type="http://schemas.openxmlformats.org/officeDocument/2006/relationships/hyperlink" Target="http://tools.ietf.org/html/rfc3966" TargetMode="External"/><Relationship Id="rId50" Type="http://schemas.openxmlformats.org/officeDocument/2006/relationships/hyperlink" Target="mailto:fielding@gbiv.com" TargetMode="External"/><Relationship Id="rId55" Type="http://schemas.openxmlformats.org/officeDocument/2006/relationships/hyperlink" Target="http://xml.resource.org/public/rfc/xml/rfc3986.xml" TargetMode="External"/><Relationship Id="rId63" Type="http://schemas.openxmlformats.org/officeDocument/2006/relationships/hyperlink" Target="http://xml.resource.org/public/rfc/html/rfc5322.html" TargetMode="External"/><Relationship Id="rId68" Type="http://schemas.openxmlformats.org/officeDocument/2006/relationships/hyperlink" Target="http://www.rfc-editor.org/rfc/rfc6125.txt" TargetMode="External"/><Relationship Id="rId76" Type="http://schemas.openxmlformats.org/officeDocument/2006/relationships/hyperlink" Target="mailto:ken@unicode.org" TargetMode="External"/><Relationship Id="rId84" Type="http://schemas.openxmlformats.org/officeDocument/2006/relationships/hyperlink" Target="mailto:breno@google.com" TargetMode="External"/><Relationship Id="rId7" Type="http://schemas.openxmlformats.org/officeDocument/2006/relationships/hyperlink" Target="http://www.itu.int/rec/T-REC-E.164-201011-I/en" TargetMode="External"/><Relationship Id="rId71" Type="http://schemas.openxmlformats.org/officeDocument/2006/relationships/hyperlink" Target="http://tools.ietf.org/html/rfc6749" TargetMode="External"/><Relationship Id="rId2" Type="http://schemas.openxmlformats.org/officeDocument/2006/relationships/numbering" Target="numbering.xml"/><Relationship Id="rId16" Type="http://schemas.openxmlformats.org/officeDocument/2006/relationships/hyperlink" Target="http://openid.net/specs/openid-connect-messages-1_0-20.html" TargetMode="External"/><Relationship Id="rId29" Type="http://schemas.openxmlformats.org/officeDocument/2006/relationships/hyperlink" Target="mailto:jg@w3.org" TargetMode="External"/><Relationship Id="rId11" Type="http://schemas.openxmlformats.org/officeDocument/2006/relationships/hyperlink" Target="http://tools.ietf.org/html/draft-ietf-jose-json-web-signature" TargetMode="External"/><Relationship Id="rId24" Type="http://schemas.openxmlformats.org/officeDocument/2006/relationships/hyperlink" Target="mailto:tdierks@certicom.com" TargetMode="External"/><Relationship Id="rId32" Type="http://schemas.openxmlformats.org/officeDocument/2006/relationships/hyperlink" Target="mailto:masinter@parc.xerox.com" TargetMode="External"/><Relationship Id="rId37" Type="http://schemas.openxmlformats.org/officeDocument/2006/relationships/hyperlink" Target="http://www.rfc-editor.org/rfc/rfc2616.ps" TargetMode="External"/><Relationship Id="rId40" Type="http://schemas.openxmlformats.org/officeDocument/2006/relationships/hyperlink" Target="http://xml.resource.org/public/rfc/xml/rfc2616.xml" TargetMode="External"/><Relationship Id="rId45" Type="http://schemas.openxmlformats.org/officeDocument/2006/relationships/hyperlink" Target="http://xml.resource.org/public/rfc/html/rfc3339.html" TargetMode="External"/><Relationship Id="rId53" Type="http://schemas.openxmlformats.org/officeDocument/2006/relationships/hyperlink" Target="http://www.rfc-editor.org/rfc/rfc3986.txt" TargetMode="External"/><Relationship Id="rId58" Type="http://schemas.openxmlformats.org/officeDocument/2006/relationships/hyperlink" Target="http://tools.ietf.org/html/rfc5246" TargetMode="External"/><Relationship Id="rId66" Type="http://schemas.openxmlformats.org/officeDocument/2006/relationships/hyperlink" Target="http://www.rfc-editor.org/rfc/rfc5646.txt" TargetMode="External"/><Relationship Id="rId74" Type="http://schemas.openxmlformats.org/officeDocument/2006/relationships/hyperlink" Target="http://www.rfc-editor.org/rfc/rfc6750.txt" TargetMode="External"/><Relationship Id="rId79" Type="http://schemas.openxmlformats.org/officeDocument/2006/relationships/hyperlink" Target="http://www.twinsun.com/tz/tz-link.htm" TargetMode="External"/><Relationship Id="rId87"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hyperlink" Target="http://tools.ietf.org/html/rfc5322" TargetMode="External"/><Relationship Id="rId82" Type="http://schemas.openxmlformats.org/officeDocument/2006/relationships/hyperlink" Target="mailto:ve7jtb@ve7jtb.com" TargetMode="External"/><Relationship Id="rId19" Type="http://schemas.openxmlformats.org/officeDocument/2006/relationships/hyperlink" Target="mailto:sob@harvard.edu" TargetMode="External"/><Relationship Id="rId4" Type="http://schemas.microsoft.com/office/2007/relationships/stylesWithEffects" Target="stylesWithEffects.xml"/><Relationship Id="rId9" Type="http://schemas.openxmlformats.org/officeDocument/2006/relationships/hyperlink" Target="http://www.iso.org/iso/iso_catalogue/catalogue_tc/catalogue_detail.htm?csnumber=45138" TargetMode="External"/><Relationship Id="rId14" Type="http://schemas.openxmlformats.org/officeDocument/2006/relationships/hyperlink" Target="http://tools.ietf.org/html/draft-ietf-oauth-json-web-token-08" TargetMode="External"/><Relationship Id="rId22" Type="http://schemas.openxmlformats.org/officeDocument/2006/relationships/hyperlink" Target="http://xml.resource.org/public/rfc/html/rfc2119.html" TargetMode="External"/><Relationship Id="rId27" Type="http://schemas.openxmlformats.org/officeDocument/2006/relationships/hyperlink" Target="http://www.rfc-editor.org/rfc/rfc2246.txt" TargetMode="External"/><Relationship Id="rId30" Type="http://schemas.openxmlformats.org/officeDocument/2006/relationships/hyperlink" Target="mailto:mogul@wrl.dec.com" TargetMode="External"/><Relationship Id="rId35" Type="http://schemas.openxmlformats.org/officeDocument/2006/relationships/hyperlink" Target="http://tools.ietf.org/html/rfc2616" TargetMode="External"/><Relationship Id="rId43" Type="http://schemas.openxmlformats.org/officeDocument/2006/relationships/hyperlink" Target="http://tools.ietf.org/html/rfc3339" TargetMode="External"/><Relationship Id="rId48" Type="http://schemas.openxmlformats.org/officeDocument/2006/relationships/hyperlink" Target="http://www.rfc-editor.org/rfc/rfc3966.txt" TargetMode="External"/><Relationship Id="rId56" Type="http://schemas.openxmlformats.org/officeDocument/2006/relationships/hyperlink" Target="http://tools.ietf.org/html/rfc4627" TargetMode="External"/><Relationship Id="rId64" Type="http://schemas.openxmlformats.org/officeDocument/2006/relationships/hyperlink" Target="http://xml.resource.org/public/rfc/xml/rfc5322.xml" TargetMode="External"/><Relationship Id="rId69" Type="http://schemas.openxmlformats.org/officeDocument/2006/relationships/hyperlink" Target="http://tools.ietf.org/html/rfc6711" TargetMode="External"/><Relationship Id="rId77" Type="http://schemas.openxmlformats.org/officeDocument/2006/relationships/hyperlink" Target="http://www.w3.org/TR/1999/REC-html401-19991224" TargetMode="External"/><Relationship Id="rId8" Type="http://schemas.openxmlformats.org/officeDocument/2006/relationships/hyperlink" Target="http://www.iana.org/assignments/language-subtag-registry" TargetMode="External"/><Relationship Id="rId51" Type="http://schemas.openxmlformats.org/officeDocument/2006/relationships/hyperlink" Target="mailto:LMM@acm.org" TargetMode="External"/><Relationship Id="rId72" Type="http://schemas.openxmlformats.org/officeDocument/2006/relationships/hyperlink" Target="http://www.rfc-editor.org/rfc/rfc6749.txt" TargetMode="External"/><Relationship Id="rId80" Type="http://schemas.openxmlformats.org/officeDocument/2006/relationships/hyperlink" Target="http://openid.net/specs/openid-connect-implicit-1_0-11.html" TargetMode="External"/><Relationship Id="rId85" Type="http://schemas.openxmlformats.org/officeDocument/2006/relationships/hyperlink" Target="mailto:cmortimore@salesforce.com" TargetMode="External"/><Relationship Id="rId3" Type="http://schemas.openxmlformats.org/officeDocument/2006/relationships/styles" Target="styles.xml"/><Relationship Id="rId12" Type="http://schemas.openxmlformats.org/officeDocument/2006/relationships/hyperlink" Target="http://tools.ietf.org/html/draft-ietf-jose-json-web-signature-11" TargetMode="External"/><Relationship Id="rId17" Type="http://schemas.openxmlformats.org/officeDocument/2006/relationships/hyperlink" Target="http://openid.net/specs/openid-connect-registration-1_0-19.html" TargetMode="External"/><Relationship Id="rId25" Type="http://schemas.openxmlformats.org/officeDocument/2006/relationships/hyperlink" Target="mailto:callen@certicom.com" TargetMode="External"/><Relationship Id="rId33" Type="http://schemas.openxmlformats.org/officeDocument/2006/relationships/hyperlink" Target="mailto:paulle@microsoft.com" TargetMode="External"/><Relationship Id="rId38" Type="http://schemas.openxmlformats.org/officeDocument/2006/relationships/hyperlink" Target="http://www.rfc-editor.org/rfc/rfc2616.pdf" TargetMode="External"/><Relationship Id="rId46" Type="http://schemas.openxmlformats.org/officeDocument/2006/relationships/hyperlink" Target="http://xml.resource.org/public/rfc/xml/rfc3339.xml" TargetMode="External"/><Relationship Id="rId59" Type="http://schemas.openxmlformats.org/officeDocument/2006/relationships/hyperlink" Target="http://www.rfc-editor.org/rfc/rfc5246.txt" TargetMode="External"/><Relationship Id="rId67" Type="http://schemas.openxmlformats.org/officeDocument/2006/relationships/hyperlink" Target="http://tools.ietf.org/html/rfc6125" TargetMode="External"/><Relationship Id="rId20" Type="http://schemas.openxmlformats.org/officeDocument/2006/relationships/hyperlink" Target="http://tools.ietf.org/html/rfc2119" TargetMode="External"/><Relationship Id="rId41" Type="http://schemas.openxmlformats.org/officeDocument/2006/relationships/hyperlink" Target="mailto:GK@ACM.ORG" TargetMode="External"/><Relationship Id="rId54" Type="http://schemas.openxmlformats.org/officeDocument/2006/relationships/hyperlink" Target="http://xml.resource.org/public/rfc/html/rfc3986.html" TargetMode="External"/><Relationship Id="rId62" Type="http://schemas.openxmlformats.org/officeDocument/2006/relationships/hyperlink" Target="http://www.rfc-editor.org/rfc/rfc5322.txt" TargetMode="External"/><Relationship Id="rId70" Type="http://schemas.openxmlformats.org/officeDocument/2006/relationships/hyperlink" Target="http://www.rfc-editor.org/rfc/rfc6711.txt" TargetMode="External"/><Relationship Id="rId75" Type="http://schemas.openxmlformats.org/officeDocument/2006/relationships/hyperlink" Target="mailto:markdavis@google.com" TargetMode="External"/><Relationship Id="rId83" Type="http://schemas.openxmlformats.org/officeDocument/2006/relationships/hyperlink" Target="mailto:mbj@microsoft.com"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openid.net/specs/openid-connect-discovery-1_0-17.html" TargetMode="External"/><Relationship Id="rId23" Type="http://schemas.openxmlformats.org/officeDocument/2006/relationships/hyperlink" Target="http://xml.resource.org/public/rfc/xml/rfc2119.xml" TargetMode="External"/><Relationship Id="rId28" Type="http://schemas.openxmlformats.org/officeDocument/2006/relationships/hyperlink" Target="mailto:fielding@ics.uci.edu" TargetMode="External"/><Relationship Id="rId36" Type="http://schemas.openxmlformats.org/officeDocument/2006/relationships/hyperlink" Target="http://www.rfc-editor.org/rfc/rfc2616.txt" TargetMode="External"/><Relationship Id="rId49" Type="http://schemas.openxmlformats.org/officeDocument/2006/relationships/hyperlink" Target="mailto:timbl@w3.org" TargetMode="External"/><Relationship Id="rId57" Type="http://schemas.openxmlformats.org/officeDocument/2006/relationships/hyperlink" Target="http://www.rfc-editor.org/rfc/rfc4627.txt" TargetMode="External"/><Relationship Id="rId10" Type="http://schemas.openxmlformats.org/officeDocument/2006/relationships/hyperlink" Target="http://www.w3.org/WAI/ER/IG/ert/iso639.htm" TargetMode="External"/><Relationship Id="rId31" Type="http://schemas.openxmlformats.org/officeDocument/2006/relationships/hyperlink" Target="mailto:frystyk@w3.org" TargetMode="External"/><Relationship Id="rId44" Type="http://schemas.openxmlformats.org/officeDocument/2006/relationships/hyperlink" Target="http://www.rfc-editor.org/rfc/rfc3339.txt" TargetMode="External"/><Relationship Id="rId52" Type="http://schemas.openxmlformats.org/officeDocument/2006/relationships/hyperlink" Target="http://tools.ietf.org/html/rfc3986" TargetMode="External"/><Relationship Id="rId60" Type="http://schemas.openxmlformats.org/officeDocument/2006/relationships/hyperlink" Target="mailto:presnick@qualcomm.com" TargetMode="External"/><Relationship Id="rId65" Type="http://schemas.openxmlformats.org/officeDocument/2006/relationships/hyperlink" Target="http://tools.ietf.org/html/rfc5646" TargetMode="External"/><Relationship Id="rId73" Type="http://schemas.openxmlformats.org/officeDocument/2006/relationships/hyperlink" Target="http://tools.ietf.org/html/rfc6750" TargetMode="External"/><Relationship Id="rId78" Type="http://schemas.openxmlformats.org/officeDocument/2006/relationships/hyperlink" Target="http://www.w3.org/TR/1999/REC-html401-19991224" TargetMode="External"/><Relationship Id="rId81" Type="http://schemas.openxmlformats.org/officeDocument/2006/relationships/hyperlink" Target="mailto:n-sakimura@nri.co.jp" TargetMode="External"/><Relationship Id="rId8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A42998-671D-430D-9923-60F1B33BC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26</Pages>
  <Words>12952</Words>
  <Characters>73832</Characters>
  <Application>Microsoft Office Word</Application>
  <DocSecurity>0</DocSecurity>
  <Lines>615</Lines>
  <Paragraphs>173</Paragraphs>
  <ScaleCrop>false</ScaleCrop>
  <HeadingPairs>
    <vt:vector size="2" baseType="variant">
      <vt:variant>
        <vt:lpstr>Title</vt:lpstr>
      </vt:variant>
      <vt:variant>
        <vt:i4>1</vt:i4>
      </vt:variant>
    </vt:vector>
  </HeadingPairs>
  <TitlesOfParts>
    <vt:vector size="1" baseType="lpstr">
      <vt:lpstr>Draft: OpenID Connect Basic Client Profile 1.0 - draft 28</vt:lpstr>
    </vt:vector>
  </TitlesOfParts>
  <Company>Microsoft Corporation</Company>
  <LinksUpToDate>false</LinksUpToDate>
  <CharactersWithSpaces>86611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OpenID Connect Basic Client Profile 1.0 - draft 28</dc:title>
  <dc:creator>Mike Jones</dc:creator>
  <cp:lastModifiedBy>Mike Jones</cp:lastModifiedBy>
  <cp:revision>1</cp:revision>
  <dcterms:created xsi:type="dcterms:W3CDTF">2013-06-28T01:29:00Z</dcterms:created>
  <dcterms:modified xsi:type="dcterms:W3CDTF">2013-06-28T01:31:00Z</dcterms:modified>
</cp:coreProperties>
</file>