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BD056E6" w14:textId="77777777">
        <w:trPr>
          <w:divId w:val="1180310647"/>
          <w:trHeight w:val="225"/>
          <w:tblCellSpacing w:w="15" w:type="dxa"/>
        </w:trPr>
        <w:tc>
          <w:tcPr>
            <w:tcW w:w="450" w:type="dxa"/>
            <w:shd w:val="clear" w:color="auto" w:fill="990000"/>
            <w:vAlign w:val="center"/>
            <w:hideMark/>
          </w:tcPr>
          <w:bookmarkStart w:id="0" w:name="_GoBack"/>
          <w:bookmarkEnd w:id="0"/>
          <w:p w14:paraId="391E55DA" w14:textId="77777777" w:rsidR="00000000" w:rsidRDefault="00543415">
            <w:pPr>
              <w:spacing w:before="0" w:beforeAutospacing="0" w:after="0" w:afterAutospacing="0" w:line="225" w:lineRule="atLeast"/>
              <w:jc w:val="center"/>
              <w:rPr>
                <w:rFonts w:ascii="Verdana" w:eastAsia="Times New Roman" w:hAnsi="Verdana"/>
                <w:color w:val="FFFFFF"/>
              </w:rPr>
            </w:pPr>
            <w:r>
              <w:rPr>
                <w:rFonts w:ascii="Verdana" w:eastAsia="Times New Roman" w:hAnsi="Verdana"/>
                <w:color w:val="FFFFFF"/>
              </w:rPr>
              <w:fldChar w:fldCharType="begin"/>
            </w:r>
            <w:r>
              <w:rPr>
                <w:rFonts w:ascii="Verdana" w:eastAsia="Times New Roman" w:hAnsi="Verdana"/>
                <w:color w:val="FFFFFF"/>
              </w:rPr>
              <w:instrText xml:space="preserve"> </w:instrText>
            </w:r>
            <w:r>
              <w:rPr>
                <w:rFonts w:ascii="Verdana" w:eastAsia="Times New Roman" w:hAnsi="Verdana"/>
                <w:color w:val="FFFFFF"/>
              </w:rPr>
              <w:instrText>HYPERLINK "" \l "toc"</w:instrText>
            </w:r>
            <w:r>
              <w:rPr>
                <w:rFonts w:ascii="Verdana" w:eastAsia="Times New Roman" w:hAnsi="Verdana"/>
                <w:color w:val="FFFFFF"/>
              </w:rPr>
              <w:instrText xml:space="preserve"> </w:instrText>
            </w:r>
            <w:r>
              <w:rPr>
                <w:rFonts w:ascii="Verdana" w:eastAsia="Times New Roman" w:hAnsi="Verdana"/>
                <w:color w:val="FFFFFF"/>
              </w:rPr>
              <w:fldChar w:fldCharType="separate"/>
            </w:r>
            <w:r>
              <w:rPr>
                <w:rFonts w:ascii="Monaco" w:eastAsia="Times New Roman" w:hAnsi="Monaco"/>
                <w:b/>
                <w:bCs/>
                <w:color w:val="FFFFFF"/>
                <w:sz w:val="20"/>
                <w:szCs w:val="20"/>
              </w:rPr>
              <w:t> TOC </w:t>
            </w:r>
            <w:r>
              <w:rPr>
                <w:rFonts w:ascii="Verdana" w:eastAsia="Times New Roman" w:hAnsi="Verdana"/>
                <w:color w:val="FFFFFF"/>
              </w:rPr>
              <w:fldChar w:fldCharType="end"/>
            </w:r>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178"/>
      </w:tblGrid>
      <w:tr w:rsidR="00000000" w14:paraId="204F95A0" w14:textId="77777777">
        <w:trPr>
          <w:divId w:val="1180310647"/>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firstRow="1" w:lastRow="0" w:firstColumn="1" w:lastColumn="0" w:noHBand="0" w:noVBand="1"/>
              <w:tblDescription w:val="layout"/>
            </w:tblPr>
            <w:tblGrid>
              <w:gridCol w:w="3089"/>
              <w:gridCol w:w="3089"/>
            </w:tblGrid>
            <w:tr w:rsidR="00000000" w14:paraId="5C29F8D1" w14:textId="77777777">
              <w:trPr>
                <w:tblCellSpacing w:w="7" w:type="dxa"/>
              </w:trPr>
              <w:tc>
                <w:tcPr>
                  <w:tcW w:w="1650" w:type="pct"/>
                  <w:shd w:val="clear" w:color="auto" w:fill="666666"/>
                  <w:hideMark/>
                </w:tcPr>
                <w:p w14:paraId="62A29310"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Draft</w:t>
                  </w:r>
                </w:p>
              </w:tc>
              <w:tc>
                <w:tcPr>
                  <w:tcW w:w="1650" w:type="pct"/>
                  <w:shd w:val="clear" w:color="auto" w:fill="666666"/>
                  <w:hideMark/>
                </w:tcPr>
                <w:p w14:paraId="11F0C108"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 Sakimura</w:t>
                  </w:r>
                </w:p>
              </w:tc>
            </w:tr>
            <w:tr w:rsidR="00000000" w14:paraId="0661AFEE" w14:textId="77777777">
              <w:trPr>
                <w:tblCellSpacing w:w="7" w:type="dxa"/>
              </w:trPr>
              <w:tc>
                <w:tcPr>
                  <w:tcW w:w="1650" w:type="pct"/>
                  <w:shd w:val="clear" w:color="auto" w:fill="666666"/>
                  <w:hideMark/>
                </w:tcPr>
                <w:p w14:paraId="513B4A82"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AA63C3C"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NRI</w:t>
                  </w:r>
                </w:p>
              </w:tc>
            </w:tr>
            <w:tr w:rsidR="00000000" w14:paraId="5E29271C" w14:textId="77777777">
              <w:trPr>
                <w:tblCellSpacing w:w="7" w:type="dxa"/>
              </w:trPr>
              <w:tc>
                <w:tcPr>
                  <w:tcW w:w="1650" w:type="pct"/>
                  <w:shd w:val="clear" w:color="auto" w:fill="666666"/>
                  <w:hideMark/>
                </w:tcPr>
                <w:p w14:paraId="6CA6E0AD"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90634EC"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J. Bradley</w:t>
                  </w:r>
                </w:p>
              </w:tc>
            </w:tr>
            <w:tr w:rsidR="00000000" w14:paraId="6496DCC5" w14:textId="77777777">
              <w:trPr>
                <w:tblCellSpacing w:w="7" w:type="dxa"/>
              </w:trPr>
              <w:tc>
                <w:tcPr>
                  <w:tcW w:w="1650" w:type="pct"/>
                  <w:shd w:val="clear" w:color="auto" w:fill="666666"/>
                  <w:hideMark/>
                </w:tcPr>
                <w:p w14:paraId="6BCE5428"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57F6D74"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000000" w14:paraId="49651197" w14:textId="77777777">
              <w:trPr>
                <w:tblCellSpacing w:w="7" w:type="dxa"/>
              </w:trPr>
              <w:tc>
                <w:tcPr>
                  <w:tcW w:w="1650" w:type="pct"/>
                  <w:shd w:val="clear" w:color="auto" w:fill="666666"/>
                  <w:hideMark/>
                </w:tcPr>
                <w:p w14:paraId="0AA06569"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65F1994"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 Jones</w:t>
                  </w:r>
                </w:p>
              </w:tc>
            </w:tr>
            <w:tr w:rsidR="00000000" w14:paraId="366ED4D2" w14:textId="77777777">
              <w:trPr>
                <w:tblCellSpacing w:w="7" w:type="dxa"/>
              </w:trPr>
              <w:tc>
                <w:tcPr>
                  <w:tcW w:w="1650" w:type="pct"/>
                  <w:shd w:val="clear" w:color="auto" w:fill="666666"/>
                  <w:hideMark/>
                </w:tcPr>
                <w:p w14:paraId="4560AAFE"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88CA3A6"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Microsoft</w:t>
                  </w:r>
                </w:p>
              </w:tc>
            </w:tr>
            <w:tr w:rsidR="00000000" w14:paraId="318D6CAE" w14:textId="77777777">
              <w:trPr>
                <w:tblCellSpacing w:w="7" w:type="dxa"/>
              </w:trPr>
              <w:tc>
                <w:tcPr>
                  <w:tcW w:w="1650" w:type="pct"/>
                  <w:shd w:val="clear" w:color="auto" w:fill="666666"/>
                  <w:hideMark/>
                </w:tcPr>
                <w:p w14:paraId="54E75AFF" w14:textId="77777777"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A9AD941" w14:textId="1411120F" w:rsidR="00000000" w:rsidRDefault="00543415">
                  <w:pPr>
                    <w:spacing w:before="0" w:beforeAutospacing="0" w:after="0" w:afterAutospacing="0"/>
                    <w:rPr>
                      <w:rFonts w:ascii="Arial" w:eastAsia="Times New Roman" w:hAnsi="Arial" w:cs="Arial"/>
                      <w:color w:val="FFFFFF"/>
                      <w:sz w:val="20"/>
                      <w:szCs w:val="20"/>
                    </w:rPr>
                  </w:pPr>
                  <w:r>
                    <w:rPr>
                      <w:rFonts w:ascii="Arial" w:eastAsia="Times New Roman" w:hAnsi="Arial" w:cs="Arial"/>
                      <w:color w:val="FFFFFF"/>
                      <w:sz w:val="20"/>
                      <w:szCs w:val="20"/>
                    </w:rPr>
                    <w:t xml:space="preserve">June </w:t>
                  </w:r>
                  <w:del w:id="1" w:author="Author" w:date="2013-06-27T18:35:00Z">
                    <w:r>
                      <w:rPr>
                        <w:rFonts w:ascii="Arial" w:eastAsia="Times New Roman" w:hAnsi="Arial" w:cs="Arial"/>
                        <w:color w:val="FFFFFF"/>
                        <w:sz w:val="20"/>
                        <w:szCs w:val="20"/>
                      </w:rPr>
                      <w:delText>7</w:delText>
                    </w:r>
                  </w:del>
                  <w:ins w:id="2" w:author="Author" w:date="2013-06-27T18:35:00Z">
                    <w:r>
                      <w:rPr>
                        <w:rFonts w:ascii="Arial" w:eastAsia="Times New Roman" w:hAnsi="Arial" w:cs="Arial"/>
                        <w:color w:val="FFFFFF"/>
                        <w:sz w:val="20"/>
                        <w:szCs w:val="20"/>
                      </w:rPr>
                      <w:t>27</w:t>
                    </w:r>
                  </w:ins>
                  <w:r>
                    <w:rPr>
                      <w:rFonts w:ascii="Arial" w:eastAsia="Times New Roman" w:hAnsi="Arial" w:cs="Arial"/>
                      <w:color w:val="FFFFFF"/>
                      <w:sz w:val="20"/>
                      <w:szCs w:val="20"/>
                    </w:rPr>
                    <w:t>, 2013</w:t>
                  </w:r>
                </w:p>
              </w:tc>
            </w:tr>
          </w:tbl>
          <w:p w14:paraId="198F0F6D" w14:textId="77777777" w:rsidR="00000000" w:rsidRDefault="00543415">
            <w:pPr>
              <w:spacing w:before="0" w:beforeAutospacing="0" w:after="0" w:afterAutospacing="0"/>
              <w:rPr>
                <w:rFonts w:ascii="Verdana" w:eastAsia="Times New Roman" w:hAnsi="Verdana"/>
                <w:color w:val="000000"/>
              </w:rPr>
            </w:pPr>
          </w:p>
        </w:tc>
      </w:tr>
    </w:tbl>
    <w:p w14:paraId="282BEA7A" w14:textId="77777777" w:rsidR="00000000" w:rsidRDefault="00543415">
      <w:pPr>
        <w:pStyle w:val="Heading1"/>
        <w:divId w:val="1180310647"/>
        <w:rPr>
          <w:rFonts w:eastAsia="Times New Roman"/>
          <w:lang w:val="en"/>
        </w:rPr>
      </w:pPr>
      <w:r>
        <w:rPr>
          <w:rFonts w:eastAsia="Times New Roman"/>
          <w:lang w:val="en"/>
        </w:rPr>
        <w:br/>
        <w:t>OpenID Connect Dynamic Client Registration 1.0 - draft 19</w:t>
      </w:r>
    </w:p>
    <w:p w14:paraId="37CF0B82" w14:textId="77777777" w:rsidR="00000000" w:rsidRDefault="00543415">
      <w:pPr>
        <w:pStyle w:val="Heading3"/>
        <w:divId w:val="1180310647"/>
        <w:rPr>
          <w:rFonts w:eastAsia="Times New Roman"/>
          <w:lang w:val="en"/>
        </w:rPr>
      </w:pPr>
      <w:r>
        <w:rPr>
          <w:rFonts w:eastAsia="Times New Roman"/>
          <w:lang w:val="en"/>
        </w:rPr>
        <w:t>Abstract</w:t>
      </w:r>
    </w:p>
    <w:p w14:paraId="1CF9551E"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OpenID Connect 1.0 is a simple identity layer on top of the OAuth 2.0 protocol. It allows Clients to verify the identity of the End-User based on the authentication performed by an Authorization Server, as well as to obtain basic profile information about </w:t>
      </w:r>
      <w:r>
        <w:rPr>
          <w:rFonts w:ascii="Verdana" w:hAnsi="Verdana"/>
          <w:color w:val="000000"/>
          <w:lang w:val="en"/>
        </w:rPr>
        <w:t xml:space="preserve">the End-User in an interoperable and REST-like manner. </w:t>
      </w:r>
    </w:p>
    <w:p w14:paraId="2443200A"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This specification describes how an OpenID Client can obtain the necessary Client Credentials required by the OpenID Connect protocol suite. </w:t>
      </w:r>
    </w:p>
    <w:p w14:paraId="3E30E5B1" w14:textId="77777777" w:rsidR="00000000" w:rsidRDefault="00543415">
      <w:pPr>
        <w:spacing w:before="0" w:beforeAutospacing="0" w:after="0" w:afterAutospacing="0"/>
        <w:divId w:val="1180310647"/>
        <w:rPr>
          <w:rFonts w:ascii="Verdana" w:eastAsia="Times New Roman" w:hAnsi="Verdana"/>
          <w:color w:val="000000"/>
          <w:lang w:val="en"/>
        </w:rPr>
      </w:pPr>
      <w:bookmarkStart w:id="3" w:name="toc"/>
      <w:bookmarkEnd w:id="3"/>
    </w:p>
    <w:p w14:paraId="74E88AC5"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25" style="width:0;height:.75pt" o:hralign="center" o:hrstd="t" o:hr="t" fillcolor="#a0a0a0" stroked="f"/>
        </w:pict>
      </w:r>
    </w:p>
    <w:p w14:paraId="18208EBF" w14:textId="77777777" w:rsidR="00000000" w:rsidRDefault="00543415">
      <w:pPr>
        <w:pStyle w:val="Heading3"/>
        <w:divId w:val="1180310647"/>
        <w:rPr>
          <w:rFonts w:eastAsia="Times New Roman"/>
          <w:lang w:val="en"/>
        </w:rPr>
      </w:pPr>
      <w:r>
        <w:rPr>
          <w:rFonts w:eastAsia="Times New Roman"/>
          <w:lang w:val="en"/>
        </w:rPr>
        <w:t>Table of Contents</w:t>
      </w:r>
    </w:p>
    <w:p w14:paraId="3410ED82" w14:textId="77777777" w:rsidR="00000000" w:rsidRDefault="00543415">
      <w:pPr>
        <w:pStyle w:val="toc"/>
        <w:divId w:val="1180310647"/>
        <w:rPr>
          <w:rFonts w:ascii="Verdana" w:hAnsi="Verdana"/>
          <w:color w:val="000000"/>
          <w:lang w:val="en"/>
        </w:rPr>
      </w:pPr>
      <w:hyperlink w:anchor="Introduction" w:history="1">
        <w:r>
          <w:rPr>
            <w:rStyle w:val="Hyperlink"/>
            <w:rFonts w:ascii="Verdana" w:hAnsi="Verdana"/>
            <w:b/>
            <w:bCs/>
            <w:lang w:val="en"/>
          </w:rPr>
          <w:t>1.</w:t>
        </w:r>
      </w:hyperlink>
      <w:r>
        <w:rPr>
          <w:rFonts w:ascii="Verdana" w:hAnsi="Verdana"/>
          <w:color w:val="000000"/>
          <w:lang w:val="en"/>
        </w:rPr>
        <w:t>  Introduction</w:t>
      </w:r>
      <w:r>
        <w:rPr>
          <w:rFonts w:ascii="Verdana" w:hAnsi="Verdana"/>
          <w:color w:val="000000"/>
          <w:lang w:val="en"/>
        </w:rPr>
        <w:br/>
        <w:t>    </w:t>
      </w:r>
      <w:hyperlink w:anchor="rnc" w:history="1">
        <w:r>
          <w:rPr>
            <w:rStyle w:val="Hyperlink"/>
            <w:rFonts w:ascii="Verdana" w:hAnsi="Verdana"/>
            <w:b/>
            <w:bCs/>
            <w:lang w:val="en"/>
          </w:rPr>
          <w:t>1.1.</w:t>
        </w:r>
      </w:hyperlink>
      <w:r>
        <w:rPr>
          <w:rFonts w:ascii="Verdana" w:hAnsi="Verdana"/>
          <w:color w:val="000000"/>
          <w:lang w:val="en"/>
        </w:rPr>
        <w:t xml:space="preserve">  </w:t>
      </w:r>
      <w:proofErr w:type="gramStart"/>
      <w:r>
        <w:rPr>
          <w:rFonts w:ascii="Verdana" w:hAnsi="Verdana"/>
          <w:color w:val="000000"/>
          <w:lang w:val="en"/>
        </w:rPr>
        <w:t>Requir</w:t>
      </w:r>
      <w:r>
        <w:rPr>
          <w:rFonts w:ascii="Verdana" w:hAnsi="Verdana"/>
          <w:color w:val="000000"/>
          <w:lang w:val="en"/>
        </w:rPr>
        <w:t>ements Notation and Conventions</w:t>
      </w:r>
      <w:r>
        <w:rPr>
          <w:rFonts w:ascii="Verdana" w:hAnsi="Verdana"/>
          <w:color w:val="000000"/>
          <w:lang w:val="en"/>
        </w:rPr>
        <w:br/>
        <w:t>    </w:t>
      </w:r>
      <w:hyperlink w:anchor="terminology" w:history="1">
        <w:r>
          <w:rPr>
            <w:rStyle w:val="Hyperlink"/>
            <w:rFonts w:ascii="Verdana" w:hAnsi="Verdana"/>
            <w:b/>
            <w:bCs/>
            <w:lang w:val="en"/>
          </w:rPr>
          <w:t>1.2.</w:t>
        </w:r>
        <w:proofErr w:type="gramEnd"/>
      </w:hyperlink>
      <w:r>
        <w:rPr>
          <w:rFonts w:ascii="Verdana" w:hAnsi="Verdana"/>
          <w:color w:val="000000"/>
          <w:lang w:val="en"/>
        </w:rPr>
        <w:t xml:space="preserve">  </w:t>
      </w:r>
      <w:proofErr w:type="gramStart"/>
      <w:r>
        <w:rPr>
          <w:rFonts w:ascii="Verdana" w:hAnsi="Verdana"/>
          <w:color w:val="000000"/>
          <w:lang w:val="en"/>
        </w:rPr>
        <w:t>Terminology</w:t>
      </w:r>
      <w:r>
        <w:rPr>
          <w:rFonts w:ascii="Verdana" w:hAnsi="Verdana"/>
          <w:color w:val="000000"/>
          <w:lang w:val="en"/>
        </w:rPr>
        <w:br/>
      </w:r>
      <w:hyperlink w:anchor="client-metadata" w:history="1">
        <w:r>
          <w:rPr>
            <w:rStyle w:val="Hyperlink"/>
            <w:rFonts w:ascii="Verdana" w:hAnsi="Verdana"/>
            <w:b/>
            <w:bCs/>
            <w:lang w:val="en"/>
          </w:rPr>
          <w:t>2.</w:t>
        </w:r>
        <w:proofErr w:type="gramEnd"/>
      </w:hyperlink>
      <w:r>
        <w:rPr>
          <w:rFonts w:ascii="Verdana" w:hAnsi="Verdana"/>
          <w:color w:val="000000"/>
          <w:lang w:val="en"/>
        </w:rPr>
        <w:t xml:space="preserve">  </w:t>
      </w:r>
      <w:proofErr w:type="gramStart"/>
      <w:r>
        <w:rPr>
          <w:rFonts w:ascii="Verdana" w:hAnsi="Verdana"/>
          <w:color w:val="000000"/>
          <w:lang w:val="en"/>
        </w:rPr>
        <w:t>Client Metadata</w:t>
      </w:r>
      <w:r>
        <w:rPr>
          <w:rFonts w:ascii="Verdana" w:hAnsi="Verdana"/>
          <w:color w:val="000000"/>
          <w:lang w:val="en"/>
        </w:rPr>
        <w:br/>
        <w:t>    </w:t>
      </w:r>
      <w:hyperlink w:anchor="LanguagesAndScripts" w:history="1">
        <w:r>
          <w:rPr>
            <w:rStyle w:val="Hyperlink"/>
            <w:rFonts w:ascii="Verdana" w:hAnsi="Verdana"/>
            <w:b/>
            <w:bCs/>
            <w:lang w:val="en"/>
          </w:rPr>
          <w:t>2.1.</w:t>
        </w:r>
        <w:proofErr w:type="gramEnd"/>
      </w:hyperlink>
      <w:r>
        <w:rPr>
          <w:rFonts w:ascii="Verdana" w:hAnsi="Verdana"/>
          <w:color w:val="000000"/>
          <w:lang w:val="en"/>
        </w:rPr>
        <w:t xml:space="preserve">  </w:t>
      </w:r>
      <w:proofErr w:type="gramStart"/>
      <w:r>
        <w:rPr>
          <w:rFonts w:ascii="Verdana" w:hAnsi="Verdana"/>
          <w:color w:val="000000"/>
          <w:lang w:val="en"/>
        </w:rPr>
        <w:t>Metadata Languages and Scripts</w:t>
      </w:r>
      <w:r>
        <w:rPr>
          <w:rFonts w:ascii="Verdana" w:hAnsi="Verdana"/>
          <w:color w:val="000000"/>
          <w:lang w:val="en"/>
        </w:rPr>
        <w:br/>
      </w:r>
      <w:hyperlink w:anchor="ClientRegistration" w:history="1">
        <w:r>
          <w:rPr>
            <w:rStyle w:val="Hyperlink"/>
            <w:rFonts w:ascii="Verdana" w:hAnsi="Verdana"/>
            <w:b/>
            <w:bCs/>
            <w:lang w:val="en"/>
          </w:rPr>
          <w:t>3.</w:t>
        </w:r>
        <w:proofErr w:type="gramEnd"/>
      </w:hyperlink>
      <w:r>
        <w:rPr>
          <w:rFonts w:ascii="Verdana" w:hAnsi="Verdana"/>
          <w:color w:val="000000"/>
          <w:lang w:val="en"/>
        </w:rPr>
        <w:t xml:space="preserve">  </w:t>
      </w:r>
      <w:proofErr w:type="gramStart"/>
      <w:r>
        <w:rPr>
          <w:rFonts w:ascii="Verdana" w:hAnsi="Verdana"/>
          <w:color w:val="000000"/>
          <w:lang w:val="en"/>
        </w:rPr>
        <w:t>Client Registration</w:t>
      </w:r>
      <w:r>
        <w:rPr>
          <w:rFonts w:ascii="Verdana" w:hAnsi="Verdana"/>
          <w:color w:val="000000"/>
          <w:lang w:val="en"/>
        </w:rPr>
        <w:br/>
        <w:t>    </w:t>
      </w:r>
      <w:hyperlink w:anchor="RegistrationRequest" w:history="1">
        <w:r>
          <w:rPr>
            <w:rStyle w:val="Hyperlink"/>
            <w:rFonts w:ascii="Verdana" w:hAnsi="Verdana"/>
            <w:b/>
            <w:bCs/>
            <w:lang w:val="en"/>
          </w:rPr>
          <w:t>3.1.</w:t>
        </w:r>
        <w:proofErr w:type="gramEnd"/>
      </w:hyperlink>
      <w:r>
        <w:rPr>
          <w:rFonts w:ascii="Verdana" w:hAnsi="Verdana"/>
          <w:color w:val="000000"/>
          <w:lang w:val="en"/>
        </w:rPr>
        <w:t xml:space="preserve">  </w:t>
      </w:r>
      <w:proofErr w:type="gramStart"/>
      <w:r>
        <w:rPr>
          <w:rFonts w:ascii="Verdana" w:hAnsi="Verdana"/>
          <w:color w:val="000000"/>
          <w:lang w:val="en"/>
        </w:rPr>
        <w:t>Client Registration Request</w:t>
      </w:r>
      <w:r>
        <w:rPr>
          <w:rFonts w:ascii="Verdana" w:hAnsi="Verdana"/>
          <w:color w:val="000000"/>
          <w:lang w:val="en"/>
        </w:rPr>
        <w:br/>
        <w:t>    </w:t>
      </w:r>
      <w:hyperlink w:anchor="RegistrationResponse" w:history="1">
        <w:r>
          <w:rPr>
            <w:rStyle w:val="Hyperlink"/>
            <w:rFonts w:ascii="Verdana" w:hAnsi="Verdana"/>
            <w:b/>
            <w:bCs/>
            <w:lang w:val="en"/>
          </w:rPr>
          <w:t>3.2.</w:t>
        </w:r>
        <w:proofErr w:type="gramEnd"/>
      </w:hyperlink>
      <w:r>
        <w:rPr>
          <w:rFonts w:ascii="Verdana" w:hAnsi="Verdana"/>
          <w:color w:val="000000"/>
          <w:lang w:val="en"/>
        </w:rPr>
        <w:t xml:space="preserve">  </w:t>
      </w:r>
      <w:proofErr w:type="gramStart"/>
      <w:r>
        <w:rPr>
          <w:rFonts w:ascii="Verdana" w:hAnsi="Verdana"/>
          <w:color w:val="000000"/>
          <w:lang w:val="en"/>
        </w:rPr>
        <w:t>Client Registration Response</w:t>
      </w:r>
      <w:r>
        <w:rPr>
          <w:rFonts w:ascii="Verdana" w:hAnsi="Verdana"/>
          <w:color w:val="000000"/>
          <w:lang w:val="en"/>
        </w:rPr>
        <w:br/>
        <w:t>    </w:t>
      </w:r>
      <w:hyperlink w:anchor="RegistrationError" w:history="1">
        <w:r>
          <w:rPr>
            <w:rStyle w:val="Hyperlink"/>
            <w:rFonts w:ascii="Verdana" w:hAnsi="Verdana"/>
            <w:b/>
            <w:bCs/>
            <w:lang w:val="en"/>
          </w:rPr>
          <w:t>3.3.</w:t>
        </w:r>
        <w:proofErr w:type="gramEnd"/>
      </w:hyperlink>
      <w:r>
        <w:rPr>
          <w:rFonts w:ascii="Verdana" w:hAnsi="Verdana"/>
          <w:color w:val="000000"/>
          <w:lang w:val="en"/>
        </w:rPr>
        <w:t xml:space="preserve">  </w:t>
      </w:r>
      <w:proofErr w:type="gramStart"/>
      <w:r>
        <w:rPr>
          <w:rFonts w:ascii="Verdana" w:hAnsi="Verdana"/>
          <w:color w:val="000000"/>
          <w:lang w:val="en"/>
        </w:rPr>
        <w:t>Client Registration Error Response</w:t>
      </w:r>
      <w:r>
        <w:rPr>
          <w:rFonts w:ascii="Verdana" w:hAnsi="Verdana"/>
          <w:color w:val="000000"/>
          <w:lang w:val="en"/>
        </w:rPr>
        <w:br/>
      </w:r>
      <w:hyperlink w:anchor="AccessEndpoint" w:history="1">
        <w:r>
          <w:rPr>
            <w:rStyle w:val="Hyperlink"/>
            <w:rFonts w:ascii="Verdana" w:hAnsi="Verdana"/>
            <w:b/>
            <w:bCs/>
            <w:lang w:val="en"/>
          </w:rPr>
          <w:t>4.</w:t>
        </w:r>
        <w:proofErr w:type="gramEnd"/>
      </w:hyperlink>
      <w:r>
        <w:rPr>
          <w:rFonts w:ascii="Verdana" w:hAnsi="Verdana"/>
          <w:color w:val="000000"/>
          <w:lang w:val="en"/>
        </w:rPr>
        <w:t xml:space="preserve">  </w:t>
      </w:r>
      <w:proofErr w:type="gramStart"/>
      <w:r>
        <w:rPr>
          <w:rFonts w:ascii="Verdana" w:hAnsi="Verdana"/>
          <w:color w:val="000000"/>
          <w:lang w:val="en"/>
        </w:rPr>
        <w:t>Client Configuration Endpoint</w:t>
      </w:r>
      <w:r>
        <w:rPr>
          <w:rFonts w:ascii="Verdana" w:hAnsi="Verdana"/>
          <w:color w:val="000000"/>
          <w:lang w:val="en"/>
        </w:rPr>
        <w:br/>
        <w:t>    </w:t>
      </w:r>
      <w:hyperlink w:anchor="AccessURL" w:history="1">
        <w:r>
          <w:rPr>
            <w:rStyle w:val="Hyperlink"/>
            <w:rFonts w:ascii="Verdana" w:hAnsi="Verdana"/>
            <w:b/>
            <w:bCs/>
            <w:lang w:val="en"/>
          </w:rPr>
          <w:t>4.1.</w:t>
        </w:r>
        <w:proofErr w:type="gramEnd"/>
      </w:hyperlink>
      <w:r>
        <w:rPr>
          <w:rFonts w:ascii="Verdana" w:hAnsi="Verdana"/>
          <w:color w:val="000000"/>
          <w:lang w:val="en"/>
        </w:rPr>
        <w:t>  Forming the Client Configuration Endpoint URL</w:t>
      </w:r>
      <w:r>
        <w:rPr>
          <w:rFonts w:ascii="Verdana" w:hAnsi="Verdana"/>
          <w:color w:val="000000"/>
          <w:lang w:val="en"/>
        </w:rPr>
        <w:br/>
        <w:t>    </w:t>
      </w:r>
      <w:hyperlink w:anchor="ReadRequest" w:history="1">
        <w:r>
          <w:rPr>
            <w:rStyle w:val="Hyperlink"/>
            <w:rFonts w:ascii="Verdana" w:hAnsi="Verdana"/>
            <w:b/>
            <w:bCs/>
            <w:lang w:val="en"/>
          </w:rPr>
          <w:t>4.2.</w:t>
        </w:r>
      </w:hyperlink>
      <w:r>
        <w:rPr>
          <w:rFonts w:ascii="Verdana" w:hAnsi="Verdana"/>
          <w:color w:val="000000"/>
          <w:lang w:val="en"/>
        </w:rPr>
        <w:t>  Client Read Reques</w:t>
      </w:r>
      <w:r>
        <w:rPr>
          <w:rFonts w:ascii="Verdana" w:hAnsi="Verdana"/>
          <w:color w:val="000000"/>
          <w:lang w:val="en"/>
        </w:rPr>
        <w:t>t</w:t>
      </w:r>
      <w:r>
        <w:rPr>
          <w:rFonts w:ascii="Verdana" w:hAnsi="Verdana"/>
          <w:color w:val="000000"/>
          <w:lang w:val="en"/>
        </w:rPr>
        <w:br/>
        <w:t>    </w:t>
      </w:r>
      <w:hyperlink w:anchor="ReadResponse" w:history="1">
        <w:r>
          <w:rPr>
            <w:rStyle w:val="Hyperlink"/>
            <w:rFonts w:ascii="Verdana" w:hAnsi="Verdana"/>
            <w:b/>
            <w:bCs/>
            <w:lang w:val="en"/>
          </w:rPr>
          <w:t>4.3.</w:t>
        </w:r>
      </w:hyperlink>
      <w:r>
        <w:rPr>
          <w:rFonts w:ascii="Verdana" w:hAnsi="Verdana"/>
          <w:color w:val="000000"/>
          <w:lang w:val="en"/>
        </w:rPr>
        <w:t>  Client Read Response</w:t>
      </w:r>
      <w:r>
        <w:rPr>
          <w:rFonts w:ascii="Verdana" w:hAnsi="Verdana"/>
          <w:color w:val="000000"/>
          <w:lang w:val="en"/>
        </w:rPr>
        <w:br/>
        <w:t>    </w:t>
      </w:r>
      <w:hyperlink w:anchor="ReadError" w:history="1">
        <w:r>
          <w:rPr>
            <w:rStyle w:val="Hyperlink"/>
            <w:rFonts w:ascii="Verdana" w:hAnsi="Verdana"/>
            <w:b/>
            <w:bCs/>
            <w:lang w:val="en"/>
          </w:rPr>
          <w:t>4.4.</w:t>
        </w:r>
      </w:hyperlink>
      <w:r>
        <w:rPr>
          <w:rFonts w:ascii="Verdana" w:hAnsi="Verdana"/>
          <w:color w:val="000000"/>
          <w:lang w:val="en"/>
        </w:rPr>
        <w:t>  Client Read Error Response</w:t>
      </w:r>
      <w:r>
        <w:rPr>
          <w:rFonts w:ascii="Verdana" w:hAnsi="Verdana"/>
          <w:color w:val="000000"/>
          <w:lang w:val="en"/>
        </w:rPr>
        <w:br/>
      </w:r>
      <w:hyperlink w:anchor="sector.identifier.url.validation" w:history="1">
        <w:r>
          <w:rPr>
            <w:rStyle w:val="Hyperlink"/>
            <w:rFonts w:ascii="Verdana" w:hAnsi="Verdana"/>
            <w:b/>
            <w:bCs/>
            <w:lang w:val="en"/>
          </w:rPr>
          <w:t>5.</w:t>
        </w:r>
      </w:hyperlink>
      <w:r>
        <w:rPr>
          <w:rFonts w:ascii="Verdana" w:hAnsi="Verdana"/>
          <w:color w:val="000000"/>
          <w:lang w:val="en"/>
        </w:rPr>
        <w:t xml:space="preserve">  </w:t>
      </w:r>
      <w:proofErr w:type="gramStart"/>
      <w:r>
        <w:rPr>
          <w:rFonts w:ascii="Verdana" w:hAnsi="Verdana"/>
          <w:color w:val="000000"/>
          <w:lang w:val="en"/>
        </w:rPr>
        <w:t>"sector_identifier_uri" Validation</w:t>
      </w:r>
      <w:r>
        <w:rPr>
          <w:rFonts w:ascii="Verdana" w:hAnsi="Verdana"/>
          <w:color w:val="000000"/>
          <w:lang w:val="en"/>
        </w:rPr>
        <w:br/>
      </w:r>
      <w:hyperlink w:anchor="stringops" w:history="1">
        <w:r>
          <w:rPr>
            <w:rStyle w:val="Hyperlink"/>
            <w:rFonts w:ascii="Verdana" w:hAnsi="Verdana"/>
            <w:b/>
            <w:bCs/>
            <w:lang w:val="en"/>
          </w:rPr>
          <w:t>6.</w:t>
        </w:r>
        <w:proofErr w:type="gramEnd"/>
      </w:hyperlink>
      <w:r>
        <w:rPr>
          <w:rFonts w:ascii="Verdana" w:hAnsi="Verdana"/>
          <w:color w:val="000000"/>
          <w:lang w:val="en"/>
        </w:rPr>
        <w:t xml:space="preserve">  </w:t>
      </w:r>
      <w:proofErr w:type="gramStart"/>
      <w:r>
        <w:rPr>
          <w:rFonts w:ascii="Verdana" w:hAnsi="Verdana"/>
          <w:color w:val="000000"/>
          <w:lang w:val="en"/>
        </w:rPr>
        <w:t>String Operations</w:t>
      </w:r>
      <w:r>
        <w:rPr>
          <w:rFonts w:ascii="Verdana" w:hAnsi="Verdana"/>
          <w:color w:val="000000"/>
          <w:lang w:val="en"/>
        </w:rPr>
        <w:br/>
      </w:r>
      <w:hyperlink w:anchor="Validation" w:history="1">
        <w:r>
          <w:rPr>
            <w:rStyle w:val="Hyperlink"/>
            <w:rFonts w:ascii="Verdana" w:hAnsi="Verdana"/>
            <w:b/>
            <w:bCs/>
            <w:lang w:val="en"/>
          </w:rPr>
          <w:t>7.</w:t>
        </w:r>
        <w:proofErr w:type="gramEnd"/>
      </w:hyperlink>
      <w:r>
        <w:rPr>
          <w:rFonts w:ascii="Verdana" w:hAnsi="Verdana"/>
          <w:color w:val="000000"/>
          <w:lang w:val="en"/>
        </w:rPr>
        <w:t xml:space="preserve">  </w:t>
      </w:r>
      <w:proofErr w:type="gramStart"/>
      <w:r>
        <w:rPr>
          <w:rFonts w:ascii="Verdana" w:hAnsi="Verdana"/>
          <w:color w:val="000000"/>
          <w:lang w:val="en"/>
        </w:rPr>
        <w:t>Validation</w:t>
      </w:r>
      <w:r>
        <w:rPr>
          <w:rFonts w:ascii="Verdana" w:hAnsi="Verdana"/>
          <w:color w:val="000000"/>
          <w:lang w:val="en"/>
        </w:rPr>
        <w:br/>
      </w:r>
      <w:hyperlink w:anchor="ImplementationConsiderations" w:history="1">
        <w:r>
          <w:rPr>
            <w:rStyle w:val="Hyperlink"/>
            <w:rFonts w:ascii="Verdana" w:hAnsi="Verdana"/>
            <w:b/>
            <w:bCs/>
            <w:lang w:val="en"/>
          </w:rPr>
          <w:t>8.</w:t>
        </w:r>
        <w:proofErr w:type="gramEnd"/>
      </w:hyperlink>
      <w:r>
        <w:rPr>
          <w:rFonts w:ascii="Verdana" w:hAnsi="Verdana"/>
          <w:color w:val="000000"/>
          <w:lang w:val="en"/>
        </w:rPr>
        <w:t xml:space="preserve">  </w:t>
      </w:r>
      <w:proofErr w:type="gramStart"/>
      <w:r>
        <w:rPr>
          <w:rFonts w:ascii="Verdana" w:hAnsi="Verdana"/>
          <w:color w:val="000000"/>
          <w:lang w:val="en"/>
        </w:rPr>
        <w:t>Implementation Considerations</w:t>
      </w:r>
      <w:r>
        <w:rPr>
          <w:rFonts w:ascii="Verdana" w:hAnsi="Verdana"/>
          <w:color w:val="000000"/>
          <w:lang w:val="en"/>
        </w:rPr>
        <w:br/>
      </w:r>
      <w:hyperlink w:anchor="Security" w:history="1">
        <w:r>
          <w:rPr>
            <w:rStyle w:val="Hyperlink"/>
            <w:rFonts w:ascii="Verdana" w:hAnsi="Verdana"/>
            <w:b/>
            <w:bCs/>
            <w:lang w:val="en"/>
          </w:rPr>
          <w:t>9.</w:t>
        </w:r>
        <w:proofErr w:type="gramEnd"/>
      </w:hyperlink>
      <w:r>
        <w:rPr>
          <w:rFonts w:ascii="Verdana" w:hAnsi="Verdana"/>
          <w:color w:val="000000"/>
          <w:lang w:val="en"/>
        </w:rPr>
        <w:t xml:space="preserve">  </w:t>
      </w:r>
      <w:proofErr w:type="gramStart"/>
      <w:r>
        <w:rPr>
          <w:rFonts w:ascii="Verdana" w:hAnsi="Verdana"/>
          <w:color w:val="000000"/>
          <w:lang w:val="en"/>
        </w:rPr>
        <w:t>Security Considerations</w:t>
      </w:r>
      <w:r>
        <w:rPr>
          <w:rFonts w:ascii="Verdana" w:hAnsi="Verdana"/>
          <w:color w:val="000000"/>
          <w:lang w:val="en"/>
        </w:rPr>
        <w:br/>
        <w:t>    </w:t>
      </w:r>
      <w:hyperlink w:anchor="TLS_requirements" w:history="1">
        <w:r>
          <w:rPr>
            <w:rStyle w:val="Hyperlink"/>
            <w:rFonts w:ascii="Verdana" w:hAnsi="Verdana"/>
            <w:b/>
            <w:bCs/>
            <w:lang w:val="en"/>
          </w:rPr>
          <w:t>9.1.</w:t>
        </w:r>
        <w:proofErr w:type="gramEnd"/>
      </w:hyperlink>
      <w:r>
        <w:rPr>
          <w:rFonts w:ascii="Verdana" w:hAnsi="Verdana"/>
          <w:color w:val="000000"/>
          <w:lang w:val="en"/>
        </w:rPr>
        <w:t xml:space="preserve">  </w:t>
      </w:r>
      <w:proofErr w:type="gramStart"/>
      <w:r>
        <w:rPr>
          <w:rFonts w:ascii="Verdana" w:hAnsi="Verdana"/>
          <w:color w:val="000000"/>
          <w:lang w:val="en"/>
        </w:rPr>
        <w:t>TLS Requirements</w:t>
      </w:r>
      <w:r>
        <w:rPr>
          <w:rFonts w:ascii="Verdana" w:hAnsi="Verdana"/>
          <w:color w:val="000000"/>
          <w:lang w:val="en"/>
        </w:rPr>
        <w:br/>
      </w:r>
      <w:hyperlink w:anchor="IANA" w:history="1">
        <w:r>
          <w:rPr>
            <w:rStyle w:val="Hyperlink"/>
            <w:rFonts w:ascii="Verdana" w:hAnsi="Verdana"/>
            <w:b/>
            <w:bCs/>
            <w:lang w:val="en"/>
          </w:rPr>
          <w:t>10.</w:t>
        </w:r>
        <w:proofErr w:type="gramEnd"/>
      </w:hyperlink>
      <w:r>
        <w:rPr>
          <w:rFonts w:ascii="Verdana" w:hAnsi="Verdana"/>
          <w:color w:val="000000"/>
          <w:lang w:val="en"/>
        </w:rPr>
        <w:t xml:space="preserve">  </w:t>
      </w:r>
      <w:proofErr w:type="gramStart"/>
      <w:r>
        <w:rPr>
          <w:rFonts w:ascii="Verdana" w:hAnsi="Verdana"/>
          <w:color w:val="000000"/>
          <w:lang w:val="en"/>
        </w:rPr>
        <w:t>IANA Considerations</w:t>
      </w:r>
      <w:r>
        <w:rPr>
          <w:rFonts w:ascii="Verdana" w:hAnsi="Verdana"/>
          <w:color w:val="000000"/>
          <w:lang w:val="en"/>
        </w:rPr>
        <w:br/>
      </w:r>
      <w:hyperlink w:anchor="rfc.references1" w:history="1">
        <w:r>
          <w:rPr>
            <w:rStyle w:val="Hyperlink"/>
            <w:rFonts w:ascii="Verdana" w:hAnsi="Verdana"/>
            <w:b/>
            <w:bCs/>
            <w:lang w:val="en"/>
          </w:rPr>
          <w:t>11.</w:t>
        </w:r>
        <w:proofErr w:type="gramEnd"/>
      </w:hyperlink>
      <w:r>
        <w:rPr>
          <w:rFonts w:ascii="Verdana" w:hAnsi="Verdana"/>
          <w:color w:val="000000"/>
          <w:lang w:val="en"/>
        </w:rPr>
        <w:t xml:space="preserve">  </w:t>
      </w:r>
      <w:proofErr w:type="gramStart"/>
      <w:r>
        <w:rPr>
          <w:rFonts w:ascii="Verdana" w:hAnsi="Verdana"/>
          <w:color w:val="000000"/>
          <w:lang w:val="en"/>
        </w:rPr>
        <w:t>References</w:t>
      </w:r>
      <w:r>
        <w:rPr>
          <w:rFonts w:ascii="Verdana" w:hAnsi="Verdana"/>
          <w:color w:val="000000"/>
          <w:lang w:val="en"/>
        </w:rPr>
        <w:br/>
        <w:t>    </w:t>
      </w:r>
      <w:hyperlink w:anchor="rfc.references1" w:history="1">
        <w:r>
          <w:rPr>
            <w:rStyle w:val="Hyperlink"/>
            <w:rFonts w:ascii="Verdana" w:hAnsi="Verdana"/>
            <w:b/>
            <w:bCs/>
            <w:lang w:val="en"/>
          </w:rPr>
          <w:t>11.1.</w:t>
        </w:r>
        <w:proofErr w:type="gramEnd"/>
      </w:hyperlink>
      <w:r>
        <w:rPr>
          <w:rFonts w:ascii="Verdana" w:hAnsi="Verdana"/>
          <w:color w:val="000000"/>
          <w:lang w:val="en"/>
        </w:rPr>
        <w:t>  Normative References</w:t>
      </w:r>
      <w:r>
        <w:rPr>
          <w:rFonts w:ascii="Verdana" w:hAnsi="Verdana"/>
          <w:color w:val="000000"/>
          <w:lang w:val="en"/>
        </w:rPr>
        <w:br/>
        <w:t>    </w:t>
      </w:r>
      <w:hyperlink w:anchor="rfc.references2" w:history="1">
        <w:r>
          <w:rPr>
            <w:rStyle w:val="Hyperlink"/>
            <w:rFonts w:ascii="Verdana" w:hAnsi="Verdana"/>
            <w:b/>
            <w:bCs/>
            <w:lang w:val="en"/>
          </w:rPr>
          <w:t>11.2.</w:t>
        </w:r>
      </w:hyperlink>
      <w:r>
        <w:rPr>
          <w:rFonts w:ascii="Verdana" w:hAnsi="Verdana"/>
          <w:color w:val="000000"/>
          <w:lang w:val="en"/>
        </w:rPr>
        <w:t xml:space="preserve">  </w:t>
      </w:r>
      <w:r>
        <w:rPr>
          <w:rFonts w:ascii="Verdana" w:hAnsi="Verdana"/>
          <w:color w:val="000000"/>
          <w:lang w:val="en"/>
        </w:rPr>
        <w:t>Informative References</w:t>
      </w:r>
      <w:r>
        <w:rPr>
          <w:rFonts w:ascii="Verdana" w:hAnsi="Verdana"/>
          <w:color w:val="000000"/>
          <w:lang w:val="en"/>
        </w:rPr>
        <w:br/>
      </w:r>
      <w:hyperlink w:anchor="Acknowledgements" w:history="1">
        <w:r>
          <w:rPr>
            <w:rStyle w:val="Hyperlink"/>
            <w:rFonts w:ascii="Verdana" w:hAnsi="Verdana"/>
            <w:b/>
            <w:bCs/>
            <w:lang w:val="en"/>
          </w:rPr>
          <w:t>Appendix A.</w:t>
        </w:r>
      </w:hyperlink>
      <w:r>
        <w:rPr>
          <w:rFonts w:ascii="Verdana" w:hAnsi="Verdana"/>
          <w:color w:val="000000"/>
          <w:lang w:val="en"/>
        </w:rPr>
        <w:t>  Acknowledgements</w:t>
      </w:r>
      <w:r>
        <w:rPr>
          <w:rFonts w:ascii="Verdana" w:hAnsi="Verdana"/>
          <w:color w:val="000000"/>
          <w:lang w:val="en"/>
        </w:rPr>
        <w:br/>
      </w:r>
      <w:hyperlink w:anchor="Notices" w:history="1">
        <w:r>
          <w:rPr>
            <w:rStyle w:val="Hyperlink"/>
            <w:rFonts w:ascii="Verdana" w:hAnsi="Verdana"/>
            <w:b/>
            <w:bCs/>
            <w:lang w:val="en"/>
          </w:rPr>
          <w:t>Appendix B.</w:t>
        </w:r>
      </w:hyperlink>
      <w:r>
        <w:rPr>
          <w:rFonts w:ascii="Verdana" w:hAnsi="Verdana"/>
          <w:color w:val="000000"/>
          <w:lang w:val="en"/>
        </w:rPr>
        <w:t>  Notices</w:t>
      </w:r>
      <w:r>
        <w:rPr>
          <w:rFonts w:ascii="Verdana" w:hAnsi="Verdana"/>
          <w:color w:val="000000"/>
          <w:lang w:val="en"/>
        </w:rPr>
        <w:br/>
      </w:r>
      <w:hyperlink w:anchor="History" w:history="1">
        <w:r>
          <w:rPr>
            <w:rStyle w:val="Hyperlink"/>
            <w:rFonts w:ascii="Verdana" w:hAnsi="Verdana"/>
            <w:b/>
            <w:bCs/>
            <w:lang w:val="en"/>
          </w:rPr>
          <w:t>Appendix C.</w:t>
        </w:r>
      </w:hyperlink>
      <w:r>
        <w:rPr>
          <w:rFonts w:ascii="Verdana" w:hAnsi="Verdana"/>
          <w:color w:val="000000"/>
          <w:lang w:val="en"/>
        </w:rPr>
        <w:t>  Document History</w:t>
      </w:r>
      <w:r>
        <w:rPr>
          <w:rFonts w:ascii="Verdana" w:hAnsi="Verdana"/>
          <w:color w:val="000000"/>
          <w:lang w:val="en"/>
        </w:rPr>
        <w:br/>
      </w:r>
      <w:hyperlink w:anchor="rfc.authors" w:history="1">
        <w:r>
          <w:rPr>
            <w:rStyle w:val="Hyperlink"/>
            <w:rFonts w:ascii="Verdana" w:hAnsi="Verdana"/>
            <w:b/>
            <w:bCs/>
            <w:lang w:val="en"/>
          </w:rPr>
          <w:t>§</w:t>
        </w:r>
      </w:hyperlink>
      <w:r>
        <w:rPr>
          <w:rFonts w:ascii="Verdana" w:hAnsi="Verdana"/>
          <w:color w:val="000000"/>
          <w:lang w:val="en"/>
        </w:rPr>
        <w:t>  Authors' Address</w:t>
      </w:r>
      <w:r>
        <w:rPr>
          <w:rFonts w:ascii="Verdana" w:hAnsi="Verdana"/>
          <w:color w:val="000000"/>
          <w:lang w:val="en"/>
        </w:rPr>
        <w:t>es</w:t>
      </w:r>
    </w:p>
    <w:p w14:paraId="08746FF1"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br w:type="textWrapping" w:clear="all"/>
      </w:r>
      <w:bookmarkStart w:id="4" w:name="Introduction"/>
      <w:bookmarkEnd w:id="4"/>
    </w:p>
    <w:p w14:paraId="75F7309D"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2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CE77F27" w14:textId="77777777">
        <w:trPr>
          <w:divId w:val="1180310647"/>
          <w:trHeight w:val="225"/>
          <w:tblCellSpacing w:w="15" w:type="dxa"/>
        </w:trPr>
        <w:tc>
          <w:tcPr>
            <w:tcW w:w="450" w:type="dxa"/>
            <w:shd w:val="clear" w:color="auto" w:fill="990000"/>
            <w:vAlign w:val="center"/>
            <w:hideMark/>
          </w:tcPr>
          <w:p w14:paraId="2710DC7D"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805C98A" w14:textId="77777777" w:rsidR="00000000" w:rsidRDefault="00543415">
      <w:pPr>
        <w:pStyle w:val="Heading3"/>
        <w:divId w:val="1180310647"/>
        <w:rPr>
          <w:rFonts w:eastAsia="Times New Roman"/>
          <w:lang w:val="en"/>
        </w:rPr>
      </w:pPr>
      <w:bookmarkStart w:id="5" w:name="rfc.section.1"/>
      <w:bookmarkEnd w:id="5"/>
      <w:r>
        <w:rPr>
          <w:rFonts w:eastAsia="Times New Roman"/>
          <w:lang w:val="en"/>
        </w:rPr>
        <w:t>1.  Introduction</w:t>
      </w:r>
    </w:p>
    <w:p w14:paraId="4111B32F" w14:textId="77777777" w:rsidR="00000000" w:rsidRDefault="00543415">
      <w:pPr>
        <w:pStyle w:val="NormalWeb"/>
        <w:divId w:val="1180310647"/>
        <w:rPr>
          <w:rFonts w:ascii="Verdana" w:hAnsi="Verdana"/>
          <w:color w:val="000000"/>
          <w:lang w:val="en"/>
        </w:rPr>
      </w:pPr>
      <w:r>
        <w:rPr>
          <w:rFonts w:ascii="Verdana" w:hAnsi="Verdana"/>
          <w:color w:val="000000"/>
          <w:lang w:val="en"/>
        </w:rPr>
        <w:t>In order for an OpenID Connect Client to utilize OpenID services for an End-User, the Client needs to register with the OpenID Provider to acquire a Client ID and shared secret. This document describes how a new Client can register with the OP, and how reg</w:t>
      </w:r>
      <w:r>
        <w:rPr>
          <w:rFonts w:ascii="Verdana" w:hAnsi="Verdana"/>
          <w:color w:val="000000"/>
          <w:lang w:val="en"/>
        </w:rPr>
        <w:t xml:space="preserve">istration information for the Client can be retrieved. </w:t>
      </w:r>
    </w:p>
    <w:p w14:paraId="5F13FC2C"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Client Registration Endpoint MAY be co-resident with the Token Endpoint as an optimization in some deployments. </w:t>
      </w:r>
    </w:p>
    <w:p w14:paraId="1CBE059E"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Note: This specification will likely be modified to use the </w:t>
      </w:r>
      <w:hyperlink w:anchor="I-D.ietf-oauth-dyn-reg" w:history="1">
        <w:r>
          <w:rPr>
            <w:rStyle w:val="Hyperlink"/>
            <w:rFonts w:ascii="Verdana" w:hAnsi="Verdana"/>
            <w:u w:val="none"/>
            <w:lang w:val="en"/>
          </w:rPr>
          <w:t>OAuth 2.0 Dynamic Client Registration Protocol</w:t>
        </w:r>
        <w:r>
          <w:rPr>
            <w:rStyle w:val="Hyperlink"/>
            <w:rFonts w:ascii="Verdana" w:hAnsi="Verdana"/>
            <w:vanish/>
            <w:u w:val="none"/>
            <w:lang w:val="en"/>
          </w:rPr>
          <w:t xml:space="preserve"> (Richer, J., Bradley, J., Jones, M., and M. Machulak, “OAuth 2.0 Dynamic Client Registration Protocol,” May 2013.)</w:t>
        </w:r>
      </w:hyperlink>
      <w:r>
        <w:rPr>
          <w:rFonts w:ascii="Verdana" w:hAnsi="Verdana"/>
          <w:color w:val="000000"/>
          <w:lang w:val="en"/>
        </w:rPr>
        <w:t xml:space="preserve"> [I</w:t>
      </w:r>
      <w:r>
        <w:rPr>
          <w:rFonts w:ascii="Verdana" w:hAnsi="Verdana"/>
          <w:color w:val="000000"/>
          <w:lang w:val="en"/>
        </w:rPr>
        <w:noBreakHyphen/>
        <w:t>D.ietf</w:t>
      </w:r>
      <w:r>
        <w:rPr>
          <w:rFonts w:ascii="Verdana" w:hAnsi="Verdana"/>
          <w:color w:val="000000"/>
          <w:lang w:val="en"/>
        </w:rPr>
        <w:noBreakHyphen/>
        <w:t>oauth</w:t>
      </w:r>
      <w:r>
        <w:rPr>
          <w:rFonts w:ascii="Verdana" w:hAnsi="Verdana"/>
          <w:color w:val="000000"/>
          <w:lang w:val="en"/>
        </w:rPr>
        <w:noBreakHyphen/>
        <w:t>dyn</w:t>
      </w:r>
      <w:r>
        <w:rPr>
          <w:rFonts w:ascii="Verdana" w:hAnsi="Verdana"/>
          <w:color w:val="000000"/>
          <w:lang w:val="en"/>
        </w:rPr>
        <w:noBreakHyphen/>
        <w:t>reg] specification once it is stable. While currentl</w:t>
      </w:r>
      <w:r>
        <w:rPr>
          <w:rFonts w:ascii="Verdana" w:hAnsi="Verdana"/>
          <w:color w:val="000000"/>
          <w:lang w:val="en"/>
        </w:rPr>
        <w:t xml:space="preserve">y self-contained, this specification intentionally uses the same syntax and identifiers as the OAuth Registration draft. As of the time of this writing, the two specifications are consistent with one another. </w:t>
      </w:r>
    </w:p>
    <w:p w14:paraId="40EA4BE0" w14:textId="77777777" w:rsidR="00000000" w:rsidRDefault="00543415">
      <w:pPr>
        <w:spacing w:before="0" w:beforeAutospacing="0" w:after="0" w:afterAutospacing="0"/>
        <w:divId w:val="1180310647"/>
        <w:rPr>
          <w:rFonts w:ascii="Verdana" w:eastAsia="Times New Roman" w:hAnsi="Verdana"/>
          <w:color w:val="000000"/>
          <w:lang w:val="en"/>
        </w:rPr>
      </w:pPr>
      <w:bookmarkStart w:id="6" w:name="rnc"/>
      <w:bookmarkEnd w:id="6"/>
    </w:p>
    <w:p w14:paraId="776DA32B"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2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5C7EB56" w14:textId="77777777">
        <w:trPr>
          <w:divId w:val="1180310647"/>
          <w:trHeight w:val="225"/>
          <w:tblCellSpacing w:w="15" w:type="dxa"/>
        </w:trPr>
        <w:tc>
          <w:tcPr>
            <w:tcW w:w="450" w:type="dxa"/>
            <w:shd w:val="clear" w:color="auto" w:fill="990000"/>
            <w:vAlign w:val="center"/>
            <w:hideMark/>
          </w:tcPr>
          <w:p w14:paraId="44199DCF"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19C139E" w14:textId="77777777" w:rsidR="00000000" w:rsidRDefault="00543415">
      <w:pPr>
        <w:pStyle w:val="Heading3"/>
        <w:divId w:val="1180310647"/>
        <w:rPr>
          <w:rFonts w:eastAsia="Times New Roman"/>
          <w:lang w:val="en"/>
        </w:rPr>
      </w:pPr>
      <w:bookmarkStart w:id="7" w:name="rfc.section.1.1"/>
      <w:bookmarkEnd w:id="7"/>
      <w:r>
        <w:rPr>
          <w:rFonts w:eastAsia="Times New Roman"/>
          <w:lang w:val="en"/>
        </w:rPr>
        <w:t>1.1.</w:t>
      </w:r>
      <w:proofErr w:type="gramStart"/>
      <w:r>
        <w:rPr>
          <w:rFonts w:eastAsia="Times New Roman"/>
          <w:lang w:val="en"/>
        </w:rPr>
        <w:t>  Requirements</w:t>
      </w:r>
      <w:proofErr w:type="gramEnd"/>
      <w:r>
        <w:rPr>
          <w:rFonts w:eastAsia="Times New Roman"/>
          <w:lang w:val="en"/>
        </w:rPr>
        <w:t xml:space="preserve"> Notation and Conventions</w:t>
      </w:r>
    </w:p>
    <w:p w14:paraId="5BA951EA"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key words "MUST", "MUST NOT", "REQUIRED", "SHALL", "SHALL NOT", </w:t>
      </w:r>
      <w:r>
        <w:rPr>
          <w:rFonts w:ascii="Verdana" w:hAnsi="Verdana"/>
          <w:color w:val="000000"/>
          <w:lang w:val="en"/>
        </w:rPr>
        <w:t xml:space="preserve">"SHOULD", "SHOULD NOT", "RECOMMENDED", "MAY", and "OPTIONAL" in this document are to be interpreted as described in </w:t>
      </w:r>
      <w:hyperlink w:anchor="RFC2119" w:history="1">
        <w:r>
          <w:rPr>
            <w:rStyle w:val="Hyperlink"/>
            <w:rFonts w:ascii="Verdana" w:hAnsi="Verdana"/>
            <w:u w:val="none"/>
            <w:lang w:val="en"/>
          </w:rPr>
          <w:t>RFC 2119</w:t>
        </w:r>
        <w:r>
          <w:rPr>
            <w:rStyle w:val="Hyperlink"/>
            <w:rFonts w:ascii="Verdana" w:hAnsi="Verdana"/>
            <w:vanish/>
            <w:u w:val="none"/>
            <w:lang w:val="en"/>
          </w:rPr>
          <w:t xml:space="preserve"> (Bradner, S., “Key words for use in RFCs to Indicate Requirement Levels,” March 1997.)</w:t>
        </w:r>
      </w:hyperlink>
      <w:r>
        <w:rPr>
          <w:rFonts w:ascii="Verdana" w:hAnsi="Verdana"/>
          <w:color w:val="000000"/>
          <w:lang w:val="en"/>
        </w:rPr>
        <w:t xml:space="preserve"> [RFC2119]. </w:t>
      </w:r>
    </w:p>
    <w:p w14:paraId="09B85CB9"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val="en"/>
        </w:rPr>
        <w:t>be</w:t>
      </w:r>
      <w:proofErr w:type="gramEnd"/>
      <w:r>
        <w:rPr>
          <w:rFonts w:ascii="Verdana" w:hAnsi="Verdana"/>
          <w:color w:val="000000"/>
          <w:lang w:val="en"/>
        </w:rPr>
        <w:t xml:space="preserve"> used as part of the value. </w:t>
      </w:r>
    </w:p>
    <w:p w14:paraId="00C9D491"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All uses of </w:t>
      </w:r>
      <w:hyperlink w:anchor="JWS" w:history="1">
        <w:r>
          <w:rPr>
            <w:rStyle w:val="Hyperlink"/>
            <w:rFonts w:ascii="Verdana" w:hAnsi="Verdana"/>
            <w:u w:val="none"/>
            <w:lang w:val="en"/>
          </w:rPr>
          <w:t>JSON Web Signature (JWS)</w:t>
        </w:r>
        <w:r>
          <w:rPr>
            <w:rStyle w:val="Hyperlink"/>
            <w:rFonts w:ascii="Verdana" w:hAnsi="Verdana"/>
            <w:vanish/>
            <w:u w:val="none"/>
            <w:lang w:val="en"/>
          </w:rPr>
          <w:t xml:space="preserve"> (Jo</w:t>
        </w:r>
        <w:r>
          <w:rPr>
            <w:rStyle w:val="Hyperlink"/>
            <w:rFonts w:ascii="Verdana" w:hAnsi="Verdana"/>
            <w:vanish/>
            <w:u w:val="none"/>
            <w:lang w:val="en"/>
          </w:rPr>
          <w:t>nes, M., Bradley, J., and N. Sakimura, “JSON Web Signature (JWS),” May 2013.)</w:t>
        </w:r>
      </w:hyperlink>
      <w:r>
        <w:rPr>
          <w:rFonts w:ascii="Verdana" w:hAnsi="Verdana"/>
          <w:color w:val="000000"/>
          <w:lang w:val="en"/>
        </w:rPr>
        <w:t xml:space="preserve"> [JWS] and </w:t>
      </w:r>
      <w:hyperlink w:anchor="JWE" w:history="1">
        <w:r>
          <w:rPr>
            <w:rStyle w:val="Hyperlink"/>
            <w:rFonts w:ascii="Verdana" w:hAnsi="Verdana"/>
            <w:u w:val="none"/>
            <w:lang w:val="en"/>
          </w:rPr>
          <w:t>JSON Web Encryption (JWE)</w:t>
        </w:r>
        <w:r>
          <w:rPr>
            <w:rStyle w:val="Hyperlink"/>
            <w:rFonts w:ascii="Verdana" w:hAnsi="Verdana"/>
            <w:vanish/>
            <w:u w:val="none"/>
            <w:lang w:val="en"/>
          </w:rPr>
          <w:t xml:space="preserve"> (Jones, M., Rescorla, E., and J. Hildebrand, “JSON Web Encryption (JWE),” May 2013.)</w:t>
        </w:r>
      </w:hyperlink>
      <w:r>
        <w:rPr>
          <w:rFonts w:ascii="Verdana" w:hAnsi="Verdana"/>
          <w:color w:val="000000"/>
          <w:lang w:val="en"/>
        </w:rPr>
        <w:t xml:space="preserve"> [JWE] data structures in this s</w:t>
      </w:r>
      <w:r>
        <w:rPr>
          <w:rFonts w:ascii="Verdana" w:hAnsi="Verdana"/>
          <w:color w:val="000000"/>
          <w:lang w:val="en"/>
        </w:rPr>
        <w:t xml:space="preserve">pecification utilize the JWS Compact Serialization or the JWE Compact Serialization; the JWS JSON Serialization and the JWE JSON Serialization are not used. </w:t>
      </w:r>
    </w:p>
    <w:p w14:paraId="59EC6A5C" w14:textId="77777777" w:rsidR="00000000" w:rsidRDefault="00543415">
      <w:pPr>
        <w:spacing w:before="0" w:beforeAutospacing="0" w:after="0" w:afterAutospacing="0"/>
        <w:divId w:val="1180310647"/>
        <w:rPr>
          <w:rFonts w:ascii="Verdana" w:eastAsia="Times New Roman" w:hAnsi="Verdana"/>
          <w:color w:val="000000"/>
          <w:lang w:val="en"/>
        </w:rPr>
      </w:pPr>
      <w:bookmarkStart w:id="8" w:name="terminology"/>
      <w:bookmarkEnd w:id="8"/>
    </w:p>
    <w:p w14:paraId="5DB9214A"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2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5D6257C" w14:textId="77777777">
        <w:trPr>
          <w:divId w:val="1180310647"/>
          <w:trHeight w:val="225"/>
          <w:tblCellSpacing w:w="15" w:type="dxa"/>
        </w:trPr>
        <w:tc>
          <w:tcPr>
            <w:tcW w:w="450" w:type="dxa"/>
            <w:shd w:val="clear" w:color="auto" w:fill="990000"/>
            <w:vAlign w:val="center"/>
            <w:hideMark/>
          </w:tcPr>
          <w:p w14:paraId="223EFF55"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6368FC6F" w14:textId="77777777" w:rsidR="00000000" w:rsidRDefault="00543415">
      <w:pPr>
        <w:pStyle w:val="Heading3"/>
        <w:divId w:val="1180310647"/>
        <w:rPr>
          <w:rFonts w:eastAsia="Times New Roman"/>
          <w:lang w:val="en"/>
        </w:rPr>
      </w:pPr>
      <w:bookmarkStart w:id="9" w:name="rfc.section.1.2"/>
      <w:bookmarkEnd w:id="9"/>
      <w:r>
        <w:rPr>
          <w:rFonts w:eastAsia="Times New Roman"/>
          <w:lang w:val="en"/>
        </w:rPr>
        <w:t>1.2.</w:t>
      </w:r>
      <w:proofErr w:type="gramStart"/>
      <w:r>
        <w:rPr>
          <w:rFonts w:eastAsia="Times New Roman"/>
          <w:lang w:val="en"/>
        </w:rPr>
        <w:t>  Terminology</w:t>
      </w:r>
      <w:proofErr w:type="gramEnd"/>
    </w:p>
    <w:p w14:paraId="4DA907D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This specification uses the terms "Access Token", "Refresh Token", </w:t>
      </w:r>
      <w:r>
        <w:rPr>
          <w:rFonts w:ascii="Verdana" w:hAnsi="Verdana"/>
          <w:color w:val="000000"/>
          <w:lang w:val="en"/>
        </w:rPr>
        <w:t xml:space="preserve">"Authorization Code", "Authorization Grant", "Authorization Server", "Authorization Endpoint", "Client", "Client Identifier", "Client Secret", "Protected Resource", "Resource Owner", "Resource Server", and "Token Endpoint" defined by </w:t>
      </w:r>
      <w:hyperlink w:anchor="RFC6749" w:history="1">
        <w:r>
          <w:rPr>
            <w:rStyle w:val="Hyperlink"/>
            <w:rFonts w:ascii="Verdana" w:hAnsi="Verdana"/>
            <w:u w:val="none"/>
            <w:lang w:val="en"/>
          </w:rPr>
          <w:t>OAuth 2.0</w:t>
        </w:r>
        <w:r>
          <w:rPr>
            <w:rStyle w:val="Hyperlink"/>
            <w:rFonts w:ascii="Verdana" w:hAnsi="Verdana"/>
            <w:vanish/>
            <w:u w:val="none"/>
            <w:lang w:val="en"/>
          </w:rPr>
          <w:t xml:space="preserve"> (Hardt, D., “The OAuth 2.0 Authorization Framework,” October 2012.)</w:t>
        </w:r>
      </w:hyperlink>
      <w:r>
        <w:rPr>
          <w:rFonts w:ascii="Verdana" w:hAnsi="Verdana"/>
          <w:color w:val="000000"/>
          <w:lang w:val="en"/>
        </w:rPr>
        <w:t xml:space="preserve"> [RFC6749], and the terms defined by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w:t>
        </w:r>
        <w:r>
          <w:rPr>
            <w:rStyle w:val="Hyperlink"/>
            <w:rFonts w:ascii="Verdana" w:hAnsi="Verdana"/>
            <w:vanish/>
            <w:u w:val="none"/>
            <w:lang w:val="en"/>
          </w:rPr>
          <w:t>., and E. Jay, “OpenID Connect Messages 1.0,” June 2013.)</w:t>
        </w:r>
      </w:hyperlink>
      <w:r>
        <w:rPr>
          <w:rFonts w:ascii="Verdana" w:hAnsi="Verdana"/>
          <w:color w:val="000000"/>
          <w:lang w:val="en"/>
        </w:rPr>
        <w:t xml:space="preserve"> [OpenID.Messages]. </w:t>
      </w:r>
    </w:p>
    <w:p w14:paraId="689F8572"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This specification defines the following additional terms: </w:t>
      </w:r>
    </w:p>
    <w:p w14:paraId="4ACF504A" w14:textId="77777777" w:rsidR="00000000" w:rsidRDefault="00543415" w:rsidP="00543415">
      <w:pPr>
        <w:spacing w:beforeAutospacing="0" w:after="0" w:afterAutospacing="0"/>
        <w:ind w:left="1200" w:right="1200"/>
        <w:divId w:val="372971033"/>
        <w:rPr>
          <w:rFonts w:ascii="Verdana" w:eastAsia="Times New Roman" w:hAnsi="Verdana"/>
          <w:color w:val="000000"/>
          <w:lang w:val="en"/>
        </w:rPr>
      </w:pPr>
      <w:r>
        <w:rPr>
          <w:rFonts w:ascii="Verdana" w:eastAsia="Times New Roman" w:hAnsi="Verdana"/>
          <w:color w:val="000000"/>
          <w:lang w:val="en"/>
        </w:rPr>
        <w:t>Client Registration Endpoint</w:t>
      </w:r>
    </w:p>
    <w:p w14:paraId="0E47F39D" w14:textId="77777777" w:rsidR="00000000" w:rsidRDefault="00543415" w:rsidP="00543415">
      <w:pPr>
        <w:spacing w:before="0" w:beforeAutospacing="0" w:after="0" w:afterAutospacing="0"/>
        <w:ind w:left="1920" w:right="1200"/>
        <w:divId w:val="372971033"/>
        <w:rPr>
          <w:rFonts w:ascii="Verdana" w:eastAsia="Times New Roman" w:hAnsi="Verdana"/>
          <w:color w:val="000000"/>
          <w:lang w:val="en"/>
        </w:rPr>
      </w:pPr>
      <w:r>
        <w:rPr>
          <w:rFonts w:ascii="Verdana" w:eastAsia="Times New Roman" w:hAnsi="Verdana"/>
          <w:color w:val="000000"/>
          <w:lang w:val="en"/>
        </w:rPr>
        <w:t>OAuth 2.0 Protected Resource through which a Client can be registered at an Authorization</w:t>
      </w:r>
      <w:r>
        <w:rPr>
          <w:rFonts w:ascii="Verdana" w:eastAsia="Times New Roman" w:hAnsi="Verdana"/>
          <w:color w:val="000000"/>
          <w:lang w:val="en"/>
        </w:rPr>
        <w:t xml:space="preserve"> Server. </w:t>
      </w:r>
    </w:p>
    <w:p w14:paraId="79598182" w14:textId="77777777" w:rsidR="00000000" w:rsidRDefault="00543415" w:rsidP="00543415">
      <w:pPr>
        <w:spacing w:before="0" w:beforeAutospacing="0" w:after="0" w:afterAutospacing="0"/>
        <w:ind w:left="1200" w:right="1200"/>
        <w:divId w:val="372971033"/>
        <w:rPr>
          <w:rFonts w:ascii="Verdana" w:eastAsia="Times New Roman" w:hAnsi="Verdana"/>
          <w:color w:val="000000"/>
          <w:lang w:val="en"/>
        </w:rPr>
      </w:pPr>
      <w:r>
        <w:rPr>
          <w:rFonts w:ascii="Verdana" w:eastAsia="Times New Roman" w:hAnsi="Verdana"/>
          <w:color w:val="000000"/>
          <w:lang w:val="en"/>
        </w:rPr>
        <w:t>Client Configuration Endpoint</w:t>
      </w:r>
    </w:p>
    <w:p w14:paraId="79CA5042" w14:textId="77777777" w:rsidR="00000000" w:rsidRDefault="00543415" w:rsidP="00543415">
      <w:pPr>
        <w:spacing w:before="0" w:beforeAutospacing="0" w:after="0" w:afterAutospacing="0"/>
        <w:ind w:left="1920" w:right="1200"/>
        <w:divId w:val="372971033"/>
        <w:rPr>
          <w:rFonts w:ascii="Verdana" w:eastAsia="Times New Roman" w:hAnsi="Verdana"/>
          <w:color w:val="000000"/>
          <w:lang w:val="en"/>
        </w:rPr>
      </w:pPr>
      <w:r>
        <w:rPr>
          <w:rFonts w:ascii="Verdana" w:eastAsia="Times New Roman" w:hAnsi="Verdana"/>
          <w:color w:val="000000"/>
          <w:lang w:val="en"/>
        </w:rPr>
        <w:t xml:space="preserve">OAuth 2.0 Endpoint through which registration information for a registered Client can be managed. This URL for this endpoint is returned by the Authorization Server in the Client Information Response. </w:t>
      </w:r>
    </w:p>
    <w:p w14:paraId="6175F3E1" w14:textId="77777777" w:rsidR="00000000" w:rsidRDefault="00543415" w:rsidP="00543415">
      <w:pPr>
        <w:spacing w:before="0" w:beforeAutospacing="0" w:after="0" w:afterAutospacing="0"/>
        <w:ind w:left="1200" w:right="1200"/>
        <w:divId w:val="372971033"/>
        <w:rPr>
          <w:rFonts w:ascii="Verdana" w:eastAsia="Times New Roman" w:hAnsi="Verdana"/>
          <w:color w:val="000000"/>
          <w:lang w:val="en"/>
        </w:rPr>
      </w:pPr>
      <w:r>
        <w:rPr>
          <w:rFonts w:ascii="Verdana" w:eastAsia="Times New Roman" w:hAnsi="Verdana"/>
          <w:color w:val="000000"/>
          <w:lang w:val="en"/>
        </w:rPr>
        <w:t>Registration A</w:t>
      </w:r>
      <w:r>
        <w:rPr>
          <w:rFonts w:ascii="Verdana" w:eastAsia="Times New Roman" w:hAnsi="Verdana"/>
          <w:color w:val="000000"/>
          <w:lang w:val="en"/>
        </w:rPr>
        <w:t>ccess Token</w:t>
      </w:r>
    </w:p>
    <w:p w14:paraId="0519DAFB" w14:textId="77777777" w:rsidR="00000000" w:rsidRDefault="00543415" w:rsidP="00543415">
      <w:pPr>
        <w:spacing w:before="0" w:beforeAutospacing="0" w:after="0" w:afterAutospacing="0"/>
        <w:ind w:left="1920" w:right="1200"/>
        <w:divId w:val="372971033"/>
        <w:rPr>
          <w:rFonts w:ascii="Verdana" w:eastAsia="Times New Roman" w:hAnsi="Verdana"/>
          <w:color w:val="000000"/>
          <w:lang w:val="en"/>
        </w:rPr>
      </w:pPr>
      <w:r>
        <w:rPr>
          <w:rFonts w:ascii="Verdana" w:eastAsia="Times New Roman" w:hAnsi="Verdana"/>
          <w:color w:val="000000"/>
          <w:lang w:val="en"/>
        </w:rPr>
        <w:t xml:space="preserve">OAuth 2.0 Bearer Token issued by the Authorization Server through the Client Registration Endpoint that is used to authenticate the caller when accessing the Client's registration information at the Client Configuration Endpoint. </w:t>
      </w:r>
      <w:r>
        <w:rPr>
          <w:rFonts w:ascii="Verdana" w:eastAsia="Times New Roman" w:hAnsi="Verdana"/>
          <w:color w:val="000000"/>
          <w:lang w:val="en"/>
        </w:rPr>
        <w:t xml:space="preserve">This Access Token is associated with a particular registered Client. </w:t>
      </w:r>
    </w:p>
    <w:p w14:paraId="4BF2734C" w14:textId="77777777" w:rsidR="00000000" w:rsidRDefault="00543415" w:rsidP="00543415">
      <w:pPr>
        <w:spacing w:before="0" w:beforeAutospacing="0" w:after="0" w:afterAutospacing="0"/>
        <w:ind w:left="1200" w:right="1200"/>
        <w:divId w:val="372971033"/>
        <w:rPr>
          <w:rFonts w:ascii="Verdana" w:eastAsia="Times New Roman" w:hAnsi="Verdana"/>
          <w:color w:val="000000"/>
          <w:lang w:val="en"/>
        </w:rPr>
      </w:pPr>
      <w:r>
        <w:rPr>
          <w:rFonts w:ascii="Verdana" w:eastAsia="Times New Roman" w:hAnsi="Verdana"/>
          <w:color w:val="000000"/>
          <w:lang w:val="en"/>
        </w:rPr>
        <w:t>Initial Access Token</w:t>
      </w:r>
    </w:p>
    <w:p w14:paraId="2F3E1994" w14:textId="77777777" w:rsidR="00000000" w:rsidRDefault="00543415" w:rsidP="00543415">
      <w:pPr>
        <w:spacing w:before="0" w:beforeAutospacing="0" w:afterAutospacing="0"/>
        <w:ind w:left="1920" w:right="1200"/>
        <w:divId w:val="372971033"/>
        <w:rPr>
          <w:rFonts w:ascii="Verdana" w:eastAsia="Times New Roman" w:hAnsi="Verdana"/>
          <w:color w:val="000000"/>
          <w:lang w:val="en"/>
        </w:rPr>
      </w:pPr>
      <w:r>
        <w:rPr>
          <w:rFonts w:ascii="Verdana" w:eastAsia="Times New Roman" w:hAnsi="Verdana"/>
          <w:color w:val="000000"/>
          <w:lang w:val="en"/>
        </w:rPr>
        <w:t xml:space="preserve">OAuth 2.0 Access Token optionally issued by an Authorization Server granting access to its Client Registration Endpoint. </w:t>
      </w:r>
    </w:p>
    <w:p w14:paraId="7C681CFA" w14:textId="77777777" w:rsidR="00000000" w:rsidRDefault="00543415">
      <w:pPr>
        <w:spacing w:before="0" w:beforeAutospacing="0" w:after="0" w:afterAutospacing="0"/>
        <w:divId w:val="1180310647"/>
        <w:rPr>
          <w:rFonts w:ascii="Verdana" w:eastAsia="Times New Roman" w:hAnsi="Verdana"/>
          <w:color w:val="000000"/>
          <w:lang w:val="en"/>
        </w:rPr>
      </w:pPr>
      <w:bookmarkStart w:id="10" w:name="client-metadata"/>
      <w:bookmarkEnd w:id="10"/>
    </w:p>
    <w:p w14:paraId="412C9756"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2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D05384" w14:textId="77777777">
        <w:trPr>
          <w:divId w:val="1180310647"/>
          <w:trHeight w:val="225"/>
          <w:tblCellSpacing w:w="15" w:type="dxa"/>
        </w:trPr>
        <w:tc>
          <w:tcPr>
            <w:tcW w:w="450" w:type="dxa"/>
            <w:shd w:val="clear" w:color="auto" w:fill="990000"/>
            <w:vAlign w:val="center"/>
            <w:hideMark/>
          </w:tcPr>
          <w:p w14:paraId="66B68319"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D20A4FB" w14:textId="77777777" w:rsidR="00000000" w:rsidRDefault="00543415">
      <w:pPr>
        <w:pStyle w:val="Heading3"/>
        <w:divId w:val="1180310647"/>
        <w:rPr>
          <w:rFonts w:eastAsia="Times New Roman"/>
          <w:lang w:val="en"/>
        </w:rPr>
      </w:pPr>
      <w:bookmarkStart w:id="11" w:name="rfc.section.2"/>
      <w:bookmarkEnd w:id="11"/>
      <w:r>
        <w:rPr>
          <w:rFonts w:eastAsia="Times New Roman"/>
          <w:lang w:val="en"/>
        </w:rPr>
        <w:t>2.  Client Metadata</w:t>
      </w:r>
    </w:p>
    <w:p w14:paraId="3865E33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Clients have metadata associated with their </w:t>
      </w:r>
      <w:r>
        <w:rPr>
          <w:rFonts w:ascii="Verdana" w:hAnsi="Verdana"/>
          <w:color w:val="000000"/>
          <w:lang w:val="en"/>
        </w:rPr>
        <w:t xml:space="preserve">unique Client Identifier at the Authorization Server. These can range from human-facing display strings, such as a Client name, to items that impact the security of the protocol, such as the list of valid redirect URIs. </w:t>
      </w:r>
    </w:p>
    <w:p w14:paraId="37CB7285" w14:textId="77777777" w:rsidR="00000000" w:rsidRDefault="00543415">
      <w:pPr>
        <w:pStyle w:val="NormalWeb"/>
        <w:divId w:val="1180310647"/>
        <w:rPr>
          <w:rFonts w:ascii="Verdana" w:hAnsi="Verdana"/>
          <w:color w:val="000000"/>
          <w:lang w:val="en"/>
        </w:rPr>
      </w:pPr>
      <w:r>
        <w:rPr>
          <w:rFonts w:ascii="Verdana" w:hAnsi="Verdana"/>
          <w:color w:val="000000"/>
          <w:lang w:val="en"/>
        </w:rPr>
        <w:t>Client Metadata values used by Open</w:t>
      </w:r>
      <w:r>
        <w:rPr>
          <w:rFonts w:ascii="Verdana" w:hAnsi="Verdana"/>
          <w:color w:val="000000"/>
          <w:lang w:val="en"/>
        </w:rPr>
        <w:t xml:space="preserve">ID Connect are: </w:t>
      </w:r>
    </w:p>
    <w:p w14:paraId="12F51AEE" w14:textId="77777777" w:rsidR="00000000" w:rsidRDefault="00543415" w:rsidP="00543415">
      <w:pPr>
        <w:spacing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redirect_uris</w:t>
      </w:r>
    </w:p>
    <w:p w14:paraId="6016E24B"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Array of redirection URI values used in the Authorization Code and Implicit grant types. One of these registered redirection URI values MUST exactly match the </w:t>
      </w:r>
      <w:r>
        <w:rPr>
          <w:rStyle w:val="HTMLTypewriter"/>
          <w:lang w:val="en"/>
        </w:rPr>
        <w:t>redirect_uri</w:t>
      </w:r>
      <w:r>
        <w:rPr>
          <w:rFonts w:ascii="Verdana" w:eastAsia="Times New Roman" w:hAnsi="Verdana"/>
          <w:color w:val="000000"/>
          <w:lang w:val="en"/>
        </w:rPr>
        <w:t xml:space="preserve"> parameter value used in each Authorization </w:t>
      </w:r>
      <w:r>
        <w:rPr>
          <w:rFonts w:ascii="Verdana" w:eastAsia="Times New Roman" w:hAnsi="Verdana"/>
          <w:color w:val="000000"/>
          <w:lang w:val="en"/>
        </w:rPr>
        <w:t xml:space="preserve">Request, with the matching performed as described in Section 6.2.1 of </w:t>
      </w:r>
      <w:hyperlink w:anchor="RFC3986" w:history="1">
        <w:r>
          <w:rPr>
            <w:rStyle w:val="Hyperlink"/>
            <w:rFonts w:ascii="Verdana" w:eastAsia="Times New Roman" w:hAnsi="Verdana"/>
            <w:u w:val="none"/>
            <w:lang w:val="en"/>
          </w:rPr>
          <w:t>[RFC3986]</w:t>
        </w:r>
        <w:r>
          <w:rPr>
            <w:rStyle w:val="Hyperlink"/>
            <w:rFonts w:ascii="Verdana" w:eastAsia="Times New Roman" w:hAnsi="Verdana"/>
            <w:vanish/>
            <w:u w:val="none"/>
            <w:lang w:val="en"/>
          </w:rPr>
          <w:t xml:space="preserve"> (Berners-Lee, T., Fielding, R., and L. Masinter, “Uniform Resource Identifier (URI): Generic Syntax,” January 2005.)</w:t>
        </w:r>
      </w:hyperlink>
      <w:r>
        <w:rPr>
          <w:rFonts w:ascii="Verdana" w:eastAsia="Times New Roman" w:hAnsi="Verdana"/>
          <w:color w:val="000000"/>
          <w:lang w:val="en"/>
        </w:rPr>
        <w:t xml:space="preserve"> (Simple String Comparison). </w:t>
      </w:r>
    </w:p>
    <w:p w14:paraId="68F43C2C"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response_types</w:t>
      </w:r>
    </w:p>
    <w:p w14:paraId="7CB55785"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2.0 </w:t>
      </w:r>
      <w:r>
        <w:rPr>
          <w:rStyle w:val="HTMLTypewriter"/>
          <w:lang w:val="en"/>
        </w:rPr>
        <w:t>response_type</w:t>
      </w:r>
      <w:r>
        <w:rPr>
          <w:rFonts w:ascii="Verdana" w:eastAsia="Times New Roman" w:hAnsi="Verdana"/>
          <w:color w:val="000000"/>
          <w:lang w:val="en"/>
        </w:rPr>
        <w:t xml:space="preserve"> values that the Client is declaring that it will restrict itself to using. If omitted, the default is that the Client will use only the </w:t>
      </w:r>
      <w:r>
        <w:rPr>
          <w:rStyle w:val="HTMLTypewriter"/>
          <w:lang w:val="en"/>
        </w:rPr>
        <w:t>code</w:t>
      </w:r>
      <w:r>
        <w:rPr>
          <w:rFonts w:ascii="Verdana" w:eastAsia="Times New Roman" w:hAnsi="Verdana"/>
          <w:color w:val="000000"/>
          <w:lang w:val="en"/>
        </w:rPr>
        <w:t xml:space="preserve"> response type. </w:t>
      </w:r>
    </w:p>
    <w:p w14:paraId="53EB8CF7"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grant_types</w:t>
      </w:r>
    </w:p>
    <w:p w14:paraId="0E8BBF1E"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JSON array containing a list of the OAuth 2.0 grant types that the Client is declaring that it will restrict itself to using. The grant type values used by OpenID Connect are: </w:t>
      </w:r>
    </w:p>
    <w:p w14:paraId="222F9E25" w14:textId="77777777" w:rsidR="00000000" w:rsidRDefault="00543415">
      <w:pPr>
        <w:numPr>
          <w:ilvl w:val="0"/>
          <w:numId w:val="1"/>
        </w:numPr>
        <w:ind w:left="3120" w:right="1680"/>
        <w:divId w:val="1264192717"/>
        <w:rPr>
          <w:rFonts w:ascii="Verdana" w:eastAsia="Times New Roman" w:hAnsi="Verdana"/>
          <w:color w:val="000000"/>
          <w:lang w:val="en"/>
        </w:rPr>
        <w:pPrChange w:id="12" w:author="Author" w:date="2013-06-27T18:35:00Z">
          <w:pPr>
            <w:numPr>
              <w:numId w:val="23"/>
            </w:numPr>
            <w:tabs>
              <w:tab w:val="num" w:pos="720"/>
            </w:tabs>
            <w:ind w:left="720" w:right="1680" w:hanging="360"/>
            <w:divId w:val="1264192717"/>
          </w:pPr>
        </w:pPrChange>
      </w:pPr>
      <w:r>
        <w:rPr>
          <w:rStyle w:val="HTMLTypewriter"/>
          <w:lang w:val="en"/>
        </w:rPr>
        <w:t>authorization_code</w:t>
      </w:r>
      <w:r>
        <w:rPr>
          <w:rFonts w:ascii="Verdana" w:eastAsia="Times New Roman" w:hAnsi="Verdana"/>
          <w:color w:val="000000"/>
          <w:lang w:val="en"/>
        </w:rPr>
        <w:t xml:space="preserve">: The </w:t>
      </w:r>
      <w:r>
        <w:rPr>
          <w:rFonts w:ascii="Verdana" w:eastAsia="Times New Roman" w:hAnsi="Verdana"/>
          <w:color w:val="000000"/>
          <w:lang w:val="en"/>
        </w:rPr>
        <w:t xml:space="preserve">Authorization Code Grant described in OAuth 2.0 Section 4.1. </w:t>
      </w:r>
    </w:p>
    <w:p w14:paraId="17D2A66B" w14:textId="77777777" w:rsidR="00000000" w:rsidRDefault="00543415">
      <w:pPr>
        <w:numPr>
          <w:ilvl w:val="0"/>
          <w:numId w:val="1"/>
        </w:numPr>
        <w:ind w:left="3120" w:right="1680"/>
        <w:divId w:val="1264192717"/>
        <w:rPr>
          <w:rFonts w:ascii="Verdana" w:eastAsia="Times New Roman" w:hAnsi="Verdana"/>
          <w:color w:val="000000"/>
          <w:lang w:val="en"/>
        </w:rPr>
        <w:pPrChange w:id="13" w:author="Author" w:date="2013-06-27T18:35:00Z">
          <w:pPr>
            <w:numPr>
              <w:numId w:val="23"/>
            </w:numPr>
            <w:tabs>
              <w:tab w:val="num" w:pos="720"/>
            </w:tabs>
            <w:ind w:left="720" w:right="1680" w:hanging="360"/>
            <w:divId w:val="1264192717"/>
          </w:pPr>
        </w:pPrChange>
      </w:pPr>
      <w:proofErr w:type="gramStart"/>
      <w:r>
        <w:rPr>
          <w:rStyle w:val="HTMLTypewriter"/>
          <w:lang w:val="en"/>
        </w:rPr>
        <w:t>implicit</w:t>
      </w:r>
      <w:proofErr w:type="gramEnd"/>
      <w:r>
        <w:rPr>
          <w:rFonts w:ascii="Verdana" w:eastAsia="Times New Roman" w:hAnsi="Verdana"/>
          <w:color w:val="000000"/>
          <w:lang w:val="en"/>
        </w:rPr>
        <w:t xml:space="preserve">: The Implicit Grant described in OAuth 2.0 Section 4.2. </w:t>
      </w:r>
    </w:p>
    <w:p w14:paraId="07471A76" w14:textId="77777777" w:rsidR="00000000" w:rsidRDefault="00543415">
      <w:pPr>
        <w:numPr>
          <w:ilvl w:val="0"/>
          <w:numId w:val="1"/>
        </w:numPr>
        <w:ind w:left="3120" w:right="1680"/>
        <w:divId w:val="1264192717"/>
        <w:rPr>
          <w:rFonts w:ascii="Verdana" w:eastAsia="Times New Roman" w:hAnsi="Verdana"/>
          <w:color w:val="000000"/>
          <w:lang w:val="en"/>
        </w:rPr>
        <w:pPrChange w:id="14" w:author="Author" w:date="2013-06-27T18:35:00Z">
          <w:pPr>
            <w:numPr>
              <w:numId w:val="23"/>
            </w:numPr>
            <w:tabs>
              <w:tab w:val="num" w:pos="720"/>
            </w:tabs>
            <w:ind w:left="720" w:right="1680" w:hanging="360"/>
            <w:divId w:val="1264192717"/>
          </w:pPr>
        </w:pPrChange>
      </w:pPr>
      <w:r>
        <w:rPr>
          <w:rStyle w:val="HTMLTypewriter"/>
          <w:lang w:val="en"/>
        </w:rPr>
        <w:t>refresh_token</w:t>
      </w:r>
      <w:r>
        <w:rPr>
          <w:rFonts w:ascii="Verdana" w:eastAsia="Times New Roman" w:hAnsi="Verdana"/>
          <w:color w:val="000000"/>
          <w:lang w:val="en"/>
        </w:rPr>
        <w:t xml:space="preserve">: The Refresh Token Grant described in OAuth 2.0 Section 6. </w:t>
      </w:r>
    </w:p>
    <w:p w14:paraId="4DCECE33" w14:textId="77777777" w:rsidR="00000000" w:rsidRDefault="00543415">
      <w:pPr>
        <w:numPr>
          <w:ilvl w:val="0"/>
          <w:numId w:val="1"/>
        </w:numPr>
        <w:ind w:left="3120" w:right="1680"/>
        <w:divId w:val="1264192717"/>
        <w:rPr>
          <w:rFonts w:ascii="Verdana" w:eastAsia="Times New Roman" w:hAnsi="Verdana"/>
          <w:color w:val="000000"/>
          <w:lang w:val="en"/>
        </w:rPr>
        <w:pPrChange w:id="15" w:author="Author" w:date="2013-06-27T18:35:00Z">
          <w:pPr>
            <w:numPr>
              <w:numId w:val="23"/>
            </w:numPr>
            <w:tabs>
              <w:tab w:val="num" w:pos="720"/>
            </w:tabs>
            <w:ind w:left="720" w:right="1680" w:hanging="360"/>
            <w:divId w:val="1264192717"/>
          </w:pPr>
        </w:pPrChange>
      </w:pPr>
      <w:proofErr w:type="gramStart"/>
      <w:r>
        <w:rPr>
          <w:rStyle w:val="HTMLTypewriter"/>
          <w:lang w:val="en"/>
        </w:rPr>
        <w:t>urn:</w:t>
      </w:r>
      <w:proofErr w:type="gramEnd"/>
      <w:r>
        <w:rPr>
          <w:rStyle w:val="HTMLTypewriter"/>
          <w:lang w:val="en"/>
        </w:rPr>
        <w:t>ietf:params:oauth:grant-type:jwt-bearer</w:t>
      </w:r>
      <w:r>
        <w:rPr>
          <w:rFonts w:ascii="Verdana" w:eastAsia="Times New Roman" w:hAnsi="Verdana"/>
          <w:color w:val="000000"/>
          <w:lang w:val="en"/>
        </w:rPr>
        <w:t>: The JWT B</w:t>
      </w:r>
      <w:r>
        <w:rPr>
          <w:rFonts w:ascii="Verdana" w:eastAsia="Times New Roman" w:hAnsi="Verdana"/>
          <w:color w:val="000000"/>
          <w:lang w:val="en"/>
        </w:rPr>
        <w:t xml:space="preserve">earer grant type defined in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"OAuth.JWT"</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JWT Bearer Token Profiles</w:t>
      </w:r>
      <w:r>
        <w:rPr>
          <w:rStyle w:val="Hyperlink"/>
          <w:rFonts w:ascii="Verdana" w:eastAsia="Times New Roman" w:hAnsi="Verdana"/>
          <w:vanish/>
          <w:u w:val="none"/>
          <w:lang w:val="en"/>
        </w:rPr>
        <w:t xml:space="preserve"> (Jones, M., Campbell, B., and C. Mortimore, “JSON Web Token (JWT) Bearer Token Profiles for OAuth 2.0,” March 2013.)</w:t>
      </w:r>
      <w:r>
        <w:rPr>
          <w:rFonts w:ascii="Verdana" w:eastAsia="Times New Roman" w:hAnsi="Verdana"/>
          <w:color w:val="000000"/>
          <w:lang w:val="en"/>
        </w:rPr>
        <w:fldChar w:fldCharType="end"/>
      </w:r>
      <w:r>
        <w:rPr>
          <w:rFonts w:ascii="Verdana" w:eastAsia="Times New Roman" w:hAnsi="Verdana"/>
          <w:color w:val="000000"/>
          <w:lang w:val="en"/>
        </w:rPr>
        <w:t xml:space="preserve"> [OAuth.JWT]. </w:t>
      </w:r>
    </w:p>
    <w:p w14:paraId="11C95040"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r>
        <w:rPr>
          <w:rFonts w:ascii="Verdana" w:eastAsia="Times New Roman" w:hAnsi="Verdana"/>
          <w:color w:val="000000"/>
          <w:lang w:val="en"/>
        </w:rPr>
        <w:t>The following table lists the cor</w:t>
      </w:r>
      <w:r>
        <w:rPr>
          <w:rFonts w:ascii="Verdana" w:eastAsia="Times New Roman" w:hAnsi="Verdana"/>
          <w:color w:val="000000"/>
          <w:lang w:val="en"/>
        </w:rPr>
        <w:t xml:space="preserve">respondence between </w:t>
      </w:r>
      <w:r>
        <w:rPr>
          <w:rStyle w:val="HTMLTypewriter"/>
          <w:lang w:val="en"/>
        </w:rPr>
        <w:t>response_type</w:t>
      </w:r>
      <w:r>
        <w:rPr>
          <w:rFonts w:ascii="Verdana" w:eastAsia="Times New Roman" w:hAnsi="Verdana"/>
          <w:color w:val="000000"/>
          <w:lang w:val="en"/>
        </w:rPr>
        <w:t xml:space="preserve"> values that the Client will use and </w:t>
      </w:r>
      <w:r>
        <w:rPr>
          <w:rStyle w:val="HTMLTypewriter"/>
          <w:lang w:val="en"/>
        </w:rPr>
        <w:t>grant_type</w:t>
      </w:r>
      <w:r>
        <w:rPr>
          <w:rFonts w:ascii="Verdana" w:eastAsia="Times New Roman" w:hAnsi="Verdana"/>
          <w:color w:val="000000"/>
          <w:lang w:val="en"/>
        </w:rPr>
        <w:t xml:space="preserve"> values that MUST be included in the registered </w:t>
      </w:r>
      <w:r>
        <w:rPr>
          <w:rStyle w:val="HTMLTypewriter"/>
          <w:lang w:val="en"/>
        </w:rPr>
        <w:t>grant_types</w:t>
      </w:r>
      <w:r>
        <w:rPr>
          <w:rFonts w:ascii="Verdana" w:eastAsia="Times New Roman" w:hAnsi="Verdana"/>
          <w:color w:val="000000"/>
          <w:lang w:val="en"/>
        </w:rPr>
        <w:t xml:space="preserve"> list: </w:t>
      </w:r>
    </w:p>
    <w:p w14:paraId="731852EE" w14:textId="77777777" w:rsidR="00000000" w:rsidRDefault="00543415">
      <w:pPr>
        <w:numPr>
          <w:ilvl w:val="0"/>
          <w:numId w:val="2"/>
        </w:numPr>
        <w:ind w:left="3120" w:right="1680"/>
        <w:divId w:val="1264192717"/>
        <w:rPr>
          <w:rFonts w:ascii="Verdana" w:eastAsia="Times New Roman" w:hAnsi="Verdana"/>
          <w:color w:val="000000"/>
          <w:lang w:val="en"/>
        </w:rPr>
        <w:pPrChange w:id="16" w:author="Author" w:date="2013-06-27T18:35:00Z">
          <w:pPr>
            <w:numPr>
              <w:numId w:val="24"/>
            </w:numPr>
            <w:tabs>
              <w:tab w:val="num" w:pos="720"/>
            </w:tabs>
            <w:ind w:left="720" w:right="1680" w:hanging="360"/>
            <w:divId w:val="1264192717"/>
          </w:pPr>
        </w:pPrChange>
      </w:pPr>
      <w:r>
        <w:rPr>
          <w:rStyle w:val="HTMLTypewriter"/>
          <w:lang w:val="en"/>
        </w:rPr>
        <w:t>code</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p>
    <w:p w14:paraId="073270B2" w14:textId="77777777" w:rsidR="00000000" w:rsidRDefault="00543415">
      <w:pPr>
        <w:numPr>
          <w:ilvl w:val="0"/>
          <w:numId w:val="2"/>
        </w:numPr>
        <w:ind w:left="3120" w:right="1680"/>
        <w:divId w:val="1264192717"/>
        <w:rPr>
          <w:rFonts w:ascii="Verdana" w:eastAsia="Times New Roman" w:hAnsi="Verdana"/>
          <w:color w:val="000000"/>
          <w:lang w:val="en"/>
        </w:rPr>
        <w:pPrChange w:id="17" w:author="Author" w:date="2013-06-27T18:35:00Z">
          <w:pPr>
            <w:numPr>
              <w:numId w:val="24"/>
            </w:numPr>
            <w:tabs>
              <w:tab w:val="num" w:pos="720"/>
            </w:tabs>
            <w:ind w:left="720" w:right="1680" w:hanging="360"/>
            <w:divId w:val="1264192717"/>
          </w:pPr>
        </w:pPrChange>
      </w:pPr>
      <w:r>
        <w:rPr>
          <w:rStyle w:val="HTMLTypewriter"/>
          <w:lang w:val="en"/>
        </w:rPr>
        <w:t>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351A166F" w14:textId="77777777" w:rsidR="00000000" w:rsidRDefault="00543415">
      <w:pPr>
        <w:numPr>
          <w:ilvl w:val="0"/>
          <w:numId w:val="2"/>
        </w:numPr>
        <w:ind w:left="3120" w:right="1680"/>
        <w:divId w:val="1264192717"/>
        <w:rPr>
          <w:rFonts w:ascii="Verdana" w:eastAsia="Times New Roman" w:hAnsi="Verdana"/>
          <w:color w:val="000000"/>
          <w:lang w:val="en"/>
        </w:rPr>
        <w:pPrChange w:id="18" w:author="Author" w:date="2013-06-27T18:35:00Z">
          <w:pPr>
            <w:numPr>
              <w:numId w:val="24"/>
            </w:numPr>
            <w:tabs>
              <w:tab w:val="num" w:pos="720"/>
            </w:tabs>
            <w:ind w:left="720" w:right="1680" w:hanging="360"/>
            <w:divId w:val="1264192717"/>
          </w:pPr>
        </w:pPrChange>
      </w:pPr>
      <w:r>
        <w:rPr>
          <w:rStyle w:val="HTMLTypewriter"/>
          <w:lang w:val="en"/>
        </w:rPr>
        <w:t>token id_token</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4DB7BE3" w14:textId="77777777" w:rsidR="00000000" w:rsidRDefault="00543415">
      <w:pPr>
        <w:numPr>
          <w:ilvl w:val="0"/>
          <w:numId w:val="2"/>
        </w:numPr>
        <w:ind w:left="3120" w:right="1680"/>
        <w:divId w:val="1264192717"/>
        <w:rPr>
          <w:rFonts w:ascii="Verdana" w:eastAsia="Times New Roman" w:hAnsi="Verdana"/>
          <w:color w:val="000000"/>
          <w:lang w:val="en"/>
        </w:rPr>
        <w:pPrChange w:id="19" w:author="Author" w:date="2013-06-27T18:35:00Z">
          <w:pPr>
            <w:numPr>
              <w:numId w:val="24"/>
            </w:numPr>
            <w:tabs>
              <w:tab w:val="num" w:pos="720"/>
            </w:tabs>
            <w:ind w:left="720" w:right="1680" w:hanging="360"/>
            <w:divId w:val="1264192717"/>
          </w:pPr>
        </w:pPrChange>
      </w:pPr>
      <w:r>
        <w:rPr>
          <w:rStyle w:val="HTMLTypewriter"/>
          <w:lang w:val="en"/>
        </w:rPr>
        <w:t>code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w:t>
      </w:r>
      <w:r>
        <w:rPr>
          <w:rStyle w:val="HTMLTypewriter"/>
          <w:lang w:val="en"/>
        </w:rPr>
        <w:t>plicit</w:t>
      </w:r>
      <w:r>
        <w:rPr>
          <w:rFonts w:ascii="Verdana" w:eastAsia="Times New Roman" w:hAnsi="Verdana"/>
          <w:color w:val="000000"/>
          <w:lang w:val="en"/>
        </w:rPr>
        <w:t xml:space="preserve"> </w:t>
      </w:r>
    </w:p>
    <w:p w14:paraId="332C8BF5" w14:textId="77777777" w:rsidR="00000000" w:rsidRDefault="00543415">
      <w:pPr>
        <w:numPr>
          <w:ilvl w:val="0"/>
          <w:numId w:val="2"/>
        </w:numPr>
        <w:ind w:left="3120" w:right="1680"/>
        <w:divId w:val="1264192717"/>
        <w:rPr>
          <w:rFonts w:ascii="Verdana" w:eastAsia="Times New Roman" w:hAnsi="Verdana"/>
          <w:color w:val="000000"/>
          <w:lang w:val="en"/>
        </w:rPr>
        <w:pPrChange w:id="20" w:author="Author" w:date="2013-06-27T18:35:00Z">
          <w:pPr>
            <w:numPr>
              <w:numId w:val="24"/>
            </w:numPr>
            <w:tabs>
              <w:tab w:val="num" w:pos="720"/>
            </w:tabs>
            <w:ind w:left="720" w:right="1680" w:hanging="360"/>
            <w:divId w:val="1264192717"/>
          </w:pPr>
        </w:pPrChange>
      </w:pPr>
      <w:r>
        <w:rPr>
          <w:rStyle w:val="HTMLTypewriter"/>
          <w:lang w:val="en"/>
        </w:rPr>
        <w:t>code 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4F01FD56" w14:textId="77777777" w:rsidR="00000000" w:rsidRDefault="00543415">
      <w:pPr>
        <w:numPr>
          <w:ilvl w:val="0"/>
          <w:numId w:val="2"/>
        </w:numPr>
        <w:ind w:left="3120" w:right="1680"/>
        <w:divId w:val="1264192717"/>
        <w:rPr>
          <w:rFonts w:ascii="Verdana" w:eastAsia="Times New Roman" w:hAnsi="Verdana"/>
          <w:color w:val="000000"/>
          <w:lang w:val="en"/>
        </w:rPr>
        <w:pPrChange w:id="21" w:author="Author" w:date="2013-06-27T18:35:00Z">
          <w:pPr>
            <w:numPr>
              <w:numId w:val="24"/>
            </w:numPr>
            <w:tabs>
              <w:tab w:val="num" w:pos="720"/>
            </w:tabs>
            <w:ind w:left="720" w:right="1680" w:hanging="360"/>
            <w:divId w:val="1264192717"/>
          </w:pPr>
        </w:pPrChange>
      </w:pPr>
      <w:r>
        <w:rPr>
          <w:rStyle w:val="HTMLTypewriter"/>
          <w:lang w:val="en"/>
        </w:rPr>
        <w:t>code token id_token</w:t>
      </w:r>
      <w:r>
        <w:rPr>
          <w:rFonts w:ascii="Verdana" w:eastAsia="Times New Roman" w:hAnsi="Verdana"/>
          <w:color w:val="000000"/>
          <w:lang w:val="en"/>
        </w:rPr>
        <w:t xml:space="preserve">: </w:t>
      </w:r>
      <w:r>
        <w:rPr>
          <w:rStyle w:val="HTMLTypewriter"/>
          <w:lang w:val="en"/>
        </w:rPr>
        <w:t>authorization_code</w:t>
      </w:r>
      <w:r>
        <w:rPr>
          <w:rFonts w:ascii="Verdana" w:eastAsia="Times New Roman" w:hAnsi="Verdana"/>
          <w:color w:val="000000"/>
          <w:lang w:val="en"/>
        </w:rPr>
        <w:t xml:space="preserve">, </w:t>
      </w:r>
      <w:r>
        <w:rPr>
          <w:rStyle w:val="HTMLTypewriter"/>
          <w:lang w:val="en"/>
        </w:rPr>
        <w:t>implicit</w:t>
      </w:r>
      <w:r>
        <w:rPr>
          <w:rFonts w:ascii="Verdana" w:eastAsia="Times New Roman" w:hAnsi="Verdana"/>
          <w:color w:val="000000"/>
          <w:lang w:val="en"/>
        </w:rPr>
        <w:t xml:space="preserve"> </w:t>
      </w:r>
    </w:p>
    <w:p w14:paraId="1A60A316"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r>
        <w:rPr>
          <w:rFonts w:ascii="Verdana" w:eastAsia="Times New Roman" w:hAnsi="Verdana"/>
          <w:color w:val="000000"/>
          <w:lang w:val="en"/>
        </w:rPr>
        <w:t xml:space="preserve">If omitted, the default is that the Client will use only the </w:t>
      </w:r>
      <w:r>
        <w:rPr>
          <w:rStyle w:val="HTMLTypewriter"/>
          <w:lang w:val="en"/>
        </w:rPr>
        <w:t>authorization_code</w:t>
      </w:r>
      <w:r>
        <w:rPr>
          <w:rFonts w:ascii="Verdana" w:eastAsia="Times New Roman" w:hAnsi="Verdana"/>
          <w:color w:val="000000"/>
          <w:lang w:val="en"/>
        </w:rPr>
        <w:t xml:space="preserve"> grant type. </w:t>
      </w:r>
    </w:p>
    <w:p w14:paraId="085D4A7A"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application_type</w:t>
      </w:r>
    </w:p>
    <w:p w14:paraId="7DFEE8BB" w14:textId="6DEE8E28"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Kind of the application.</w:t>
      </w:r>
      <w:proofErr w:type="gramEnd"/>
      <w:r>
        <w:rPr>
          <w:rFonts w:ascii="Verdana" w:eastAsia="Times New Roman" w:hAnsi="Verdana"/>
          <w:color w:val="000000"/>
          <w:lang w:val="en"/>
        </w:rPr>
        <w:t xml:space="preserve"> The defaul</w:t>
      </w:r>
      <w:r>
        <w:rPr>
          <w:rFonts w:ascii="Verdana" w:eastAsia="Times New Roman" w:hAnsi="Verdana"/>
          <w:color w:val="000000"/>
          <w:lang w:val="en"/>
        </w:rPr>
        <w:t xml:space="preserve">t if not specified is </w:t>
      </w:r>
      <w:r>
        <w:rPr>
          <w:rStyle w:val="HTMLTypewriter"/>
          <w:lang w:val="en"/>
        </w:rPr>
        <w:t>web</w:t>
      </w:r>
      <w:r>
        <w:rPr>
          <w:rFonts w:ascii="Verdana" w:eastAsia="Times New Roman" w:hAnsi="Verdana"/>
          <w:color w:val="000000"/>
          <w:lang w:val="en"/>
        </w:rPr>
        <w:t xml:space="preserve">. The defined values are </w:t>
      </w:r>
      <w:r>
        <w:rPr>
          <w:rStyle w:val="HTMLTypewriter"/>
          <w:lang w:val="en"/>
        </w:rPr>
        <w:t>native</w:t>
      </w:r>
      <w:r>
        <w:rPr>
          <w:rFonts w:ascii="Verdana" w:eastAsia="Times New Roman" w:hAnsi="Verdana"/>
          <w:color w:val="000000"/>
          <w:lang w:val="en"/>
        </w:rPr>
        <w:t xml:space="preserve"> or </w:t>
      </w:r>
      <w:r>
        <w:rPr>
          <w:rStyle w:val="HTMLTypewriter"/>
          <w:lang w:val="en"/>
        </w:rPr>
        <w:t>web</w:t>
      </w:r>
      <w:r>
        <w:rPr>
          <w:rFonts w:ascii="Verdana" w:eastAsia="Times New Roman" w:hAnsi="Verdana"/>
          <w:color w:val="000000"/>
          <w:lang w:val="en"/>
        </w:rPr>
        <w:t xml:space="preserve">. Web Clients using the OAuth implicit grant type MUST only register URLs using the </w:t>
      </w:r>
      <w:r>
        <w:rPr>
          <w:rStyle w:val="HTMLTypewriter"/>
          <w:lang w:val="en"/>
        </w:rPr>
        <w:t>https</w:t>
      </w:r>
      <w:r>
        <w:rPr>
          <w:rFonts w:ascii="Verdana" w:eastAsia="Times New Roman" w:hAnsi="Verdana"/>
          <w:color w:val="000000"/>
          <w:lang w:val="en"/>
        </w:rPr>
        <w:t xml:space="preserve"> scheme as </w:t>
      </w:r>
      <w:r>
        <w:rPr>
          <w:rStyle w:val="HTMLTypewriter"/>
          <w:lang w:val="en"/>
        </w:rPr>
        <w:t>redirect_uris</w:t>
      </w:r>
      <w:r>
        <w:rPr>
          <w:rFonts w:ascii="Verdana" w:eastAsia="Times New Roman" w:hAnsi="Verdana"/>
          <w:color w:val="000000"/>
          <w:lang w:val="en"/>
        </w:rPr>
        <w:t xml:space="preserve">; they </w:t>
      </w:r>
      <w:del w:id="22" w:author="Author" w:date="2013-06-27T18:35:00Z">
        <w:r>
          <w:rPr>
            <w:rFonts w:ascii="Verdana" w:eastAsia="Times New Roman" w:hAnsi="Verdana"/>
            <w:color w:val="000000"/>
            <w:lang w:val="en"/>
          </w:rPr>
          <w:delText>MAY</w:delText>
        </w:r>
      </w:del>
      <w:ins w:id="23" w:author="Author" w:date="2013-06-27T18:35:00Z">
        <w:r>
          <w:rPr>
            <w:rFonts w:ascii="Verdana" w:eastAsia="Times New Roman" w:hAnsi="Verdana"/>
            <w:color w:val="000000"/>
            <w:lang w:val="en"/>
          </w:rPr>
          <w:t>MUST</w:t>
        </w:r>
      </w:ins>
      <w:r>
        <w:rPr>
          <w:rFonts w:ascii="Verdana" w:eastAsia="Times New Roman" w:hAnsi="Verdana"/>
          <w:color w:val="000000"/>
          <w:lang w:val="en"/>
        </w:rPr>
        <w:t xml:space="preserve"> NOT use </w:t>
      </w:r>
      <w:r>
        <w:rPr>
          <w:rStyle w:val="HTMLTypewriter"/>
          <w:lang w:val="en"/>
        </w:rPr>
        <w:t>localhost</w:t>
      </w:r>
      <w:r>
        <w:rPr>
          <w:rFonts w:ascii="Verdana" w:eastAsia="Times New Roman" w:hAnsi="Verdana"/>
          <w:color w:val="000000"/>
          <w:lang w:val="en"/>
        </w:rPr>
        <w:t xml:space="preserve"> as the hostname. Native Clients MUST only register</w:t>
      </w:r>
      <w:r>
        <w:rPr>
          <w:rFonts w:ascii="Verdana" w:eastAsia="Times New Roman" w:hAnsi="Verdana"/>
          <w:color w:val="000000"/>
          <w:lang w:val="en"/>
        </w:rPr>
        <w:t xml:space="preserve"> </w:t>
      </w:r>
      <w:r>
        <w:rPr>
          <w:rStyle w:val="HTMLTypewriter"/>
          <w:lang w:val="en"/>
        </w:rPr>
        <w:t>redirect_uris</w:t>
      </w:r>
      <w:r>
        <w:rPr>
          <w:rFonts w:ascii="Verdana" w:eastAsia="Times New Roman" w:hAnsi="Verdana"/>
          <w:color w:val="000000"/>
          <w:lang w:val="en"/>
        </w:rPr>
        <w:t xml:space="preserve"> using custom URI schemes or URLs using the </w:t>
      </w:r>
      <w:r>
        <w:rPr>
          <w:rStyle w:val="HTMLTypewriter"/>
          <w:lang w:val="en"/>
        </w:rPr>
        <w:t>http:</w:t>
      </w:r>
      <w:r>
        <w:rPr>
          <w:rFonts w:ascii="Verdana" w:eastAsia="Times New Roman" w:hAnsi="Verdana"/>
          <w:color w:val="000000"/>
          <w:lang w:val="en"/>
        </w:rPr>
        <w:t xml:space="preserve"> scheme with </w:t>
      </w:r>
      <w:r>
        <w:rPr>
          <w:rStyle w:val="HTMLTypewriter"/>
          <w:lang w:val="en"/>
        </w:rPr>
        <w:t>localhost</w:t>
      </w:r>
      <w:r>
        <w:rPr>
          <w:rFonts w:ascii="Verdana" w:eastAsia="Times New Roman" w:hAnsi="Verdana"/>
          <w:color w:val="000000"/>
          <w:lang w:val="en"/>
        </w:rPr>
        <w:t xml:space="preserve"> as the hostname. Authorization Servers MAY place additional constraints on Native Clients. The Authorization Server MUST </w:t>
      </w:r>
      <w:proofErr w:type="gramStart"/>
      <w:r>
        <w:rPr>
          <w:rFonts w:ascii="Verdana" w:eastAsia="Times New Roman" w:hAnsi="Verdana"/>
          <w:color w:val="000000"/>
          <w:lang w:val="en"/>
        </w:rPr>
        <w:t>verify</w:t>
      </w:r>
      <w:proofErr w:type="gramEnd"/>
      <w:r>
        <w:rPr>
          <w:rFonts w:ascii="Verdana" w:eastAsia="Times New Roman" w:hAnsi="Verdana"/>
          <w:color w:val="000000"/>
          <w:lang w:val="en"/>
        </w:rPr>
        <w:t xml:space="preserve"> that all the registered </w:t>
      </w:r>
      <w:r>
        <w:rPr>
          <w:rStyle w:val="HTMLTypewriter"/>
          <w:lang w:val="en"/>
        </w:rPr>
        <w:t>redirect_uris</w:t>
      </w:r>
      <w:r>
        <w:rPr>
          <w:rFonts w:ascii="Verdana" w:eastAsia="Times New Roman" w:hAnsi="Verdana"/>
          <w:color w:val="000000"/>
          <w:lang w:val="en"/>
        </w:rPr>
        <w:t xml:space="preserve"> </w:t>
      </w:r>
      <w:r>
        <w:rPr>
          <w:rFonts w:ascii="Verdana" w:eastAsia="Times New Roman" w:hAnsi="Verdana"/>
          <w:color w:val="000000"/>
          <w:lang w:val="en"/>
        </w:rPr>
        <w:t xml:space="preserve">conform to these constraints. This prevents sharing a Client ID across different types of Clients. </w:t>
      </w:r>
    </w:p>
    <w:p w14:paraId="373359E7"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proofErr w:type="gramStart"/>
      <w:r>
        <w:rPr>
          <w:rFonts w:ascii="Verdana" w:eastAsia="Times New Roman" w:hAnsi="Verdana"/>
          <w:color w:val="000000"/>
          <w:lang w:val="en"/>
        </w:rPr>
        <w:t>contacts</w:t>
      </w:r>
      <w:proofErr w:type="gramEnd"/>
    </w:p>
    <w:p w14:paraId="480CB215"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Array of e-mail addresses of people responsible for this Client.</w:t>
      </w:r>
      <w:proofErr w:type="gramEnd"/>
      <w:r>
        <w:rPr>
          <w:rFonts w:ascii="Verdana" w:eastAsia="Times New Roman" w:hAnsi="Verdana"/>
          <w:color w:val="000000"/>
          <w:lang w:val="en"/>
        </w:rPr>
        <w:t xml:space="preserve"> This might be used by some providers to enable a Web user interface to m</w:t>
      </w:r>
      <w:r>
        <w:rPr>
          <w:rFonts w:ascii="Verdana" w:eastAsia="Times New Roman" w:hAnsi="Verdana"/>
          <w:color w:val="000000"/>
          <w:lang w:val="en"/>
        </w:rPr>
        <w:t xml:space="preserve">odify the Client information. </w:t>
      </w:r>
    </w:p>
    <w:p w14:paraId="2A18AE31"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client_name</w:t>
      </w:r>
    </w:p>
    <w:p w14:paraId="0FDF4A1F"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Name of the Client to be presented to the End-User.</w:t>
      </w:r>
      <w:proofErr w:type="gramEnd"/>
      <w:r>
        <w:rPr>
          <w:rFonts w:ascii="Verdana" w:eastAsia="Times New Roman" w:hAnsi="Verdana"/>
          <w:color w:val="000000"/>
          <w:lang w:val="en"/>
        </w:rPr>
        <w:t xml:space="preserve">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w:t>
        </w:r>
        <w:r>
          <w:rPr>
            <w:rStyle w:val="Hyperlink"/>
            <w:rFonts w:ascii="Verdana" w:eastAsia="Times New Roman" w:hAnsi="Verdana"/>
            <w:u w:val="none"/>
            <w:lang w:val="en"/>
          </w:rPr>
          <w:t>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042B4335"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logo_uri</w:t>
      </w:r>
    </w:p>
    <w:p w14:paraId="0ABE07B9"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references a logo for the Client application.</w:t>
      </w:r>
      <w:proofErr w:type="gramEnd"/>
      <w:r>
        <w:rPr>
          <w:rFonts w:ascii="Verdana" w:eastAsia="Times New Roman" w:hAnsi="Verdana"/>
          <w:color w:val="000000"/>
          <w:lang w:val="en"/>
        </w:rPr>
        <w:t xml:space="preserve"> The value of this field MUST point to a valid image file. </w:t>
      </w:r>
    </w:p>
    <w:p w14:paraId="373AF1EA"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client_uri</w:t>
      </w:r>
    </w:p>
    <w:p w14:paraId="6B5F7034"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of the home page of the Client.</w:t>
      </w:r>
      <w:proofErr w:type="gramEnd"/>
      <w:r>
        <w:rPr>
          <w:rFonts w:ascii="Verdana" w:eastAsia="Times New Roman" w:hAnsi="Verdana"/>
          <w:color w:val="000000"/>
          <w:lang w:val="en"/>
        </w:rPr>
        <w:t xml:space="preserve"> The value of this fie</w:t>
      </w:r>
      <w:r>
        <w:rPr>
          <w:rFonts w:ascii="Verdana" w:eastAsia="Times New Roman" w:hAnsi="Verdana"/>
          <w:color w:val="000000"/>
          <w:lang w:val="en"/>
        </w:rPr>
        <w:t xml:space="preserve">ld MUST point to a valid Web page. If present, the server SHOULD display this URL to the End-User in a followable fashion. If desired, representation of this Claim in different languages and scripts is represented as described in </w:t>
      </w:r>
      <w:hyperlink w:anchor="LanguagesAndScripts" w:history="1">
        <w:r>
          <w:rPr>
            <w:rStyle w:val="Hyperlink"/>
            <w:rFonts w:ascii="Verdana" w:eastAsia="Times New Roman" w:hAnsi="Verdana"/>
            <w:u w:val="none"/>
            <w:lang w:val="en"/>
          </w:rPr>
          <w:t>Section 2.1</w:t>
        </w:r>
        <w:r>
          <w:rPr>
            <w:rStyle w:val="Hyperlink"/>
            <w:rFonts w:ascii="Verdana" w:eastAsia="Times New Roman" w:hAnsi="Verdana"/>
            <w:vanish/>
            <w:u w:val="none"/>
            <w:lang w:val="en"/>
          </w:rPr>
          <w:t xml:space="preserve"> (Metadata Languages and Scripts)</w:t>
        </w:r>
      </w:hyperlink>
      <w:r>
        <w:rPr>
          <w:rFonts w:ascii="Verdana" w:eastAsia="Times New Roman" w:hAnsi="Verdana"/>
          <w:color w:val="000000"/>
          <w:lang w:val="en"/>
        </w:rPr>
        <w:t xml:space="preserve">. </w:t>
      </w:r>
    </w:p>
    <w:p w14:paraId="47605EB2"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token_endpoint_auth_method</w:t>
      </w:r>
    </w:p>
    <w:p w14:paraId="571DAA67"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Requested authentication method for the Token Endpoint.</w:t>
      </w:r>
      <w:proofErr w:type="gramEnd"/>
      <w:r>
        <w:rPr>
          <w:rFonts w:ascii="Verdana" w:eastAsia="Times New Roman" w:hAnsi="Verdana"/>
          <w:color w:val="000000"/>
          <w:lang w:val="en"/>
        </w:rPr>
        <w:t xml:space="preserve"> The options are </w:t>
      </w:r>
      <w:r>
        <w:rPr>
          <w:rStyle w:val="HTMLTypewriter"/>
          <w:lang w:val="en"/>
        </w:rPr>
        <w:t>client_secret_post</w:t>
      </w:r>
      <w:r>
        <w:rPr>
          <w:rFonts w:ascii="Verdana" w:eastAsia="Times New Roman" w:hAnsi="Verdana"/>
          <w:color w:val="000000"/>
          <w:lang w:val="en"/>
        </w:rPr>
        <w:t xml:space="preserve">, </w:t>
      </w:r>
      <w:r>
        <w:rPr>
          <w:rStyle w:val="HTMLTypewriter"/>
          <w:lang w:val="en"/>
        </w:rPr>
        <w:t>client_secret_basic</w:t>
      </w:r>
      <w:r>
        <w:rPr>
          <w:rFonts w:ascii="Verdana" w:eastAsia="Times New Roman" w:hAnsi="Verdana"/>
          <w:color w:val="000000"/>
          <w:lang w:val="en"/>
        </w:rPr>
        <w:t xml:space="preserve">, </w:t>
      </w:r>
      <w:r>
        <w:rPr>
          <w:rStyle w:val="HTMLTypewriter"/>
          <w:lang w:val="en"/>
        </w:rPr>
        <w:t>client_secret_jwt</w:t>
      </w:r>
      <w:r>
        <w:rPr>
          <w:rFonts w:ascii="Verdana" w:eastAsia="Times New Roman" w:hAnsi="Verdana"/>
          <w:color w:val="000000"/>
          <w:lang w:val="en"/>
        </w:rPr>
        <w:t xml:space="preserve">, and </w:t>
      </w:r>
      <w:r>
        <w:rPr>
          <w:rStyle w:val="HTMLTypewriter"/>
          <w:lang w:val="en"/>
        </w:rPr>
        <w:t>private_key_jwt</w:t>
      </w:r>
      <w:r>
        <w:rPr>
          <w:rFonts w:ascii="Verdana" w:eastAsia="Times New Roman" w:hAnsi="Verdana"/>
          <w:color w:val="000000"/>
          <w:lang w:val="en"/>
        </w:rPr>
        <w:t xml:space="preserve">, as </w:t>
      </w:r>
      <w:r>
        <w:rPr>
          <w:rFonts w:ascii="Verdana" w:eastAsia="Times New Roman" w:hAnsi="Verdana"/>
          <w:color w:val="000000"/>
          <w:lang w:val="en"/>
        </w:rPr>
        <w:t xml:space="preserve">described in Section 2.2.1 of </w:t>
      </w:r>
      <w:hyperlink w:anchor="OpenID.Messages" w:history="1">
        <w:r>
          <w:rPr>
            <w:rStyle w:val="Hyperlink"/>
            <w:rFonts w:ascii="Verdana" w:eastAsia="Times New Roman" w:hAnsi="Verdana"/>
            <w:u w:val="none"/>
            <w:lang w:val="en"/>
          </w:rPr>
          <w:t>OpenID Connect Messages 1.0</w:t>
        </w:r>
        <w:r>
          <w:rPr>
            <w:rStyle w:val="Hyperlink"/>
            <w:rFonts w:ascii="Verdana" w:eastAsia="Times New Roman" w:hAnsi="Verdana"/>
            <w:vanish/>
            <w:u w:val="none"/>
            <w:lang w:val="en"/>
          </w:rPr>
          <w:t xml:space="preserve"> (Sakimura, N., Bradley, J., Jones, M., de Medeiros, B., Mortimore, C., and E. Jay, “OpenID Connect Messages 1.0,” June 2013.)</w:t>
        </w:r>
      </w:hyperlink>
      <w:r>
        <w:rPr>
          <w:rFonts w:ascii="Verdana" w:eastAsia="Times New Roman" w:hAnsi="Verdana"/>
          <w:color w:val="000000"/>
          <w:lang w:val="en"/>
        </w:rPr>
        <w:t xml:space="preserve"> [OpenID.Messages]. Other Authentic</w:t>
      </w:r>
      <w:r>
        <w:rPr>
          <w:rFonts w:ascii="Verdana" w:eastAsia="Times New Roman" w:hAnsi="Verdana"/>
          <w:color w:val="000000"/>
          <w:lang w:val="en"/>
        </w:rPr>
        <w:t xml:space="preserve">ation methods MAY be defined by extensions. If unspecified or omitted, the default is </w:t>
      </w:r>
      <w:r>
        <w:rPr>
          <w:rStyle w:val="HTMLTypewriter"/>
          <w:lang w:val="en"/>
        </w:rPr>
        <w:t>client_secret_basic</w:t>
      </w:r>
      <w:r>
        <w:rPr>
          <w:rFonts w:ascii="Verdana" w:eastAsia="Times New Roman" w:hAnsi="Verdana"/>
          <w:color w:val="000000"/>
          <w:lang w:val="en"/>
        </w:rPr>
        <w:t xml:space="preserve"> HTTP Basic Authentication Scheme as specified in Section 2.3.1 of </w:t>
      </w:r>
      <w:hyperlink w:anchor="RFC6749" w:history="1">
        <w:r>
          <w:rPr>
            <w:rStyle w:val="Hyperlink"/>
            <w:rFonts w:ascii="Verdana" w:eastAsia="Times New Roman" w:hAnsi="Verdana"/>
            <w:u w:val="none"/>
            <w:lang w:val="en"/>
          </w:rPr>
          <w:t>OAuth 2.0</w:t>
        </w:r>
        <w:r>
          <w:rPr>
            <w:rStyle w:val="Hyperlink"/>
            <w:rFonts w:ascii="Verdana" w:eastAsia="Times New Roman" w:hAnsi="Verdana"/>
            <w:vanish/>
            <w:u w:val="none"/>
            <w:lang w:val="en"/>
          </w:rPr>
          <w:t xml:space="preserve"> (Hardt, D., “The OAuth 2.0 Authorization Fra</w:t>
        </w:r>
        <w:r>
          <w:rPr>
            <w:rStyle w:val="Hyperlink"/>
            <w:rFonts w:ascii="Verdana" w:eastAsia="Times New Roman" w:hAnsi="Verdana"/>
            <w:vanish/>
            <w:u w:val="none"/>
            <w:lang w:val="en"/>
          </w:rPr>
          <w:t>mework,” October 2012.)</w:t>
        </w:r>
      </w:hyperlink>
      <w:r>
        <w:rPr>
          <w:rFonts w:ascii="Verdana" w:eastAsia="Times New Roman" w:hAnsi="Verdana"/>
          <w:color w:val="000000"/>
          <w:lang w:val="en"/>
        </w:rPr>
        <w:t xml:space="preserve"> [RFC6749]. </w:t>
      </w:r>
    </w:p>
    <w:p w14:paraId="281F2628"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policy_uri</w:t>
      </w:r>
    </w:p>
    <w:p w14:paraId="4E07A638"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URL that the Relying Party Client provides to the End-User to read about the how the profile data will be used.</w:t>
      </w:r>
      <w:proofErr w:type="gramEnd"/>
      <w:r>
        <w:rPr>
          <w:rFonts w:ascii="Verdana" w:eastAsia="Times New Roman" w:hAnsi="Verdana"/>
          <w:color w:val="000000"/>
          <w:lang w:val="en"/>
        </w:rPr>
        <w:t xml:space="preserve"> The OpenID Provider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this URL to the End-User if it is given. </w:t>
      </w:r>
    </w:p>
    <w:p w14:paraId="16809C72"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tos_uri</w:t>
      </w:r>
    </w:p>
    <w:p w14:paraId="5EFE7CAE"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that the Relying Party Client provides to the End-User to read about the Relying Party's terms of service. The OpenID Provider SHOULD </w:t>
      </w:r>
      <w:proofErr w:type="gramStart"/>
      <w:r>
        <w:rPr>
          <w:rFonts w:ascii="Verdana" w:eastAsia="Times New Roman" w:hAnsi="Verdana"/>
          <w:color w:val="000000"/>
          <w:lang w:val="en"/>
        </w:rPr>
        <w:t>display</w:t>
      </w:r>
      <w:proofErr w:type="gramEnd"/>
      <w:r>
        <w:rPr>
          <w:rFonts w:ascii="Verdana" w:eastAsia="Times New Roman" w:hAnsi="Verdana"/>
          <w:color w:val="000000"/>
          <w:lang w:val="en"/>
        </w:rPr>
        <w:t xml:space="preserve"> this URL to the End-User if it is given. </w:t>
      </w:r>
    </w:p>
    <w:p w14:paraId="6402130C"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jwks_uri</w:t>
      </w:r>
    </w:p>
    <w:p w14:paraId="3EA1AC85"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URL for the Client's JSON Web Key Set </w:t>
      </w:r>
      <w:hyperlink w:anchor="JWK" w:history="1">
        <w:r>
          <w:rPr>
            <w:rStyle w:val="Hyperlink"/>
            <w:rFonts w:ascii="Verdana" w:eastAsia="Times New Roman" w:hAnsi="Verdana"/>
            <w:u w:val="none"/>
            <w:lang w:val="en"/>
          </w:rPr>
          <w:t>[JWK]</w:t>
        </w:r>
        <w:r>
          <w:rPr>
            <w:rStyle w:val="Hyperlink"/>
            <w:rFonts w:ascii="Verdana" w:eastAsia="Times New Roman" w:hAnsi="Verdana"/>
            <w:vanish/>
            <w:u w:val="none"/>
            <w:lang w:val="en"/>
          </w:rPr>
          <w:t xml:space="preserve"> (Jones, M., “JSON Web Key (JWK),” May 2013.)</w:t>
        </w:r>
      </w:hyperlink>
      <w:r>
        <w:rPr>
          <w:rFonts w:ascii="Verdana" w:eastAsia="Times New Roman" w:hAnsi="Verdana"/>
          <w:color w:val="000000"/>
          <w:lang w:val="en"/>
        </w:rPr>
        <w:t xml:space="preserve"> document.</w:t>
      </w:r>
      <w:proofErr w:type="gramEnd"/>
      <w:r>
        <w:rPr>
          <w:rFonts w:ascii="Verdana" w:eastAsia="Times New Roman" w:hAnsi="Verdana"/>
          <w:color w:val="000000"/>
          <w:lang w:val="en"/>
        </w:rPr>
        <w:t xml:space="preserve"> If the Client signs requests to the Server, it contains the signing key(s) the Server uses to validate signatures from the Client. The JWK Set MAY also contain the Client</w:t>
      </w:r>
      <w:r>
        <w:rPr>
          <w:rFonts w:ascii="Verdana" w:eastAsia="Times New Roman" w:hAnsi="Verdana"/>
          <w:color w:val="000000"/>
          <w:lang w:val="en"/>
        </w:rPr>
        <w:t xml:space="preserve">'s encryption keys(s), which are used by the Server to encrypt responses to the Client. When both signing and encryption keys are made available, a </w:t>
      </w:r>
      <w:r>
        <w:rPr>
          <w:rStyle w:val="HTMLTypewriter"/>
          <w:lang w:val="en"/>
        </w:rPr>
        <w:t>use</w:t>
      </w:r>
      <w:r>
        <w:rPr>
          <w:rFonts w:ascii="Verdana" w:eastAsia="Times New Roman" w:hAnsi="Verdana"/>
          <w:color w:val="000000"/>
          <w:lang w:val="en"/>
        </w:rPr>
        <w:t xml:space="preserve"> (Key Use) parameter value is REQUIRED for all keys in the document to indicate each key's intended usage</w:t>
      </w:r>
      <w:r>
        <w:rPr>
          <w:rFonts w:ascii="Verdana" w:eastAsia="Times New Roman" w:hAnsi="Verdana"/>
          <w:color w:val="000000"/>
          <w:lang w:val="en"/>
        </w:rPr>
        <w:t xml:space="preserve">. </w:t>
      </w: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
    <w:p w14:paraId="5B643924"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sector_identifier_uri</w:t>
      </w:r>
    </w:p>
    <w:p w14:paraId="2EF0F737"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URL using the </w:t>
      </w:r>
      <w:r>
        <w:rPr>
          <w:rStyle w:val="HTMLTypewriter"/>
          <w:lang w:val="en"/>
        </w:rPr>
        <w:t>https</w:t>
      </w:r>
      <w:r>
        <w:rPr>
          <w:rFonts w:ascii="Verdana" w:eastAsia="Times New Roman" w:hAnsi="Verdana"/>
          <w:color w:val="000000"/>
          <w:lang w:val="en"/>
        </w:rPr>
        <w:t xml:space="preserve"> scheme to be used in calculating Pseudonymous Identifiers by the OP. The URL references a file with a single JSON array of </w:t>
      </w:r>
      <w:r>
        <w:rPr>
          <w:rStyle w:val="HTMLTypewriter"/>
          <w:lang w:val="en"/>
        </w:rPr>
        <w:t>redirect_uri</w:t>
      </w:r>
      <w:r>
        <w:rPr>
          <w:rFonts w:ascii="Verdana" w:eastAsia="Times New Roman" w:hAnsi="Verdana"/>
          <w:color w:val="000000"/>
          <w:lang w:val="en"/>
        </w:rPr>
        <w:t xml:space="preserve"> values. Please see </w:t>
      </w:r>
      <w:hyperlink w:anchor="sector.identifier.url.validation" w:history="1">
        <w:r>
          <w:rPr>
            <w:rStyle w:val="Hyperlink"/>
            <w:rFonts w:ascii="Verdana" w:eastAsia="Times New Roman" w:hAnsi="Verdana"/>
            <w:u w:val="none"/>
            <w:lang w:val="en"/>
          </w:rPr>
          <w:t>Section 5</w:t>
        </w:r>
        <w:r>
          <w:rPr>
            <w:rStyle w:val="Hyperlink"/>
            <w:rFonts w:ascii="Verdana" w:eastAsia="Times New Roman" w:hAnsi="Verdana"/>
            <w:vanish/>
            <w:u w:val="none"/>
            <w:lang w:val="en"/>
          </w:rPr>
          <w:t xml:space="preserve"> ("sector_identifier_uri" Validation)</w:t>
        </w:r>
      </w:hyperlink>
      <w:r>
        <w:rPr>
          <w:rFonts w:ascii="Verdana" w:eastAsia="Times New Roman" w:hAnsi="Verdana"/>
          <w:color w:val="000000"/>
          <w:lang w:val="en"/>
        </w:rPr>
        <w:t xml:space="preserve">. Providers that use pairwise </w:t>
      </w:r>
      <w:r>
        <w:rPr>
          <w:rStyle w:val="HTMLTypewriter"/>
          <w:lang w:val="en"/>
        </w:rPr>
        <w:t>sub</w:t>
      </w:r>
      <w:r>
        <w:rPr>
          <w:rFonts w:ascii="Verdana" w:eastAsia="Times New Roman" w:hAnsi="Verdana"/>
          <w:color w:val="000000"/>
          <w:lang w:val="en"/>
        </w:rPr>
        <w:t xml:space="preserve"> (subject) values SHOULD provide a </w:t>
      </w:r>
      <w:r>
        <w:rPr>
          <w:rStyle w:val="HTMLTypewriter"/>
          <w:lang w:val="en"/>
        </w:rPr>
        <w:t>sector_identifier_uri</w:t>
      </w:r>
      <w:r>
        <w:rPr>
          <w:rFonts w:ascii="Verdana" w:eastAsia="Times New Roman" w:hAnsi="Verdana"/>
          <w:color w:val="000000"/>
          <w:lang w:val="en"/>
        </w:rPr>
        <w:t xml:space="preserve">. </w:t>
      </w:r>
    </w:p>
    <w:p w14:paraId="6D48CA5A"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subject_type</w:t>
      </w:r>
    </w:p>
    <w:p w14:paraId="1C87C294"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Style w:val="HTMLTypewriter"/>
          <w:lang w:val="en"/>
        </w:rPr>
        <w:t>subject_type</w:t>
      </w:r>
      <w:proofErr w:type="gramEnd"/>
      <w:r>
        <w:rPr>
          <w:rFonts w:ascii="Verdana" w:eastAsia="Times New Roman" w:hAnsi="Verdana"/>
          <w:color w:val="000000"/>
          <w:lang w:val="en"/>
        </w:rPr>
        <w:t xml:space="preserve"> requested for responses to this </w:t>
      </w:r>
      <w:r>
        <w:rPr>
          <w:rStyle w:val="HTMLTypewriter"/>
          <w:lang w:val="en"/>
        </w:rPr>
        <w:t>client_id</w:t>
      </w:r>
      <w:r>
        <w:rPr>
          <w:rFonts w:ascii="Verdana" w:eastAsia="Times New Roman" w:hAnsi="Verdana"/>
          <w:color w:val="000000"/>
          <w:lang w:val="en"/>
        </w:rPr>
        <w:t xml:space="preserve">. The </w:t>
      </w:r>
      <w:r>
        <w:rPr>
          <w:rStyle w:val="HTMLTypewriter"/>
          <w:lang w:val="en"/>
        </w:rPr>
        <w:t>subject_types_su</w:t>
      </w:r>
      <w:r>
        <w:rPr>
          <w:rStyle w:val="HTMLTypewriter"/>
          <w:lang w:val="en"/>
        </w:rPr>
        <w:t>pported</w:t>
      </w:r>
      <w:r>
        <w:rPr>
          <w:rFonts w:ascii="Verdana" w:eastAsia="Times New Roman" w:hAnsi="Verdana"/>
          <w:color w:val="000000"/>
          <w:lang w:val="en"/>
        </w:rPr>
        <w:t xml:space="preserve"> element of discovery contains a list of the supported </w:t>
      </w:r>
      <w:r>
        <w:rPr>
          <w:rStyle w:val="HTMLTypewriter"/>
          <w:lang w:val="en"/>
        </w:rPr>
        <w:t>subject_type</w:t>
      </w:r>
      <w:r>
        <w:rPr>
          <w:rFonts w:ascii="Verdana" w:eastAsia="Times New Roman" w:hAnsi="Verdana"/>
          <w:color w:val="000000"/>
          <w:lang w:val="en"/>
        </w:rPr>
        <w:t xml:space="preserve"> values for this server. Valid types include </w:t>
      </w:r>
      <w:r>
        <w:rPr>
          <w:rStyle w:val="HTMLTypewriter"/>
          <w:lang w:val="en"/>
        </w:rPr>
        <w:t>pairwise</w:t>
      </w:r>
      <w:r>
        <w:rPr>
          <w:rFonts w:ascii="Verdana" w:eastAsia="Times New Roman" w:hAnsi="Verdana"/>
          <w:color w:val="000000"/>
          <w:lang w:val="en"/>
        </w:rPr>
        <w:t xml:space="preserve"> and </w:t>
      </w:r>
      <w:r>
        <w:rPr>
          <w:rStyle w:val="HTMLTypewriter"/>
          <w:lang w:val="en"/>
        </w:rPr>
        <w:t>public</w:t>
      </w:r>
      <w:r>
        <w:rPr>
          <w:rFonts w:ascii="Verdana" w:eastAsia="Times New Roman" w:hAnsi="Verdana"/>
          <w:color w:val="000000"/>
          <w:lang w:val="en"/>
        </w:rPr>
        <w:t xml:space="preserve">. </w:t>
      </w:r>
    </w:p>
    <w:p w14:paraId="1F406030"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request_object_signing_alg</w:t>
      </w:r>
    </w:p>
    <w:p w14:paraId="03B6E2AA"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hyperlink w:anchor="JWS" w:history="1">
        <w:proofErr w:type="gramStart"/>
        <w:r>
          <w:rPr>
            <w:rStyle w:val="Hyperlink"/>
            <w:rFonts w:ascii="Verdana" w:eastAsia="Times New Roman" w:hAnsi="Verdana"/>
            <w:u w:val="none"/>
            <w:lang w:val="en"/>
          </w:rPr>
          <w:t>JWS</w:t>
        </w:r>
        <w:r>
          <w:rPr>
            <w:rStyle w:val="Hyperlink"/>
            <w:rFonts w:ascii="Verdana" w:eastAsia="Times New Roman" w:hAnsi="Verdana"/>
            <w:vanish/>
            <w:u w:val="none"/>
            <w:lang w:val="en"/>
          </w:rPr>
          <w:t xml:space="preserve"> (Jones, M., Bradley, J., and N. Sakimura, “</w:t>
        </w:r>
        <w:r>
          <w:rPr>
            <w:rStyle w:val="Hyperlink"/>
            <w:rFonts w:ascii="Verdana" w:eastAsia="Times New Roman" w:hAnsi="Verdana"/>
            <w:vanish/>
            <w:u w:val="none"/>
            <w:lang w:val="en"/>
          </w:rPr>
          <w:t>JSON Web Signature (JWS),” May 2013.)</w:t>
        </w:r>
      </w:hyperlink>
      <w:r>
        <w:rPr>
          <w:rFonts w:ascii="Verdana" w:eastAsia="Times New Roman" w:hAnsi="Verdana"/>
          <w:color w:val="000000"/>
          <w:lang w:val="en"/>
        </w:rPr>
        <w:t xml:space="preserve"> [JWS]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that MUST be used for requests to the Authorization Server.</w:t>
      </w:r>
      <w:proofErr w:type="gramEnd"/>
      <w:r>
        <w:rPr>
          <w:rFonts w:ascii="Verdana" w:eastAsia="Times New Roman" w:hAnsi="Verdana"/>
          <w:color w:val="000000"/>
          <w:lang w:val="en"/>
        </w:rPr>
        <w:t xml:space="preserve"> The valid values are listed in Section 3.1 of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All Request Objects from this </w:t>
      </w:r>
      <w:r>
        <w:rPr>
          <w:rStyle w:val="HTMLTypewriter"/>
          <w:lang w:val="en"/>
        </w:rPr>
        <w:t>client_id</w:t>
      </w:r>
      <w:r>
        <w:rPr>
          <w:rFonts w:ascii="Verdana" w:eastAsia="Times New Roman" w:hAnsi="Verdana"/>
          <w:color w:val="000000"/>
          <w:lang w:val="en"/>
        </w:rPr>
        <w:t xml:space="preserve"> MUST be rejected if not signed by this algorithm. Servers SHOULD support </w:t>
      </w:r>
      <w:r>
        <w:rPr>
          <w:rStyle w:val="HTMLTypewriter"/>
          <w:lang w:val="en"/>
        </w:rPr>
        <w:t>RS256</w:t>
      </w:r>
      <w:r>
        <w:rPr>
          <w:rFonts w:ascii="Verdana" w:eastAsia="Times New Roman" w:hAnsi="Verdana"/>
          <w:color w:val="000000"/>
          <w:lang w:val="en"/>
        </w:rPr>
        <w:t xml:space="preserve">. </w:t>
      </w:r>
    </w:p>
    <w:p w14:paraId="1A224357"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userinfo_signed_response_alg</w:t>
      </w:r>
    </w:p>
    <w:p w14:paraId="2F7E2132"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JWS </w:t>
      </w:r>
      <w:r>
        <w:rPr>
          <w:rStyle w:val="HTMLTypewriter"/>
          <w:lang w:val="en"/>
        </w:rPr>
        <w:t>alg</w:t>
      </w:r>
      <w:r>
        <w:rPr>
          <w:rFonts w:ascii="Verdana" w:eastAsia="Times New Roman" w:hAnsi="Verdana"/>
          <w:color w:val="000000"/>
          <w:lang w:val="en"/>
        </w:rPr>
        <w:t xml:space="preserve"> algorit</w:t>
      </w:r>
      <w:r>
        <w:rPr>
          <w:rFonts w:ascii="Verdana" w:eastAsia="Times New Roman" w:hAnsi="Verdana"/>
          <w:color w:val="000000"/>
          <w:lang w:val="en"/>
        </w:rPr>
        <w:t xml:space="preserve">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UserInfo Responses.</w:t>
      </w:r>
      <w:proofErr w:type="gramEnd"/>
      <w:r>
        <w:rPr>
          <w:rFonts w:ascii="Verdana" w:eastAsia="Times New Roman" w:hAnsi="Verdana"/>
          <w:color w:val="000000"/>
          <w:lang w:val="en"/>
        </w:rPr>
        <w:t xml:space="preserve"> The valid values are listed in Section 3.1 of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I</w:t>
      </w:r>
      <w:r>
        <w:rPr>
          <w:rFonts w:ascii="Verdana" w:eastAsia="Times New Roman" w:hAnsi="Verdana"/>
          <w:color w:val="000000"/>
          <w:lang w:val="en"/>
        </w:rPr>
        <w:t xml:space="preserve">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[JWT] serialized, and signed using JWS. </w:t>
      </w:r>
    </w:p>
    <w:p w14:paraId="14CC44AC"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userinfo_encrypted_response_alg</w:t>
      </w:r>
    </w:p>
    <w:p w14:paraId="7B73353A"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hyperlink w:anchor="JWE" w:history="1">
        <w:proofErr w:type="gramStart"/>
        <w:r>
          <w:rPr>
            <w:rStyle w:val="Hyperlink"/>
            <w:rFonts w:ascii="Verdana" w:eastAsia="Times New Roman" w:hAnsi="Verdana"/>
            <w:u w:val="none"/>
            <w:lang w:val="en"/>
          </w:rPr>
          <w:t>JWE</w:t>
        </w:r>
        <w:r>
          <w:rPr>
            <w:rStyle w:val="Hyperlink"/>
            <w:rFonts w:ascii="Verdana" w:eastAsia="Times New Roman" w:hAnsi="Verdana"/>
            <w:vanish/>
            <w:u w:val="none"/>
            <w:lang w:val="en"/>
          </w:rPr>
          <w:t xml:space="preserve"> (Jones, M., Rescorla, E., and J. Hildebrand, “JSON Web Encryption (JWE),” May 2013.)</w:t>
        </w:r>
      </w:hyperlink>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encrypting UserInfo Responses.</w:t>
      </w:r>
      <w:proofErr w:type="gramEnd"/>
      <w:r>
        <w:rPr>
          <w:rFonts w:ascii="Verdana" w:eastAsia="Times New Roman" w:hAnsi="Verdana"/>
          <w:color w:val="000000"/>
          <w:lang w:val="en"/>
        </w:rPr>
        <w:t xml:space="preserve"> The valid values a</w:t>
      </w:r>
      <w:r>
        <w:rPr>
          <w:rFonts w:ascii="Verdana" w:eastAsia="Times New Roman" w:hAnsi="Verdana"/>
          <w:color w:val="000000"/>
          <w:lang w:val="en"/>
        </w:rPr>
        <w:t xml:space="preserve">re listed in Section 4.1 of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If this is requested in combination with signing the response will be signed then encrypted.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[JWT] serialized, and encrypted using JWE. </w:t>
      </w:r>
    </w:p>
    <w:p w14:paraId="0DCDDB7F"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userinfo_encrypted_response_enc</w:t>
      </w:r>
    </w:p>
    <w:p w14:paraId="2D6A607E"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w:t>
        </w:r>
        <w:r>
          <w:rPr>
            <w:rStyle w:val="Hyperlink"/>
            <w:rFonts w:ascii="Verdana" w:eastAsia="Times New Roman" w:hAnsi="Verdana"/>
            <w:vanish/>
            <w:u w:val="none"/>
            <w:lang w:val="en"/>
          </w:rPr>
          <w:t>JSON Web Algorithms (JWA),” May 2013.)</w:t>
        </w:r>
      </w:hyperlink>
      <w:r>
        <w:rPr>
          <w:rFonts w:ascii="Verdana" w:eastAsia="Times New Roman" w:hAnsi="Verdana"/>
          <w:color w:val="000000"/>
          <w:lang w:val="en"/>
        </w:rPr>
        <w:t xml:space="preserve"> REQUIRED for symmetric encryption of UserInfo Responses.</w:t>
      </w:r>
      <w:proofErr w:type="gramEnd"/>
      <w:r>
        <w:rPr>
          <w:rFonts w:ascii="Verdana" w:eastAsia="Times New Roman" w:hAnsi="Verdana"/>
          <w:color w:val="000000"/>
          <w:lang w:val="en"/>
        </w:rPr>
        <w:t xml:space="preserve"> The valid values are listed in Section 4.2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If </w:t>
      </w:r>
      <w:r>
        <w:rPr>
          <w:rStyle w:val="HTMLTypewriter"/>
          <w:lang w:val="en"/>
        </w:rPr>
        <w:t>userinfo_encrypted_respon</w:t>
      </w:r>
      <w:r>
        <w:rPr>
          <w:rStyle w:val="HTMLTypewriter"/>
          <w:lang w:val="en"/>
        </w:rPr>
        <w:t>se_alg</w:t>
      </w:r>
      <w:r>
        <w:rPr>
          <w:rFonts w:ascii="Verdana" w:eastAsia="Times New Roman" w:hAnsi="Verdana"/>
          <w:color w:val="000000"/>
          <w:lang w:val="en"/>
        </w:rPr>
        <w:t xml:space="preserve"> is specified the default for this value is </w:t>
      </w:r>
      <w:r>
        <w:rPr>
          <w:rStyle w:val="HTMLTypewriter"/>
          <w:lang w:val="en"/>
        </w:rPr>
        <w:t>A128CBC-HS256</w:t>
      </w:r>
      <w:r>
        <w:rPr>
          <w:rFonts w:ascii="Verdana" w:eastAsia="Times New Roman" w:hAnsi="Verdana"/>
          <w:color w:val="000000"/>
          <w:lang w:val="en"/>
        </w:rPr>
        <w:t xml:space="preserve">. If this is requested in combination with signing the response will be signed then encrypted.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w:t>
        </w:r>
        <w:r>
          <w:rPr>
            <w:rStyle w:val="Hyperlink"/>
            <w:rFonts w:ascii="Verdana" w:eastAsia="Times New Roman" w:hAnsi="Verdana"/>
            <w:vanish/>
            <w:u w:val="none"/>
            <w:lang w:val="en"/>
          </w:rPr>
          <w:t>nd N. Sakimura, “JSON Web Token (JWT),” May 2013.)</w:t>
        </w:r>
      </w:hyperlink>
      <w:r>
        <w:rPr>
          <w:rFonts w:ascii="Verdana" w:eastAsia="Times New Roman" w:hAnsi="Verdana"/>
          <w:color w:val="000000"/>
          <w:lang w:val="en"/>
        </w:rPr>
        <w:t xml:space="preserve"> [JWT] serialized, and encrypted using JWE. </w:t>
      </w:r>
    </w:p>
    <w:p w14:paraId="650494F1"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id_token_signed_response_alg</w:t>
      </w:r>
    </w:p>
    <w:p w14:paraId="7BD2D337" w14:textId="73D08406"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JWS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the ID </w:t>
      </w:r>
      <w:r>
        <w:rPr>
          <w:rFonts w:ascii="Verdana" w:eastAsia="Times New Roman" w:hAnsi="Verdana"/>
          <w:color w:val="000000"/>
          <w:lang w:val="en"/>
        </w:rPr>
        <w:t xml:space="preserve">Token issued to this </w:t>
      </w:r>
      <w:r>
        <w:rPr>
          <w:rStyle w:val="HTMLTypewriter"/>
          <w:lang w:val="en"/>
        </w:rPr>
        <w:t>client_id</w:t>
      </w:r>
      <w:r>
        <w:rPr>
          <w:rFonts w:ascii="Verdana" w:eastAsia="Times New Roman" w:hAnsi="Verdana"/>
          <w:color w:val="000000"/>
          <w:lang w:val="en"/>
        </w:rPr>
        <w:t>.</w:t>
      </w:r>
      <w:proofErr w:type="gramEnd"/>
      <w:r>
        <w:rPr>
          <w:rFonts w:ascii="Verdana" w:eastAsia="Times New Roman" w:hAnsi="Verdana"/>
          <w:color w:val="000000"/>
          <w:lang w:val="en"/>
        </w:rPr>
        <w:t xml:space="preserve"> The valid values are listed in Section 3.1 of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with the exception of </w:t>
      </w:r>
      <w:r>
        <w:rPr>
          <w:rStyle w:val="HTMLTypewriter"/>
          <w:lang w:val="en"/>
        </w:rPr>
        <w:t>none</w:t>
      </w:r>
      <w:r>
        <w:rPr>
          <w:rFonts w:ascii="Verdana" w:eastAsia="Times New Roman" w:hAnsi="Verdana"/>
          <w:color w:val="000000"/>
          <w:lang w:val="en"/>
        </w:rPr>
        <w:t xml:space="preserve">, which </w:t>
      </w:r>
      <w:del w:id="24" w:author="Author" w:date="2013-06-27T18:35:00Z">
        <w:r>
          <w:rPr>
            <w:rFonts w:ascii="Verdana" w:eastAsia="Times New Roman" w:hAnsi="Verdana"/>
            <w:color w:val="000000"/>
            <w:lang w:val="en"/>
          </w:rPr>
          <w:delText>MAY</w:delText>
        </w:r>
      </w:del>
      <w:ins w:id="25" w:author="Author" w:date="2013-06-27T18:35:00Z">
        <w:r>
          <w:rPr>
            <w:rFonts w:ascii="Verdana" w:eastAsia="Times New Roman" w:hAnsi="Verdana"/>
            <w:color w:val="000000"/>
            <w:lang w:val="en"/>
          </w:rPr>
          <w:t>MUST</w:t>
        </w:r>
      </w:ins>
      <w:r>
        <w:rPr>
          <w:rFonts w:ascii="Verdana" w:eastAsia="Times New Roman" w:hAnsi="Verdana"/>
          <w:color w:val="000000"/>
          <w:lang w:val="en"/>
        </w:rPr>
        <w:t xml:space="preserve"> NOT be used as the ID Token </w:t>
      </w:r>
      <w:r>
        <w:rPr>
          <w:rStyle w:val="HTMLTypewriter"/>
          <w:lang w:val="en"/>
        </w:rPr>
        <w:t>alg</w:t>
      </w:r>
      <w:r>
        <w:rPr>
          <w:rFonts w:ascii="Verdana" w:eastAsia="Times New Roman" w:hAnsi="Verdana"/>
          <w:color w:val="000000"/>
          <w:lang w:val="en"/>
        </w:rPr>
        <w:t xml:space="preserve"> value. The default</w:t>
      </w:r>
      <w:r>
        <w:rPr>
          <w:rFonts w:ascii="Verdana" w:eastAsia="Times New Roman" w:hAnsi="Verdana"/>
          <w:color w:val="000000"/>
          <w:lang w:val="en"/>
        </w:rPr>
        <w:t xml:space="preserve"> if not specified is </w:t>
      </w:r>
      <w:r>
        <w:rPr>
          <w:rStyle w:val="HTMLTypewriter"/>
          <w:lang w:val="en"/>
        </w:rPr>
        <w:t>RS256</w:t>
      </w:r>
      <w:r>
        <w:rPr>
          <w:rFonts w:ascii="Verdana" w:eastAsia="Times New Roman" w:hAnsi="Verdana"/>
          <w:color w:val="000000"/>
          <w:lang w:val="en"/>
        </w:rPr>
        <w:t xml:space="preserve">. The public key for validating the signature is provided by retrieving the JWK Set referenced by the </w:t>
      </w:r>
      <w:r>
        <w:rPr>
          <w:rStyle w:val="HTMLTypewriter"/>
          <w:lang w:val="en"/>
        </w:rPr>
        <w:t>jwks_uri</w:t>
      </w:r>
      <w:r>
        <w:rPr>
          <w:rFonts w:ascii="Verdana" w:eastAsia="Times New Roman" w:hAnsi="Verdana"/>
          <w:color w:val="000000"/>
          <w:lang w:val="en"/>
        </w:rPr>
        <w:t xml:space="preserve"> element from </w:t>
      </w:r>
      <w:hyperlink w:anchor="OpenID.Discovery" w:history="1">
        <w:r>
          <w:rPr>
            <w:rStyle w:val="Hyperlink"/>
            <w:rFonts w:ascii="Verdana" w:eastAsia="Times New Roman" w:hAnsi="Verdana"/>
            <w:u w:val="none"/>
            <w:lang w:val="en"/>
          </w:rPr>
          <w:t>OpenID Connect Discovery 1.0</w:t>
        </w:r>
        <w:r>
          <w:rPr>
            <w:rStyle w:val="Hyperlink"/>
            <w:rFonts w:ascii="Verdana" w:eastAsia="Times New Roman" w:hAnsi="Verdana"/>
            <w:vanish/>
            <w:u w:val="none"/>
            <w:lang w:val="en"/>
          </w:rPr>
          <w:t xml:space="preserve"> (Sakimura, N., Bradley, J., Jones, M.,</w:t>
        </w:r>
        <w:r>
          <w:rPr>
            <w:rStyle w:val="Hyperlink"/>
            <w:rFonts w:ascii="Verdana" w:eastAsia="Times New Roman" w:hAnsi="Verdana"/>
            <w:vanish/>
            <w:u w:val="none"/>
            <w:lang w:val="en"/>
          </w:rPr>
          <w:t xml:space="preserve"> and E. Jay, “OpenID Connect Discovery 1.0,” June 2013.)</w:t>
        </w:r>
      </w:hyperlink>
      <w:r>
        <w:rPr>
          <w:rFonts w:ascii="Verdana" w:eastAsia="Times New Roman" w:hAnsi="Verdana"/>
          <w:color w:val="000000"/>
          <w:lang w:val="en"/>
        </w:rPr>
        <w:t xml:space="preserve"> [OpenID.Discovery]. </w:t>
      </w:r>
    </w:p>
    <w:p w14:paraId="61FDD3DF"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id_token_encrypted_response_alg</w:t>
      </w:r>
    </w:p>
    <w:p w14:paraId="61B60B9E"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JWE </w:t>
      </w:r>
      <w:r>
        <w:rPr>
          <w:rStyle w:val="HTMLTypewriter"/>
          <w:lang w:val="en"/>
        </w:rPr>
        <w:t>alg</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encrypting the ID Tok</w:t>
      </w:r>
      <w:r>
        <w:rPr>
          <w:rFonts w:ascii="Verdana" w:eastAsia="Times New Roman" w:hAnsi="Verdana"/>
          <w:color w:val="000000"/>
          <w:lang w:val="en"/>
        </w:rPr>
        <w:t xml:space="preserve">en issued to this </w:t>
      </w:r>
      <w:r>
        <w:rPr>
          <w:rStyle w:val="HTMLTypewriter"/>
          <w:lang w:val="en"/>
        </w:rPr>
        <w:t>client_id</w:t>
      </w:r>
      <w:r>
        <w:rPr>
          <w:rFonts w:ascii="Verdana" w:eastAsia="Times New Roman" w:hAnsi="Verdana"/>
          <w:color w:val="000000"/>
          <w:lang w:val="en"/>
        </w:rPr>
        <w:t xml:space="preserve">. The valid values are listed in Section 4.1 of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If this is requested, the response will be signed then encrypted. The default, if not specif</w:t>
      </w:r>
      <w:r>
        <w:rPr>
          <w:rFonts w:ascii="Verdana" w:eastAsia="Times New Roman" w:hAnsi="Verdana"/>
          <w:color w:val="000000"/>
          <w:lang w:val="en"/>
        </w:rPr>
        <w:t xml:space="preserve">ied, is no encryption. </w:t>
      </w:r>
    </w:p>
    <w:p w14:paraId="1FE8A509"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id_token_encrypted_response_enc</w:t>
      </w:r>
    </w:p>
    <w:p w14:paraId="3B100EAE"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JWE </w:t>
      </w:r>
      <w:r>
        <w:rPr>
          <w:rStyle w:val="HTMLTypewriter"/>
          <w:lang w:val="en"/>
        </w:rPr>
        <w:t>enc</w:t>
      </w:r>
      <w:r>
        <w:rPr>
          <w:rFonts w:ascii="Verdana" w:eastAsia="Times New Roman" w:hAnsi="Verdana"/>
          <w:color w:val="000000"/>
          <w:lang w:val="en"/>
        </w:rPr>
        <w:t xml:space="preserve"> algorithm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REQUIRED for symmetric encryption of the ID Token issued to this </w:t>
      </w:r>
      <w:r>
        <w:rPr>
          <w:rStyle w:val="HTMLTypewriter"/>
          <w:lang w:val="en"/>
        </w:rPr>
        <w:t>client_id</w:t>
      </w:r>
      <w:r>
        <w:rPr>
          <w:rFonts w:ascii="Verdana" w:eastAsia="Times New Roman" w:hAnsi="Verdana"/>
          <w:color w:val="000000"/>
          <w:lang w:val="en"/>
        </w:rPr>
        <w:t>.</w:t>
      </w:r>
      <w:proofErr w:type="gramEnd"/>
      <w:r>
        <w:rPr>
          <w:rFonts w:ascii="Verdana" w:eastAsia="Times New Roman" w:hAnsi="Verdana"/>
          <w:color w:val="000000"/>
          <w:lang w:val="en"/>
        </w:rPr>
        <w:t xml:space="preserve"> </w:t>
      </w:r>
      <w:r>
        <w:rPr>
          <w:rFonts w:ascii="Verdana" w:eastAsia="Times New Roman" w:hAnsi="Verdana"/>
          <w:color w:val="000000"/>
          <w:lang w:val="en"/>
        </w:rPr>
        <w:t xml:space="preserve">The valid values are listed in Section 4.2 of </w:t>
      </w:r>
      <w:hyperlink w:anchor="JWA" w:history="1">
        <w:r>
          <w:rPr>
            <w:rStyle w:val="Hyperlink"/>
            <w:rFonts w:ascii="Verdana" w:eastAsia="Times New Roman" w:hAnsi="Verdana"/>
            <w:u w:val="none"/>
            <w:lang w:val="en"/>
          </w:rPr>
          <w:t>JWA</w:t>
        </w:r>
        <w:r>
          <w:rPr>
            <w:rStyle w:val="Hyperlink"/>
            <w:rFonts w:ascii="Verdana" w:eastAsia="Times New Roman" w:hAnsi="Verdana"/>
            <w:vanish/>
            <w:u w:val="none"/>
            <w:lang w:val="en"/>
          </w:rPr>
          <w:t xml:space="preserve"> (Jones, M., “JSON Web Algorithms (JWA),” May 2013.)</w:t>
        </w:r>
      </w:hyperlink>
      <w:r>
        <w:rPr>
          <w:rFonts w:ascii="Verdana" w:eastAsia="Times New Roman" w:hAnsi="Verdana"/>
          <w:color w:val="000000"/>
          <w:lang w:val="en"/>
        </w:rPr>
        <w:t xml:space="preserve"> [JWA]. If </w:t>
      </w:r>
      <w:r>
        <w:rPr>
          <w:rStyle w:val="HTMLTypewriter"/>
          <w:lang w:val="en"/>
        </w:rPr>
        <w:t>id_token_encrypted_response_alg</w:t>
      </w:r>
      <w:r>
        <w:rPr>
          <w:rFonts w:ascii="Verdana" w:eastAsia="Times New Roman" w:hAnsi="Verdana"/>
          <w:color w:val="000000"/>
          <w:lang w:val="en"/>
        </w:rPr>
        <w:t xml:space="preserve"> is specified, the default for this parameter is </w:t>
      </w:r>
      <w:r>
        <w:rPr>
          <w:rStyle w:val="HTMLTypewriter"/>
          <w:lang w:val="en"/>
        </w:rPr>
        <w:t>A128CBC-HS256</w:t>
      </w:r>
      <w:r>
        <w:rPr>
          <w:rFonts w:ascii="Verdana" w:eastAsia="Times New Roman" w:hAnsi="Verdana"/>
          <w:color w:val="000000"/>
          <w:lang w:val="en"/>
        </w:rPr>
        <w:t>. If this is requested in</w:t>
      </w:r>
      <w:r>
        <w:rPr>
          <w:rFonts w:ascii="Verdana" w:eastAsia="Times New Roman" w:hAnsi="Verdana"/>
          <w:color w:val="000000"/>
          <w:lang w:val="en"/>
        </w:rPr>
        <w:t xml:space="preserve"> combination with signing, the response will be signed then encrypted. If this is specified, the response will be </w:t>
      </w:r>
      <w:hyperlink w:anchor="JWT" w:history="1">
        <w:r>
          <w:rPr>
            <w:rStyle w:val="Hyperlink"/>
            <w:rFonts w:ascii="Verdana" w:eastAsia="Times New Roman" w:hAnsi="Verdana"/>
            <w:u w:val="none"/>
            <w:lang w:val="en"/>
          </w:rPr>
          <w:t>JWT</w:t>
        </w:r>
        <w:r>
          <w:rPr>
            <w:rStyle w:val="Hyperlink"/>
            <w:rFonts w:ascii="Verdana" w:eastAsia="Times New Roman" w:hAnsi="Verdana"/>
            <w:vanish/>
            <w:u w:val="none"/>
            <w:lang w:val="en"/>
          </w:rPr>
          <w:t xml:space="preserve"> (Jones, M., Bradley, J., and N. Sakimura, “JSON Web Token (JWT),” May 2013.)</w:t>
        </w:r>
      </w:hyperlink>
      <w:r>
        <w:rPr>
          <w:rFonts w:ascii="Verdana" w:eastAsia="Times New Roman" w:hAnsi="Verdana"/>
          <w:color w:val="000000"/>
          <w:lang w:val="en"/>
        </w:rPr>
        <w:t xml:space="preserve"> [JWT] serialized, and encrypted usi</w:t>
      </w:r>
      <w:r>
        <w:rPr>
          <w:rFonts w:ascii="Verdana" w:eastAsia="Times New Roman" w:hAnsi="Verdana"/>
          <w:color w:val="000000"/>
          <w:lang w:val="en"/>
        </w:rPr>
        <w:t xml:space="preserve">ng JWE. </w:t>
      </w:r>
    </w:p>
    <w:p w14:paraId="720FFCD4"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default_max_age</w:t>
      </w:r>
    </w:p>
    <w:p w14:paraId="6A634620"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Default Maximum Authentication Age. </w:t>
      </w:r>
      <w:proofErr w:type="gramStart"/>
      <w:r>
        <w:rPr>
          <w:rFonts w:ascii="Verdana" w:eastAsia="Times New Roman" w:hAnsi="Verdana"/>
          <w:color w:val="000000"/>
          <w:lang w:val="en"/>
        </w:rPr>
        <w:t>Specifies that the End-User MUST be actively authenticated if the End-User was authenticated longer ago than the specified number of seconds.</w:t>
      </w:r>
      <w:proofErr w:type="gramEnd"/>
      <w:r>
        <w:rPr>
          <w:rFonts w:ascii="Verdana" w:eastAsia="Times New Roman" w:hAnsi="Verdana"/>
          <w:color w:val="000000"/>
          <w:lang w:val="en"/>
        </w:rPr>
        <w:t xml:space="preserve"> The </w:t>
      </w:r>
      <w:r>
        <w:rPr>
          <w:rStyle w:val="HTMLTypewriter"/>
          <w:lang w:val="en"/>
        </w:rPr>
        <w:t>max_age</w:t>
      </w:r>
      <w:r>
        <w:rPr>
          <w:rFonts w:ascii="Verdana" w:eastAsia="Times New Roman" w:hAnsi="Verdana"/>
          <w:color w:val="000000"/>
          <w:lang w:val="en"/>
        </w:rPr>
        <w:t xml:space="preserve"> request parameter overrides thi</w:t>
      </w:r>
      <w:r>
        <w:rPr>
          <w:rFonts w:ascii="Verdana" w:eastAsia="Times New Roman" w:hAnsi="Verdana"/>
          <w:color w:val="000000"/>
          <w:lang w:val="en"/>
        </w:rPr>
        <w:t xml:space="preserve">s default value. </w:t>
      </w:r>
    </w:p>
    <w:p w14:paraId="7D86363A"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require_auth_time</w:t>
      </w:r>
    </w:p>
    <w:p w14:paraId="20DB51E6"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Boolean value specifying whether the </w:t>
      </w:r>
      <w:r>
        <w:rPr>
          <w:rStyle w:val="HTMLTypewriter"/>
          <w:lang w:val="en"/>
        </w:rPr>
        <w:t>auth_time</w:t>
      </w:r>
      <w:r>
        <w:rPr>
          <w:rFonts w:ascii="Verdana" w:eastAsia="Times New Roman" w:hAnsi="Verdana"/>
          <w:color w:val="000000"/>
          <w:lang w:val="en"/>
        </w:rPr>
        <w:t xml:space="preserve"> Claim in the </w:t>
      </w:r>
      <w:r>
        <w:rPr>
          <w:rStyle w:val="HTMLTypewriter"/>
          <w:lang w:val="en"/>
        </w:rPr>
        <w:t>id_token</w:t>
      </w:r>
      <w:r>
        <w:rPr>
          <w:rFonts w:ascii="Verdana" w:eastAsia="Times New Roman" w:hAnsi="Verdana"/>
          <w:color w:val="000000"/>
          <w:lang w:val="en"/>
        </w:rPr>
        <w:t xml:space="preserve"> is REQUIRED.</w:t>
      </w:r>
      <w:proofErr w:type="gramEnd"/>
      <w:r>
        <w:rPr>
          <w:rFonts w:ascii="Verdana" w:eastAsia="Times New Roman" w:hAnsi="Verdana"/>
          <w:color w:val="000000"/>
          <w:lang w:val="en"/>
        </w:rPr>
        <w:t xml:space="preserve"> It is REQUIRED when the value is </w:t>
      </w:r>
      <w:r>
        <w:rPr>
          <w:rStyle w:val="HTMLTypewriter"/>
          <w:lang w:val="en"/>
        </w:rPr>
        <w:t>true</w:t>
      </w:r>
      <w:r>
        <w:rPr>
          <w:rFonts w:ascii="Verdana" w:eastAsia="Times New Roman" w:hAnsi="Verdana"/>
          <w:color w:val="000000"/>
          <w:lang w:val="en"/>
        </w:rPr>
        <w:t xml:space="preserve">. The </w:t>
      </w:r>
      <w:r>
        <w:rPr>
          <w:rStyle w:val="HTMLTypewriter"/>
          <w:lang w:val="en"/>
        </w:rPr>
        <w:t>auth_time</w:t>
      </w:r>
      <w:r>
        <w:rPr>
          <w:rFonts w:ascii="Verdana" w:eastAsia="Times New Roman" w:hAnsi="Verdana"/>
          <w:color w:val="000000"/>
          <w:lang w:val="en"/>
        </w:rPr>
        <w:t xml:space="preserve"> Claim request in the Request Object overrides this setting. </w:t>
      </w:r>
    </w:p>
    <w:p w14:paraId="18E19DBA"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default_acr_values</w:t>
      </w:r>
    </w:p>
    <w:p w14:paraId="226CB2C0" w14:textId="2165BED0"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Default requested Authentication Context Class Reference values. Array of strings that specifies the default </w:t>
      </w:r>
      <w:r>
        <w:rPr>
          <w:rStyle w:val="HTMLTypewriter"/>
          <w:lang w:val="en"/>
        </w:rPr>
        <w:t>acr</w:t>
      </w:r>
      <w:r>
        <w:rPr>
          <w:rFonts w:ascii="Verdana" w:eastAsia="Times New Roman" w:hAnsi="Verdana"/>
          <w:color w:val="000000"/>
          <w:lang w:val="en"/>
        </w:rPr>
        <w:t xml:space="preserve"> values that the Authorization Server </w:t>
      </w:r>
      <w:del w:id="26" w:author="Author" w:date="2013-06-27T18:35:00Z">
        <w:r>
          <w:rPr>
            <w:rFonts w:ascii="Verdana" w:eastAsia="Times New Roman" w:hAnsi="Verdana"/>
            <w:color w:val="000000"/>
            <w:lang w:val="en"/>
          </w:rPr>
          <w:delText>MUST</w:delText>
        </w:r>
      </w:del>
      <w:ins w:id="27" w:author="Author" w:date="2013-06-27T18:35:00Z">
        <w:r>
          <w:rPr>
            <w:rFonts w:ascii="Verdana" w:eastAsia="Times New Roman" w:hAnsi="Verdana"/>
            <w:color w:val="000000"/>
            <w:lang w:val="en"/>
          </w:rPr>
          <w:t>is being requested to</w:t>
        </w:r>
      </w:ins>
      <w:r>
        <w:rPr>
          <w:rFonts w:ascii="Verdana" w:eastAsia="Times New Roman" w:hAnsi="Verdana"/>
          <w:color w:val="000000"/>
          <w:lang w:val="en"/>
        </w:rPr>
        <w:t xml:space="preserve"> use for processing requests from this Client</w:t>
      </w:r>
      <w:ins w:id="28" w:author="Author" w:date="2013-06-27T18:35:00Z">
        <w:r>
          <w:rPr>
            <w:rFonts w:ascii="Verdana" w:eastAsia="Times New Roman" w:hAnsi="Verdana"/>
            <w:color w:val="000000"/>
            <w:lang w:val="en"/>
          </w:rPr>
          <w:t xml:space="preserve">, with the </w:t>
        </w:r>
        <w:r>
          <w:rPr>
            <w:rFonts w:ascii="Verdana" w:eastAsia="Times New Roman" w:hAnsi="Verdana"/>
            <w:color w:val="000000"/>
            <w:lang w:val="en"/>
          </w:rPr>
          <w:t xml:space="preserve">values appearing in order of preference. The Authentication Context Class satisfied by the authentication performed is returned as the </w:t>
        </w:r>
        <w:r>
          <w:rPr>
            <w:rStyle w:val="HTMLTypewriter"/>
            <w:lang w:val="en"/>
          </w:rPr>
          <w:t>acr</w:t>
        </w:r>
        <w:r>
          <w:rPr>
            <w:rFonts w:ascii="Verdana" w:eastAsia="Times New Roman" w:hAnsi="Verdana"/>
            <w:color w:val="000000"/>
            <w:lang w:val="en"/>
          </w:rPr>
          <w:t xml:space="preserve"> Claim Value in the issued ID Token. The </w:t>
        </w:r>
        <w:r>
          <w:rPr>
            <w:rStyle w:val="HTMLTypewriter"/>
            <w:lang w:val="en"/>
          </w:rPr>
          <w:t>acr</w:t>
        </w:r>
        <w:r>
          <w:rPr>
            <w:rFonts w:ascii="Verdana" w:eastAsia="Times New Roman" w:hAnsi="Verdana"/>
            <w:color w:val="000000"/>
            <w:lang w:val="en"/>
          </w:rPr>
          <w:t xml:space="preserve"> Claim is requested as a Voluntary Claim by this parameter</w:t>
        </w:r>
      </w:ins>
      <w:r>
        <w:rPr>
          <w:rFonts w:ascii="Verdana" w:eastAsia="Times New Roman" w:hAnsi="Verdana"/>
          <w:color w:val="000000"/>
          <w:lang w:val="en"/>
        </w:rPr>
        <w:t xml:space="preserve">. The </w:t>
      </w:r>
      <w:r>
        <w:rPr>
          <w:rStyle w:val="HTMLTypewriter"/>
          <w:lang w:val="en"/>
        </w:rPr>
        <w:t>acr_values</w:t>
      </w:r>
      <w:r>
        <w:rPr>
          <w:rStyle w:val="HTMLTypewriter"/>
          <w:lang w:val="en"/>
        </w:rPr>
        <w:t>_supported</w:t>
      </w:r>
      <w:r>
        <w:rPr>
          <w:rFonts w:ascii="Verdana" w:eastAsia="Times New Roman" w:hAnsi="Verdana"/>
          <w:color w:val="000000"/>
          <w:lang w:val="en"/>
        </w:rPr>
        <w:t xml:space="preserve"> discovery element contains a list of the supported </w:t>
      </w:r>
      <w:r>
        <w:rPr>
          <w:rStyle w:val="HTMLTypewriter"/>
          <w:lang w:val="en"/>
        </w:rPr>
        <w:t>acr</w:t>
      </w:r>
      <w:r>
        <w:rPr>
          <w:rFonts w:ascii="Verdana" w:eastAsia="Times New Roman" w:hAnsi="Verdana"/>
          <w:color w:val="000000"/>
          <w:lang w:val="en"/>
        </w:rPr>
        <w:t xml:space="preserve"> values supported by this server. Values specified in the </w:t>
      </w:r>
      <w:r>
        <w:rPr>
          <w:rStyle w:val="HTMLTypewriter"/>
          <w:lang w:val="en"/>
        </w:rPr>
        <w:t>acr_values</w:t>
      </w:r>
      <w:r>
        <w:rPr>
          <w:rFonts w:ascii="Verdana" w:eastAsia="Times New Roman" w:hAnsi="Verdana"/>
          <w:color w:val="000000"/>
          <w:lang w:val="en"/>
        </w:rPr>
        <w:t xml:space="preserve"> request parameter or </w:t>
      </w:r>
      <w:proofErr w:type="gramStart"/>
      <w:r>
        <w:rPr>
          <w:rFonts w:ascii="Verdana" w:eastAsia="Times New Roman" w:hAnsi="Verdana"/>
          <w:color w:val="000000"/>
          <w:lang w:val="en"/>
        </w:rPr>
        <w:t xml:space="preserve">an </w:t>
      </w:r>
      <w:r>
        <w:rPr>
          <w:rStyle w:val="HTMLTypewriter"/>
          <w:lang w:val="en"/>
        </w:rPr>
        <w:t>acr</w:t>
      </w:r>
      <w:r>
        <w:rPr>
          <w:rFonts w:ascii="Verdana" w:eastAsia="Times New Roman" w:hAnsi="Verdana"/>
          <w:color w:val="000000"/>
          <w:lang w:val="en"/>
        </w:rPr>
        <w:t xml:space="preserve"> Claim request override</w:t>
      </w:r>
      <w:proofErr w:type="gramEnd"/>
      <w:r>
        <w:rPr>
          <w:rFonts w:ascii="Verdana" w:eastAsia="Times New Roman" w:hAnsi="Verdana"/>
          <w:color w:val="000000"/>
          <w:lang w:val="en"/>
        </w:rPr>
        <w:t xml:space="preserve"> these default values. </w:t>
      </w:r>
    </w:p>
    <w:p w14:paraId="3F1242D9"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initiate_login_uri</w:t>
      </w:r>
    </w:p>
    <w:p w14:paraId="3A9B432B"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URI using the </w:t>
      </w:r>
      <w:r>
        <w:rPr>
          <w:rStyle w:val="HTMLTypewriter"/>
          <w:lang w:val="en"/>
        </w:rPr>
        <w:t>https</w:t>
      </w:r>
      <w:r>
        <w:rPr>
          <w:rFonts w:ascii="Verdana" w:eastAsia="Times New Roman" w:hAnsi="Verdana"/>
          <w:color w:val="000000"/>
          <w:lang w:val="en"/>
        </w:rPr>
        <w:t xml:space="preserve"> scheme that the Authorization Server can call to initiate a login at the Client. The URI MUST accept requests via both </w:t>
      </w:r>
      <w:r>
        <w:rPr>
          <w:rStyle w:val="HTMLTypewriter"/>
          <w:lang w:val="en"/>
        </w:rPr>
        <w:t>GET</w:t>
      </w:r>
      <w:r>
        <w:rPr>
          <w:rFonts w:ascii="Verdana" w:eastAsia="Times New Roman" w:hAnsi="Verdana"/>
          <w:color w:val="000000"/>
          <w:lang w:val="en"/>
        </w:rPr>
        <w:t xml:space="preserve"> and </w:t>
      </w:r>
      <w:r>
        <w:rPr>
          <w:rStyle w:val="HTMLTypewriter"/>
          <w:lang w:val="en"/>
        </w:rPr>
        <w:t>POST</w:t>
      </w:r>
      <w:r>
        <w:rPr>
          <w:rFonts w:ascii="Verdana" w:eastAsia="Times New Roman" w:hAnsi="Verdana"/>
          <w:color w:val="000000"/>
          <w:lang w:val="en"/>
        </w:rPr>
        <w:t xml:space="preserve">. The Client MUST understand the </w:t>
      </w:r>
      <w:r>
        <w:rPr>
          <w:rStyle w:val="HTMLTypewriter"/>
          <w:lang w:val="en"/>
        </w:rPr>
        <w:t>login_hint</w:t>
      </w:r>
      <w:r>
        <w:rPr>
          <w:rFonts w:ascii="Verdana" w:eastAsia="Times New Roman" w:hAnsi="Verdana"/>
          <w:color w:val="000000"/>
          <w:lang w:val="en"/>
        </w:rPr>
        <w:t xml:space="preserve"> and </w:t>
      </w:r>
      <w:r>
        <w:rPr>
          <w:rStyle w:val="HTMLTypewriter"/>
          <w:lang w:val="en"/>
        </w:rPr>
        <w:t>iss</w:t>
      </w:r>
      <w:r>
        <w:rPr>
          <w:rFonts w:ascii="Verdana" w:eastAsia="Times New Roman" w:hAnsi="Verdana"/>
          <w:color w:val="000000"/>
          <w:lang w:val="en"/>
        </w:rPr>
        <w:t xml:space="preserve"> parameters and SHOULD support the </w:t>
      </w:r>
      <w:r>
        <w:rPr>
          <w:rStyle w:val="HTMLTypewriter"/>
          <w:lang w:val="en"/>
        </w:rPr>
        <w:t>target_link_uri</w:t>
      </w:r>
      <w:r>
        <w:rPr>
          <w:rFonts w:ascii="Verdana" w:eastAsia="Times New Roman" w:hAnsi="Verdana"/>
          <w:color w:val="000000"/>
          <w:lang w:val="en"/>
        </w:rPr>
        <w:t xml:space="preserve"> parameter. </w:t>
      </w:r>
    </w:p>
    <w:p w14:paraId="716C9545"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post_logou</w:t>
      </w:r>
      <w:r>
        <w:rPr>
          <w:rFonts w:ascii="Verdana" w:eastAsia="Times New Roman" w:hAnsi="Verdana"/>
          <w:color w:val="000000"/>
          <w:lang w:val="en"/>
        </w:rPr>
        <w:t>t_redirect_uris</w:t>
      </w:r>
    </w:p>
    <w:p w14:paraId="6DA7714C"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Array of URLs supplied by the RP to which it MAY request that the End-User's User-Agent be redirected using the </w:t>
      </w:r>
      <w:r>
        <w:rPr>
          <w:rStyle w:val="HTMLTypewriter"/>
          <w:lang w:val="en"/>
        </w:rPr>
        <w:t>post_logout_redirect_uri</w:t>
      </w:r>
      <w:r>
        <w:rPr>
          <w:rFonts w:ascii="Verdana" w:eastAsia="Times New Roman" w:hAnsi="Verdana"/>
          <w:color w:val="000000"/>
          <w:lang w:val="en"/>
        </w:rPr>
        <w:t xml:space="preserve"> parameter after a logout has been performed, as specified in </w:t>
      </w:r>
      <w:hyperlink w:anchor="OpenID.Session" w:history="1">
        <w:r>
          <w:rPr>
            <w:rStyle w:val="Hyperlink"/>
            <w:rFonts w:ascii="Verdana" w:eastAsia="Times New Roman" w:hAnsi="Verdana"/>
            <w:u w:val="none"/>
            <w:lang w:val="en"/>
          </w:rPr>
          <w:t>OpenID Connect Session Management 1.0</w:t>
        </w:r>
        <w:r>
          <w:rPr>
            <w:rStyle w:val="Hyperlink"/>
            <w:rFonts w:ascii="Verdana" w:eastAsia="Times New Roman" w:hAnsi="Verdana"/>
            <w:vanish/>
            <w:u w:val="none"/>
            <w:lang w:val="en"/>
          </w:rPr>
          <w:t xml:space="preserve"> (Sakimura, N., Bradley, J., Jones, M., de Medeiros, B., and N. Agarwal, “OpenID Connect Session Management 1.0,” June 2013.)</w:t>
        </w:r>
      </w:hyperlink>
      <w:r>
        <w:rPr>
          <w:rFonts w:ascii="Verdana" w:eastAsia="Times New Roman" w:hAnsi="Verdana"/>
          <w:color w:val="000000"/>
          <w:lang w:val="en"/>
        </w:rPr>
        <w:t xml:space="preserve"> [OpenID.Session]. </w:t>
      </w:r>
    </w:p>
    <w:p w14:paraId="4BB26CEA" w14:textId="77777777" w:rsidR="00000000" w:rsidRDefault="00543415" w:rsidP="00543415">
      <w:pPr>
        <w:spacing w:before="0" w:beforeAutospacing="0" w:after="0" w:afterAutospacing="0"/>
        <w:ind w:left="1200" w:right="1200"/>
        <w:divId w:val="1264192717"/>
        <w:rPr>
          <w:rFonts w:ascii="Verdana" w:eastAsia="Times New Roman" w:hAnsi="Verdana"/>
          <w:color w:val="000000"/>
          <w:lang w:val="en"/>
        </w:rPr>
      </w:pPr>
      <w:r>
        <w:rPr>
          <w:rFonts w:ascii="Verdana" w:eastAsia="Times New Roman" w:hAnsi="Verdana"/>
          <w:color w:val="000000"/>
          <w:lang w:val="en"/>
        </w:rPr>
        <w:t>request_uris</w:t>
      </w:r>
    </w:p>
    <w:p w14:paraId="17093409" w14:textId="77777777" w:rsidR="00000000" w:rsidRDefault="00543415" w:rsidP="00543415">
      <w:pPr>
        <w:spacing w:before="0" w:beforeAutospacing="0" w:after="0" w:afterAutospacing="0"/>
        <w:ind w:left="1920" w:right="1200"/>
        <w:divId w:val="1264192717"/>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Array of </w:t>
      </w:r>
      <w:r>
        <w:rPr>
          <w:rStyle w:val="HTMLTypewriter"/>
          <w:lang w:val="en"/>
        </w:rPr>
        <w:t>request_uri</w:t>
      </w:r>
      <w:r>
        <w:rPr>
          <w:rFonts w:ascii="Verdana" w:eastAsia="Times New Roman" w:hAnsi="Verdana"/>
          <w:color w:val="000000"/>
          <w:lang w:val="en"/>
        </w:rPr>
        <w:t xml:space="preserve"> values that are pre-regis</w:t>
      </w:r>
      <w:r>
        <w:rPr>
          <w:rFonts w:ascii="Verdana" w:eastAsia="Times New Roman" w:hAnsi="Verdana"/>
          <w:color w:val="000000"/>
          <w:lang w:val="en"/>
        </w:rPr>
        <w:t>tered by the Client for use at the Authorization Server.</w:t>
      </w:r>
      <w:proofErr w:type="gramEnd"/>
      <w:r>
        <w:rPr>
          <w:rFonts w:ascii="Verdana" w:eastAsia="Times New Roman" w:hAnsi="Verdana"/>
          <w:color w:val="000000"/>
          <w:lang w:val="en"/>
        </w:rPr>
        <w:t xml:space="preserve"> Servers MAY cache the contents of the files referenced by these URIs and not retrieve them at the time they are used in a request. OPs can require that </w:t>
      </w:r>
      <w:r>
        <w:rPr>
          <w:rStyle w:val="HTMLTypewriter"/>
          <w:lang w:val="en"/>
        </w:rPr>
        <w:t>request_uri</w:t>
      </w:r>
      <w:r>
        <w:rPr>
          <w:rFonts w:ascii="Verdana" w:eastAsia="Times New Roman" w:hAnsi="Verdana"/>
          <w:color w:val="000000"/>
          <w:lang w:val="en"/>
        </w:rPr>
        <w:t xml:space="preserve"> values used be pre-registered with </w:t>
      </w:r>
      <w:r>
        <w:rPr>
          <w:rFonts w:ascii="Verdana" w:eastAsia="Times New Roman" w:hAnsi="Verdana"/>
          <w:color w:val="000000"/>
          <w:lang w:val="en"/>
        </w:rPr>
        <w:t xml:space="preserve">the </w:t>
      </w:r>
      <w:r>
        <w:rPr>
          <w:rStyle w:val="HTMLTypewriter"/>
          <w:lang w:val="en"/>
        </w:rPr>
        <w:t>require_request_uri_registration</w:t>
      </w:r>
      <w:r>
        <w:rPr>
          <w:rFonts w:ascii="Verdana" w:eastAsia="Times New Roman" w:hAnsi="Verdana"/>
          <w:color w:val="000000"/>
          <w:lang w:val="en"/>
        </w:rPr>
        <w:t xml:space="preserve"> discovery parameter. </w:t>
      </w:r>
    </w:p>
    <w:p w14:paraId="571E0DBE" w14:textId="77777777" w:rsidR="00000000" w:rsidRDefault="00543415" w:rsidP="00543415">
      <w:pPr>
        <w:spacing w:before="0" w:beforeAutospacing="0" w:afterAutospacing="0"/>
        <w:ind w:left="1920" w:right="1200"/>
        <w:divId w:val="1264192717"/>
        <w:rPr>
          <w:rFonts w:ascii="Verdana" w:eastAsia="Times New Roman" w:hAnsi="Verdana"/>
          <w:color w:val="000000"/>
          <w:lang w:val="en"/>
        </w:rPr>
      </w:pPr>
      <w:r>
        <w:rPr>
          <w:rFonts w:ascii="Verdana" w:eastAsia="Times New Roman" w:hAnsi="Verdana"/>
          <w:color w:val="000000"/>
          <w:lang w:val="en"/>
        </w:rPr>
        <w:t>If the contents of the request file could ever change, these URI values SHOULD include the base64url encoded SHA-256 hash value of the file contents referenced by the URI as the value of the URI fr</w:t>
      </w:r>
      <w:r>
        <w:rPr>
          <w:rFonts w:ascii="Verdana" w:eastAsia="Times New Roman" w:hAnsi="Verdana"/>
          <w:color w:val="000000"/>
          <w:lang w:val="en"/>
        </w:rPr>
        <w:t xml:space="preserve">agment. If the fragment value used for a URI changes, that signals the server that its cached value for that URI with the old fragment value is no longer valid. </w:t>
      </w:r>
    </w:p>
    <w:p w14:paraId="37020F03" w14:textId="77777777" w:rsidR="00000000" w:rsidRDefault="00543415">
      <w:pPr>
        <w:spacing w:before="0" w:beforeAutospacing="0" w:after="0" w:afterAutospacing="0"/>
        <w:divId w:val="1180310647"/>
        <w:rPr>
          <w:rFonts w:ascii="Verdana" w:eastAsia="Times New Roman" w:hAnsi="Verdana"/>
          <w:color w:val="000000"/>
          <w:lang w:val="en"/>
        </w:rPr>
      </w:pPr>
      <w:bookmarkStart w:id="29" w:name="LanguagesAndScripts"/>
      <w:bookmarkEnd w:id="29"/>
    </w:p>
    <w:p w14:paraId="6506A986"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028476F" w14:textId="77777777">
        <w:trPr>
          <w:divId w:val="1180310647"/>
          <w:trHeight w:val="225"/>
          <w:tblCellSpacing w:w="15" w:type="dxa"/>
        </w:trPr>
        <w:tc>
          <w:tcPr>
            <w:tcW w:w="450" w:type="dxa"/>
            <w:shd w:val="clear" w:color="auto" w:fill="990000"/>
            <w:vAlign w:val="center"/>
            <w:hideMark/>
          </w:tcPr>
          <w:p w14:paraId="4BA265CD"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4493EA0" w14:textId="77777777" w:rsidR="00000000" w:rsidRDefault="00543415">
      <w:pPr>
        <w:pStyle w:val="Heading3"/>
        <w:divId w:val="1180310647"/>
        <w:rPr>
          <w:rFonts w:eastAsia="Times New Roman"/>
          <w:lang w:val="en"/>
        </w:rPr>
      </w:pPr>
      <w:bookmarkStart w:id="30" w:name="rfc.section.2.1"/>
      <w:bookmarkEnd w:id="30"/>
      <w:r>
        <w:rPr>
          <w:rFonts w:eastAsia="Times New Roman"/>
          <w:lang w:val="en"/>
        </w:rPr>
        <w:t>2.1.</w:t>
      </w:r>
      <w:proofErr w:type="gramStart"/>
      <w:r>
        <w:rPr>
          <w:rFonts w:eastAsia="Times New Roman"/>
          <w:lang w:val="en"/>
        </w:rPr>
        <w:t>  Metadata</w:t>
      </w:r>
      <w:proofErr w:type="gramEnd"/>
      <w:r>
        <w:rPr>
          <w:rFonts w:eastAsia="Times New Roman"/>
          <w:lang w:val="en"/>
        </w:rPr>
        <w:t xml:space="preserve"> Languages and Scripts</w:t>
      </w:r>
    </w:p>
    <w:p w14:paraId="58F436AC" w14:textId="77777777" w:rsidR="00000000" w:rsidRDefault="00543415">
      <w:pPr>
        <w:pStyle w:val="NormalWeb"/>
        <w:divId w:val="1180310647"/>
        <w:rPr>
          <w:rFonts w:ascii="Verdana" w:hAnsi="Verdana"/>
          <w:color w:val="000000"/>
          <w:lang w:val="en"/>
        </w:rPr>
      </w:pPr>
      <w:r>
        <w:rPr>
          <w:rFonts w:ascii="Verdana" w:hAnsi="Verdana"/>
          <w:color w:val="000000"/>
          <w:lang w:val="en"/>
        </w:rPr>
        <w:t>Human-readable Client Metadata values and Client Metadata values that refere</w:t>
      </w:r>
      <w:r>
        <w:rPr>
          <w:rFonts w:ascii="Verdana" w:hAnsi="Verdana"/>
          <w:color w:val="000000"/>
          <w:lang w:val="en"/>
        </w:rPr>
        <w:t xml:space="preserve">nce human-readable values MAY be represented in multiple languages and scripts. For example, values such as </w:t>
      </w:r>
      <w:r>
        <w:rPr>
          <w:rStyle w:val="HTMLTypewriter"/>
          <w:lang w:val="en"/>
        </w:rPr>
        <w:t>client_name</w:t>
      </w:r>
      <w:r>
        <w:rPr>
          <w:rFonts w:ascii="Verdana" w:hAnsi="Verdana"/>
          <w:color w:val="000000"/>
          <w:lang w:val="en"/>
        </w:rPr>
        <w:t xml:space="preserve">, </w:t>
      </w:r>
      <w:r>
        <w:rPr>
          <w:rStyle w:val="HTMLTypewriter"/>
          <w:lang w:val="en"/>
        </w:rPr>
        <w:t>tos_uri</w:t>
      </w:r>
      <w:r>
        <w:rPr>
          <w:rFonts w:ascii="Verdana" w:hAnsi="Verdana"/>
          <w:color w:val="000000"/>
          <w:lang w:val="en"/>
        </w:rPr>
        <w:t xml:space="preserve">, </w:t>
      </w:r>
      <w:r>
        <w:rPr>
          <w:rStyle w:val="HTMLTypewriter"/>
          <w:lang w:val="en"/>
        </w:rPr>
        <w:t>policy_uri</w:t>
      </w:r>
      <w:r>
        <w:rPr>
          <w:rFonts w:ascii="Verdana" w:hAnsi="Verdana"/>
          <w:color w:val="000000"/>
          <w:lang w:val="en"/>
        </w:rPr>
        <w:t xml:space="preserve">, </w:t>
      </w:r>
      <w:r>
        <w:rPr>
          <w:rStyle w:val="HTMLTypewriter"/>
          <w:lang w:val="en"/>
        </w:rPr>
        <w:t>logo_uri</w:t>
      </w:r>
      <w:r>
        <w:rPr>
          <w:rFonts w:ascii="Verdana" w:hAnsi="Verdana"/>
          <w:color w:val="000000"/>
          <w:lang w:val="en"/>
        </w:rPr>
        <w:t xml:space="preserve">, and </w:t>
      </w:r>
      <w:r>
        <w:rPr>
          <w:rStyle w:val="HTMLTypewriter"/>
          <w:lang w:val="en"/>
        </w:rPr>
        <w:t>client_uri</w:t>
      </w:r>
      <w:r>
        <w:rPr>
          <w:rFonts w:ascii="Verdana" w:hAnsi="Verdana"/>
          <w:color w:val="000000"/>
          <w:lang w:val="en"/>
        </w:rPr>
        <w:t xml:space="preserve"> might have multiple locale-specific values in some Client registrations. </w:t>
      </w:r>
    </w:p>
    <w:p w14:paraId="2BE24751"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To specify the languages and scripts, </w:t>
      </w:r>
      <w:hyperlink w:anchor="RFC5646" w:history="1">
        <w:r>
          <w:rPr>
            <w:rStyle w:val="Hyperlink"/>
            <w:rFonts w:ascii="Verdana" w:hAnsi="Verdana"/>
            <w:u w:val="none"/>
            <w:lang w:val="en"/>
          </w:rPr>
          <w:t>BCP47</w:t>
        </w:r>
        <w:r>
          <w:rPr>
            <w:rStyle w:val="Hyperlink"/>
            <w:rFonts w:ascii="Verdana" w:hAnsi="Verdana"/>
            <w:vanish/>
            <w:u w:val="none"/>
            <w:lang w:val="en"/>
          </w:rPr>
          <w:t xml:space="preserve"> (Phillips, A. and M. Davis, “Tags for Identifying Languages,” September 2009.)</w:t>
        </w:r>
      </w:hyperlink>
      <w:r>
        <w:rPr>
          <w:rFonts w:ascii="Verdana" w:hAnsi="Verdana"/>
          <w:color w:val="000000"/>
          <w:lang w:val="en"/>
        </w:rPr>
        <w:t xml:space="preserve"> [RFC5646] language tags are added to Client Metadata member names, delimited by a </w:t>
      </w:r>
      <w:r>
        <w:rPr>
          <w:rStyle w:val="HTMLTypewriter"/>
          <w:lang w:val="en"/>
        </w:rPr>
        <w:t>#</w:t>
      </w:r>
      <w:r>
        <w:rPr>
          <w:rFonts w:ascii="Verdana" w:hAnsi="Verdana"/>
          <w:color w:val="000000"/>
          <w:lang w:val="en"/>
        </w:rPr>
        <w:t xml:space="preserve"> character. The same</w:t>
      </w:r>
      <w:r>
        <w:rPr>
          <w:rFonts w:ascii="Verdana" w:hAnsi="Verdana"/>
          <w:color w:val="000000"/>
          <w:lang w:val="en"/>
        </w:rPr>
        <w:t xml:space="preserve"> syntax is used for representing languages and scripts for Client Metadata as is used for Claims, as described in Section 2.5.2 (Claims Languages and Scripts)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w:t>
        </w:r>
        <w:r>
          <w:rPr>
            <w:rStyle w:val="Hyperlink"/>
            <w:rFonts w:ascii="Verdana" w:hAnsi="Verdana"/>
            <w:vanish/>
            <w:u w:val="none"/>
            <w:lang w:val="en"/>
          </w:rPr>
          <w:t>Jones, M., de Medeiros, B., Mortimore, C., and E. Jay, “OpenID Connect Messages 1.0,” June 2013.)</w:t>
        </w:r>
      </w:hyperlink>
      <w:r>
        <w:rPr>
          <w:rFonts w:ascii="Verdana" w:hAnsi="Verdana"/>
          <w:color w:val="000000"/>
          <w:lang w:val="en"/>
        </w:rPr>
        <w:t xml:space="preserve"> [OpenID.Messages]. </w:t>
      </w:r>
    </w:p>
    <w:p w14:paraId="22D6B84F" w14:textId="77777777" w:rsidR="00000000" w:rsidRDefault="00543415">
      <w:pPr>
        <w:pStyle w:val="NormalWeb"/>
        <w:divId w:val="1180310647"/>
        <w:rPr>
          <w:rFonts w:ascii="Verdana" w:hAnsi="Verdana"/>
          <w:color w:val="000000"/>
          <w:lang w:val="en"/>
        </w:rPr>
      </w:pPr>
      <w:r>
        <w:rPr>
          <w:rFonts w:ascii="Verdana" w:hAnsi="Verdana"/>
          <w:color w:val="000000"/>
          <w:lang w:val="en"/>
        </w:rPr>
        <w:t>If such a human-readable field is sent without a language tag, parties using it MUST NOT make any assumptions about the language, characte</w:t>
      </w:r>
      <w:r>
        <w:rPr>
          <w:rFonts w:ascii="Verdana" w:hAnsi="Verdana"/>
          <w:color w:val="000000"/>
          <w:lang w:val="en"/>
        </w:rPr>
        <w:t xml:space="preserve">r set, or script of the string value, and the string value MUST be used as-is wherever it is presented in a user interface. To facilitate interoperability, it is RECOMMENDED that any human-readable fields sent without language tags contain values suitable </w:t>
      </w:r>
      <w:r>
        <w:rPr>
          <w:rFonts w:ascii="Verdana" w:hAnsi="Verdana"/>
          <w:color w:val="000000"/>
          <w:lang w:val="en"/>
        </w:rPr>
        <w:t xml:space="preserve">for display on a wide variety of systems. </w:t>
      </w:r>
    </w:p>
    <w:p w14:paraId="226965EC" w14:textId="77777777" w:rsidR="00000000" w:rsidRDefault="00543415">
      <w:pPr>
        <w:spacing w:before="0" w:beforeAutospacing="0" w:after="0" w:afterAutospacing="0"/>
        <w:divId w:val="1180310647"/>
        <w:rPr>
          <w:rFonts w:ascii="Verdana" w:eastAsia="Times New Roman" w:hAnsi="Verdana"/>
          <w:color w:val="000000"/>
          <w:lang w:val="en"/>
        </w:rPr>
      </w:pPr>
      <w:bookmarkStart w:id="31" w:name="ClientRegistration"/>
      <w:bookmarkEnd w:id="31"/>
    </w:p>
    <w:p w14:paraId="4077E38E"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2EDF89F" w14:textId="77777777">
        <w:trPr>
          <w:divId w:val="1180310647"/>
          <w:trHeight w:val="225"/>
          <w:tblCellSpacing w:w="15" w:type="dxa"/>
        </w:trPr>
        <w:tc>
          <w:tcPr>
            <w:tcW w:w="450" w:type="dxa"/>
            <w:shd w:val="clear" w:color="auto" w:fill="990000"/>
            <w:vAlign w:val="center"/>
            <w:hideMark/>
          </w:tcPr>
          <w:p w14:paraId="526189BD"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7E67A0E2" w14:textId="77777777" w:rsidR="00000000" w:rsidRDefault="00543415">
      <w:pPr>
        <w:pStyle w:val="Heading3"/>
        <w:divId w:val="1180310647"/>
        <w:rPr>
          <w:rFonts w:eastAsia="Times New Roman"/>
          <w:lang w:val="en"/>
        </w:rPr>
      </w:pPr>
      <w:bookmarkStart w:id="32" w:name="rfc.section.3"/>
      <w:bookmarkEnd w:id="32"/>
      <w:r>
        <w:rPr>
          <w:rFonts w:eastAsia="Times New Roman"/>
          <w:lang w:val="en"/>
        </w:rPr>
        <w:t>3.  Client Registration</w:t>
      </w:r>
    </w:p>
    <w:p w14:paraId="6893F5F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Client Registration Endpoint is an OAuth 2.0 Protected Resource through which a Client can request a new registration and manage the Metadata associated with it. The OpenID Provider MAY require an Initial Access Token that </w:t>
      </w:r>
      <w:r>
        <w:rPr>
          <w:rFonts w:ascii="Verdana" w:hAnsi="Verdana"/>
          <w:color w:val="000000"/>
          <w:lang w:val="en"/>
        </w:rPr>
        <w:t xml:space="preserve">is provisioned out-of-band (in a manner that is out of scope for this specification) to restrict registration requests to only authorized Clients. </w:t>
      </w:r>
    </w:p>
    <w:p w14:paraId="0F50CD72" w14:textId="77777777" w:rsidR="00000000" w:rsidRDefault="00543415">
      <w:pPr>
        <w:pStyle w:val="NormalWeb"/>
        <w:divId w:val="1180310647"/>
        <w:rPr>
          <w:rFonts w:ascii="Verdana" w:hAnsi="Verdana"/>
          <w:color w:val="000000"/>
          <w:lang w:val="en"/>
        </w:rPr>
      </w:pPr>
      <w:r>
        <w:rPr>
          <w:rFonts w:ascii="Verdana" w:hAnsi="Verdana"/>
          <w:color w:val="000000"/>
          <w:lang w:val="en"/>
        </w:rPr>
        <w:t>To support open registration, the Client Registration Endpoint SHOULD accept registration requests without O</w:t>
      </w:r>
      <w:r>
        <w:rPr>
          <w:rFonts w:ascii="Verdana" w:hAnsi="Verdana"/>
          <w:color w:val="000000"/>
          <w:lang w:val="en"/>
        </w:rPr>
        <w:t>Auth 2.0 Access Tokens. These requests MAY be rate-limited or otherwise limited to prevent a denial-of-service attack on the Client Registration Endpoint. If an Initial Access Token is required for Client registration, the Client Registration Endpoint MUST</w:t>
      </w:r>
      <w:r>
        <w:rPr>
          <w:rFonts w:ascii="Verdana" w:hAnsi="Verdana"/>
          <w:color w:val="000000"/>
          <w:lang w:val="en"/>
        </w:rPr>
        <w:t xml:space="preserve"> </w:t>
      </w:r>
      <w:proofErr w:type="gramStart"/>
      <w:r>
        <w:rPr>
          <w:rFonts w:ascii="Verdana" w:hAnsi="Verdana"/>
          <w:color w:val="000000"/>
          <w:lang w:val="en"/>
        </w:rPr>
        <w:t>be</w:t>
      </w:r>
      <w:proofErr w:type="gramEnd"/>
      <w:r>
        <w:rPr>
          <w:rFonts w:ascii="Verdana" w:hAnsi="Verdana"/>
          <w:color w:val="000000"/>
          <w:lang w:val="en"/>
        </w:rPr>
        <w:t xml:space="preserve"> able to accept these Access Tokens in the manner described in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(Jones, M. and D. Hardt, “The OAuth 2.0 Authorization Framework: Bearer Token Usage,” October 2012.)</w:t>
        </w:r>
      </w:hyperlink>
      <w:r>
        <w:rPr>
          <w:rFonts w:ascii="Verdana" w:hAnsi="Verdana"/>
          <w:color w:val="000000"/>
          <w:lang w:val="en"/>
        </w:rPr>
        <w:t xml:space="preserve"> [RFC6750] specification. </w:t>
      </w:r>
    </w:p>
    <w:p w14:paraId="29E63C6C" w14:textId="77777777" w:rsidR="00000000" w:rsidRDefault="00543415">
      <w:pPr>
        <w:spacing w:before="0" w:beforeAutospacing="0" w:after="0" w:afterAutospacing="0"/>
        <w:divId w:val="1180310647"/>
        <w:rPr>
          <w:rFonts w:ascii="Verdana" w:eastAsia="Times New Roman" w:hAnsi="Verdana"/>
          <w:color w:val="000000"/>
          <w:lang w:val="en"/>
        </w:rPr>
      </w:pPr>
      <w:bookmarkStart w:id="33" w:name="RegistrationRequest"/>
      <w:bookmarkEnd w:id="33"/>
    </w:p>
    <w:p w14:paraId="00A8C2F2"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94FC641" w14:textId="77777777">
        <w:trPr>
          <w:divId w:val="1180310647"/>
          <w:trHeight w:val="225"/>
          <w:tblCellSpacing w:w="15" w:type="dxa"/>
        </w:trPr>
        <w:tc>
          <w:tcPr>
            <w:tcW w:w="450" w:type="dxa"/>
            <w:shd w:val="clear" w:color="auto" w:fill="990000"/>
            <w:vAlign w:val="center"/>
            <w:hideMark/>
          </w:tcPr>
          <w:p w14:paraId="654B6ADE"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475775E" w14:textId="77777777" w:rsidR="00000000" w:rsidRDefault="00543415">
      <w:pPr>
        <w:pStyle w:val="Heading3"/>
        <w:divId w:val="1180310647"/>
        <w:rPr>
          <w:rFonts w:eastAsia="Times New Roman"/>
          <w:lang w:val="en"/>
        </w:rPr>
      </w:pPr>
      <w:bookmarkStart w:id="34" w:name="rfc.section.3.1"/>
      <w:bookmarkEnd w:id="34"/>
      <w:r>
        <w:rPr>
          <w:rFonts w:eastAsia="Times New Roman"/>
          <w:lang w:val="en"/>
        </w:rPr>
        <w:t>3.1.</w:t>
      </w:r>
      <w:proofErr w:type="gramStart"/>
      <w:r>
        <w:rPr>
          <w:rFonts w:eastAsia="Times New Roman"/>
          <w:lang w:val="en"/>
        </w:rPr>
        <w:t>  Client</w:t>
      </w:r>
      <w:proofErr w:type="gramEnd"/>
      <w:r>
        <w:rPr>
          <w:rFonts w:eastAsia="Times New Roman"/>
          <w:lang w:val="en"/>
        </w:rPr>
        <w:t xml:space="preserve"> Registration Request</w:t>
      </w:r>
    </w:p>
    <w:p w14:paraId="49711D20"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To register a new Client to the Authorization Server, the Client sends an HTTP </w:t>
      </w:r>
      <w:r>
        <w:rPr>
          <w:rStyle w:val="HTMLTypewriter"/>
          <w:lang w:val="en"/>
        </w:rPr>
        <w:t>POST</w:t>
      </w:r>
      <w:r>
        <w:rPr>
          <w:rFonts w:ascii="Verdana" w:hAnsi="Verdana"/>
          <w:color w:val="000000"/>
          <w:lang w:val="en"/>
        </w:rPr>
        <w:t xml:space="preserve"> message to the Client Registration Endpoint with any Client Metadata parameters that the Client chooses to specify for itself during the registration. The Authorization Ser</w:t>
      </w:r>
      <w:r>
        <w:rPr>
          <w:rFonts w:ascii="Verdana" w:hAnsi="Verdana"/>
          <w:color w:val="000000"/>
          <w:lang w:val="en"/>
        </w:rPr>
        <w:t>ver assigns this Client a unique Client Identifier, optionally assigns a Client Secret, and associates the Metadata given in the request with the issued Client Identifier. The Authorization Server MAY provision default values for any items omitted in the C</w:t>
      </w:r>
      <w:r>
        <w:rPr>
          <w:rFonts w:ascii="Verdana" w:hAnsi="Verdana"/>
          <w:color w:val="000000"/>
          <w:lang w:val="en"/>
        </w:rPr>
        <w:t xml:space="preserve">lient Metadata. </w:t>
      </w:r>
    </w:p>
    <w:p w14:paraId="13773583"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Client sends an HTTP </w:t>
      </w:r>
      <w:r>
        <w:rPr>
          <w:rStyle w:val="HTMLTypewriter"/>
          <w:lang w:val="en"/>
        </w:rPr>
        <w:t>POST</w:t>
      </w:r>
      <w:r>
        <w:rPr>
          <w:rFonts w:ascii="Verdana" w:hAnsi="Verdana"/>
          <w:color w:val="000000"/>
          <w:lang w:val="en"/>
        </w:rPr>
        <w:t xml:space="preserve"> to the Client Registration Endpoint with a content type of </w:t>
      </w:r>
      <w:r>
        <w:rPr>
          <w:rStyle w:val="HTMLTypewriter"/>
          <w:lang w:val="en"/>
        </w:rPr>
        <w:t>application/json</w:t>
      </w:r>
      <w:r>
        <w:rPr>
          <w:rFonts w:ascii="Verdana" w:hAnsi="Verdana"/>
          <w:color w:val="000000"/>
          <w:lang w:val="en"/>
        </w:rPr>
        <w:t xml:space="preserve"> and all parameters as top-level members of a JSON object. </w:t>
      </w:r>
    </w:p>
    <w:p w14:paraId="5F4C90BE"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For example, a Client could send the </w:t>
      </w:r>
      <w:r>
        <w:rPr>
          <w:rFonts w:ascii="Verdana" w:hAnsi="Verdana"/>
          <w:color w:val="000000"/>
          <w:lang w:val="en"/>
        </w:rPr>
        <w:t xml:space="preserve">following registration request to the Client Registration Endpoint: </w:t>
      </w:r>
    </w:p>
    <w:p w14:paraId="1759C508"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following is a non-normative example request (with line wraps within values for display purposes only): </w:t>
      </w:r>
    </w:p>
    <w:p w14:paraId="69E88EFB" w14:textId="77777777" w:rsidR="00000000" w:rsidRDefault="00543415" w:rsidP="00543415">
      <w:pPr>
        <w:pStyle w:val="HTMLPreformatted"/>
        <w:ind w:left="1200" w:right="480"/>
        <w:divId w:val="298270583"/>
        <w:rPr>
          <w:lang w:val="en"/>
        </w:rPr>
      </w:pPr>
    </w:p>
    <w:p w14:paraId="19C2338A" w14:textId="77777777" w:rsidR="00000000" w:rsidRDefault="00543415" w:rsidP="00543415">
      <w:pPr>
        <w:pStyle w:val="HTMLPreformatted"/>
        <w:ind w:left="1200" w:right="480"/>
        <w:divId w:val="298270583"/>
        <w:rPr>
          <w:lang w:val="en"/>
        </w:rPr>
      </w:pPr>
      <w:r>
        <w:rPr>
          <w:lang w:val="en"/>
        </w:rPr>
        <w:t xml:space="preserve">  POST /connect/register HTTP/1.1</w:t>
      </w:r>
    </w:p>
    <w:p w14:paraId="4A3FEE61" w14:textId="77777777" w:rsidR="00000000" w:rsidRDefault="00543415" w:rsidP="00543415">
      <w:pPr>
        <w:pStyle w:val="HTMLPreformatted"/>
        <w:ind w:left="1200" w:right="480"/>
        <w:divId w:val="298270583"/>
        <w:rPr>
          <w:lang w:val="en"/>
        </w:rPr>
      </w:pPr>
      <w:r>
        <w:rPr>
          <w:lang w:val="en"/>
        </w:rPr>
        <w:t xml:space="preserve">  Content-Type: application/json</w:t>
      </w:r>
    </w:p>
    <w:p w14:paraId="11A8D064" w14:textId="77777777" w:rsidR="00000000" w:rsidRDefault="00543415" w:rsidP="00543415">
      <w:pPr>
        <w:pStyle w:val="HTMLPreformatted"/>
        <w:ind w:left="1200" w:right="480"/>
        <w:divId w:val="298270583"/>
        <w:rPr>
          <w:lang w:val="en"/>
        </w:rPr>
      </w:pPr>
      <w:r>
        <w:rPr>
          <w:lang w:val="en"/>
        </w:rPr>
        <w:t xml:space="preserve">  Accept: </w:t>
      </w:r>
      <w:r>
        <w:rPr>
          <w:lang w:val="en"/>
        </w:rPr>
        <w:t>application/json</w:t>
      </w:r>
    </w:p>
    <w:p w14:paraId="144F34F1" w14:textId="77777777" w:rsidR="00000000" w:rsidRDefault="00543415" w:rsidP="00543415">
      <w:pPr>
        <w:pStyle w:val="HTMLPreformatted"/>
        <w:ind w:left="1200" w:right="480"/>
        <w:divId w:val="298270583"/>
        <w:rPr>
          <w:lang w:val="en"/>
        </w:rPr>
      </w:pPr>
      <w:r>
        <w:rPr>
          <w:lang w:val="en"/>
        </w:rPr>
        <w:t xml:space="preserve">  Host: server.example.com</w:t>
      </w:r>
    </w:p>
    <w:p w14:paraId="3DAEC643" w14:textId="77777777" w:rsidR="00000000" w:rsidRDefault="00543415" w:rsidP="00543415">
      <w:pPr>
        <w:pStyle w:val="HTMLPreformatted"/>
        <w:ind w:left="1200" w:right="480"/>
        <w:divId w:val="298270583"/>
        <w:rPr>
          <w:lang w:val="en"/>
        </w:rPr>
      </w:pPr>
      <w:r>
        <w:rPr>
          <w:lang w:val="en"/>
        </w:rPr>
        <w:t xml:space="preserve">  Authorization: Bearer </w:t>
      </w:r>
      <w:proofErr w:type="gramStart"/>
      <w:r>
        <w:rPr>
          <w:lang w:val="en"/>
        </w:rPr>
        <w:t>eyJhbGciOiJSUzI1NiJ9.eyJ ...</w:t>
      </w:r>
      <w:proofErr w:type="gramEnd"/>
    </w:p>
    <w:p w14:paraId="74F8C178" w14:textId="77777777" w:rsidR="00000000" w:rsidRDefault="00543415" w:rsidP="00543415">
      <w:pPr>
        <w:pStyle w:val="HTMLPreformatted"/>
        <w:ind w:left="1200" w:right="480"/>
        <w:divId w:val="298270583"/>
        <w:rPr>
          <w:lang w:val="en"/>
        </w:rPr>
      </w:pPr>
    </w:p>
    <w:p w14:paraId="0622FD3A" w14:textId="77777777" w:rsidR="00000000" w:rsidRDefault="00543415" w:rsidP="00543415">
      <w:pPr>
        <w:pStyle w:val="HTMLPreformatted"/>
        <w:ind w:left="1200" w:right="480"/>
        <w:divId w:val="298270583"/>
        <w:rPr>
          <w:lang w:val="en"/>
        </w:rPr>
      </w:pPr>
      <w:r>
        <w:rPr>
          <w:lang w:val="en"/>
        </w:rPr>
        <w:t xml:space="preserve">  {</w:t>
      </w:r>
    </w:p>
    <w:p w14:paraId="07594B74" w14:textId="77777777" w:rsidR="00000000" w:rsidRDefault="00543415" w:rsidP="00543415">
      <w:pPr>
        <w:pStyle w:val="HTMLPreformatted"/>
        <w:ind w:left="1200" w:right="480"/>
        <w:divId w:val="298270583"/>
        <w:rPr>
          <w:lang w:val="en"/>
        </w:rPr>
      </w:pPr>
      <w:r>
        <w:rPr>
          <w:lang w:val="en"/>
        </w:rPr>
        <w:t xml:space="preserve">   "application_type": "web",</w:t>
      </w:r>
    </w:p>
    <w:p w14:paraId="07B04928" w14:textId="77777777" w:rsidR="00000000" w:rsidRDefault="00543415" w:rsidP="00543415">
      <w:pPr>
        <w:pStyle w:val="HTMLPreformatted"/>
        <w:ind w:left="1200" w:right="480"/>
        <w:divId w:val="298270583"/>
        <w:rPr>
          <w:lang w:val="en"/>
        </w:rPr>
      </w:pPr>
      <w:r>
        <w:rPr>
          <w:lang w:val="en"/>
        </w:rPr>
        <w:t xml:space="preserve">   "redirect_uris":</w:t>
      </w:r>
    </w:p>
    <w:p w14:paraId="10F336DC" w14:textId="77777777" w:rsidR="00000000" w:rsidRDefault="00543415" w:rsidP="00543415">
      <w:pPr>
        <w:pStyle w:val="HTMLPreformatted"/>
        <w:ind w:left="1200" w:right="480"/>
        <w:divId w:val="298270583"/>
        <w:rPr>
          <w:lang w:val="en"/>
        </w:rPr>
      </w:pPr>
      <w:r>
        <w:rPr>
          <w:lang w:val="en"/>
        </w:rPr>
        <w:t xml:space="preserve">     ["https://client.example.org/callback",</w:t>
      </w:r>
    </w:p>
    <w:p w14:paraId="5D8C59A8" w14:textId="77777777" w:rsidR="00000000" w:rsidRDefault="00543415" w:rsidP="00543415">
      <w:pPr>
        <w:pStyle w:val="HTMLPreformatted"/>
        <w:ind w:left="1200" w:right="480"/>
        <w:divId w:val="298270583"/>
        <w:rPr>
          <w:lang w:val="en"/>
        </w:rPr>
      </w:pPr>
      <w:r>
        <w:rPr>
          <w:lang w:val="en"/>
        </w:rPr>
        <w:t xml:space="preserve">      "https://client.example.org/callback2"],</w:t>
      </w:r>
    </w:p>
    <w:p w14:paraId="6C5863A9" w14:textId="77777777" w:rsidR="00000000" w:rsidRDefault="00543415" w:rsidP="00543415">
      <w:pPr>
        <w:pStyle w:val="HTMLPreformatted"/>
        <w:ind w:left="1200" w:right="480"/>
        <w:divId w:val="298270583"/>
        <w:rPr>
          <w:lang w:val="en"/>
        </w:rPr>
      </w:pPr>
      <w:r>
        <w:rPr>
          <w:lang w:val="en"/>
        </w:rPr>
        <w:t xml:space="preserve">   "client_n</w:t>
      </w:r>
      <w:r>
        <w:rPr>
          <w:lang w:val="en"/>
        </w:rPr>
        <w:t>ame": "My Example",</w:t>
      </w:r>
    </w:p>
    <w:p w14:paraId="15F43E3D" w14:textId="77777777" w:rsidR="00000000" w:rsidRDefault="00543415" w:rsidP="00543415">
      <w:pPr>
        <w:pStyle w:val="HTMLPreformatted"/>
        <w:ind w:left="1200" w:right="480"/>
        <w:divId w:val="298270583"/>
        <w:rPr>
          <w:lang w:val="en"/>
        </w:rPr>
      </w:pPr>
      <w:r>
        <w:rPr>
          <w:lang w:val="en"/>
        </w:rPr>
        <w:t xml:space="preserve">   "client_name#ja-Jpan-JP":</w:t>
      </w:r>
    </w:p>
    <w:p w14:paraId="560456BE" w14:textId="77777777" w:rsidR="00000000" w:rsidRDefault="00543415" w:rsidP="00543415">
      <w:pPr>
        <w:pStyle w:val="HTMLPreformatted"/>
        <w:ind w:left="1200" w:right="480"/>
        <w:divId w:val="298270583"/>
        <w:rPr>
          <w:lang w:val="en"/>
        </w:rPr>
      </w:pPr>
      <w:r>
        <w:rPr>
          <w:lang w:val="en"/>
        </w:rPr>
        <w:t xml:space="preserve">     "</w:t>
      </w:r>
      <w:r>
        <w:rPr>
          <w:rFonts w:ascii="MS Mincho" w:hAnsi="MS Mincho"/>
          <w:lang w:val="en"/>
          <w:rPrChange w:id="35" w:author="Author" w:date="2013-06-27T18:35:00Z">
            <w:rPr>
              <w:lang w:val="en"/>
            </w:rPr>
          </w:rPrChange>
        </w:rPr>
        <w:t>クライアント名</w:t>
      </w:r>
      <w:r>
        <w:rPr>
          <w:lang w:val="en"/>
        </w:rPr>
        <w:t>",</w:t>
      </w:r>
    </w:p>
    <w:p w14:paraId="7F8093C8" w14:textId="77777777" w:rsidR="00000000" w:rsidRDefault="00543415" w:rsidP="00543415">
      <w:pPr>
        <w:pStyle w:val="HTMLPreformatted"/>
        <w:ind w:left="1200" w:right="480"/>
        <w:divId w:val="298270583"/>
        <w:rPr>
          <w:lang w:val="en"/>
        </w:rPr>
      </w:pPr>
      <w:r>
        <w:rPr>
          <w:lang w:val="en"/>
        </w:rPr>
        <w:t xml:space="preserve">   "logo_uri": "https://client.example.org/logo.png",</w:t>
      </w:r>
    </w:p>
    <w:p w14:paraId="02B25AEB" w14:textId="77777777" w:rsidR="00000000" w:rsidRDefault="00543415" w:rsidP="00543415">
      <w:pPr>
        <w:pStyle w:val="HTMLPreformatted"/>
        <w:ind w:left="1200" w:right="480"/>
        <w:divId w:val="298270583"/>
        <w:rPr>
          <w:lang w:val="en"/>
        </w:rPr>
      </w:pPr>
      <w:r>
        <w:rPr>
          <w:lang w:val="en"/>
        </w:rPr>
        <w:t xml:space="preserve">   "subject_type": "pairwise",</w:t>
      </w:r>
    </w:p>
    <w:p w14:paraId="0F569535" w14:textId="77777777" w:rsidR="00000000" w:rsidRDefault="00543415" w:rsidP="00543415">
      <w:pPr>
        <w:pStyle w:val="HTMLPreformatted"/>
        <w:ind w:left="1200" w:right="480"/>
        <w:divId w:val="298270583"/>
        <w:rPr>
          <w:lang w:val="en"/>
        </w:rPr>
      </w:pPr>
      <w:r>
        <w:rPr>
          <w:lang w:val="en"/>
        </w:rPr>
        <w:t xml:space="preserve">   "sector_identifier_uri":</w:t>
      </w:r>
    </w:p>
    <w:p w14:paraId="07A6CFB4" w14:textId="77777777" w:rsidR="00000000" w:rsidRDefault="00543415" w:rsidP="00543415">
      <w:pPr>
        <w:pStyle w:val="HTMLPreformatted"/>
        <w:ind w:left="1200" w:right="480"/>
        <w:divId w:val="298270583"/>
        <w:rPr>
          <w:lang w:val="en"/>
        </w:rPr>
      </w:pPr>
      <w:r>
        <w:rPr>
          <w:lang w:val="en"/>
        </w:rPr>
        <w:t xml:space="preserve">     "https://other.example.net/file_of_redirect_uris.json",</w:t>
      </w:r>
    </w:p>
    <w:p w14:paraId="257ACE69" w14:textId="77777777" w:rsidR="00000000" w:rsidRDefault="00543415" w:rsidP="00543415">
      <w:pPr>
        <w:pStyle w:val="HTMLPreformatted"/>
        <w:ind w:left="1200" w:right="480"/>
        <w:divId w:val="298270583"/>
        <w:rPr>
          <w:lang w:val="en"/>
        </w:rPr>
      </w:pPr>
      <w:r>
        <w:rPr>
          <w:lang w:val="en"/>
        </w:rPr>
        <w:t xml:space="preserve">   "token_endpoin</w:t>
      </w:r>
      <w:r>
        <w:rPr>
          <w:lang w:val="en"/>
        </w:rPr>
        <w:t>t_auth_method": "client_secret_basic",</w:t>
      </w:r>
    </w:p>
    <w:p w14:paraId="734D5773" w14:textId="77777777" w:rsidR="00000000" w:rsidRDefault="00543415" w:rsidP="00543415">
      <w:pPr>
        <w:pStyle w:val="HTMLPreformatted"/>
        <w:ind w:left="1200" w:right="480"/>
        <w:divId w:val="298270583"/>
        <w:rPr>
          <w:lang w:val="en"/>
        </w:rPr>
      </w:pPr>
      <w:r>
        <w:rPr>
          <w:lang w:val="en"/>
        </w:rPr>
        <w:t xml:space="preserve">   "jwks_uri": "https://client.example.org/my_public_keys.jwks",</w:t>
      </w:r>
    </w:p>
    <w:p w14:paraId="7920D7A7" w14:textId="77777777" w:rsidR="00000000" w:rsidRDefault="00543415" w:rsidP="00543415">
      <w:pPr>
        <w:pStyle w:val="HTMLPreformatted"/>
        <w:ind w:left="1200" w:right="480"/>
        <w:divId w:val="298270583"/>
        <w:rPr>
          <w:lang w:val="en"/>
        </w:rPr>
      </w:pPr>
      <w:r>
        <w:rPr>
          <w:lang w:val="en"/>
        </w:rPr>
        <w:t xml:space="preserve">   "userinfo_encrypted_response_alg": "RSA1_5",</w:t>
      </w:r>
    </w:p>
    <w:p w14:paraId="7BFE0BB0" w14:textId="77777777" w:rsidR="00000000" w:rsidRDefault="00543415" w:rsidP="00543415">
      <w:pPr>
        <w:pStyle w:val="HTMLPreformatted"/>
        <w:ind w:left="1200" w:right="480"/>
        <w:divId w:val="298270583"/>
        <w:rPr>
          <w:lang w:val="en"/>
        </w:rPr>
      </w:pPr>
      <w:r>
        <w:rPr>
          <w:lang w:val="en"/>
        </w:rPr>
        <w:t xml:space="preserve">   "userinfo_encrypted_response_enc": "A128CBC-HS256",</w:t>
      </w:r>
    </w:p>
    <w:p w14:paraId="5C13600A" w14:textId="77777777" w:rsidR="00000000" w:rsidRDefault="00543415" w:rsidP="00543415">
      <w:pPr>
        <w:pStyle w:val="HTMLPreformatted"/>
        <w:ind w:left="1200" w:right="480"/>
        <w:divId w:val="298270583"/>
        <w:rPr>
          <w:lang w:val="en"/>
        </w:rPr>
      </w:pPr>
      <w:r>
        <w:rPr>
          <w:lang w:val="en"/>
        </w:rPr>
        <w:t xml:space="preserve">   "</w:t>
      </w:r>
      <w:proofErr w:type="gramStart"/>
      <w:r>
        <w:rPr>
          <w:lang w:val="en"/>
        </w:rPr>
        <w:t>contacts</w:t>
      </w:r>
      <w:proofErr w:type="gramEnd"/>
      <w:r>
        <w:rPr>
          <w:lang w:val="en"/>
        </w:rPr>
        <w:t>": ["ve7jtb@example.org", "mary@examp</w:t>
      </w:r>
      <w:r>
        <w:rPr>
          <w:lang w:val="en"/>
        </w:rPr>
        <w:t>le.org"],</w:t>
      </w:r>
    </w:p>
    <w:p w14:paraId="6E583845" w14:textId="77777777" w:rsidR="00000000" w:rsidRDefault="00543415" w:rsidP="00543415">
      <w:pPr>
        <w:pStyle w:val="HTMLPreformatted"/>
        <w:ind w:left="1200" w:right="480"/>
        <w:divId w:val="298270583"/>
        <w:rPr>
          <w:lang w:val="en"/>
        </w:rPr>
      </w:pPr>
      <w:r>
        <w:rPr>
          <w:lang w:val="en"/>
        </w:rPr>
        <w:t xml:space="preserve">   "request_uris":</w:t>
      </w:r>
    </w:p>
    <w:p w14:paraId="4973AAB3" w14:textId="77777777" w:rsidR="00000000" w:rsidRDefault="00543415" w:rsidP="00543415">
      <w:pPr>
        <w:pStyle w:val="HTMLPreformatted"/>
        <w:ind w:left="1200" w:right="480"/>
        <w:divId w:val="298270583"/>
        <w:rPr>
          <w:lang w:val="en"/>
        </w:rPr>
      </w:pPr>
      <w:r>
        <w:rPr>
          <w:lang w:val="en"/>
        </w:rPr>
        <w:t xml:space="preserve">     ["https://client.example.org/rf.txt</w:t>
      </w:r>
    </w:p>
    <w:p w14:paraId="756863C6" w14:textId="77777777" w:rsidR="00000000" w:rsidRDefault="00543415" w:rsidP="00543415">
      <w:pPr>
        <w:pStyle w:val="HTMLPreformatted"/>
        <w:ind w:left="1200" w:right="480"/>
        <w:divId w:val="298270583"/>
        <w:rPr>
          <w:lang w:val="en"/>
        </w:rPr>
      </w:pPr>
      <w:r>
        <w:rPr>
          <w:lang w:val="en"/>
        </w:rPr>
        <w:t xml:space="preserve">       #qpXaRLh_n93TTR9F252ValdatUQvQiJi5BDub2BeznA"]</w:t>
      </w:r>
    </w:p>
    <w:p w14:paraId="40C89F76" w14:textId="77777777" w:rsidR="00000000" w:rsidRDefault="00543415" w:rsidP="00543415">
      <w:pPr>
        <w:pStyle w:val="HTMLPreformatted"/>
        <w:ind w:left="1200" w:right="480"/>
        <w:divId w:val="298270583"/>
        <w:rPr>
          <w:lang w:val="en"/>
        </w:rPr>
      </w:pPr>
      <w:r>
        <w:rPr>
          <w:lang w:val="en"/>
        </w:rPr>
        <w:t xml:space="preserve">  }</w:t>
      </w:r>
    </w:p>
    <w:p w14:paraId="6B9A4782" w14:textId="77777777" w:rsidR="00000000" w:rsidRDefault="00543415">
      <w:pPr>
        <w:spacing w:before="0" w:beforeAutospacing="0" w:after="0" w:afterAutospacing="0"/>
        <w:divId w:val="1180310647"/>
        <w:rPr>
          <w:rFonts w:ascii="Verdana" w:eastAsia="Times New Roman" w:hAnsi="Verdana"/>
          <w:color w:val="000000"/>
          <w:lang w:val="en"/>
        </w:rPr>
      </w:pPr>
      <w:bookmarkStart w:id="36" w:name="RegistrationResponse"/>
      <w:bookmarkEnd w:id="36"/>
    </w:p>
    <w:p w14:paraId="18B637AC"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4D95286" w14:textId="77777777">
        <w:trPr>
          <w:divId w:val="1180310647"/>
          <w:trHeight w:val="225"/>
          <w:tblCellSpacing w:w="15" w:type="dxa"/>
        </w:trPr>
        <w:tc>
          <w:tcPr>
            <w:tcW w:w="450" w:type="dxa"/>
            <w:shd w:val="clear" w:color="auto" w:fill="990000"/>
            <w:vAlign w:val="center"/>
            <w:hideMark/>
          </w:tcPr>
          <w:p w14:paraId="21827543"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03FA796" w14:textId="77777777" w:rsidR="00000000" w:rsidRDefault="00543415">
      <w:pPr>
        <w:pStyle w:val="Heading3"/>
        <w:divId w:val="1180310647"/>
        <w:rPr>
          <w:rFonts w:eastAsia="Times New Roman"/>
          <w:lang w:val="en"/>
        </w:rPr>
      </w:pPr>
      <w:bookmarkStart w:id="37" w:name="rfc.section.3.2"/>
      <w:bookmarkEnd w:id="37"/>
      <w:r>
        <w:rPr>
          <w:rFonts w:eastAsia="Times New Roman"/>
          <w:lang w:val="en"/>
        </w:rPr>
        <w:t>3.2.</w:t>
      </w:r>
      <w:proofErr w:type="gramStart"/>
      <w:r>
        <w:rPr>
          <w:rFonts w:eastAsia="Times New Roman"/>
          <w:lang w:val="en"/>
        </w:rPr>
        <w:t>  Client</w:t>
      </w:r>
      <w:proofErr w:type="gramEnd"/>
      <w:r>
        <w:rPr>
          <w:rFonts w:eastAsia="Times New Roman"/>
          <w:lang w:val="en"/>
        </w:rPr>
        <w:t xml:space="preserve"> Registration Response</w:t>
      </w:r>
    </w:p>
    <w:p w14:paraId="650CF537"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Upon successful registration, the Client Registration Endpoint returns the newly-created Client Identifier and, if applicable, a Client Secret, along </w:t>
      </w:r>
      <w:r>
        <w:rPr>
          <w:rFonts w:ascii="Verdana" w:hAnsi="Verdana"/>
          <w:color w:val="000000"/>
          <w:lang w:val="en"/>
        </w:rPr>
        <w:t>with all registered Metadata about this Client, including any fields provisioned by the Authorization Server itself. The Authorization Server MAY reject or replace any of the Client's requested field values and substitute them with suitable values. If this</w:t>
      </w:r>
      <w:r>
        <w:rPr>
          <w:rFonts w:ascii="Verdana" w:hAnsi="Verdana"/>
          <w:color w:val="000000"/>
          <w:lang w:val="en"/>
        </w:rPr>
        <w:t xml:space="preserve"> happens, the Authorization Server MUST </w:t>
      </w:r>
      <w:proofErr w:type="gramStart"/>
      <w:r>
        <w:rPr>
          <w:rFonts w:ascii="Verdana" w:hAnsi="Verdana"/>
          <w:color w:val="000000"/>
          <w:lang w:val="en"/>
        </w:rPr>
        <w:t>include</w:t>
      </w:r>
      <w:proofErr w:type="gramEnd"/>
      <w:r>
        <w:rPr>
          <w:rFonts w:ascii="Verdana" w:hAnsi="Verdana"/>
          <w:color w:val="000000"/>
          <w:lang w:val="en"/>
        </w:rPr>
        <w:t xml:space="preserve"> these fields in the response to the Client. </w:t>
      </w:r>
    </w:p>
    <w:p w14:paraId="3D282303"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response also contains a Registration Access Token that is used by the Client to perform subsequent operations upon the resulting Client registration. </w:t>
      </w:r>
    </w:p>
    <w:p w14:paraId="47D3F05F"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All of </w:t>
      </w:r>
      <w:r>
        <w:rPr>
          <w:rFonts w:ascii="Verdana" w:hAnsi="Verdana"/>
          <w:color w:val="000000"/>
          <w:lang w:val="en"/>
        </w:rPr>
        <w:t xml:space="preserve">the response items are returned as a </w:t>
      </w:r>
      <w:hyperlink w:anchor="RFC4627" w:history="1">
        <w:r>
          <w:rPr>
            <w:rStyle w:val="Hyperlink"/>
            <w:rFonts w:ascii="Verdana" w:hAnsi="Verdana"/>
            <w:u w:val="none"/>
            <w:lang w:val="en"/>
          </w:rPr>
          <w:t>JSON document</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[RFC4627] with the following fields as top-level members of the root JSON </w:t>
      </w:r>
      <w:r>
        <w:rPr>
          <w:rFonts w:ascii="Verdana" w:hAnsi="Verdana"/>
          <w:color w:val="000000"/>
          <w:lang w:val="en"/>
        </w:rPr>
        <w:t xml:space="preserve">object. </w:t>
      </w:r>
    </w:p>
    <w:p w14:paraId="28B954E3" w14:textId="77777777" w:rsidR="00000000" w:rsidRDefault="00543415" w:rsidP="00543415">
      <w:pPr>
        <w:spacing w:beforeAutospacing="0" w:after="0" w:afterAutospacing="0"/>
        <w:ind w:left="1200" w:right="1200"/>
        <w:divId w:val="316540471"/>
        <w:rPr>
          <w:rFonts w:ascii="Verdana" w:eastAsia="Times New Roman" w:hAnsi="Verdana"/>
          <w:color w:val="000000"/>
          <w:lang w:val="en"/>
        </w:rPr>
      </w:pPr>
      <w:r>
        <w:rPr>
          <w:rFonts w:ascii="Verdana" w:eastAsia="Times New Roman" w:hAnsi="Verdana"/>
          <w:color w:val="000000"/>
          <w:lang w:val="en"/>
        </w:rPr>
        <w:t>client_id</w:t>
      </w:r>
    </w:p>
    <w:p w14:paraId="68FA6347" w14:textId="77777777" w:rsidR="00000000" w:rsidRDefault="00543415" w:rsidP="00543415">
      <w:pPr>
        <w:spacing w:before="0" w:beforeAutospacing="0" w:after="0" w:afterAutospacing="0"/>
        <w:ind w:left="1920" w:right="1200"/>
        <w:divId w:val="31654047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Unique Client identifier.</w:t>
      </w:r>
      <w:proofErr w:type="gramEnd"/>
      <w:r>
        <w:rPr>
          <w:rFonts w:ascii="Verdana" w:eastAsia="Times New Roman" w:hAnsi="Verdana"/>
          <w:color w:val="000000"/>
          <w:lang w:val="en"/>
        </w:rPr>
        <w:t xml:space="preserve"> It MUST NOT be currently valid for any other registered Client. </w:t>
      </w:r>
    </w:p>
    <w:p w14:paraId="68BF7A53" w14:textId="77777777" w:rsidR="00000000" w:rsidRDefault="00543415" w:rsidP="00543415">
      <w:pPr>
        <w:spacing w:before="0" w:beforeAutospacing="0" w:after="0" w:afterAutospacing="0"/>
        <w:ind w:left="1200" w:right="1200"/>
        <w:divId w:val="316540471"/>
        <w:rPr>
          <w:rFonts w:ascii="Verdana" w:eastAsia="Times New Roman" w:hAnsi="Verdana"/>
          <w:color w:val="000000"/>
          <w:lang w:val="en"/>
        </w:rPr>
      </w:pPr>
      <w:r>
        <w:rPr>
          <w:rFonts w:ascii="Verdana" w:eastAsia="Times New Roman" w:hAnsi="Verdana"/>
          <w:color w:val="000000"/>
          <w:lang w:val="en"/>
        </w:rPr>
        <w:t>client_secret</w:t>
      </w:r>
    </w:p>
    <w:p w14:paraId="14C4B2B3" w14:textId="77777777" w:rsidR="00000000" w:rsidRDefault="00543415" w:rsidP="00543415">
      <w:pPr>
        <w:spacing w:before="0" w:beforeAutospacing="0" w:after="0" w:afterAutospacing="0"/>
        <w:ind w:left="1920" w:right="1200"/>
        <w:divId w:val="31654047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Client secret.</w:t>
      </w:r>
      <w:proofErr w:type="gramEnd"/>
      <w:r>
        <w:rPr>
          <w:rFonts w:ascii="Verdana" w:eastAsia="Times New Roman" w:hAnsi="Verdana"/>
          <w:color w:val="000000"/>
          <w:lang w:val="en"/>
        </w:rPr>
        <w:t xml:space="preserve"> This MUST be unique for each </w:t>
      </w:r>
      <w:r>
        <w:rPr>
          <w:rStyle w:val="HTMLTypewriter"/>
          <w:lang w:val="en"/>
        </w:rPr>
        <w:t>client_id</w:t>
      </w:r>
      <w:r>
        <w:rPr>
          <w:rFonts w:ascii="Verdana" w:eastAsia="Times New Roman" w:hAnsi="Verdana"/>
          <w:color w:val="000000"/>
          <w:lang w:val="en"/>
        </w:rPr>
        <w:t xml:space="preserve">. </w:t>
      </w:r>
      <w:r>
        <w:rPr>
          <w:rFonts w:ascii="Verdana" w:eastAsia="Times New Roman" w:hAnsi="Verdana"/>
          <w:color w:val="000000"/>
          <w:lang w:val="en"/>
        </w:rPr>
        <w:t xml:space="preserve">This value is used by Confidential Clients to authenticate to the Token Endpoint as described in OAuth 2.0 Section 2.3.1. It is not needed for Clients selecting a </w:t>
      </w:r>
      <w:r>
        <w:rPr>
          <w:rStyle w:val="HTMLTypewriter"/>
          <w:lang w:val="en"/>
        </w:rPr>
        <w:t>token_endpoint_auth_method</w:t>
      </w:r>
      <w:r>
        <w:rPr>
          <w:rFonts w:ascii="Verdana" w:eastAsia="Times New Roman" w:hAnsi="Verdana"/>
          <w:color w:val="000000"/>
          <w:lang w:val="en"/>
        </w:rPr>
        <w:t xml:space="preserve"> of </w:t>
      </w:r>
      <w:r>
        <w:rPr>
          <w:rStyle w:val="HTMLTypewriter"/>
          <w:lang w:val="en"/>
        </w:rPr>
        <w:t>private_key_jwt</w:t>
      </w:r>
      <w:r>
        <w:rPr>
          <w:rFonts w:ascii="Verdana" w:eastAsia="Times New Roman" w:hAnsi="Verdana"/>
          <w:color w:val="000000"/>
          <w:lang w:val="en"/>
        </w:rPr>
        <w:t xml:space="preserve">. </w:t>
      </w:r>
    </w:p>
    <w:p w14:paraId="590829C2" w14:textId="77777777" w:rsidR="00000000" w:rsidRDefault="00543415" w:rsidP="00543415">
      <w:pPr>
        <w:spacing w:before="0" w:beforeAutospacing="0" w:after="0" w:afterAutospacing="0"/>
        <w:ind w:left="1200" w:right="1200"/>
        <w:divId w:val="316540471"/>
        <w:rPr>
          <w:rFonts w:ascii="Verdana" w:eastAsia="Times New Roman" w:hAnsi="Verdana"/>
          <w:color w:val="000000"/>
          <w:lang w:val="en"/>
        </w:rPr>
      </w:pPr>
      <w:r>
        <w:rPr>
          <w:rFonts w:ascii="Verdana" w:eastAsia="Times New Roman" w:hAnsi="Verdana"/>
          <w:color w:val="000000"/>
          <w:lang w:val="en"/>
        </w:rPr>
        <w:t>registration_access_token</w:t>
      </w:r>
    </w:p>
    <w:p w14:paraId="2936E22D" w14:textId="77777777" w:rsidR="00000000" w:rsidRDefault="00543415" w:rsidP="00543415">
      <w:pPr>
        <w:spacing w:before="0" w:beforeAutospacing="0" w:after="0" w:afterAutospacing="0"/>
        <w:ind w:left="1920" w:right="1200"/>
        <w:divId w:val="31654047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Access To</w:t>
      </w:r>
      <w:r>
        <w:rPr>
          <w:rFonts w:ascii="Verdana" w:eastAsia="Times New Roman" w:hAnsi="Verdana"/>
          <w:color w:val="000000"/>
          <w:lang w:val="en"/>
        </w:rPr>
        <w:t>ken that is used at the Client Configuration Endpoint to perform subsequent operations upon the Client registration.</w:t>
      </w:r>
      <w:proofErr w:type="gramEnd"/>
      <w:r>
        <w:rPr>
          <w:rFonts w:ascii="Verdana" w:eastAsia="Times New Roman" w:hAnsi="Verdana"/>
          <w:color w:val="000000"/>
          <w:lang w:val="en"/>
        </w:rPr>
        <w:t xml:space="preserve"> </w:t>
      </w:r>
    </w:p>
    <w:p w14:paraId="398FA500" w14:textId="77777777" w:rsidR="00000000" w:rsidRDefault="00543415" w:rsidP="00543415">
      <w:pPr>
        <w:spacing w:before="0" w:beforeAutospacing="0" w:after="0" w:afterAutospacing="0"/>
        <w:ind w:left="1200" w:right="1200"/>
        <w:divId w:val="316540471"/>
        <w:rPr>
          <w:rFonts w:ascii="Verdana" w:eastAsia="Times New Roman" w:hAnsi="Verdana"/>
          <w:color w:val="000000"/>
          <w:lang w:val="en"/>
        </w:rPr>
      </w:pPr>
      <w:r>
        <w:rPr>
          <w:rFonts w:ascii="Verdana" w:eastAsia="Times New Roman" w:hAnsi="Verdana"/>
          <w:color w:val="000000"/>
          <w:lang w:val="en"/>
        </w:rPr>
        <w:t>registration_client_uri</w:t>
      </w:r>
    </w:p>
    <w:p w14:paraId="56B9C3DF" w14:textId="77777777" w:rsidR="00000000" w:rsidRDefault="00543415" w:rsidP="00543415">
      <w:pPr>
        <w:spacing w:before="0" w:beforeAutospacing="0" w:after="0" w:afterAutospacing="0"/>
        <w:ind w:left="1920" w:right="1200"/>
        <w:divId w:val="316540471"/>
        <w:rPr>
          <w:rFonts w:ascii="Verdana" w:eastAsia="Times New Roman" w:hAnsi="Verdana"/>
          <w:color w:val="000000"/>
          <w:lang w:val="en"/>
        </w:rPr>
      </w:pPr>
      <w:proofErr w:type="gramStart"/>
      <w:r>
        <w:rPr>
          <w:rFonts w:ascii="Verdana" w:eastAsia="Times New Roman" w:hAnsi="Verdana"/>
          <w:color w:val="000000"/>
          <w:lang w:val="en"/>
        </w:rPr>
        <w:t>REQUIRED.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Location where the Access Token can be used to perform subsequent </w:t>
      </w:r>
      <w:r>
        <w:rPr>
          <w:rFonts w:ascii="Verdana" w:eastAsia="Times New Roman" w:hAnsi="Verdana"/>
          <w:color w:val="000000"/>
          <w:lang w:val="en"/>
        </w:rPr>
        <w:t>operations upon the resulting Client registration.</w:t>
      </w:r>
      <w:proofErr w:type="gramEnd"/>
      <w:r>
        <w:rPr>
          <w:rFonts w:ascii="Verdana" w:eastAsia="Times New Roman" w:hAnsi="Verdana"/>
          <w:color w:val="000000"/>
          <w:lang w:val="en"/>
        </w:rPr>
        <w:t xml:space="preserve"> </w:t>
      </w:r>
    </w:p>
    <w:p w14:paraId="2F9C17CE" w14:textId="77777777" w:rsidR="00000000" w:rsidRDefault="00543415" w:rsidP="00543415">
      <w:pPr>
        <w:spacing w:before="0" w:beforeAutospacing="0" w:after="0" w:afterAutospacing="0"/>
        <w:ind w:left="1200" w:right="1200"/>
        <w:divId w:val="316540471"/>
        <w:rPr>
          <w:rFonts w:ascii="Verdana" w:eastAsia="Times New Roman" w:hAnsi="Verdana"/>
          <w:color w:val="000000"/>
          <w:lang w:val="en"/>
        </w:rPr>
      </w:pPr>
      <w:r>
        <w:rPr>
          <w:rFonts w:ascii="Verdana" w:eastAsia="Times New Roman" w:hAnsi="Verdana"/>
          <w:color w:val="000000"/>
          <w:lang w:val="en"/>
        </w:rPr>
        <w:t>client_id_issued_at</w:t>
      </w:r>
    </w:p>
    <w:p w14:paraId="124A12DB" w14:textId="77777777" w:rsidR="00000000" w:rsidRDefault="00543415" w:rsidP="00543415">
      <w:pPr>
        <w:spacing w:before="0" w:beforeAutospacing="0" w:after="0" w:afterAutospacing="0"/>
        <w:ind w:left="1920" w:right="1200"/>
        <w:divId w:val="316540471"/>
        <w:rPr>
          <w:rFonts w:ascii="Verdana" w:eastAsia="Times New Roman" w:hAnsi="Verdana"/>
          <w:color w:val="000000"/>
          <w:lang w:val="en"/>
        </w:rPr>
      </w:pPr>
      <w:proofErr w:type="gramStart"/>
      <w:r>
        <w:rPr>
          <w:rFonts w:ascii="Verdana" w:eastAsia="Times New Roman" w:hAnsi="Verdana"/>
          <w:color w:val="000000"/>
          <w:lang w:val="en"/>
        </w:rPr>
        <w:t>OPTIONAL.</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Time at which the Client Identifier was issued.</w:t>
      </w:r>
      <w:proofErr w:type="gramEnd"/>
      <w:r>
        <w:rPr>
          <w:rFonts w:ascii="Verdana" w:eastAsia="Times New Roman" w:hAnsi="Verdana"/>
          <w:color w:val="000000"/>
          <w:lang w:val="en"/>
        </w:rPr>
        <w:t xml:space="preserve"> The time is represented as the number of seconds from 1970-01-01T0:0:0Z as measured in UTC until the date/time. </w:t>
      </w:r>
    </w:p>
    <w:p w14:paraId="3EC206F1" w14:textId="77777777" w:rsidR="00000000" w:rsidRDefault="00543415" w:rsidP="00543415">
      <w:pPr>
        <w:spacing w:before="0" w:beforeAutospacing="0" w:after="0" w:afterAutospacing="0"/>
        <w:ind w:left="1200" w:right="1200"/>
        <w:divId w:val="316540471"/>
        <w:rPr>
          <w:rFonts w:ascii="Verdana" w:eastAsia="Times New Roman" w:hAnsi="Verdana"/>
          <w:color w:val="000000"/>
          <w:lang w:val="en"/>
        </w:rPr>
      </w:pPr>
      <w:r>
        <w:rPr>
          <w:rFonts w:ascii="Verdana" w:eastAsia="Times New Roman" w:hAnsi="Verdana"/>
          <w:color w:val="000000"/>
          <w:lang w:val="en"/>
        </w:rPr>
        <w:t>client_secret</w:t>
      </w:r>
      <w:r>
        <w:rPr>
          <w:rFonts w:ascii="Verdana" w:eastAsia="Times New Roman" w:hAnsi="Verdana"/>
          <w:color w:val="000000"/>
          <w:lang w:val="en"/>
        </w:rPr>
        <w:t>_expires_at</w:t>
      </w:r>
    </w:p>
    <w:p w14:paraId="34912BE9" w14:textId="77777777" w:rsidR="00000000" w:rsidRDefault="00543415" w:rsidP="00543415">
      <w:pPr>
        <w:spacing w:before="0" w:beforeAutospacing="0" w:afterAutospacing="0"/>
        <w:ind w:left="1920" w:right="1200"/>
        <w:divId w:val="316540471"/>
        <w:rPr>
          <w:rFonts w:ascii="Verdana" w:eastAsia="Times New Roman" w:hAnsi="Verdana"/>
          <w:color w:val="000000"/>
          <w:lang w:val="en"/>
        </w:rPr>
      </w:pPr>
      <w:proofErr w:type="gramStart"/>
      <w:r>
        <w:rPr>
          <w:rFonts w:ascii="Verdana" w:eastAsia="Times New Roman" w:hAnsi="Verdana"/>
          <w:color w:val="000000"/>
          <w:lang w:val="en"/>
        </w:rPr>
        <w:t xml:space="preserve">REQUIRED if </w:t>
      </w:r>
      <w:r>
        <w:rPr>
          <w:rStyle w:val="HTMLTypewriter"/>
          <w:lang w:val="en"/>
        </w:rPr>
        <w:t>client_secret</w:t>
      </w:r>
      <w:r>
        <w:rPr>
          <w:rFonts w:ascii="Verdana" w:eastAsia="Times New Roman" w:hAnsi="Verdana"/>
          <w:color w:val="000000"/>
          <w:lang w:val="en"/>
        </w:rPr>
        <w:t xml:space="preserve"> is issued.</w:t>
      </w:r>
      <w:proofErr w:type="gramEnd"/>
      <w:r>
        <w:rPr>
          <w:rFonts w:ascii="Verdana" w:eastAsia="Times New Roman" w:hAnsi="Verdana"/>
          <w:color w:val="000000"/>
          <w:lang w:val="en"/>
        </w:rPr>
        <w:t xml:space="preserve"> </w:t>
      </w:r>
      <w:proofErr w:type="gramStart"/>
      <w:r>
        <w:rPr>
          <w:rFonts w:ascii="Verdana" w:eastAsia="Times New Roman" w:hAnsi="Verdana"/>
          <w:color w:val="000000"/>
          <w:lang w:val="en"/>
        </w:rPr>
        <w:t xml:space="preserve">Time at which the </w:t>
      </w:r>
      <w:r>
        <w:rPr>
          <w:rStyle w:val="HTMLTypewriter"/>
          <w:lang w:val="en"/>
        </w:rPr>
        <w:t>client_secret</w:t>
      </w:r>
      <w:r>
        <w:rPr>
          <w:rFonts w:ascii="Verdana" w:eastAsia="Times New Roman" w:hAnsi="Verdana"/>
          <w:color w:val="000000"/>
          <w:lang w:val="en"/>
        </w:rPr>
        <w:t xml:space="preserve"> will expire or 0 if it will not expire.</w:t>
      </w:r>
      <w:proofErr w:type="gramEnd"/>
      <w:r>
        <w:rPr>
          <w:rFonts w:ascii="Verdana" w:eastAsia="Times New Roman" w:hAnsi="Verdana"/>
          <w:color w:val="000000"/>
          <w:lang w:val="en"/>
        </w:rPr>
        <w:t xml:space="preserve"> The time is represented as the number of seconds from 1970-01-01T0:0:0Z as measured in UTC until the date/time. </w:t>
      </w:r>
    </w:p>
    <w:p w14:paraId="404E53C0" w14:textId="77777777" w:rsidR="00000000" w:rsidRDefault="00543415">
      <w:pPr>
        <w:pStyle w:val="NormalWeb"/>
        <w:divId w:val="1180310647"/>
        <w:rPr>
          <w:rFonts w:ascii="Verdana" w:hAnsi="Verdana"/>
          <w:color w:val="000000"/>
          <w:lang w:val="en"/>
        </w:rPr>
      </w:pPr>
      <w:r>
        <w:rPr>
          <w:rFonts w:ascii="Verdana" w:hAnsi="Verdana"/>
          <w:color w:val="000000"/>
          <w:lang w:val="en"/>
        </w:rPr>
        <w:t>The following is a non</w:t>
      </w:r>
      <w:r>
        <w:rPr>
          <w:rFonts w:ascii="Verdana" w:hAnsi="Verdana"/>
          <w:color w:val="000000"/>
          <w:lang w:val="en"/>
        </w:rPr>
        <w:t xml:space="preserve">-normative example response (with line wraps within values for display purposes only): </w:t>
      </w:r>
    </w:p>
    <w:p w14:paraId="17EFB8E1" w14:textId="77777777" w:rsidR="00000000" w:rsidRDefault="00543415" w:rsidP="00543415">
      <w:pPr>
        <w:pStyle w:val="HTMLPreformatted"/>
        <w:ind w:left="1200" w:right="480"/>
        <w:divId w:val="137765159"/>
        <w:rPr>
          <w:lang w:val="en"/>
        </w:rPr>
      </w:pPr>
    </w:p>
    <w:p w14:paraId="62945831" w14:textId="77777777" w:rsidR="00000000" w:rsidRDefault="00543415" w:rsidP="00543415">
      <w:pPr>
        <w:pStyle w:val="HTMLPreformatted"/>
        <w:ind w:left="1200" w:right="480"/>
        <w:divId w:val="137765159"/>
        <w:rPr>
          <w:lang w:val="en"/>
        </w:rPr>
      </w:pPr>
      <w:r>
        <w:rPr>
          <w:lang w:val="en"/>
        </w:rPr>
        <w:t xml:space="preserve">  HTTP/1.1 200 OK</w:t>
      </w:r>
    </w:p>
    <w:p w14:paraId="70084270" w14:textId="77777777" w:rsidR="00000000" w:rsidRDefault="00543415" w:rsidP="00543415">
      <w:pPr>
        <w:pStyle w:val="HTMLPreformatted"/>
        <w:ind w:left="1200" w:right="480"/>
        <w:divId w:val="137765159"/>
        <w:rPr>
          <w:lang w:val="en"/>
        </w:rPr>
      </w:pPr>
      <w:r>
        <w:rPr>
          <w:lang w:val="en"/>
        </w:rPr>
        <w:t xml:space="preserve">  Content-Type: application/json</w:t>
      </w:r>
    </w:p>
    <w:p w14:paraId="07E9BF72" w14:textId="77777777" w:rsidR="00000000" w:rsidRDefault="00543415" w:rsidP="00543415">
      <w:pPr>
        <w:pStyle w:val="HTMLPreformatted"/>
        <w:ind w:left="1200" w:right="480"/>
        <w:divId w:val="137765159"/>
        <w:rPr>
          <w:lang w:val="en"/>
        </w:rPr>
      </w:pPr>
      <w:r>
        <w:rPr>
          <w:lang w:val="en"/>
        </w:rPr>
        <w:t xml:space="preserve">  Cache-Control: no-store</w:t>
      </w:r>
    </w:p>
    <w:p w14:paraId="2D623C86" w14:textId="77777777" w:rsidR="00000000" w:rsidRDefault="00543415" w:rsidP="00543415">
      <w:pPr>
        <w:pStyle w:val="HTMLPreformatted"/>
        <w:ind w:left="1200" w:right="480"/>
        <w:divId w:val="137765159"/>
        <w:rPr>
          <w:lang w:val="en"/>
        </w:rPr>
      </w:pPr>
      <w:r>
        <w:rPr>
          <w:lang w:val="en"/>
        </w:rPr>
        <w:t xml:space="preserve">  Pragma: no-cache</w:t>
      </w:r>
    </w:p>
    <w:p w14:paraId="2CB8BECB" w14:textId="77777777" w:rsidR="00000000" w:rsidRDefault="00543415" w:rsidP="00543415">
      <w:pPr>
        <w:pStyle w:val="HTMLPreformatted"/>
        <w:ind w:left="1200" w:right="480"/>
        <w:divId w:val="137765159"/>
        <w:rPr>
          <w:lang w:val="en"/>
        </w:rPr>
      </w:pPr>
    </w:p>
    <w:p w14:paraId="467C2A9E" w14:textId="77777777" w:rsidR="00000000" w:rsidRDefault="00543415" w:rsidP="00543415">
      <w:pPr>
        <w:pStyle w:val="HTMLPreformatted"/>
        <w:ind w:left="1200" w:right="480"/>
        <w:divId w:val="137765159"/>
        <w:rPr>
          <w:lang w:val="en"/>
        </w:rPr>
      </w:pPr>
      <w:r>
        <w:rPr>
          <w:lang w:val="en"/>
        </w:rPr>
        <w:t xml:space="preserve">  {</w:t>
      </w:r>
    </w:p>
    <w:p w14:paraId="247BC412" w14:textId="77777777" w:rsidR="00000000" w:rsidRDefault="00543415" w:rsidP="00543415">
      <w:pPr>
        <w:pStyle w:val="HTMLPreformatted"/>
        <w:ind w:left="1200" w:right="480"/>
        <w:divId w:val="137765159"/>
        <w:rPr>
          <w:lang w:val="en"/>
        </w:rPr>
      </w:pPr>
      <w:r>
        <w:rPr>
          <w:lang w:val="en"/>
        </w:rPr>
        <w:t xml:space="preserve">   "client_id": "s6BhdRkqt3",</w:t>
      </w:r>
    </w:p>
    <w:p w14:paraId="3B1DA3C2" w14:textId="77777777" w:rsidR="00000000" w:rsidRDefault="00543415" w:rsidP="00543415">
      <w:pPr>
        <w:pStyle w:val="HTMLPreformatted"/>
        <w:ind w:left="1200" w:right="480"/>
        <w:divId w:val="137765159"/>
        <w:rPr>
          <w:lang w:val="en"/>
        </w:rPr>
      </w:pPr>
      <w:r>
        <w:rPr>
          <w:lang w:val="en"/>
        </w:rPr>
        <w:t xml:space="preserve">   "client_secret":</w:t>
      </w:r>
    </w:p>
    <w:p w14:paraId="7B200C4F" w14:textId="77777777" w:rsidR="00000000" w:rsidRDefault="00543415" w:rsidP="00543415">
      <w:pPr>
        <w:pStyle w:val="HTMLPreformatted"/>
        <w:ind w:left="1200" w:right="480"/>
        <w:divId w:val="137765159"/>
        <w:rPr>
          <w:lang w:val="en"/>
        </w:rPr>
      </w:pPr>
      <w:r>
        <w:rPr>
          <w:lang w:val="en"/>
        </w:rPr>
        <w:t xml:space="preserve">     "ZJYCqe3GGR</w:t>
      </w:r>
      <w:r>
        <w:rPr>
          <w:lang w:val="en"/>
        </w:rPr>
        <w:t>vdrudKyZS0XhGv_Z45DuKhCUk0gBR1vZk",</w:t>
      </w:r>
    </w:p>
    <w:p w14:paraId="178533CE" w14:textId="77777777" w:rsidR="00000000" w:rsidRDefault="00543415" w:rsidP="00543415">
      <w:pPr>
        <w:pStyle w:val="HTMLPreformatted"/>
        <w:ind w:left="1200" w:right="480"/>
        <w:divId w:val="137765159"/>
        <w:rPr>
          <w:lang w:val="en"/>
        </w:rPr>
      </w:pPr>
      <w:r>
        <w:rPr>
          <w:lang w:val="en"/>
        </w:rPr>
        <w:t xml:space="preserve">   "client_secret_expires_at": 1577858400,</w:t>
      </w:r>
    </w:p>
    <w:p w14:paraId="6C21181C" w14:textId="77777777" w:rsidR="00000000" w:rsidRDefault="00543415" w:rsidP="00543415">
      <w:pPr>
        <w:pStyle w:val="HTMLPreformatted"/>
        <w:ind w:left="1200" w:right="480"/>
        <w:divId w:val="137765159"/>
        <w:rPr>
          <w:lang w:val="en"/>
        </w:rPr>
      </w:pPr>
      <w:r>
        <w:rPr>
          <w:lang w:val="en"/>
        </w:rPr>
        <w:t xml:space="preserve">   "registration_access_token":</w:t>
      </w:r>
    </w:p>
    <w:p w14:paraId="4CA6E5CE" w14:textId="77777777" w:rsidR="00000000" w:rsidRDefault="00543415" w:rsidP="00543415">
      <w:pPr>
        <w:pStyle w:val="HTMLPreformatted"/>
        <w:ind w:left="1200" w:right="480"/>
        <w:divId w:val="137765159"/>
        <w:rPr>
          <w:lang w:val="en"/>
        </w:rPr>
      </w:pPr>
      <w:r>
        <w:rPr>
          <w:lang w:val="en"/>
        </w:rPr>
        <w:t xml:space="preserve">     "this.is.an.access.token.value.ffx83",</w:t>
      </w:r>
    </w:p>
    <w:p w14:paraId="39CADE96" w14:textId="77777777" w:rsidR="00000000" w:rsidRDefault="00543415" w:rsidP="00543415">
      <w:pPr>
        <w:pStyle w:val="HTMLPreformatted"/>
        <w:ind w:left="1200" w:right="480"/>
        <w:divId w:val="137765159"/>
        <w:rPr>
          <w:lang w:val="en"/>
        </w:rPr>
      </w:pPr>
      <w:r>
        <w:rPr>
          <w:lang w:val="en"/>
        </w:rPr>
        <w:t xml:space="preserve">   "registration_client_uri":</w:t>
      </w:r>
    </w:p>
    <w:p w14:paraId="36C9F6A9" w14:textId="77777777" w:rsidR="00000000" w:rsidRDefault="00543415" w:rsidP="00543415">
      <w:pPr>
        <w:pStyle w:val="HTMLPreformatted"/>
        <w:ind w:left="1200" w:right="480"/>
        <w:divId w:val="137765159"/>
        <w:rPr>
          <w:lang w:val="en"/>
        </w:rPr>
      </w:pPr>
      <w:r>
        <w:rPr>
          <w:lang w:val="en"/>
        </w:rPr>
        <w:t xml:space="preserve">     "https://server.example.com/connect/register?client_id=s6BhdRkqt3"</w:t>
      </w:r>
      <w:r>
        <w:rPr>
          <w:lang w:val="en"/>
        </w:rPr>
        <w:t>,</w:t>
      </w:r>
    </w:p>
    <w:p w14:paraId="7D0886E2" w14:textId="77777777" w:rsidR="00000000" w:rsidRDefault="00543415" w:rsidP="00543415">
      <w:pPr>
        <w:pStyle w:val="HTMLPreformatted"/>
        <w:ind w:left="1200" w:right="480"/>
        <w:divId w:val="137765159"/>
        <w:rPr>
          <w:lang w:val="en"/>
        </w:rPr>
      </w:pPr>
      <w:r>
        <w:rPr>
          <w:lang w:val="en"/>
        </w:rPr>
        <w:t xml:space="preserve">   "token_endpoint_auth_method":</w:t>
      </w:r>
    </w:p>
    <w:p w14:paraId="4B2B95F8" w14:textId="77777777" w:rsidR="00000000" w:rsidRDefault="00543415" w:rsidP="00543415">
      <w:pPr>
        <w:pStyle w:val="HTMLPreformatted"/>
        <w:ind w:left="1200" w:right="480"/>
        <w:divId w:val="137765159"/>
        <w:rPr>
          <w:lang w:val="en"/>
        </w:rPr>
      </w:pPr>
      <w:r>
        <w:rPr>
          <w:lang w:val="en"/>
        </w:rPr>
        <w:t xml:space="preserve">     "client_secret_basic",</w:t>
      </w:r>
    </w:p>
    <w:p w14:paraId="62252D53" w14:textId="77777777" w:rsidR="00000000" w:rsidRDefault="00543415" w:rsidP="00543415">
      <w:pPr>
        <w:pStyle w:val="HTMLPreformatted"/>
        <w:ind w:left="1200" w:right="480"/>
        <w:divId w:val="137765159"/>
        <w:rPr>
          <w:lang w:val="en"/>
        </w:rPr>
      </w:pPr>
      <w:r>
        <w:rPr>
          <w:lang w:val="en"/>
        </w:rPr>
        <w:t xml:space="preserve">   "application_type": "web",</w:t>
      </w:r>
    </w:p>
    <w:p w14:paraId="4748A803" w14:textId="77777777" w:rsidR="00000000" w:rsidRDefault="00543415" w:rsidP="00543415">
      <w:pPr>
        <w:pStyle w:val="HTMLPreformatted"/>
        <w:ind w:left="1200" w:right="480"/>
        <w:divId w:val="137765159"/>
        <w:rPr>
          <w:lang w:val="en"/>
        </w:rPr>
      </w:pPr>
      <w:r>
        <w:rPr>
          <w:lang w:val="en"/>
        </w:rPr>
        <w:t xml:space="preserve">   "redirect_uris":</w:t>
      </w:r>
    </w:p>
    <w:p w14:paraId="49625348" w14:textId="77777777" w:rsidR="00000000" w:rsidRDefault="00543415" w:rsidP="00543415">
      <w:pPr>
        <w:pStyle w:val="HTMLPreformatted"/>
        <w:ind w:left="1200" w:right="480"/>
        <w:divId w:val="137765159"/>
        <w:rPr>
          <w:lang w:val="en"/>
        </w:rPr>
      </w:pPr>
      <w:r>
        <w:rPr>
          <w:lang w:val="en"/>
        </w:rPr>
        <w:t xml:space="preserve">     ["https://client.example.org/callback",</w:t>
      </w:r>
    </w:p>
    <w:p w14:paraId="5C21C2FA" w14:textId="77777777" w:rsidR="00000000" w:rsidRDefault="00543415" w:rsidP="00543415">
      <w:pPr>
        <w:pStyle w:val="HTMLPreformatted"/>
        <w:ind w:left="1200" w:right="480"/>
        <w:divId w:val="137765159"/>
        <w:rPr>
          <w:lang w:val="en"/>
        </w:rPr>
      </w:pPr>
      <w:r>
        <w:rPr>
          <w:lang w:val="en"/>
        </w:rPr>
        <w:t xml:space="preserve">      "https://client.example.org/callback2"],</w:t>
      </w:r>
    </w:p>
    <w:p w14:paraId="1641D826" w14:textId="77777777" w:rsidR="00000000" w:rsidRDefault="00543415" w:rsidP="00543415">
      <w:pPr>
        <w:pStyle w:val="HTMLPreformatted"/>
        <w:ind w:left="1200" w:right="480"/>
        <w:divId w:val="137765159"/>
        <w:rPr>
          <w:lang w:val="en"/>
        </w:rPr>
      </w:pPr>
      <w:r>
        <w:rPr>
          <w:lang w:val="en"/>
        </w:rPr>
        <w:t xml:space="preserve">   "client_name": "My Example",</w:t>
      </w:r>
    </w:p>
    <w:p w14:paraId="770DEFC9" w14:textId="77777777" w:rsidR="00000000" w:rsidRDefault="00543415" w:rsidP="00543415">
      <w:pPr>
        <w:pStyle w:val="HTMLPreformatted"/>
        <w:ind w:left="1200" w:right="480"/>
        <w:divId w:val="137765159"/>
        <w:rPr>
          <w:lang w:val="en"/>
        </w:rPr>
      </w:pPr>
      <w:r>
        <w:rPr>
          <w:lang w:val="en"/>
        </w:rPr>
        <w:t xml:space="preserve">   </w:t>
      </w:r>
      <w:r>
        <w:rPr>
          <w:lang w:val="en"/>
        </w:rPr>
        <w:t>"client_name#ja-Jpan-JP":</w:t>
      </w:r>
    </w:p>
    <w:p w14:paraId="6CB4E4E2" w14:textId="77777777" w:rsidR="00000000" w:rsidRDefault="00543415" w:rsidP="00543415">
      <w:pPr>
        <w:pStyle w:val="HTMLPreformatted"/>
        <w:ind w:left="1200" w:right="480"/>
        <w:divId w:val="137765159"/>
        <w:rPr>
          <w:lang w:val="en"/>
        </w:rPr>
      </w:pPr>
      <w:r>
        <w:rPr>
          <w:lang w:val="en"/>
        </w:rPr>
        <w:t xml:space="preserve">     "</w:t>
      </w:r>
      <w:r>
        <w:rPr>
          <w:rFonts w:ascii="MS Mincho" w:hAnsi="MS Mincho"/>
          <w:lang w:val="en"/>
          <w:rPrChange w:id="38" w:author="Author" w:date="2013-06-27T18:35:00Z">
            <w:rPr>
              <w:lang w:val="en"/>
            </w:rPr>
          </w:rPrChange>
        </w:rPr>
        <w:t>クライアント名</w:t>
      </w:r>
      <w:r>
        <w:rPr>
          <w:lang w:val="en"/>
        </w:rPr>
        <w:t>",</w:t>
      </w:r>
    </w:p>
    <w:p w14:paraId="72BD9D79" w14:textId="77777777" w:rsidR="00000000" w:rsidRDefault="00543415" w:rsidP="00543415">
      <w:pPr>
        <w:pStyle w:val="HTMLPreformatted"/>
        <w:ind w:left="1200" w:right="480"/>
        <w:divId w:val="137765159"/>
        <w:rPr>
          <w:lang w:val="en"/>
        </w:rPr>
      </w:pPr>
      <w:r>
        <w:rPr>
          <w:lang w:val="en"/>
        </w:rPr>
        <w:t xml:space="preserve">   "logo_uri": "https://client.example.org/logo.png",</w:t>
      </w:r>
    </w:p>
    <w:p w14:paraId="6F4F1008" w14:textId="77777777" w:rsidR="00000000" w:rsidRDefault="00543415" w:rsidP="00543415">
      <w:pPr>
        <w:pStyle w:val="HTMLPreformatted"/>
        <w:ind w:left="1200" w:right="480"/>
        <w:divId w:val="137765159"/>
        <w:rPr>
          <w:lang w:val="en"/>
        </w:rPr>
      </w:pPr>
      <w:r>
        <w:rPr>
          <w:lang w:val="en"/>
        </w:rPr>
        <w:t xml:space="preserve">   "subject_type": "pairwise",</w:t>
      </w:r>
    </w:p>
    <w:p w14:paraId="47270475" w14:textId="77777777" w:rsidR="00000000" w:rsidRDefault="00543415" w:rsidP="00543415">
      <w:pPr>
        <w:pStyle w:val="HTMLPreformatted"/>
        <w:ind w:left="1200" w:right="480"/>
        <w:divId w:val="137765159"/>
        <w:rPr>
          <w:lang w:val="en"/>
        </w:rPr>
      </w:pPr>
      <w:r>
        <w:rPr>
          <w:lang w:val="en"/>
        </w:rPr>
        <w:t xml:space="preserve">   "sector_identifier_uri":</w:t>
      </w:r>
    </w:p>
    <w:p w14:paraId="3EE2D897" w14:textId="77777777" w:rsidR="00000000" w:rsidRDefault="00543415" w:rsidP="00543415">
      <w:pPr>
        <w:pStyle w:val="HTMLPreformatted"/>
        <w:ind w:left="1200" w:right="480"/>
        <w:divId w:val="137765159"/>
        <w:rPr>
          <w:lang w:val="en"/>
        </w:rPr>
      </w:pPr>
      <w:r>
        <w:rPr>
          <w:lang w:val="en"/>
        </w:rPr>
        <w:t xml:space="preserve">     "https://other.example.net/file_of_redirect_uris.json",</w:t>
      </w:r>
    </w:p>
    <w:p w14:paraId="1F9BFBC3" w14:textId="77777777" w:rsidR="00000000" w:rsidRDefault="00543415" w:rsidP="00543415">
      <w:pPr>
        <w:pStyle w:val="HTMLPreformatted"/>
        <w:ind w:left="1200" w:right="480"/>
        <w:divId w:val="137765159"/>
        <w:rPr>
          <w:lang w:val="en"/>
        </w:rPr>
      </w:pPr>
      <w:r>
        <w:rPr>
          <w:lang w:val="en"/>
        </w:rPr>
        <w:t xml:space="preserve">   "jwks_uri": "https://client.example.o</w:t>
      </w:r>
      <w:r>
        <w:rPr>
          <w:lang w:val="en"/>
        </w:rPr>
        <w:t>rg/my_public_keys.jwks",</w:t>
      </w:r>
    </w:p>
    <w:p w14:paraId="3E1638B0" w14:textId="77777777" w:rsidR="00000000" w:rsidRDefault="00543415" w:rsidP="00543415">
      <w:pPr>
        <w:pStyle w:val="HTMLPreformatted"/>
        <w:ind w:left="1200" w:right="480"/>
        <w:divId w:val="137765159"/>
        <w:rPr>
          <w:lang w:val="en"/>
        </w:rPr>
      </w:pPr>
      <w:r>
        <w:rPr>
          <w:lang w:val="en"/>
        </w:rPr>
        <w:t xml:space="preserve">   "userinfo_encrypted_response_alg": "RSA1_5",</w:t>
      </w:r>
    </w:p>
    <w:p w14:paraId="75899166" w14:textId="77777777" w:rsidR="00000000" w:rsidRDefault="00543415" w:rsidP="00543415">
      <w:pPr>
        <w:pStyle w:val="HTMLPreformatted"/>
        <w:ind w:left="1200" w:right="480"/>
        <w:divId w:val="137765159"/>
        <w:rPr>
          <w:lang w:val="en"/>
        </w:rPr>
      </w:pPr>
      <w:r>
        <w:rPr>
          <w:lang w:val="en"/>
        </w:rPr>
        <w:t xml:space="preserve">   "userinfo_encrypted_response_enc": "A128CBC-HS256",</w:t>
      </w:r>
    </w:p>
    <w:p w14:paraId="399BF19D" w14:textId="77777777" w:rsidR="00000000" w:rsidRDefault="00543415" w:rsidP="00543415">
      <w:pPr>
        <w:pStyle w:val="HTMLPreformatted"/>
        <w:ind w:left="1200" w:right="480"/>
        <w:divId w:val="137765159"/>
        <w:rPr>
          <w:lang w:val="en"/>
        </w:rPr>
      </w:pPr>
      <w:r>
        <w:rPr>
          <w:lang w:val="en"/>
        </w:rPr>
        <w:t xml:space="preserve">   "</w:t>
      </w:r>
      <w:proofErr w:type="gramStart"/>
      <w:r>
        <w:rPr>
          <w:lang w:val="en"/>
        </w:rPr>
        <w:t>contacts</w:t>
      </w:r>
      <w:proofErr w:type="gramEnd"/>
      <w:r>
        <w:rPr>
          <w:lang w:val="en"/>
        </w:rPr>
        <w:t>": ["ve7jtb@example.org", "mary@example.org"],</w:t>
      </w:r>
    </w:p>
    <w:p w14:paraId="2E90DBBE" w14:textId="77777777" w:rsidR="00000000" w:rsidRDefault="00543415" w:rsidP="00543415">
      <w:pPr>
        <w:pStyle w:val="HTMLPreformatted"/>
        <w:ind w:left="1200" w:right="480"/>
        <w:divId w:val="137765159"/>
        <w:rPr>
          <w:lang w:val="en"/>
        </w:rPr>
      </w:pPr>
      <w:r>
        <w:rPr>
          <w:lang w:val="en"/>
        </w:rPr>
        <w:t xml:space="preserve">   "request_uris":</w:t>
      </w:r>
    </w:p>
    <w:p w14:paraId="064ADB59" w14:textId="77777777" w:rsidR="00000000" w:rsidRDefault="00543415" w:rsidP="00543415">
      <w:pPr>
        <w:pStyle w:val="HTMLPreformatted"/>
        <w:ind w:left="1200" w:right="480"/>
        <w:divId w:val="137765159"/>
        <w:rPr>
          <w:lang w:val="en"/>
        </w:rPr>
      </w:pPr>
      <w:r>
        <w:rPr>
          <w:lang w:val="en"/>
        </w:rPr>
        <w:t xml:space="preserve">     ["https://client.example.org/rf.txt</w:t>
      </w:r>
    </w:p>
    <w:p w14:paraId="00CD9836" w14:textId="77777777" w:rsidR="00000000" w:rsidRDefault="00543415" w:rsidP="00543415">
      <w:pPr>
        <w:pStyle w:val="HTMLPreformatted"/>
        <w:ind w:left="1200" w:right="480"/>
        <w:divId w:val="137765159"/>
        <w:rPr>
          <w:lang w:val="en"/>
        </w:rPr>
      </w:pPr>
      <w:r>
        <w:rPr>
          <w:lang w:val="en"/>
        </w:rPr>
        <w:t xml:space="preserve">       #q</w:t>
      </w:r>
      <w:r>
        <w:rPr>
          <w:lang w:val="en"/>
        </w:rPr>
        <w:t>pXaRLh_n93TTR9F252ValdatUQvQiJi5BDub2BeznA"]</w:t>
      </w:r>
    </w:p>
    <w:p w14:paraId="6A550FE7" w14:textId="77777777" w:rsidR="00000000" w:rsidRDefault="00543415" w:rsidP="00543415">
      <w:pPr>
        <w:pStyle w:val="HTMLPreformatted"/>
        <w:ind w:left="1200" w:right="480"/>
        <w:divId w:val="137765159"/>
        <w:rPr>
          <w:lang w:val="en"/>
        </w:rPr>
      </w:pPr>
      <w:r>
        <w:rPr>
          <w:lang w:val="en"/>
        </w:rPr>
        <w:t xml:space="preserve">  }</w:t>
      </w:r>
    </w:p>
    <w:p w14:paraId="5C500B47" w14:textId="77777777" w:rsidR="00000000" w:rsidRDefault="00543415">
      <w:pPr>
        <w:spacing w:before="0" w:beforeAutospacing="0" w:after="0" w:afterAutospacing="0"/>
        <w:divId w:val="1180310647"/>
        <w:rPr>
          <w:rFonts w:ascii="Verdana" w:eastAsia="Times New Roman" w:hAnsi="Verdana"/>
          <w:color w:val="000000"/>
          <w:lang w:val="en"/>
        </w:rPr>
      </w:pPr>
      <w:bookmarkStart w:id="39" w:name="RegistrationError"/>
      <w:bookmarkEnd w:id="39"/>
    </w:p>
    <w:p w14:paraId="05CD797D"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87FA2AA" w14:textId="77777777">
        <w:trPr>
          <w:divId w:val="1180310647"/>
          <w:trHeight w:val="225"/>
          <w:tblCellSpacing w:w="15" w:type="dxa"/>
        </w:trPr>
        <w:tc>
          <w:tcPr>
            <w:tcW w:w="450" w:type="dxa"/>
            <w:shd w:val="clear" w:color="auto" w:fill="990000"/>
            <w:vAlign w:val="center"/>
            <w:hideMark/>
          </w:tcPr>
          <w:p w14:paraId="36BA69F5"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3901240" w14:textId="77777777" w:rsidR="00000000" w:rsidRDefault="00543415">
      <w:pPr>
        <w:pStyle w:val="Heading3"/>
        <w:divId w:val="1180310647"/>
        <w:rPr>
          <w:rFonts w:eastAsia="Times New Roman"/>
          <w:lang w:val="en"/>
        </w:rPr>
      </w:pPr>
      <w:bookmarkStart w:id="40" w:name="rfc.section.3.3"/>
      <w:bookmarkEnd w:id="40"/>
      <w:r>
        <w:rPr>
          <w:rFonts w:eastAsia="Times New Roman"/>
          <w:lang w:val="en"/>
        </w:rPr>
        <w:t>3.3.</w:t>
      </w:r>
      <w:proofErr w:type="gramStart"/>
      <w:r>
        <w:rPr>
          <w:rFonts w:eastAsia="Times New Roman"/>
          <w:lang w:val="en"/>
        </w:rPr>
        <w:t>  Client</w:t>
      </w:r>
      <w:proofErr w:type="gramEnd"/>
      <w:r>
        <w:rPr>
          <w:rFonts w:eastAsia="Times New Roman"/>
          <w:lang w:val="en"/>
        </w:rPr>
        <w:t xml:space="preserve"> Registration Error Response</w:t>
      </w:r>
    </w:p>
    <w:p w14:paraId="0918E776"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When an OAuth error condition occurs, the Client Registration Endpoint returns an Error Response as defined in Section 3 of the </w:t>
      </w:r>
      <w:hyperlink w:anchor="RFC6750" w:history="1">
        <w:r>
          <w:rPr>
            <w:rStyle w:val="Hyperlink"/>
            <w:rFonts w:ascii="Verdana" w:hAnsi="Verdana"/>
            <w:u w:val="none"/>
            <w:lang w:val="en"/>
          </w:rPr>
          <w:t>OAuth 2.0 Bearer Token Usage</w:t>
        </w:r>
        <w:r>
          <w:rPr>
            <w:rStyle w:val="Hyperlink"/>
            <w:rFonts w:ascii="Verdana" w:hAnsi="Verdana"/>
            <w:vanish/>
            <w:u w:val="none"/>
            <w:lang w:val="en"/>
          </w:rPr>
          <w:t xml:space="preserve"> (</w:t>
        </w:r>
        <w:r>
          <w:rPr>
            <w:rStyle w:val="Hyperlink"/>
            <w:rFonts w:ascii="Verdana" w:hAnsi="Verdana"/>
            <w:vanish/>
            <w:u w:val="none"/>
            <w:lang w:val="en"/>
          </w:rPr>
          <w:t>Jones, M. and D. Hardt, “The OAuth 2.0 Authorization Framework: Bearer Token Usage,” October 2012.)</w:t>
        </w:r>
      </w:hyperlink>
      <w:r>
        <w:rPr>
          <w:rFonts w:ascii="Verdana" w:hAnsi="Verdana"/>
          <w:color w:val="000000"/>
          <w:lang w:val="en"/>
        </w:rPr>
        <w:t xml:space="preserve"> [RFC6750] specification. </w:t>
      </w:r>
    </w:p>
    <w:p w14:paraId="1B7454EA" w14:textId="77777777" w:rsidR="00000000" w:rsidRDefault="00543415">
      <w:pPr>
        <w:pStyle w:val="NormalWeb"/>
        <w:divId w:val="1180310647"/>
        <w:rPr>
          <w:rFonts w:ascii="Verdana" w:hAnsi="Verdana"/>
          <w:color w:val="000000"/>
          <w:lang w:val="en"/>
        </w:rPr>
      </w:pPr>
      <w:r>
        <w:rPr>
          <w:rFonts w:ascii="Verdana" w:hAnsi="Verdana"/>
          <w:color w:val="000000"/>
          <w:lang w:val="en"/>
        </w:rPr>
        <w:t>When a registration error condition occurs, the Client Registration Endpoint returns a HTTP 400 status code including a JSON objec</w:t>
      </w:r>
      <w:r>
        <w:rPr>
          <w:rFonts w:ascii="Verdana" w:hAnsi="Verdana"/>
          <w:color w:val="000000"/>
          <w:lang w:val="en"/>
        </w:rPr>
        <w:t xml:space="preserve">t describing the error in the response body. </w:t>
      </w:r>
    </w:p>
    <w:p w14:paraId="58EA4D94"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JSON object contains two members: </w:t>
      </w:r>
    </w:p>
    <w:p w14:paraId="2FAF05ED" w14:textId="77777777" w:rsidR="00000000" w:rsidRDefault="00543415" w:rsidP="00543415">
      <w:pPr>
        <w:spacing w:beforeAutospacing="0" w:after="0" w:afterAutospacing="0"/>
        <w:ind w:left="1200" w:right="1200"/>
        <w:divId w:val="1241016742"/>
        <w:rPr>
          <w:rFonts w:ascii="Verdana" w:eastAsia="Times New Roman" w:hAnsi="Verdana"/>
          <w:color w:val="000000"/>
          <w:lang w:val="en"/>
        </w:rPr>
      </w:pPr>
      <w:proofErr w:type="gramStart"/>
      <w:r>
        <w:rPr>
          <w:rFonts w:ascii="Verdana" w:eastAsia="Times New Roman" w:hAnsi="Verdana"/>
          <w:color w:val="000000"/>
          <w:lang w:val="en"/>
        </w:rPr>
        <w:t>error</w:t>
      </w:r>
      <w:proofErr w:type="gramEnd"/>
    </w:p>
    <w:p w14:paraId="688322CC" w14:textId="77777777" w:rsidR="00000000" w:rsidRDefault="00543415" w:rsidP="00543415">
      <w:pPr>
        <w:spacing w:before="0" w:beforeAutospacing="0" w:after="0" w:afterAutospacing="0"/>
        <w:ind w:left="1920" w:right="1200"/>
        <w:divId w:val="1241016742"/>
        <w:rPr>
          <w:rFonts w:ascii="Verdana" w:eastAsia="Times New Roman" w:hAnsi="Verdana"/>
          <w:color w:val="000000"/>
          <w:lang w:val="en"/>
        </w:rPr>
      </w:pPr>
      <w:proofErr w:type="gramStart"/>
      <w:r>
        <w:rPr>
          <w:rFonts w:ascii="Verdana" w:eastAsia="Times New Roman" w:hAnsi="Verdana"/>
          <w:color w:val="000000"/>
          <w:lang w:val="en"/>
        </w:rPr>
        <w:t>Error code.</w:t>
      </w:r>
      <w:proofErr w:type="gramEnd"/>
      <w:r>
        <w:rPr>
          <w:rFonts w:ascii="Verdana" w:eastAsia="Times New Roman" w:hAnsi="Verdana"/>
          <w:color w:val="000000"/>
          <w:lang w:val="en"/>
        </w:rPr>
        <w:t xml:space="preserve"> </w:t>
      </w:r>
    </w:p>
    <w:p w14:paraId="09DAD3D0" w14:textId="77777777" w:rsidR="00000000" w:rsidRDefault="00543415" w:rsidP="00543415">
      <w:pPr>
        <w:spacing w:before="0" w:beforeAutospacing="0" w:after="0" w:afterAutospacing="0"/>
        <w:ind w:left="1200" w:right="1200"/>
        <w:divId w:val="1241016742"/>
        <w:rPr>
          <w:rFonts w:ascii="Verdana" w:eastAsia="Times New Roman" w:hAnsi="Verdana"/>
          <w:color w:val="000000"/>
          <w:lang w:val="en"/>
        </w:rPr>
      </w:pPr>
      <w:r>
        <w:rPr>
          <w:rFonts w:ascii="Verdana" w:eastAsia="Times New Roman" w:hAnsi="Verdana"/>
          <w:color w:val="000000"/>
          <w:lang w:val="en"/>
        </w:rPr>
        <w:t>error_description</w:t>
      </w:r>
    </w:p>
    <w:p w14:paraId="2AFC9507" w14:textId="77777777" w:rsidR="00000000" w:rsidRDefault="00543415" w:rsidP="00543415">
      <w:pPr>
        <w:spacing w:before="0" w:beforeAutospacing="0" w:afterAutospacing="0"/>
        <w:ind w:left="1920" w:right="1200"/>
        <w:divId w:val="1241016742"/>
        <w:rPr>
          <w:rFonts w:ascii="Verdana" w:eastAsia="Times New Roman" w:hAnsi="Verdana"/>
          <w:color w:val="000000"/>
          <w:lang w:val="en"/>
        </w:rPr>
      </w:pPr>
      <w:proofErr w:type="gramStart"/>
      <w:r>
        <w:rPr>
          <w:rFonts w:ascii="Verdana" w:eastAsia="Times New Roman" w:hAnsi="Verdana"/>
          <w:color w:val="000000"/>
          <w:lang w:val="en"/>
        </w:rPr>
        <w:t>Additional text description of the error for debugging.</w:t>
      </w:r>
      <w:proofErr w:type="gramEnd"/>
      <w:r>
        <w:rPr>
          <w:rFonts w:ascii="Verdana" w:eastAsia="Times New Roman" w:hAnsi="Verdana"/>
          <w:color w:val="000000"/>
          <w:lang w:val="en"/>
        </w:rPr>
        <w:t xml:space="preserve"> </w:t>
      </w:r>
    </w:p>
    <w:p w14:paraId="36EDE571"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This specification defines the following error codes: </w:t>
      </w:r>
    </w:p>
    <w:p w14:paraId="5F87E6DB" w14:textId="77777777" w:rsidR="00000000" w:rsidRDefault="00543415" w:rsidP="00543415">
      <w:pPr>
        <w:spacing w:beforeAutospacing="0" w:after="0" w:afterAutospacing="0"/>
        <w:ind w:left="1200" w:right="1200"/>
        <w:divId w:val="592737563"/>
        <w:rPr>
          <w:rFonts w:ascii="Verdana" w:eastAsia="Times New Roman" w:hAnsi="Verdana"/>
          <w:color w:val="000000"/>
          <w:lang w:val="en"/>
        </w:rPr>
      </w:pPr>
      <w:r>
        <w:rPr>
          <w:rFonts w:ascii="Verdana" w:eastAsia="Times New Roman" w:hAnsi="Verdana"/>
          <w:color w:val="000000"/>
          <w:lang w:val="en"/>
        </w:rPr>
        <w:t>invalid_redirect_uri</w:t>
      </w:r>
    </w:p>
    <w:p w14:paraId="7BB05258" w14:textId="77777777" w:rsidR="00000000" w:rsidRDefault="00543415" w:rsidP="00543415">
      <w:pPr>
        <w:spacing w:before="0" w:beforeAutospacing="0" w:after="0" w:afterAutospacing="0"/>
        <w:ind w:left="1920" w:right="1200"/>
        <w:divId w:val="592737563"/>
        <w:rPr>
          <w:rFonts w:ascii="Verdana" w:eastAsia="Times New Roman" w:hAnsi="Verdana"/>
          <w:color w:val="000000"/>
          <w:lang w:val="en"/>
        </w:rPr>
      </w:pPr>
      <w:r>
        <w:rPr>
          <w:rFonts w:ascii="Verdana" w:eastAsia="Times New Roman" w:hAnsi="Verdana"/>
          <w:color w:val="000000"/>
          <w:lang w:val="en"/>
        </w:rPr>
        <w:t>T</w:t>
      </w:r>
      <w:r>
        <w:rPr>
          <w:rFonts w:ascii="Verdana" w:eastAsia="Times New Roman" w:hAnsi="Verdana"/>
          <w:color w:val="000000"/>
          <w:lang w:val="en"/>
        </w:rPr>
        <w:t xml:space="preserve">he value of one or more </w:t>
      </w:r>
      <w:r>
        <w:rPr>
          <w:rStyle w:val="HTMLTypewriter"/>
          <w:lang w:val="en"/>
        </w:rPr>
        <w:t>redirect_uris</w:t>
      </w:r>
      <w:r>
        <w:rPr>
          <w:rFonts w:ascii="Verdana" w:eastAsia="Times New Roman" w:hAnsi="Verdana"/>
          <w:color w:val="000000"/>
          <w:lang w:val="en"/>
        </w:rPr>
        <w:t xml:space="preserve"> is invalid. </w:t>
      </w:r>
    </w:p>
    <w:p w14:paraId="365404A9" w14:textId="77777777" w:rsidR="00000000" w:rsidRDefault="00543415" w:rsidP="00543415">
      <w:pPr>
        <w:spacing w:before="0" w:beforeAutospacing="0" w:after="0" w:afterAutospacing="0"/>
        <w:ind w:left="1200" w:right="1200"/>
        <w:divId w:val="592737563"/>
        <w:rPr>
          <w:rFonts w:ascii="Verdana" w:eastAsia="Times New Roman" w:hAnsi="Verdana"/>
          <w:color w:val="000000"/>
          <w:lang w:val="en"/>
        </w:rPr>
      </w:pPr>
      <w:r>
        <w:rPr>
          <w:rFonts w:ascii="Verdana" w:eastAsia="Times New Roman" w:hAnsi="Verdana"/>
          <w:color w:val="000000"/>
          <w:lang w:val="en"/>
        </w:rPr>
        <w:t>invalid_client_metadata</w:t>
      </w:r>
    </w:p>
    <w:p w14:paraId="5043A9A0" w14:textId="77777777" w:rsidR="00000000" w:rsidRDefault="00543415" w:rsidP="00543415">
      <w:pPr>
        <w:spacing w:before="0" w:beforeAutospacing="0" w:afterAutospacing="0"/>
        <w:ind w:left="1920" w:right="1200"/>
        <w:divId w:val="592737563"/>
        <w:rPr>
          <w:rFonts w:ascii="Verdana" w:eastAsia="Times New Roman" w:hAnsi="Verdana"/>
          <w:color w:val="000000"/>
          <w:lang w:val="en"/>
        </w:rPr>
      </w:pPr>
      <w:r>
        <w:rPr>
          <w:rFonts w:ascii="Verdana" w:eastAsia="Times New Roman" w:hAnsi="Verdana"/>
          <w:color w:val="000000"/>
          <w:lang w:val="en"/>
        </w:rPr>
        <w:t xml:space="preserve">The value of one of the Client Metadata fields is invalid and the server has rejected this request. Note that an Authorization Server MAY choose to substitute a valid value for any </w:t>
      </w:r>
      <w:r>
        <w:rPr>
          <w:rFonts w:ascii="Verdana" w:eastAsia="Times New Roman" w:hAnsi="Verdana"/>
          <w:color w:val="000000"/>
          <w:lang w:val="en"/>
        </w:rPr>
        <w:t xml:space="preserve">requested parameter of a Client's Metadata. </w:t>
      </w:r>
    </w:p>
    <w:p w14:paraId="4ECF3DFC"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following is a non-normative example error response: </w:t>
      </w:r>
    </w:p>
    <w:p w14:paraId="7F89C4BC" w14:textId="77777777" w:rsidR="00000000" w:rsidRDefault="00543415" w:rsidP="00543415">
      <w:pPr>
        <w:pStyle w:val="HTMLPreformatted"/>
        <w:ind w:left="1200" w:right="480"/>
        <w:divId w:val="791823044"/>
        <w:rPr>
          <w:lang w:val="en"/>
        </w:rPr>
      </w:pPr>
    </w:p>
    <w:p w14:paraId="634D587B" w14:textId="77777777" w:rsidR="00000000" w:rsidRDefault="00543415" w:rsidP="00543415">
      <w:pPr>
        <w:pStyle w:val="HTMLPreformatted"/>
        <w:ind w:left="1200" w:right="480"/>
        <w:divId w:val="791823044"/>
        <w:rPr>
          <w:lang w:val="en"/>
        </w:rPr>
      </w:pPr>
      <w:r>
        <w:rPr>
          <w:lang w:val="en"/>
        </w:rPr>
        <w:t xml:space="preserve">  HTTP/1.1 400 Bad Request</w:t>
      </w:r>
    </w:p>
    <w:p w14:paraId="29484E03" w14:textId="77777777" w:rsidR="00000000" w:rsidRDefault="00543415" w:rsidP="00543415">
      <w:pPr>
        <w:pStyle w:val="HTMLPreformatted"/>
        <w:ind w:left="1200" w:right="480"/>
        <w:divId w:val="791823044"/>
        <w:rPr>
          <w:lang w:val="en"/>
        </w:rPr>
      </w:pPr>
      <w:r>
        <w:rPr>
          <w:lang w:val="en"/>
        </w:rPr>
        <w:t xml:space="preserve">  Content-Type: application/json</w:t>
      </w:r>
    </w:p>
    <w:p w14:paraId="55E58F12" w14:textId="77777777" w:rsidR="00000000" w:rsidRDefault="00543415" w:rsidP="00543415">
      <w:pPr>
        <w:pStyle w:val="HTMLPreformatted"/>
        <w:ind w:left="1200" w:right="480"/>
        <w:divId w:val="791823044"/>
        <w:rPr>
          <w:lang w:val="en"/>
        </w:rPr>
      </w:pPr>
      <w:r>
        <w:rPr>
          <w:lang w:val="en"/>
        </w:rPr>
        <w:t xml:space="preserve">  Cache-Control: no-store</w:t>
      </w:r>
    </w:p>
    <w:p w14:paraId="62AE9867" w14:textId="77777777" w:rsidR="00000000" w:rsidRDefault="00543415" w:rsidP="00543415">
      <w:pPr>
        <w:pStyle w:val="HTMLPreformatted"/>
        <w:ind w:left="1200" w:right="480"/>
        <w:divId w:val="791823044"/>
        <w:rPr>
          <w:lang w:val="en"/>
        </w:rPr>
      </w:pPr>
      <w:r>
        <w:rPr>
          <w:lang w:val="en"/>
        </w:rPr>
        <w:t xml:space="preserve">  Pragma: no-cache</w:t>
      </w:r>
    </w:p>
    <w:p w14:paraId="5F1992B7" w14:textId="77777777" w:rsidR="00000000" w:rsidRDefault="00543415" w:rsidP="00543415">
      <w:pPr>
        <w:pStyle w:val="HTMLPreformatted"/>
        <w:ind w:left="1200" w:right="480"/>
        <w:divId w:val="791823044"/>
        <w:rPr>
          <w:lang w:val="en"/>
        </w:rPr>
      </w:pPr>
    </w:p>
    <w:p w14:paraId="731E5483" w14:textId="77777777" w:rsidR="00000000" w:rsidRDefault="00543415" w:rsidP="00543415">
      <w:pPr>
        <w:pStyle w:val="HTMLPreformatted"/>
        <w:ind w:left="1200" w:right="480"/>
        <w:divId w:val="791823044"/>
        <w:rPr>
          <w:lang w:val="en"/>
        </w:rPr>
      </w:pPr>
      <w:r>
        <w:rPr>
          <w:lang w:val="en"/>
        </w:rPr>
        <w:t xml:space="preserve">  {</w:t>
      </w:r>
    </w:p>
    <w:p w14:paraId="6D9D2437" w14:textId="77777777" w:rsidR="00000000" w:rsidRDefault="00543415" w:rsidP="00543415">
      <w:pPr>
        <w:pStyle w:val="HTMLPreformatted"/>
        <w:ind w:left="1200" w:right="480"/>
        <w:divId w:val="791823044"/>
        <w:rPr>
          <w:lang w:val="en"/>
        </w:rPr>
      </w:pPr>
      <w:r>
        <w:rPr>
          <w:lang w:val="en"/>
        </w:rPr>
        <w:t xml:space="preserve">   "</w:t>
      </w:r>
      <w:proofErr w:type="gramStart"/>
      <w:r>
        <w:rPr>
          <w:lang w:val="en"/>
        </w:rPr>
        <w:t>error</w:t>
      </w:r>
      <w:proofErr w:type="gramEnd"/>
      <w:r>
        <w:rPr>
          <w:lang w:val="en"/>
        </w:rPr>
        <w:t>": "invalid_redirect_uri",</w:t>
      </w:r>
    </w:p>
    <w:p w14:paraId="40835149" w14:textId="77777777" w:rsidR="00000000" w:rsidRDefault="00543415" w:rsidP="00543415">
      <w:pPr>
        <w:pStyle w:val="HTMLPreformatted"/>
        <w:ind w:left="1200" w:right="480"/>
        <w:divId w:val="791823044"/>
        <w:rPr>
          <w:lang w:val="en"/>
        </w:rPr>
      </w:pPr>
      <w:r>
        <w:rPr>
          <w:lang w:val="en"/>
        </w:rPr>
        <w:t xml:space="preserve">   </w:t>
      </w:r>
      <w:r>
        <w:rPr>
          <w:lang w:val="en"/>
        </w:rPr>
        <w:t xml:space="preserve">"error_description": "The </w:t>
      </w:r>
      <w:proofErr w:type="gramStart"/>
      <w:r>
        <w:rPr>
          <w:lang w:val="en"/>
        </w:rPr>
        <w:t>value of one or more redirect_uris are</w:t>
      </w:r>
      <w:proofErr w:type="gramEnd"/>
      <w:r>
        <w:rPr>
          <w:lang w:val="en"/>
        </w:rPr>
        <w:t xml:space="preserve"> invalid."</w:t>
      </w:r>
    </w:p>
    <w:p w14:paraId="08D22860" w14:textId="77777777" w:rsidR="00000000" w:rsidRDefault="00543415" w:rsidP="00543415">
      <w:pPr>
        <w:pStyle w:val="HTMLPreformatted"/>
        <w:ind w:left="1200" w:right="480"/>
        <w:divId w:val="791823044"/>
        <w:rPr>
          <w:lang w:val="en"/>
        </w:rPr>
      </w:pPr>
      <w:r>
        <w:rPr>
          <w:lang w:val="en"/>
        </w:rPr>
        <w:t xml:space="preserve">  }</w:t>
      </w:r>
    </w:p>
    <w:p w14:paraId="0163AFF7" w14:textId="77777777" w:rsidR="00000000" w:rsidRDefault="00543415">
      <w:pPr>
        <w:spacing w:before="0" w:beforeAutospacing="0" w:after="0" w:afterAutospacing="0"/>
        <w:divId w:val="1180310647"/>
        <w:rPr>
          <w:rFonts w:ascii="Verdana" w:eastAsia="Times New Roman" w:hAnsi="Verdana"/>
          <w:color w:val="000000"/>
          <w:lang w:val="en"/>
        </w:rPr>
      </w:pPr>
      <w:bookmarkStart w:id="41" w:name="AccessEndpoint"/>
      <w:bookmarkEnd w:id="41"/>
    </w:p>
    <w:p w14:paraId="686235F9"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4114E78" w14:textId="77777777">
        <w:trPr>
          <w:divId w:val="1180310647"/>
          <w:trHeight w:val="225"/>
          <w:tblCellSpacing w:w="15" w:type="dxa"/>
        </w:trPr>
        <w:tc>
          <w:tcPr>
            <w:tcW w:w="450" w:type="dxa"/>
            <w:shd w:val="clear" w:color="auto" w:fill="990000"/>
            <w:vAlign w:val="center"/>
            <w:hideMark/>
          </w:tcPr>
          <w:p w14:paraId="1ABD87D9"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6FC4C1A" w14:textId="77777777" w:rsidR="00000000" w:rsidRDefault="00543415">
      <w:pPr>
        <w:pStyle w:val="Heading3"/>
        <w:divId w:val="1180310647"/>
        <w:rPr>
          <w:rFonts w:eastAsia="Times New Roman"/>
          <w:lang w:val="en"/>
        </w:rPr>
      </w:pPr>
      <w:bookmarkStart w:id="42" w:name="rfc.section.4"/>
      <w:bookmarkEnd w:id="42"/>
      <w:r>
        <w:rPr>
          <w:rFonts w:eastAsia="Times New Roman"/>
          <w:lang w:val="en"/>
        </w:rPr>
        <w:t>4.  Client Configuration Endpoint</w:t>
      </w:r>
    </w:p>
    <w:p w14:paraId="28005AB0"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Client Configuration Endpoint is an OAuth 2.0 protected resource that is provisioned by the server for a specific Client to be able to </w:t>
      </w:r>
      <w:r>
        <w:rPr>
          <w:rFonts w:ascii="Verdana" w:hAnsi="Verdana"/>
          <w:color w:val="000000"/>
          <w:lang w:val="en"/>
        </w:rPr>
        <w:t xml:space="preserve">view and update its registered information. The Client MUST use its Registration Access Token in all calls to this endpoint as an OAuth 2.0 Bearer Token </w:t>
      </w:r>
      <w:hyperlink w:anchor="RFC6750" w:history="1">
        <w:r>
          <w:rPr>
            <w:rStyle w:val="Hyperlink"/>
            <w:rFonts w:ascii="Verdana" w:hAnsi="Verdana"/>
            <w:u w:val="none"/>
            <w:lang w:val="en"/>
          </w:rPr>
          <w:t>[RFC6750]</w:t>
        </w:r>
        <w:r>
          <w:rPr>
            <w:rStyle w:val="Hyperlink"/>
            <w:rFonts w:ascii="Verdana" w:hAnsi="Verdana"/>
            <w:vanish/>
            <w:u w:val="none"/>
            <w:lang w:val="en"/>
          </w:rPr>
          <w:t xml:space="preserve"> (Jones, M. and D. Hardt, “The OAuth 2.0 Authorization Framework</w:t>
        </w:r>
        <w:r>
          <w:rPr>
            <w:rStyle w:val="Hyperlink"/>
            <w:rFonts w:ascii="Verdana" w:hAnsi="Verdana"/>
            <w:vanish/>
            <w:u w:val="none"/>
            <w:lang w:val="en"/>
          </w:rPr>
          <w:t>: Bearer Token Usage,” October 2012.)</w:t>
        </w:r>
      </w:hyperlink>
      <w:r>
        <w:rPr>
          <w:rFonts w:ascii="Verdana" w:hAnsi="Verdana"/>
          <w:color w:val="000000"/>
          <w:lang w:val="en"/>
        </w:rPr>
        <w:t xml:space="preserve">. </w:t>
      </w:r>
    </w:p>
    <w:p w14:paraId="30A3D23A"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Operations on this endpoint are switched through the use of different HTTP methods </w:t>
      </w:r>
      <w:hyperlink w:anchor="RFC2616" w:history="1">
        <w:r>
          <w:rPr>
            <w:rStyle w:val="Hyperlink"/>
            <w:rFonts w:ascii="Verdana" w:hAnsi="Verdana"/>
            <w:u w:val="none"/>
            <w:lang w:val="en"/>
          </w:rPr>
          <w:t>[RFC2616]</w:t>
        </w:r>
        <w:r>
          <w:rPr>
            <w:rStyle w:val="Hyperlink"/>
            <w:rFonts w:ascii="Verdana" w:hAnsi="Verdana"/>
            <w:vanish/>
            <w:u w:val="none"/>
            <w:lang w:val="en"/>
          </w:rPr>
          <w:t xml:space="preserve"> (Fielding, R., Gettys, J., Mogul, J., Frystyk, H., Masinter, L., Leach, P., and T. Berners-Le</w:t>
        </w:r>
        <w:r>
          <w:rPr>
            <w:rStyle w:val="Hyperlink"/>
            <w:rFonts w:ascii="Verdana" w:hAnsi="Verdana"/>
            <w:vanish/>
            <w:u w:val="none"/>
            <w:lang w:val="en"/>
          </w:rPr>
          <w:t>e, “Hypertext Transfer Protocol -- HTTP/1.1,” June 1999.)</w:t>
        </w:r>
      </w:hyperlink>
      <w:r>
        <w:rPr>
          <w:rFonts w:ascii="Verdana" w:hAnsi="Verdana"/>
          <w:color w:val="000000"/>
          <w:lang w:val="en"/>
        </w:rPr>
        <w:t xml:space="preserve">. The only method defined for use at this endpoint by this specification is the HTTP </w:t>
      </w:r>
      <w:r>
        <w:rPr>
          <w:rStyle w:val="HTMLTypewriter"/>
          <w:lang w:val="en"/>
        </w:rPr>
        <w:t>GET</w:t>
      </w:r>
      <w:r>
        <w:rPr>
          <w:rFonts w:ascii="Verdana" w:hAnsi="Verdana"/>
          <w:color w:val="000000"/>
          <w:lang w:val="en"/>
        </w:rPr>
        <w:t xml:space="preserve"> method. </w:t>
      </w:r>
    </w:p>
    <w:p w14:paraId="17C4CF11" w14:textId="77777777" w:rsidR="00000000" w:rsidRDefault="00543415">
      <w:pPr>
        <w:spacing w:before="0" w:beforeAutospacing="0" w:after="0" w:afterAutospacing="0"/>
        <w:divId w:val="1180310647"/>
        <w:rPr>
          <w:rFonts w:ascii="Verdana" w:eastAsia="Times New Roman" w:hAnsi="Verdana"/>
          <w:color w:val="000000"/>
          <w:lang w:val="en"/>
        </w:rPr>
      </w:pPr>
      <w:bookmarkStart w:id="43" w:name="AccessURL"/>
      <w:bookmarkEnd w:id="43"/>
    </w:p>
    <w:p w14:paraId="74488A67"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7A25FC68" w14:textId="77777777">
        <w:trPr>
          <w:divId w:val="1180310647"/>
          <w:trHeight w:val="225"/>
          <w:tblCellSpacing w:w="15" w:type="dxa"/>
        </w:trPr>
        <w:tc>
          <w:tcPr>
            <w:tcW w:w="450" w:type="dxa"/>
            <w:shd w:val="clear" w:color="auto" w:fill="990000"/>
            <w:vAlign w:val="center"/>
            <w:hideMark/>
          </w:tcPr>
          <w:p w14:paraId="1DF27959"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1E512103" w14:textId="77777777" w:rsidR="00000000" w:rsidRDefault="00543415">
      <w:pPr>
        <w:pStyle w:val="Heading3"/>
        <w:divId w:val="1180310647"/>
        <w:rPr>
          <w:rFonts w:eastAsia="Times New Roman"/>
          <w:lang w:val="en"/>
        </w:rPr>
      </w:pPr>
      <w:bookmarkStart w:id="44" w:name="rfc.section.4.1"/>
      <w:bookmarkEnd w:id="44"/>
      <w:r>
        <w:rPr>
          <w:rFonts w:eastAsia="Times New Roman"/>
          <w:lang w:val="en"/>
        </w:rPr>
        <w:t>4.1.</w:t>
      </w:r>
      <w:proofErr w:type="gramStart"/>
      <w:r>
        <w:rPr>
          <w:rFonts w:eastAsia="Times New Roman"/>
          <w:lang w:val="en"/>
        </w:rPr>
        <w:t>  Forming</w:t>
      </w:r>
      <w:proofErr w:type="gramEnd"/>
      <w:r>
        <w:rPr>
          <w:rFonts w:eastAsia="Times New Roman"/>
          <w:lang w:val="en"/>
        </w:rPr>
        <w:t xml:space="preserve"> the Client Configuration En</w:t>
      </w:r>
      <w:r>
        <w:rPr>
          <w:rFonts w:eastAsia="Times New Roman"/>
          <w:lang w:val="en"/>
        </w:rPr>
        <w:t>dpoint URL</w:t>
      </w:r>
    </w:p>
    <w:p w14:paraId="296C340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Authorization Server MUST </w:t>
      </w:r>
      <w:proofErr w:type="gramStart"/>
      <w:r>
        <w:rPr>
          <w:rFonts w:ascii="Verdana" w:hAnsi="Verdana"/>
          <w:color w:val="000000"/>
          <w:lang w:val="en"/>
        </w:rPr>
        <w:t>provide</w:t>
      </w:r>
      <w:proofErr w:type="gramEnd"/>
      <w:r>
        <w:rPr>
          <w:rFonts w:ascii="Verdana" w:hAnsi="Verdana"/>
          <w:color w:val="000000"/>
          <w:lang w:val="en"/>
        </w:rPr>
        <w:t xml:space="preserve"> the Client with the fully qualified URL in the </w:t>
      </w:r>
      <w:r>
        <w:rPr>
          <w:rStyle w:val="HTMLTypewriter"/>
          <w:lang w:val="en"/>
        </w:rPr>
        <w:t>registration_client_uri</w:t>
      </w:r>
      <w:r>
        <w:rPr>
          <w:rFonts w:ascii="Verdana" w:hAnsi="Verdana"/>
          <w:color w:val="000000"/>
          <w:lang w:val="en"/>
        </w:rPr>
        <w:t xml:space="preserve"> element of the Client Registration Response, per </w:t>
      </w:r>
      <w:hyperlink w:anchor="RegistrationResponse" w:history="1">
        <w:r>
          <w:rPr>
            <w:rStyle w:val="Hyperlink"/>
            <w:rFonts w:ascii="Verdana" w:hAnsi="Verdana"/>
            <w:u w:val="none"/>
            <w:lang w:val="en"/>
          </w:rPr>
          <w:t>Section 3.2</w:t>
        </w:r>
        <w:r>
          <w:rPr>
            <w:rStyle w:val="Hyperlink"/>
            <w:rFonts w:ascii="Verdana" w:hAnsi="Verdana"/>
            <w:vanish/>
            <w:u w:val="none"/>
            <w:lang w:val="en"/>
          </w:rPr>
          <w:t xml:space="preserve"> (Client Registration Response)</w:t>
        </w:r>
      </w:hyperlink>
      <w:r>
        <w:rPr>
          <w:rFonts w:ascii="Verdana" w:hAnsi="Verdana"/>
          <w:color w:val="000000"/>
          <w:lang w:val="en"/>
        </w:rPr>
        <w:t xml:space="preserve">. </w:t>
      </w:r>
      <w:r>
        <w:rPr>
          <w:rFonts w:ascii="Verdana" w:hAnsi="Verdana"/>
          <w:color w:val="000000"/>
          <w:lang w:val="en"/>
        </w:rPr>
        <w:t xml:space="preserve">The Authorization Server MUST NOT </w:t>
      </w:r>
      <w:proofErr w:type="gramStart"/>
      <w:r>
        <w:rPr>
          <w:rFonts w:ascii="Verdana" w:hAnsi="Verdana"/>
          <w:color w:val="000000"/>
          <w:lang w:val="en"/>
        </w:rPr>
        <w:t>expect</w:t>
      </w:r>
      <w:proofErr w:type="gramEnd"/>
      <w:r>
        <w:rPr>
          <w:rFonts w:ascii="Verdana" w:hAnsi="Verdana"/>
          <w:color w:val="000000"/>
          <w:lang w:val="en"/>
        </w:rPr>
        <w:t xml:space="preserve"> the Client to construct or discover this URL on its own. The Client MUST use the URL as given by the server and MUST NOT construct this URL from component pieces. </w:t>
      </w:r>
    </w:p>
    <w:p w14:paraId="3715A6E6" w14:textId="77777777" w:rsidR="00000000" w:rsidRDefault="00543415">
      <w:pPr>
        <w:pStyle w:val="NormalWeb"/>
        <w:divId w:val="1180310647"/>
        <w:rPr>
          <w:rFonts w:ascii="Verdana" w:hAnsi="Verdana"/>
          <w:color w:val="000000"/>
          <w:lang w:val="en"/>
        </w:rPr>
      </w:pPr>
      <w:r>
        <w:rPr>
          <w:rFonts w:ascii="Verdana" w:hAnsi="Verdana"/>
          <w:color w:val="000000"/>
          <w:lang w:val="en"/>
        </w:rPr>
        <w:t>Depending on deployment characteristics, the Client Configuration Endpoint URL can take any number of forms. It is RECOMMENDED that this endpoint URL be formed through the use of a server-constructed URL string which combines the Client Registration Endpoi</w:t>
      </w:r>
      <w:r>
        <w:rPr>
          <w:rFonts w:ascii="Verdana" w:hAnsi="Verdana"/>
          <w:color w:val="000000"/>
          <w:lang w:val="en"/>
        </w:rPr>
        <w:t xml:space="preserve">nt's URL and the issued Client ID for this Client, with the latter as either a path parameter or a query parameter. For example, a Client with the Client ID </w:t>
      </w:r>
      <w:r>
        <w:rPr>
          <w:rStyle w:val="HTMLTypewriter"/>
          <w:lang w:val="en"/>
        </w:rPr>
        <w:t>s6BhdRkqt3</w:t>
      </w:r>
      <w:r>
        <w:rPr>
          <w:rFonts w:ascii="Verdana" w:hAnsi="Verdana"/>
          <w:color w:val="000000"/>
          <w:lang w:val="en"/>
        </w:rPr>
        <w:t xml:space="preserve"> could be given a Client Configuration Endpoint URL of </w:t>
      </w:r>
      <w:r>
        <w:rPr>
          <w:rStyle w:val="HTMLTypewriter"/>
          <w:lang w:val="en"/>
        </w:rPr>
        <w:t>https://server.example.com/registe</w:t>
      </w:r>
      <w:r>
        <w:rPr>
          <w:rStyle w:val="HTMLTypewriter"/>
          <w:lang w:val="en"/>
        </w:rPr>
        <w:t>r/s6BhdRkqt3</w:t>
      </w:r>
      <w:r>
        <w:rPr>
          <w:rFonts w:ascii="Verdana" w:hAnsi="Verdana"/>
          <w:color w:val="000000"/>
          <w:lang w:val="en"/>
        </w:rPr>
        <w:t xml:space="preserve"> (path parameter) or of </w:t>
      </w:r>
      <w:r>
        <w:rPr>
          <w:rStyle w:val="HTMLTypewriter"/>
          <w:lang w:val="en"/>
        </w:rPr>
        <w:t>https://server.example.com/register?client_id=s6BhdRkqt3</w:t>
      </w:r>
      <w:r>
        <w:rPr>
          <w:rFonts w:ascii="Verdana" w:hAnsi="Verdana"/>
          <w:color w:val="000000"/>
          <w:lang w:val="en"/>
        </w:rPr>
        <w:t xml:space="preserve"> (query parameter). In both of these cases, the Client simply uses the URL as given. </w:t>
      </w:r>
    </w:p>
    <w:p w14:paraId="54B086AB"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These common patterns can help the Server to more easily determine the Client </w:t>
      </w:r>
      <w:r>
        <w:rPr>
          <w:rFonts w:ascii="Verdana" w:hAnsi="Verdana"/>
          <w:color w:val="000000"/>
          <w:lang w:val="en"/>
        </w:rPr>
        <w:t>to which the request pertains, which MUST be matched against the Client to which the Registration Access Token was issued. If desired, the Server MAY simply return the Client Registration Endpoint URL as the Client Configuration Endpoint URL and change beh</w:t>
      </w:r>
      <w:r>
        <w:rPr>
          <w:rFonts w:ascii="Verdana" w:hAnsi="Verdana"/>
          <w:color w:val="000000"/>
          <w:lang w:val="en"/>
        </w:rPr>
        <w:t xml:space="preserve">avior based on the authentication context provided by the Registration Access Token. </w:t>
      </w:r>
    </w:p>
    <w:p w14:paraId="132B220B" w14:textId="77777777" w:rsidR="00000000" w:rsidRDefault="00543415">
      <w:pPr>
        <w:spacing w:before="0" w:beforeAutospacing="0" w:after="0" w:afterAutospacing="0"/>
        <w:divId w:val="1180310647"/>
        <w:rPr>
          <w:rFonts w:ascii="Verdana" w:eastAsia="Times New Roman" w:hAnsi="Verdana"/>
          <w:color w:val="000000"/>
          <w:lang w:val="en"/>
        </w:rPr>
      </w:pPr>
      <w:bookmarkStart w:id="45" w:name="ReadRequest"/>
      <w:bookmarkEnd w:id="45"/>
    </w:p>
    <w:p w14:paraId="78C5C441"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0727389" w14:textId="77777777">
        <w:trPr>
          <w:divId w:val="1180310647"/>
          <w:trHeight w:val="225"/>
          <w:tblCellSpacing w:w="15" w:type="dxa"/>
        </w:trPr>
        <w:tc>
          <w:tcPr>
            <w:tcW w:w="450" w:type="dxa"/>
            <w:shd w:val="clear" w:color="auto" w:fill="990000"/>
            <w:vAlign w:val="center"/>
            <w:hideMark/>
          </w:tcPr>
          <w:p w14:paraId="5606DDA9"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1C73220" w14:textId="77777777" w:rsidR="00000000" w:rsidRDefault="00543415">
      <w:pPr>
        <w:pStyle w:val="Heading3"/>
        <w:divId w:val="1180310647"/>
        <w:rPr>
          <w:rFonts w:eastAsia="Times New Roman"/>
          <w:lang w:val="en"/>
        </w:rPr>
      </w:pPr>
      <w:bookmarkStart w:id="46" w:name="rfc.section.4.2"/>
      <w:bookmarkEnd w:id="46"/>
      <w:r>
        <w:rPr>
          <w:rFonts w:eastAsia="Times New Roman"/>
          <w:lang w:val="en"/>
        </w:rPr>
        <w:t>4.2.</w:t>
      </w:r>
      <w:proofErr w:type="gramStart"/>
      <w:r>
        <w:rPr>
          <w:rFonts w:eastAsia="Times New Roman"/>
          <w:lang w:val="en"/>
        </w:rPr>
        <w:t>  Client</w:t>
      </w:r>
      <w:proofErr w:type="gramEnd"/>
      <w:r>
        <w:rPr>
          <w:rFonts w:eastAsia="Times New Roman"/>
          <w:lang w:val="en"/>
        </w:rPr>
        <w:t xml:space="preserve"> Read Request</w:t>
      </w:r>
    </w:p>
    <w:p w14:paraId="71DAC9EB"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To read the current configuration of the Client on the Authorization Server, the Client makes an HTTP </w:t>
      </w:r>
      <w:r>
        <w:rPr>
          <w:rStyle w:val="HTMLTypewriter"/>
          <w:lang w:val="en"/>
        </w:rPr>
        <w:t>GET</w:t>
      </w:r>
      <w:r>
        <w:rPr>
          <w:rFonts w:ascii="Verdana" w:hAnsi="Verdana"/>
          <w:color w:val="000000"/>
          <w:lang w:val="en"/>
        </w:rPr>
        <w:t xml:space="preserve"> request to the </w:t>
      </w:r>
      <w:r>
        <w:rPr>
          <w:rFonts w:ascii="Verdana" w:hAnsi="Verdana"/>
          <w:color w:val="000000"/>
          <w:lang w:val="en"/>
        </w:rPr>
        <w:t xml:space="preserve">Client Configuration Endpoint with the Registration Access Token. </w:t>
      </w:r>
    </w:p>
    <w:p w14:paraId="71812378"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following is a non-normative example request: </w:t>
      </w:r>
    </w:p>
    <w:p w14:paraId="023AB067" w14:textId="77777777" w:rsidR="00000000" w:rsidRDefault="00543415" w:rsidP="00543415">
      <w:pPr>
        <w:pStyle w:val="HTMLPreformatted"/>
        <w:ind w:left="1200" w:right="480"/>
        <w:divId w:val="2009864572"/>
        <w:rPr>
          <w:lang w:val="en"/>
        </w:rPr>
      </w:pPr>
    </w:p>
    <w:p w14:paraId="208E11FF" w14:textId="77777777" w:rsidR="00000000" w:rsidRDefault="00543415" w:rsidP="00543415">
      <w:pPr>
        <w:pStyle w:val="HTMLPreformatted"/>
        <w:ind w:left="1200" w:right="480"/>
        <w:divId w:val="2009864572"/>
        <w:rPr>
          <w:lang w:val="en"/>
        </w:rPr>
      </w:pPr>
      <w:r>
        <w:rPr>
          <w:lang w:val="en"/>
        </w:rPr>
        <w:t xml:space="preserve">  GET /connect/register</w:t>
      </w:r>
      <w:proofErr w:type="gramStart"/>
      <w:r>
        <w:rPr>
          <w:lang w:val="en"/>
        </w:rPr>
        <w:t>?client</w:t>
      </w:r>
      <w:proofErr w:type="gramEnd"/>
      <w:r>
        <w:rPr>
          <w:lang w:val="en"/>
        </w:rPr>
        <w:t>_id=s6BhdRkqt3 HTTP/1.1</w:t>
      </w:r>
    </w:p>
    <w:p w14:paraId="05552E6C" w14:textId="77777777" w:rsidR="00000000" w:rsidRDefault="00543415" w:rsidP="00543415">
      <w:pPr>
        <w:pStyle w:val="HTMLPreformatted"/>
        <w:ind w:left="1200" w:right="480"/>
        <w:divId w:val="2009864572"/>
        <w:rPr>
          <w:lang w:val="en"/>
        </w:rPr>
      </w:pPr>
      <w:r>
        <w:rPr>
          <w:lang w:val="en"/>
        </w:rPr>
        <w:t xml:space="preserve">  Accept: application/json</w:t>
      </w:r>
    </w:p>
    <w:p w14:paraId="2FE293FE" w14:textId="77777777" w:rsidR="00000000" w:rsidRDefault="00543415" w:rsidP="00543415">
      <w:pPr>
        <w:pStyle w:val="HTMLPreformatted"/>
        <w:ind w:left="1200" w:right="480"/>
        <w:divId w:val="2009864572"/>
        <w:rPr>
          <w:lang w:val="en"/>
        </w:rPr>
      </w:pPr>
      <w:r>
        <w:rPr>
          <w:lang w:val="en"/>
        </w:rPr>
        <w:t xml:space="preserve">  Host: server.example.com</w:t>
      </w:r>
    </w:p>
    <w:p w14:paraId="225437F0" w14:textId="77777777" w:rsidR="00000000" w:rsidRDefault="00543415" w:rsidP="00543415">
      <w:pPr>
        <w:pStyle w:val="HTMLPreformatted"/>
        <w:ind w:left="1200" w:right="480"/>
        <w:divId w:val="2009864572"/>
        <w:rPr>
          <w:lang w:val="en"/>
        </w:rPr>
      </w:pPr>
      <w:r>
        <w:rPr>
          <w:lang w:val="en"/>
        </w:rPr>
        <w:t xml:space="preserve">  Authorization: Bearer this.</w:t>
      </w:r>
      <w:r>
        <w:rPr>
          <w:lang w:val="en"/>
        </w:rPr>
        <w:t>is.an.access.token.value.ffx83</w:t>
      </w:r>
    </w:p>
    <w:p w14:paraId="13F2C2AA" w14:textId="77777777" w:rsidR="00000000" w:rsidRDefault="00543415">
      <w:pPr>
        <w:spacing w:before="0" w:beforeAutospacing="0" w:after="0" w:afterAutospacing="0"/>
        <w:divId w:val="1180310647"/>
        <w:rPr>
          <w:rFonts w:ascii="Verdana" w:eastAsia="Times New Roman" w:hAnsi="Verdana"/>
          <w:color w:val="000000"/>
          <w:lang w:val="en"/>
        </w:rPr>
      </w:pPr>
      <w:bookmarkStart w:id="47" w:name="ReadResponse"/>
      <w:bookmarkEnd w:id="47"/>
    </w:p>
    <w:p w14:paraId="6322AA61"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AD28664" w14:textId="77777777">
        <w:trPr>
          <w:divId w:val="1180310647"/>
          <w:trHeight w:val="225"/>
          <w:tblCellSpacing w:w="15" w:type="dxa"/>
        </w:trPr>
        <w:tc>
          <w:tcPr>
            <w:tcW w:w="450" w:type="dxa"/>
            <w:shd w:val="clear" w:color="auto" w:fill="990000"/>
            <w:vAlign w:val="center"/>
            <w:hideMark/>
          </w:tcPr>
          <w:p w14:paraId="43EF350A"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97A884B" w14:textId="77777777" w:rsidR="00000000" w:rsidRDefault="00543415">
      <w:pPr>
        <w:pStyle w:val="Heading3"/>
        <w:divId w:val="1180310647"/>
        <w:rPr>
          <w:rFonts w:eastAsia="Times New Roman"/>
          <w:lang w:val="en"/>
        </w:rPr>
      </w:pPr>
      <w:bookmarkStart w:id="48" w:name="rfc.section.4.3"/>
      <w:bookmarkEnd w:id="48"/>
      <w:r>
        <w:rPr>
          <w:rFonts w:eastAsia="Times New Roman"/>
          <w:lang w:val="en"/>
        </w:rPr>
        <w:t>4.3.</w:t>
      </w:r>
      <w:proofErr w:type="gramStart"/>
      <w:r>
        <w:rPr>
          <w:rFonts w:eastAsia="Times New Roman"/>
          <w:lang w:val="en"/>
        </w:rPr>
        <w:t xml:space="preserve">  </w:t>
      </w:r>
      <w:r>
        <w:rPr>
          <w:rFonts w:eastAsia="Times New Roman"/>
          <w:lang w:val="en"/>
        </w:rPr>
        <w:t>Client</w:t>
      </w:r>
      <w:proofErr w:type="gramEnd"/>
      <w:r>
        <w:rPr>
          <w:rFonts w:eastAsia="Times New Roman"/>
          <w:lang w:val="en"/>
        </w:rPr>
        <w:t xml:space="preserve"> Read Response</w:t>
      </w:r>
    </w:p>
    <w:p w14:paraId="3CCB502E"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Upon a successful read operation, the Authorization Server SHOULD return all registered Metadata about this Client, including any fields provisioned by the Authorization Server itself. Some values, including the </w:t>
      </w:r>
      <w:r>
        <w:rPr>
          <w:rStyle w:val="HTMLTypewriter"/>
          <w:lang w:val="en"/>
        </w:rPr>
        <w:t>client_secret</w:t>
      </w:r>
      <w:r>
        <w:rPr>
          <w:rFonts w:ascii="Verdana" w:hAnsi="Verdana"/>
          <w:color w:val="000000"/>
          <w:lang w:val="en"/>
        </w:rPr>
        <w:t xml:space="preserve"> value, mi</w:t>
      </w:r>
      <w:r>
        <w:rPr>
          <w:rFonts w:ascii="Verdana" w:hAnsi="Verdana"/>
          <w:color w:val="000000"/>
          <w:lang w:val="en"/>
        </w:rPr>
        <w:t xml:space="preserve">ght have been updated since the initial registration. </w:t>
      </w:r>
    </w:p>
    <w:p w14:paraId="5ECFD19F"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Authorization Server need not include the </w:t>
      </w:r>
      <w:r>
        <w:rPr>
          <w:rStyle w:val="HTMLTypewriter"/>
          <w:lang w:val="en"/>
        </w:rPr>
        <w:t>registration_access_token</w:t>
      </w:r>
      <w:r>
        <w:rPr>
          <w:rFonts w:ascii="Verdana" w:hAnsi="Verdana"/>
          <w:color w:val="000000"/>
          <w:lang w:val="en"/>
        </w:rPr>
        <w:t xml:space="preserve"> or </w:t>
      </w:r>
      <w:r>
        <w:rPr>
          <w:rStyle w:val="HTMLTypewriter"/>
          <w:lang w:val="en"/>
        </w:rPr>
        <w:t>registration_client_uri</w:t>
      </w:r>
      <w:r>
        <w:rPr>
          <w:rFonts w:ascii="Verdana" w:hAnsi="Verdana"/>
          <w:color w:val="000000"/>
          <w:lang w:val="en"/>
        </w:rPr>
        <w:t xml:space="preserve"> value in this response unless they have been updated. </w:t>
      </w:r>
    </w:p>
    <w:p w14:paraId="65A9A397"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response is a JSON Document </w:t>
      </w:r>
      <w:hyperlink w:anchor="RFC4627" w:history="1">
        <w:r>
          <w:rPr>
            <w:rStyle w:val="Hyperlink"/>
            <w:rFonts w:ascii="Verdana" w:hAnsi="Verdana"/>
            <w:u w:val="none"/>
            <w:lang w:val="en"/>
          </w:rPr>
          <w:t>[RFC4627]</w:t>
        </w:r>
        <w:r>
          <w:rPr>
            <w:rStyle w:val="Hyperlink"/>
            <w:rFonts w:ascii="Verdana" w:hAnsi="Verdana"/>
            <w:vanish/>
            <w:u w:val="none"/>
            <w:lang w:val="en"/>
          </w:rPr>
          <w:t xml:space="preserve"> (Crockford, D., “The application/json Media Type for JavaScript Object Notation (JSON),” July 2006.)</w:t>
        </w:r>
      </w:hyperlink>
      <w:r>
        <w:rPr>
          <w:rFonts w:ascii="Verdana" w:hAnsi="Verdana"/>
          <w:color w:val="000000"/>
          <w:lang w:val="en"/>
        </w:rPr>
        <w:t xml:space="preserve"> with the Client Metadata as top-level members of a JSON object. </w:t>
      </w:r>
    </w:p>
    <w:p w14:paraId="37F5C819" w14:textId="77777777" w:rsidR="00000000" w:rsidRDefault="00543415">
      <w:pPr>
        <w:pStyle w:val="NormalWeb"/>
        <w:divId w:val="1180310647"/>
        <w:rPr>
          <w:rFonts w:ascii="Verdana" w:hAnsi="Verdana"/>
          <w:color w:val="000000"/>
          <w:lang w:val="en"/>
        </w:rPr>
      </w:pPr>
      <w:r>
        <w:rPr>
          <w:rFonts w:ascii="Verdana" w:hAnsi="Verdana"/>
          <w:color w:val="000000"/>
          <w:lang w:val="en"/>
        </w:rPr>
        <w:t>The following is a non-normative example response (with line wrap</w:t>
      </w:r>
      <w:r>
        <w:rPr>
          <w:rFonts w:ascii="Verdana" w:hAnsi="Verdana"/>
          <w:color w:val="000000"/>
          <w:lang w:val="en"/>
        </w:rPr>
        <w:t xml:space="preserve">s within values for display purposes only): </w:t>
      </w:r>
    </w:p>
    <w:p w14:paraId="6B0A44AA" w14:textId="77777777" w:rsidR="00000000" w:rsidRDefault="00543415" w:rsidP="00543415">
      <w:pPr>
        <w:pStyle w:val="HTMLPreformatted"/>
        <w:ind w:left="1200" w:right="480"/>
        <w:divId w:val="1291666296"/>
        <w:rPr>
          <w:lang w:val="en"/>
        </w:rPr>
      </w:pPr>
    </w:p>
    <w:p w14:paraId="03F928F2" w14:textId="77777777" w:rsidR="00000000" w:rsidRDefault="00543415" w:rsidP="00543415">
      <w:pPr>
        <w:pStyle w:val="HTMLPreformatted"/>
        <w:ind w:left="1200" w:right="480"/>
        <w:divId w:val="1291666296"/>
        <w:rPr>
          <w:lang w:val="en"/>
        </w:rPr>
      </w:pPr>
      <w:r>
        <w:rPr>
          <w:lang w:val="en"/>
        </w:rPr>
        <w:t xml:space="preserve">  HTTP/1.1 200 OK</w:t>
      </w:r>
    </w:p>
    <w:p w14:paraId="08A470B5" w14:textId="77777777" w:rsidR="00000000" w:rsidRDefault="00543415" w:rsidP="00543415">
      <w:pPr>
        <w:pStyle w:val="HTMLPreformatted"/>
        <w:ind w:left="1200" w:right="480"/>
        <w:divId w:val="1291666296"/>
        <w:rPr>
          <w:lang w:val="en"/>
        </w:rPr>
      </w:pPr>
      <w:r>
        <w:rPr>
          <w:lang w:val="en"/>
        </w:rPr>
        <w:t xml:space="preserve">  Content-Type: application/json</w:t>
      </w:r>
    </w:p>
    <w:p w14:paraId="27848A5A" w14:textId="77777777" w:rsidR="00000000" w:rsidRDefault="00543415" w:rsidP="00543415">
      <w:pPr>
        <w:pStyle w:val="HTMLPreformatted"/>
        <w:ind w:left="1200" w:right="480"/>
        <w:divId w:val="1291666296"/>
        <w:rPr>
          <w:lang w:val="en"/>
        </w:rPr>
      </w:pPr>
      <w:r>
        <w:rPr>
          <w:lang w:val="en"/>
        </w:rPr>
        <w:t xml:space="preserve">  Cache-Control: no-store</w:t>
      </w:r>
    </w:p>
    <w:p w14:paraId="22BC53D2" w14:textId="77777777" w:rsidR="00000000" w:rsidRDefault="00543415" w:rsidP="00543415">
      <w:pPr>
        <w:pStyle w:val="HTMLPreformatted"/>
        <w:ind w:left="1200" w:right="480"/>
        <w:divId w:val="1291666296"/>
        <w:rPr>
          <w:lang w:val="en"/>
        </w:rPr>
      </w:pPr>
      <w:r>
        <w:rPr>
          <w:lang w:val="en"/>
        </w:rPr>
        <w:t xml:space="preserve">  Pragma: no-cache</w:t>
      </w:r>
    </w:p>
    <w:p w14:paraId="2DE870D0" w14:textId="77777777" w:rsidR="00000000" w:rsidRDefault="00543415" w:rsidP="00543415">
      <w:pPr>
        <w:pStyle w:val="HTMLPreformatted"/>
        <w:ind w:left="1200" w:right="480"/>
        <w:divId w:val="1291666296"/>
        <w:rPr>
          <w:lang w:val="en"/>
        </w:rPr>
      </w:pPr>
      <w:r>
        <w:rPr>
          <w:lang w:val="en"/>
        </w:rPr>
        <w:t xml:space="preserve">  {</w:t>
      </w:r>
    </w:p>
    <w:p w14:paraId="493CA704" w14:textId="77777777" w:rsidR="00000000" w:rsidRDefault="00543415" w:rsidP="00543415">
      <w:pPr>
        <w:pStyle w:val="HTMLPreformatted"/>
        <w:ind w:left="1200" w:right="480"/>
        <w:divId w:val="1291666296"/>
        <w:rPr>
          <w:lang w:val="en"/>
        </w:rPr>
      </w:pPr>
      <w:r>
        <w:rPr>
          <w:lang w:val="en"/>
        </w:rPr>
        <w:t xml:space="preserve">   "client_id": "s6BhdRkqt3",</w:t>
      </w:r>
    </w:p>
    <w:p w14:paraId="36E01AEC" w14:textId="77777777" w:rsidR="00000000" w:rsidRDefault="00543415" w:rsidP="00543415">
      <w:pPr>
        <w:pStyle w:val="HTMLPreformatted"/>
        <w:ind w:left="1200" w:right="480"/>
        <w:divId w:val="1291666296"/>
        <w:rPr>
          <w:lang w:val="en"/>
        </w:rPr>
      </w:pPr>
      <w:r>
        <w:rPr>
          <w:lang w:val="en"/>
        </w:rPr>
        <w:t xml:space="preserve">   "client_secret":</w:t>
      </w:r>
    </w:p>
    <w:p w14:paraId="4E759ABD" w14:textId="77777777" w:rsidR="00000000" w:rsidRDefault="00543415" w:rsidP="00543415">
      <w:pPr>
        <w:pStyle w:val="HTMLPreformatted"/>
        <w:ind w:left="1200" w:right="480"/>
        <w:divId w:val="1291666296"/>
        <w:rPr>
          <w:lang w:val="en"/>
        </w:rPr>
      </w:pPr>
      <w:r>
        <w:rPr>
          <w:lang w:val="en"/>
        </w:rPr>
        <w:t xml:space="preserve">     "OylyaC56ijpAQ7G5ZZGL7MMQ6Ap6mEeuhSTFVps2N4Q",</w:t>
      </w:r>
    </w:p>
    <w:p w14:paraId="10BE17AF" w14:textId="77777777" w:rsidR="00000000" w:rsidRDefault="00543415" w:rsidP="00543415">
      <w:pPr>
        <w:pStyle w:val="HTMLPreformatted"/>
        <w:ind w:left="1200" w:right="480"/>
        <w:divId w:val="1291666296"/>
        <w:rPr>
          <w:lang w:val="en"/>
        </w:rPr>
      </w:pPr>
      <w:r>
        <w:rPr>
          <w:lang w:val="en"/>
        </w:rPr>
        <w:t xml:space="preserve">   "clie</w:t>
      </w:r>
      <w:r>
        <w:rPr>
          <w:lang w:val="en"/>
        </w:rPr>
        <w:t>nt_secret_expires_at": 17514165600,</w:t>
      </w:r>
    </w:p>
    <w:p w14:paraId="679F51F0" w14:textId="77777777" w:rsidR="00000000" w:rsidRDefault="00543415" w:rsidP="00543415">
      <w:pPr>
        <w:pStyle w:val="HTMLPreformatted"/>
        <w:ind w:left="1200" w:right="480"/>
        <w:divId w:val="1291666296"/>
        <w:rPr>
          <w:lang w:val="en"/>
        </w:rPr>
      </w:pPr>
      <w:r>
        <w:rPr>
          <w:lang w:val="en"/>
        </w:rPr>
        <w:t xml:space="preserve">   "registration_client_uri":</w:t>
      </w:r>
    </w:p>
    <w:p w14:paraId="66175B52" w14:textId="77777777" w:rsidR="00000000" w:rsidRDefault="00543415" w:rsidP="00543415">
      <w:pPr>
        <w:pStyle w:val="HTMLPreformatted"/>
        <w:ind w:left="1200" w:right="480"/>
        <w:divId w:val="1291666296"/>
        <w:rPr>
          <w:lang w:val="en"/>
        </w:rPr>
      </w:pPr>
      <w:r>
        <w:rPr>
          <w:lang w:val="en"/>
        </w:rPr>
        <w:t xml:space="preserve">     "https://server.example.com/connect/register?client_id=s6BhdRkqt3",</w:t>
      </w:r>
    </w:p>
    <w:p w14:paraId="291751A6" w14:textId="77777777" w:rsidR="00000000" w:rsidRDefault="00543415" w:rsidP="00543415">
      <w:pPr>
        <w:pStyle w:val="HTMLPreformatted"/>
        <w:ind w:left="1200" w:right="480"/>
        <w:divId w:val="1291666296"/>
        <w:rPr>
          <w:lang w:val="en"/>
        </w:rPr>
      </w:pPr>
      <w:r>
        <w:rPr>
          <w:lang w:val="en"/>
        </w:rPr>
        <w:t xml:space="preserve">   "token_endpoint_auth_method":</w:t>
      </w:r>
    </w:p>
    <w:p w14:paraId="7EA4269E" w14:textId="77777777" w:rsidR="00000000" w:rsidRDefault="00543415" w:rsidP="00543415">
      <w:pPr>
        <w:pStyle w:val="HTMLPreformatted"/>
        <w:ind w:left="1200" w:right="480"/>
        <w:divId w:val="1291666296"/>
        <w:rPr>
          <w:lang w:val="en"/>
        </w:rPr>
      </w:pPr>
      <w:r>
        <w:rPr>
          <w:lang w:val="en"/>
        </w:rPr>
        <w:t xml:space="preserve">     "client_secret_basic",</w:t>
      </w:r>
    </w:p>
    <w:p w14:paraId="7A6A6904" w14:textId="77777777" w:rsidR="00000000" w:rsidRDefault="00543415" w:rsidP="00543415">
      <w:pPr>
        <w:pStyle w:val="HTMLPreformatted"/>
        <w:ind w:left="1200" w:right="480"/>
        <w:divId w:val="1291666296"/>
        <w:rPr>
          <w:lang w:val="en"/>
        </w:rPr>
      </w:pPr>
      <w:r>
        <w:rPr>
          <w:lang w:val="en"/>
        </w:rPr>
        <w:t xml:space="preserve">   "application_type": "web",</w:t>
      </w:r>
    </w:p>
    <w:p w14:paraId="5F4BB4C3" w14:textId="77777777" w:rsidR="00000000" w:rsidRDefault="00543415" w:rsidP="00543415">
      <w:pPr>
        <w:pStyle w:val="HTMLPreformatted"/>
        <w:ind w:left="1200" w:right="480"/>
        <w:divId w:val="1291666296"/>
        <w:rPr>
          <w:lang w:val="en"/>
        </w:rPr>
      </w:pPr>
      <w:r>
        <w:rPr>
          <w:lang w:val="en"/>
        </w:rPr>
        <w:t xml:space="preserve">   "redirect_uris":</w:t>
      </w:r>
    </w:p>
    <w:p w14:paraId="766295D9" w14:textId="77777777" w:rsidR="00000000" w:rsidRDefault="00543415" w:rsidP="00543415">
      <w:pPr>
        <w:pStyle w:val="HTMLPreformatted"/>
        <w:ind w:left="1200" w:right="480"/>
        <w:divId w:val="1291666296"/>
        <w:rPr>
          <w:lang w:val="en"/>
        </w:rPr>
      </w:pPr>
      <w:r>
        <w:rPr>
          <w:lang w:val="en"/>
        </w:rPr>
        <w:t xml:space="preserve">     </w:t>
      </w:r>
      <w:r>
        <w:rPr>
          <w:lang w:val="en"/>
        </w:rPr>
        <w:t>["https://client.example.org/callback",</w:t>
      </w:r>
    </w:p>
    <w:p w14:paraId="3F1B8D15" w14:textId="77777777" w:rsidR="00000000" w:rsidRDefault="00543415" w:rsidP="00543415">
      <w:pPr>
        <w:pStyle w:val="HTMLPreformatted"/>
        <w:ind w:left="1200" w:right="480"/>
        <w:divId w:val="1291666296"/>
        <w:rPr>
          <w:lang w:val="en"/>
        </w:rPr>
      </w:pPr>
      <w:r>
        <w:rPr>
          <w:lang w:val="en"/>
        </w:rPr>
        <w:t xml:space="preserve">      "https://client.example.org/callback2"],</w:t>
      </w:r>
    </w:p>
    <w:p w14:paraId="1F004429" w14:textId="77777777" w:rsidR="00000000" w:rsidRDefault="00543415" w:rsidP="00543415">
      <w:pPr>
        <w:pStyle w:val="HTMLPreformatted"/>
        <w:ind w:left="1200" w:right="480"/>
        <w:divId w:val="1291666296"/>
        <w:rPr>
          <w:lang w:val="en"/>
        </w:rPr>
      </w:pPr>
      <w:r>
        <w:rPr>
          <w:lang w:val="en"/>
        </w:rPr>
        <w:t xml:space="preserve">   "client_name": "My Example",</w:t>
      </w:r>
    </w:p>
    <w:p w14:paraId="68439117" w14:textId="77777777" w:rsidR="00000000" w:rsidRDefault="00543415" w:rsidP="00543415">
      <w:pPr>
        <w:pStyle w:val="HTMLPreformatted"/>
        <w:ind w:left="1200" w:right="480"/>
        <w:divId w:val="1291666296"/>
        <w:rPr>
          <w:lang w:val="en"/>
        </w:rPr>
      </w:pPr>
      <w:r>
        <w:rPr>
          <w:lang w:val="en"/>
        </w:rPr>
        <w:t xml:space="preserve">   "client_name#ja-Jpan-JP":</w:t>
      </w:r>
    </w:p>
    <w:p w14:paraId="0322020A" w14:textId="77777777" w:rsidR="00000000" w:rsidRDefault="00543415" w:rsidP="00543415">
      <w:pPr>
        <w:pStyle w:val="HTMLPreformatted"/>
        <w:ind w:left="1200" w:right="480"/>
        <w:divId w:val="1291666296"/>
        <w:rPr>
          <w:lang w:val="en"/>
        </w:rPr>
      </w:pPr>
      <w:r>
        <w:rPr>
          <w:lang w:val="en"/>
        </w:rPr>
        <w:t xml:space="preserve">     "</w:t>
      </w:r>
      <w:r>
        <w:rPr>
          <w:rFonts w:ascii="MS Mincho" w:hAnsi="MS Mincho"/>
          <w:lang w:val="en"/>
          <w:rPrChange w:id="49" w:author="Author" w:date="2013-06-27T18:35:00Z">
            <w:rPr>
              <w:lang w:val="en"/>
            </w:rPr>
          </w:rPrChange>
        </w:rPr>
        <w:t>クライアント名</w:t>
      </w:r>
      <w:r>
        <w:rPr>
          <w:lang w:val="en"/>
        </w:rPr>
        <w:t>",</w:t>
      </w:r>
    </w:p>
    <w:p w14:paraId="4AB4F593" w14:textId="77777777" w:rsidR="00000000" w:rsidRDefault="00543415" w:rsidP="00543415">
      <w:pPr>
        <w:pStyle w:val="HTMLPreformatted"/>
        <w:ind w:left="1200" w:right="480"/>
        <w:divId w:val="1291666296"/>
        <w:rPr>
          <w:lang w:val="en"/>
        </w:rPr>
      </w:pPr>
      <w:r>
        <w:rPr>
          <w:lang w:val="en"/>
        </w:rPr>
        <w:t xml:space="preserve">   "logo_uri": "https://client.example.org/logo.png",</w:t>
      </w:r>
    </w:p>
    <w:p w14:paraId="1B3DEE3C" w14:textId="77777777" w:rsidR="00000000" w:rsidRDefault="00543415" w:rsidP="00543415">
      <w:pPr>
        <w:pStyle w:val="HTMLPreformatted"/>
        <w:ind w:left="1200" w:right="480"/>
        <w:divId w:val="1291666296"/>
        <w:rPr>
          <w:lang w:val="en"/>
        </w:rPr>
      </w:pPr>
      <w:r>
        <w:rPr>
          <w:lang w:val="en"/>
        </w:rPr>
        <w:t xml:space="preserve">   "subject_type": "pairwise",</w:t>
      </w:r>
    </w:p>
    <w:p w14:paraId="31E93882" w14:textId="77777777" w:rsidR="00000000" w:rsidRDefault="00543415" w:rsidP="00543415">
      <w:pPr>
        <w:pStyle w:val="HTMLPreformatted"/>
        <w:ind w:left="1200" w:right="480"/>
        <w:divId w:val="1291666296"/>
        <w:rPr>
          <w:lang w:val="en"/>
        </w:rPr>
      </w:pPr>
      <w:r>
        <w:rPr>
          <w:lang w:val="en"/>
        </w:rPr>
        <w:t xml:space="preserve">   "sec</w:t>
      </w:r>
      <w:r>
        <w:rPr>
          <w:lang w:val="en"/>
        </w:rPr>
        <w:t>tor_identifier_uri":</w:t>
      </w:r>
    </w:p>
    <w:p w14:paraId="5B299C5B" w14:textId="77777777" w:rsidR="00000000" w:rsidRDefault="00543415" w:rsidP="00543415">
      <w:pPr>
        <w:pStyle w:val="HTMLPreformatted"/>
        <w:ind w:left="1200" w:right="480"/>
        <w:divId w:val="1291666296"/>
        <w:rPr>
          <w:lang w:val="en"/>
        </w:rPr>
      </w:pPr>
      <w:r>
        <w:rPr>
          <w:lang w:val="en"/>
        </w:rPr>
        <w:t xml:space="preserve">     "https://other.example.net/file_of_redirect_uris.json",</w:t>
      </w:r>
    </w:p>
    <w:p w14:paraId="666033AF" w14:textId="77777777" w:rsidR="00000000" w:rsidRDefault="00543415" w:rsidP="00543415">
      <w:pPr>
        <w:pStyle w:val="HTMLPreformatted"/>
        <w:ind w:left="1200" w:right="480"/>
        <w:divId w:val="1291666296"/>
        <w:rPr>
          <w:lang w:val="en"/>
        </w:rPr>
      </w:pPr>
      <w:r>
        <w:rPr>
          <w:lang w:val="en"/>
        </w:rPr>
        <w:t xml:space="preserve">   "jwks_uri": "https://client.example.org/my_public_keys.jwks",</w:t>
      </w:r>
    </w:p>
    <w:p w14:paraId="13ABBE9B" w14:textId="77777777" w:rsidR="00000000" w:rsidRDefault="00543415" w:rsidP="00543415">
      <w:pPr>
        <w:pStyle w:val="HTMLPreformatted"/>
        <w:ind w:left="1200" w:right="480"/>
        <w:divId w:val="1291666296"/>
        <w:rPr>
          <w:lang w:val="en"/>
        </w:rPr>
      </w:pPr>
      <w:r>
        <w:rPr>
          <w:lang w:val="en"/>
        </w:rPr>
        <w:t xml:space="preserve">   "userinfo_encrypted_response_alg": "RSA1_5",</w:t>
      </w:r>
    </w:p>
    <w:p w14:paraId="3EBC07B7" w14:textId="77777777" w:rsidR="00000000" w:rsidRDefault="00543415" w:rsidP="00543415">
      <w:pPr>
        <w:pStyle w:val="HTMLPreformatted"/>
        <w:ind w:left="1200" w:right="480"/>
        <w:divId w:val="1291666296"/>
        <w:rPr>
          <w:lang w:val="en"/>
        </w:rPr>
      </w:pPr>
      <w:r>
        <w:rPr>
          <w:lang w:val="en"/>
        </w:rPr>
        <w:t xml:space="preserve">   "userinfo_encrypted_response_enc": "A128CBC-HS256",</w:t>
      </w:r>
    </w:p>
    <w:p w14:paraId="4E80D54A" w14:textId="77777777" w:rsidR="00000000" w:rsidRDefault="00543415" w:rsidP="00543415">
      <w:pPr>
        <w:pStyle w:val="HTMLPreformatted"/>
        <w:ind w:left="1200" w:right="480"/>
        <w:divId w:val="1291666296"/>
        <w:rPr>
          <w:lang w:val="en"/>
        </w:rPr>
      </w:pPr>
      <w:r>
        <w:rPr>
          <w:lang w:val="en"/>
        </w:rPr>
        <w:t xml:space="preserve">   "</w:t>
      </w:r>
      <w:proofErr w:type="gramStart"/>
      <w:r>
        <w:rPr>
          <w:lang w:val="en"/>
        </w:rPr>
        <w:t>co</w:t>
      </w:r>
      <w:r>
        <w:rPr>
          <w:lang w:val="en"/>
        </w:rPr>
        <w:t>ntacts</w:t>
      </w:r>
      <w:proofErr w:type="gramEnd"/>
      <w:r>
        <w:rPr>
          <w:lang w:val="en"/>
        </w:rPr>
        <w:t>": ["ve7jtb@example.org", "mary@example.org"],</w:t>
      </w:r>
    </w:p>
    <w:p w14:paraId="3F83619B" w14:textId="77777777" w:rsidR="00000000" w:rsidRDefault="00543415" w:rsidP="00543415">
      <w:pPr>
        <w:pStyle w:val="HTMLPreformatted"/>
        <w:ind w:left="1200" w:right="480"/>
        <w:divId w:val="1291666296"/>
        <w:rPr>
          <w:lang w:val="en"/>
        </w:rPr>
      </w:pPr>
      <w:r>
        <w:rPr>
          <w:lang w:val="en"/>
        </w:rPr>
        <w:t xml:space="preserve">   "request_uris":</w:t>
      </w:r>
    </w:p>
    <w:p w14:paraId="2E445C77" w14:textId="77777777" w:rsidR="00000000" w:rsidRDefault="00543415" w:rsidP="00543415">
      <w:pPr>
        <w:pStyle w:val="HTMLPreformatted"/>
        <w:ind w:left="1200" w:right="480"/>
        <w:divId w:val="1291666296"/>
        <w:rPr>
          <w:lang w:val="en"/>
        </w:rPr>
      </w:pPr>
      <w:r>
        <w:rPr>
          <w:lang w:val="en"/>
        </w:rPr>
        <w:t xml:space="preserve">     ["https://client.example.org/rf.txt</w:t>
      </w:r>
    </w:p>
    <w:p w14:paraId="0F9BFCF4" w14:textId="77777777" w:rsidR="00000000" w:rsidRDefault="00543415" w:rsidP="00543415">
      <w:pPr>
        <w:pStyle w:val="HTMLPreformatted"/>
        <w:ind w:left="1200" w:right="480"/>
        <w:divId w:val="1291666296"/>
        <w:rPr>
          <w:lang w:val="en"/>
        </w:rPr>
      </w:pPr>
      <w:r>
        <w:rPr>
          <w:lang w:val="en"/>
        </w:rPr>
        <w:t xml:space="preserve">       #qpXaRLh_n93TTR9F252ValdatUQvQiJi5BDub2BeznA"]</w:t>
      </w:r>
    </w:p>
    <w:p w14:paraId="6E43C733" w14:textId="77777777" w:rsidR="00000000" w:rsidRDefault="00543415" w:rsidP="00543415">
      <w:pPr>
        <w:pStyle w:val="HTMLPreformatted"/>
        <w:ind w:left="1200" w:right="480"/>
        <w:divId w:val="1291666296"/>
        <w:rPr>
          <w:lang w:val="en"/>
        </w:rPr>
      </w:pPr>
      <w:r>
        <w:rPr>
          <w:lang w:val="en"/>
        </w:rPr>
        <w:t xml:space="preserve">  }</w:t>
      </w:r>
    </w:p>
    <w:p w14:paraId="393DCFF6" w14:textId="77777777" w:rsidR="00000000" w:rsidRDefault="00543415">
      <w:pPr>
        <w:spacing w:before="0" w:beforeAutospacing="0" w:after="0" w:afterAutospacing="0"/>
        <w:divId w:val="1180310647"/>
        <w:rPr>
          <w:rFonts w:ascii="Verdana" w:eastAsia="Times New Roman" w:hAnsi="Verdana"/>
          <w:color w:val="000000"/>
          <w:lang w:val="en"/>
        </w:rPr>
      </w:pPr>
      <w:bookmarkStart w:id="50" w:name="ReadError"/>
      <w:bookmarkEnd w:id="50"/>
    </w:p>
    <w:p w14:paraId="135FE185"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3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AAF962C" w14:textId="77777777">
        <w:trPr>
          <w:divId w:val="1180310647"/>
          <w:trHeight w:val="225"/>
          <w:tblCellSpacing w:w="15" w:type="dxa"/>
        </w:trPr>
        <w:tc>
          <w:tcPr>
            <w:tcW w:w="450" w:type="dxa"/>
            <w:shd w:val="clear" w:color="auto" w:fill="990000"/>
            <w:vAlign w:val="center"/>
            <w:hideMark/>
          </w:tcPr>
          <w:p w14:paraId="605B53ED"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D20DF1E" w14:textId="77777777" w:rsidR="00000000" w:rsidRDefault="00543415">
      <w:pPr>
        <w:pStyle w:val="Heading3"/>
        <w:divId w:val="1180310647"/>
        <w:rPr>
          <w:rFonts w:eastAsia="Times New Roman"/>
          <w:lang w:val="en"/>
        </w:rPr>
      </w:pPr>
      <w:bookmarkStart w:id="51" w:name="rfc.section.4.4"/>
      <w:bookmarkEnd w:id="51"/>
      <w:r>
        <w:rPr>
          <w:rFonts w:eastAsia="Times New Roman"/>
          <w:lang w:val="en"/>
        </w:rPr>
        <w:t>4.4.</w:t>
      </w:r>
      <w:proofErr w:type="gramStart"/>
      <w:r>
        <w:rPr>
          <w:rFonts w:eastAsia="Times New Roman"/>
          <w:lang w:val="en"/>
        </w:rPr>
        <w:t>  Client</w:t>
      </w:r>
      <w:proofErr w:type="gramEnd"/>
      <w:r>
        <w:rPr>
          <w:rFonts w:eastAsia="Times New Roman"/>
          <w:lang w:val="en"/>
        </w:rPr>
        <w:t xml:space="preserve"> Read Error Response</w:t>
      </w:r>
    </w:p>
    <w:p w14:paraId="611C402A"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When a read error condition occurs, the Client Configuration Endpoint returns a HTTP 403 Forbidden status code. This indicates that the Access Token </w:t>
      </w:r>
      <w:r>
        <w:rPr>
          <w:rFonts w:ascii="Verdana" w:hAnsi="Verdana"/>
          <w:color w:val="000000"/>
          <w:lang w:val="en"/>
        </w:rPr>
        <w:t xml:space="preserve">is invalid or the Client record requested is invalid or non-existent. Note that for security reasons, to inhibit brute force attacks, endpoints MUST NOT return 404 Not Found error codes. </w:t>
      </w:r>
    </w:p>
    <w:p w14:paraId="13D662E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following is a non-normative example error response: </w:t>
      </w:r>
    </w:p>
    <w:p w14:paraId="229DE582" w14:textId="77777777" w:rsidR="00000000" w:rsidRDefault="00543415" w:rsidP="00543415">
      <w:pPr>
        <w:pStyle w:val="HTMLPreformatted"/>
        <w:ind w:left="1200" w:right="480"/>
        <w:divId w:val="126824642"/>
        <w:rPr>
          <w:lang w:val="en"/>
        </w:rPr>
      </w:pPr>
    </w:p>
    <w:p w14:paraId="1E7A63AD" w14:textId="77777777" w:rsidR="00000000" w:rsidRDefault="00543415" w:rsidP="00543415">
      <w:pPr>
        <w:pStyle w:val="HTMLPreformatted"/>
        <w:ind w:left="1200" w:right="480"/>
        <w:divId w:val="126824642"/>
        <w:rPr>
          <w:lang w:val="en"/>
        </w:rPr>
      </w:pPr>
      <w:r>
        <w:rPr>
          <w:lang w:val="en"/>
        </w:rPr>
        <w:t xml:space="preserve">  HTTP/1.</w:t>
      </w:r>
      <w:r>
        <w:rPr>
          <w:lang w:val="en"/>
        </w:rPr>
        <w:t>1 403 Forbidden</w:t>
      </w:r>
    </w:p>
    <w:p w14:paraId="584EA735" w14:textId="77777777" w:rsidR="00000000" w:rsidRDefault="00543415" w:rsidP="00543415">
      <w:pPr>
        <w:pStyle w:val="HTMLPreformatted"/>
        <w:ind w:left="1200" w:right="480"/>
        <w:divId w:val="126824642"/>
        <w:rPr>
          <w:lang w:val="en"/>
        </w:rPr>
      </w:pPr>
      <w:r>
        <w:rPr>
          <w:lang w:val="en"/>
        </w:rPr>
        <w:t xml:space="preserve">  Content-Type: application/json</w:t>
      </w:r>
    </w:p>
    <w:p w14:paraId="5C718168" w14:textId="77777777" w:rsidR="00000000" w:rsidRDefault="00543415" w:rsidP="00543415">
      <w:pPr>
        <w:pStyle w:val="HTMLPreformatted"/>
        <w:ind w:left="1200" w:right="480"/>
        <w:divId w:val="126824642"/>
        <w:rPr>
          <w:lang w:val="en"/>
        </w:rPr>
      </w:pPr>
      <w:r>
        <w:rPr>
          <w:lang w:val="en"/>
        </w:rPr>
        <w:t xml:space="preserve">  Cache-Control: no-store</w:t>
      </w:r>
    </w:p>
    <w:p w14:paraId="097E54DE" w14:textId="77777777" w:rsidR="00000000" w:rsidRDefault="00543415" w:rsidP="00543415">
      <w:pPr>
        <w:pStyle w:val="HTMLPreformatted"/>
        <w:ind w:left="1200" w:right="480"/>
        <w:divId w:val="126824642"/>
        <w:rPr>
          <w:lang w:val="en"/>
        </w:rPr>
      </w:pPr>
      <w:r>
        <w:rPr>
          <w:lang w:val="en"/>
        </w:rPr>
        <w:t xml:space="preserve">  Pragma: no-cache</w:t>
      </w:r>
    </w:p>
    <w:p w14:paraId="4E8A7335" w14:textId="77777777" w:rsidR="00000000" w:rsidRDefault="00543415">
      <w:pPr>
        <w:spacing w:before="0" w:beforeAutospacing="0" w:after="0" w:afterAutospacing="0"/>
        <w:divId w:val="1180310647"/>
        <w:rPr>
          <w:rFonts w:ascii="Verdana" w:eastAsia="Times New Roman" w:hAnsi="Verdana"/>
          <w:color w:val="000000"/>
          <w:lang w:val="en"/>
        </w:rPr>
      </w:pPr>
      <w:bookmarkStart w:id="52" w:name="sector.identifier.url.validation"/>
      <w:bookmarkEnd w:id="52"/>
    </w:p>
    <w:p w14:paraId="307298B0"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5C16018" w14:textId="77777777">
        <w:trPr>
          <w:divId w:val="1180310647"/>
          <w:trHeight w:val="225"/>
          <w:tblCellSpacing w:w="15" w:type="dxa"/>
        </w:trPr>
        <w:tc>
          <w:tcPr>
            <w:tcW w:w="450" w:type="dxa"/>
            <w:shd w:val="clear" w:color="auto" w:fill="990000"/>
            <w:vAlign w:val="center"/>
            <w:hideMark/>
          </w:tcPr>
          <w:p w14:paraId="37586903"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69067E9" w14:textId="77777777" w:rsidR="00000000" w:rsidRDefault="00543415">
      <w:pPr>
        <w:pStyle w:val="Heading3"/>
        <w:divId w:val="1180310647"/>
        <w:rPr>
          <w:rFonts w:eastAsia="Times New Roman"/>
          <w:lang w:val="en"/>
        </w:rPr>
      </w:pPr>
      <w:bookmarkStart w:id="53" w:name="rfc.section.5"/>
      <w:bookmarkEnd w:id="53"/>
      <w:r>
        <w:rPr>
          <w:rFonts w:eastAsia="Times New Roman"/>
          <w:lang w:val="en"/>
        </w:rPr>
        <w:t>5.  "sector_identifier_uri" Validation</w:t>
      </w:r>
    </w:p>
    <w:p w14:paraId="1CEF44C4"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sector identifier list provides a way for a group of Web sites under single administrative control to have consistent pairwise </w:t>
      </w:r>
      <w:r>
        <w:rPr>
          <w:rStyle w:val="HTMLTypewriter"/>
          <w:lang w:val="en"/>
        </w:rPr>
        <w:t>sub</w:t>
      </w:r>
      <w:r>
        <w:rPr>
          <w:rFonts w:ascii="Verdana" w:hAnsi="Verdana"/>
          <w:color w:val="000000"/>
          <w:lang w:val="en"/>
        </w:rPr>
        <w:t xml:space="preserve"> values, ind</w:t>
      </w:r>
      <w:r>
        <w:rPr>
          <w:rFonts w:ascii="Verdana" w:hAnsi="Verdana"/>
          <w:color w:val="000000"/>
          <w:lang w:val="en"/>
        </w:rPr>
        <w:t xml:space="preserve">ependent of their domain names, as described in Section 2.8.1 of </w:t>
      </w:r>
      <w:hyperlink w:anchor="OpenID.Messages" w:history="1">
        <w:r>
          <w:rPr>
            <w:rStyle w:val="Hyperlink"/>
            <w:rFonts w:ascii="Verdana" w:hAnsi="Verdana"/>
            <w:u w:val="none"/>
            <w:lang w:val="en"/>
          </w:rPr>
          <w:t>OpenID Connect Messages 1.0</w:t>
        </w:r>
        <w:r>
          <w:rPr>
            <w:rStyle w:val="Hyperlink"/>
            <w:rFonts w:ascii="Verdana" w:hAnsi="Verdana"/>
            <w:vanish/>
            <w:u w:val="none"/>
            <w:lang w:val="en"/>
          </w:rPr>
          <w:t xml:space="preserve"> (Sakimura, N., Bradley, J., Jones, M., de Medeiros, B., Mortimore, C., and E. Jay, “OpenID Connect Messages 1.0,” June 2013.)</w:t>
        </w:r>
      </w:hyperlink>
      <w:r>
        <w:rPr>
          <w:rFonts w:ascii="Verdana" w:hAnsi="Verdana"/>
          <w:color w:val="000000"/>
          <w:lang w:val="en"/>
        </w:rPr>
        <w:t xml:space="preserve"> [OpenID.Messages]. It also provides a way for Clients to change </w:t>
      </w:r>
      <w:r>
        <w:rPr>
          <w:rStyle w:val="HTMLTypewriter"/>
          <w:lang w:val="en"/>
        </w:rPr>
        <w:t>redirect_uri</w:t>
      </w:r>
      <w:r>
        <w:rPr>
          <w:rFonts w:ascii="Verdana" w:hAnsi="Verdana"/>
          <w:color w:val="000000"/>
          <w:lang w:val="en"/>
        </w:rPr>
        <w:t xml:space="preserve"> domains without having to re-register all of their users. </w:t>
      </w:r>
    </w:p>
    <w:p w14:paraId="222DD511"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value of the </w:t>
      </w:r>
      <w:r>
        <w:rPr>
          <w:rStyle w:val="HTMLTypewriter"/>
          <w:lang w:val="en"/>
        </w:rPr>
        <w:t>sector_identifier_uri</w:t>
      </w:r>
      <w:r>
        <w:rPr>
          <w:rFonts w:ascii="Verdana" w:hAnsi="Verdana"/>
          <w:color w:val="000000"/>
          <w:lang w:val="en"/>
        </w:rPr>
        <w:t xml:space="preserve"> MUST be a URL using the </w:t>
      </w:r>
      <w:r>
        <w:rPr>
          <w:rStyle w:val="HTMLTypewriter"/>
          <w:lang w:val="en"/>
        </w:rPr>
        <w:t>https</w:t>
      </w:r>
      <w:r>
        <w:rPr>
          <w:rFonts w:ascii="Verdana" w:hAnsi="Verdana"/>
          <w:color w:val="000000"/>
          <w:lang w:val="en"/>
        </w:rPr>
        <w:t xml:space="preserve"> scheme that references a JSON file containing an a</w:t>
      </w:r>
      <w:r>
        <w:rPr>
          <w:rFonts w:ascii="Verdana" w:hAnsi="Verdana"/>
          <w:color w:val="000000"/>
          <w:lang w:val="en"/>
        </w:rPr>
        <w:t xml:space="preserve">rray of </w:t>
      </w:r>
      <w:r>
        <w:rPr>
          <w:rStyle w:val="HTMLTypewriter"/>
          <w:lang w:val="en"/>
        </w:rPr>
        <w:t>redirect_uri</w:t>
      </w:r>
      <w:r>
        <w:rPr>
          <w:rFonts w:ascii="Verdana" w:hAnsi="Verdana"/>
          <w:color w:val="000000"/>
          <w:lang w:val="en"/>
        </w:rPr>
        <w:t xml:space="preserve"> values. The values registered in </w:t>
      </w:r>
      <w:r>
        <w:rPr>
          <w:rStyle w:val="HTMLTypewriter"/>
          <w:lang w:val="en"/>
        </w:rPr>
        <w:t>redirect_uris</w:t>
      </w:r>
      <w:r>
        <w:rPr>
          <w:rFonts w:ascii="Verdana" w:hAnsi="Verdana"/>
          <w:color w:val="000000"/>
          <w:lang w:val="en"/>
        </w:rPr>
        <w:t xml:space="preserve"> MUST be included in the elements of the array, or registration MUST fail. </w:t>
      </w:r>
    </w:p>
    <w:p w14:paraId="5353BA0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following is a non-normative example request to and reply from a </w:t>
      </w:r>
      <w:r>
        <w:rPr>
          <w:rStyle w:val="HTMLTypewriter"/>
          <w:lang w:val="en"/>
        </w:rPr>
        <w:t>sector_identifier_uri</w:t>
      </w:r>
      <w:r>
        <w:rPr>
          <w:rFonts w:ascii="Verdana" w:hAnsi="Verdana"/>
          <w:color w:val="000000"/>
          <w:lang w:val="en"/>
        </w:rPr>
        <w:t xml:space="preserve">. </w:t>
      </w:r>
    </w:p>
    <w:p w14:paraId="4E156C7F" w14:textId="77777777" w:rsidR="00000000" w:rsidRDefault="00543415" w:rsidP="00543415">
      <w:pPr>
        <w:pStyle w:val="HTMLPreformatted"/>
        <w:ind w:left="1200" w:right="480"/>
        <w:divId w:val="1597785486"/>
        <w:rPr>
          <w:lang w:val="en"/>
        </w:rPr>
      </w:pPr>
    </w:p>
    <w:p w14:paraId="26F033EE" w14:textId="77777777" w:rsidR="00000000" w:rsidRDefault="00543415" w:rsidP="00543415">
      <w:pPr>
        <w:pStyle w:val="HTMLPreformatted"/>
        <w:ind w:left="1200" w:right="480"/>
        <w:divId w:val="1597785486"/>
        <w:rPr>
          <w:lang w:val="en"/>
        </w:rPr>
      </w:pPr>
      <w:r>
        <w:rPr>
          <w:lang w:val="en"/>
        </w:rPr>
        <w:t xml:space="preserve">  </w:t>
      </w:r>
      <w:r>
        <w:rPr>
          <w:lang w:val="en"/>
        </w:rPr>
        <w:t>GET https://other.example.net/file_of_redirect_uris.json HTTP/1.1</w:t>
      </w:r>
    </w:p>
    <w:p w14:paraId="68050B99" w14:textId="77777777" w:rsidR="00000000" w:rsidRDefault="00543415" w:rsidP="00543415">
      <w:pPr>
        <w:pStyle w:val="HTMLPreformatted"/>
        <w:ind w:left="1200" w:right="480"/>
        <w:divId w:val="1597785486"/>
        <w:rPr>
          <w:lang w:val="en"/>
        </w:rPr>
      </w:pPr>
      <w:r>
        <w:rPr>
          <w:lang w:val="en"/>
        </w:rPr>
        <w:t xml:space="preserve">  Accept: application/json</w:t>
      </w:r>
    </w:p>
    <w:p w14:paraId="249ADA21" w14:textId="77777777" w:rsidR="00000000" w:rsidRDefault="00543415" w:rsidP="00543415">
      <w:pPr>
        <w:pStyle w:val="HTMLPreformatted"/>
        <w:ind w:left="1200" w:right="480"/>
        <w:divId w:val="1597785486"/>
        <w:rPr>
          <w:lang w:val="en"/>
        </w:rPr>
      </w:pPr>
      <w:r>
        <w:rPr>
          <w:lang w:val="en"/>
        </w:rPr>
        <w:t xml:space="preserve">  Host: client.example.org</w:t>
      </w:r>
    </w:p>
    <w:p w14:paraId="63AEECE4" w14:textId="77777777" w:rsidR="00000000" w:rsidRDefault="00543415" w:rsidP="00543415">
      <w:pPr>
        <w:pStyle w:val="HTMLPreformatted"/>
        <w:ind w:left="1200" w:right="480"/>
        <w:divId w:val="1597785486"/>
        <w:rPr>
          <w:lang w:val="en"/>
        </w:rPr>
      </w:pPr>
    </w:p>
    <w:p w14:paraId="48C2DCEA" w14:textId="77777777" w:rsidR="00000000" w:rsidRDefault="00543415" w:rsidP="00543415">
      <w:pPr>
        <w:pStyle w:val="HTMLPreformatted"/>
        <w:ind w:left="1200" w:right="480"/>
        <w:divId w:val="1597785486"/>
        <w:rPr>
          <w:lang w:val="en"/>
        </w:rPr>
      </w:pPr>
      <w:r>
        <w:rPr>
          <w:lang w:val="en"/>
        </w:rPr>
        <w:t xml:space="preserve">  HTTP/1.1 200 OK</w:t>
      </w:r>
    </w:p>
    <w:p w14:paraId="76A1E109" w14:textId="77777777" w:rsidR="00000000" w:rsidRDefault="00543415" w:rsidP="00543415">
      <w:pPr>
        <w:pStyle w:val="HTMLPreformatted"/>
        <w:ind w:left="1200" w:right="480"/>
        <w:divId w:val="1597785486"/>
        <w:rPr>
          <w:lang w:val="en"/>
        </w:rPr>
      </w:pPr>
      <w:r>
        <w:rPr>
          <w:lang w:val="en"/>
        </w:rPr>
        <w:t xml:space="preserve">  Content-Type: application/json</w:t>
      </w:r>
    </w:p>
    <w:p w14:paraId="3B4302EB" w14:textId="77777777" w:rsidR="00000000" w:rsidRDefault="00543415" w:rsidP="00543415">
      <w:pPr>
        <w:pStyle w:val="HTMLPreformatted"/>
        <w:ind w:left="1200" w:right="480"/>
        <w:divId w:val="1597785486"/>
        <w:rPr>
          <w:lang w:val="en"/>
        </w:rPr>
      </w:pPr>
      <w:r>
        <w:rPr>
          <w:lang w:val="en"/>
        </w:rPr>
        <w:t xml:space="preserve">  Cache-Control: no-store</w:t>
      </w:r>
    </w:p>
    <w:p w14:paraId="14D3B389" w14:textId="77777777" w:rsidR="00000000" w:rsidRDefault="00543415" w:rsidP="00543415">
      <w:pPr>
        <w:pStyle w:val="HTMLPreformatted"/>
        <w:ind w:left="1200" w:right="480"/>
        <w:divId w:val="1597785486"/>
        <w:rPr>
          <w:lang w:val="en"/>
        </w:rPr>
      </w:pPr>
      <w:r>
        <w:rPr>
          <w:lang w:val="en"/>
        </w:rPr>
        <w:t xml:space="preserve">  Pragma: no-cache</w:t>
      </w:r>
    </w:p>
    <w:p w14:paraId="189B5129" w14:textId="77777777" w:rsidR="00000000" w:rsidRDefault="00543415" w:rsidP="00543415">
      <w:pPr>
        <w:pStyle w:val="HTMLPreformatted"/>
        <w:ind w:left="1200" w:right="480"/>
        <w:divId w:val="1597785486"/>
        <w:rPr>
          <w:lang w:val="en"/>
        </w:rPr>
      </w:pPr>
    </w:p>
    <w:p w14:paraId="198542D3" w14:textId="77777777" w:rsidR="00000000" w:rsidRDefault="00543415" w:rsidP="00543415">
      <w:pPr>
        <w:pStyle w:val="HTMLPreformatted"/>
        <w:ind w:left="1200" w:right="480"/>
        <w:divId w:val="1597785486"/>
        <w:rPr>
          <w:lang w:val="en"/>
        </w:rPr>
      </w:pPr>
      <w:r>
        <w:rPr>
          <w:lang w:val="en"/>
        </w:rPr>
        <w:t xml:space="preserve">  </w:t>
      </w:r>
      <w:proofErr w:type="gramStart"/>
      <w:r>
        <w:rPr>
          <w:lang w:val="en"/>
        </w:rPr>
        <w:t>[ "</w:t>
      </w:r>
      <w:proofErr w:type="gramEnd"/>
      <w:r>
        <w:rPr>
          <w:lang w:val="en"/>
        </w:rPr>
        <w:t>https://client.example.org/callba</w:t>
      </w:r>
      <w:r>
        <w:rPr>
          <w:lang w:val="en"/>
        </w:rPr>
        <w:t>ck",</w:t>
      </w:r>
    </w:p>
    <w:p w14:paraId="28616395" w14:textId="77777777" w:rsidR="00000000" w:rsidRDefault="00543415" w:rsidP="00543415">
      <w:pPr>
        <w:pStyle w:val="HTMLPreformatted"/>
        <w:ind w:left="1200" w:right="480"/>
        <w:divId w:val="1597785486"/>
        <w:rPr>
          <w:lang w:val="en"/>
        </w:rPr>
      </w:pPr>
      <w:r>
        <w:rPr>
          <w:lang w:val="en"/>
        </w:rPr>
        <w:t xml:space="preserve">    "https://client.example.org/callback2",</w:t>
      </w:r>
    </w:p>
    <w:p w14:paraId="3B36172F" w14:textId="77777777" w:rsidR="00000000" w:rsidRDefault="00543415" w:rsidP="00543415">
      <w:pPr>
        <w:pStyle w:val="HTMLPreformatted"/>
        <w:ind w:left="1200" w:right="480"/>
        <w:divId w:val="1597785486"/>
        <w:rPr>
          <w:lang w:val="en"/>
        </w:rPr>
      </w:pPr>
      <w:r>
        <w:rPr>
          <w:lang w:val="en"/>
        </w:rPr>
        <w:t xml:space="preserve">    "https://client.other_company.example.net/callback</w:t>
      </w:r>
      <w:proofErr w:type="gramStart"/>
      <w:r>
        <w:rPr>
          <w:lang w:val="en"/>
        </w:rPr>
        <w:t>" ]</w:t>
      </w:r>
      <w:proofErr w:type="gramEnd"/>
    </w:p>
    <w:p w14:paraId="25242790" w14:textId="77777777" w:rsidR="00000000" w:rsidRDefault="00543415">
      <w:pPr>
        <w:spacing w:before="0" w:beforeAutospacing="0" w:after="0" w:afterAutospacing="0"/>
        <w:divId w:val="1180310647"/>
        <w:rPr>
          <w:rFonts w:ascii="Verdana" w:eastAsia="Times New Roman" w:hAnsi="Verdana"/>
          <w:color w:val="000000"/>
          <w:lang w:val="en"/>
        </w:rPr>
      </w:pPr>
      <w:bookmarkStart w:id="54" w:name="stringops"/>
      <w:bookmarkEnd w:id="54"/>
    </w:p>
    <w:p w14:paraId="770E8FB5"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7CD7945" w14:textId="77777777">
        <w:trPr>
          <w:divId w:val="1180310647"/>
          <w:trHeight w:val="225"/>
          <w:tblCellSpacing w:w="15" w:type="dxa"/>
        </w:trPr>
        <w:tc>
          <w:tcPr>
            <w:tcW w:w="450" w:type="dxa"/>
            <w:shd w:val="clear" w:color="auto" w:fill="990000"/>
            <w:vAlign w:val="center"/>
            <w:hideMark/>
          </w:tcPr>
          <w:p w14:paraId="04AC0F24"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0B237D1" w14:textId="77777777" w:rsidR="00000000" w:rsidRDefault="00543415">
      <w:pPr>
        <w:pStyle w:val="Heading3"/>
        <w:divId w:val="1180310647"/>
        <w:rPr>
          <w:rFonts w:eastAsia="Times New Roman"/>
          <w:lang w:val="en"/>
        </w:rPr>
      </w:pPr>
      <w:bookmarkStart w:id="55" w:name="rfc.section.6"/>
      <w:bookmarkEnd w:id="55"/>
      <w:r>
        <w:rPr>
          <w:rFonts w:eastAsia="Times New Roman"/>
          <w:lang w:val="en"/>
        </w:rPr>
        <w:t>6.  String Operations</w:t>
      </w:r>
    </w:p>
    <w:p w14:paraId="5014080B"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Processing some OpenID Connect messages requires comparing values in the messages to known values. For example, the </w:t>
      </w:r>
      <w:r>
        <w:rPr>
          <w:rFonts w:ascii="Verdana" w:hAnsi="Verdana"/>
          <w:color w:val="000000"/>
          <w:lang w:val="en"/>
        </w:rPr>
        <w:t xml:space="preserve">member names in the Client registration response might be compared to specific member names such as </w:t>
      </w:r>
      <w:r>
        <w:rPr>
          <w:rStyle w:val="HTMLTypewriter"/>
          <w:lang w:val="en"/>
        </w:rPr>
        <w:t>client_id</w:t>
      </w:r>
      <w:r>
        <w:rPr>
          <w:rFonts w:ascii="Verdana" w:hAnsi="Verdana"/>
          <w:color w:val="000000"/>
          <w:lang w:val="en"/>
        </w:rPr>
        <w:t xml:space="preserve">. Comparing Unicode strings, however, has significant security implications. </w:t>
      </w:r>
    </w:p>
    <w:p w14:paraId="2B8573E7" w14:textId="77777777" w:rsidR="00000000" w:rsidRDefault="00543415">
      <w:pPr>
        <w:pStyle w:val="NormalWeb"/>
        <w:divId w:val="1180310647"/>
        <w:rPr>
          <w:rFonts w:ascii="Verdana" w:hAnsi="Verdana"/>
          <w:color w:val="000000"/>
          <w:lang w:val="en"/>
        </w:rPr>
      </w:pPr>
      <w:r>
        <w:rPr>
          <w:rFonts w:ascii="Verdana" w:hAnsi="Verdana"/>
          <w:color w:val="000000"/>
          <w:lang w:val="en"/>
        </w:rPr>
        <w:t>Therefore, comparisons between JSON strings and other Unicode strings</w:t>
      </w:r>
      <w:r>
        <w:rPr>
          <w:rFonts w:ascii="Verdana" w:hAnsi="Verdana"/>
          <w:color w:val="000000"/>
          <w:lang w:val="en"/>
        </w:rPr>
        <w:t xml:space="preserve"> MUST be performed as specified below: </w:t>
      </w:r>
    </w:p>
    <w:p w14:paraId="39BC250F" w14:textId="77777777" w:rsidR="00000000" w:rsidRDefault="00543415">
      <w:pPr>
        <w:numPr>
          <w:ilvl w:val="0"/>
          <w:numId w:val="3"/>
        </w:numPr>
        <w:ind w:left="1680" w:right="960"/>
        <w:divId w:val="1180310647"/>
        <w:rPr>
          <w:rFonts w:ascii="Verdana" w:eastAsia="Times New Roman" w:hAnsi="Verdana"/>
          <w:color w:val="000000"/>
          <w:lang w:val="en"/>
        </w:rPr>
        <w:pPrChange w:id="56" w:author="Author" w:date="2013-06-27T18:35:00Z">
          <w:pPr>
            <w:numPr>
              <w:numId w:val="25"/>
            </w:numPr>
            <w:tabs>
              <w:tab w:val="num" w:pos="720"/>
            </w:tabs>
            <w:ind w:left="720" w:right="960" w:hanging="360"/>
            <w:divId w:val="1180310647"/>
          </w:pPr>
        </w:pPrChange>
      </w:pPr>
      <w:r>
        <w:rPr>
          <w:rFonts w:ascii="Verdana" w:eastAsia="Times New Roman" w:hAnsi="Verdana"/>
          <w:color w:val="000000"/>
          <w:lang w:val="en"/>
        </w:rPr>
        <w:t xml:space="preserve">Remove any JSON applied escaping to produce an array of Unicode code points. </w:t>
      </w:r>
    </w:p>
    <w:p w14:paraId="01E67683" w14:textId="77777777" w:rsidR="00000000" w:rsidRDefault="00543415">
      <w:pPr>
        <w:numPr>
          <w:ilvl w:val="0"/>
          <w:numId w:val="3"/>
        </w:numPr>
        <w:ind w:left="1680" w:right="960"/>
        <w:divId w:val="1180310647"/>
        <w:rPr>
          <w:rFonts w:ascii="Verdana" w:eastAsia="Times New Roman" w:hAnsi="Verdana"/>
          <w:color w:val="000000"/>
          <w:lang w:val="en"/>
        </w:rPr>
        <w:pPrChange w:id="57" w:author="Author" w:date="2013-06-27T18:35:00Z">
          <w:pPr>
            <w:numPr>
              <w:numId w:val="25"/>
            </w:numPr>
            <w:tabs>
              <w:tab w:val="num" w:pos="720"/>
            </w:tabs>
            <w:ind w:left="720" w:right="960" w:hanging="360"/>
            <w:divId w:val="1180310647"/>
          </w:pPr>
        </w:pPrChange>
      </w:pP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"USA15"</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Unicode Normalization</w:t>
      </w:r>
      <w:r>
        <w:rPr>
          <w:rStyle w:val="Hyperlink"/>
          <w:rFonts w:ascii="Verdana" w:eastAsia="Times New Roman" w:hAnsi="Verdana"/>
          <w:vanish/>
          <w:u w:val="none"/>
          <w:lang w:val="en"/>
        </w:rPr>
        <w:t xml:space="preserve"> (Davis, M., Whistler, K., and M. Dürst, “Unicode Normalization Forms,” 09 2009.)</w:t>
      </w:r>
      <w:r>
        <w:rPr>
          <w:rFonts w:ascii="Verdana" w:eastAsia="Times New Roman" w:hAnsi="Verdana"/>
          <w:color w:val="000000"/>
          <w:lang w:val="en"/>
        </w:rPr>
        <w:fldChar w:fldCharType="end"/>
      </w:r>
      <w:r>
        <w:rPr>
          <w:rFonts w:ascii="Verdana" w:eastAsia="Times New Roman" w:hAnsi="Verdana"/>
          <w:color w:val="000000"/>
          <w:lang w:val="en"/>
        </w:rPr>
        <w:t xml:space="preserve"> [USA15]</w:t>
      </w:r>
      <w:r>
        <w:rPr>
          <w:rFonts w:ascii="Verdana" w:eastAsia="Times New Roman" w:hAnsi="Verdana"/>
          <w:color w:val="000000"/>
          <w:lang w:val="en"/>
        </w:rPr>
        <w:t xml:space="preserve"> MUST NOT </w:t>
      </w:r>
      <w:proofErr w:type="gramStart"/>
      <w:r>
        <w:rPr>
          <w:rFonts w:ascii="Verdana" w:eastAsia="Times New Roman" w:hAnsi="Verdana"/>
          <w:color w:val="000000"/>
          <w:lang w:val="en"/>
        </w:rPr>
        <w:t>be</w:t>
      </w:r>
      <w:proofErr w:type="gramEnd"/>
      <w:r>
        <w:rPr>
          <w:rFonts w:ascii="Verdana" w:eastAsia="Times New Roman" w:hAnsi="Verdana"/>
          <w:color w:val="000000"/>
          <w:lang w:val="en"/>
        </w:rPr>
        <w:t xml:space="preserve"> applied at any point to either the JSON string or to the string it is to be compared against. </w:t>
      </w:r>
    </w:p>
    <w:p w14:paraId="015D2CB3" w14:textId="77777777" w:rsidR="00000000" w:rsidRDefault="00543415">
      <w:pPr>
        <w:numPr>
          <w:ilvl w:val="0"/>
          <w:numId w:val="3"/>
        </w:numPr>
        <w:ind w:left="1680" w:right="960"/>
        <w:divId w:val="1180310647"/>
        <w:rPr>
          <w:rFonts w:ascii="Verdana" w:eastAsia="Times New Roman" w:hAnsi="Verdana"/>
          <w:color w:val="000000"/>
          <w:lang w:val="en"/>
        </w:rPr>
        <w:pPrChange w:id="58" w:author="Author" w:date="2013-06-27T18:35:00Z">
          <w:pPr>
            <w:numPr>
              <w:numId w:val="25"/>
            </w:numPr>
            <w:tabs>
              <w:tab w:val="num" w:pos="720"/>
            </w:tabs>
            <w:ind w:left="720" w:right="960" w:hanging="360"/>
            <w:divId w:val="1180310647"/>
          </w:pPr>
        </w:pPrChange>
      </w:pPr>
      <w:r>
        <w:rPr>
          <w:rFonts w:ascii="Verdana" w:eastAsia="Times New Roman" w:hAnsi="Verdana"/>
          <w:color w:val="000000"/>
          <w:lang w:val="en"/>
        </w:rPr>
        <w:t xml:space="preserve">Comparisons between the two strings MUST be performed as a Unicode code point to code point equality comparison. </w:t>
      </w:r>
    </w:p>
    <w:p w14:paraId="6E888FD7" w14:textId="77777777" w:rsidR="00000000" w:rsidRDefault="00543415">
      <w:pPr>
        <w:pStyle w:val="NormalWeb"/>
        <w:divId w:val="1180310647"/>
        <w:rPr>
          <w:rFonts w:ascii="Verdana" w:hAnsi="Verdana"/>
          <w:color w:val="000000"/>
          <w:lang w:val="en"/>
        </w:rPr>
      </w:pPr>
      <w:r>
        <w:rPr>
          <w:rFonts w:ascii="Verdana" w:hAnsi="Verdana"/>
          <w:color w:val="000000"/>
          <w:lang w:val="en"/>
        </w:rPr>
        <w:t>In several places, this specificat</w:t>
      </w:r>
      <w:r>
        <w:rPr>
          <w:rFonts w:ascii="Verdana" w:hAnsi="Verdana"/>
          <w:color w:val="000000"/>
          <w:lang w:val="en"/>
        </w:rPr>
        <w:t xml:space="preserve">ion uses space delimited lists of strings. In all such cases, only the ASCII space character (0x20) MAY be used for this purpose. </w:t>
      </w:r>
    </w:p>
    <w:p w14:paraId="08032084" w14:textId="77777777" w:rsidR="00000000" w:rsidRDefault="00543415">
      <w:pPr>
        <w:spacing w:before="0" w:beforeAutospacing="0" w:after="0" w:afterAutospacing="0"/>
        <w:divId w:val="1180310647"/>
        <w:rPr>
          <w:rFonts w:ascii="Verdana" w:eastAsia="Times New Roman" w:hAnsi="Verdana"/>
          <w:color w:val="000000"/>
          <w:lang w:val="en"/>
        </w:rPr>
      </w:pPr>
      <w:bookmarkStart w:id="59" w:name="Validation"/>
      <w:bookmarkEnd w:id="59"/>
    </w:p>
    <w:p w14:paraId="7B032085"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E4B6CF5" w14:textId="77777777">
        <w:trPr>
          <w:divId w:val="1180310647"/>
          <w:trHeight w:val="225"/>
          <w:tblCellSpacing w:w="15" w:type="dxa"/>
        </w:trPr>
        <w:tc>
          <w:tcPr>
            <w:tcW w:w="450" w:type="dxa"/>
            <w:shd w:val="clear" w:color="auto" w:fill="990000"/>
            <w:vAlign w:val="center"/>
            <w:hideMark/>
          </w:tcPr>
          <w:p w14:paraId="420393D7"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9FC247" w14:textId="77777777" w:rsidR="00000000" w:rsidRDefault="00543415">
      <w:pPr>
        <w:pStyle w:val="Heading3"/>
        <w:divId w:val="1180310647"/>
        <w:rPr>
          <w:rFonts w:eastAsia="Times New Roman"/>
          <w:lang w:val="en"/>
        </w:rPr>
      </w:pPr>
      <w:bookmarkStart w:id="60" w:name="rfc.section.7"/>
      <w:bookmarkEnd w:id="60"/>
      <w:r>
        <w:rPr>
          <w:rFonts w:eastAsia="Times New Roman"/>
          <w:lang w:val="en"/>
        </w:rPr>
        <w:t>7.  Validation</w:t>
      </w:r>
    </w:p>
    <w:p w14:paraId="61ECFE60" w14:textId="77777777" w:rsidR="00000000" w:rsidRDefault="00543415">
      <w:pPr>
        <w:pStyle w:val="NormalWeb"/>
        <w:divId w:val="1180310647"/>
        <w:rPr>
          <w:rFonts w:ascii="Verdana" w:hAnsi="Verdana"/>
          <w:color w:val="000000"/>
          <w:lang w:val="en"/>
        </w:rPr>
      </w:pPr>
      <w:r>
        <w:rPr>
          <w:rFonts w:ascii="Verdana" w:hAnsi="Verdana"/>
          <w:color w:val="000000"/>
          <w:lang w:val="en"/>
        </w:rPr>
        <w:t>If any of the validation procedures defined in this specification fail, any operations requiring the inf</w:t>
      </w:r>
      <w:r>
        <w:rPr>
          <w:rFonts w:ascii="Verdana" w:hAnsi="Verdana"/>
          <w:color w:val="000000"/>
          <w:lang w:val="en"/>
        </w:rPr>
        <w:t xml:space="preserve">ormation that failed to correctly validate MUST be aborted and the information that failed to validate MUST NOT be used. </w:t>
      </w:r>
    </w:p>
    <w:p w14:paraId="5BE787E2" w14:textId="77777777" w:rsidR="00000000" w:rsidRDefault="00543415">
      <w:pPr>
        <w:spacing w:before="0" w:beforeAutospacing="0" w:after="0" w:afterAutospacing="0"/>
        <w:divId w:val="1180310647"/>
        <w:rPr>
          <w:rFonts w:ascii="Verdana" w:eastAsia="Times New Roman" w:hAnsi="Verdana"/>
          <w:color w:val="000000"/>
          <w:lang w:val="en"/>
        </w:rPr>
      </w:pPr>
      <w:bookmarkStart w:id="61" w:name="ImplementationConsiderations"/>
      <w:bookmarkEnd w:id="61"/>
    </w:p>
    <w:p w14:paraId="5C54CF3A"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4385F2B" w14:textId="77777777">
        <w:trPr>
          <w:divId w:val="1180310647"/>
          <w:trHeight w:val="225"/>
          <w:tblCellSpacing w:w="15" w:type="dxa"/>
        </w:trPr>
        <w:tc>
          <w:tcPr>
            <w:tcW w:w="450" w:type="dxa"/>
            <w:shd w:val="clear" w:color="auto" w:fill="990000"/>
            <w:vAlign w:val="center"/>
            <w:hideMark/>
          </w:tcPr>
          <w:p w14:paraId="3C9ED404"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71A7B38F" w14:textId="77777777" w:rsidR="00000000" w:rsidRDefault="00543415">
      <w:pPr>
        <w:pStyle w:val="Heading3"/>
        <w:divId w:val="1180310647"/>
        <w:rPr>
          <w:rFonts w:eastAsia="Times New Roman"/>
          <w:lang w:val="en"/>
        </w:rPr>
      </w:pPr>
      <w:bookmarkStart w:id="62" w:name="rfc.section.8"/>
      <w:bookmarkEnd w:id="62"/>
      <w:r>
        <w:rPr>
          <w:rFonts w:eastAsia="Times New Roman"/>
          <w:lang w:val="en"/>
        </w:rPr>
        <w:t>8.  Implementation Considerations</w:t>
      </w:r>
    </w:p>
    <w:p w14:paraId="49A064F7" w14:textId="77777777" w:rsidR="00000000" w:rsidRDefault="00543415">
      <w:pPr>
        <w:pStyle w:val="NormalWeb"/>
        <w:divId w:val="1180310647"/>
        <w:rPr>
          <w:rFonts w:ascii="Verdana" w:hAnsi="Verdana"/>
          <w:color w:val="000000"/>
          <w:lang w:val="en"/>
        </w:rPr>
      </w:pPr>
      <w:r>
        <w:rPr>
          <w:rFonts w:ascii="Verdana" w:hAnsi="Verdana"/>
          <w:color w:val="000000"/>
          <w:lang w:val="en"/>
        </w:rPr>
        <w:t>This specification defines features used by both Relying Parties and OpenID Providers that choose to implement Dynamic Client Registration.</w:t>
      </w:r>
      <w:r>
        <w:rPr>
          <w:rFonts w:ascii="Verdana" w:hAnsi="Verdana"/>
          <w:color w:val="000000"/>
          <w:lang w:val="en"/>
        </w:rPr>
        <w:t xml:space="preserve"> All of these Relying Parties and OpenID Providers MUST implement the features that are listed in this specification as being "REQUIRED" or are described with a "MUST". No other implementation considerations for implementations of Dynamic Client Registrati</w:t>
      </w:r>
      <w:r>
        <w:rPr>
          <w:rFonts w:ascii="Verdana" w:hAnsi="Verdana"/>
          <w:color w:val="000000"/>
          <w:lang w:val="en"/>
        </w:rPr>
        <w:t xml:space="preserve">on are defined by this specification. </w:t>
      </w:r>
    </w:p>
    <w:p w14:paraId="294E46DA" w14:textId="77777777" w:rsidR="00000000" w:rsidRDefault="00543415">
      <w:pPr>
        <w:spacing w:before="0" w:beforeAutospacing="0" w:after="0" w:afterAutospacing="0"/>
        <w:divId w:val="1180310647"/>
        <w:rPr>
          <w:rFonts w:ascii="Verdana" w:eastAsia="Times New Roman" w:hAnsi="Verdana"/>
          <w:color w:val="000000"/>
          <w:lang w:val="en"/>
        </w:rPr>
      </w:pPr>
      <w:bookmarkStart w:id="63" w:name="Security"/>
      <w:bookmarkEnd w:id="63"/>
    </w:p>
    <w:p w14:paraId="3B00DAFC"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4"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176D3D0A" w14:textId="77777777">
        <w:trPr>
          <w:divId w:val="1180310647"/>
          <w:trHeight w:val="225"/>
          <w:tblCellSpacing w:w="15" w:type="dxa"/>
        </w:trPr>
        <w:tc>
          <w:tcPr>
            <w:tcW w:w="450" w:type="dxa"/>
            <w:shd w:val="clear" w:color="auto" w:fill="990000"/>
            <w:vAlign w:val="center"/>
            <w:hideMark/>
          </w:tcPr>
          <w:p w14:paraId="2ADDBB75"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4CB71B0" w14:textId="77777777" w:rsidR="00000000" w:rsidRDefault="00543415">
      <w:pPr>
        <w:pStyle w:val="Heading3"/>
        <w:divId w:val="1180310647"/>
        <w:rPr>
          <w:rFonts w:eastAsia="Times New Roman"/>
          <w:lang w:val="en"/>
        </w:rPr>
      </w:pPr>
      <w:bookmarkStart w:id="64" w:name="rfc.section.9"/>
      <w:bookmarkEnd w:id="64"/>
      <w:r>
        <w:rPr>
          <w:rFonts w:eastAsia="Times New Roman"/>
          <w:lang w:val="en"/>
        </w:rPr>
        <w:t>9.  Security Considerations</w:t>
      </w:r>
    </w:p>
    <w:p w14:paraId="1BD54A9A"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Since requests to the Client Registration Endpoint result in the transmission of clear-text credentials (in the HTTP request and response), all communication with the Registration Endpoint MUST utilize TLS. See </w:t>
      </w:r>
      <w:hyperlink w:anchor="TLS_requirements" w:history="1">
        <w:r>
          <w:rPr>
            <w:rStyle w:val="Hyperlink"/>
            <w:rFonts w:ascii="Verdana" w:hAnsi="Verdana"/>
            <w:u w:val="none"/>
            <w:lang w:val="en"/>
          </w:rPr>
          <w:t>Section 9.1</w:t>
        </w:r>
        <w:r>
          <w:rPr>
            <w:rStyle w:val="Hyperlink"/>
            <w:rFonts w:ascii="Verdana" w:hAnsi="Verdana"/>
            <w:vanish/>
            <w:u w:val="none"/>
            <w:lang w:val="en"/>
          </w:rPr>
          <w:t xml:space="preserve"> (TLS Requirements)</w:t>
        </w:r>
      </w:hyperlink>
      <w:r>
        <w:rPr>
          <w:rFonts w:ascii="Verdana" w:hAnsi="Verdana"/>
          <w:color w:val="000000"/>
          <w:lang w:val="en"/>
        </w:rPr>
        <w:t xml:space="preserve"> for more information on using TLS. </w:t>
      </w:r>
    </w:p>
    <w:p w14:paraId="609BAB5E" w14:textId="77777777" w:rsidR="00000000" w:rsidRDefault="00543415">
      <w:pPr>
        <w:pStyle w:val="NormalWeb"/>
        <w:divId w:val="1180310647"/>
        <w:rPr>
          <w:rFonts w:ascii="Verdana" w:hAnsi="Verdana"/>
          <w:color w:val="000000"/>
          <w:lang w:val="en"/>
        </w:rPr>
      </w:pPr>
      <w:r>
        <w:rPr>
          <w:rFonts w:ascii="Verdana" w:hAnsi="Verdana"/>
          <w:color w:val="000000"/>
          <w:lang w:val="en"/>
        </w:rPr>
        <w:t>A rogue RP might use the logo for the legitimate RP, which it is trying to impersonate. An OP needs to take steps to mitigate this phishing risk, since the logo could</w:t>
      </w:r>
      <w:r>
        <w:rPr>
          <w:rFonts w:ascii="Verdana" w:hAnsi="Verdana"/>
          <w:color w:val="000000"/>
          <w:lang w:val="en"/>
        </w:rPr>
        <w:t xml:space="preserve"> confuse users into thinking they're logging in to the legitimate RP. An OP could also warn if the domain/site of the logo doesn't match the domain/site of registered redirection URIs. An OP can also make warnings against untrusted RPs in all cases, especi</w:t>
      </w:r>
      <w:r>
        <w:rPr>
          <w:rFonts w:ascii="Verdana" w:hAnsi="Verdana"/>
          <w:color w:val="000000"/>
          <w:lang w:val="en"/>
        </w:rPr>
        <w:t xml:space="preserve">ally if they're dynamically registered, have not been trusted by any users at the OP before, and want to use the logo feature. </w:t>
      </w:r>
    </w:p>
    <w:p w14:paraId="4F0A228B"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In a situation where the Authorization Server is supporting open Client registration, it needs to be extremely careful with any </w:t>
      </w:r>
      <w:r>
        <w:rPr>
          <w:rFonts w:ascii="Verdana" w:hAnsi="Verdana"/>
          <w:color w:val="000000"/>
          <w:lang w:val="en"/>
        </w:rPr>
        <w:t xml:space="preserve">URL provided by the Client that will be displayed to the End-User (e.g.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A rogue Client could specify a registration request with a reference to a drive-by download in the </w:t>
      </w:r>
      <w:r>
        <w:rPr>
          <w:rStyle w:val="HTMLTypewriter"/>
          <w:lang w:val="en"/>
        </w:rPr>
        <w:t>policy_uri</w:t>
      </w:r>
      <w:r>
        <w:rPr>
          <w:rFonts w:ascii="Verdana" w:hAnsi="Verdana"/>
          <w:color w:val="000000"/>
          <w:lang w:val="en"/>
        </w:rPr>
        <w:t>. The Authorization Server SHOULD check to see if</w:t>
      </w:r>
      <w:r>
        <w:rPr>
          <w:rFonts w:ascii="Verdana" w:hAnsi="Verdana"/>
          <w:color w:val="000000"/>
          <w:lang w:val="en"/>
        </w:rPr>
        <w:t xml:space="preserve"> the </w:t>
      </w:r>
      <w:r>
        <w:rPr>
          <w:rStyle w:val="HTMLTypewriter"/>
          <w:lang w:val="en"/>
        </w:rPr>
        <w:t>logo_uri</w:t>
      </w:r>
      <w:r>
        <w:rPr>
          <w:rFonts w:ascii="Verdana" w:hAnsi="Verdana"/>
          <w:color w:val="000000"/>
          <w:lang w:val="en"/>
        </w:rPr>
        <w:t xml:space="preserve"> and </w:t>
      </w:r>
      <w:r>
        <w:rPr>
          <w:rStyle w:val="HTMLTypewriter"/>
          <w:lang w:val="en"/>
        </w:rPr>
        <w:t>policy_uri</w:t>
      </w:r>
      <w:r>
        <w:rPr>
          <w:rFonts w:ascii="Verdana" w:hAnsi="Verdana"/>
          <w:color w:val="000000"/>
          <w:lang w:val="en"/>
        </w:rPr>
        <w:t xml:space="preserve"> have the same host as the hosts defined in the array of </w:t>
      </w:r>
      <w:r>
        <w:rPr>
          <w:rStyle w:val="HTMLTypewriter"/>
          <w:lang w:val="en"/>
        </w:rPr>
        <w:t>redirect_uris</w:t>
      </w:r>
      <w:r>
        <w:rPr>
          <w:rFonts w:ascii="Verdana" w:hAnsi="Verdana"/>
          <w:color w:val="000000"/>
          <w:lang w:val="en"/>
        </w:rPr>
        <w:t xml:space="preserve">. </w:t>
      </w:r>
    </w:p>
    <w:p w14:paraId="52DC0FD4" w14:textId="77777777" w:rsidR="00000000" w:rsidRDefault="00543415">
      <w:pPr>
        <w:spacing w:before="0" w:beforeAutospacing="0" w:after="0" w:afterAutospacing="0"/>
        <w:divId w:val="1180310647"/>
        <w:rPr>
          <w:rFonts w:ascii="Verdana" w:eastAsia="Times New Roman" w:hAnsi="Verdana"/>
          <w:color w:val="000000"/>
          <w:lang w:val="en"/>
        </w:rPr>
      </w:pPr>
      <w:bookmarkStart w:id="65" w:name="TLS_requirements"/>
      <w:bookmarkEnd w:id="65"/>
    </w:p>
    <w:p w14:paraId="5F580FFB"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5"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0BADE98F" w14:textId="77777777">
        <w:trPr>
          <w:divId w:val="1180310647"/>
          <w:trHeight w:val="225"/>
          <w:tblCellSpacing w:w="15" w:type="dxa"/>
        </w:trPr>
        <w:tc>
          <w:tcPr>
            <w:tcW w:w="450" w:type="dxa"/>
            <w:shd w:val="clear" w:color="auto" w:fill="990000"/>
            <w:vAlign w:val="center"/>
            <w:hideMark/>
          </w:tcPr>
          <w:p w14:paraId="5069F377"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9E5D7CF" w14:textId="77777777" w:rsidR="00000000" w:rsidRDefault="00543415">
      <w:pPr>
        <w:pStyle w:val="Heading3"/>
        <w:divId w:val="1180310647"/>
        <w:rPr>
          <w:rFonts w:eastAsia="Times New Roman"/>
          <w:lang w:val="en"/>
        </w:rPr>
      </w:pPr>
      <w:bookmarkStart w:id="66" w:name="rfc.section.9.1"/>
      <w:bookmarkEnd w:id="66"/>
      <w:r>
        <w:rPr>
          <w:rFonts w:eastAsia="Times New Roman"/>
          <w:lang w:val="en"/>
        </w:rPr>
        <w:t>9.1.</w:t>
      </w:r>
      <w:proofErr w:type="gramStart"/>
      <w:r>
        <w:rPr>
          <w:rFonts w:eastAsia="Times New Roman"/>
          <w:lang w:val="en"/>
        </w:rPr>
        <w:t>  TLS</w:t>
      </w:r>
      <w:proofErr w:type="gramEnd"/>
      <w:r>
        <w:rPr>
          <w:rFonts w:eastAsia="Times New Roman"/>
          <w:lang w:val="en"/>
        </w:rPr>
        <w:t xml:space="preserve"> Requirements</w:t>
      </w:r>
    </w:p>
    <w:p w14:paraId="7194F743"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Implementations MUST support TLS. Which version(s) ought to be implemented will vary over time, and depend on the widespread deployment and known security vulnerabilities at the time of implementation. At the time of this writing, TLS version 1.2 </w:t>
      </w:r>
      <w:hyperlink w:anchor="RFC5246" w:history="1">
        <w:r>
          <w:rPr>
            <w:rStyle w:val="Hyperlink"/>
            <w:rFonts w:ascii="Verdana" w:hAnsi="Verdana"/>
            <w:u w:val="none"/>
            <w:lang w:val="en"/>
          </w:rPr>
          <w:t>[RFC5246]</w:t>
        </w:r>
        <w:r>
          <w:rPr>
            <w:rStyle w:val="Hyperlink"/>
            <w:rFonts w:ascii="Verdana" w:hAnsi="Verdana"/>
            <w:vanish/>
            <w:u w:val="none"/>
            <w:lang w:val="en"/>
          </w:rPr>
          <w:t xml:space="preserve"> (Dierks, T. and E. Rescorla, “The Transport Layer Security (TLS) Protocol Version 1.2,” August 2008.)</w:t>
        </w:r>
      </w:hyperlink>
      <w:r>
        <w:rPr>
          <w:rFonts w:ascii="Verdana" w:hAnsi="Verdana"/>
          <w:color w:val="000000"/>
          <w:lang w:val="en"/>
        </w:rPr>
        <w:t xml:space="preserve"> is the most recent version, but has very limited actual deployment, and might not be readily available in implementation to</w:t>
      </w:r>
      <w:r>
        <w:rPr>
          <w:rFonts w:ascii="Verdana" w:hAnsi="Verdana"/>
          <w:color w:val="000000"/>
          <w:lang w:val="en"/>
        </w:rPr>
        <w:t xml:space="preserve">olkits. TLS version 1.0 </w:t>
      </w:r>
      <w:hyperlink w:anchor="RFC2246" w:history="1">
        <w:r>
          <w:rPr>
            <w:rStyle w:val="Hyperlink"/>
            <w:rFonts w:ascii="Verdana" w:hAnsi="Verdana"/>
            <w:u w:val="none"/>
            <w:lang w:val="en"/>
          </w:rPr>
          <w:t>[RFC2246]</w:t>
        </w:r>
        <w:r>
          <w:rPr>
            <w:rStyle w:val="Hyperlink"/>
            <w:rFonts w:ascii="Verdana" w:hAnsi="Verdana"/>
            <w:vanish/>
            <w:u w:val="none"/>
            <w:lang w:val="en"/>
          </w:rPr>
          <w:t xml:space="preserve"> (Dierks, T. and C. Allen, “The TLS Protocol Version 1.0,” January 1999.)</w:t>
        </w:r>
      </w:hyperlink>
      <w:r>
        <w:rPr>
          <w:rFonts w:ascii="Verdana" w:hAnsi="Verdana"/>
          <w:color w:val="000000"/>
          <w:lang w:val="en"/>
        </w:rPr>
        <w:t xml:space="preserve"> is the most widely deployed version, and will give the broadest interoperability. </w:t>
      </w:r>
    </w:p>
    <w:p w14:paraId="7ADEC816" w14:textId="77777777" w:rsidR="00000000" w:rsidRDefault="00543415">
      <w:pPr>
        <w:pStyle w:val="NormalWeb"/>
        <w:divId w:val="1180310647"/>
        <w:rPr>
          <w:rFonts w:ascii="Verdana" w:hAnsi="Verdana"/>
          <w:color w:val="000000"/>
          <w:lang w:val="en"/>
        </w:rPr>
      </w:pPr>
      <w:r>
        <w:rPr>
          <w:rFonts w:ascii="Verdana" w:hAnsi="Verdana"/>
          <w:color w:val="000000"/>
          <w:lang w:val="en"/>
        </w:rPr>
        <w:t>To protect against information discl</w:t>
      </w:r>
      <w:r>
        <w:rPr>
          <w:rFonts w:ascii="Verdana" w:hAnsi="Verdana"/>
          <w:color w:val="000000"/>
          <w:lang w:val="en"/>
        </w:rPr>
        <w:t xml:space="preserve">osure and tampering, confidentiality protection MUST be applied using TLS with a ciphersuite that provides confidentiality and integrity protection. </w:t>
      </w:r>
    </w:p>
    <w:p w14:paraId="4FAEF2D8"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Whenever TLS is used, a TLS server certificate check MUST be performed, per </w:t>
      </w:r>
      <w:hyperlink w:anchor="RFC6125" w:history="1">
        <w:r>
          <w:rPr>
            <w:rStyle w:val="Hyperlink"/>
            <w:rFonts w:ascii="Verdana" w:hAnsi="Verdana"/>
            <w:u w:val="none"/>
            <w:lang w:val="en"/>
          </w:rPr>
          <w:t>RFC 6125</w:t>
        </w:r>
        <w:r>
          <w:rPr>
            <w:rStyle w:val="Hyperlink"/>
            <w:rFonts w:ascii="Verdana" w:hAnsi="Verdana"/>
            <w:vanish/>
            <w:u w:val="none"/>
            <w:lang w:val="en"/>
          </w:rPr>
          <w:t xml:space="preserve"> (Saint-Andre, P. and J. Hodges, “Representation and Verification of Domain-Based Application Service Identity within Internet Public Key Infrastructure Using X.509 (PKIX) Certificates in the Context of Transport Layer Security (TLS),” March 2011.)</w:t>
        </w:r>
      </w:hyperlink>
      <w:r>
        <w:rPr>
          <w:rFonts w:ascii="Verdana" w:hAnsi="Verdana"/>
          <w:color w:val="000000"/>
          <w:lang w:val="en"/>
        </w:rPr>
        <w:t xml:space="preserve"> [RFC6125]. </w:t>
      </w:r>
    </w:p>
    <w:p w14:paraId="05A7363E" w14:textId="77777777" w:rsidR="00000000" w:rsidRDefault="00543415">
      <w:pPr>
        <w:spacing w:before="0" w:beforeAutospacing="0" w:after="0" w:afterAutospacing="0"/>
        <w:divId w:val="1180310647"/>
        <w:rPr>
          <w:rFonts w:ascii="Verdana" w:eastAsia="Times New Roman" w:hAnsi="Verdana"/>
          <w:color w:val="000000"/>
          <w:lang w:val="en"/>
        </w:rPr>
      </w:pPr>
      <w:bookmarkStart w:id="67" w:name="IANA"/>
      <w:bookmarkEnd w:id="67"/>
    </w:p>
    <w:p w14:paraId="7AD89FF8"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6"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DA6F527" w14:textId="77777777">
        <w:trPr>
          <w:divId w:val="1180310647"/>
          <w:trHeight w:val="225"/>
          <w:tblCellSpacing w:w="15" w:type="dxa"/>
        </w:trPr>
        <w:tc>
          <w:tcPr>
            <w:tcW w:w="450" w:type="dxa"/>
            <w:shd w:val="clear" w:color="auto" w:fill="990000"/>
            <w:vAlign w:val="center"/>
            <w:hideMark/>
          </w:tcPr>
          <w:p w14:paraId="637DD6D1"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917C238" w14:textId="77777777" w:rsidR="00000000" w:rsidRDefault="00543415">
      <w:pPr>
        <w:pStyle w:val="Heading3"/>
        <w:divId w:val="1180310647"/>
        <w:rPr>
          <w:rFonts w:eastAsia="Times New Roman"/>
          <w:lang w:val="en"/>
        </w:rPr>
      </w:pPr>
      <w:bookmarkStart w:id="68" w:name="rfc.section.10"/>
      <w:bookmarkEnd w:id="68"/>
      <w:r>
        <w:rPr>
          <w:rFonts w:eastAsia="Times New Roman"/>
          <w:lang w:val="en"/>
        </w:rPr>
        <w:t>10.  IANA Considerations</w:t>
      </w:r>
    </w:p>
    <w:p w14:paraId="5F82AB4B"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This document makes no requests of IANA. </w:t>
      </w:r>
    </w:p>
    <w:p w14:paraId="32F24AFE" w14:textId="77777777" w:rsidR="00000000" w:rsidRDefault="00543415">
      <w:pPr>
        <w:spacing w:before="0" w:beforeAutospacing="0" w:after="0" w:afterAutospacing="0"/>
        <w:divId w:val="1180310647"/>
        <w:rPr>
          <w:rFonts w:ascii="Verdana" w:eastAsia="Times New Roman" w:hAnsi="Verdana"/>
          <w:color w:val="000000"/>
          <w:lang w:val="en"/>
        </w:rPr>
      </w:pPr>
      <w:bookmarkStart w:id="69" w:name="rfc.references"/>
      <w:bookmarkEnd w:id="69"/>
    </w:p>
    <w:p w14:paraId="1433B796"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7"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4376E29A" w14:textId="77777777">
        <w:trPr>
          <w:divId w:val="1180310647"/>
          <w:trHeight w:val="225"/>
          <w:tblCellSpacing w:w="15" w:type="dxa"/>
        </w:trPr>
        <w:tc>
          <w:tcPr>
            <w:tcW w:w="450" w:type="dxa"/>
            <w:shd w:val="clear" w:color="auto" w:fill="990000"/>
            <w:vAlign w:val="center"/>
            <w:hideMark/>
          </w:tcPr>
          <w:p w14:paraId="1F16A9A5"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w:t>
              </w:r>
              <w:r>
                <w:rPr>
                  <w:rFonts w:ascii="Monaco" w:eastAsia="Times New Roman" w:hAnsi="Monaco"/>
                  <w:b/>
                  <w:bCs/>
                  <w:color w:val="FFFFFF"/>
                  <w:sz w:val="20"/>
                  <w:szCs w:val="20"/>
                </w:rPr>
                <w:t>TOC </w:t>
              </w:r>
            </w:hyperlink>
          </w:p>
        </w:tc>
      </w:tr>
    </w:tbl>
    <w:p w14:paraId="42E0089C" w14:textId="77777777" w:rsidR="00000000" w:rsidRDefault="00543415">
      <w:pPr>
        <w:pStyle w:val="Heading3"/>
        <w:divId w:val="1180310647"/>
        <w:rPr>
          <w:rFonts w:eastAsia="Times New Roman"/>
          <w:lang w:val="en"/>
        </w:rPr>
      </w:pPr>
      <w:bookmarkStart w:id="70" w:name="rfc.section.11"/>
      <w:bookmarkEnd w:id="70"/>
      <w:r>
        <w:rPr>
          <w:rFonts w:eastAsia="Times New Roman"/>
          <w:lang w:val="en"/>
        </w:rPr>
        <w:t>11.  References</w:t>
      </w:r>
    </w:p>
    <w:p w14:paraId="27B71A45" w14:textId="77777777" w:rsidR="00000000" w:rsidRDefault="00543415">
      <w:pPr>
        <w:spacing w:before="0" w:beforeAutospacing="0" w:after="0" w:afterAutospacing="0"/>
        <w:divId w:val="1180310647"/>
        <w:rPr>
          <w:rFonts w:ascii="Verdana" w:eastAsia="Times New Roman" w:hAnsi="Verdana"/>
          <w:color w:val="000000"/>
          <w:lang w:val="en"/>
        </w:rPr>
      </w:pPr>
      <w:bookmarkStart w:id="71" w:name="rfc.references1"/>
      <w:bookmarkEnd w:id="71"/>
    </w:p>
    <w:p w14:paraId="36779B7D"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8"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AE5C9DA" w14:textId="77777777">
        <w:trPr>
          <w:divId w:val="1180310647"/>
          <w:trHeight w:val="225"/>
          <w:tblCellSpacing w:w="15" w:type="dxa"/>
        </w:trPr>
        <w:tc>
          <w:tcPr>
            <w:tcW w:w="450" w:type="dxa"/>
            <w:shd w:val="clear" w:color="auto" w:fill="990000"/>
            <w:vAlign w:val="center"/>
            <w:hideMark/>
          </w:tcPr>
          <w:p w14:paraId="2594DCC2"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3C7DA60F" w14:textId="77777777" w:rsidR="00000000" w:rsidRDefault="00543415">
      <w:pPr>
        <w:pStyle w:val="Heading3"/>
        <w:divId w:val="1180310647"/>
        <w:rPr>
          <w:rFonts w:eastAsia="Times New Roman"/>
          <w:lang w:val="en"/>
        </w:rPr>
      </w:pPr>
      <w:r>
        <w:rPr>
          <w:rFonts w:eastAsia="Times New Roman"/>
          <w:lang w:val="en"/>
        </w:rPr>
        <w:t>11.1. Normative R</w:t>
      </w:r>
      <w:r>
        <w:rPr>
          <w:rFonts w:eastAsia="Times New Roman"/>
          <w:lang w:val="en"/>
        </w:rPr>
        <w:t>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326"/>
        <w:gridCol w:w="7030"/>
      </w:tblGrid>
      <w:tr w:rsidR="00000000" w14:paraId="1B60219D" w14:textId="77777777">
        <w:trPr>
          <w:divId w:val="1180310647"/>
          <w:tblCellSpacing w:w="15" w:type="dxa"/>
        </w:trPr>
        <w:tc>
          <w:tcPr>
            <w:tcW w:w="0" w:type="auto"/>
            <w:hideMark/>
          </w:tcPr>
          <w:p w14:paraId="3B585C93" w14:textId="77777777" w:rsidR="00000000" w:rsidRDefault="00543415">
            <w:pPr>
              <w:spacing w:before="0" w:beforeAutospacing="0" w:after="0" w:afterAutospacing="0"/>
              <w:rPr>
                <w:rFonts w:ascii="Verdana" w:eastAsia="Times New Roman" w:hAnsi="Verdana"/>
                <w:color w:val="000000"/>
                <w:sz w:val="20"/>
                <w:szCs w:val="20"/>
              </w:rPr>
            </w:pPr>
            <w:bookmarkStart w:id="72" w:name="JWA"/>
            <w:r>
              <w:rPr>
                <w:rFonts w:ascii="Verdana" w:eastAsia="Times New Roman" w:hAnsi="Verdana"/>
                <w:b/>
                <w:bCs/>
                <w:color w:val="000000"/>
                <w:sz w:val="20"/>
                <w:szCs w:val="20"/>
              </w:rPr>
              <w:t>[JWA]</w:t>
            </w:r>
            <w:bookmarkEnd w:id="72"/>
          </w:p>
        </w:tc>
        <w:tc>
          <w:tcPr>
            <w:tcW w:w="0" w:type="auto"/>
            <w:vAlign w:val="center"/>
            <w:hideMark/>
          </w:tcPr>
          <w:p w14:paraId="47E4460C"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7" w:history="1">
              <w:r>
                <w:rPr>
                  <w:rStyle w:val="Hyperlink"/>
                  <w:rFonts w:ascii="Verdana" w:eastAsia="Times New Roman" w:hAnsi="Verdana"/>
                  <w:sz w:val="20"/>
                  <w:szCs w:val="20"/>
                </w:rPr>
                <w:t>JSON Web Algorithms (JWA)</w:t>
              </w:r>
            </w:hyperlink>
            <w:r>
              <w:rPr>
                <w:rFonts w:ascii="Verdana" w:eastAsia="Times New Roman" w:hAnsi="Verdana"/>
                <w:color w:val="000000"/>
                <w:sz w:val="20"/>
                <w:szCs w:val="20"/>
              </w:rPr>
              <w:t>,” draft-ietf-jose-json-web-algorithms (work in progress), May 2013 (</w:t>
            </w:r>
            <w:hyperlink r:id="rId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73A8CE4" w14:textId="77777777">
        <w:trPr>
          <w:divId w:val="1180310647"/>
          <w:tblCellSpacing w:w="15" w:type="dxa"/>
        </w:trPr>
        <w:tc>
          <w:tcPr>
            <w:tcW w:w="0" w:type="auto"/>
            <w:hideMark/>
          </w:tcPr>
          <w:p w14:paraId="51F6430D" w14:textId="77777777" w:rsidR="00000000" w:rsidRDefault="00543415">
            <w:pPr>
              <w:spacing w:before="0" w:beforeAutospacing="0" w:after="0" w:afterAutospacing="0"/>
              <w:rPr>
                <w:rFonts w:ascii="Verdana" w:eastAsia="Times New Roman" w:hAnsi="Verdana"/>
                <w:color w:val="000000"/>
                <w:sz w:val="20"/>
                <w:szCs w:val="20"/>
              </w:rPr>
            </w:pPr>
            <w:bookmarkStart w:id="73" w:name="JWE"/>
            <w:r>
              <w:rPr>
                <w:rFonts w:ascii="Verdana" w:eastAsia="Times New Roman" w:hAnsi="Verdana"/>
                <w:b/>
                <w:bCs/>
                <w:color w:val="000000"/>
                <w:sz w:val="20"/>
                <w:szCs w:val="20"/>
              </w:rPr>
              <w:t>[JWE]</w:t>
            </w:r>
            <w:bookmarkEnd w:id="73"/>
          </w:p>
        </w:tc>
        <w:tc>
          <w:tcPr>
            <w:tcW w:w="0" w:type="auto"/>
            <w:vAlign w:val="center"/>
            <w:hideMark/>
          </w:tcPr>
          <w:p w14:paraId="6F771A58"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Rescorla, E., and J. Hildebrand, “</w:t>
            </w:r>
            <w:hyperlink r:id="rId9" w:history="1">
              <w:r>
                <w:rPr>
                  <w:rStyle w:val="Hyperlink"/>
                  <w:rFonts w:ascii="Verdana" w:eastAsia="Times New Roman" w:hAnsi="Verdana"/>
                  <w:sz w:val="20"/>
                  <w:szCs w:val="20"/>
                </w:rPr>
                <w:t>JSON Web Encryption (JWE)</w:t>
              </w:r>
            </w:hyperlink>
            <w:r>
              <w:rPr>
                <w:rFonts w:ascii="Verdana" w:eastAsia="Times New Roman" w:hAnsi="Verdana"/>
                <w:color w:val="000000"/>
                <w:sz w:val="20"/>
                <w:szCs w:val="20"/>
              </w:rPr>
              <w:t xml:space="preserve">,” </w:t>
            </w:r>
            <w:r>
              <w:rPr>
                <w:rFonts w:ascii="Verdana" w:eastAsia="Times New Roman" w:hAnsi="Verdana"/>
                <w:color w:val="000000"/>
                <w:sz w:val="20"/>
                <w:szCs w:val="20"/>
              </w:rPr>
              <w:t>draft-ietf-jose-json-web-encryption (work in progress), May 2013 (</w:t>
            </w:r>
            <w:hyperlink r:id="rId10"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08E636C5" w14:textId="77777777">
        <w:trPr>
          <w:divId w:val="1180310647"/>
          <w:tblCellSpacing w:w="15" w:type="dxa"/>
        </w:trPr>
        <w:tc>
          <w:tcPr>
            <w:tcW w:w="0" w:type="auto"/>
            <w:hideMark/>
          </w:tcPr>
          <w:p w14:paraId="2C3BE876" w14:textId="77777777" w:rsidR="00000000" w:rsidRDefault="00543415">
            <w:pPr>
              <w:spacing w:before="0" w:beforeAutospacing="0" w:after="0" w:afterAutospacing="0"/>
              <w:rPr>
                <w:rFonts w:ascii="Verdana" w:eastAsia="Times New Roman" w:hAnsi="Verdana"/>
                <w:color w:val="000000"/>
                <w:sz w:val="20"/>
                <w:szCs w:val="20"/>
              </w:rPr>
            </w:pPr>
            <w:bookmarkStart w:id="74" w:name="JWK"/>
            <w:r>
              <w:rPr>
                <w:rFonts w:ascii="Verdana" w:eastAsia="Times New Roman" w:hAnsi="Verdana"/>
                <w:b/>
                <w:bCs/>
                <w:color w:val="000000"/>
                <w:sz w:val="20"/>
                <w:szCs w:val="20"/>
              </w:rPr>
              <w:t>[JWK]</w:t>
            </w:r>
            <w:bookmarkEnd w:id="74"/>
          </w:p>
        </w:tc>
        <w:tc>
          <w:tcPr>
            <w:tcW w:w="0" w:type="auto"/>
            <w:vAlign w:val="center"/>
            <w:hideMark/>
          </w:tcPr>
          <w:p w14:paraId="1151C459"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w:t>
            </w:r>
            <w:hyperlink r:id="rId11" w:history="1">
              <w:r>
                <w:rPr>
                  <w:rStyle w:val="Hyperlink"/>
                  <w:rFonts w:ascii="Verdana" w:eastAsia="Times New Roman" w:hAnsi="Verdana"/>
                  <w:sz w:val="20"/>
                  <w:szCs w:val="20"/>
                </w:rPr>
                <w:t>JSON W</w:t>
              </w:r>
              <w:r>
                <w:rPr>
                  <w:rStyle w:val="Hyperlink"/>
                  <w:rFonts w:ascii="Verdana" w:eastAsia="Times New Roman" w:hAnsi="Verdana"/>
                  <w:sz w:val="20"/>
                  <w:szCs w:val="20"/>
                </w:rPr>
                <w:t>eb Key (JWK)</w:t>
              </w:r>
            </w:hyperlink>
            <w:r>
              <w:rPr>
                <w:rFonts w:ascii="Verdana" w:eastAsia="Times New Roman" w:hAnsi="Verdana"/>
                <w:color w:val="000000"/>
                <w:sz w:val="20"/>
                <w:szCs w:val="20"/>
              </w:rPr>
              <w:t>,” draft-ietf-jose-json-web-key (work in progress), May 2013 (</w:t>
            </w:r>
            <w:hyperlink r:id="rId12"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528DB596" w14:textId="77777777">
        <w:trPr>
          <w:divId w:val="1180310647"/>
          <w:tblCellSpacing w:w="15" w:type="dxa"/>
        </w:trPr>
        <w:tc>
          <w:tcPr>
            <w:tcW w:w="0" w:type="auto"/>
            <w:hideMark/>
          </w:tcPr>
          <w:p w14:paraId="02CFCC08" w14:textId="77777777" w:rsidR="00000000" w:rsidRDefault="00543415">
            <w:pPr>
              <w:spacing w:before="0" w:beforeAutospacing="0" w:after="0" w:afterAutospacing="0"/>
              <w:rPr>
                <w:rFonts w:ascii="Verdana" w:eastAsia="Times New Roman" w:hAnsi="Verdana"/>
                <w:color w:val="000000"/>
                <w:sz w:val="20"/>
                <w:szCs w:val="20"/>
              </w:rPr>
            </w:pPr>
            <w:bookmarkStart w:id="75" w:name="JWS"/>
            <w:r>
              <w:rPr>
                <w:rFonts w:ascii="Verdana" w:eastAsia="Times New Roman" w:hAnsi="Verdana"/>
                <w:b/>
                <w:bCs/>
                <w:color w:val="000000"/>
                <w:sz w:val="20"/>
                <w:szCs w:val="20"/>
              </w:rPr>
              <w:t>[JWS]</w:t>
            </w:r>
            <w:bookmarkEnd w:id="75"/>
          </w:p>
        </w:tc>
        <w:tc>
          <w:tcPr>
            <w:tcW w:w="0" w:type="auto"/>
            <w:vAlign w:val="center"/>
            <w:hideMark/>
          </w:tcPr>
          <w:p w14:paraId="78D305AD"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3" w:history="1">
              <w:r>
                <w:rPr>
                  <w:rStyle w:val="Hyperlink"/>
                  <w:rFonts w:ascii="Verdana" w:eastAsia="Times New Roman" w:hAnsi="Verdana"/>
                  <w:sz w:val="20"/>
                  <w:szCs w:val="20"/>
                </w:rPr>
                <w:t>JSON Web Signature (JWS)</w:t>
              </w:r>
            </w:hyperlink>
            <w:r>
              <w:rPr>
                <w:rFonts w:ascii="Verdana" w:eastAsia="Times New Roman" w:hAnsi="Verdana"/>
                <w:color w:val="000000"/>
                <w:sz w:val="20"/>
                <w:szCs w:val="20"/>
              </w:rPr>
              <w:t>,” draft-ietf-jose-json-web-signature (work in progress), May 2013 (</w:t>
            </w:r>
            <w:hyperlink r:id="rId14"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282B1944" w14:textId="77777777">
        <w:trPr>
          <w:divId w:val="1180310647"/>
          <w:tblCellSpacing w:w="15" w:type="dxa"/>
        </w:trPr>
        <w:tc>
          <w:tcPr>
            <w:tcW w:w="0" w:type="auto"/>
            <w:hideMark/>
          </w:tcPr>
          <w:p w14:paraId="217C1017" w14:textId="77777777" w:rsidR="00000000" w:rsidRDefault="00543415">
            <w:pPr>
              <w:spacing w:before="0" w:beforeAutospacing="0" w:after="0" w:afterAutospacing="0"/>
              <w:rPr>
                <w:rFonts w:ascii="Verdana" w:eastAsia="Times New Roman" w:hAnsi="Verdana"/>
                <w:color w:val="000000"/>
                <w:sz w:val="20"/>
                <w:szCs w:val="20"/>
              </w:rPr>
            </w:pPr>
            <w:bookmarkStart w:id="76" w:name="JWT"/>
            <w:r>
              <w:rPr>
                <w:rFonts w:ascii="Verdana" w:eastAsia="Times New Roman" w:hAnsi="Verdana"/>
                <w:b/>
                <w:bCs/>
                <w:color w:val="000000"/>
                <w:sz w:val="20"/>
                <w:szCs w:val="20"/>
              </w:rPr>
              <w:t>[JWT]</w:t>
            </w:r>
            <w:bookmarkEnd w:id="76"/>
          </w:p>
        </w:tc>
        <w:tc>
          <w:tcPr>
            <w:tcW w:w="0" w:type="auto"/>
            <w:vAlign w:val="center"/>
            <w:hideMark/>
          </w:tcPr>
          <w:p w14:paraId="2F81F89B"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Bradley, J., and N. Sakimura, “</w:t>
            </w:r>
            <w:hyperlink r:id="rId15" w:history="1">
              <w:r>
                <w:rPr>
                  <w:rStyle w:val="Hyperlink"/>
                  <w:rFonts w:ascii="Verdana" w:eastAsia="Times New Roman" w:hAnsi="Verdana"/>
                  <w:sz w:val="20"/>
                  <w:szCs w:val="20"/>
                </w:rPr>
                <w:t>JSON Web Token (JWT)</w:t>
              </w:r>
            </w:hyperlink>
            <w:r>
              <w:rPr>
                <w:rFonts w:ascii="Verdana" w:eastAsia="Times New Roman" w:hAnsi="Verdana"/>
                <w:color w:val="000000"/>
                <w:sz w:val="20"/>
                <w:szCs w:val="20"/>
              </w:rPr>
              <w:t>,” draft-ietf-oauth-json-web-token (work in progress), May 2013 (</w:t>
            </w:r>
            <w:hyperlink r:id="rId16"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45B5D53F" w14:textId="77777777">
        <w:trPr>
          <w:divId w:val="1180310647"/>
          <w:tblCellSpacing w:w="15" w:type="dxa"/>
        </w:trPr>
        <w:tc>
          <w:tcPr>
            <w:tcW w:w="0" w:type="auto"/>
            <w:hideMark/>
          </w:tcPr>
          <w:p w14:paraId="18752012" w14:textId="77777777" w:rsidR="00000000" w:rsidRDefault="00543415">
            <w:pPr>
              <w:spacing w:before="0" w:beforeAutospacing="0" w:after="0" w:afterAutospacing="0"/>
              <w:rPr>
                <w:rFonts w:ascii="Verdana" w:eastAsia="Times New Roman" w:hAnsi="Verdana"/>
                <w:color w:val="000000"/>
                <w:sz w:val="20"/>
                <w:szCs w:val="20"/>
              </w:rPr>
            </w:pPr>
            <w:bookmarkStart w:id="77" w:name="OAuth.JWT"/>
            <w:r>
              <w:rPr>
                <w:rFonts w:ascii="Verdana" w:eastAsia="Times New Roman" w:hAnsi="Verdana"/>
                <w:b/>
                <w:bCs/>
                <w:color w:val="000000"/>
                <w:sz w:val="20"/>
                <w:szCs w:val="20"/>
              </w:rPr>
              <w:t>[OAuth.JWT]</w:t>
            </w:r>
            <w:bookmarkEnd w:id="77"/>
          </w:p>
        </w:tc>
        <w:tc>
          <w:tcPr>
            <w:tcW w:w="0" w:type="auto"/>
            <w:vAlign w:val="center"/>
            <w:hideMark/>
          </w:tcPr>
          <w:p w14:paraId="605C0843"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Campbell, B., and C. Mortimore, “</w:t>
            </w:r>
            <w:hyperlink r:id="rId17" w:history="1">
              <w:r>
                <w:rPr>
                  <w:rStyle w:val="Hyperlink"/>
                  <w:rFonts w:ascii="Verdana" w:eastAsia="Times New Roman" w:hAnsi="Verdana"/>
                  <w:sz w:val="20"/>
                  <w:szCs w:val="20"/>
                </w:rPr>
                <w:t>JSON Web Token (JWT) Bearer Token Profiles for OAuth 2.0</w:t>
              </w:r>
            </w:hyperlink>
            <w:r>
              <w:rPr>
                <w:rFonts w:ascii="Verdana" w:eastAsia="Times New Roman" w:hAnsi="Verdana"/>
                <w:color w:val="000000"/>
                <w:sz w:val="20"/>
                <w:szCs w:val="20"/>
              </w:rPr>
              <w:t xml:space="preserve">,” draft-ietf-oauth-jwt-bearer (work </w:t>
            </w:r>
            <w:r>
              <w:rPr>
                <w:rFonts w:ascii="Verdana" w:eastAsia="Times New Roman" w:hAnsi="Verdana"/>
                <w:color w:val="000000"/>
                <w:sz w:val="20"/>
                <w:szCs w:val="20"/>
              </w:rPr>
              <w:t>in progress), March 2013 (</w:t>
            </w:r>
            <w:hyperlink r:id="rId18" w:history="1">
              <w:r>
                <w:rPr>
                  <w:rStyle w:val="Hyperlink"/>
                  <w:rFonts w:ascii="Verdana" w:eastAsia="Times New Roman" w:hAnsi="Verdana"/>
                  <w:sz w:val="20"/>
                  <w:szCs w:val="20"/>
                </w:rPr>
                <w:t>HTML</w:t>
              </w:r>
            </w:hyperlink>
            <w:r>
              <w:rPr>
                <w:rFonts w:ascii="Verdana" w:eastAsia="Times New Roman" w:hAnsi="Verdana"/>
                <w:color w:val="000000"/>
                <w:sz w:val="20"/>
                <w:szCs w:val="20"/>
              </w:rPr>
              <w:t>).</w:t>
            </w:r>
          </w:p>
        </w:tc>
      </w:tr>
      <w:tr w:rsidR="00000000" w14:paraId="3B3A112F" w14:textId="77777777">
        <w:trPr>
          <w:divId w:val="1180310647"/>
          <w:tblCellSpacing w:w="15" w:type="dxa"/>
        </w:trPr>
        <w:tc>
          <w:tcPr>
            <w:tcW w:w="0" w:type="auto"/>
            <w:hideMark/>
          </w:tcPr>
          <w:p w14:paraId="6BC2A2BB" w14:textId="77777777" w:rsidR="00000000" w:rsidRDefault="00543415">
            <w:pPr>
              <w:spacing w:before="0" w:beforeAutospacing="0" w:after="0" w:afterAutospacing="0"/>
              <w:rPr>
                <w:rFonts w:ascii="Verdana" w:eastAsia="Times New Roman" w:hAnsi="Verdana"/>
                <w:color w:val="000000"/>
                <w:sz w:val="20"/>
                <w:szCs w:val="20"/>
              </w:rPr>
            </w:pPr>
            <w:bookmarkStart w:id="78" w:name="OpenID.Discovery"/>
            <w:r>
              <w:rPr>
                <w:rFonts w:ascii="Verdana" w:eastAsia="Times New Roman" w:hAnsi="Verdana"/>
                <w:b/>
                <w:bCs/>
                <w:color w:val="000000"/>
                <w:sz w:val="20"/>
                <w:szCs w:val="20"/>
              </w:rPr>
              <w:t>[OpenID.Discovery]</w:t>
            </w:r>
            <w:bookmarkEnd w:id="78"/>
          </w:p>
        </w:tc>
        <w:tc>
          <w:tcPr>
            <w:tcW w:w="0" w:type="auto"/>
            <w:vAlign w:val="center"/>
            <w:hideMark/>
          </w:tcPr>
          <w:p w14:paraId="24E9DFC3"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and E. Jay, “</w:t>
            </w:r>
            <w:hyperlink r:id="rId19" w:history="1">
              <w:r>
                <w:rPr>
                  <w:rStyle w:val="Hyperlink"/>
                  <w:rFonts w:ascii="Verdana" w:eastAsia="Times New Roman" w:hAnsi="Verdana"/>
                  <w:sz w:val="20"/>
                  <w:szCs w:val="20"/>
                </w:rPr>
                <w:t>OpenID Connect Discovery 1.0</w:t>
              </w:r>
            </w:hyperlink>
            <w:r>
              <w:rPr>
                <w:rFonts w:ascii="Verdana" w:eastAsia="Times New Roman" w:hAnsi="Verdana"/>
                <w:color w:val="000000"/>
                <w:sz w:val="20"/>
                <w:szCs w:val="20"/>
              </w:rPr>
              <w:t>,” June 2013.</w:t>
            </w:r>
          </w:p>
        </w:tc>
      </w:tr>
      <w:tr w:rsidR="00000000" w14:paraId="1FC6CBD6" w14:textId="77777777">
        <w:trPr>
          <w:divId w:val="1180310647"/>
          <w:tblCellSpacing w:w="15" w:type="dxa"/>
        </w:trPr>
        <w:tc>
          <w:tcPr>
            <w:tcW w:w="0" w:type="auto"/>
            <w:hideMark/>
          </w:tcPr>
          <w:p w14:paraId="3DB20DA5" w14:textId="77777777" w:rsidR="00000000" w:rsidRDefault="00543415">
            <w:pPr>
              <w:spacing w:before="0" w:beforeAutospacing="0" w:after="0" w:afterAutospacing="0"/>
              <w:rPr>
                <w:rFonts w:ascii="Verdana" w:eastAsia="Times New Roman" w:hAnsi="Verdana"/>
                <w:color w:val="000000"/>
                <w:sz w:val="20"/>
                <w:szCs w:val="20"/>
              </w:rPr>
            </w:pPr>
            <w:bookmarkStart w:id="79" w:name="OpenID.Messages"/>
            <w:r>
              <w:rPr>
                <w:rFonts w:ascii="Verdana" w:eastAsia="Times New Roman" w:hAnsi="Verdana"/>
                <w:b/>
                <w:bCs/>
                <w:color w:val="000000"/>
                <w:sz w:val="20"/>
                <w:szCs w:val="20"/>
              </w:rPr>
              <w:t>[OpenID.Messages]</w:t>
            </w:r>
            <w:bookmarkEnd w:id="79"/>
          </w:p>
        </w:tc>
        <w:tc>
          <w:tcPr>
            <w:tcW w:w="0" w:type="auto"/>
            <w:vAlign w:val="center"/>
            <w:hideMark/>
          </w:tcPr>
          <w:p w14:paraId="72C2370C"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Mortimore, C., and E. Jay, “</w:t>
            </w:r>
            <w:hyperlink r:id="rId20" w:history="1">
              <w:r>
                <w:rPr>
                  <w:rStyle w:val="Hyperlink"/>
                  <w:rFonts w:ascii="Verdana" w:eastAsia="Times New Roman" w:hAnsi="Verdana"/>
                  <w:sz w:val="20"/>
                  <w:szCs w:val="20"/>
                </w:rPr>
                <w:t>OpenID Connect Messages 1.0</w:t>
              </w:r>
            </w:hyperlink>
            <w:r>
              <w:rPr>
                <w:rFonts w:ascii="Verdana" w:eastAsia="Times New Roman" w:hAnsi="Verdana"/>
                <w:color w:val="000000"/>
                <w:sz w:val="20"/>
                <w:szCs w:val="20"/>
              </w:rPr>
              <w:t>,”</w:t>
            </w:r>
            <w:r>
              <w:rPr>
                <w:rFonts w:ascii="Verdana" w:eastAsia="Times New Roman" w:hAnsi="Verdana"/>
                <w:color w:val="000000"/>
                <w:sz w:val="20"/>
                <w:szCs w:val="20"/>
              </w:rPr>
              <w:t xml:space="preserve"> June 2013.</w:t>
            </w:r>
          </w:p>
        </w:tc>
      </w:tr>
      <w:tr w:rsidR="00000000" w14:paraId="38A57CF9" w14:textId="77777777">
        <w:trPr>
          <w:divId w:val="1180310647"/>
          <w:tblCellSpacing w:w="15" w:type="dxa"/>
        </w:trPr>
        <w:tc>
          <w:tcPr>
            <w:tcW w:w="0" w:type="auto"/>
            <w:hideMark/>
          </w:tcPr>
          <w:p w14:paraId="2886899D" w14:textId="77777777" w:rsidR="00000000" w:rsidRDefault="00543415">
            <w:pPr>
              <w:spacing w:before="0" w:beforeAutospacing="0" w:after="0" w:afterAutospacing="0"/>
              <w:rPr>
                <w:rFonts w:ascii="Verdana" w:eastAsia="Times New Roman" w:hAnsi="Verdana"/>
                <w:color w:val="000000"/>
                <w:sz w:val="20"/>
                <w:szCs w:val="20"/>
              </w:rPr>
            </w:pPr>
            <w:bookmarkStart w:id="80" w:name="OpenID.Session"/>
            <w:r>
              <w:rPr>
                <w:rFonts w:ascii="Verdana" w:eastAsia="Times New Roman" w:hAnsi="Verdana"/>
                <w:b/>
                <w:bCs/>
                <w:color w:val="000000"/>
                <w:sz w:val="20"/>
                <w:szCs w:val="20"/>
              </w:rPr>
              <w:t>[OpenID.Session]</w:t>
            </w:r>
            <w:bookmarkEnd w:id="80"/>
          </w:p>
        </w:tc>
        <w:tc>
          <w:tcPr>
            <w:tcW w:w="0" w:type="auto"/>
            <w:vAlign w:val="center"/>
            <w:hideMark/>
          </w:tcPr>
          <w:p w14:paraId="4C5A20B4"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Sakimura, N., Bradley, J., Jones, M., de Medeiros, B., and N. Agarwal, “</w:t>
            </w:r>
            <w:hyperlink r:id="rId21" w:history="1">
              <w:r>
                <w:rPr>
                  <w:rStyle w:val="Hyperlink"/>
                  <w:rFonts w:ascii="Verdana" w:eastAsia="Times New Roman" w:hAnsi="Verdana"/>
                  <w:sz w:val="20"/>
                  <w:szCs w:val="20"/>
                </w:rPr>
                <w:t>OpenID Connect Session Management 1.0</w:t>
              </w:r>
            </w:hyperlink>
            <w:r>
              <w:rPr>
                <w:rFonts w:ascii="Verdana" w:eastAsia="Times New Roman" w:hAnsi="Verdana"/>
                <w:color w:val="000000"/>
                <w:sz w:val="20"/>
                <w:szCs w:val="20"/>
              </w:rPr>
              <w:t>,” June 2013.</w:t>
            </w:r>
          </w:p>
        </w:tc>
      </w:tr>
      <w:tr w:rsidR="00000000" w14:paraId="1DD04E1D" w14:textId="77777777">
        <w:trPr>
          <w:divId w:val="1180310647"/>
          <w:tblCellSpacing w:w="15" w:type="dxa"/>
        </w:trPr>
        <w:tc>
          <w:tcPr>
            <w:tcW w:w="0" w:type="auto"/>
            <w:hideMark/>
          </w:tcPr>
          <w:p w14:paraId="3FB81F4B" w14:textId="77777777" w:rsidR="00000000" w:rsidRDefault="00543415">
            <w:pPr>
              <w:spacing w:before="0" w:beforeAutospacing="0" w:after="0" w:afterAutospacing="0"/>
              <w:rPr>
                <w:rFonts w:ascii="Verdana" w:eastAsia="Times New Roman" w:hAnsi="Verdana"/>
                <w:color w:val="000000"/>
                <w:sz w:val="20"/>
                <w:szCs w:val="20"/>
              </w:rPr>
            </w:pPr>
            <w:bookmarkStart w:id="81" w:name="RFC2119"/>
            <w:r>
              <w:rPr>
                <w:rFonts w:ascii="Verdana" w:eastAsia="Times New Roman" w:hAnsi="Verdana"/>
                <w:b/>
                <w:bCs/>
                <w:color w:val="000000"/>
                <w:sz w:val="20"/>
                <w:szCs w:val="20"/>
              </w:rPr>
              <w:t>[RFC2119]</w:t>
            </w:r>
            <w:bookmarkEnd w:id="81"/>
          </w:p>
        </w:tc>
        <w:tc>
          <w:tcPr>
            <w:tcW w:w="0" w:type="auto"/>
            <w:vAlign w:val="center"/>
            <w:hideMark/>
          </w:tcPr>
          <w:p w14:paraId="15955AFD" w14:textId="77777777" w:rsidR="00000000" w:rsidRDefault="00543415">
            <w:pPr>
              <w:spacing w:before="0" w:beforeAutospacing="0" w:after="0" w:afterAutospacing="0"/>
              <w:rPr>
                <w:rFonts w:ascii="Verdana" w:eastAsia="Times New Roman" w:hAnsi="Verdana"/>
                <w:color w:val="000000"/>
                <w:sz w:val="20"/>
                <w:szCs w:val="20"/>
              </w:rPr>
            </w:pPr>
            <w:hyperlink r:id="rId22" w:history="1">
              <w:r>
                <w:rPr>
                  <w:rStyle w:val="Hyperlink"/>
                  <w:rFonts w:ascii="Verdana" w:eastAsia="Times New Roman" w:hAnsi="Verdana"/>
                  <w:sz w:val="20"/>
                  <w:szCs w:val="20"/>
                </w:rPr>
                <w:t>Bradner, S.</w:t>
              </w:r>
            </w:hyperlink>
            <w:r>
              <w:rPr>
                <w:rFonts w:ascii="Verdana" w:eastAsia="Times New Roman" w:hAnsi="Verdana"/>
                <w:color w:val="000000"/>
                <w:sz w:val="20"/>
                <w:szCs w:val="20"/>
              </w:rPr>
              <w:t>, “</w:t>
            </w:r>
            <w:hyperlink r:id="rId23" w:history="1">
              <w:r>
                <w:rPr>
                  <w:rStyle w:val="Hyperlink"/>
                  <w:rFonts w:ascii="Verdana" w:eastAsia="Times New Roman" w:hAnsi="Verdana"/>
                  <w:sz w:val="20"/>
                  <w:szCs w:val="20"/>
                </w:rPr>
                <w:t>Key words for use in RFCs to Indicate Requirement Levels</w:t>
              </w:r>
            </w:hyperlink>
            <w:r>
              <w:rPr>
                <w:rFonts w:ascii="Verdana" w:eastAsia="Times New Roman" w:hAnsi="Verdana"/>
                <w:color w:val="000000"/>
                <w:sz w:val="20"/>
                <w:szCs w:val="20"/>
              </w:rPr>
              <w:t>,” BCP 14, RFC 2119, March 1997 (</w:t>
            </w:r>
            <w:hyperlink r:id="rId24"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25"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26"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3CBCD17" w14:textId="77777777">
        <w:trPr>
          <w:divId w:val="1180310647"/>
          <w:tblCellSpacing w:w="15" w:type="dxa"/>
        </w:trPr>
        <w:tc>
          <w:tcPr>
            <w:tcW w:w="0" w:type="auto"/>
            <w:hideMark/>
          </w:tcPr>
          <w:p w14:paraId="5B517CD5" w14:textId="77777777" w:rsidR="00000000" w:rsidRDefault="00543415">
            <w:pPr>
              <w:spacing w:before="0" w:beforeAutospacing="0" w:after="0" w:afterAutospacing="0"/>
              <w:rPr>
                <w:rFonts w:ascii="Verdana" w:eastAsia="Times New Roman" w:hAnsi="Verdana"/>
                <w:color w:val="000000"/>
                <w:sz w:val="20"/>
                <w:szCs w:val="20"/>
              </w:rPr>
            </w:pPr>
            <w:bookmarkStart w:id="82" w:name="RFC2246"/>
            <w:r>
              <w:rPr>
                <w:rFonts w:ascii="Verdana" w:eastAsia="Times New Roman" w:hAnsi="Verdana"/>
                <w:b/>
                <w:bCs/>
                <w:color w:val="000000"/>
                <w:sz w:val="20"/>
                <w:szCs w:val="20"/>
              </w:rPr>
              <w:t>[RFC2246]</w:t>
            </w:r>
            <w:bookmarkEnd w:id="82"/>
          </w:p>
        </w:tc>
        <w:tc>
          <w:tcPr>
            <w:tcW w:w="0" w:type="auto"/>
            <w:vAlign w:val="center"/>
            <w:hideMark/>
          </w:tcPr>
          <w:p w14:paraId="602EF076" w14:textId="77777777" w:rsidR="00000000" w:rsidRDefault="00543415">
            <w:pPr>
              <w:spacing w:before="0" w:beforeAutospacing="0" w:after="0" w:afterAutospacing="0"/>
              <w:rPr>
                <w:rFonts w:ascii="Verdana" w:eastAsia="Times New Roman" w:hAnsi="Verdana"/>
                <w:color w:val="000000"/>
                <w:sz w:val="20"/>
                <w:szCs w:val="20"/>
              </w:rPr>
            </w:pPr>
            <w:hyperlink r:id="rId27" w:history="1">
              <w:r>
                <w:rPr>
                  <w:rStyle w:val="Hyperlink"/>
                  <w:rFonts w:ascii="Verdana" w:eastAsia="Times New Roman" w:hAnsi="Verdana"/>
                  <w:sz w:val="20"/>
                  <w:szCs w:val="20"/>
                </w:rPr>
                <w:t>Dierks, T.</w:t>
              </w:r>
            </w:hyperlink>
            <w:r>
              <w:rPr>
                <w:rFonts w:ascii="Verdana" w:eastAsia="Times New Roman" w:hAnsi="Verdana"/>
                <w:color w:val="000000"/>
                <w:sz w:val="20"/>
                <w:szCs w:val="20"/>
              </w:rPr>
              <w:t xml:space="preserve"> and </w:t>
            </w:r>
            <w:hyperlink r:id="rId28" w:history="1">
              <w:r>
                <w:rPr>
                  <w:rStyle w:val="Hyperlink"/>
                  <w:rFonts w:ascii="Verdana" w:eastAsia="Times New Roman" w:hAnsi="Verdana"/>
                  <w:sz w:val="20"/>
                  <w:szCs w:val="20"/>
                </w:rPr>
                <w:t>C. Allen</w:t>
              </w:r>
            </w:hyperlink>
            <w:r>
              <w:rPr>
                <w:rFonts w:ascii="Verdana" w:eastAsia="Times New Roman" w:hAnsi="Verdana"/>
                <w:color w:val="000000"/>
                <w:sz w:val="20"/>
                <w:szCs w:val="20"/>
              </w:rPr>
              <w:t>, “</w:t>
            </w:r>
            <w:hyperlink r:id="rId29" w:history="1">
              <w:r>
                <w:rPr>
                  <w:rStyle w:val="Hyperlink"/>
                  <w:rFonts w:ascii="Verdana" w:eastAsia="Times New Roman" w:hAnsi="Verdana"/>
                  <w:sz w:val="20"/>
                  <w:szCs w:val="20"/>
                </w:rPr>
                <w:t>The TLS Protocol Version 1.0</w:t>
              </w:r>
            </w:hyperlink>
            <w:r>
              <w:rPr>
                <w:rFonts w:ascii="Verdana" w:eastAsia="Times New Roman" w:hAnsi="Verdana"/>
                <w:color w:val="000000"/>
                <w:sz w:val="20"/>
                <w:szCs w:val="20"/>
              </w:rPr>
              <w:t>,” RFC 2246, January 1999 (</w:t>
            </w:r>
            <w:hyperlink r:id="rId3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BB9764A" w14:textId="77777777">
        <w:trPr>
          <w:divId w:val="1180310647"/>
          <w:tblCellSpacing w:w="15" w:type="dxa"/>
        </w:trPr>
        <w:tc>
          <w:tcPr>
            <w:tcW w:w="0" w:type="auto"/>
            <w:hideMark/>
          </w:tcPr>
          <w:p w14:paraId="3C87A640" w14:textId="77777777" w:rsidR="00000000" w:rsidRDefault="00543415">
            <w:pPr>
              <w:spacing w:before="0" w:beforeAutospacing="0" w:after="0" w:afterAutospacing="0"/>
              <w:rPr>
                <w:rFonts w:ascii="Verdana" w:eastAsia="Times New Roman" w:hAnsi="Verdana"/>
                <w:color w:val="000000"/>
                <w:sz w:val="20"/>
                <w:szCs w:val="20"/>
              </w:rPr>
            </w:pPr>
            <w:bookmarkStart w:id="83" w:name="RFC2616"/>
            <w:r>
              <w:rPr>
                <w:rFonts w:ascii="Verdana" w:eastAsia="Times New Roman" w:hAnsi="Verdana"/>
                <w:b/>
                <w:bCs/>
                <w:color w:val="000000"/>
                <w:sz w:val="20"/>
                <w:szCs w:val="20"/>
              </w:rPr>
              <w:t>[RFC2616]</w:t>
            </w:r>
            <w:bookmarkEnd w:id="83"/>
          </w:p>
        </w:tc>
        <w:tc>
          <w:tcPr>
            <w:tcW w:w="0" w:type="auto"/>
            <w:vAlign w:val="center"/>
            <w:hideMark/>
          </w:tcPr>
          <w:p w14:paraId="3B01B640" w14:textId="77777777" w:rsidR="00000000" w:rsidRDefault="00543415">
            <w:pPr>
              <w:spacing w:before="0" w:beforeAutospacing="0" w:after="0" w:afterAutospacing="0"/>
              <w:rPr>
                <w:rFonts w:ascii="Verdana" w:eastAsia="Times New Roman" w:hAnsi="Verdana"/>
                <w:color w:val="000000"/>
                <w:sz w:val="20"/>
                <w:szCs w:val="20"/>
              </w:rPr>
            </w:pPr>
            <w:hyperlink r:id="rId31"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w:t>
            </w:r>
            <w:hyperlink r:id="rId32" w:history="1">
              <w:r>
                <w:rPr>
                  <w:rStyle w:val="Hyperlink"/>
                  <w:rFonts w:ascii="Verdana" w:eastAsia="Times New Roman" w:hAnsi="Verdana"/>
                  <w:sz w:val="20"/>
                  <w:szCs w:val="20"/>
                </w:rPr>
                <w:t>Gettys, J.</w:t>
              </w:r>
            </w:hyperlink>
            <w:r>
              <w:rPr>
                <w:rFonts w:ascii="Verdana" w:eastAsia="Times New Roman" w:hAnsi="Verdana"/>
                <w:color w:val="000000"/>
                <w:sz w:val="20"/>
                <w:szCs w:val="20"/>
              </w:rPr>
              <w:t xml:space="preserve">, </w:t>
            </w:r>
            <w:hyperlink r:id="rId33" w:history="1">
              <w:r>
                <w:rPr>
                  <w:rStyle w:val="Hyperlink"/>
                  <w:rFonts w:ascii="Verdana" w:eastAsia="Times New Roman" w:hAnsi="Verdana"/>
                  <w:sz w:val="20"/>
                  <w:szCs w:val="20"/>
                </w:rPr>
                <w:t>Mogul, J.</w:t>
              </w:r>
            </w:hyperlink>
            <w:r>
              <w:rPr>
                <w:rFonts w:ascii="Verdana" w:eastAsia="Times New Roman" w:hAnsi="Verdana"/>
                <w:color w:val="000000"/>
                <w:sz w:val="20"/>
                <w:szCs w:val="20"/>
              </w:rPr>
              <w:t xml:space="preserve">, </w:t>
            </w:r>
            <w:hyperlink r:id="rId34" w:history="1">
              <w:r>
                <w:rPr>
                  <w:rStyle w:val="Hyperlink"/>
                  <w:rFonts w:ascii="Verdana" w:eastAsia="Times New Roman" w:hAnsi="Verdana"/>
                  <w:sz w:val="20"/>
                  <w:szCs w:val="20"/>
                </w:rPr>
                <w:t>Frystyk, H.</w:t>
              </w:r>
            </w:hyperlink>
            <w:r>
              <w:rPr>
                <w:rFonts w:ascii="Verdana" w:eastAsia="Times New Roman" w:hAnsi="Verdana"/>
                <w:color w:val="000000"/>
                <w:sz w:val="20"/>
                <w:szCs w:val="20"/>
              </w:rPr>
              <w:t xml:space="preserve">, </w:t>
            </w:r>
            <w:hyperlink r:id="rId35" w:history="1">
              <w:r>
                <w:rPr>
                  <w:rStyle w:val="Hyperlink"/>
                  <w:rFonts w:ascii="Verdana" w:eastAsia="Times New Roman" w:hAnsi="Verdana"/>
                  <w:sz w:val="20"/>
                  <w:szCs w:val="20"/>
                </w:rPr>
                <w:t>Masinter, L.</w:t>
              </w:r>
            </w:hyperlink>
            <w:r>
              <w:rPr>
                <w:rFonts w:ascii="Verdana" w:eastAsia="Times New Roman" w:hAnsi="Verdana"/>
                <w:color w:val="000000"/>
                <w:sz w:val="20"/>
                <w:szCs w:val="20"/>
              </w:rPr>
              <w:t xml:space="preserve">, </w:t>
            </w:r>
            <w:hyperlink r:id="rId36" w:history="1">
              <w:r>
                <w:rPr>
                  <w:rStyle w:val="Hyperlink"/>
                  <w:rFonts w:ascii="Verdana" w:eastAsia="Times New Roman" w:hAnsi="Verdana"/>
                  <w:sz w:val="20"/>
                  <w:szCs w:val="20"/>
                </w:rPr>
                <w:t>Leach, P.</w:t>
              </w:r>
            </w:hyperlink>
            <w:r>
              <w:rPr>
                <w:rFonts w:ascii="Verdana" w:eastAsia="Times New Roman" w:hAnsi="Verdana"/>
                <w:color w:val="000000"/>
                <w:sz w:val="20"/>
                <w:szCs w:val="20"/>
              </w:rPr>
              <w:t xml:space="preserve">, and </w:t>
            </w:r>
            <w:hyperlink r:id="rId37" w:history="1">
              <w:r>
                <w:rPr>
                  <w:rStyle w:val="Hyperlink"/>
                  <w:rFonts w:ascii="Verdana" w:eastAsia="Times New Roman" w:hAnsi="Verdana"/>
                  <w:sz w:val="20"/>
                  <w:szCs w:val="20"/>
                </w:rPr>
                <w:t>T. Berners-Lee</w:t>
              </w:r>
            </w:hyperlink>
            <w:r>
              <w:rPr>
                <w:rFonts w:ascii="Verdana" w:eastAsia="Times New Roman" w:hAnsi="Verdana"/>
                <w:color w:val="000000"/>
                <w:sz w:val="20"/>
                <w:szCs w:val="20"/>
              </w:rPr>
              <w:t>, “</w:t>
            </w:r>
            <w:hyperlink r:id="rId38" w:history="1">
              <w:r>
                <w:rPr>
                  <w:rStyle w:val="Hyperlink"/>
                  <w:rFonts w:ascii="Verdana" w:eastAsia="Times New Roman" w:hAnsi="Verdana"/>
                  <w:sz w:val="20"/>
                  <w:szCs w:val="20"/>
                </w:rPr>
                <w:t>Hypertext Transfer Protocol -- HTTP/1.1</w:t>
              </w:r>
            </w:hyperlink>
            <w:r>
              <w:rPr>
                <w:rFonts w:ascii="Verdana" w:eastAsia="Times New Roman" w:hAnsi="Verdana"/>
                <w:color w:val="000000"/>
                <w:sz w:val="20"/>
                <w:szCs w:val="20"/>
              </w:rPr>
              <w:t>,” RFC 2616, June 1999 (</w:t>
            </w:r>
            <w:hyperlink r:id="rId39"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0" w:history="1">
              <w:r>
                <w:rPr>
                  <w:rStyle w:val="Hyperlink"/>
                  <w:rFonts w:ascii="Verdana" w:eastAsia="Times New Roman" w:hAnsi="Verdana"/>
                  <w:sz w:val="20"/>
                  <w:szCs w:val="20"/>
                </w:rPr>
                <w:t>PS</w:t>
              </w:r>
            </w:hyperlink>
            <w:r>
              <w:rPr>
                <w:rFonts w:ascii="Verdana" w:eastAsia="Times New Roman" w:hAnsi="Verdana"/>
                <w:color w:val="000000"/>
                <w:sz w:val="20"/>
                <w:szCs w:val="20"/>
              </w:rPr>
              <w:t xml:space="preserve">, </w:t>
            </w:r>
            <w:hyperlink r:id="rId41" w:history="1">
              <w:r>
                <w:rPr>
                  <w:rStyle w:val="Hyperlink"/>
                  <w:rFonts w:ascii="Verdana" w:eastAsia="Times New Roman" w:hAnsi="Verdana"/>
                  <w:sz w:val="20"/>
                  <w:szCs w:val="20"/>
                </w:rPr>
                <w:t>PDF</w:t>
              </w:r>
            </w:hyperlink>
            <w:r>
              <w:rPr>
                <w:rFonts w:ascii="Verdana" w:eastAsia="Times New Roman" w:hAnsi="Verdana"/>
                <w:color w:val="000000"/>
                <w:sz w:val="20"/>
                <w:szCs w:val="20"/>
              </w:rPr>
              <w:t xml:space="preserve">, </w:t>
            </w:r>
            <w:hyperlink r:id="rId42"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43"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08E04BF0" w14:textId="77777777">
        <w:trPr>
          <w:divId w:val="1180310647"/>
          <w:tblCellSpacing w:w="15" w:type="dxa"/>
        </w:trPr>
        <w:tc>
          <w:tcPr>
            <w:tcW w:w="0" w:type="auto"/>
            <w:hideMark/>
          </w:tcPr>
          <w:p w14:paraId="24FBC1D6" w14:textId="77777777" w:rsidR="00000000" w:rsidRDefault="00543415">
            <w:pPr>
              <w:spacing w:before="0" w:beforeAutospacing="0" w:after="0" w:afterAutospacing="0"/>
              <w:rPr>
                <w:rFonts w:ascii="Verdana" w:eastAsia="Times New Roman" w:hAnsi="Verdana"/>
                <w:color w:val="000000"/>
                <w:sz w:val="20"/>
                <w:szCs w:val="20"/>
              </w:rPr>
            </w:pPr>
            <w:bookmarkStart w:id="84" w:name="RFC3986"/>
            <w:r>
              <w:rPr>
                <w:rFonts w:ascii="Verdana" w:eastAsia="Times New Roman" w:hAnsi="Verdana"/>
                <w:b/>
                <w:bCs/>
                <w:color w:val="000000"/>
                <w:sz w:val="20"/>
                <w:szCs w:val="20"/>
              </w:rPr>
              <w:t>[RFC3986]</w:t>
            </w:r>
            <w:bookmarkEnd w:id="84"/>
          </w:p>
        </w:tc>
        <w:tc>
          <w:tcPr>
            <w:tcW w:w="0" w:type="auto"/>
            <w:vAlign w:val="center"/>
            <w:hideMark/>
          </w:tcPr>
          <w:p w14:paraId="6947F71F" w14:textId="77777777" w:rsidR="00000000" w:rsidRDefault="00543415">
            <w:pPr>
              <w:spacing w:before="0" w:beforeAutospacing="0" w:after="0" w:afterAutospacing="0"/>
              <w:rPr>
                <w:rFonts w:ascii="Verdana" w:eastAsia="Times New Roman" w:hAnsi="Verdana"/>
                <w:color w:val="000000"/>
                <w:sz w:val="20"/>
                <w:szCs w:val="20"/>
              </w:rPr>
            </w:pPr>
            <w:hyperlink r:id="rId44" w:history="1">
              <w:r>
                <w:rPr>
                  <w:rStyle w:val="Hyperlink"/>
                  <w:rFonts w:ascii="Verdana" w:eastAsia="Times New Roman" w:hAnsi="Verdana"/>
                  <w:sz w:val="20"/>
                  <w:szCs w:val="20"/>
                </w:rPr>
                <w:t>Berners-Lee, T.</w:t>
              </w:r>
            </w:hyperlink>
            <w:r>
              <w:rPr>
                <w:rFonts w:ascii="Verdana" w:eastAsia="Times New Roman" w:hAnsi="Verdana"/>
                <w:color w:val="000000"/>
                <w:sz w:val="20"/>
                <w:szCs w:val="20"/>
              </w:rPr>
              <w:t xml:space="preserve">, </w:t>
            </w:r>
            <w:hyperlink r:id="rId45" w:history="1">
              <w:r>
                <w:rPr>
                  <w:rStyle w:val="Hyperlink"/>
                  <w:rFonts w:ascii="Verdana" w:eastAsia="Times New Roman" w:hAnsi="Verdana"/>
                  <w:sz w:val="20"/>
                  <w:szCs w:val="20"/>
                </w:rPr>
                <w:t>Fielding, R.</w:t>
              </w:r>
            </w:hyperlink>
            <w:r>
              <w:rPr>
                <w:rFonts w:ascii="Verdana" w:eastAsia="Times New Roman" w:hAnsi="Verdana"/>
                <w:color w:val="000000"/>
                <w:sz w:val="20"/>
                <w:szCs w:val="20"/>
              </w:rPr>
              <w:t xml:space="preserve">, and </w:t>
            </w:r>
            <w:hyperlink r:id="rId46" w:history="1">
              <w:r>
                <w:rPr>
                  <w:rStyle w:val="Hyperlink"/>
                  <w:rFonts w:ascii="Verdana" w:eastAsia="Times New Roman" w:hAnsi="Verdana"/>
                  <w:sz w:val="20"/>
                  <w:szCs w:val="20"/>
                </w:rPr>
                <w:t>L. Masinter</w:t>
              </w:r>
            </w:hyperlink>
            <w:r>
              <w:rPr>
                <w:rFonts w:ascii="Verdana" w:eastAsia="Times New Roman" w:hAnsi="Verdana"/>
                <w:color w:val="000000"/>
                <w:sz w:val="20"/>
                <w:szCs w:val="20"/>
              </w:rPr>
              <w:t>, “</w:t>
            </w:r>
            <w:hyperlink r:id="rId47" w:history="1">
              <w:r>
                <w:rPr>
                  <w:rStyle w:val="Hyperlink"/>
                  <w:rFonts w:ascii="Verdana" w:eastAsia="Times New Roman" w:hAnsi="Verdana"/>
                  <w:sz w:val="20"/>
                  <w:szCs w:val="20"/>
                </w:rPr>
                <w:t>Uniform Resource Identifier (URI): Generic Syntax</w:t>
              </w:r>
            </w:hyperlink>
            <w:r>
              <w:rPr>
                <w:rFonts w:ascii="Verdana" w:eastAsia="Times New Roman" w:hAnsi="Verdana"/>
                <w:color w:val="000000"/>
                <w:sz w:val="20"/>
                <w:szCs w:val="20"/>
              </w:rPr>
              <w:t>,” STD 66, RFC 3986, January 2005 (</w:t>
            </w:r>
            <w:hyperlink r:id="rId48" w:history="1">
              <w:r>
                <w:rPr>
                  <w:rStyle w:val="Hyperlink"/>
                  <w:rFonts w:ascii="Verdana" w:eastAsia="Times New Roman" w:hAnsi="Verdana"/>
                  <w:sz w:val="20"/>
                  <w:szCs w:val="20"/>
                </w:rPr>
                <w:t>TXT</w:t>
              </w:r>
            </w:hyperlink>
            <w:r>
              <w:rPr>
                <w:rFonts w:ascii="Verdana" w:eastAsia="Times New Roman" w:hAnsi="Verdana"/>
                <w:color w:val="000000"/>
                <w:sz w:val="20"/>
                <w:szCs w:val="20"/>
              </w:rPr>
              <w:t xml:space="preserve">, </w:t>
            </w:r>
            <w:hyperlink r:id="rId49" w:history="1">
              <w:r>
                <w:rPr>
                  <w:rStyle w:val="Hyperlink"/>
                  <w:rFonts w:ascii="Verdana" w:eastAsia="Times New Roman" w:hAnsi="Verdana"/>
                  <w:sz w:val="20"/>
                  <w:szCs w:val="20"/>
                </w:rPr>
                <w:t>HTML</w:t>
              </w:r>
            </w:hyperlink>
            <w:r>
              <w:rPr>
                <w:rFonts w:ascii="Verdana" w:eastAsia="Times New Roman" w:hAnsi="Verdana"/>
                <w:color w:val="000000"/>
                <w:sz w:val="20"/>
                <w:szCs w:val="20"/>
              </w:rPr>
              <w:t xml:space="preserve">, </w:t>
            </w:r>
            <w:hyperlink r:id="rId50" w:history="1">
              <w:r>
                <w:rPr>
                  <w:rStyle w:val="Hyperlink"/>
                  <w:rFonts w:ascii="Verdana" w:eastAsia="Times New Roman" w:hAnsi="Verdana"/>
                  <w:sz w:val="20"/>
                  <w:szCs w:val="20"/>
                </w:rPr>
                <w:t>XML</w:t>
              </w:r>
            </w:hyperlink>
            <w:r>
              <w:rPr>
                <w:rFonts w:ascii="Verdana" w:eastAsia="Times New Roman" w:hAnsi="Verdana"/>
                <w:color w:val="000000"/>
                <w:sz w:val="20"/>
                <w:szCs w:val="20"/>
              </w:rPr>
              <w:t>).</w:t>
            </w:r>
          </w:p>
        </w:tc>
      </w:tr>
      <w:tr w:rsidR="00000000" w14:paraId="5C533E5D" w14:textId="77777777">
        <w:trPr>
          <w:divId w:val="1180310647"/>
          <w:tblCellSpacing w:w="15" w:type="dxa"/>
        </w:trPr>
        <w:tc>
          <w:tcPr>
            <w:tcW w:w="0" w:type="auto"/>
            <w:hideMark/>
          </w:tcPr>
          <w:p w14:paraId="1FCDEA57" w14:textId="77777777" w:rsidR="00000000" w:rsidRDefault="00543415">
            <w:pPr>
              <w:spacing w:before="0" w:beforeAutospacing="0" w:after="0" w:afterAutospacing="0"/>
              <w:rPr>
                <w:rFonts w:ascii="Verdana" w:eastAsia="Times New Roman" w:hAnsi="Verdana"/>
                <w:color w:val="000000"/>
                <w:sz w:val="20"/>
                <w:szCs w:val="20"/>
              </w:rPr>
            </w:pPr>
            <w:bookmarkStart w:id="85" w:name="RFC4627"/>
            <w:r>
              <w:rPr>
                <w:rFonts w:ascii="Verdana" w:eastAsia="Times New Roman" w:hAnsi="Verdana"/>
                <w:b/>
                <w:bCs/>
                <w:color w:val="000000"/>
                <w:sz w:val="20"/>
                <w:szCs w:val="20"/>
              </w:rPr>
              <w:t>[RFC4627]</w:t>
            </w:r>
            <w:bookmarkEnd w:id="85"/>
          </w:p>
        </w:tc>
        <w:tc>
          <w:tcPr>
            <w:tcW w:w="0" w:type="auto"/>
            <w:vAlign w:val="center"/>
            <w:hideMark/>
          </w:tcPr>
          <w:p w14:paraId="39A3CF44"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Crockford, D., “</w:t>
            </w:r>
            <w:hyperlink r:id="rId51" w:history="1">
              <w:r>
                <w:rPr>
                  <w:rStyle w:val="Hyperlink"/>
                  <w:rFonts w:ascii="Verdana" w:eastAsia="Times New Roman" w:hAnsi="Verdana"/>
                  <w:sz w:val="20"/>
                  <w:szCs w:val="20"/>
                </w:rPr>
                <w:t>The application/json Media Type for JavaScript Object Notation (JSON)</w:t>
              </w:r>
            </w:hyperlink>
            <w:r>
              <w:rPr>
                <w:rFonts w:ascii="Verdana" w:eastAsia="Times New Roman" w:hAnsi="Verdana"/>
                <w:color w:val="000000"/>
                <w:sz w:val="20"/>
                <w:szCs w:val="20"/>
              </w:rPr>
              <w:t>,” RFC 4627, Ju</w:t>
            </w:r>
            <w:r>
              <w:rPr>
                <w:rFonts w:ascii="Verdana" w:eastAsia="Times New Roman" w:hAnsi="Verdana"/>
                <w:color w:val="000000"/>
                <w:sz w:val="20"/>
                <w:szCs w:val="20"/>
              </w:rPr>
              <w:t>ly 2006 (</w:t>
            </w:r>
            <w:hyperlink r:id="rId5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DBA798D" w14:textId="77777777">
        <w:trPr>
          <w:divId w:val="1180310647"/>
          <w:tblCellSpacing w:w="15" w:type="dxa"/>
        </w:trPr>
        <w:tc>
          <w:tcPr>
            <w:tcW w:w="0" w:type="auto"/>
            <w:hideMark/>
          </w:tcPr>
          <w:p w14:paraId="008C6DC0" w14:textId="77777777" w:rsidR="00000000" w:rsidRDefault="00543415">
            <w:pPr>
              <w:spacing w:before="0" w:beforeAutospacing="0" w:after="0" w:afterAutospacing="0"/>
              <w:rPr>
                <w:rFonts w:ascii="Verdana" w:eastAsia="Times New Roman" w:hAnsi="Verdana"/>
                <w:color w:val="000000"/>
                <w:sz w:val="20"/>
                <w:szCs w:val="20"/>
              </w:rPr>
            </w:pPr>
            <w:bookmarkStart w:id="86" w:name="RFC5246"/>
            <w:r>
              <w:rPr>
                <w:rFonts w:ascii="Verdana" w:eastAsia="Times New Roman" w:hAnsi="Verdana"/>
                <w:b/>
                <w:bCs/>
                <w:color w:val="000000"/>
                <w:sz w:val="20"/>
                <w:szCs w:val="20"/>
              </w:rPr>
              <w:t>[RFC5246]</w:t>
            </w:r>
            <w:bookmarkEnd w:id="86"/>
          </w:p>
        </w:tc>
        <w:tc>
          <w:tcPr>
            <w:tcW w:w="0" w:type="auto"/>
            <w:vAlign w:val="center"/>
            <w:hideMark/>
          </w:tcPr>
          <w:p w14:paraId="265B0ACF"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Dierks, T. and E. Rescorla, “</w:t>
            </w:r>
            <w:hyperlink r:id="rId53" w:history="1">
              <w:r>
                <w:rPr>
                  <w:rStyle w:val="Hyperlink"/>
                  <w:rFonts w:ascii="Verdana" w:eastAsia="Times New Roman" w:hAnsi="Verdana"/>
                  <w:sz w:val="20"/>
                  <w:szCs w:val="20"/>
                </w:rPr>
                <w:t>The Transport Layer Security (TLS) Protocol Version 1.2</w:t>
              </w:r>
            </w:hyperlink>
            <w:r>
              <w:rPr>
                <w:rFonts w:ascii="Verdana" w:eastAsia="Times New Roman" w:hAnsi="Verdana"/>
                <w:color w:val="000000"/>
                <w:sz w:val="20"/>
                <w:szCs w:val="20"/>
              </w:rPr>
              <w:t>,” RFC 5246, August 2008 (</w:t>
            </w:r>
            <w:hyperlink r:id="rId54"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7848BAC5" w14:textId="77777777">
        <w:trPr>
          <w:divId w:val="1180310647"/>
          <w:tblCellSpacing w:w="15" w:type="dxa"/>
        </w:trPr>
        <w:tc>
          <w:tcPr>
            <w:tcW w:w="0" w:type="auto"/>
            <w:hideMark/>
          </w:tcPr>
          <w:p w14:paraId="45D5C6BD" w14:textId="77777777" w:rsidR="00000000" w:rsidRDefault="00543415">
            <w:pPr>
              <w:spacing w:before="0" w:beforeAutospacing="0" w:after="0" w:afterAutospacing="0"/>
              <w:rPr>
                <w:rFonts w:ascii="Verdana" w:eastAsia="Times New Roman" w:hAnsi="Verdana"/>
                <w:color w:val="000000"/>
                <w:sz w:val="20"/>
                <w:szCs w:val="20"/>
              </w:rPr>
            </w:pPr>
            <w:bookmarkStart w:id="87" w:name="RFC5646"/>
            <w:r>
              <w:rPr>
                <w:rFonts w:ascii="Verdana" w:eastAsia="Times New Roman" w:hAnsi="Verdana"/>
                <w:b/>
                <w:bCs/>
                <w:color w:val="000000"/>
                <w:sz w:val="20"/>
                <w:szCs w:val="20"/>
              </w:rPr>
              <w:t>[RFC5646]</w:t>
            </w:r>
            <w:bookmarkEnd w:id="87"/>
          </w:p>
        </w:tc>
        <w:tc>
          <w:tcPr>
            <w:tcW w:w="0" w:type="auto"/>
            <w:vAlign w:val="center"/>
            <w:hideMark/>
          </w:tcPr>
          <w:p w14:paraId="35361ECF"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Phillips, A. and M. Davis, “</w:t>
            </w:r>
            <w:hyperlink r:id="rId55" w:history="1">
              <w:r>
                <w:rPr>
                  <w:rStyle w:val="Hyperlink"/>
                  <w:rFonts w:ascii="Verdana" w:eastAsia="Times New Roman" w:hAnsi="Verdana"/>
                  <w:sz w:val="20"/>
                  <w:szCs w:val="20"/>
                </w:rPr>
                <w:t>Tags for Identifying Languages</w:t>
              </w:r>
            </w:hyperlink>
            <w:r>
              <w:rPr>
                <w:rFonts w:ascii="Verdana" w:eastAsia="Times New Roman" w:hAnsi="Verdana"/>
                <w:color w:val="000000"/>
                <w:sz w:val="20"/>
                <w:szCs w:val="20"/>
              </w:rPr>
              <w:t>,” BCP 47, RFC 5646, September 2009 (</w:t>
            </w:r>
            <w:hyperlink r:id="rId5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24F2D8E4" w14:textId="77777777">
        <w:trPr>
          <w:divId w:val="1180310647"/>
          <w:tblCellSpacing w:w="15" w:type="dxa"/>
        </w:trPr>
        <w:tc>
          <w:tcPr>
            <w:tcW w:w="0" w:type="auto"/>
            <w:hideMark/>
          </w:tcPr>
          <w:p w14:paraId="19321406" w14:textId="77777777" w:rsidR="00000000" w:rsidRDefault="00543415">
            <w:pPr>
              <w:spacing w:before="0" w:beforeAutospacing="0" w:after="0" w:afterAutospacing="0"/>
              <w:rPr>
                <w:rFonts w:ascii="Verdana" w:eastAsia="Times New Roman" w:hAnsi="Verdana"/>
                <w:color w:val="000000"/>
                <w:sz w:val="20"/>
                <w:szCs w:val="20"/>
              </w:rPr>
            </w:pPr>
            <w:bookmarkStart w:id="88" w:name="RFC6125"/>
            <w:r>
              <w:rPr>
                <w:rFonts w:ascii="Verdana" w:eastAsia="Times New Roman" w:hAnsi="Verdana"/>
                <w:b/>
                <w:bCs/>
                <w:color w:val="000000"/>
                <w:sz w:val="20"/>
                <w:szCs w:val="20"/>
              </w:rPr>
              <w:t>[RFC6125]</w:t>
            </w:r>
            <w:bookmarkEnd w:id="88"/>
          </w:p>
        </w:tc>
        <w:tc>
          <w:tcPr>
            <w:tcW w:w="0" w:type="auto"/>
            <w:vAlign w:val="center"/>
            <w:hideMark/>
          </w:tcPr>
          <w:p w14:paraId="3136F8C8"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Saint-Andre, P. and J. Hodges, “</w:t>
            </w:r>
            <w:hyperlink r:id="rId57" w:history="1">
              <w:r>
                <w:rPr>
                  <w:rStyle w:val="Hyperlink"/>
                  <w:rFonts w:ascii="Verdana" w:eastAsia="Times New Roman" w:hAnsi="Verdana"/>
                  <w:sz w:val="20"/>
                  <w:szCs w:val="20"/>
                </w:rPr>
                <w:t>Representation and Verification of Domain-Based Application Service Identity within Internet P</w:t>
              </w:r>
              <w:r>
                <w:rPr>
                  <w:rStyle w:val="Hyperlink"/>
                  <w:rFonts w:ascii="Verdana" w:eastAsia="Times New Roman" w:hAnsi="Verdana"/>
                  <w:sz w:val="20"/>
                  <w:szCs w:val="20"/>
                </w:rPr>
                <w:t>ublic Key Infrastructure Using X.509 (PKIX) Certificates in the Context of Transport Layer Security (TLS)</w:t>
              </w:r>
            </w:hyperlink>
            <w:r>
              <w:rPr>
                <w:rFonts w:ascii="Verdana" w:eastAsia="Times New Roman" w:hAnsi="Verdana"/>
                <w:color w:val="000000"/>
                <w:sz w:val="20"/>
                <w:szCs w:val="20"/>
              </w:rPr>
              <w:t>,” RFC 6125, March 2011 (</w:t>
            </w:r>
            <w:hyperlink r:id="rId58"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09BE686F" w14:textId="77777777">
        <w:trPr>
          <w:divId w:val="1180310647"/>
          <w:tblCellSpacing w:w="15" w:type="dxa"/>
        </w:trPr>
        <w:tc>
          <w:tcPr>
            <w:tcW w:w="0" w:type="auto"/>
            <w:hideMark/>
          </w:tcPr>
          <w:p w14:paraId="13775A34" w14:textId="77777777" w:rsidR="00000000" w:rsidRDefault="00543415">
            <w:pPr>
              <w:spacing w:before="0" w:beforeAutospacing="0" w:after="0" w:afterAutospacing="0"/>
              <w:rPr>
                <w:rFonts w:ascii="Verdana" w:eastAsia="Times New Roman" w:hAnsi="Verdana"/>
                <w:color w:val="000000"/>
                <w:sz w:val="20"/>
                <w:szCs w:val="20"/>
              </w:rPr>
            </w:pPr>
            <w:bookmarkStart w:id="89" w:name="RFC6749"/>
            <w:r>
              <w:rPr>
                <w:rFonts w:ascii="Verdana" w:eastAsia="Times New Roman" w:hAnsi="Verdana"/>
                <w:b/>
                <w:bCs/>
                <w:color w:val="000000"/>
                <w:sz w:val="20"/>
                <w:szCs w:val="20"/>
              </w:rPr>
              <w:t>[RFC6749]</w:t>
            </w:r>
            <w:bookmarkEnd w:id="89"/>
          </w:p>
        </w:tc>
        <w:tc>
          <w:tcPr>
            <w:tcW w:w="0" w:type="auto"/>
            <w:vAlign w:val="center"/>
            <w:hideMark/>
          </w:tcPr>
          <w:p w14:paraId="64CC3948"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Hardt, D., “</w:t>
            </w:r>
            <w:hyperlink r:id="rId59" w:history="1">
              <w:r>
                <w:rPr>
                  <w:rStyle w:val="Hyperlink"/>
                  <w:rFonts w:ascii="Verdana" w:eastAsia="Times New Roman" w:hAnsi="Verdana"/>
                  <w:sz w:val="20"/>
                  <w:szCs w:val="20"/>
                </w:rPr>
                <w:t>The OAuth 2.0 Authorization Framework</w:t>
              </w:r>
            </w:hyperlink>
            <w:r>
              <w:rPr>
                <w:rFonts w:ascii="Verdana" w:eastAsia="Times New Roman" w:hAnsi="Verdana"/>
                <w:color w:val="000000"/>
                <w:sz w:val="20"/>
                <w:szCs w:val="20"/>
              </w:rPr>
              <w:t>,” RFC 6749, October 2012 (</w:t>
            </w:r>
            <w:hyperlink r:id="rId60"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3201BA5A" w14:textId="77777777">
        <w:trPr>
          <w:divId w:val="1180310647"/>
          <w:tblCellSpacing w:w="15" w:type="dxa"/>
        </w:trPr>
        <w:tc>
          <w:tcPr>
            <w:tcW w:w="0" w:type="auto"/>
            <w:hideMark/>
          </w:tcPr>
          <w:p w14:paraId="68B925AA" w14:textId="77777777" w:rsidR="00000000" w:rsidRDefault="00543415">
            <w:pPr>
              <w:spacing w:before="0" w:beforeAutospacing="0" w:after="0" w:afterAutospacing="0"/>
              <w:rPr>
                <w:rFonts w:ascii="Verdana" w:eastAsia="Times New Roman" w:hAnsi="Verdana"/>
                <w:color w:val="000000"/>
                <w:sz w:val="20"/>
                <w:szCs w:val="20"/>
              </w:rPr>
            </w:pPr>
            <w:bookmarkStart w:id="90" w:name="RFC6750"/>
            <w:r>
              <w:rPr>
                <w:rFonts w:ascii="Verdana" w:eastAsia="Times New Roman" w:hAnsi="Verdana"/>
                <w:b/>
                <w:bCs/>
                <w:color w:val="000000"/>
                <w:sz w:val="20"/>
                <w:szCs w:val="20"/>
              </w:rPr>
              <w:t>[RFC6750]</w:t>
            </w:r>
            <w:bookmarkEnd w:id="90"/>
          </w:p>
        </w:tc>
        <w:tc>
          <w:tcPr>
            <w:tcW w:w="0" w:type="auto"/>
            <w:vAlign w:val="center"/>
            <w:hideMark/>
          </w:tcPr>
          <w:p w14:paraId="21E6E591"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Jones, M. and D. Hardt, “</w:t>
            </w:r>
            <w:hyperlink r:id="rId61" w:history="1">
              <w:r>
                <w:rPr>
                  <w:rStyle w:val="Hyperlink"/>
                  <w:rFonts w:ascii="Verdana" w:eastAsia="Times New Roman" w:hAnsi="Verdana"/>
                  <w:sz w:val="20"/>
                  <w:szCs w:val="20"/>
                </w:rPr>
                <w:t>The OAuth 2.0 Authorization Framework: Bearer Token Usage</w:t>
              </w:r>
            </w:hyperlink>
            <w:r>
              <w:rPr>
                <w:rFonts w:ascii="Verdana" w:eastAsia="Times New Roman" w:hAnsi="Verdana"/>
                <w:color w:val="000000"/>
                <w:sz w:val="20"/>
                <w:szCs w:val="20"/>
              </w:rPr>
              <w:t>,” RFC 6750, October 2012 (</w:t>
            </w:r>
            <w:hyperlink r:id="rId62"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r w:rsidR="00000000" w14:paraId="42E688F7" w14:textId="77777777">
        <w:trPr>
          <w:divId w:val="1180310647"/>
          <w:tblCellSpacing w:w="15" w:type="dxa"/>
        </w:trPr>
        <w:tc>
          <w:tcPr>
            <w:tcW w:w="0" w:type="auto"/>
            <w:hideMark/>
          </w:tcPr>
          <w:p w14:paraId="0756DDE6" w14:textId="77777777" w:rsidR="00000000" w:rsidRDefault="00543415">
            <w:pPr>
              <w:spacing w:before="0" w:beforeAutospacing="0" w:after="0" w:afterAutospacing="0"/>
              <w:rPr>
                <w:rFonts w:ascii="Verdana" w:eastAsia="Times New Roman" w:hAnsi="Verdana"/>
                <w:color w:val="000000"/>
                <w:sz w:val="20"/>
                <w:szCs w:val="20"/>
              </w:rPr>
            </w:pPr>
            <w:bookmarkStart w:id="91" w:name="USA15"/>
            <w:r>
              <w:rPr>
                <w:rFonts w:ascii="Verdana" w:eastAsia="Times New Roman" w:hAnsi="Verdana"/>
                <w:b/>
                <w:bCs/>
                <w:color w:val="000000"/>
                <w:sz w:val="20"/>
                <w:szCs w:val="20"/>
              </w:rPr>
              <w:t>[USA15]</w:t>
            </w:r>
            <w:bookmarkEnd w:id="91"/>
          </w:p>
        </w:tc>
        <w:tc>
          <w:tcPr>
            <w:tcW w:w="0" w:type="auto"/>
            <w:vAlign w:val="center"/>
            <w:hideMark/>
          </w:tcPr>
          <w:p w14:paraId="2A8B73CF" w14:textId="77777777" w:rsidR="00000000" w:rsidRDefault="00543415">
            <w:pPr>
              <w:spacing w:before="0" w:beforeAutospacing="0" w:after="0" w:afterAutospacing="0"/>
              <w:rPr>
                <w:rFonts w:ascii="Verdana" w:eastAsia="Times New Roman" w:hAnsi="Verdana"/>
                <w:color w:val="000000"/>
                <w:sz w:val="20"/>
                <w:szCs w:val="20"/>
              </w:rPr>
            </w:pPr>
            <w:hyperlink r:id="rId63" w:history="1">
              <w:r>
                <w:rPr>
                  <w:rStyle w:val="Hyperlink"/>
                  <w:rFonts w:ascii="Verdana" w:eastAsia="Times New Roman" w:hAnsi="Verdana"/>
                  <w:sz w:val="20"/>
                  <w:szCs w:val="20"/>
                </w:rPr>
                <w:t>Davis, M.</w:t>
              </w:r>
            </w:hyperlink>
            <w:r>
              <w:rPr>
                <w:rFonts w:ascii="Verdana" w:eastAsia="Times New Roman" w:hAnsi="Verdana"/>
                <w:color w:val="000000"/>
                <w:sz w:val="20"/>
                <w:szCs w:val="20"/>
              </w:rPr>
              <w:t xml:space="preserve">, </w:t>
            </w:r>
            <w:hyperlink r:id="rId64" w:history="1">
              <w:r>
                <w:rPr>
                  <w:rStyle w:val="Hyperlink"/>
                  <w:rFonts w:ascii="Verdana" w:eastAsia="Times New Roman" w:hAnsi="Verdana"/>
                  <w:sz w:val="20"/>
                  <w:szCs w:val="20"/>
                </w:rPr>
                <w:t>Whistler, K.</w:t>
              </w:r>
            </w:hyperlink>
            <w:r>
              <w:rPr>
                <w:rFonts w:ascii="Verdana" w:eastAsia="Times New Roman" w:hAnsi="Verdana"/>
                <w:color w:val="000000"/>
                <w:sz w:val="20"/>
                <w:szCs w:val="20"/>
              </w:rPr>
              <w:t>, and M. Dürst, “Unicode Normalization Forms,” Unicode Standard Annex 15, 09 2009.</w:t>
            </w:r>
          </w:p>
        </w:tc>
      </w:tr>
    </w:tbl>
    <w:p w14:paraId="2121517C" w14:textId="77777777" w:rsidR="00000000" w:rsidRDefault="00543415">
      <w:pPr>
        <w:spacing w:before="0" w:beforeAutospacing="0" w:after="0" w:afterAutospacing="0"/>
        <w:divId w:val="1180310647"/>
        <w:rPr>
          <w:rFonts w:ascii="Verdana" w:eastAsia="Times New Roman" w:hAnsi="Verdana"/>
          <w:color w:val="000000"/>
          <w:lang w:val="en"/>
        </w:rPr>
      </w:pPr>
      <w:bookmarkStart w:id="92" w:name="rfc.references2"/>
      <w:bookmarkEnd w:id="92"/>
    </w:p>
    <w:p w14:paraId="163FCF27"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49"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35E977B1" w14:textId="77777777">
        <w:trPr>
          <w:divId w:val="1180310647"/>
          <w:trHeight w:val="225"/>
          <w:tblCellSpacing w:w="15" w:type="dxa"/>
        </w:trPr>
        <w:tc>
          <w:tcPr>
            <w:tcW w:w="450" w:type="dxa"/>
            <w:shd w:val="clear" w:color="auto" w:fill="990000"/>
            <w:vAlign w:val="center"/>
            <w:hideMark/>
          </w:tcPr>
          <w:p w14:paraId="28FABB20"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58A19C90" w14:textId="77777777" w:rsidR="00000000" w:rsidRDefault="00543415">
      <w:pPr>
        <w:pStyle w:val="Heading3"/>
        <w:divId w:val="1180310647"/>
        <w:rPr>
          <w:rFonts w:eastAsia="Times New Roman"/>
          <w:lang w:val="en"/>
        </w:rPr>
      </w:pPr>
      <w:r>
        <w:rPr>
          <w:rFonts w:eastAsia="Times New Roman"/>
          <w:lang w:val="en"/>
        </w:rPr>
        <w:t>11.2.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1606"/>
        <w:gridCol w:w="7750"/>
      </w:tblGrid>
      <w:tr w:rsidR="00000000" w14:paraId="1FDF5728" w14:textId="77777777">
        <w:trPr>
          <w:divId w:val="1180310647"/>
          <w:tblCellSpacing w:w="15" w:type="dxa"/>
        </w:trPr>
        <w:tc>
          <w:tcPr>
            <w:tcW w:w="0" w:type="auto"/>
            <w:hideMark/>
          </w:tcPr>
          <w:p w14:paraId="4B00234B" w14:textId="77777777" w:rsidR="00000000" w:rsidRDefault="00543415">
            <w:pPr>
              <w:spacing w:before="0" w:beforeAutospacing="0" w:after="0" w:afterAutospacing="0"/>
              <w:rPr>
                <w:rFonts w:ascii="Verdana" w:eastAsia="Times New Roman" w:hAnsi="Verdana"/>
                <w:color w:val="000000"/>
                <w:sz w:val="20"/>
                <w:szCs w:val="20"/>
              </w:rPr>
            </w:pPr>
            <w:bookmarkStart w:id="93" w:name="I-D.ietf-oauth-dyn-reg"/>
            <w:r>
              <w:rPr>
                <w:rFonts w:ascii="Verdana" w:eastAsia="Times New Roman" w:hAnsi="Verdana"/>
                <w:b/>
                <w:bCs/>
                <w:color w:val="000000"/>
                <w:sz w:val="20"/>
                <w:szCs w:val="20"/>
              </w:rPr>
              <w:t>[I-D.ietf-oauth-dyn-reg]</w:t>
            </w:r>
            <w:bookmarkEnd w:id="93"/>
          </w:p>
        </w:tc>
        <w:tc>
          <w:tcPr>
            <w:tcW w:w="0" w:type="auto"/>
            <w:vAlign w:val="center"/>
            <w:hideMark/>
          </w:tcPr>
          <w:p w14:paraId="5F56CC0F"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Richer, J., Bradley, J., Jones, M., and M. Machulak, “</w:t>
            </w:r>
            <w:hyperlink r:id="rId65" w:history="1">
              <w:r>
                <w:rPr>
                  <w:rStyle w:val="Hyperlink"/>
                  <w:rFonts w:ascii="Verdana" w:eastAsia="Times New Roman" w:hAnsi="Verdana"/>
                  <w:sz w:val="20"/>
                  <w:szCs w:val="20"/>
                </w:rPr>
                <w:t>OAuth 2.0 Dynamic Client Registration Protocol</w:t>
              </w:r>
            </w:hyperlink>
            <w:r>
              <w:rPr>
                <w:rFonts w:ascii="Verdana" w:eastAsia="Times New Roman" w:hAnsi="Verdana"/>
                <w:color w:val="000000"/>
                <w:sz w:val="20"/>
                <w:szCs w:val="20"/>
              </w:rPr>
              <w:t>,” draft-ietf-oauth-dyn-reg-11 (work in progress), May 2013 (</w:t>
            </w:r>
            <w:hyperlink r:id="rId66" w:history="1">
              <w:r>
                <w:rPr>
                  <w:rStyle w:val="Hyperlink"/>
                  <w:rFonts w:ascii="Verdana" w:eastAsia="Times New Roman" w:hAnsi="Verdana"/>
                  <w:sz w:val="20"/>
                  <w:szCs w:val="20"/>
                </w:rPr>
                <w:t>TXT</w:t>
              </w:r>
            </w:hyperlink>
            <w:r>
              <w:rPr>
                <w:rFonts w:ascii="Verdana" w:eastAsia="Times New Roman" w:hAnsi="Verdana"/>
                <w:color w:val="000000"/>
                <w:sz w:val="20"/>
                <w:szCs w:val="20"/>
              </w:rPr>
              <w:t>).</w:t>
            </w:r>
          </w:p>
        </w:tc>
      </w:tr>
    </w:tbl>
    <w:p w14:paraId="561F6F19" w14:textId="77777777" w:rsidR="00000000" w:rsidRDefault="00543415">
      <w:pPr>
        <w:spacing w:before="0" w:beforeAutospacing="0" w:after="0" w:afterAutospacing="0"/>
        <w:divId w:val="1180310647"/>
        <w:rPr>
          <w:rFonts w:ascii="Verdana" w:eastAsia="Times New Roman" w:hAnsi="Verdana"/>
          <w:color w:val="000000"/>
          <w:lang w:val="en"/>
        </w:rPr>
      </w:pPr>
      <w:bookmarkStart w:id="94" w:name="Acknowledgements"/>
      <w:bookmarkEnd w:id="94"/>
    </w:p>
    <w:p w14:paraId="0EF5FC8F"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50"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63BD8E5" w14:textId="77777777">
        <w:trPr>
          <w:divId w:val="1180310647"/>
          <w:trHeight w:val="225"/>
          <w:tblCellSpacing w:w="15" w:type="dxa"/>
        </w:trPr>
        <w:tc>
          <w:tcPr>
            <w:tcW w:w="450" w:type="dxa"/>
            <w:shd w:val="clear" w:color="auto" w:fill="990000"/>
            <w:vAlign w:val="center"/>
            <w:hideMark/>
          </w:tcPr>
          <w:p w14:paraId="0DE6B1B3"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0FCC43A" w14:textId="77777777" w:rsidR="00000000" w:rsidRDefault="00543415">
      <w:pPr>
        <w:pStyle w:val="Heading3"/>
        <w:divId w:val="1180310647"/>
        <w:rPr>
          <w:rFonts w:eastAsia="Times New Roman"/>
          <w:lang w:val="en"/>
        </w:rPr>
      </w:pPr>
      <w:bookmarkStart w:id="95" w:name="rfc.section.A"/>
      <w:bookmarkEnd w:id="95"/>
      <w:proofErr w:type="gramStart"/>
      <w:r>
        <w:rPr>
          <w:rFonts w:eastAsia="Times New Roman"/>
          <w:lang w:val="en"/>
        </w:rPr>
        <w:t>Appendix A.</w:t>
      </w:r>
      <w:proofErr w:type="gramEnd"/>
      <w:r>
        <w:rPr>
          <w:rFonts w:eastAsia="Times New Roman"/>
          <w:lang w:val="en"/>
        </w:rPr>
        <w:t>  Acknowledgements</w:t>
      </w:r>
    </w:p>
    <w:p w14:paraId="1C00A24A"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The OpenID Community would like to thank the following people for the work they have done in the drafting and editing of this specification. </w:t>
      </w:r>
    </w:p>
    <w:p w14:paraId="5F5EB3B8"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Amanda Angane</w:t>
      </w:r>
      <w:r>
        <w:rPr>
          <w:rFonts w:ascii="Verdana" w:hAnsi="Verdana"/>
          <w:color w:val="000000"/>
          <w:lang w:val="en"/>
        </w:rPr>
        <w:t xml:space="preserve">s (aanganes@mitre.org), Mitre </w:t>
      </w:r>
    </w:p>
    <w:p w14:paraId="4F217495"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John Bradley (ve7jtb@ve7jtb.com), Ping Identity </w:t>
      </w:r>
    </w:p>
    <w:p w14:paraId="518250B2"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Brian Campbell (bcampbell@pingidentity.com), Ping Identity </w:t>
      </w:r>
    </w:p>
    <w:p w14:paraId="0F5E8AF8"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Vladimir Dzhuvinov (vladimir@nimbusds.com), Nimbus Directory Services </w:t>
      </w:r>
    </w:p>
    <w:p w14:paraId="3905F874"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Roland Hedberg (roland.hedberg@adm.umu.se), University of Umea </w:t>
      </w:r>
    </w:p>
    <w:p w14:paraId="351941FF"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Edmund Jay (ejay@mgi1.com), Illumila </w:t>
      </w:r>
    </w:p>
    <w:p w14:paraId="2505B4E5"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Michael B. Jones (mbj@microsoft.com), Microsoft </w:t>
      </w:r>
    </w:p>
    <w:p w14:paraId="66F98630"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 xml:space="preserve">Justin Richer (jricher@mitre.org), Mitre </w:t>
      </w:r>
    </w:p>
    <w:p w14:paraId="0D9DC6D8" w14:textId="77777777" w:rsidR="00000000" w:rsidRDefault="00543415" w:rsidP="00543415">
      <w:pPr>
        <w:pStyle w:val="NormalWeb"/>
        <w:ind w:left="1680" w:right="1680"/>
        <w:divId w:val="725833987"/>
        <w:rPr>
          <w:rFonts w:ascii="Verdana" w:hAnsi="Verdana"/>
          <w:color w:val="000000"/>
          <w:lang w:val="en"/>
        </w:rPr>
      </w:pPr>
      <w:r>
        <w:rPr>
          <w:rFonts w:ascii="Verdana" w:hAnsi="Verdana"/>
          <w:color w:val="000000"/>
          <w:lang w:val="en"/>
        </w:rPr>
        <w:t>Nat Sakimura (n-sakimura@nri.co.jp), Nomura Research Institute,</w:t>
      </w:r>
      <w:r>
        <w:rPr>
          <w:rFonts w:ascii="Verdana" w:hAnsi="Verdana"/>
          <w:color w:val="000000"/>
          <w:lang w:val="en"/>
        </w:rPr>
        <w:t xml:space="preserve"> Ltd. </w:t>
      </w:r>
    </w:p>
    <w:p w14:paraId="78E1F30E" w14:textId="77777777" w:rsidR="00000000" w:rsidRDefault="00543415">
      <w:pPr>
        <w:spacing w:before="0" w:beforeAutospacing="0" w:after="0" w:afterAutospacing="0"/>
        <w:divId w:val="1180310647"/>
        <w:rPr>
          <w:rFonts w:ascii="Verdana" w:eastAsia="Times New Roman" w:hAnsi="Verdana"/>
          <w:color w:val="000000"/>
          <w:lang w:val="en"/>
        </w:rPr>
      </w:pPr>
      <w:bookmarkStart w:id="96" w:name="Notices"/>
      <w:bookmarkEnd w:id="96"/>
    </w:p>
    <w:p w14:paraId="0F364ED5"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51"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57C22831" w14:textId="77777777">
        <w:trPr>
          <w:divId w:val="1180310647"/>
          <w:trHeight w:val="225"/>
          <w:tblCellSpacing w:w="15" w:type="dxa"/>
        </w:trPr>
        <w:tc>
          <w:tcPr>
            <w:tcW w:w="450" w:type="dxa"/>
            <w:shd w:val="clear" w:color="auto" w:fill="990000"/>
            <w:vAlign w:val="center"/>
            <w:hideMark/>
          </w:tcPr>
          <w:p w14:paraId="317B06D7"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4E8CC195" w14:textId="77777777" w:rsidR="00000000" w:rsidRDefault="00543415">
      <w:pPr>
        <w:pStyle w:val="Heading3"/>
        <w:divId w:val="1180310647"/>
        <w:rPr>
          <w:rFonts w:eastAsia="Times New Roman"/>
          <w:lang w:val="en"/>
        </w:rPr>
      </w:pPr>
      <w:bookmarkStart w:id="97" w:name="rfc.section.B"/>
      <w:bookmarkEnd w:id="97"/>
      <w:proofErr w:type="gramStart"/>
      <w:r>
        <w:rPr>
          <w:rFonts w:eastAsia="Times New Roman"/>
          <w:lang w:val="en"/>
        </w:rPr>
        <w:t>Appendix B.</w:t>
      </w:r>
      <w:proofErr w:type="gramEnd"/>
      <w:r>
        <w:rPr>
          <w:rFonts w:eastAsia="Times New Roman"/>
          <w:lang w:val="en"/>
        </w:rPr>
        <w:t>  Notices</w:t>
      </w:r>
    </w:p>
    <w:p w14:paraId="08EB4C8C"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Copyright (c) 2013 The OpenID Foundation. </w:t>
      </w:r>
    </w:p>
    <w:p w14:paraId="45E43B0D" w14:textId="77777777" w:rsidR="00000000" w:rsidRDefault="00543415">
      <w:pPr>
        <w:pStyle w:val="NormalWeb"/>
        <w:divId w:val="1180310647"/>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w:t>
      </w:r>
      <w:r>
        <w:rPr>
          <w:rFonts w:ascii="Verdana" w:hAnsi="Verdana"/>
          <w:color w:val="000000"/>
          <w:lang w:val="en"/>
        </w:rPr>
        <w:t>, royalty free, worldwide copyright license to reproduce, prepare derivative works from, distribute, perform and display, this Implementers Draft or Final Specification solely for the purposes of (i) developing specifications, and (ii) implementing Impleme</w:t>
      </w:r>
      <w:r>
        <w:rPr>
          <w:rFonts w:ascii="Verdana" w:hAnsi="Verdana"/>
          <w:color w:val="000000"/>
          <w:lang w:val="en"/>
        </w:rPr>
        <w:t xml:space="preserve">nters Drafts and Final Specifications based on such documents, provided that attribution be made to the OIDF as the source of the material, but that such attribution does not indicate an endorsement by the OIDF. </w:t>
      </w:r>
    </w:p>
    <w:p w14:paraId="5FBA314B" w14:textId="77777777" w:rsidR="00000000" w:rsidRDefault="00543415">
      <w:pPr>
        <w:pStyle w:val="NormalWeb"/>
        <w:divId w:val="1180310647"/>
        <w:rPr>
          <w:rFonts w:ascii="Verdana" w:hAnsi="Verdana"/>
          <w:color w:val="000000"/>
          <w:lang w:val="en"/>
        </w:rPr>
      </w:pPr>
      <w:r>
        <w:rPr>
          <w:rFonts w:ascii="Verdana" w:hAnsi="Verdana"/>
          <w:color w:val="000000"/>
          <w:lang w:val="en"/>
        </w:rPr>
        <w:t>The technology described in this specificat</w:t>
      </w:r>
      <w:r>
        <w:rPr>
          <w:rFonts w:ascii="Verdana" w:hAnsi="Verdana"/>
          <w:color w:val="000000"/>
          <w:lang w:val="en"/>
        </w:rPr>
        <w:t>ion was made available from contributions from various sources, including members of the OpenID Foundation and others. Although the OpenID Foundation has taken steps to help ensure that the technology is available for distribution, it takes no position reg</w:t>
      </w:r>
      <w:r>
        <w:rPr>
          <w:rFonts w:ascii="Verdana" w:hAnsi="Verdana"/>
          <w:color w:val="000000"/>
          <w:lang w:val="en"/>
        </w:rPr>
        <w:t>arding the validity or scope of any intellectual property or other rights that might be claimed to pertain to the implementation or use of the technology described in this specification or the extent to which any license under such rights might or might no</w:t>
      </w:r>
      <w:r>
        <w:rPr>
          <w:rFonts w:ascii="Verdana" w:hAnsi="Verdana"/>
          <w:color w:val="000000"/>
          <w:lang w:val="en"/>
        </w:rPr>
        <w:t>t be available; neither does it represent that it has made any independent effort to identify any such rights. The OpenID Foundation and the contributors to this specification make no (and hereby expressly disclaim any) warranties (express, implied, or oth</w:t>
      </w:r>
      <w:r>
        <w:rPr>
          <w:rFonts w:ascii="Verdana" w:hAnsi="Verdana"/>
          <w:color w:val="000000"/>
          <w:lang w:val="en"/>
        </w:rPr>
        <w:t>erwise), including implied warranties of merchantability, non-infringement, fitness for a particular purpose, or title, related to this specification, and the entire risk as to implementing this specification is assumed by the implementer. The OpenID Intel</w:t>
      </w:r>
      <w:r>
        <w:rPr>
          <w:rFonts w:ascii="Verdana" w:hAnsi="Verdana"/>
          <w:color w:val="000000"/>
          <w:lang w:val="en"/>
        </w:rPr>
        <w:t>lectual Property Rights policy requires contributors to offer a patent promise not to assert certain patent claims against other contributors and against implementers. The OpenID Foundation invites any interested party to bring to its attention any copyrig</w:t>
      </w:r>
      <w:r>
        <w:rPr>
          <w:rFonts w:ascii="Verdana" w:hAnsi="Verdana"/>
          <w:color w:val="000000"/>
          <w:lang w:val="en"/>
        </w:rPr>
        <w:t xml:space="preserve">hts, patents, patent applications, or other proprietary rights that may cover technology that may be required to practice this specification. </w:t>
      </w:r>
    </w:p>
    <w:p w14:paraId="050206B5" w14:textId="77777777" w:rsidR="00000000" w:rsidRDefault="00543415">
      <w:pPr>
        <w:spacing w:before="0" w:beforeAutospacing="0" w:after="0" w:afterAutospacing="0"/>
        <w:divId w:val="1180310647"/>
        <w:rPr>
          <w:rFonts w:ascii="Verdana" w:eastAsia="Times New Roman" w:hAnsi="Verdana"/>
          <w:color w:val="000000"/>
          <w:lang w:val="en"/>
        </w:rPr>
      </w:pPr>
      <w:bookmarkStart w:id="98" w:name="History"/>
      <w:bookmarkEnd w:id="98"/>
    </w:p>
    <w:p w14:paraId="39C7F5EB"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52"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63429DB5" w14:textId="77777777">
        <w:trPr>
          <w:divId w:val="1180310647"/>
          <w:trHeight w:val="225"/>
          <w:tblCellSpacing w:w="15" w:type="dxa"/>
        </w:trPr>
        <w:tc>
          <w:tcPr>
            <w:tcW w:w="450" w:type="dxa"/>
            <w:shd w:val="clear" w:color="auto" w:fill="990000"/>
            <w:vAlign w:val="center"/>
            <w:hideMark/>
          </w:tcPr>
          <w:p w14:paraId="4731F9A2"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0DA90B23" w14:textId="77777777" w:rsidR="00000000" w:rsidRDefault="00543415">
      <w:pPr>
        <w:pStyle w:val="Heading3"/>
        <w:divId w:val="1180310647"/>
        <w:rPr>
          <w:rFonts w:eastAsia="Times New Roman"/>
          <w:lang w:val="en"/>
        </w:rPr>
      </w:pPr>
      <w:bookmarkStart w:id="99" w:name="rfc.section.C"/>
      <w:bookmarkEnd w:id="99"/>
      <w:proofErr w:type="gramStart"/>
      <w:r>
        <w:rPr>
          <w:rFonts w:eastAsia="Times New Roman"/>
          <w:lang w:val="en"/>
        </w:rPr>
        <w:t>Appendix C.</w:t>
      </w:r>
      <w:proofErr w:type="gramEnd"/>
      <w:r>
        <w:rPr>
          <w:rFonts w:eastAsia="Times New Roman"/>
          <w:lang w:val="en"/>
        </w:rPr>
        <w:t>  Document History</w:t>
      </w:r>
    </w:p>
    <w:p w14:paraId="291D0426" w14:textId="77777777" w:rsidR="00000000" w:rsidRDefault="00543415">
      <w:pPr>
        <w:pStyle w:val="NormalWeb"/>
        <w:divId w:val="1180310647"/>
        <w:rPr>
          <w:rFonts w:ascii="Verdana" w:hAnsi="Verdana"/>
          <w:color w:val="000000"/>
          <w:lang w:val="en"/>
        </w:rPr>
      </w:pPr>
      <w:r>
        <w:rPr>
          <w:rFonts w:ascii="Verdana" w:hAnsi="Verdana"/>
          <w:color w:val="000000"/>
          <w:lang w:val="en"/>
        </w:rPr>
        <w:t>[</w:t>
      </w:r>
      <w:proofErr w:type="gramStart"/>
      <w:r>
        <w:rPr>
          <w:rFonts w:ascii="Verdana" w:hAnsi="Verdana"/>
          <w:color w:val="000000"/>
          <w:lang w:val="en"/>
        </w:rPr>
        <w:t>[ To</w:t>
      </w:r>
      <w:proofErr w:type="gramEnd"/>
      <w:r>
        <w:rPr>
          <w:rFonts w:ascii="Verdana" w:hAnsi="Verdana"/>
          <w:color w:val="000000"/>
          <w:lang w:val="en"/>
        </w:rPr>
        <w:t xml:space="preserve"> be removed from the final specification ]] </w:t>
      </w:r>
    </w:p>
    <w:p w14:paraId="5934F5C1"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-19 </w:t>
      </w:r>
    </w:p>
    <w:p w14:paraId="5FC4BFAF" w14:textId="77777777" w:rsidR="00000000" w:rsidRDefault="00543415">
      <w:pPr>
        <w:numPr>
          <w:ilvl w:val="0"/>
          <w:numId w:val="4"/>
        </w:numPr>
        <w:ind w:left="1680" w:right="960"/>
        <w:divId w:val="1180310647"/>
        <w:rPr>
          <w:rFonts w:ascii="Verdana" w:eastAsia="Times New Roman" w:hAnsi="Verdana"/>
          <w:color w:val="000000"/>
          <w:lang w:val="en"/>
        </w:rPr>
        <w:pPrChange w:id="100" w:author="Author" w:date="2013-06-27T18:35:00Z">
          <w:pPr>
            <w:numPr>
              <w:numId w:val="26"/>
            </w:numPr>
            <w:tabs>
              <w:tab w:val="num" w:pos="720"/>
            </w:tabs>
            <w:ind w:left="720" w:right="960" w:hanging="360"/>
            <w:divId w:val="1180310647"/>
          </w:pPr>
        </w:pPrChange>
      </w:pPr>
      <w:r>
        <w:rPr>
          <w:rFonts w:ascii="Verdana" w:eastAsia="Times New Roman" w:hAnsi="Verdana"/>
          <w:color w:val="000000"/>
          <w:lang w:val="en"/>
        </w:rPr>
        <w:t xml:space="preserve">Fixed #842 - Made </w:t>
      </w:r>
      <w:r>
        <w:rPr>
          <w:rStyle w:val="HTMLTypewriter"/>
          <w:lang w:val="en"/>
        </w:rPr>
        <w:t>post_logout_redirect_uri</w:t>
      </w:r>
      <w:r>
        <w:rPr>
          <w:rFonts w:ascii="Verdana" w:eastAsia="Times New Roman" w:hAnsi="Verdana"/>
          <w:color w:val="000000"/>
          <w:lang w:val="en"/>
        </w:rPr>
        <w:t xml:space="preserve"> treatment parallel to </w:t>
      </w:r>
      <w:r>
        <w:rPr>
          <w:rStyle w:val="HTMLTypewriter"/>
          <w:lang w:val="en"/>
        </w:rPr>
        <w:t>redirect_uri</w:t>
      </w:r>
      <w:r>
        <w:rPr>
          <w:rFonts w:ascii="Verdana" w:eastAsia="Times New Roman" w:hAnsi="Verdana"/>
          <w:color w:val="000000"/>
          <w:lang w:val="en"/>
        </w:rPr>
        <w:t xml:space="preserve">. </w:t>
      </w:r>
    </w:p>
    <w:p w14:paraId="19FA7CDC" w14:textId="77777777" w:rsidR="00000000" w:rsidRDefault="00543415">
      <w:pPr>
        <w:numPr>
          <w:ilvl w:val="0"/>
          <w:numId w:val="4"/>
        </w:numPr>
        <w:ind w:left="1680" w:right="960"/>
        <w:divId w:val="1180310647"/>
        <w:rPr>
          <w:rFonts w:ascii="Verdana" w:eastAsia="Times New Roman" w:hAnsi="Verdana"/>
          <w:color w:val="000000"/>
          <w:lang w:val="en"/>
        </w:rPr>
        <w:pPrChange w:id="101" w:author="Author" w:date="2013-06-27T18:35:00Z">
          <w:pPr>
            <w:numPr>
              <w:numId w:val="26"/>
            </w:numPr>
            <w:tabs>
              <w:tab w:val="num" w:pos="720"/>
            </w:tabs>
            <w:ind w:left="720" w:right="960" w:hanging="360"/>
            <w:divId w:val="1180310647"/>
          </w:pPr>
        </w:pPrChange>
      </w:pPr>
      <w:r>
        <w:rPr>
          <w:rFonts w:ascii="Verdana" w:eastAsia="Times New Roman" w:hAnsi="Verdana"/>
          <w:color w:val="000000"/>
          <w:lang w:val="en"/>
        </w:rPr>
        <w:t xml:space="preserve">Corrected </w:t>
      </w:r>
      <w:r>
        <w:rPr>
          <w:rStyle w:val="HTMLTypewriter"/>
          <w:lang w:val="en"/>
        </w:rPr>
        <w:t>error_code</w:t>
      </w:r>
      <w:r>
        <w:rPr>
          <w:rFonts w:ascii="Verdana" w:eastAsia="Times New Roman" w:hAnsi="Verdana"/>
          <w:color w:val="000000"/>
          <w:lang w:val="en"/>
        </w:rPr>
        <w:t xml:space="preserve"> to </w:t>
      </w:r>
      <w:r>
        <w:rPr>
          <w:rStyle w:val="HTMLTypewriter"/>
          <w:lang w:val="en"/>
        </w:rPr>
        <w:t>error</w:t>
      </w:r>
      <w:r>
        <w:rPr>
          <w:rFonts w:ascii="Verdana" w:eastAsia="Times New Roman" w:hAnsi="Verdana"/>
          <w:color w:val="000000"/>
          <w:lang w:val="en"/>
        </w:rPr>
        <w:t xml:space="preserve">. </w:t>
      </w:r>
    </w:p>
    <w:p w14:paraId="3994C70F" w14:textId="77777777" w:rsidR="00000000" w:rsidRDefault="00543415">
      <w:pPr>
        <w:numPr>
          <w:ilvl w:val="0"/>
          <w:numId w:val="4"/>
        </w:numPr>
        <w:ind w:left="1680" w:right="960"/>
        <w:divId w:val="1180310647"/>
        <w:rPr>
          <w:rFonts w:ascii="Verdana" w:eastAsia="Times New Roman" w:hAnsi="Verdana"/>
          <w:color w:val="000000"/>
          <w:lang w:val="en"/>
        </w:rPr>
        <w:pPrChange w:id="102" w:author="Author" w:date="2013-06-27T18:35:00Z">
          <w:pPr>
            <w:numPr>
              <w:numId w:val="26"/>
            </w:numPr>
            <w:tabs>
              <w:tab w:val="num" w:pos="720"/>
            </w:tabs>
            <w:ind w:left="720" w:right="960" w:hanging="360"/>
            <w:divId w:val="1180310647"/>
          </w:pPr>
        </w:pPrChange>
      </w:pPr>
      <w:r>
        <w:rPr>
          <w:rFonts w:ascii="Verdana" w:eastAsia="Times New Roman" w:hAnsi="Verdana"/>
          <w:color w:val="000000"/>
          <w:lang w:val="en"/>
        </w:rPr>
        <w:t xml:space="preserve">Stated that </w:t>
      </w:r>
      <w:r>
        <w:rPr>
          <w:rStyle w:val="HTMLTypewriter"/>
          <w:lang w:val="en"/>
        </w:rPr>
        <w:t>redirect_uri</w:t>
      </w:r>
      <w:r>
        <w:rPr>
          <w:rFonts w:ascii="Verdana" w:eastAsia="Times New Roman" w:hAnsi="Verdana"/>
          <w:color w:val="000000"/>
          <w:lang w:val="en"/>
        </w:rPr>
        <w:t xml:space="preserve"> matches must be exact, with matching performed as described in Section 6.2.1 of RFC 3986 (Simple String Comparison). </w:t>
      </w:r>
    </w:p>
    <w:p w14:paraId="1BA55AB3" w14:textId="77777777" w:rsidR="00000000" w:rsidRDefault="00543415">
      <w:pPr>
        <w:numPr>
          <w:ilvl w:val="0"/>
          <w:numId w:val="4"/>
        </w:numPr>
        <w:ind w:left="1200" w:right="480"/>
        <w:divId w:val="1180310647"/>
        <w:rPr>
          <w:ins w:id="103" w:author="Author" w:date="2013-06-27T18:35:00Z"/>
          <w:rFonts w:ascii="Verdana" w:eastAsia="Times New Roman" w:hAnsi="Verdana"/>
          <w:color w:val="000000"/>
          <w:lang w:val="en"/>
        </w:rPr>
      </w:pPr>
      <w:ins w:id="104" w:author="Author" w:date="2013-06-27T18:35:00Z">
        <w:r>
          <w:rPr>
            <w:rFonts w:ascii="Verdana" w:eastAsia="Times New Roman" w:hAnsi="Verdana"/>
            <w:color w:val="000000"/>
            <w:lang w:val="en"/>
          </w:rPr>
          <w:t xml:space="preserve">Fixed #854 - Clarified that the </w:t>
        </w:r>
        <w:r>
          <w:rPr>
            <w:rStyle w:val="HTMLTypewriter"/>
            <w:lang w:val="en"/>
          </w:rPr>
          <w:t>default_acr_values</w:t>
        </w:r>
        <w:r>
          <w:rPr>
            <w:rFonts w:ascii="Verdana" w:eastAsia="Times New Roman" w:hAnsi="Verdana"/>
            <w:color w:val="000000"/>
            <w:lang w:val="en"/>
          </w:rPr>
          <w:t xml:space="preserve"> values are in order of preference and that </w:t>
        </w:r>
        <w:r>
          <w:rPr>
            <w:rStyle w:val="HTMLTypewriter"/>
            <w:lang w:val="en"/>
          </w:rPr>
          <w:t>default</w:t>
        </w:r>
        <w:r>
          <w:rPr>
            <w:rStyle w:val="HTMLTypewriter"/>
            <w:lang w:val="en"/>
          </w:rPr>
          <w:t>_acr_values</w:t>
        </w:r>
        <w:r>
          <w:rPr>
            <w:rFonts w:ascii="Verdana" w:eastAsia="Times New Roman" w:hAnsi="Verdana"/>
            <w:color w:val="000000"/>
            <w:lang w:val="en"/>
          </w:rPr>
          <w:t xml:space="preserve"> requests the </w:t>
        </w:r>
        <w:r>
          <w:rPr>
            <w:rStyle w:val="HTMLTypewriter"/>
            <w:lang w:val="en"/>
          </w:rPr>
          <w:t>acr</w:t>
        </w:r>
        <w:r>
          <w:rPr>
            <w:rFonts w:ascii="Verdana" w:eastAsia="Times New Roman" w:hAnsi="Verdana"/>
            <w:color w:val="000000"/>
            <w:lang w:val="en"/>
          </w:rPr>
          <w:t xml:space="preserve"> Claim as a Voluntary Claim. </w:t>
        </w:r>
      </w:ins>
    </w:p>
    <w:p w14:paraId="31954D1C"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-18 </w:t>
      </w:r>
    </w:p>
    <w:p w14:paraId="47BBFAF8" w14:textId="77777777" w:rsidR="00000000" w:rsidRDefault="00543415">
      <w:pPr>
        <w:numPr>
          <w:ilvl w:val="0"/>
          <w:numId w:val="5"/>
        </w:numPr>
        <w:ind w:left="1680" w:right="960"/>
        <w:divId w:val="1180310647"/>
        <w:rPr>
          <w:rFonts w:ascii="Verdana" w:eastAsia="Times New Roman" w:hAnsi="Verdana"/>
          <w:color w:val="000000"/>
          <w:lang w:val="en"/>
        </w:rPr>
        <w:pPrChange w:id="105" w:author="Author" w:date="2013-06-27T18:35:00Z">
          <w:pPr>
            <w:numPr>
              <w:numId w:val="27"/>
            </w:numPr>
            <w:tabs>
              <w:tab w:val="num" w:pos="720"/>
            </w:tabs>
            <w:ind w:left="720" w:right="960" w:hanging="360"/>
            <w:divId w:val="1180310647"/>
          </w:pPr>
        </w:pPrChange>
      </w:pPr>
      <w:r>
        <w:rPr>
          <w:rFonts w:ascii="Verdana" w:eastAsia="Times New Roman" w:hAnsi="Verdana"/>
          <w:color w:val="000000"/>
          <w:lang w:val="en"/>
        </w:rPr>
        <w:t xml:space="preserve">Added subsection on Forming the Client Configuration Endpoint URL to help clarify its semantics to developers. This was explained in the OAuth Registration spec but wasn't previously explained </w:t>
      </w:r>
      <w:r>
        <w:rPr>
          <w:rFonts w:ascii="Verdana" w:eastAsia="Times New Roman" w:hAnsi="Verdana"/>
          <w:color w:val="000000"/>
          <w:lang w:val="en"/>
        </w:rPr>
        <w:t xml:space="preserve">here. </w:t>
      </w:r>
    </w:p>
    <w:p w14:paraId="1197E718" w14:textId="77777777" w:rsidR="00000000" w:rsidRDefault="00543415">
      <w:pPr>
        <w:numPr>
          <w:ilvl w:val="0"/>
          <w:numId w:val="5"/>
        </w:numPr>
        <w:ind w:left="1680" w:right="960"/>
        <w:divId w:val="1180310647"/>
        <w:rPr>
          <w:rFonts w:ascii="Verdana" w:eastAsia="Times New Roman" w:hAnsi="Verdana"/>
          <w:color w:val="000000"/>
          <w:lang w:val="en"/>
        </w:rPr>
        <w:pPrChange w:id="106" w:author="Author" w:date="2013-06-27T18:35:00Z">
          <w:pPr>
            <w:numPr>
              <w:numId w:val="27"/>
            </w:numPr>
            <w:tabs>
              <w:tab w:val="num" w:pos="720"/>
            </w:tabs>
            <w:ind w:left="720" w:right="960" w:hanging="360"/>
            <w:divId w:val="1180310647"/>
          </w:pPr>
        </w:pPrChange>
      </w:pPr>
      <w:r>
        <w:rPr>
          <w:rFonts w:ascii="Verdana" w:eastAsia="Times New Roman" w:hAnsi="Verdana"/>
          <w:color w:val="000000"/>
          <w:lang w:val="en"/>
        </w:rPr>
        <w:t xml:space="preserve">Renamed </w:t>
      </w:r>
      <w:r>
        <w:rPr>
          <w:rStyle w:val="HTMLTypewriter"/>
          <w:lang w:val="en"/>
        </w:rPr>
        <w:t>expires_at</w:t>
      </w:r>
      <w:r>
        <w:rPr>
          <w:rFonts w:ascii="Verdana" w:eastAsia="Times New Roman" w:hAnsi="Verdana"/>
          <w:color w:val="000000"/>
          <w:lang w:val="en"/>
        </w:rPr>
        <w:t xml:space="preserve"> to </w:t>
      </w:r>
      <w:r>
        <w:rPr>
          <w:rStyle w:val="HTMLTypewriter"/>
          <w:lang w:val="en"/>
        </w:rPr>
        <w:t>client_secret_expires_at</w:t>
      </w:r>
      <w:r>
        <w:rPr>
          <w:rFonts w:ascii="Verdana" w:eastAsia="Times New Roman" w:hAnsi="Verdana"/>
          <w:color w:val="000000"/>
          <w:lang w:val="en"/>
        </w:rPr>
        <w:t xml:space="preserve"> and </w:t>
      </w:r>
      <w:r>
        <w:rPr>
          <w:rStyle w:val="HTMLTypewriter"/>
          <w:lang w:val="en"/>
        </w:rPr>
        <w:t>issued_at</w:t>
      </w:r>
      <w:r>
        <w:rPr>
          <w:rFonts w:ascii="Verdana" w:eastAsia="Times New Roman" w:hAnsi="Verdana"/>
          <w:color w:val="000000"/>
          <w:lang w:val="en"/>
        </w:rPr>
        <w:t xml:space="preserve"> to </w:t>
      </w:r>
      <w:r>
        <w:rPr>
          <w:rStyle w:val="HTMLTypewriter"/>
          <w:lang w:val="en"/>
        </w:rPr>
        <w:t>client_id_issued_at</w:t>
      </w:r>
      <w:r>
        <w:rPr>
          <w:rFonts w:ascii="Verdana" w:eastAsia="Times New Roman" w:hAnsi="Verdana"/>
          <w:color w:val="000000"/>
          <w:lang w:val="en"/>
        </w:rPr>
        <w:t xml:space="preserve">, tracking OAuth Registration changes. </w:t>
      </w:r>
    </w:p>
    <w:p w14:paraId="0B8945E2" w14:textId="77777777" w:rsidR="00000000" w:rsidRDefault="00543415">
      <w:pPr>
        <w:numPr>
          <w:ilvl w:val="0"/>
          <w:numId w:val="5"/>
        </w:numPr>
        <w:ind w:left="1680" w:right="960"/>
        <w:divId w:val="1180310647"/>
        <w:rPr>
          <w:rFonts w:ascii="Verdana" w:eastAsia="Times New Roman" w:hAnsi="Verdana"/>
          <w:color w:val="000000"/>
          <w:lang w:val="en"/>
        </w:rPr>
        <w:pPrChange w:id="107" w:author="Author" w:date="2013-06-27T18:35:00Z">
          <w:pPr>
            <w:numPr>
              <w:numId w:val="27"/>
            </w:numPr>
            <w:tabs>
              <w:tab w:val="num" w:pos="720"/>
            </w:tabs>
            <w:ind w:left="720" w:right="960" w:hanging="360"/>
            <w:divId w:val="1180310647"/>
          </w:pPr>
        </w:pPrChange>
      </w:pPr>
      <w:r>
        <w:rPr>
          <w:rFonts w:ascii="Verdana" w:eastAsia="Times New Roman" w:hAnsi="Verdana"/>
          <w:color w:val="000000"/>
          <w:lang w:val="en"/>
        </w:rPr>
        <w:t xml:space="preserve">Stated that the JWS Compact Serialization and the JWE Compact Serialization are always used for JWS and JWE data structures. </w:t>
      </w:r>
    </w:p>
    <w:p w14:paraId="2C4AB17D"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-17 </w:t>
      </w:r>
    </w:p>
    <w:p w14:paraId="4887DFB4" w14:textId="77777777" w:rsidR="00000000" w:rsidRDefault="00543415">
      <w:pPr>
        <w:numPr>
          <w:ilvl w:val="0"/>
          <w:numId w:val="6"/>
        </w:numPr>
        <w:ind w:left="1680" w:right="960"/>
        <w:divId w:val="1180310647"/>
        <w:rPr>
          <w:rFonts w:ascii="Verdana" w:eastAsia="Times New Roman" w:hAnsi="Verdana"/>
          <w:color w:val="000000"/>
          <w:lang w:val="en"/>
        </w:rPr>
        <w:pPrChange w:id="108" w:author="Author" w:date="2013-06-27T18:35:00Z">
          <w:pPr>
            <w:numPr>
              <w:numId w:val="28"/>
            </w:numPr>
            <w:tabs>
              <w:tab w:val="num" w:pos="720"/>
            </w:tabs>
            <w:ind w:left="720" w:right="960" w:hanging="360"/>
            <w:divId w:val="1180310647"/>
          </w:pPr>
        </w:pPrChange>
      </w:pPr>
      <w:r>
        <w:rPr>
          <w:rFonts w:ascii="Verdana" w:eastAsia="Times New Roman" w:hAnsi="Verdana"/>
          <w:color w:val="000000"/>
          <w:lang w:val="en"/>
        </w:rPr>
        <w:t xml:space="preserve">Fixed #820 - Removed assumption that Clients that want encrypted responses also sign requests. </w:t>
      </w:r>
    </w:p>
    <w:p w14:paraId="1F9DC752"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-16 </w:t>
      </w:r>
    </w:p>
    <w:p w14:paraId="02F460D8" w14:textId="77777777" w:rsidR="00000000" w:rsidRDefault="00543415">
      <w:pPr>
        <w:numPr>
          <w:ilvl w:val="0"/>
          <w:numId w:val="7"/>
        </w:numPr>
        <w:ind w:left="1680" w:right="960"/>
        <w:divId w:val="1180310647"/>
        <w:rPr>
          <w:rFonts w:ascii="Verdana" w:eastAsia="Times New Roman" w:hAnsi="Verdana"/>
          <w:color w:val="000000"/>
          <w:lang w:val="en"/>
        </w:rPr>
        <w:pPrChange w:id="109" w:author="Author" w:date="2013-06-27T18:35:00Z">
          <w:pPr>
            <w:numPr>
              <w:numId w:val="29"/>
            </w:numPr>
            <w:tabs>
              <w:tab w:val="num" w:pos="720"/>
            </w:tabs>
            <w:ind w:left="720" w:right="960" w:hanging="360"/>
            <w:divId w:val="1180310647"/>
          </w:pPr>
        </w:pPrChange>
      </w:pPr>
      <w:r>
        <w:rPr>
          <w:rFonts w:ascii="Verdana" w:eastAsia="Times New Roman" w:hAnsi="Verdana"/>
          <w:color w:val="000000"/>
          <w:lang w:val="en"/>
        </w:rPr>
        <w:t xml:space="preserve">Fixed #803 - No longer </w:t>
      </w:r>
      <w:proofErr w:type="gramStart"/>
      <w:r>
        <w:rPr>
          <w:rFonts w:ascii="Verdana" w:eastAsia="Times New Roman" w:hAnsi="Verdana"/>
          <w:color w:val="000000"/>
          <w:lang w:val="en"/>
        </w:rPr>
        <w:t>use</w:t>
      </w:r>
      <w:proofErr w:type="gramEnd"/>
      <w:r>
        <w:rPr>
          <w:rFonts w:ascii="Verdana" w:eastAsia="Times New Roman" w:hAnsi="Verdana"/>
          <w:color w:val="000000"/>
          <w:lang w:val="en"/>
        </w:rPr>
        <w:t xml:space="preserve"> </w:t>
      </w:r>
      <w:r>
        <w:rPr>
          <w:rStyle w:val="HTMLTypewriter"/>
          <w:lang w:val="en"/>
        </w:rPr>
        <w:t>client_id</w:t>
      </w:r>
      <w:r>
        <w:rPr>
          <w:rFonts w:ascii="Verdana" w:eastAsia="Times New Roman" w:hAnsi="Verdana"/>
          <w:color w:val="000000"/>
          <w:lang w:val="en"/>
        </w:rPr>
        <w:t xml:space="preserve"> query parameter. </w:t>
      </w:r>
    </w:p>
    <w:p w14:paraId="7433FFF4" w14:textId="77777777" w:rsidR="00000000" w:rsidRDefault="00543415">
      <w:pPr>
        <w:numPr>
          <w:ilvl w:val="0"/>
          <w:numId w:val="7"/>
        </w:numPr>
        <w:ind w:left="1680" w:right="960"/>
        <w:divId w:val="1180310647"/>
        <w:rPr>
          <w:rFonts w:ascii="Verdana" w:eastAsia="Times New Roman" w:hAnsi="Verdana"/>
          <w:color w:val="000000"/>
          <w:lang w:val="en"/>
        </w:rPr>
        <w:pPrChange w:id="110" w:author="Author" w:date="2013-06-27T18:35:00Z">
          <w:pPr>
            <w:numPr>
              <w:numId w:val="29"/>
            </w:numPr>
            <w:tabs>
              <w:tab w:val="num" w:pos="720"/>
            </w:tabs>
            <w:ind w:left="720" w:right="960" w:hanging="360"/>
            <w:divId w:val="1180310647"/>
          </w:pPr>
        </w:pPrChange>
      </w:pPr>
      <w:r>
        <w:rPr>
          <w:rFonts w:ascii="Verdana" w:eastAsia="Times New Roman" w:hAnsi="Verdana"/>
          <w:color w:val="000000"/>
          <w:lang w:val="en"/>
        </w:rPr>
        <w:t xml:space="preserve">Fixed #804 - Removed </w:t>
      </w:r>
      <w:r>
        <w:rPr>
          <w:rStyle w:val="HTMLTypewriter"/>
          <w:lang w:val="en"/>
        </w:rPr>
        <w:t>access_token</w:t>
      </w:r>
      <w:r>
        <w:rPr>
          <w:rFonts w:ascii="Verdana" w:eastAsia="Times New Roman" w:hAnsi="Verdana"/>
          <w:color w:val="000000"/>
          <w:lang w:val="en"/>
        </w:rPr>
        <w:t xml:space="preserve"> from client metadata. </w:t>
      </w:r>
    </w:p>
    <w:p w14:paraId="09EF2A68"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-15 </w:t>
      </w:r>
    </w:p>
    <w:p w14:paraId="373A9E71" w14:textId="77777777" w:rsidR="00000000" w:rsidRDefault="00543415">
      <w:pPr>
        <w:numPr>
          <w:ilvl w:val="0"/>
          <w:numId w:val="8"/>
        </w:numPr>
        <w:ind w:left="1680" w:right="960"/>
        <w:divId w:val="1180310647"/>
        <w:rPr>
          <w:rFonts w:ascii="Verdana" w:eastAsia="Times New Roman" w:hAnsi="Verdana"/>
          <w:color w:val="000000"/>
          <w:lang w:val="en"/>
        </w:rPr>
        <w:pPrChange w:id="111"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#708 - Registration access token requirement. </w:t>
      </w:r>
    </w:p>
    <w:p w14:paraId="5EDD138A" w14:textId="77777777" w:rsidR="00000000" w:rsidRDefault="00543415">
      <w:pPr>
        <w:numPr>
          <w:ilvl w:val="0"/>
          <w:numId w:val="8"/>
        </w:numPr>
        <w:ind w:left="1680" w:right="960"/>
        <w:divId w:val="1180310647"/>
        <w:rPr>
          <w:rFonts w:ascii="Verdana" w:eastAsia="Times New Roman" w:hAnsi="Verdana"/>
          <w:color w:val="000000"/>
          <w:lang w:val="en"/>
        </w:rPr>
        <w:pPrChange w:id="112"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#734 - Invalid JSON in examples. </w:t>
      </w:r>
    </w:p>
    <w:p w14:paraId="624381B4" w14:textId="77777777" w:rsidR="00000000" w:rsidRDefault="00543415">
      <w:pPr>
        <w:numPr>
          <w:ilvl w:val="0"/>
          <w:numId w:val="8"/>
        </w:numPr>
        <w:ind w:left="1680" w:right="960"/>
        <w:divId w:val="1180310647"/>
        <w:rPr>
          <w:rFonts w:ascii="Verdana" w:eastAsia="Times New Roman" w:hAnsi="Verdana"/>
          <w:color w:val="000000"/>
          <w:lang w:val="en"/>
        </w:rPr>
        <w:pPrChange w:id="113"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#736 - Client Update Operation Response: expires_at should be removed from example. </w:t>
      </w:r>
    </w:p>
    <w:p w14:paraId="52D3B7CC" w14:textId="77777777" w:rsidR="00000000" w:rsidRDefault="00543415">
      <w:pPr>
        <w:numPr>
          <w:ilvl w:val="0"/>
          <w:numId w:val="8"/>
        </w:numPr>
        <w:ind w:left="1680" w:right="960"/>
        <w:divId w:val="1180310647"/>
        <w:rPr>
          <w:rFonts w:ascii="Verdana" w:eastAsia="Times New Roman" w:hAnsi="Verdana"/>
          <w:color w:val="000000"/>
          <w:lang w:val="en"/>
        </w:rPr>
        <w:pPrChange w:id="114"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#735 - Require expires_at value in Client Register response. </w:t>
      </w:r>
    </w:p>
    <w:p w14:paraId="1F3EEC0C" w14:textId="77777777" w:rsidR="00000000" w:rsidRDefault="00543415">
      <w:pPr>
        <w:numPr>
          <w:ilvl w:val="0"/>
          <w:numId w:val="8"/>
        </w:numPr>
        <w:ind w:left="1680" w:right="960"/>
        <w:divId w:val="1180310647"/>
        <w:rPr>
          <w:rFonts w:ascii="Verdana" w:eastAsia="Times New Roman" w:hAnsi="Verdana"/>
          <w:color w:val="000000"/>
          <w:lang w:val="en"/>
        </w:rPr>
        <w:pPrChange w:id="115"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Adde</w:t>
      </w:r>
      <w:r>
        <w:rPr>
          <w:rFonts w:ascii="Verdana" w:eastAsia="Times New Roman" w:hAnsi="Verdana"/>
          <w:color w:val="000000"/>
          <w:lang w:val="en"/>
        </w:rPr>
        <w:t xml:space="preserve">d Security Considerations section about TLS version requirements and usage. </w:t>
      </w:r>
    </w:p>
    <w:p w14:paraId="4BF24128" w14:textId="77777777" w:rsidR="00000000" w:rsidRDefault="00543415">
      <w:pPr>
        <w:numPr>
          <w:ilvl w:val="0"/>
          <w:numId w:val="8"/>
        </w:numPr>
        <w:ind w:left="1680" w:right="960"/>
        <w:divId w:val="1180310647"/>
        <w:rPr>
          <w:rFonts w:ascii="Verdana" w:eastAsia="Times New Roman" w:hAnsi="Verdana"/>
          <w:color w:val="000000"/>
          <w:lang w:val="en"/>
        </w:rPr>
        <w:pPrChange w:id="116"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State that when any validations fail, any operations requiring the information that failed to correctly validate MUST be aborted and the information that failed to validate MUST N</w:t>
      </w:r>
      <w:r>
        <w:rPr>
          <w:rFonts w:ascii="Verdana" w:eastAsia="Times New Roman" w:hAnsi="Verdana"/>
          <w:color w:val="000000"/>
          <w:lang w:val="en"/>
        </w:rPr>
        <w:t xml:space="preserve">OT be used. </w:t>
      </w:r>
    </w:p>
    <w:p w14:paraId="27BA693C" w14:textId="77777777" w:rsidR="00000000" w:rsidRDefault="00543415">
      <w:pPr>
        <w:numPr>
          <w:ilvl w:val="0"/>
          <w:numId w:val="8"/>
        </w:numPr>
        <w:ind w:left="1680" w:right="960"/>
        <w:divId w:val="1180310647"/>
        <w:rPr>
          <w:rFonts w:ascii="Verdana" w:eastAsia="Times New Roman" w:hAnsi="Verdana"/>
          <w:color w:val="000000"/>
          <w:lang w:val="en"/>
        </w:rPr>
        <w:pPrChange w:id="117"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#746 - Deleted the </w:t>
      </w:r>
      <w:r>
        <w:rPr>
          <w:rStyle w:val="HTMLTypewriter"/>
          <w:lang w:val="en"/>
        </w:rPr>
        <w:t>operation</w:t>
      </w:r>
      <w:r>
        <w:rPr>
          <w:rFonts w:ascii="Verdana" w:eastAsia="Times New Roman" w:hAnsi="Verdana"/>
          <w:color w:val="000000"/>
          <w:lang w:val="en"/>
        </w:rPr>
        <w:t xml:space="preserve"> parameter. </w:t>
      </w:r>
    </w:p>
    <w:p w14:paraId="3563E423" w14:textId="77777777" w:rsidR="00000000" w:rsidRDefault="00543415">
      <w:pPr>
        <w:numPr>
          <w:ilvl w:val="0"/>
          <w:numId w:val="8"/>
        </w:numPr>
        <w:ind w:left="1680" w:right="960"/>
        <w:divId w:val="1180310647"/>
        <w:rPr>
          <w:rFonts w:ascii="Verdana" w:eastAsia="Times New Roman" w:hAnsi="Verdana"/>
          <w:color w:val="000000"/>
          <w:lang w:val="en"/>
        </w:rPr>
        <w:pPrChange w:id="118"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#745 - Deleted the </w:t>
      </w:r>
      <w:r>
        <w:rPr>
          <w:rStyle w:val="HTMLTypewriter"/>
          <w:lang w:val="en"/>
        </w:rPr>
        <w:t>rotate_secret</w:t>
      </w:r>
      <w:r>
        <w:rPr>
          <w:rFonts w:ascii="Verdana" w:eastAsia="Times New Roman" w:hAnsi="Verdana"/>
          <w:color w:val="000000"/>
          <w:lang w:val="en"/>
        </w:rPr>
        <w:t xml:space="preserve"> operation. </w:t>
      </w:r>
    </w:p>
    <w:p w14:paraId="5433D52D" w14:textId="77777777" w:rsidR="00000000" w:rsidRDefault="00543415">
      <w:pPr>
        <w:numPr>
          <w:ilvl w:val="0"/>
          <w:numId w:val="8"/>
        </w:numPr>
        <w:ind w:left="1680" w:right="960"/>
        <w:divId w:val="1180310647"/>
        <w:rPr>
          <w:rFonts w:ascii="Verdana" w:eastAsia="Times New Roman" w:hAnsi="Verdana"/>
          <w:color w:val="000000"/>
          <w:lang w:val="en"/>
        </w:rPr>
        <w:pPrChange w:id="119"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Changed the Japanese client name to make it sound more natural. </w:t>
      </w:r>
    </w:p>
    <w:p w14:paraId="6385FD9B" w14:textId="77777777" w:rsidR="00000000" w:rsidRDefault="00543415">
      <w:pPr>
        <w:numPr>
          <w:ilvl w:val="0"/>
          <w:numId w:val="8"/>
        </w:numPr>
        <w:ind w:left="1680" w:right="960"/>
        <w:divId w:val="1180310647"/>
        <w:rPr>
          <w:rFonts w:ascii="Verdana" w:eastAsia="Times New Roman" w:hAnsi="Verdana"/>
          <w:color w:val="000000"/>
          <w:lang w:val="en"/>
        </w:rPr>
        <w:pPrChange w:id="120"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Added optional </w:t>
      </w:r>
      <w:r>
        <w:rPr>
          <w:rStyle w:val="HTMLTypewriter"/>
          <w:lang w:val="en"/>
        </w:rPr>
        <w:t>issued_at</w:t>
      </w:r>
      <w:r>
        <w:rPr>
          <w:rFonts w:ascii="Verdana" w:eastAsia="Times New Roman" w:hAnsi="Verdana"/>
          <w:color w:val="000000"/>
          <w:lang w:val="en"/>
        </w:rPr>
        <w:t xml:space="preserve"> response value. </w:t>
      </w:r>
    </w:p>
    <w:p w14:paraId="265F107B" w14:textId="77777777" w:rsidR="00000000" w:rsidRDefault="00543415">
      <w:pPr>
        <w:numPr>
          <w:ilvl w:val="0"/>
          <w:numId w:val="8"/>
        </w:numPr>
        <w:ind w:left="1680" w:right="960"/>
        <w:divId w:val="1180310647"/>
        <w:rPr>
          <w:rFonts w:ascii="Verdana" w:eastAsia="Times New Roman" w:hAnsi="Verdana"/>
          <w:color w:val="000000"/>
          <w:lang w:val="en"/>
        </w:rPr>
        <w:pPrChange w:id="121"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Added client update example. </w:t>
      </w:r>
    </w:p>
    <w:p w14:paraId="28080B1D" w14:textId="77777777" w:rsidR="00000000" w:rsidRDefault="00543415">
      <w:pPr>
        <w:numPr>
          <w:ilvl w:val="0"/>
          <w:numId w:val="8"/>
        </w:numPr>
        <w:ind w:left="1680" w:right="960"/>
        <w:divId w:val="1180310647"/>
        <w:rPr>
          <w:rFonts w:ascii="Verdana" w:eastAsia="Times New Roman" w:hAnsi="Verdana"/>
          <w:color w:val="000000"/>
          <w:lang w:val="en"/>
        </w:rPr>
        <w:pPrChange w:id="122"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Fixed #7</w:t>
      </w:r>
      <w:r>
        <w:rPr>
          <w:rFonts w:ascii="Verdana" w:eastAsia="Times New Roman" w:hAnsi="Verdana"/>
          <w:color w:val="000000"/>
          <w:lang w:val="en"/>
        </w:rPr>
        <w:t xml:space="preserve">27 - Deleted invalid_client_secret error. </w:t>
      </w:r>
    </w:p>
    <w:p w14:paraId="579F1580" w14:textId="77777777" w:rsidR="00000000" w:rsidRDefault="00543415">
      <w:pPr>
        <w:numPr>
          <w:ilvl w:val="0"/>
          <w:numId w:val="8"/>
        </w:numPr>
        <w:ind w:left="1680" w:right="960"/>
        <w:divId w:val="1180310647"/>
        <w:rPr>
          <w:rFonts w:ascii="Verdana" w:eastAsia="Times New Roman" w:hAnsi="Verdana"/>
          <w:color w:val="000000"/>
          <w:lang w:val="en"/>
        </w:rPr>
        <w:pPrChange w:id="123"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#744 - Promoted </w:t>
      </w:r>
      <w:r>
        <w:rPr>
          <w:rStyle w:val="HTMLTypewriter"/>
          <w:lang w:val="en"/>
        </w:rPr>
        <w:t>max_age</w:t>
      </w:r>
      <w:r>
        <w:rPr>
          <w:rFonts w:ascii="Verdana" w:eastAsia="Times New Roman" w:hAnsi="Verdana"/>
          <w:color w:val="000000"/>
          <w:lang w:val="en"/>
        </w:rPr>
        <w:t xml:space="preserve"> to being a top-level parameter. </w:t>
      </w:r>
    </w:p>
    <w:p w14:paraId="0D08B1A9" w14:textId="77777777" w:rsidR="00000000" w:rsidRDefault="00543415">
      <w:pPr>
        <w:numPr>
          <w:ilvl w:val="0"/>
          <w:numId w:val="8"/>
        </w:numPr>
        <w:ind w:left="1680" w:right="960"/>
        <w:divId w:val="1180310647"/>
        <w:rPr>
          <w:rFonts w:ascii="Verdana" w:eastAsia="Times New Roman" w:hAnsi="Verdana"/>
          <w:color w:val="000000"/>
          <w:lang w:val="en"/>
        </w:rPr>
        <w:pPrChange w:id="124"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#765 - Created </w:t>
      </w:r>
      <w:r>
        <w:rPr>
          <w:rStyle w:val="HTMLTypewriter"/>
          <w:lang w:val="en"/>
        </w:rPr>
        <w:t>acr_values</w:t>
      </w:r>
      <w:r>
        <w:rPr>
          <w:rFonts w:ascii="Verdana" w:eastAsia="Times New Roman" w:hAnsi="Verdana"/>
          <w:color w:val="000000"/>
          <w:lang w:val="en"/>
        </w:rPr>
        <w:t xml:space="preserve"> top-level request parameter and changed </w:t>
      </w:r>
      <w:r>
        <w:rPr>
          <w:rStyle w:val="HTMLTypewriter"/>
          <w:lang w:val="en"/>
        </w:rPr>
        <w:t>default_acr</w:t>
      </w:r>
      <w:r>
        <w:rPr>
          <w:rFonts w:ascii="Verdana" w:eastAsia="Times New Roman" w:hAnsi="Verdana"/>
          <w:color w:val="000000"/>
          <w:lang w:val="en"/>
        </w:rPr>
        <w:t xml:space="preserve"> registration parameter to </w:t>
      </w:r>
      <w:r>
        <w:rPr>
          <w:rStyle w:val="HTMLTypewriter"/>
          <w:lang w:val="en"/>
        </w:rPr>
        <w:t>default_acr_values</w:t>
      </w:r>
      <w:r>
        <w:rPr>
          <w:rFonts w:ascii="Verdana" w:eastAsia="Times New Roman" w:hAnsi="Verdana"/>
          <w:color w:val="000000"/>
          <w:lang w:val="en"/>
        </w:rPr>
        <w:t xml:space="preserve">. </w:t>
      </w:r>
    </w:p>
    <w:p w14:paraId="219451ED" w14:textId="77777777" w:rsidR="00000000" w:rsidRDefault="00543415">
      <w:pPr>
        <w:numPr>
          <w:ilvl w:val="0"/>
          <w:numId w:val="8"/>
        </w:numPr>
        <w:ind w:left="1680" w:right="960"/>
        <w:divId w:val="1180310647"/>
        <w:rPr>
          <w:rFonts w:ascii="Verdana" w:eastAsia="Times New Roman" w:hAnsi="Verdana"/>
          <w:color w:val="000000"/>
          <w:lang w:val="en"/>
        </w:rPr>
        <w:pPrChange w:id="125"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Fixed #747 - Change</w:t>
      </w:r>
      <w:r>
        <w:rPr>
          <w:rFonts w:ascii="Verdana" w:eastAsia="Times New Roman" w:hAnsi="Verdana"/>
          <w:color w:val="000000"/>
          <w:lang w:val="en"/>
        </w:rPr>
        <w:t xml:space="preserve">d requests from being form-urlencoded to JSON. </w:t>
      </w:r>
    </w:p>
    <w:p w14:paraId="5217A70C" w14:textId="77777777" w:rsidR="00000000" w:rsidRDefault="00543415">
      <w:pPr>
        <w:numPr>
          <w:ilvl w:val="0"/>
          <w:numId w:val="8"/>
        </w:numPr>
        <w:ind w:left="1680" w:right="960"/>
        <w:divId w:val="1180310647"/>
        <w:rPr>
          <w:rFonts w:ascii="Verdana" w:eastAsia="Times New Roman" w:hAnsi="Verdana"/>
          <w:color w:val="000000"/>
          <w:lang w:val="en"/>
        </w:rPr>
        <w:pPrChange w:id="126"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#755 - Removed client update operation. </w:t>
      </w:r>
    </w:p>
    <w:p w14:paraId="707048CE" w14:textId="77777777" w:rsidR="00000000" w:rsidRDefault="00543415">
      <w:pPr>
        <w:numPr>
          <w:ilvl w:val="0"/>
          <w:numId w:val="8"/>
        </w:numPr>
        <w:ind w:left="1680" w:right="960"/>
        <w:divId w:val="1180310647"/>
        <w:rPr>
          <w:rFonts w:ascii="Verdana" w:eastAsia="Times New Roman" w:hAnsi="Verdana"/>
          <w:color w:val="000000"/>
          <w:lang w:val="en"/>
        </w:rPr>
        <w:pPrChange w:id="127"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#751 - Added client read operation. </w:t>
      </w:r>
    </w:p>
    <w:p w14:paraId="1EA5F1B0" w14:textId="77777777" w:rsidR="00000000" w:rsidRDefault="00543415">
      <w:pPr>
        <w:numPr>
          <w:ilvl w:val="0"/>
          <w:numId w:val="8"/>
        </w:numPr>
        <w:ind w:left="1680" w:right="960"/>
        <w:divId w:val="1180310647"/>
        <w:rPr>
          <w:rFonts w:ascii="Verdana" w:eastAsia="Times New Roman" w:hAnsi="Verdana"/>
          <w:color w:val="000000"/>
          <w:lang w:val="en"/>
        </w:rPr>
        <w:pPrChange w:id="128"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#749 - Added </w:t>
      </w:r>
      <w:r>
        <w:rPr>
          <w:rStyle w:val="HTMLTypewriter"/>
          <w:lang w:val="en"/>
        </w:rPr>
        <w:t>registration_access_url</w:t>
      </w:r>
      <w:r>
        <w:rPr>
          <w:rFonts w:ascii="Verdana" w:eastAsia="Times New Roman" w:hAnsi="Verdana"/>
          <w:color w:val="000000"/>
          <w:lang w:val="en"/>
        </w:rPr>
        <w:t xml:space="preserve">. </w:t>
      </w:r>
    </w:p>
    <w:p w14:paraId="5F35A150" w14:textId="77777777" w:rsidR="00000000" w:rsidRDefault="00543415">
      <w:pPr>
        <w:numPr>
          <w:ilvl w:val="0"/>
          <w:numId w:val="8"/>
        </w:numPr>
        <w:ind w:left="1680" w:right="960"/>
        <w:divId w:val="1180310647"/>
        <w:rPr>
          <w:rFonts w:ascii="Verdana" w:eastAsia="Times New Roman" w:hAnsi="Verdana"/>
          <w:color w:val="000000"/>
          <w:lang w:val="en"/>
        </w:rPr>
        <w:pPrChange w:id="129"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#756 - State that an updated </w:t>
      </w:r>
      <w:r>
        <w:rPr>
          <w:rStyle w:val="HTMLTypewriter"/>
          <w:lang w:val="en"/>
        </w:rPr>
        <w:t>client_secret</w:t>
      </w:r>
      <w:r>
        <w:rPr>
          <w:rFonts w:ascii="Verdana" w:eastAsia="Times New Roman" w:hAnsi="Verdana"/>
          <w:color w:val="000000"/>
          <w:lang w:val="en"/>
        </w:rPr>
        <w:t xml:space="preserve"> value can be returned by</w:t>
      </w:r>
      <w:r>
        <w:rPr>
          <w:rFonts w:ascii="Verdana" w:eastAsia="Times New Roman" w:hAnsi="Verdana"/>
          <w:color w:val="000000"/>
          <w:lang w:val="en"/>
        </w:rPr>
        <w:t xml:space="preserve"> a read operation. </w:t>
      </w:r>
    </w:p>
    <w:p w14:paraId="277A52A1" w14:textId="77777777" w:rsidR="00000000" w:rsidRDefault="00543415">
      <w:pPr>
        <w:numPr>
          <w:ilvl w:val="0"/>
          <w:numId w:val="8"/>
        </w:numPr>
        <w:ind w:left="1680" w:right="960"/>
        <w:divId w:val="1180310647"/>
        <w:rPr>
          <w:rFonts w:ascii="Verdana" w:eastAsia="Times New Roman" w:hAnsi="Verdana"/>
          <w:color w:val="000000"/>
          <w:lang w:val="en"/>
        </w:rPr>
        <w:pPrChange w:id="130"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#774 - Moved invalid client_id from 3.3 to 4.3 and fixed example. </w:t>
      </w:r>
    </w:p>
    <w:p w14:paraId="1AC0B8CA" w14:textId="77777777" w:rsidR="00000000" w:rsidRDefault="00543415">
      <w:pPr>
        <w:numPr>
          <w:ilvl w:val="0"/>
          <w:numId w:val="8"/>
        </w:numPr>
        <w:ind w:left="1680" w:right="960"/>
        <w:divId w:val="1180310647"/>
        <w:rPr>
          <w:rFonts w:ascii="Verdana" w:eastAsia="Times New Roman" w:hAnsi="Verdana"/>
          <w:color w:val="000000"/>
          <w:lang w:val="en"/>
        </w:rPr>
        <w:pPrChange w:id="131"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#774 - Removed invalid client_id and made GET return 403 Forbidden. </w:t>
      </w:r>
    </w:p>
    <w:p w14:paraId="6E7DF01A" w14:textId="77777777" w:rsidR="00000000" w:rsidRDefault="00543415">
      <w:pPr>
        <w:numPr>
          <w:ilvl w:val="0"/>
          <w:numId w:val="8"/>
        </w:numPr>
        <w:ind w:left="1680" w:right="960"/>
        <w:divId w:val="1180310647"/>
        <w:rPr>
          <w:rFonts w:ascii="Verdana" w:eastAsia="Times New Roman" w:hAnsi="Verdana"/>
          <w:color w:val="000000"/>
          <w:lang w:val="en"/>
        </w:rPr>
        <w:pPrChange w:id="132"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missing registration_access_url in GET example response. </w:t>
      </w:r>
    </w:p>
    <w:p w14:paraId="707103AA" w14:textId="77777777" w:rsidR="00000000" w:rsidRDefault="00543415">
      <w:pPr>
        <w:numPr>
          <w:ilvl w:val="0"/>
          <w:numId w:val="8"/>
        </w:numPr>
        <w:ind w:left="1680" w:right="960"/>
        <w:divId w:val="1180310647"/>
        <w:rPr>
          <w:rFonts w:ascii="Verdana" w:eastAsia="Times New Roman" w:hAnsi="Verdana"/>
          <w:color w:val="000000"/>
          <w:lang w:val="en"/>
        </w:rPr>
        <w:pPrChange w:id="133"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#776 - Removed client adding client_id query parameter but make the examples include it as part of the registration_access_url. </w:t>
      </w:r>
    </w:p>
    <w:p w14:paraId="3AA67217" w14:textId="77777777" w:rsidR="00000000" w:rsidRDefault="00543415">
      <w:pPr>
        <w:numPr>
          <w:ilvl w:val="0"/>
          <w:numId w:val="8"/>
        </w:numPr>
        <w:ind w:left="1680" w:right="960"/>
        <w:divId w:val="1180310647"/>
        <w:rPr>
          <w:rFonts w:ascii="Verdana" w:eastAsia="Times New Roman" w:hAnsi="Verdana"/>
          <w:color w:val="000000"/>
          <w:lang w:val="en"/>
        </w:rPr>
        <w:pPrChange w:id="134"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#775 - Made redirects_uri, contacts, and default_acr_values arrays to match the examples. </w:t>
      </w:r>
    </w:p>
    <w:p w14:paraId="1E73B466" w14:textId="77777777" w:rsidR="00000000" w:rsidRDefault="00543415">
      <w:pPr>
        <w:numPr>
          <w:ilvl w:val="0"/>
          <w:numId w:val="8"/>
        </w:numPr>
        <w:ind w:left="1680" w:right="960"/>
        <w:divId w:val="1180310647"/>
        <w:rPr>
          <w:rFonts w:ascii="Verdana" w:eastAsia="Times New Roman" w:hAnsi="Verdana"/>
          <w:color w:val="000000"/>
          <w:lang w:val="en"/>
        </w:rPr>
        <w:pPrChange w:id="135"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Changed </w:t>
      </w:r>
      <w:r>
        <w:rPr>
          <w:rStyle w:val="HTMLTypewriter"/>
          <w:lang w:val="en"/>
        </w:rPr>
        <w:t>invalid_configur</w:t>
      </w:r>
      <w:r>
        <w:rPr>
          <w:rStyle w:val="HTMLTypewriter"/>
          <w:lang w:val="en"/>
        </w:rPr>
        <w:t>ation_parameter</w:t>
      </w:r>
      <w:r>
        <w:rPr>
          <w:rFonts w:ascii="Verdana" w:eastAsia="Times New Roman" w:hAnsi="Verdana"/>
          <w:color w:val="000000"/>
          <w:lang w:val="en"/>
        </w:rPr>
        <w:t xml:space="preserve"> error to </w:t>
      </w:r>
      <w:r>
        <w:rPr>
          <w:rStyle w:val="HTMLTypewriter"/>
          <w:lang w:val="en"/>
        </w:rPr>
        <w:t>invalid_client_metadata</w:t>
      </w:r>
      <w:r>
        <w:rPr>
          <w:rFonts w:ascii="Verdana" w:eastAsia="Times New Roman" w:hAnsi="Verdana"/>
          <w:color w:val="000000"/>
          <w:lang w:val="en"/>
        </w:rPr>
        <w:t xml:space="preserve"> to match the OAuth Registration spec. </w:t>
      </w:r>
    </w:p>
    <w:p w14:paraId="57DC70F0" w14:textId="77777777" w:rsidR="00000000" w:rsidRDefault="00543415">
      <w:pPr>
        <w:numPr>
          <w:ilvl w:val="0"/>
          <w:numId w:val="8"/>
        </w:numPr>
        <w:ind w:left="1680" w:right="960"/>
        <w:divId w:val="1180310647"/>
        <w:rPr>
          <w:rFonts w:ascii="Verdana" w:eastAsia="Times New Roman" w:hAnsi="Verdana"/>
          <w:color w:val="000000"/>
          <w:lang w:val="en"/>
        </w:rPr>
        <w:pPrChange w:id="136"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#777 - Added </w:t>
      </w:r>
      <w:r>
        <w:rPr>
          <w:rStyle w:val="HTMLTypewriter"/>
          <w:lang w:val="en"/>
        </w:rPr>
        <w:t>Pragma: no-cache</w:t>
      </w:r>
      <w:r>
        <w:rPr>
          <w:rFonts w:ascii="Verdana" w:eastAsia="Times New Roman" w:hAnsi="Verdana"/>
          <w:color w:val="000000"/>
          <w:lang w:val="en"/>
        </w:rPr>
        <w:t xml:space="preserve"> to the example responses that were missing it. </w:t>
      </w:r>
    </w:p>
    <w:p w14:paraId="3EE596C2" w14:textId="77777777" w:rsidR="00000000" w:rsidRDefault="00543415">
      <w:pPr>
        <w:numPr>
          <w:ilvl w:val="0"/>
          <w:numId w:val="8"/>
        </w:numPr>
        <w:ind w:left="1680" w:right="960"/>
        <w:divId w:val="1180310647"/>
        <w:rPr>
          <w:rFonts w:ascii="Verdana" w:eastAsia="Times New Roman" w:hAnsi="Verdana"/>
          <w:color w:val="000000"/>
          <w:lang w:val="en"/>
        </w:rPr>
        <w:pPrChange w:id="137"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#773 - Added </w:t>
      </w:r>
      <w:r>
        <w:rPr>
          <w:rStyle w:val="HTMLTypewriter"/>
          <w:lang w:val="en"/>
        </w:rPr>
        <w:t>request_uris</w:t>
      </w:r>
      <w:r>
        <w:rPr>
          <w:rFonts w:ascii="Verdana" w:eastAsia="Times New Roman" w:hAnsi="Verdana"/>
          <w:color w:val="000000"/>
          <w:lang w:val="en"/>
        </w:rPr>
        <w:t xml:space="preserve"> registration parameter to pre-register </w:t>
      </w:r>
      <w:r>
        <w:rPr>
          <w:rStyle w:val="HTMLTypewriter"/>
          <w:lang w:val="en"/>
        </w:rPr>
        <w:t>request_uri</w:t>
      </w:r>
      <w:r>
        <w:rPr>
          <w:rFonts w:ascii="Verdana" w:eastAsia="Times New Roman" w:hAnsi="Verdana"/>
          <w:color w:val="000000"/>
          <w:lang w:val="en"/>
        </w:rPr>
        <w:t xml:space="preserve"> v</w:t>
      </w:r>
      <w:r>
        <w:rPr>
          <w:rFonts w:ascii="Verdana" w:eastAsia="Times New Roman" w:hAnsi="Verdana"/>
          <w:color w:val="000000"/>
          <w:lang w:val="en"/>
        </w:rPr>
        <w:t xml:space="preserve">alues. Also clarified that Request File contents may be cached. </w:t>
      </w:r>
    </w:p>
    <w:p w14:paraId="08D555B7" w14:textId="77777777" w:rsidR="00000000" w:rsidRDefault="00543415">
      <w:pPr>
        <w:numPr>
          <w:ilvl w:val="0"/>
          <w:numId w:val="8"/>
        </w:numPr>
        <w:ind w:left="1680" w:right="960"/>
        <w:divId w:val="1180310647"/>
        <w:rPr>
          <w:rFonts w:ascii="Verdana" w:eastAsia="Times New Roman" w:hAnsi="Verdana"/>
          <w:color w:val="000000"/>
          <w:lang w:val="en"/>
        </w:rPr>
        <w:pPrChange w:id="138"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#758 - State the registration requests can be rate-limited to prevent a DoS attack. </w:t>
      </w:r>
    </w:p>
    <w:p w14:paraId="7B45FAA9" w14:textId="77777777" w:rsidR="00000000" w:rsidRDefault="00543415">
      <w:pPr>
        <w:numPr>
          <w:ilvl w:val="0"/>
          <w:numId w:val="8"/>
        </w:numPr>
        <w:ind w:left="1680" w:right="960"/>
        <w:divId w:val="1180310647"/>
        <w:rPr>
          <w:rFonts w:ascii="Verdana" w:eastAsia="Times New Roman" w:hAnsi="Verdana"/>
          <w:color w:val="000000"/>
          <w:lang w:val="en"/>
        </w:rPr>
        <w:pPrChange w:id="139"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#782 - Changed uses of "_url" in identifiers to "_uri". </w:t>
      </w:r>
    </w:p>
    <w:p w14:paraId="46AE138A" w14:textId="77777777" w:rsidR="00000000" w:rsidRDefault="00543415">
      <w:pPr>
        <w:numPr>
          <w:ilvl w:val="0"/>
          <w:numId w:val="8"/>
        </w:numPr>
        <w:ind w:left="1680" w:right="960"/>
        <w:divId w:val="1180310647"/>
        <w:rPr>
          <w:rFonts w:ascii="Verdana" w:eastAsia="Times New Roman" w:hAnsi="Verdana"/>
          <w:color w:val="000000"/>
          <w:lang w:val="en"/>
        </w:rPr>
        <w:pPrChange w:id="140"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#783 - Changed </w:t>
      </w:r>
      <w:r>
        <w:rPr>
          <w:rStyle w:val="HTMLTypewriter"/>
          <w:lang w:val="en"/>
        </w:rPr>
        <w:t>registration_acc</w:t>
      </w:r>
      <w:r>
        <w:rPr>
          <w:rStyle w:val="HTMLTypewriter"/>
          <w:lang w:val="en"/>
        </w:rPr>
        <w:t>ess_url</w:t>
      </w:r>
      <w:r>
        <w:rPr>
          <w:rFonts w:ascii="Verdana" w:eastAsia="Times New Roman" w:hAnsi="Verdana"/>
          <w:color w:val="000000"/>
          <w:lang w:val="en"/>
        </w:rPr>
        <w:t xml:space="preserve"> to </w:t>
      </w:r>
      <w:r>
        <w:rPr>
          <w:rStyle w:val="HTMLTypewriter"/>
          <w:lang w:val="en"/>
        </w:rPr>
        <w:t>registered_client_uri</w:t>
      </w:r>
      <w:r>
        <w:rPr>
          <w:rFonts w:ascii="Verdana" w:eastAsia="Times New Roman" w:hAnsi="Verdana"/>
          <w:color w:val="000000"/>
          <w:lang w:val="en"/>
        </w:rPr>
        <w:t xml:space="preserve">. </w:t>
      </w:r>
    </w:p>
    <w:p w14:paraId="1F306F93" w14:textId="77777777" w:rsidR="00000000" w:rsidRDefault="00543415">
      <w:pPr>
        <w:numPr>
          <w:ilvl w:val="0"/>
          <w:numId w:val="8"/>
        </w:numPr>
        <w:ind w:left="1680" w:right="960"/>
        <w:divId w:val="1180310647"/>
        <w:rPr>
          <w:rFonts w:ascii="Verdana" w:eastAsia="Times New Roman" w:hAnsi="Verdana"/>
          <w:color w:val="000000"/>
          <w:lang w:val="en"/>
        </w:rPr>
        <w:pPrChange w:id="141"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#703 - Added the PKIX JWK key type for X.509 certificates and consolidated the </w:t>
      </w:r>
      <w:r>
        <w:rPr>
          <w:rStyle w:val="HTMLTypewriter"/>
          <w:lang w:val="en"/>
        </w:rPr>
        <w:t>x509_uri</w:t>
      </w:r>
      <w:r>
        <w:rPr>
          <w:rFonts w:ascii="Verdana" w:eastAsia="Times New Roman" w:hAnsi="Verdana"/>
          <w:color w:val="000000"/>
          <w:lang w:val="en"/>
        </w:rPr>
        <w:t xml:space="preserve">, </w:t>
      </w:r>
      <w:r>
        <w:rPr>
          <w:rStyle w:val="HTMLTypewriter"/>
          <w:lang w:val="en"/>
        </w:rPr>
        <w:t>x509_encryption_uri</w:t>
      </w:r>
      <w:r>
        <w:rPr>
          <w:rFonts w:ascii="Verdana" w:eastAsia="Times New Roman" w:hAnsi="Verdana"/>
          <w:color w:val="000000"/>
          <w:lang w:val="en"/>
        </w:rPr>
        <w:t xml:space="preserve">, and </w:t>
      </w:r>
      <w:r>
        <w:rPr>
          <w:rStyle w:val="HTMLTypewriter"/>
          <w:lang w:val="en"/>
        </w:rPr>
        <w:t>jwk_encryption_uri</w:t>
      </w:r>
      <w:r>
        <w:rPr>
          <w:rFonts w:ascii="Verdana" w:eastAsia="Times New Roman" w:hAnsi="Verdana"/>
          <w:color w:val="000000"/>
          <w:lang w:val="en"/>
        </w:rPr>
        <w:t xml:space="preserve"> parameters into a combined </w:t>
      </w:r>
      <w:r>
        <w:rPr>
          <w:rStyle w:val="HTMLTypewriter"/>
          <w:lang w:val="en"/>
        </w:rPr>
        <w:t>jwk_uri</w:t>
      </w:r>
      <w:r>
        <w:rPr>
          <w:rFonts w:ascii="Verdana" w:eastAsia="Times New Roman" w:hAnsi="Verdana"/>
          <w:color w:val="000000"/>
          <w:lang w:val="en"/>
        </w:rPr>
        <w:t xml:space="preserve"> parameter. </w:t>
      </w:r>
    </w:p>
    <w:p w14:paraId="20351719" w14:textId="77777777" w:rsidR="00000000" w:rsidRDefault="00543415">
      <w:pPr>
        <w:numPr>
          <w:ilvl w:val="0"/>
          <w:numId w:val="8"/>
        </w:numPr>
        <w:ind w:left="1680" w:right="960"/>
        <w:divId w:val="1180310647"/>
        <w:rPr>
          <w:rFonts w:ascii="Verdana" w:eastAsia="Times New Roman" w:hAnsi="Verdana"/>
          <w:color w:val="000000"/>
          <w:lang w:val="en"/>
        </w:rPr>
        <w:pPrChange w:id="142"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#786 - Changed the name of </w:t>
      </w:r>
      <w:r>
        <w:rPr>
          <w:rStyle w:val="HTMLTypewriter"/>
          <w:lang w:val="en"/>
        </w:rPr>
        <w:t>jw</w:t>
      </w:r>
      <w:r>
        <w:rPr>
          <w:rStyle w:val="HTMLTypewriter"/>
          <w:lang w:val="en"/>
        </w:rPr>
        <w:t>k_uri</w:t>
      </w:r>
      <w:r>
        <w:rPr>
          <w:rFonts w:ascii="Verdana" w:eastAsia="Times New Roman" w:hAnsi="Verdana"/>
          <w:color w:val="000000"/>
          <w:lang w:val="en"/>
        </w:rPr>
        <w:t xml:space="preserve"> to </w:t>
      </w:r>
      <w:r>
        <w:rPr>
          <w:rStyle w:val="HTMLTypewriter"/>
          <w:lang w:val="en"/>
        </w:rPr>
        <w:t>jwks_uri</w:t>
      </w:r>
      <w:r>
        <w:rPr>
          <w:rFonts w:ascii="Verdana" w:eastAsia="Times New Roman" w:hAnsi="Verdana"/>
          <w:color w:val="000000"/>
          <w:lang w:val="en"/>
        </w:rPr>
        <w:t xml:space="preserve">. </w:t>
      </w:r>
    </w:p>
    <w:p w14:paraId="2FC3D281" w14:textId="77777777" w:rsidR="00000000" w:rsidRDefault="00543415">
      <w:pPr>
        <w:numPr>
          <w:ilvl w:val="0"/>
          <w:numId w:val="8"/>
        </w:numPr>
        <w:ind w:left="1680" w:right="960"/>
        <w:divId w:val="1180310647"/>
        <w:rPr>
          <w:rFonts w:ascii="Verdana" w:eastAsia="Times New Roman" w:hAnsi="Verdana"/>
          <w:color w:val="000000"/>
          <w:lang w:val="en"/>
        </w:rPr>
        <w:pPrChange w:id="143"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Added the </w:t>
      </w:r>
      <w:r>
        <w:rPr>
          <w:rStyle w:val="HTMLTypewriter"/>
          <w:lang w:val="en"/>
        </w:rPr>
        <w:t>response_types</w:t>
      </w:r>
      <w:r>
        <w:rPr>
          <w:rFonts w:ascii="Verdana" w:eastAsia="Times New Roman" w:hAnsi="Verdana"/>
          <w:color w:val="000000"/>
          <w:lang w:val="en"/>
        </w:rPr>
        <w:t xml:space="preserve"> registration parameter. </w:t>
      </w:r>
    </w:p>
    <w:p w14:paraId="066F7017" w14:textId="77777777" w:rsidR="00000000" w:rsidRDefault="00543415">
      <w:pPr>
        <w:numPr>
          <w:ilvl w:val="0"/>
          <w:numId w:val="8"/>
        </w:numPr>
        <w:ind w:left="1680" w:right="960"/>
        <w:divId w:val="1180310647"/>
        <w:rPr>
          <w:rFonts w:ascii="Verdana" w:eastAsia="Times New Roman" w:hAnsi="Verdana"/>
          <w:color w:val="000000"/>
          <w:lang w:val="en"/>
        </w:rPr>
        <w:pPrChange w:id="144"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Added the </w:t>
      </w:r>
      <w:r>
        <w:rPr>
          <w:rStyle w:val="HTMLTypewriter"/>
          <w:lang w:val="en"/>
        </w:rPr>
        <w:t>grant_types</w:t>
      </w:r>
      <w:r>
        <w:rPr>
          <w:rFonts w:ascii="Verdana" w:eastAsia="Times New Roman" w:hAnsi="Verdana"/>
          <w:color w:val="000000"/>
          <w:lang w:val="en"/>
        </w:rPr>
        <w:t xml:space="preserve"> registration parameter. </w:t>
      </w:r>
    </w:p>
    <w:p w14:paraId="7C2BD1EE" w14:textId="77777777" w:rsidR="00000000" w:rsidRDefault="00543415">
      <w:pPr>
        <w:numPr>
          <w:ilvl w:val="0"/>
          <w:numId w:val="8"/>
        </w:numPr>
        <w:ind w:left="1680" w:right="960"/>
        <w:divId w:val="1180310647"/>
        <w:rPr>
          <w:rFonts w:ascii="Verdana" w:eastAsia="Times New Roman" w:hAnsi="Verdana"/>
          <w:color w:val="000000"/>
          <w:lang w:val="en"/>
        </w:rPr>
        <w:pPrChange w:id="145"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Added table documenting correspondence between </w:t>
      </w:r>
      <w:r>
        <w:rPr>
          <w:rStyle w:val="HTMLTypewriter"/>
          <w:lang w:val="en"/>
        </w:rPr>
        <w:t>response_type</w:t>
      </w:r>
      <w:r>
        <w:rPr>
          <w:rFonts w:ascii="Verdana" w:eastAsia="Times New Roman" w:hAnsi="Verdana"/>
          <w:color w:val="000000"/>
          <w:lang w:val="en"/>
        </w:rPr>
        <w:t xml:space="preserve"> values used and </w:t>
      </w:r>
      <w:r>
        <w:rPr>
          <w:rStyle w:val="HTMLTypewriter"/>
          <w:lang w:val="en"/>
        </w:rPr>
        <w:t>grant_type</w:t>
      </w:r>
      <w:r>
        <w:rPr>
          <w:rFonts w:ascii="Verdana" w:eastAsia="Times New Roman" w:hAnsi="Verdana"/>
          <w:color w:val="000000"/>
          <w:lang w:val="en"/>
        </w:rPr>
        <w:t xml:space="preserve"> values used. </w:t>
      </w:r>
    </w:p>
    <w:p w14:paraId="3821A4C7" w14:textId="77777777" w:rsidR="00000000" w:rsidRDefault="00543415">
      <w:pPr>
        <w:numPr>
          <w:ilvl w:val="0"/>
          <w:numId w:val="8"/>
        </w:numPr>
        <w:ind w:left="1680" w:right="960"/>
        <w:divId w:val="1180310647"/>
        <w:rPr>
          <w:rFonts w:ascii="Verdana" w:eastAsia="Times New Roman" w:hAnsi="Verdana"/>
          <w:color w:val="000000"/>
          <w:lang w:val="en"/>
        </w:rPr>
        <w:pPrChange w:id="146" w:author="Author" w:date="2013-06-27T18:35:00Z">
          <w:pPr>
            <w:numPr>
              <w:numId w:val="30"/>
            </w:numPr>
            <w:tabs>
              <w:tab w:val="num" w:pos="720"/>
            </w:tabs>
            <w:ind w:left="720" w:right="960" w:hanging="360"/>
            <w:divId w:val="1180310647"/>
          </w:pPr>
        </w:pPrChange>
      </w:pPr>
      <w:r>
        <w:rPr>
          <w:rFonts w:ascii="Verdana" w:eastAsia="Times New Roman" w:hAnsi="Verdana"/>
          <w:color w:val="000000"/>
          <w:lang w:val="en"/>
        </w:rPr>
        <w:t xml:space="preserve">Fixed #788 - Renamed "OpenID Request </w:t>
      </w:r>
      <w:r>
        <w:rPr>
          <w:rFonts w:ascii="Verdana" w:eastAsia="Times New Roman" w:hAnsi="Verdana"/>
          <w:color w:val="000000"/>
          <w:lang w:val="en"/>
        </w:rPr>
        <w:t xml:space="preserve">Object" to "Request Object". </w:t>
      </w:r>
    </w:p>
    <w:p w14:paraId="7DBB2FF2"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-14 </w:t>
      </w:r>
    </w:p>
    <w:p w14:paraId="112B45F6" w14:textId="77777777" w:rsidR="00000000" w:rsidRDefault="00543415">
      <w:pPr>
        <w:numPr>
          <w:ilvl w:val="0"/>
          <w:numId w:val="9"/>
        </w:numPr>
        <w:ind w:left="1680" w:right="960"/>
        <w:divId w:val="1180310647"/>
        <w:rPr>
          <w:rFonts w:ascii="Verdana" w:eastAsia="Times New Roman" w:hAnsi="Verdana"/>
          <w:color w:val="000000"/>
          <w:lang w:val="en"/>
        </w:rPr>
        <w:pPrChange w:id="147"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 xml:space="preserve">Changed the syntax of some elements to match the syntax used in the OAuth Dynamic Client Registration draft. Specifically, changed </w:t>
      </w:r>
      <w:r>
        <w:rPr>
          <w:rStyle w:val="HTMLTypewriter"/>
          <w:lang w:val="en"/>
        </w:rPr>
        <w:t>type</w:t>
      </w:r>
      <w:r>
        <w:rPr>
          <w:rFonts w:ascii="Verdana" w:eastAsia="Times New Roman" w:hAnsi="Verdana"/>
          <w:color w:val="000000"/>
          <w:lang w:val="en"/>
        </w:rPr>
        <w:t xml:space="preserve"> to </w:t>
      </w:r>
      <w:r>
        <w:rPr>
          <w:rStyle w:val="HTMLTypewriter"/>
          <w:lang w:val="en"/>
        </w:rPr>
        <w:t>operation</w:t>
      </w:r>
      <w:r>
        <w:rPr>
          <w:rFonts w:ascii="Verdana" w:eastAsia="Times New Roman" w:hAnsi="Verdana"/>
          <w:color w:val="000000"/>
          <w:lang w:val="en"/>
        </w:rPr>
        <w:t xml:space="preserve">, changed </w:t>
      </w:r>
      <w:r>
        <w:rPr>
          <w:rStyle w:val="HTMLTypewriter"/>
          <w:lang w:val="en"/>
        </w:rPr>
        <w:t>associate</w:t>
      </w:r>
      <w:r>
        <w:rPr>
          <w:rFonts w:ascii="Verdana" w:eastAsia="Times New Roman" w:hAnsi="Verdana"/>
          <w:color w:val="000000"/>
          <w:lang w:val="en"/>
        </w:rPr>
        <w:t xml:space="preserve"> to </w:t>
      </w:r>
      <w:r>
        <w:rPr>
          <w:rStyle w:val="HTMLTypewriter"/>
          <w:lang w:val="en"/>
        </w:rPr>
        <w:t>register</w:t>
      </w:r>
      <w:r>
        <w:rPr>
          <w:rFonts w:ascii="Verdana" w:eastAsia="Times New Roman" w:hAnsi="Verdana"/>
          <w:color w:val="000000"/>
          <w:lang w:val="en"/>
        </w:rPr>
        <w:t xml:space="preserve">, and changed </w:t>
      </w:r>
      <w:r>
        <w:rPr>
          <w:rStyle w:val="HTMLTypewriter"/>
          <w:lang w:val="en"/>
        </w:rPr>
        <w:t>application_name</w:t>
      </w:r>
      <w:r>
        <w:rPr>
          <w:rFonts w:ascii="Verdana" w:eastAsia="Times New Roman" w:hAnsi="Verdana"/>
          <w:color w:val="000000"/>
          <w:lang w:val="en"/>
        </w:rPr>
        <w:t xml:space="preserve"> to </w:t>
      </w:r>
      <w:r>
        <w:rPr>
          <w:rStyle w:val="HTMLTypewriter"/>
          <w:lang w:val="en"/>
        </w:rPr>
        <w:t>client_n</w:t>
      </w:r>
      <w:r>
        <w:rPr>
          <w:rStyle w:val="HTMLTypewriter"/>
          <w:lang w:val="en"/>
        </w:rPr>
        <w:t>ame</w:t>
      </w:r>
      <w:r>
        <w:rPr>
          <w:rFonts w:ascii="Verdana" w:eastAsia="Times New Roman" w:hAnsi="Verdana"/>
          <w:color w:val="000000"/>
          <w:lang w:val="en"/>
        </w:rPr>
        <w:t xml:space="preserve">. Also changed the responses of </w:t>
      </w:r>
      <w:r>
        <w:rPr>
          <w:rStyle w:val="HTMLTypewriter"/>
          <w:lang w:val="en"/>
        </w:rPr>
        <w:t>client_register</w:t>
      </w:r>
      <w:r>
        <w:rPr>
          <w:rFonts w:ascii="Verdana" w:eastAsia="Times New Roman" w:hAnsi="Verdana"/>
          <w:color w:val="000000"/>
          <w:lang w:val="en"/>
        </w:rPr>
        <w:t xml:space="preserve"> and </w:t>
      </w:r>
      <w:r>
        <w:rPr>
          <w:rStyle w:val="HTMLTypewriter"/>
          <w:lang w:val="en"/>
        </w:rPr>
        <w:t>client_update</w:t>
      </w:r>
      <w:r>
        <w:rPr>
          <w:rFonts w:ascii="Verdana" w:eastAsia="Times New Roman" w:hAnsi="Verdana"/>
          <w:color w:val="000000"/>
          <w:lang w:val="en"/>
        </w:rPr>
        <w:t xml:space="preserve"> to include full client information instead of just the Client ID. </w:t>
      </w:r>
    </w:p>
    <w:p w14:paraId="4427A956" w14:textId="77777777" w:rsidR="00000000" w:rsidRDefault="00543415">
      <w:pPr>
        <w:numPr>
          <w:ilvl w:val="0"/>
          <w:numId w:val="9"/>
        </w:numPr>
        <w:ind w:left="1680" w:right="960"/>
        <w:divId w:val="1180310647"/>
        <w:rPr>
          <w:rFonts w:ascii="Verdana" w:eastAsia="Times New Roman" w:hAnsi="Verdana"/>
          <w:color w:val="000000"/>
          <w:lang w:val="en"/>
        </w:rPr>
        <w:pPrChange w:id="148"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 xml:space="preserve">Added Implementation Considerations section. </w:t>
      </w:r>
    </w:p>
    <w:p w14:paraId="40982035" w14:textId="77777777" w:rsidR="00000000" w:rsidRDefault="00543415">
      <w:pPr>
        <w:numPr>
          <w:ilvl w:val="0"/>
          <w:numId w:val="9"/>
        </w:numPr>
        <w:ind w:left="1680" w:right="960"/>
        <w:divId w:val="1180310647"/>
        <w:rPr>
          <w:rFonts w:ascii="Verdana" w:eastAsia="Times New Roman" w:hAnsi="Verdana"/>
          <w:color w:val="000000"/>
          <w:lang w:val="en"/>
        </w:rPr>
        <w:pPrChange w:id="149"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 xml:space="preserve">Fixed #656 - Changed </w:t>
      </w:r>
      <w:r>
        <w:rPr>
          <w:rStyle w:val="HTMLTypewriter"/>
          <w:lang w:val="en"/>
        </w:rPr>
        <w:t>token_endpoint_auth_type</w:t>
      </w:r>
      <w:r>
        <w:rPr>
          <w:rFonts w:ascii="Verdana" w:eastAsia="Times New Roman" w:hAnsi="Verdana"/>
          <w:color w:val="000000"/>
          <w:lang w:val="en"/>
        </w:rPr>
        <w:t xml:space="preserve"> to </w:t>
      </w:r>
      <w:r>
        <w:rPr>
          <w:rStyle w:val="HTMLTypewriter"/>
          <w:lang w:val="en"/>
        </w:rPr>
        <w:t>token_endpoint_auth_method</w:t>
      </w:r>
      <w:r>
        <w:rPr>
          <w:rFonts w:ascii="Verdana" w:eastAsia="Times New Roman" w:hAnsi="Verdana"/>
          <w:color w:val="000000"/>
          <w:lang w:val="en"/>
        </w:rPr>
        <w:t xml:space="preserve"> and </w:t>
      </w:r>
      <w:r>
        <w:rPr>
          <w:rStyle w:val="HTMLTypewriter"/>
          <w:lang w:val="en"/>
        </w:rPr>
        <w:t>token_endpoint_auth_types_supported</w:t>
      </w:r>
      <w:r>
        <w:rPr>
          <w:rFonts w:ascii="Verdana" w:eastAsia="Times New Roman" w:hAnsi="Verdana"/>
          <w:color w:val="000000"/>
          <w:lang w:val="en"/>
        </w:rPr>
        <w:t xml:space="preserve"> to </w:t>
      </w:r>
      <w:r>
        <w:rPr>
          <w:rStyle w:val="HTMLTypewriter"/>
          <w:lang w:val="en"/>
        </w:rPr>
        <w:t>token_endpoint_auth_methods_supported</w:t>
      </w:r>
      <w:r>
        <w:rPr>
          <w:rFonts w:ascii="Verdana" w:eastAsia="Times New Roman" w:hAnsi="Verdana"/>
          <w:color w:val="000000"/>
          <w:lang w:val="en"/>
        </w:rPr>
        <w:t xml:space="preserve">. </w:t>
      </w:r>
    </w:p>
    <w:p w14:paraId="27187489" w14:textId="77777777" w:rsidR="00000000" w:rsidRDefault="00543415">
      <w:pPr>
        <w:numPr>
          <w:ilvl w:val="0"/>
          <w:numId w:val="9"/>
        </w:numPr>
        <w:ind w:left="1680" w:right="960"/>
        <w:divId w:val="1180310647"/>
        <w:rPr>
          <w:rFonts w:ascii="Verdana" w:eastAsia="Times New Roman" w:hAnsi="Verdana"/>
          <w:color w:val="000000"/>
          <w:lang w:val="en"/>
        </w:rPr>
        <w:pPrChange w:id="150"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 xml:space="preserve">Fixed #698 - Inconsistent use of articles. </w:t>
      </w:r>
    </w:p>
    <w:p w14:paraId="703B7918" w14:textId="77777777" w:rsidR="00000000" w:rsidRDefault="00543415">
      <w:pPr>
        <w:numPr>
          <w:ilvl w:val="0"/>
          <w:numId w:val="9"/>
        </w:numPr>
        <w:ind w:left="1680" w:right="960"/>
        <w:divId w:val="1180310647"/>
        <w:rPr>
          <w:rFonts w:ascii="Verdana" w:eastAsia="Times New Roman" w:hAnsi="Verdana"/>
          <w:color w:val="000000"/>
          <w:lang w:val="en"/>
        </w:rPr>
        <w:pPrChange w:id="151"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 xml:space="preserve">Deleted </w:t>
      </w:r>
      <w:r>
        <w:rPr>
          <w:rStyle w:val="HTMLTypewriter"/>
          <w:lang w:val="en"/>
        </w:rPr>
        <w:t>javascript_origin_uris</w:t>
      </w:r>
      <w:r>
        <w:rPr>
          <w:rFonts w:ascii="Verdana" w:eastAsia="Times New Roman" w:hAnsi="Verdana"/>
          <w:color w:val="000000"/>
          <w:lang w:val="en"/>
        </w:rPr>
        <w:t xml:space="preserve">, which is no longer present in Session. </w:t>
      </w:r>
    </w:p>
    <w:p w14:paraId="34A178F1" w14:textId="77777777" w:rsidR="00000000" w:rsidRDefault="00543415">
      <w:pPr>
        <w:numPr>
          <w:ilvl w:val="0"/>
          <w:numId w:val="9"/>
        </w:numPr>
        <w:ind w:left="1680" w:right="960"/>
        <w:divId w:val="1180310647"/>
        <w:rPr>
          <w:rFonts w:ascii="Verdana" w:eastAsia="Times New Roman" w:hAnsi="Verdana"/>
          <w:color w:val="000000"/>
          <w:lang w:val="en"/>
        </w:rPr>
        <w:pPrChange w:id="152"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 xml:space="preserve">Reference and provide note to </w:t>
      </w:r>
      <w:r>
        <w:rPr>
          <w:rFonts w:ascii="Verdana" w:eastAsia="Times New Roman" w:hAnsi="Verdana"/>
          <w:color w:val="000000"/>
          <w:lang w:val="en"/>
        </w:rPr>
        <w:t xml:space="preserve">implementers about </w:t>
      </w:r>
      <w:r>
        <w:rPr>
          <w:rFonts w:ascii="Verdana" w:eastAsia="Times New Roman" w:hAnsi="Verdana"/>
          <w:color w:val="000000"/>
          <w:lang w:val="en"/>
        </w:rPr>
        <w:fldChar w:fldCharType="begin"/>
      </w:r>
      <w:r>
        <w:rPr>
          <w:rFonts w:ascii="Verdana" w:eastAsia="Times New Roman" w:hAnsi="Verdana"/>
          <w:color w:val="000000"/>
          <w:lang w:val="en"/>
        </w:rPr>
        <w:instrText xml:space="preserve"> </w:instrText>
      </w:r>
      <w:r>
        <w:rPr>
          <w:rFonts w:ascii="Verdana" w:eastAsia="Times New Roman" w:hAnsi="Verdana"/>
          <w:color w:val="000000"/>
          <w:lang w:val="en"/>
        </w:rPr>
        <w:instrText>HYPERLINK "" \l "I-D.ietf-oauth-dyn-reg"</w:instrText>
      </w:r>
      <w:r>
        <w:rPr>
          <w:rFonts w:ascii="Verdana" w:eastAsia="Times New Roman" w:hAnsi="Verdana"/>
          <w:color w:val="000000"/>
          <w:lang w:val="en"/>
        </w:rPr>
        <w:instrText xml:space="preserve"> </w:instrText>
      </w:r>
      <w:r>
        <w:rPr>
          <w:rFonts w:ascii="Verdana" w:eastAsia="Times New Roman" w:hAnsi="Verdana"/>
          <w:color w:val="000000"/>
          <w:lang w:val="en"/>
        </w:rPr>
        <w:fldChar w:fldCharType="separate"/>
      </w:r>
      <w:r>
        <w:rPr>
          <w:rStyle w:val="Hyperlink"/>
          <w:rFonts w:ascii="Verdana" w:eastAsia="Times New Roman" w:hAnsi="Verdana"/>
          <w:u w:val="none"/>
          <w:lang w:val="en"/>
        </w:rPr>
        <w:t>OAuth Dynamic Client Registration Protocol</w:t>
      </w:r>
      <w:r>
        <w:rPr>
          <w:rStyle w:val="Hyperlink"/>
          <w:rFonts w:ascii="Verdana" w:eastAsia="Times New Roman" w:hAnsi="Verdana"/>
          <w:vanish/>
          <w:u w:val="none"/>
          <w:lang w:val="en"/>
        </w:rPr>
        <w:t xml:space="preserve"> (Richer, J., Bradley, J., Jones, M., and M. Machulak, “OAuth 2.0 Dynamic Client Registration Protocol,” May 2013.)</w:t>
      </w:r>
      <w:r>
        <w:rPr>
          <w:rFonts w:ascii="Verdana" w:eastAsia="Times New Roman" w:hAnsi="Verdana"/>
          <w:color w:val="000000"/>
          <w:lang w:val="en"/>
        </w:rPr>
        <w:fldChar w:fldCharType="end"/>
      </w:r>
      <w:r>
        <w:rPr>
          <w:rFonts w:ascii="Verdana" w:eastAsia="Times New Roman" w:hAnsi="Verdana"/>
          <w:color w:val="000000"/>
          <w:lang w:val="en"/>
        </w:rPr>
        <w:t xml:space="preserve"> [I</w:t>
      </w:r>
      <w:r>
        <w:rPr>
          <w:rFonts w:ascii="Verdana" w:eastAsia="Times New Roman" w:hAnsi="Verdana"/>
          <w:color w:val="000000"/>
          <w:lang w:val="en"/>
        </w:rPr>
        <w:noBreakHyphen/>
        <w:t>D.ietf</w:t>
      </w:r>
      <w:r>
        <w:rPr>
          <w:rFonts w:ascii="Verdana" w:eastAsia="Times New Roman" w:hAnsi="Verdana"/>
          <w:color w:val="000000"/>
          <w:lang w:val="en"/>
        </w:rPr>
        <w:noBreakHyphen/>
        <w:t>oauth</w:t>
      </w:r>
      <w:r>
        <w:rPr>
          <w:rFonts w:ascii="Verdana" w:eastAsia="Times New Roman" w:hAnsi="Verdana"/>
          <w:color w:val="000000"/>
          <w:lang w:val="en"/>
        </w:rPr>
        <w:noBreakHyphen/>
        <w:t>dyn</w:t>
      </w:r>
      <w:r>
        <w:rPr>
          <w:rFonts w:ascii="Verdana" w:eastAsia="Times New Roman" w:hAnsi="Verdana"/>
          <w:color w:val="000000"/>
          <w:lang w:val="en"/>
        </w:rPr>
        <w:noBreakHyphen/>
        <w:t xml:space="preserve">reg]. </w:t>
      </w:r>
    </w:p>
    <w:p w14:paraId="31A98CB2" w14:textId="77777777" w:rsidR="00000000" w:rsidRDefault="00543415">
      <w:pPr>
        <w:numPr>
          <w:ilvl w:val="0"/>
          <w:numId w:val="9"/>
        </w:numPr>
        <w:ind w:left="1680" w:right="960"/>
        <w:divId w:val="1180310647"/>
        <w:rPr>
          <w:rFonts w:ascii="Verdana" w:eastAsia="Times New Roman" w:hAnsi="Verdana"/>
          <w:color w:val="000000"/>
          <w:lang w:val="en"/>
        </w:rPr>
        <w:pPrChange w:id="153" w:author="Author" w:date="2013-06-27T18:35:00Z">
          <w:pPr>
            <w:numPr>
              <w:numId w:val="31"/>
            </w:numPr>
            <w:tabs>
              <w:tab w:val="num" w:pos="720"/>
            </w:tabs>
            <w:ind w:left="720" w:right="960" w:hanging="360"/>
            <w:divId w:val="1180310647"/>
          </w:pPr>
        </w:pPrChange>
      </w:pPr>
      <w:r>
        <w:rPr>
          <w:rFonts w:ascii="Verdana" w:eastAsia="Times New Roman" w:hAnsi="Verdana"/>
          <w:color w:val="000000"/>
          <w:lang w:val="en"/>
        </w:rPr>
        <w:t>Changed</w:t>
      </w:r>
      <w:r>
        <w:rPr>
          <w:rFonts w:ascii="Verdana" w:eastAsia="Times New Roman" w:hAnsi="Verdana"/>
          <w:color w:val="000000"/>
          <w:lang w:val="en"/>
        </w:rPr>
        <w:t xml:space="preserve"> token_endpoint_auth_method example result value from "client_secret_basic client_secret_post" to "client_secret_basic" since the definition requires the value to be a single method. </w:t>
      </w:r>
    </w:p>
    <w:p w14:paraId="508745A8"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-13 </w:t>
      </w:r>
    </w:p>
    <w:p w14:paraId="70881253" w14:textId="77777777" w:rsidR="00000000" w:rsidRDefault="00543415">
      <w:pPr>
        <w:numPr>
          <w:ilvl w:val="0"/>
          <w:numId w:val="10"/>
        </w:numPr>
        <w:ind w:left="1680" w:right="960"/>
        <w:divId w:val="1180310647"/>
        <w:rPr>
          <w:rFonts w:ascii="Verdana" w:eastAsia="Times New Roman" w:hAnsi="Verdana"/>
          <w:color w:val="000000"/>
          <w:lang w:val="en"/>
        </w:rPr>
        <w:pPrChange w:id="154" w:author="Author" w:date="2013-06-27T18:35:00Z">
          <w:pPr>
            <w:numPr>
              <w:numId w:val="32"/>
            </w:numPr>
            <w:tabs>
              <w:tab w:val="num" w:pos="720"/>
            </w:tabs>
            <w:ind w:left="720" w:right="960" w:hanging="360"/>
            <w:divId w:val="1180310647"/>
          </w:pPr>
        </w:pPrChange>
      </w:pPr>
      <w:r>
        <w:rPr>
          <w:rFonts w:ascii="Verdana" w:eastAsia="Times New Roman" w:hAnsi="Verdana"/>
          <w:color w:val="000000"/>
          <w:lang w:val="en"/>
        </w:rPr>
        <w:t xml:space="preserve">Fixed #687 - Inconsistency between </w:t>
      </w:r>
      <w:r>
        <w:rPr>
          <w:rStyle w:val="HTMLTypewriter"/>
          <w:lang w:val="en"/>
        </w:rPr>
        <w:t>user_id</w:t>
      </w:r>
      <w:r>
        <w:rPr>
          <w:rFonts w:ascii="Verdana" w:eastAsia="Times New Roman" w:hAnsi="Verdana"/>
          <w:color w:val="000000"/>
          <w:lang w:val="en"/>
        </w:rPr>
        <w:t xml:space="preserve"> and </w:t>
      </w:r>
      <w:r>
        <w:rPr>
          <w:rStyle w:val="HTMLTypewriter"/>
          <w:lang w:val="en"/>
        </w:rPr>
        <w:t>prn</w:t>
      </w:r>
      <w:r>
        <w:rPr>
          <w:rFonts w:ascii="Verdana" w:eastAsia="Times New Roman" w:hAnsi="Verdana"/>
          <w:color w:val="000000"/>
          <w:lang w:val="en"/>
        </w:rPr>
        <w:t xml:space="preserve"> claims. The fix </w:t>
      </w:r>
      <w:r>
        <w:rPr>
          <w:rFonts w:ascii="Verdana" w:eastAsia="Times New Roman" w:hAnsi="Verdana"/>
          <w:color w:val="000000"/>
          <w:lang w:val="en"/>
        </w:rPr>
        <w:t xml:space="preserve">changed these names: user_id -&gt; sub, user_id_types_supported -&gt; subject_types_supported, user_id_type -&gt; subject_type, and prn -&gt; sub. </w:t>
      </w:r>
    </w:p>
    <w:p w14:paraId="2F33E141" w14:textId="77777777" w:rsidR="00000000" w:rsidRDefault="00543415">
      <w:pPr>
        <w:numPr>
          <w:ilvl w:val="0"/>
          <w:numId w:val="10"/>
        </w:numPr>
        <w:ind w:left="1680" w:right="960"/>
        <w:divId w:val="1180310647"/>
        <w:rPr>
          <w:rFonts w:ascii="Verdana" w:eastAsia="Times New Roman" w:hAnsi="Verdana"/>
          <w:color w:val="000000"/>
          <w:lang w:val="en"/>
        </w:rPr>
        <w:pPrChange w:id="155" w:author="Author" w:date="2013-06-27T18:35:00Z">
          <w:pPr>
            <w:numPr>
              <w:numId w:val="32"/>
            </w:numPr>
            <w:tabs>
              <w:tab w:val="num" w:pos="720"/>
            </w:tabs>
            <w:ind w:left="720" w:right="960" w:hanging="360"/>
            <w:divId w:val="1180310647"/>
          </w:pPr>
        </w:pPrChange>
      </w:pPr>
      <w:r>
        <w:rPr>
          <w:rFonts w:ascii="Verdana" w:eastAsia="Times New Roman" w:hAnsi="Verdana"/>
          <w:color w:val="000000"/>
          <w:lang w:val="en"/>
        </w:rPr>
        <w:t xml:space="preserve">Renamed </w:t>
      </w:r>
      <w:r>
        <w:rPr>
          <w:rStyle w:val="HTMLTypewriter"/>
          <w:lang w:val="en"/>
        </w:rPr>
        <w:t>acrs_supported</w:t>
      </w:r>
      <w:r>
        <w:rPr>
          <w:rFonts w:ascii="Verdana" w:eastAsia="Times New Roman" w:hAnsi="Verdana"/>
          <w:color w:val="000000"/>
          <w:lang w:val="en"/>
        </w:rPr>
        <w:t xml:space="preserve"> to </w:t>
      </w:r>
      <w:r>
        <w:rPr>
          <w:rStyle w:val="HTMLTypewriter"/>
          <w:lang w:val="en"/>
        </w:rPr>
        <w:t>acr_values_supported</w:t>
      </w:r>
      <w:r>
        <w:rPr>
          <w:rFonts w:ascii="Verdana" w:eastAsia="Times New Roman" w:hAnsi="Verdana"/>
          <w:color w:val="000000"/>
          <w:lang w:val="en"/>
        </w:rPr>
        <w:t xml:space="preserve"> for naming consistency. </w:t>
      </w:r>
    </w:p>
    <w:p w14:paraId="7455520D" w14:textId="77777777" w:rsidR="00000000" w:rsidRDefault="00543415">
      <w:pPr>
        <w:numPr>
          <w:ilvl w:val="0"/>
          <w:numId w:val="10"/>
        </w:numPr>
        <w:ind w:left="1680" w:right="960"/>
        <w:divId w:val="1180310647"/>
        <w:rPr>
          <w:rFonts w:ascii="Verdana" w:eastAsia="Times New Roman" w:hAnsi="Verdana"/>
          <w:color w:val="000000"/>
          <w:lang w:val="en"/>
        </w:rPr>
        <w:pPrChange w:id="156" w:author="Author" w:date="2013-06-27T18:35:00Z">
          <w:pPr>
            <w:numPr>
              <w:numId w:val="32"/>
            </w:numPr>
            <w:tabs>
              <w:tab w:val="num" w:pos="720"/>
            </w:tabs>
            <w:ind w:left="720" w:right="960" w:hanging="360"/>
            <w:divId w:val="1180310647"/>
          </w:pPr>
        </w:pPrChange>
      </w:pPr>
      <w:r>
        <w:rPr>
          <w:rFonts w:ascii="Verdana" w:eastAsia="Times New Roman" w:hAnsi="Verdana"/>
          <w:color w:val="000000"/>
          <w:lang w:val="en"/>
        </w:rPr>
        <w:t xml:space="preserve">Fixed #685 - The policy URL should be different from the terms-of-service URL. A new </w:t>
      </w:r>
      <w:r>
        <w:rPr>
          <w:rStyle w:val="HTMLTypewriter"/>
          <w:lang w:val="en"/>
        </w:rPr>
        <w:t>tos_url</w:t>
      </w:r>
      <w:r>
        <w:rPr>
          <w:rFonts w:ascii="Verdana" w:eastAsia="Times New Roman" w:hAnsi="Verdana"/>
          <w:color w:val="000000"/>
          <w:lang w:val="en"/>
        </w:rPr>
        <w:t xml:space="preserve"> registration parameter was added. </w:t>
      </w:r>
    </w:p>
    <w:p w14:paraId="0839BBF4" w14:textId="77777777" w:rsidR="00000000" w:rsidRDefault="00543415">
      <w:pPr>
        <w:numPr>
          <w:ilvl w:val="0"/>
          <w:numId w:val="10"/>
        </w:numPr>
        <w:ind w:left="1680" w:right="960"/>
        <w:divId w:val="1180310647"/>
        <w:rPr>
          <w:rFonts w:ascii="Verdana" w:eastAsia="Times New Roman" w:hAnsi="Verdana"/>
          <w:color w:val="000000"/>
          <w:lang w:val="en"/>
        </w:rPr>
        <w:pPrChange w:id="157" w:author="Author" w:date="2013-06-27T18:35:00Z">
          <w:pPr>
            <w:numPr>
              <w:numId w:val="32"/>
            </w:numPr>
            <w:tabs>
              <w:tab w:val="num" w:pos="720"/>
            </w:tabs>
            <w:ind w:left="720" w:right="960" w:hanging="360"/>
            <w:divId w:val="1180310647"/>
          </w:pPr>
        </w:pPrChange>
      </w:pPr>
      <w:r>
        <w:rPr>
          <w:rFonts w:ascii="Verdana" w:eastAsia="Times New Roman" w:hAnsi="Verdana"/>
          <w:color w:val="000000"/>
          <w:lang w:val="en"/>
        </w:rPr>
        <w:t xml:space="preserve">Clarified that </w:t>
      </w:r>
      <w:r>
        <w:rPr>
          <w:rStyle w:val="HTMLTypewriter"/>
          <w:lang w:val="en"/>
        </w:rPr>
        <w:t>jwk_url</w:t>
      </w:r>
      <w:r>
        <w:rPr>
          <w:rFonts w:ascii="Verdana" w:eastAsia="Times New Roman" w:hAnsi="Verdana"/>
          <w:color w:val="000000"/>
          <w:lang w:val="en"/>
        </w:rPr>
        <w:t xml:space="preserve"> and </w:t>
      </w:r>
      <w:r>
        <w:rPr>
          <w:rStyle w:val="HTMLTypewriter"/>
          <w:lang w:val="en"/>
        </w:rPr>
        <w:t>jwk_encryption_url</w:t>
      </w:r>
      <w:r>
        <w:rPr>
          <w:rFonts w:ascii="Verdana" w:eastAsia="Times New Roman" w:hAnsi="Verdana"/>
          <w:color w:val="000000"/>
          <w:lang w:val="en"/>
        </w:rPr>
        <w:t xml:space="preserve"> refer to documents containing JWK Sets - not single JWK keys. </w:t>
      </w:r>
    </w:p>
    <w:p w14:paraId="29EC439A" w14:textId="77777777" w:rsidR="00000000" w:rsidRDefault="00543415">
      <w:pPr>
        <w:numPr>
          <w:ilvl w:val="0"/>
          <w:numId w:val="10"/>
        </w:numPr>
        <w:ind w:left="1680" w:right="960"/>
        <w:divId w:val="1180310647"/>
        <w:rPr>
          <w:rFonts w:ascii="Verdana" w:eastAsia="Times New Roman" w:hAnsi="Verdana"/>
          <w:color w:val="000000"/>
          <w:lang w:val="en"/>
        </w:rPr>
        <w:pPrChange w:id="158" w:author="Author" w:date="2013-06-27T18:35:00Z">
          <w:pPr>
            <w:numPr>
              <w:numId w:val="32"/>
            </w:numPr>
            <w:tabs>
              <w:tab w:val="num" w:pos="720"/>
            </w:tabs>
            <w:ind w:left="720" w:right="960" w:hanging="360"/>
            <w:divId w:val="1180310647"/>
          </w:pPr>
        </w:pPrChange>
      </w:pPr>
      <w:r>
        <w:rPr>
          <w:rFonts w:ascii="Verdana" w:eastAsia="Times New Roman" w:hAnsi="Verdana"/>
          <w:color w:val="000000"/>
          <w:lang w:val="en"/>
        </w:rPr>
        <w:t>Re #601 add initiat</w:t>
      </w:r>
      <w:r>
        <w:rPr>
          <w:rFonts w:ascii="Verdana" w:eastAsia="Times New Roman" w:hAnsi="Verdana"/>
          <w:color w:val="000000"/>
          <w:lang w:val="en"/>
        </w:rPr>
        <w:t xml:space="preserve">e_login_uri for unsolicited request </w:t>
      </w:r>
    </w:p>
    <w:p w14:paraId="67EA3B1E" w14:textId="77777777" w:rsidR="00000000" w:rsidRDefault="00543415">
      <w:pPr>
        <w:pStyle w:val="NormalWeb"/>
        <w:divId w:val="1180310647"/>
        <w:rPr>
          <w:rFonts w:ascii="Verdana" w:hAnsi="Verdana"/>
          <w:color w:val="000000"/>
          <w:lang w:val="en"/>
        </w:rPr>
      </w:pPr>
      <w:r>
        <w:rPr>
          <w:rFonts w:ascii="Verdana" w:hAnsi="Verdana"/>
          <w:color w:val="000000"/>
          <w:lang w:val="en"/>
        </w:rPr>
        <w:t>-12</w:t>
      </w:r>
    </w:p>
    <w:p w14:paraId="1FEAD560" w14:textId="77777777" w:rsidR="00000000" w:rsidRDefault="00543415">
      <w:pPr>
        <w:numPr>
          <w:ilvl w:val="0"/>
          <w:numId w:val="11"/>
        </w:numPr>
        <w:ind w:left="1680" w:right="960"/>
        <w:divId w:val="1180310647"/>
        <w:rPr>
          <w:rFonts w:ascii="Verdana" w:eastAsia="Times New Roman" w:hAnsi="Verdana"/>
          <w:color w:val="000000"/>
          <w:lang w:val="en"/>
        </w:rPr>
        <w:pPrChange w:id="159"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Made application_type REQUIRED and added an explanation about redirect_uris registration </w:t>
      </w:r>
    </w:p>
    <w:p w14:paraId="0F0897CC" w14:textId="77777777" w:rsidR="00000000" w:rsidRDefault="00543415">
      <w:pPr>
        <w:numPr>
          <w:ilvl w:val="0"/>
          <w:numId w:val="11"/>
        </w:numPr>
        <w:ind w:left="1680" w:right="960"/>
        <w:divId w:val="1180310647"/>
        <w:rPr>
          <w:rFonts w:ascii="Verdana" w:eastAsia="Times New Roman" w:hAnsi="Verdana"/>
          <w:color w:val="000000"/>
          <w:lang w:val="en"/>
        </w:rPr>
        <w:pPrChange w:id="160"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Section 2.1 clarification that updates replace all parameters previously set. </w:t>
      </w:r>
    </w:p>
    <w:p w14:paraId="57B4315E" w14:textId="77777777" w:rsidR="00000000" w:rsidRDefault="00543415">
      <w:pPr>
        <w:numPr>
          <w:ilvl w:val="0"/>
          <w:numId w:val="11"/>
        </w:numPr>
        <w:ind w:left="1680" w:right="960"/>
        <w:divId w:val="1180310647"/>
        <w:rPr>
          <w:rFonts w:ascii="Verdana" w:eastAsia="Times New Roman" w:hAnsi="Verdana"/>
          <w:color w:val="000000"/>
          <w:lang w:val="en"/>
        </w:rPr>
        <w:pPrChange w:id="161"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Section 2.3 add rotate_secret to invalid clien</w:t>
      </w:r>
      <w:r>
        <w:rPr>
          <w:rFonts w:ascii="Verdana" w:eastAsia="Times New Roman" w:hAnsi="Verdana"/>
          <w:color w:val="000000"/>
          <w:lang w:val="en"/>
        </w:rPr>
        <w:t xml:space="preserve">t_id error </w:t>
      </w:r>
    </w:p>
    <w:p w14:paraId="36D6CF32" w14:textId="77777777" w:rsidR="00000000" w:rsidRDefault="00543415">
      <w:pPr>
        <w:numPr>
          <w:ilvl w:val="0"/>
          <w:numId w:val="11"/>
        </w:numPr>
        <w:ind w:left="1680" w:right="960"/>
        <w:divId w:val="1180310647"/>
        <w:rPr>
          <w:rFonts w:ascii="Verdana" w:eastAsia="Times New Roman" w:hAnsi="Verdana"/>
          <w:color w:val="000000"/>
          <w:lang w:val="en"/>
        </w:rPr>
        <w:pPrChange w:id="162"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Added registration_access_token for updating and made client secret optional </w:t>
      </w:r>
    </w:p>
    <w:p w14:paraId="69D78827" w14:textId="77777777" w:rsidR="00000000" w:rsidRDefault="00543415">
      <w:pPr>
        <w:numPr>
          <w:ilvl w:val="0"/>
          <w:numId w:val="11"/>
        </w:numPr>
        <w:ind w:left="1680" w:right="960"/>
        <w:divId w:val="1180310647"/>
        <w:rPr>
          <w:rFonts w:ascii="Verdana" w:eastAsia="Times New Roman" w:hAnsi="Verdana"/>
          <w:color w:val="000000"/>
          <w:lang w:val="en"/>
        </w:rPr>
        <w:pPrChange w:id="163"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added registration_access_token to example response </w:t>
      </w:r>
    </w:p>
    <w:p w14:paraId="0C8F3BF4" w14:textId="77777777" w:rsidR="00000000" w:rsidRDefault="00543415">
      <w:pPr>
        <w:numPr>
          <w:ilvl w:val="0"/>
          <w:numId w:val="11"/>
        </w:numPr>
        <w:ind w:left="1680" w:right="960"/>
        <w:divId w:val="1180310647"/>
        <w:rPr>
          <w:rFonts w:ascii="Verdana" w:eastAsia="Times New Roman" w:hAnsi="Verdana"/>
          <w:color w:val="000000"/>
          <w:lang w:val="en"/>
        </w:rPr>
        <w:pPrChange w:id="164"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removed client_id from request as the client_id is implicit in the access token for updates </w:t>
      </w:r>
    </w:p>
    <w:p w14:paraId="6DFBB5D0" w14:textId="77777777" w:rsidR="00000000" w:rsidRDefault="00543415">
      <w:pPr>
        <w:numPr>
          <w:ilvl w:val="0"/>
          <w:numId w:val="11"/>
        </w:numPr>
        <w:ind w:left="1680" w:right="960"/>
        <w:divId w:val="1180310647"/>
        <w:rPr>
          <w:rFonts w:ascii="Verdana" w:eastAsia="Times New Roman" w:hAnsi="Verdana"/>
          <w:color w:val="000000"/>
          <w:lang w:val="en"/>
        </w:rPr>
        <w:pPrChange w:id="165"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Changed redirect_uri</w:t>
      </w:r>
      <w:r>
        <w:rPr>
          <w:rFonts w:ascii="Verdana" w:eastAsia="Times New Roman" w:hAnsi="Verdana"/>
          <w:color w:val="000000"/>
          <w:lang w:val="en"/>
        </w:rPr>
        <w:t xml:space="preserve">s from RECOMMENDED for code and REQUIRED for implicit to REQUIRED </w:t>
      </w:r>
    </w:p>
    <w:p w14:paraId="6C7AD2EA" w14:textId="77777777" w:rsidR="00000000" w:rsidRDefault="00543415">
      <w:pPr>
        <w:numPr>
          <w:ilvl w:val="0"/>
          <w:numId w:val="11"/>
        </w:numPr>
        <w:ind w:left="1680" w:right="960"/>
        <w:divId w:val="1180310647"/>
        <w:rPr>
          <w:rFonts w:ascii="Verdana" w:eastAsia="Times New Roman" w:hAnsi="Verdana"/>
          <w:color w:val="000000"/>
          <w:lang w:val="en"/>
        </w:rPr>
        <w:pPrChange w:id="166"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Changed 2.1 to only allow access_token as a parameter if type is rotate_secret </w:t>
      </w:r>
    </w:p>
    <w:p w14:paraId="3EFA39A5" w14:textId="77777777" w:rsidR="00000000" w:rsidRDefault="00543415">
      <w:pPr>
        <w:numPr>
          <w:ilvl w:val="0"/>
          <w:numId w:val="11"/>
        </w:numPr>
        <w:ind w:left="1680" w:right="960"/>
        <w:divId w:val="1180310647"/>
        <w:rPr>
          <w:rFonts w:ascii="Verdana" w:eastAsia="Times New Roman" w:hAnsi="Verdana"/>
          <w:color w:val="000000"/>
          <w:lang w:val="en"/>
        </w:rPr>
        <w:pPrChange w:id="167"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Fixed reference in application_name and added example of ja-Hani-JP encoded name. </w:t>
      </w:r>
    </w:p>
    <w:p w14:paraId="2082324E" w14:textId="77777777" w:rsidR="00000000" w:rsidRDefault="00543415">
      <w:pPr>
        <w:numPr>
          <w:ilvl w:val="0"/>
          <w:numId w:val="11"/>
        </w:numPr>
        <w:ind w:left="1680" w:right="960"/>
        <w:divId w:val="1180310647"/>
        <w:rPr>
          <w:rFonts w:ascii="Verdana" w:eastAsia="Times New Roman" w:hAnsi="Verdana"/>
          <w:color w:val="000000"/>
          <w:lang w:val="en"/>
        </w:rPr>
        <w:pPrChange w:id="168"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Made application_type OPTI</w:t>
      </w:r>
      <w:r>
        <w:rPr>
          <w:rFonts w:ascii="Verdana" w:eastAsia="Times New Roman" w:hAnsi="Verdana"/>
          <w:color w:val="000000"/>
          <w:lang w:val="en"/>
        </w:rPr>
        <w:t xml:space="preserve">ONAL with web as the default </w:t>
      </w:r>
    </w:p>
    <w:p w14:paraId="3DD09920" w14:textId="77777777" w:rsidR="00000000" w:rsidRDefault="00543415">
      <w:pPr>
        <w:numPr>
          <w:ilvl w:val="0"/>
          <w:numId w:val="11"/>
        </w:numPr>
        <w:ind w:left="1680" w:right="960"/>
        <w:divId w:val="1180310647"/>
        <w:rPr>
          <w:rFonts w:ascii="Verdana" w:eastAsia="Times New Roman" w:hAnsi="Verdana"/>
          <w:color w:val="000000"/>
          <w:lang w:val="en"/>
        </w:rPr>
        <w:pPrChange w:id="169"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Fixes #642 - Registration separates application errors from bearer. </w:t>
      </w:r>
    </w:p>
    <w:p w14:paraId="068F42B6" w14:textId="77777777" w:rsidR="00000000" w:rsidRDefault="00543415">
      <w:pPr>
        <w:numPr>
          <w:ilvl w:val="0"/>
          <w:numId w:val="11"/>
        </w:numPr>
        <w:ind w:left="1680" w:right="960"/>
        <w:divId w:val="1180310647"/>
        <w:rPr>
          <w:rFonts w:ascii="Verdana" w:eastAsia="Times New Roman" w:hAnsi="Verdana"/>
          <w:color w:val="000000"/>
          <w:lang w:val="en"/>
        </w:rPr>
        <w:pPrChange w:id="170"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Updated references to OAuth and Bearer to reflect current drafts </w:t>
      </w:r>
    </w:p>
    <w:p w14:paraId="40FEEAAD" w14:textId="77777777" w:rsidR="00000000" w:rsidRDefault="00543415">
      <w:pPr>
        <w:numPr>
          <w:ilvl w:val="0"/>
          <w:numId w:val="11"/>
        </w:numPr>
        <w:ind w:left="1680" w:right="960"/>
        <w:divId w:val="1180310647"/>
        <w:rPr>
          <w:rFonts w:ascii="Verdana" w:eastAsia="Times New Roman" w:hAnsi="Verdana"/>
          <w:color w:val="000000"/>
          <w:lang w:val="en"/>
        </w:rPr>
        <w:pPrChange w:id="171"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Fix typo error_description </w:t>
      </w:r>
    </w:p>
    <w:p w14:paraId="0E7DCF49" w14:textId="77777777" w:rsidR="00000000" w:rsidRDefault="00543415">
      <w:pPr>
        <w:numPr>
          <w:ilvl w:val="0"/>
          <w:numId w:val="11"/>
        </w:numPr>
        <w:ind w:left="1680" w:right="960"/>
        <w:divId w:val="1180310647"/>
        <w:rPr>
          <w:rFonts w:ascii="Verdana" w:eastAsia="Times New Roman" w:hAnsi="Verdana"/>
          <w:color w:val="000000"/>
          <w:lang w:val="en"/>
        </w:rPr>
        <w:pPrChange w:id="172"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Re #642 change error to error_code in 2.3 example </w:t>
      </w:r>
    </w:p>
    <w:p w14:paraId="0B85CE3B" w14:textId="77777777" w:rsidR="00000000" w:rsidRDefault="00543415">
      <w:pPr>
        <w:numPr>
          <w:ilvl w:val="0"/>
          <w:numId w:val="11"/>
        </w:numPr>
        <w:ind w:left="1680" w:right="960"/>
        <w:divId w:val="1180310647"/>
        <w:rPr>
          <w:rFonts w:ascii="Verdana" w:eastAsia="Times New Roman" w:hAnsi="Verdana"/>
          <w:color w:val="000000"/>
          <w:lang w:val="en"/>
        </w:rPr>
        <w:pPrChange w:id="173"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Fixed #614 -</w:t>
      </w:r>
      <w:r>
        <w:rPr>
          <w:rFonts w:ascii="Verdana" w:eastAsia="Times New Roman" w:hAnsi="Verdana"/>
          <w:color w:val="000000"/>
          <w:lang w:val="en"/>
        </w:rPr>
        <w:t xml:space="preserve"> Discovery - 3.2 </w:t>
      </w:r>
      <w:proofErr w:type="gramStart"/>
      <w:r>
        <w:rPr>
          <w:rFonts w:ascii="Verdana" w:eastAsia="Times New Roman" w:hAnsi="Verdana"/>
          <w:color w:val="000000"/>
          <w:lang w:val="en"/>
        </w:rPr>
        <w:t>Distinguishing</w:t>
      </w:r>
      <w:proofErr w:type="gramEnd"/>
      <w:r>
        <w:rPr>
          <w:rFonts w:ascii="Verdana" w:eastAsia="Times New Roman" w:hAnsi="Verdana"/>
          <w:color w:val="000000"/>
          <w:lang w:val="en"/>
        </w:rPr>
        <w:t xml:space="preserve"> between signature and integrity parameters for HMAC algorithms. This fix tracks the parameter changes made to the JWE spec in draft-ietf-jose-json-web-encryption-06. It deletes the parameters {userinfo</w:t>
      </w:r>
      <w:proofErr w:type="gramStart"/>
      <w:r>
        <w:rPr>
          <w:rFonts w:ascii="Verdana" w:eastAsia="Times New Roman" w:hAnsi="Verdana"/>
          <w:color w:val="000000"/>
          <w:lang w:val="en"/>
        </w:rPr>
        <w:t>,id</w:t>
      </w:r>
      <w:proofErr w:type="gramEnd"/>
      <w:r>
        <w:rPr>
          <w:rFonts w:ascii="Verdana" w:eastAsia="Times New Roman" w:hAnsi="Verdana"/>
          <w:color w:val="000000"/>
          <w:lang w:val="en"/>
        </w:rPr>
        <w:t>_token}_encrypted_re</w:t>
      </w:r>
      <w:r>
        <w:rPr>
          <w:rFonts w:ascii="Verdana" w:eastAsia="Times New Roman" w:hAnsi="Verdana"/>
          <w:color w:val="000000"/>
          <w:lang w:val="en"/>
        </w:rPr>
        <w:t>sponse_int. It replaces the parameters {userinfo,id_token,request_object,token_endpoint}_algs_supported with {userinfo,id_token,request_object,token_endpoint}_signing_alg_values_supported and {userinfo,id_token,request_object,token_endpoint}_encryption_{al</w:t>
      </w:r>
      <w:r>
        <w:rPr>
          <w:rFonts w:ascii="Verdana" w:eastAsia="Times New Roman" w:hAnsi="Verdana"/>
          <w:color w:val="000000"/>
          <w:lang w:val="en"/>
        </w:rPr>
        <w:t xml:space="preserve">g,enc}_values_supported. </w:t>
      </w:r>
    </w:p>
    <w:p w14:paraId="27457571" w14:textId="77777777" w:rsidR="00000000" w:rsidRDefault="00543415">
      <w:pPr>
        <w:numPr>
          <w:ilvl w:val="0"/>
          <w:numId w:val="11"/>
        </w:numPr>
        <w:ind w:left="1680" w:right="960"/>
        <w:divId w:val="1180310647"/>
        <w:rPr>
          <w:rFonts w:ascii="Verdana" w:eastAsia="Times New Roman" w:hAnsi="Verdana"/>
          <w:color w:val="000000"/>
          <w:lang w:val="en"/>
        </w:rPr>
        <w:pPrChange w:id="174"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Fixed #673 - Registration 2.1: Rename require_signed_request_object to request_object_alg. The actual change was to rename require_signed_request_object to request_object_signing_alg, following the naming convention used in the re</w:t>
      </w:r>
      <w:r>
        <w:rPr>
          <w:rFonts w:ascii="Verdana" w:eastAsia="Times New Roman" w:hAnsi="Verdana"/>
          <w:color w:val="000000"/>
          <w:lang w:val="en"/>
        </w:rPr>
        <w:t xml:space="preserve">solution to issue #614. </w:t>
      </w:r>
    </w:p>
    <w:p w14:paraId="2EB738E2" w14:textId="77777777" w:rsidR="00000000" w:rsidRDefault="00543415">
      <w:pPr>
        <w:numPr>
          <w:ilvl w:val="0"/>
          <w:numId w:val="11"/>
        </w:numPr>
        <w:ind w:left="1680" w:right="960"/>
        <w:divId w:val="1180310647"/>
        <w:rPr>
          <w:rFonts w:ascii="Verdana" w:eastAsia="Times New Roman" w:hAnsi="Verdana"/>
          <w:color w:val="000000"/>
          <w:lang w:val="en"/>
        </w:rPr>
        <w:pPrChange w:id="175"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Fixed #666 - JWS signature validation vs. verification. </w:t>
      </w:r>
    </w:p>
    <w:p w14:paraId="460DFEDB" w14:textId="77777777" w:rsidR="00000000" w:rsidRDefault="00543415">
      <w:pPr>
        <w:numPr>
          <w:ilvl w:val="0"/>
          <w:numId w:val="11"/>
        </w:numPr>
        <w:ind w:left="1680" w:right="960"/>
        <w:divId w:val="1180310647"/>
        <w:rPr>
          <w:rFonts w:ascii="Verdana" w:eastAsia="Times New Roman" w:hAnsi="Verdana"/>
          <w:color w:val="000000"/>
          <w:lang w:val="en"/>
        </w:rPr>
        <w:pPrChange w:id="176"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Referenced OAuth 2.0 RFCs -- RFC 6749 and RFC 6750. </w:t>
      </w:r>
    </w:p>
    <w:p w14:paraId="21F6FFB6" w14:textId="77777777" w:rsidR="00000000" w:rsidRDefault="00543415">
      <w:pPr>
        <w:numPr>
          <w:ilvl w:val="0"/>
          <w:numId w:val="11"/>
        </w:numPr>
        <w:ind w:left="1680" w:right="960"/>
        <w:divId w:val="1180310647"/>
        <w:rPr>
          <w:rFonts w:ascii="Verdana" w:eastAsia="Times New Roman" w:hAnsi="Verdana"/>
          <w:color w:val="000000"/>
          <w:lang w:val="en"/>
        </w:rPr>
        <w:pPrChange w:id="177" w:author="Author" w:date="2013-06-27T18:35:00Z">
          <w:pPr>
            <w:numPr>
              <w:numId w:val="33"/>
            </w:numPr>
            <w:tabs>
              <w:tab w:val="num" w:pos="720"/>
            </w:tabs>
            <w:ind w:left="720" w:right="960" w:hanging="360"/>
            <w:divId w:val="1180310647"/>
          </w:pPr>
        </w:pPrChange>
      </w:pPr>
      <w:r>
        <w:rPr>
          <w:rFonts w:ascii="Verdana" w:eastAsia="Times New Roman" w:hAnsi="Verdana"/>
          <w:color w:val="000000"/>
          <w:lang w:val="en"/>
        </w:rPr>
        <w:t xml:space="preserve">Fixed #674 - Description of require_auth_time. </w:t>
      </w:r>
    </w:p>
    <w:p w14:paraId="1BBCAF07" w14:textId="77777777" w:rsidR="00000000" w:rsidRDefault="00543415">
      <w:pPr>
        <w:pStyle w:val="NormalWeb"/>
        <w:divId w:val="1180310647"/>
        <w:rPr>
          <w:rFonts w:ascii="Verdana" w:hAnsi="Verdana"/>
          <w:color w:val="000000"/>
          <w:lang w:val="en"/>
        </w:rPr>
      </w:pPr>
      <w:r>
        <w:rPr>
          <w:rFonts w:ascii="Verdana" w:hAnsi="Verdana"/>
          <w:color w:val="000000"/>
          <w:lang w:val="en"/>
        </w:rPr>
        <w:t>-11</w:t>
      </w:r>
    </w:p>
    <w:p w14:paraId="30936514" w14:textId="77777777" w:rsidR="00000000" w:rsidRDefault="00543415">
      <w:pPr>
        <w:numPr>
          <w:ilvl w:val="0"/>
          <w:numId w:val="12"/>
        </w:numPr>
        <w:ind w:left="1680" w:right="960"/>
        <w:divId w:val="1180310647"/>
        <w:rPr>
          <w:rFonts w:ascii="Verdana" w:eastAsia="Times New Roman" w:hAnsi="Verdana"/>
          <w:color w:val="000000"/>
          <w:lang w:val="en"/>
        </w:rPr>
        <w:pPrChange w:id="178" w:author="Author" w:date="2013-06-27T18:35:00Z">
          <w:pPr>
            <w:numPr>
              <w:numId w:val="34"/>
            </w:numPr>
            <w:tabs>
              <w:tab w:val="num" w:pos="720"/>
            </w:tabs>
            <w:ind w:left="720" w:right="960" w:hanging="360"/>
            <w:divId w:val="1180310647"/>
          </w:pPr>
        </w:pPrChange>
      </w:pPr>
      <w:r>
        <w:rPr>
          <w:rFonts w:ascii="Verdana" w:eastAsia="Times New Roman" w:hAnsi="Verdana"/>
          <w:color w:val="000000"/>
          <w:lang w:val="en"/>
        </w:rPr>
        <w:t xml:space="preserve">Made </w:t>
      </w:r>
      <w:r>
        <w:rPr>
          <w:rStyle w:val="HTMLTypewriter"/>
          <w:lang w:val="en"/>
        </w:rPr>
        <w:t>rotate_secret</w:t>
      </w:r>
      <w:r>
        <w:rPr>
          <w:rFonts w:ascii="Verdana" w:eastAsia="Times New Roman" w:hAnsi="Verdana"/>
          <w:color w:val="000000"/>
          <w:lang w:val="en"/>
        </w:rPr>
        <w:t xml:space="preserve"> a separate registration request type and stop clie</w:t>
      </w:r>
      <w:r>
        <w:rPr>
          <w:rFonts w:ascii="Verdana" w:eastAsia="Times New Roman" w:hAnsi="Verdana"/>
          <w:color w:val="000000"/>
          <w:lang w:val="en"/>
        </w:rPr>
        <w:t xml:space="preserve">nt secret changing with every response, per issue #363 </w:t>
      </w:r>
    </w:p>
    <w:p w14:paraId="21997953" w14:textId="77777777" w:rsidR="00000000" w:rsidRDefault="00543415">
      <w:pPr>
        <w:numPr>
          <w:ilvl w:val="0"/>
          <w:numId w:val="12"/>
        </w:numPr>
        <w:ind w:left="1680" w:right="960"/>
        <w:divId w:val="1180310647"/>
        <w:rPr>
          <w:rFonts w:ascii="Verdana" w:eastAsia="Times New Roman" w:hAnsi="Verdana"/>
          <w:color w:val="000000"/>
          <w:lang w:val="en"/>
        </w:rPr>
        <w:pPrChange w:id="179" w:author="Author" w:date="2013-06-27T18:35:00Z">
          <w:pPr>
            <w:numPr>
              <w:numId w:val="34"/>
            </w:numPr>
            <w:tabs>
              <w:tab w:val="num" w:pos="720"/>
            </w:tabs>
            <w:ind w:left="720" w:right="960" w:hanging="360"/>
            <w:divId w:val="1180310647"/>
          </w:pPr>
        </w:pPrChange>
      </w:pPr>
      <w:r>
        <w:rPr>
          <w:rFonts w:ascii="Verdana" w:eastAsia="Times New Roman" w:hAnsi="Verdana"/>
          <w:color w:val="000000"/>
          <w:lang w:val="en"/>
        </w:rPr>
        <w:t xml:space="preserve">Changed default ID Token signing algorithm to RS256, per issue #571 </w:t>
      </w:r>
    </w:p>
    <w:p w14:paraId="17D01C74" w14:textId="77777777" w:rsidR="00000000" w:rsidRDefault="00543415">
      <w:pPr>
        <w:numPr>
          <w:ilvl w:val="0"/>
          <w:numId w:val="12"/>
        </w:numPr>
        <w:ind w:left="1680" w:right="960"/>
        <w:divId w:val="1180310647"/>
        <w:rPr>
          <w:rFonts w:ascii="Verdana" w:eastAsia="Times New Roman" w:hAnsi="Verdana"/>
          <w:color w:val="000000"/>
          <w:lang w:val="en"/>
        </w:rPr>
        <w:pPrChange w:id="180" w:author="Author" w:date="2013-06-27T18:35:00Z">
          <w:pPr>
            <w:numPr>
              <w:numId w:val="34"/>
            </w:numPr>
            <w:tabs>
              <w:tab w:val="num" w:pos="720"/>
            </w:tabs>
            <w:ind w:left="720" w:right="960" w:hanging="360"/>
            <w:divId w:val="1180310647"/>
          </w:pPr>
        </w:pPrChange>
      </w:pPr>
      <w:r>
        <w:rPr>
          <w:rFonts w:ascii="Verdana" w:eastAsia="Times New Roman" w:hAnsi="Verdana"/>
          <w:color w:val="000000"/>
          <w:lang w:val="en"/>
        </w:rPr>
        <w:t xml:space="preserve">Changed client.example.com to client.example.org, per issue #251 </w:t>
      </w:r>
    </w:p>
    <w:p w14:paraId="25E04391" w14:textId="77777777" w:rsidR="00000000" w:rsidRDefault="00543415">
      <w:pPr>
        <w:numPr>
          <w:ilvl w:val="0"/>
          <w:numId w:val="12"/>
        </w:numPr>
        <w:ind w:left="1680" w:right="960"/>
        <w:divId w:val="1180310647"/>
        <w:rPr>
          <w:rFonts w:ascii="Verdana" w:eastAsia="Times New Roman" w:hAnsi="Verdana"/>
          <w:color w:val="000000"/>
          <w:lang w:val="en"/>
        </w:rPr>
        <w:pPrChange w:id="181" w:author="Author" w:date="2013-06-27T18:35:00Z">
          <w:pPr>
            <w:numPr>
              <w:numId w:val="34"/>
            </w:numPr>
            <w:tabs>
              <w:tab w:val="num" w:pos="720"/>
            </w:tabs>
            <w:ind w:left="720" w:right="960" w:hanging="360"/>
            <w:divId w:val="1180310647"/>
          </w:pPr>
        </w:pPrChange>
      </w:pPr>
      <w:r>
        <w:rPr>
          <w:rFonts w:ascii="Verdana" w:eastAsia="Times New Roman" w:hAnsi="Verdana"/>
          <w:color w:val="000000"/>
          <w:lang w:val="en"/>
        </w:rPr>
        <w:t>Added text for authz to the registration endpoint, per issue #587</w:t>
      </w:r>
      <w:r>
        <w:rPr>
          <w:rFonts w:ascii="Verdana" w:eastAsia="Times New Roman" w:hAnsi="Verdana"/>
          <w:color w:val="000000"/>
          <w:lang w:val="en"/>
        </w:rPr>
        <w:t xml:space="preserve"> </w:t>
      </w:r>
    </w:p>
    <w:p w14:paraId="278CD8B6" w14:textId="77777777" w:rsidR="00000000" w:rsidRDefault="00543415">
      <w:pPr>
        <w:numPr>
          <w:ilvl w:val="0"/>
          <w:numId w:val="12"/>
        </w:numPr>
        <w:ind w:left="1680" w:right="960"/>
        <w:divId w:val="1180310647"/>
        <w:rPr>
          <w:rFonts w:ascii="Verdana" w:eastAsia="Times New Roman" w:hAnsi="Verdana"/>
          <w:color w:val="000000"/>
          <w:lang w:val="en"/>
        </w:rPr>
        <w:pPrChange w:id="182" w:author="Author" w:date="2013-06-27T18:35:00Z">
          <w:pPr>
            <w:numPr>
              <w:numId w:val="34"/>
            </w:numPr>
            <w:tabs>
              <w:tab w:val="num" w:pos="720"/>
            </w:tabs>
            <w:ind w:left="720" w:right="960" w:hanging="360"/>
            <w:divId w:val="1180310647"/>
          </w:pPr>
        </w:pPrChange>
      </w:pPr>
      <w:r>
        <w:rPr>
          <w:rFonts w:ascii="Verdana" w:eastAsia="Times New Roman" w:hAnsi="Verdana"/>
          <w:color w:val="000000"/>
          <w:lang w:val="en"/>
        </w:rPr>
        <w:t xml:space="preserve">Use standards track version of JSON Web Token spec (draft-ietf-oauth-json-web-token) </w:t>
      </w:r>
    </w:p>
    <w:p w14:paraId="61627916" w14:textId="77777777" w:rsidR="00000000" w:rsidRDefault="00543415">
      <w:pPr>
        <w:pStyle w:val="NormalWeb"/>
        <w:divId w:val="1180310647"/>
        <w:rPr>
          <w:rFonts w:ascii="Verdana" w:hAnsi="Verdana"/>
          <w:color w:val="000000"/>
          <w:lang w:val="en"/>
        </w:rPr>
      </w:pPr>
      <w:r>
        <w:rPr>
          <w:rFonts w:ascii="Verdana" w:hAnsi="Verdana"/>
          <w:color w:val="000000"/>
          <w:lang w:val="en"/>
        </w:rPr>
        <w:t>-10</w:t>
      </w:r>
    </w:p>
    <w:p w14:paraId="19CC18F6" w14:textId="77777777" w:rsidR="00000000" w:rsidRDefault="00543415">
      <w:pPr>
        <w:numPr>
          <w:ilvl w:val="0"/>
          <w:numId w:val="13"/>
        </w:numPr>
        <w:ind w:left="1680" w:right="960"/>
        <w:divId w:val="1180310647"/>
        <w:rPr>
          <w:rFonts w:ascii="Verdana" w:eastAsia="Times New Roman" w:hAnsi="Verdana"/>
          <w:color w:val="000000"/>
          <w:lang w:val="en"/>
        </w:rPr>
        <w:pPrChange w:id="183" w:author="Author" w:date="2013-06-27T18:35:00Z">
          <w:pPr>
            <w:numPr>
              <w:numId w:val="35"/>
            </w:numPr>
            <w:tabs>
              <w:tab w:val="num" w:pos="720"/>
            </w:tabs>
            <w:ind w:left="720" w:right="960" w:hanging="360"/>
            <w:divId w:val="1180310647"/>
          </w:pPr>
        </w:pPrChange>
      </w:pPr>
      <w:r>
        <w:rPr>
          <w:rFonts w:ascii="Verdana" w:eastAsia="Times New Roman" w:hAnsi="Verdana"/>
          <w:color w:val="000000"/>
          <w:lang w:val="en"/>
        </w:rPr>
        <w:t xml:space="preserve">Split encrypted response configurations into separate parameters for alg, enc, int </w:t>
      </w:r>
    </w:p>
    <w:p w14:paraId="45E65249" w14:textId="77777777" w:rsidR="00000000" w:rsidRDefault="00543415">
      <w:pPr>
        <w:numPr>
          <w:ilvl w:val="0"/>
          <w:numId w:val="13"/>
        </w:numPr>
        <w:ind w:left="1680" w:right="960"/>
        <w:divId w:val="1180310647"/>
        <w:rPr>
          <w:rFonts w:ascii="Verdana" w:eastAsia="Times New Roman" w:hAnsi="Verdana"/>
          <w:color w:val="000000"/>
          <w:lang w:val="en"/>
        </w:rPr>
        <w:pPrChange w:id="184" w:author="Author" w:date="2013-06-27T18:35:00Z">
          <w:pPr>
            <w:numPr>
              <w:numId w:val="35"/>
            </w:numPr>
            <w:tabs>
              <w:tab w:val="num" w:pos="720"/>
            </w:tabs>
            <w:ind w:left="720" w:right="960" w:hanging="360"/>
            <w:divId w:val="1180310647"/>
          </w:pPr>
        </w:pPrChange>
      </w:pPr>
      <w:r>
        <w:rPr>
          <w:rFonts w:ascii="Verdana" w:eastAsia="Times New Roman" w:hAnsi="Verdana"/>
          <w:color w:val="000000"/>
          <w:lang w:val="en"/>
        </w:rPr>
        <w:t xml:space="preserve">Removed extra "s" from signed response parameter names </w:t>
      </w:r>
    </w:p>
    <w:p w14:paraId="2FEF87D9" w14:textId="77777777" w:rsidR="00000000" w:rsidRDefault="00543415">
      <w:pPr>
        <w:numPr>
          <w:ilvl w:val="0"/>
          <w:numId w:val="13"/>
        </w:numPr>
        <w:ind w:left="1680" w:right="960"/>
        <w:divId w:val="1180310647"/>
        <w:rPr>
          <w:rFonts w:ascii="Verdana" w:eastAsia="Times New Roman" w:hAnsi="Verdana"/>
          <w:color w:val="000000"/>
          <w:lang w:val="en"/>
        </w:rPr>
        <w:pPrChange w:id="185" w:author="Author" w:date="2013-06-27T18:35:00Z">
          <w:pPr>
            <w:numPr>
              <w:numId w:val="35"/>
            </w:numPr>
            <w:tabs>
              <w:tab w:val="num" w:pos="720"/>
            </w:tabs>
            <w:ind w:left="720" w:right="960" w:hanging="360"/>
            <w:divId w:val="1180310647"/>
          </w:pPr>
        </w:pPrChange>
      </w:pPr>
      <w:r>
        <w:rPr>
          <w:rFonts w:ascii="Verdana" w:eastAsia="Times New Roman" w:hAnsi="Verdana"/>
          <w:color w:val="000000"/>
          <w:lang w:val="en"/>
        </w:rPr>
        <w:t xml:space="preserve">Add reference to JWA </w:t>
      </w:r>
    </w:p>
    <w:p w14:paraId="133B54B2" w14:textId="77777777" w:rsidR="00000000" w:rsidRDefault="00543415">
      <w:pPr>
        <w:numPr>
          <w:ilvl w:val="0"/>
          <w:numId w:val="13"/>
        </w:numPr>
        <w:ind w:left="1680" w:right="960"/>
        <w:divId w:val="1180310647"/>
        <w:rPr>
          <w:rFonts w:ascii="Verdana" w:eastAsia="Times New Roman" w:hAnsi="Verdana"/>
          <w:color w:val="000000"/>
          <w:lang w:val="en"/>
        </w:rPr>
        <w:pPrChange w:id="186" w:author="Author" w:date="2013-06-27T18:35:00Z">
          <w:pPr>
            <w:numPr>
              <w:numId w:val="35"/>
            </w:numPr>
            <w:tabs>
              <w:tab w:val="num" w:pos="720"/>
            </w:tabs>
            <w:ind w:left="720" w:right="960" w:hanging="360"/>
            <w:divId w:val="1180310647"/>
          </w:pPr>
        </w:pPrChange>
      </w:pPr>
      <w:r>
        <w:rPr>
          <w:rFonts w:ascii="Verdana" w:eastAsia="Times New Roman" w:hAnsi="Verdana"/>
          <w:color w:val="000000"/>
          <w:lang w:val="en"/>
        </w:rPr>
        <w:t>Up</w:t>
      </w:r>
      <w:r>
        <w:rPr>
          <w:rFonts w:ascii="Verdana" w:eastAsia="Times New Roman" w:hAnsi="Verdana"/>
          <w:color w:val="000000"/>
          <w:lang w:val="en"/>
        </w:rPr>
        <w:t xml:space="preserve">dated Notices </w:t>
      </w:r>
    </w:p>
    <w:p w14:paraId="662CE15E" w14:textId="77777777" w:rsidR="00000000" w:rsidRDefault="00543415">
      <w:pPr>
        <w:numPr>
          <w:ilvl w:val="0"/>
          <w:numId w:val="13"/>
        </w:numPr>
        <w:ind w:left="1680" w:right="960"/>
        <w:divId w:val="1180310647"/>
        <w:rPr>
          <w:rFonts w:ascii="Verdana" w:eastAsia="Times New Roman" w:hAnsi="Verdana"/>
          <w:color w:val="000000"/>
          <w:lang w:val="en"/>
        </w:rPr>
        <w:pPrChange w:id="187" w:author="Author" w:date="2013-06-27T18:35:00Z">
          <w:pPr>
            <w:numPr>
              <w:numId w:val="35"/>
            </w:numPr>
            <w:tabs>
              <w:tab w:val="num" w:pos="720"/>
            </w:tabs>
            <w:ind w:left="720" w:right="960" w:hanging="360"/>
            <w:divId w:val="1180310647"/>
          </w:pPr>
        </w:pPrChange>
      </w:pPr>
      <w:r>
        <w:rPr>
          <w:rFonts w:ascii="Verdana" w:eastAsia="Times New Roman" w:hAnsi="Verdana"/>
          <w:color w:val="000000"/>
          <w:lang w:val="en"/>
        </w:rPr>
        <w:t xml:space="preserve">Updated References </w:t>
      </w:r>
    </w:p>
    <w:p w14:paraId="62CEAF89" w14:textId="77777777" w:rsidR="00000000" w:rsidRDefault="00543415">
      <w:pPr>
        <w:pStyle w:val="NormalWeb"/>
        <w:divId w:val="1180310647"/>
        <w:rPr>
          <w:rFonts w:ascii="Verdana" w:hAnsi="Verdana"/>
          <w:color w:val="000000"/>
          <w:lang w:val="en"/>
        </w:rPr>
      </w:pPr>
      <w:r>
        <w:rPr>
          <w:rFonts w:ascii="Verdana" w:hAnsi="Verdana"/>
          <w:color w:val="000000"/>
          <w:lang w:val="en"/>
        </w:rPr>
        <w:t>-09</w:t>
      </w:r>
    </w:p>
    <w:p w14:paraId="2E30F330" w14:textId="77777777" w:rsidR="00000000" w:rsidRDefault="00543415">
      <w:pPr>
        <w:numPr>
          <w:ilvl w:val="0"/>
          <w:numId w:val="14"/>
        </w:numPr>
        <w:ind w:left="1680" w:right="960"/>
        <w:divId w:val="1180310647"/>
        <w:rPr>
          <w:rFonts w:ascii="Verdana" w:eastAsia="Times New Roman" w:hAnsi="Verdana"/>
          <w:color w:val="000000"/>
          <w:lang w:val="en"/>
        </w:rPr>
        <w:pPrChange w:id="188"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Removed erroneous spanx declarations from example </w:t>
      </w:r>
    </w:p>
    <w:p w14:paraId="26EE38CE" w14:textId="77777777" w:rsidR="00000000" w:rsidRDefault="00543415">
      <w:pPr>
        <w:numPr>
          <w:ilvl w:val="0"/>
          <w:numId w:val="14"/>
        </w:numPr>
        <w:ind w:left="1680" w:right="960"/>
        <w:divId w:val="1180310647"/>
        <w:rPr>
          <w:rFonts w:ascii="Verdana" w:eastAsia="Times New Roman" w:hAnsi="Verdana"/>
          <w:color w:val="000000"/>
          <w:lang w:val="en"/>
        </w:rPr>
        <w:pPrChange w:id="189"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Fixed example in Sec 2.2 to show expires_at </w:t>
      </w:r>
    </w:p>
    <w:p w14:paraId="1C05EB70" w14:textId="77777777" w:rsidR="00000000" w:rsidRDefault="00543415">
      <w:pPr>
        <w:numPr>
          <w:ilvl w:val="0"/>
          <w:numId w:val="14"/>
        </w:numPr>
        <w:ind w:left="1680" w:right="960"/>
        <w:divId w:val="1180310647"/>
        <w:rPr>
          <w:rFonts w:ascii="Verdana" w:eastAsia="Times New Roman" w:hAnsi="Verdana"/>
          <w:color w:val="000000"/>
          <w:lang w:val="en"/>
        </w:rPr>
        <w:pPrChange w:id="190"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Fixed Sec 2.1.1 to clarify it is the registration server doing the certificate check </w:t>
      </w:r>
    </w:p>
    <w:p w14:paraId="2A25EECC" w14:textId="77777777" w:rsidR="00000000" w:rsidRDefault="00543415">
      <w:pPr>
        <w:numPr>
          <w:ilvl w:val="0"/>
          <w:numId w:val="14"/>
        </w:numPr>
        <w:ind w:left="1680" w:right="960"/>
        <w:divId w:val="1180310647"/>
        <w:rPr>
          <w:rFonts w:ascii="Verdana" w:eastAsia="Times New Roman" w:hAnsi="Verdana"/>
          <w:color w:val="000000"/>
          <w:lang w:val="en"/>
        </w:rPr>
        <w:pPrChange w:id="191"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Fixed Sec 2.1.1 example to include </w:t>
      </w:r>
      <w:r>
        <w:rPr>
          <w:rFonts w:ascii="Verdana" w:eastAsia="Times New Roman" w:hAnsi="Verdana"/>
          <w:color w:val="000000"/>
          <w:lang w:val="en"/>
        </w:rPr>
        <w:t xml:space="preserve">http portion of response </w:t>
      </w:r>
    </w:p>
    <w:p w14:paraId="0C46CA0D" w14:textId="77777777" w:rsidR="00000000" w:rsidRDefault="00543415">
      <w:pPr>
        <w:numPr>
          <w:ilvl w:val="0"/>
          <w:numId w:val="14"/>
        </w:numPr>
        <w:ind w:left="1680" w:right="960"/>
        <w:divId w:val="1180310647"/>
        <w:rPr>
          <w:rFonts w:ascii="Verdana" w:eastAsia="Times New Roman" w:hAnsi="Verdana"/>
          <w:color w:val="000000"/>
          <w:lang w:val="en"/>
        </w:rPr>
        <w:pPrChange w:id="192"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Fixed #542 Sec 2.1 userinfo_signed_response_algs fixed to say signature. Clarify response is signed. </w:t>
      </w:r>
    </w:p>
    <w:p w14:paraId="12C20235" w14:textId="77777777" w:rsidR="00000000" w:rsidRDefault="00543415">
      <w:pPr>
        <w:numPr>
          <w:ilvl w:val="0"/>
          <w:numId w:val="14"/>
        </w:numPr>
        <w:ind w:left="1680" w:right="960"/>
        <w:divId w:val="1180310647"/>
        <w:rPr>
          <w:rFonts w:ascii="Verdana" w:eastAsia="Times New Roman" w:hAnsi="Verdana"/>
          <w:color w:val="000000"/>
          <w:lang w:val="en"/>
        </w:rPr>
        <w:pPrChange w:id="193"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Fixed Sec 2.1 userinfo_encrypted_response_algs Clarify response is JWE containing JWT </w:t>
      </w:r>
    </w:p>
    <w:p w14:paraId="37DB688C" w14:textId="77777777" w:rsidR="00000000" w:rsidRDefault="00543415">
      <w:pPr>
        <w:numPr>
          <w:ilvl w:val="0"/>
          <w:numId w:val="14"/>
        </w:numPr>
        <w:ind w:left="1680" w:right="960"/>
        <w:divId w:val="1180310647"/>
        <w:rPr>
          <w:rFonts w:ascii="Verdana" w:eastAsia="Times New Roman" w:hAnsi="Verdana"/>
          <w:color w:val="000000"/>
          <w:lang w:val="en"/>
        </w:rPr>
        <w:pPrChange w:id="194"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Fixes #529 Sec 2.3 Clarify error response</w:t>
      </w:r>
      <w:r>
        <w:rPr>
          <w:rFonts w:ascii="Verdana" w:eastAsia="Times New Roman" w:hAnsi="Verdana"/>
          <w:color w:val="000000"/>
          <w:lang w:val="en"/>
        </w:rPr>
        <w:t xml:space="preserve"> is Bearer and fix example </w:t>
      </w:r>
    </w:p>
    <w:p w14:paraId="77468CA9" w14:textId="77777777" w:rsidR="00000000" w:rsidRDefault="00543415">
      <w:pPr>
        <w:numPr>
          <w:ilvl w:val="0"/>
          <w:numId w:val="14"/>
        </w:numPr>
        <w:ind w:left="1680" w:right="960"/>
        <w:divId w:val="1180310647"/>
        <w:rPr>
          <w:rFonts w:ascii="Verdana" w:eastAsia="Times New Roman" w:hAnsi="Verdana"/>
          <w:color w:val="000000"/>
          <w:lang w:val="en"/>
        </w:rPr>
        <w:pPrChange w:id="195"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Add default_max_age registration parameter </w:t>
      </w:r>
    </w:p>
    <w:p w14:paraId="688F2C5F" w14:textId="77777777" w:rsidR="00000000" w:rsidRDefault="00543415">
      <w:pPr>
        <w:numPr>
          <w:ilvl w:val="0"/>
          <w:numId w:val="14"/>
        </w:numPr>
        <w:ind w:left="1680" w:right="960"/>
        <w:divId w:val="1180310647"/>
        <w:rPr>
          <w:rFonts w:ascii="Verdana" w:eastAsia="Times New Roman" w:hAnsi="Verdana"/>
          <w:color w:val="000000"/>
          <w:lang w:val="en"/>
        </w:rPr>
        <w:pPrChange w:id="196"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Add default_acr registration parameter </w:t>
      </w:r>
    </w:p>
    <w:p w14:paraId="57A637D0" w14:textId="77777777" w:rsidR="00000000" w:rsidRDefault="00543415">
      <w:pPr>
        <w:numPr>
          <w:ilvl w:val="0"/>
          <w:numId w:val="14"/>
        </w:numPr>
        <w:ind w:left="1680" w:right="960"/>
        <w:divId w:val="1180310647"/>
        <w:rPr>
          <w:rFonts w:ascii="Verdana" w:eastAsia="Times New Roman" w:hAnsi="Verdana"/>
          <w:color w:val="000000"/>
          <w:lang w:val="en"/>
        </w:rPr>
        <w:pPrChange w:id="197" w:author="Author" w:date="2013-06-27T18:35:00Z">
          <w:pPr>
            <w:numPr>
              <w:numId w:val="36"/>
            </w:numPr>
            <w:tabs>
              <w:tab w:val="num" w:pos="720"/>
            </w:tabs>
            <w:ind w:left="720" w:right="960" w:hanging="360"/>
            <w:divId w:val="1180310647"/>
          </w:pPr>
        </w:pPrChange>
      </w:pPr>
      <w:r>
        <w:rPr>
          <w:rFonts w:ascii="Verdana" w:eastAsia="Times New Roman" w:hAnsi="Verdana"/>
          <w:color w:val="000000"/>
          <w:lang w:val="en"/>
        </w:rPr>
        <w:t xml:space="preserve">Add require_auth_time registration parameter </w:t>
      </w:r>
    </w:p>
    <w:p w14:paraId="1EB817B5" w14:textId="77777777" w:rsidR="00000000" w:rsidRDefault="00543415">
      <w:pPr>
        <w:pStyle w:val="NormalWeb"/>
        <w:divId w:val="1180310647"/>
        <w:rPr>
          <w:rFonts w:ascii="Verdana" w:hAnsi="Verdana"/>
          <w:color w:val="000000"/>
          <w:lang w:val="en"/>
        </w:rPr>
      </w:pPr>
      <w:r>
        <w:rPr>
          <w:rFonts w:ascii="Verdana" w:hAnsi="Verdana"/>
          <w:color w:val="000000"/>
          <w:lang w:val="en"/>
        </w:rPr>
        <w:t>-08</w:t>
      </w:r>
    </w:p>
    <w:p w14:paraId="177238DF" w14:textId="77777777" w:rsidR="00000000" w:rsidRDefault="00543415">
      <w:pPr>
        <w:numPr>
          <w:ilvl w:val="0"/>
          <w:numId w:val="15"/>
        </w:numPr>
        <w:ind w:left="1680" w:right="960"/>
        <w:divId w:val="1180310647"/>
        <w:rPr>
          <w:rFonts w:ascii="Verdana" w:eastAsia="Times New Roman" w:hAnsi="Verdana"/>
          <w:color w:val="000000"/>
          <w:lang w:val="en"/>
        </w:rPr>
        <w:pPrChange w:id="198"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Replaced token_endpoint with a defined term Token Endpoint [OAuth 2.0] </w:t>
      </w:r>
    </w:p>
    <w:p w14:paraId="13FC8CBF" w14:textId="77777777" w:rsidR="00000000" w:rsidRDefault="00543415">
      <w:pPr>
        <w:numPr>
          <w:ilvl w:val="0"/>
          <w:numId w:val="15"/>
        </w:numPr>
        <w:ind w:left="1680" w:right="960"/>
        <w:divId w:val="1180310647"/>
        <w:rPr>
          <w:rFonts w:ascii="Verdana" w:eastAsia="Times New Roman" w:hAnsi="Verdana"/>
          <w:color w:val="000000"/>
          <w:lang w:val="en"/>
        </w:rPr>
        <w:pPrChange w:id="199"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Added policy_url parameter </w:t>
      </w:r>
    </w:p>
    <w:p w14:paraId="5AB024AC" w14:textId="77777777" w:rsidR="00000000" w:rsidRDefault="00543415">
      <w:pPr>
        <w:numPr>
          <w:ilvl w:val="0"/>
          <w:numId w:val="15"/>
        </w:numPr>
        <w:ind w:left="1680" w:right="960"/>
        <w:divId w:val="1180310647"/>
        <w:rPr>
          <w:rFonts w:ascii="Verdana" w:eastAsia="Times New Roman" w:hAnsi="Verdana"/>
          <w:color w:val="000000"/>
          <w:lang w:val="en"/>
        </w:rPr>
        <w:pPrChange w:id="200"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Renamed expires_in to expires_at </w:t>
      </w:r>
    </w:p>
    <w:p w14:paraId="327BB78C" w14:textId="77777777" w:rsidR="00000000" w:rsidRDefault="00543415">
      <w:pPr>
        <w:numPr>
          <w:ilvl w:val="0"/>
          <w:numId w:val="15"/>
        </w:numPr>
        <w:ind w:left="1680" w:right="960"/>
        <w:divId w:val="1180310647"/>
        <w:rPr>
          <w:rFonts w:ascii="Verdana" w:eastAsia="Times New Roman" w:hAnsi="Verdana"/>
          <w:color w:val="000000"/>
          <w:lang w:val="en"/>
        </w:rPr>
        <w:pPrChange w:id="201"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Registration Endpoint can be OAuth Protected </w:t>
      </w:r>
    </w:p>
    <w:p w14:paraId="4F3D4043" w14:textId="77777777" w:rsidR="00000000" w:rsidRDefault="00543415">
      <w:pPr>
        <w:numPr>
          <w:ilvl w:val="0"/>
          <w:numId w:val="15"/>
        </w:numPr>
        <w:ind w:left="1680" w:right="960"/>
        <w:divId w:val="1180310647"/>
        <w:rPr>
          <w:rFonts w:ascii="Verdana" w:eastAsia="Times New Roman" w:hAnsi="Verdana"/>
          <w:color w:val="000000"/>
          <w:lang w:val="en"/>
        </w:rPr>
        <w:pPrChange w:id="202"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Added parameters for requiring encryption and/or signing of OpenID Request Object, UserInfo and ID Token </w:t>
      </w:r>
    </w:p>
    <w:p w14:paraId="7BD73256" w14:textId="77777777" w:rsidR="00000000" w:rsidRDefault="00543415">
      <w:pPr>
        <w:numPr>
          <w:ilvl w:val="0"/>
          <w:numId w:val="15"/>
        </w:numPr>
        <w:ind w:left="1680" w:right="960"/>
        <w:divId w:val="1180310647"/>
        <w:rPr>
          <w:rFonts w:ascii="Verdana" w:eastAsia="Times New Roman" w:hAnsi="Verdana"/>
          <w:color w:val="000000"/>
          <w:lang w:val="en"/>
        </w:rPr>
        <w:pPrChange w:id="203"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Added token_endpoint_auth_type and list of</w:t>
      </w:r>
      <w:r>
        <w:rPr>
          <w:rFonts w:ascii="Verdana" w:eastAsia="Times New Roman" w:hAnsi="Verdana"/>
          <w:color w:val="000000"/>
          <w:lang w:val="en"/>
        </w:rPr>
        <w:t xml:space="preserve"> valid authentication types </w:t>
      </w:r>
    </w:p>
    <w:p w14:paraId="09B311F2" w14:textId="77777777" w:rsidR="00000000" w:rsidRDefault="00543415">
      <w:pPr>
        <w:numPr>
          <w:ilvl w:val="0"/>
          <w:numId w:val="15"/>
        </w:numPr>
        <w:ind w:left="1680" w:right="960"/>
        <w:divId w:val="1180310647"/>
        <w:rPr>
          <w:rFonts w:ascii="Verdana" w:eastAsia="Times New Roman" w:hAnsi="Verdana"/>
          <w:color w:val="000000"/>
          <w:lang w:val="en"/>
        </w:rPr>
        <w:pPrChange w:id="204"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Added JWK and X509 URLs for signature and encryption </w:t>
      </w:r>
    </w:p>
    <w:p w14:paraId="35C41867" w14:textId="77777777" w:rsidR="00000000" w:rsidRDefault="00543415">
      <w:pPr>
        <w:numPr>
          <w:ilvl w:val="0"/>
          <w:numId w:val="15"/>
        </w:numPr>
        <w:ind w:left="1680" w:right="960"/>
        <w:divId w:val="1180310647"/>
        <w:rPr>
          <w:rFonts w:ascii="Verdana" w:eastAsia="Times New Roman" w:hAnsi="Verdana"/>
          <w:color w:val="000000"/>
          <w:lang w:val="en"/>
        </w:rPr>
        <w:pPrChange w:id="205"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Added user_id_type </w:t>
      </w:r>
    </w:p>
    <w:p w14:paraId="3EE8F6B1" w14:textId="77777777" w:rsidR="00000000" w:rsidRDefault="00543415">
      <w:pPr>
        <w:numPr>
          <w:ilvl w:val="0"/>
          <w:numId w:val="15"/>
        </w:numPr>
        <w:ind w:left="1680" w:right="960"/>
        <w:divId w:val="1180310647"/>
        <w:rPr>
          <w:rFonts w:ascii="Verdana" w:eastAsia="Times New Roman" w:hAnsi="Verdana"/>
          <w:color w:val="000000"/>
          <w:lang w:val="en"/>
        </w:rPr>
        <w:pPrChange w:id="206"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Changed sector_identifier to sector_identifier_url and added URL verification </w:t>
      </w:r>
    </w:p>
    <w:p w14:paraId="0A4CC4E3" w14:textId="77777777" w:rsidR="00000000" w:rsidRDefault="00543415">
      <w:pPr>
        <w:numPr>
          <w:ilvl w:val="0"/>
          <w:numId w:val="15"/>
        </w:numPr>
        <w:ind w:left="1680" w:right="960"/>
        <w:divId w:val="1180310647"/>
        <w:rPr>
          <w:rFonts w:ascii="Verdana" w:eastAsia="Times New Roman" w:hAnsi="Verdana"/>
          <w:color w:val="000000"/>
          <w:lang w:val="en"/>
        </w:rPr>
        <w:pPrChange w:id="207"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Use RFC 6125 to verify TLS endpoints </w:t>
      </w:r>
    </w:p>
    <w:p w14:paraId="3E29F11C" w14:textId="77777777" w:rsidR="00000000" w:rsidRDefault="00543415">
      <w:pPr>
        <w:numPr>
          <w:ilvl w:val="0"/>
          <w:numId w:val="15"/>
        </w:numPr>
        <w:ind w:left="1680" w:right="960"/>
        <w:divId w:val="1180310647"/>
        <w:rPr>
          <w:rFonts w:ascii="Verdana" w:eastAsia="Times New Roman" w:hAnsi="Verdana"/>
          <w:color w:val="000000"/>
          <w:lang w:val="en"/>
        </w:rPr>
        <w:pPrChange w:id="208"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Changed 'contact' to 'contacts', 're</w:t>
      </w:r>
      <w:r>
        <w:rPr>
          <w:rFonts w:ascii="Verdana" w:eastAsia="Times New Roman" w:hAnsi="Verdana"/>
          <w:color w:val="000000"/>
          <w:lang w:val="en"/>
        </w:rPr>
        <w:t xml:space="preserve">direct_uri' to 'redirect_uris' </w:t>
      </w:r>
    </w:p>
    <w:p w14:paraId="6A13A54C" w14:textId="77777777" w:rsidR="00000000" w:rsidRDefault="00543415">
      <w:pPr>
        <w:numPr>
          <w:ilvl w:val="0"/>
          <w:numId w:val="15"/>
        </w:numPr>
        <w:ind w:left="1680" w:right="960"/>
        <w:divId w:val="1180310647"/>
        <w:rPr>
          <w:rFonts w:ascii="Verdana" w:eastAsia="Times New Roman" w:hAnsi="Verdana"/>
          <w:color w:val="000000"/>
          <w:lang w:val="en"/>
        </w:rPr>
        <w:pPrChange w:id="209"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Changed redirect_uris to RECOMMENDED for code flow and REQUIRED for implicit flow Clients </w:t>
      </w:r>
    </w:p>
    <w:p w14:paraId="0EB9448E" w14:textId="77777777" w:rsidR="00000000" w:rsidRDefault="00543415">
      <w:pPr>
        <w:numPr>
          <w:ilvl w:val="0"/>
          <w:numId w:val="15"/>
        </w:numPr>
        <w:ind w:left="1680" w:right="960"/>
        <w:divId w:val="1180310647"/>
        <w:rPr>
          <w:rFonts w:ascii="Verdana" w:eastAsia="Times New Roman" w:hAnsi="Verdana"/>
          <w:color w:val="000000"/>
          <w:lang w:val="en"/>
        </w:rPr>
        <w:pPrChange w:id="210"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Removed js_origin_uri </w:t>
      </w:r>
    </w:p>
    <w:p w14:paraId="7487BD4C" w14:textId="77777777" w:rsidR="00000000" w:rsidRDefault="00543415">
      <w:pPr>
        <w:numPr>
          <w:ilvl w:val="0"/>
          <w:numId w:val="15"/>
        </w:numPr>
        <w:ind w:left="1680" w:right="960"/>
        <w:divId w:val="1180310647"/>
        <w:rPr>
          <w:rFonts w:ascii="Verdana" w:eastAsia="Times New Roman" w:hAnsi="Verdana"/>
          <w:color w:val="000000"/>
          <w:lang w:val="en"/>
        </w:rPr>
        <w:pPrChange w:id="211"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Added section about string comparison rules needed </w:t>
      </w:r>
    </w:p>
    <w:p w14:paraId="1675F1EA" w14:textId="77777777" w:rsidR="00000000" w:rsidRDefault="00543415">
      <w:pPr>
        <w:numPr>
          <w:ilvl w:val="0"/>
          <w:numId w:val="15"/>
        </w:numPr>
        <w:ind w:left="1680" w:right="960"/>
        <w:divId w:val="1180310647"/>
        <w:rPr>
          <w:rFonts w:ascii="Verdana" w:eastAsia="Times New Roman" w:hAnsi="Verdana"/>
          <w:color w:val="000000"/>
          <w:lang w:val="en"/>
        </w:rPr>
        <w:pPrChange w:id="212"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 xml:space="preserve">Clarified redirect_uris matching </w:t>
      </w:r>
    </w:p>
    <w:p w14:paraId="45CE67AA" w14:textId="77777777" w:rsidR="00000000" w:rsidRDefault="00543415">
      <w:pPr>
        <w:numPr>
          <w:ilvl w:val="0"/>
          <w:numId w:val="15"/>
        </w:numPr>
        <w:ind w:left="1680" w:right="960"/>
        <w:divId w:val="1180310647"/>
        <w:rPr>
          <w:rFonts w:ascii="Verdana" w:eastAsia="Times New Roman" w:hAnsi="Verdana"/>
          <w:color w:val="000000"/>
          <w:lang w:val="en"/>
        </w:rPr>
        <w:pPrChange w:id="213" w:author="Author" w:date="2013-06-27T18:35:00Z">
          <w:pPr>
            <w:numPr>
              <w:numId w:val="37"/>
            </w:numPr>
            <w:tabs>
              <w:tab w:val="num" w:pos="720"/>
            </w:tabs>
            <w:ind w:left="720" w:right="960" w:hanging="360"/>
            <w:divId w:val="1180310647"/>
          </w:pPr>
        </w:pPrChange>
      </w:pPr>
      <w:r>
        <w:rPr>
          <w:rFonts w:ascii="Verdana" w:eastAsia="Times New Roman" w:hAnsi="Verdana"/>
          <w:color w:val="000000"/>
          <w:lang w:val="en"/>
        </w:rPr>
        <w:t>Update John Bradley emai</w:t>
      </w:r>
      <w:r>
        <w:rPr>
          <w:rFonts w:ascii="Verdana" w:eastAsia="Times New Roman" w:hAnsi="Verdana"/>
          <w:color w:val="000000"/>
          <w:lang w:val="en"/>
        </w:rPr>
        <w:t xml:space="preserve">l and affiliation for Implementer's Draft </w:t>
      </w:r>
    </w:p>
    <w:p w14:paraId="1A6BAD71" w14:textId="77777777" w:rsidR="00000000" w:rsidRDefault="00543415">
      <w:pPr>
        <w:pStyle w:val="NormalWeb"/>
        <w:divId w:val="1180310647"/>
        <w:rPr>
          <w:rFonts w:ascii="Verdana" w:hAnsi="Verdana"/>
          <w:color w:val="000000"/>
          <w:lang w:val="en"/>
        </w:rPr>
      </w:pPr>
      <w:r>
        <w:rPr>
          <w:rFonts w:ascii="Verdana" w:hAnsi="Verdana"/>
          <w:color w:val="000000"/>
          <w:lang w:val="en"/>
        </w:rPr>
        <w:t>-07</w:t>
      </w:r>
    </w:p>
    <w:p w14:paraId="2FE982DF" w14:textId="77777777" w:rsidR="00000000" w:rsidRDefault="00543415">
      <w:pPr>
        <w:numPr>
          <w:ilvl w:val="0"/>
          <w:numId w:val="16"/>
        </w:numPr>
        <w:ind w:left="1680" w:right="960"/>
        <w:divId w:val="1180310647"/>
        <w:rPr>
          <w:rFonts w:ascii="Verdana" w:eastAsia="Times New Roman" w:hAnsi="Verdana"/>
          <w:color w:val="000000"/>
          <w:lang w:val="en"/>
        </w:rPr>
        <w:pPrChange w:id="214" w:author="Author" w:date="2013-06-27T18:35:00Z">
          <w:pPr>
            <w:numPr>
              <w:numId w:val="38"/>
            </w:numPr>
            <w:tabs>
              <w:tab w:val="num" w:pos="720"/>
            </w:tabs>
            <w:ind w:left="720" w:right="960" w:hanging="360"/>
            <w:divId w:val="1180310647"/>
          </w:pPr>
        </w:pPrChange>
      </w:pPr>
      <w:r>
        <w:rPr>
          <w:rFonts w:ascii="Verdana" w:eastAsia="Times New Roman" w:hAnsi="Verdana"/>
          <w:color w:val="000000"/>
          <w:lang w:val="en"/>
        </w:rPr>
        <w:t xml:space="preserve">Changed request from posting a JSON object to being HTTP Form encoded. </w:t>
      </w:r>
    </w:p>
    <w:p w14:paraId="2C4E6F0B" w14:textId="77777777" w:rsidR="00000000" w:rsidRDefault="00543415">
      <w:pPr>
        <w:numPr>
          <w:ilvl w:val="0"/>
          <w:numId w:val="16"/>
        </w:numPr>
        <w:ind w:left="1680" w:right="960"/>
        <w:divId w:val="1180310647"/>
        <w:rPr>
          <w:rFonts w:ascii="Verdana" w:eastAsia="Times New Roman" w:hAnsi="Verdana"/>
          <w:color w:val="000000"/>
          <w:lang w:val="en"/>
        </w:rPr>
        <w:pPrChange w:id="215" w:author="Author" w:date="2013-06-27T18:35:00Z">
          <w:pPr>
            <w:numPr>
              <w:numId w:val="38"/>
            </w:numPr>
            <w:tabs>
              <w:tab w:val="num" w:pos="720"/>
            </w:tabs>
            <w:ind w:left="720" w:right="960" w:hanging="360"/>
            <w:divId w:val="1180310647"/>
          </w:pPr>
        </w:pPrChange>
      </w:pPr>
      <w:r>
        <w:rPr>
          <w:rFonts w:ascii="Verdana" w:eastAsia="Times New Roman" w:hAnsi="Verdana"/>
          <w:color w:val="000000"/>
          <w:lang w:val="en"/>
        </w:rPr>
        <w:t xml:space="preserve">Added x509_url to support optional encryption. </w:t>
      </w:r>
    </w:p>
    <w:p w14:paraId="5806BE27"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-06 </w:t>
      </w:r>
    </w:p>
    <w:p w14:paraId="15B9D11C" w14:textId="77777777" w:rsidR="00000000" w:rsidRDefault="00543415">
      <w:pPr>
        <w:numPr>
          <w:ilvl w:val="0"/>
          <w:numId w:val="17"/>
        </w:numPr>
        <w:ind w:left="1680" w:right="960"/>
        <w:divId w:val="1180310647"/>
        <w:rPr>
          <w:rFonts w:ascii="Verdana" w:eastAsia="Times New Roman" w:hAnsi="Verdana"/>
          <w:color w:val="000000"/>
          <w:lang w:val="en"/>
        </w:rPr>
        <w:pPrChange w:id="216" w:author="Author" w:date="2013-06-27T18:35:00Z">
          <w:pPr>
            <w:numPr>
              <w:numId w:val="39"/>
            </w:numPr>
            <w:tabs>
              <w:tab w:val="num" w:pos="720"/>
            </w:tabs>
            <w:ind w:left="720" w:right="960" w:hanging="360"/>
            <w:divId w:val="1180310647"/>
          </w:pPr>
        </w:pPrChange>
      </w:pPr>
      <w:r>
        <w:rPr>
          <w:rFonts w:ascii="Verdana" w:eastAsia="Times New Roman" w:hAnsi="Verdana"/>
          <w:color w:val="000000"/>
          <w:lang w:val="en"/>
        </w:rPr>
        <w:t>Changes associated with renaming "Lite" to "Basic Client" and replacing "Core" and "</w:t>
      </w:r>
      <w:r>
        <w:rPr>
          <w:rFonts w:ascii="Verdana" w:eastAsia="Times New Roman" w:hAnsi="Verdana"/>
          <w:color w:val="000000"/>
          <w:lang w:val="en"/>
        </w:rPr>
        <w:t xml:space="preserve">Framework" with "Messages" and "Standard". </w:t>
      </w:r>
    </w:p>
    <w:p w14:paraId="1497EB14" w14:textId="77777777" w:rsidR="00000000" w:rsidRDefault="00543415">
      <w:pPr>
        <w:numPr>
          <w:ilvl w:val="0"/>
          <w:numId w:val="17"/>
        </w:numPr>
        <w:ind w:left="1680" w:right="960"/>
        <w:divId w:val="1180310647"/>
        <w:rPr>
          <w:rFonts w:ascii="Verdana" w:eastAsia="Times New Roman" w:hAnsi="Verdana"/>
          <w:color w:val="000000"/>
          <w:lang w:val="en"/>
        </w:rPr>
        <w:pPrChange w:id="217" w:author="Author" w:date="2013-06-27T18:35:00Z">
          <w:pPr>
            <w:numPr>
              <w:numId w:val="39"/>
            </w:numPr>
            <w:tabs>
              <w:tab w:val="num" w:pos="720"/>
            </w:tabs>
            <w:ind w:left="720" w:right="960" w:hanging="360"/>
            <w:divId w:val="1180310647"/>
          </w:pPr>
        </w:pPrChange>
      </w:pPr>
      <w:r>
        <w:rPr>
          <w:rFonts w:ascii="Verdana" w:eastAsia="Times New Roman" w:hAnsi="Verdana"/>
          <w:color w:val="000000"/>
          <w:lang w:val="en"/>
        </w:rPr>
        <w:t xml:space="preserve">Numerous cleanups, including updating references. </w:t>
      </w:r>
    </w:p>
    <w:p w14:paraId="232211D2"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-05 </w:t>
      </w:r>
    </w:p>
    <w:p w14:paraId="6D125790" w14:textId="77777777" w:rsidR="00000000" w:rsidRDefault="00543415">
      <w:pPr>
        <w:numPr>
          <w:ilvl w:val="0"/>
          <w:numId w:val="18"/>
        </w:numPr>
        <w:ind w:left="1680" w:right="960"/>
        <w:divId w:val="1180310647"/>
        <w:rPr>
          <w:rFonts w:ascii="Verdana" w:eastAsia="Times New Roman" w:hAnsi="Verdana"/>
          <w:color w:val="000000"/>
          <w:lang w:val="en"/>
        </w:rPr>
        <w:pPrChange w:id="218" w:author="Author" w:date="2013-06-27T18:35:00Z">
          <w:pPr>
            <w:numPr>
              <w:numId w:val="40"/>
            </w:numPr>
            <w:tabs>
              <w:tab w:val="num" w:pos="720"/>
            </w:tabs>
            <w:ind w:left="720" w:right="960" w:hanging="360"/>
            <w:divId w:val="1180310647"/>
          </w:pPr>
        </w:pPrChange>
      </w:pPr>
      <w:r>
        <w:rPr>
          <w:rFonts w:ascii="Verdana" w:eastAsia="Times New Roman" w:hAnsi="Verdana"/>
          <w:color w:val="000000"/>
          <w:lang w:val="en"/>
        </w:rPr>
        <w:t xml:space="preserve">Changed </w:t>
      </w:r>
      <w:r>
        <w:rPr>
          <w:rStyle w:val="HTMLTypewriter"/>
          <w:lang w:val="en"/>
        </w:rPr>
        <w:t>redirect_url</w:t>
      </w:r>
      <w:r>
        <w:rPr>
          <w:rFonts w:ascii="Verdana" w:eastAsia="Times New Roman" w:hAnsi="Verdana"/>
          <w:color w:val="000000"/>
          <w:lang w:val="en"/>
        </w:rPr>
        <w:t xml:space="preserve"> to </w:t>
      </w:r>
      <w:r>
        <w:rPr>
          <w:rStyle w:val="HTMLTypewriter"/>
          <w:lang w:val="en"/>
        </w:rPr>
        <w:t>redirect_uri</w:t>
      </w:r>
      <w:r>
        <w:rPr>
          <w:rFonts w:ascii="Verdana" w:eastAsia="Times New Roman" w:hAnsi="Verdana"/>
          <w:color w:val="000000"/>
          <w:lang w:val="en"/>
        </w:rPr>
        <w:t xml:space="preserve"> and </w:t>
      </w:r>
      <w:r>
        <w:rPr>
          <w:rStyle w:val="HTMLTypewriter"/>
          <w:lang w:val="en"/>
        </w:rPr>
        <w:t>js_origin_url</w:t>
      </w:r>
      <w:r>
        <w:rPr>
          <w:rFonts w:ascii="Verdana" w:eastAsia="Times New Roman" w:hAnsi="Verdana"/>
          <w:color w:val="000000"/>
          <w:lang w:val="en"/>
        </w:rPr>
        <w:t xml:space="preserve"> to </w:t>
      </w:r>
      <w:r>
        <w:rPr>
          <w:rStyle w:val="HTMLTypewriter"/>
          <w:lang w:val="en"/>
        </w:rPr>
        <w:t>js_origin_uri</w:t>
      </w:r>
      <w:r>
        <w:rPr>
          <w:rFonts w:ascii="Verdana" w:eastAsia="Times New Roman" w:hAnsi="Verdana"/>
          <w:color w:val="000000"/>
          <w:lang w:val="en"/>
        </w:rPr>
        <w:t xml:space="preserve">. </w:t>
      </w:r>
    </w:p>
    <w:p w14:paraId="73B62AF1"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-04 </w:t>
      </w:r>
    </w:p>
    <w:p w14:paraId="2E9A54AA" w14:textId="77777777" w:rsidR="00000000" w:rsidRDefault="00543415">
      <w:pPr>
        <w:numPr>
          <w:ilvl w:val="0"/>
          <w:numId w:val="19"/>
        </w:numPr>
        <w:ind w:left="1680" w:right="960"/>
        <w:divId w:val="1180310647"/>
        <w:rPr>
          <w:rFonts w:ascii="Verdana" w:eastAsia="Times New Roman" w:hAnsi="Verdana"/>
          <w:color w:val="000000"/>
          <w:lang w:val="en"/>
        </w:rPr>
        <w:pPrChange w:id="219" w:author="Author" w:date="2013-06-27T18:35:00Z">
          <w:pPr>
            <w:numPr>
              <w:numId w:val="41"/>
            </w:numPr>
            <w:tabs>
              <w:tab w:val="num" w:pos="720"/>
            </w:tabs>
            <w:ind w:left="720" w:right="960" w:hanging="360"/>
            <w:divId w:val="1180310647"/>
          </w:pPr>
        </w:pPrChange>
      </w:pPr>
      <w:r>
        <w:rPr>
          <w:rFonts w:ascii="Verdana" w:eastAsia="Times New Roman" w:hAnsi="Verdana"/>
          <w:color w:val="000000"/>
          <w:lang w:val="en"/>
        </w:rPr>
        <w:t xml:space="preserve">Correct issues </w:t>
      </w:r>
      <w:proofErr w:type="gramStart"/>
      <w:r>
        <w:rPr>
          <w:rFonts w:ascii="Verdana" w:eastAsia="Times New Roman" w:hAnsi="Verdana"/>
          <w:color w:val="000000"/>
          <w:lang w:val="en"/>
        </w:rPr>
        <w:t>raised</w:t>
      </w:r>
      <w:proofErr w:type="gramEnd"/>
      <w:r>
        <w:rPr>
          <w:rFonts w:ascii="Verdana" w:eastAsia="Times New Roman" w:hAnsi="Verdana"/>
          <w:color w:val="000000"/>
          <w:lang w:val="en"/>
        </w:rPr>
        <w:t xml:space="preserve"> by Johnny Bufu and discussed on the </w:t>
      </w:r>
      <w:r>
        <w:rPr>
          <w:rFonts w:ascii="Verdana" w:eastAsia="Times New Roman" w:hAnsi="Verdana"/>
          <w:color w:val="000000"/>
          <w:lang w:val="en"/>
        </w:rPr>
        <w:t xml:space="preserve">7-Jul-11 working group call. </w:t>
      </w:r>
    </w:p>
    <w:p w14:paraId="71AED3FF"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-03 </w:t>
      </w:r>
    </w:p>
    <w:p w14:paraId="5B07E076" w14:textId="77777777" w:rsidR="00000000" w:rsidRDefault="00543415">
      <w:pPr>
        <w:numPr>
          <w:ilvl w:val="0"/>
          <w:numId w:val="20"/>
        </w:numPr>
        <w:ind w:left="1680" w:right="960"/>
        <w:divId w:val="1180310647"/>
        <w:rPr>
          <w:rFonts w:ascii="Verdana" w:eastAsia="Times New Roman" w:hAnsi="Verdana"/>
          <w:color w:val="000000"/>
          <w:lang w:val="en"/>
        </w:rPr>
        <w:pPrChange w:id="220" w:author="Author" w:date="2013-06-27T18:35:00Z">
          <w:pPr>
            <w:numPr>
              <w:numId w:val="42"/>
            </w:numPr>
            <w:tabs>
              <w:tab w:val="num" w:pos="720"/>
            </w:tabs>
            <w:ind w:left="720" w:right="960" w:hanging="360"/>
            <w:divId w:val="1180310647"/>
          </w:pPr>
        </w:pPrChange>
      </w:pPr>
      <w:r>
        <w:rPr>
          <w:rFonts w:ascii="Verdana" w:eastAsia="Times New Roman" w:hAnsi="Verdana"/>
          <w:color w:val="000000"/>
          <w:lang w:val="en"/>
        </w:rPr>
        <w:t xml:space="preserve">Incorporate working group decisions from 5-Jul-11 spec call. </w:t>
      </w:r>
    </w:p>
    <w:p w14:paraId="583AEE66" w14:textId="77777777" w:rsidR="00000000" w:rsidRDefault="00543415">
      <w:pPr>
        <w:numPr>
          <w:ilvl w:val="0"/>
          <w:numId w:val="20"/>
        </w:numPr>
        <w:ind w:left="1680" w:right="960"/>
        <w:divId w:val="1180310647"/>
        <w:rPr>
          <w:rFonts w:ascii="Verdana" w:eastAsia="Times New Roman" w:hAnsi="Verdana"/>
          <w:color w:val="000000"/>
          <w:lang w:val="en"/>
        </w:rPr>
        <w:pPrChange w:id="221" w:author="Author" w:date="2013-06-27T18:35:00Z">
          <w:pPr>
            <w:numPr>
              <w:numId w:val="42"/>
            </w:numPr>
            <w:tabs>
              <w:tab w:val="num" w:pos="720"/>
            </w:tabs>
            <w:ind w:left="720" w:right="960" w:hanging="360"/>
            <w:divId w:val="1180310647"/>
          </w:pPr>
        </w:pPrChange>
      </w:pPr>
      <w:r>
        <w:rPr>
          <w:rFonts w:ascii="Verdana" w:eastAsia="Times New Roman" w:hAnsi="Verdana"/>
          <w:color w:val="000000"/>
          <w:lang w:val="en"/>
        </w:rPr>
        <w:t xml:space="preserve">Consistency and cleanup pass, including removing unused references. </w:t>
      </w:r>
    </w:p>
    <w:p w14:paraId="67D8AF98"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-02 </w:t>
      </w:r>
    </w:p>
    <w:p w14:paraId="7ED553AD" w14:textId="77777777" w:rsidR="00000000" w:rsidRDefault="00543415">
      <w:pPr>
        <w:numPr>
          <w:ilvl w:val="0"/>
          <w:numId w:val="21"/>
        </w:numPr>
        <w:ind w:left="1680" w:right="960"/>
        <w:divId w:val="1180310647"/>
        <w:rPr>
          <w:rFonts w:ascii="Verdana" w:eastAsia="Times New Roman" w:hAnsi="Verdana"/>
          <w:color w:val="000000"/>
          <w:lang w:val="en"/>
        </w:rPr>
        <w:pPrChange w:id="222" w:author="Author" w:date="2013-06-27T18:35:00Z">
          <w:pPr>
            <w:numPr>
              <w:numId w:val="43"/>
            </w:numPr>
            <w:tabs>
              <w:tab w:val="num" w:pos="720"/>
            </w:tabs>
            <w:ind w:left="720" w:right="960" w:hanging="360"/>
            <w:divId w:val="1180310647"/>
          </w:pPr>
        </w:pPrChange>
      </w:pPr>
      <w:r>
        <w:rPr>
          <w:rFonts w:ascii="Verdana" w:eastAsia="Times New Roman" w:hAnsi="Verdana"/>
          <w:color w:val="000000"/>
          <w:lang w:val="en"/>
        </w:rPr>
        <w:t xml:space="preserve">Incorporate working group decisions from 23-Jun-11 spec call. </w:t>
      </w:r>
    </w:p>
    <w:p w14:paraId="58F7FE8B" w14:textId="77777777" w:rsidR="00000000" w:rsidRDefault="00543415">
      <w:pPr>
        <w:pStyle w:val="NormalWeb"/>
        <w:divId w:val="1180310647"/>
        <w:rPr>
          <w:rFonts w:ascii="Verdana" w:hAnsi="Verdana"/>
          <w:color w:val="000000"/>
          <w:lang w:val="en"/>
        </w:rPr>
      </w:pPr>
      <w:r>
        <w:rPr>
          <w:rFonts w:ascii="Verdana" w:hAnsi="Verdana"/>
          <w:color w:val="000000"/>
          <w:lang w:val="en"/>
        </w:rPr>
        <w:t xml:space="preserve">-01 </w:t>
      </w:r>
    </w:p>
    <w:p w14:paraId="3CED0D83" w14:textId="77777777" w:rsidR="00000000" w:rsidRDefault="00543415">
      <w:pPr>
        <w:numPr>
          <w:ilvl w:val="0"/>
          <w:numId w:val="22"/>
        </w:numPr>
        <w:ind w:left="1680" w:right="960"/>
        <w:divId w:val="1180310647"/>
        <w:rPr>
          <w:rFonts w:ascii="Verdana" w:eastAsia="Times New Roman" w:hAnsi="Verdana"/>
          <w:color w:val="000000"/>
          <w:lang w:val="en"/>
        </w:rPr>
        <w:pPrChange w:id="223" w:author="Author" w:date="2013-06-27T18:35:00Z">
          <w:pPr>
            <w:numPr>
              <w:numId w:val="44"/>
            </w:numPr>
            <w:tabs>
              <w:tab w:val="num" w:pos="720"/>
            </w:tabs>
            <w:ind w:left="720" w:right="960" w:hanging="360"/>
            <w:divId w:val="1180310647"/>
          </w:pPr>
        </w:pPrChange>
      </w:pPr>
      <w:r>
        <w:rPr>
          <w:rFonts w:ascii="Verdana" w:eastAsia="Times New Roman" w:hAnsi="Verdana"/>
          <w:color w:val="000000"/>
          <w:lang w:val="en"/>
        </w:rPr>
        <w:t xml:space="preserve">Initial version. </w:t>
      </w:r>
    </w:p>
    <w:p w14:paraId="6D2C2D75" w14:textId="77777777" w:rsidR="00000000" w:rsidRDefault="00543415">
      <w:pPr>
        <w:spacing w:before="0" w:beforeAutospacing="0" w:after="0" w:afterAutospacing="0"/>
        <w:divId w:val="1180310647"/>
        <w:rPr>
          <w:rFonts w:ascii="Verdana" w:eastAsia="Times New Roman" w:hAnsi="Verdana"/>
          <w:color w:val="000000"/>
          <w:lang w:val="en"/>
        </w:rPr>
      </w:pPr>
      <w:bookmarkStart w:id="224" w:name="rfc.authors"/>
      <w:bookmarkEnd w:id="224"/>
    </w:p>
    <w:p w14:paraId="52D8DDA9" w14:textId="77777777" w:rsidR="00000000" w:rsidRDefault="00543415">
      <w:pPr>
        <w:spacing w:before="0" w:beforeAutospacing="0" w:after="0" w:afterAutospacing="0"/>
        <w:divId w:val="1180310647"/>
        <w:rPr>
          <w:rFonts w:ascii="Verdana" w:eastAsia="Times New Roman" w:hAnsi="Verdana"/>
          <w:color w:val="000000"/>
          <w:lang w:val="en"/>
        </w:rPr>
      </w:pPr>
      <w:r>
        <w:rPr>
          <w:rFonts w:ascii="Verdana" w:eastAsia="Times New Roman" w:hAnsi="Verdana"/>
          <w:color w:val="000000"/>
          <w:lang w:val="en"/>
        </w:rPr>
        <w:pict>
          <v:rect id="_x0000_i1053" style="width:0;height:.75pt" o:hralign="center" o:hrstd="t" o:hr="t" fillcolor="#a0a0a0" stroked="f"/>
        </w:pict>
      </w:r>
    </w:p>
    <w:tbl>
      <w:tblPr>
        <w:tblpPr w:leftFromText="45" w:rightFromText="45" w:vertAnchor="text" w:tblpXSpec="right" w:tblpYSpec="center"/>
        <w:tblW w:w="450" w:type="dxa"/>
        <w:tblCellSpacing w:w="15" w:type="dxa"/>
        <w:tblCellMar>
          <w:left w:w="0" w:type="dxa"/>
          <w:right w:w="0" w:type="dxa"/>
        </w:tblCellMar>
        <w:tblLook w:val="04A0" w:firstRow="1" w:lastRow="0" w:firstColumn="1" w:lastColumn="0" w:noHBand="0" w:noVBand="1"/>
        <w:tblDescription w:val="layout"/>
      </w:tblPr>
      <w:tblGrid>
        <w:gridCol w:w="662"/>
      </w:tblGrid>
      <w:tr w:rsidR="00000000" w14:paraId="2CF3EEC3" w14:textId="77777777">
        <w:trPr>
          <w:divId w:val="1180310647"/>
          <w:trHeight w:val="225"/>
          <w:tblCellSpacing w:w="15" w:type="dxa"/>
        </w:trPr>
        <w:tc>
          <w:tcPr>
            <w:tcW w:w="450" w:type="dxa"/>
            <w:shd w:val="clear" w:color="auto" w:fill="990000"/>
            <w:vAlign w:val="center"/>
            <w:hideMark/>
          </w:tcPr>
          <w:p w14:paraId="64BC757B" w14:textId="77777777" w:rsidR="00000000" w:rsidRDefault="00543415">
            <w:pPr>
              <w:spacing w:before="0" w:beforeAutospacing="0" w:after="0" w:afterAutospacing="0" w:line="225" w:lineRule="atLeast"/>
              <w:jc w:val="center"/>
              <w:rPr>
                <w:rFonts w:ascii="Verdana" w:eastAsia="Times New Roman" w:hAnsi="Verdana"/>
                <w:color w:val="FFFFFF"/>
              </w:rPr>
            </w:pPr>
            <w:hyperlink w:anchor="toc" w:history="1">
              <w:r>
                <w:rPr>
                  <w:rFonts w:ascii="Monaco" w:eastAsia="Times New Roman" w:hAnsi="Monaco"/>
                  <w:b/>
                  <w:bCs/>
                  <w:color w:val="FFFFFF"/>
                  <w:sz w:val="20"/>
                  <w:szCs w:val="20"/>
                </w:rPr>
                <w:t> TOC </w:t>
              </w:r>
            </w:hyperlink>
          </w:p>
        </w:tc>
      </w:tr>
    </w:tbl>
    <w:p w14:paraId="251B8B14" w14:textId="77777777" w:rsidR="00000000" w:rsidRDefault="00543415">
      <w:pPr>
        <w:pStyle w:val="Heading3"/>
        <w:divId w:val="1180310647"/>
        <w:rPr>
          <w:rFonts w:eastAsia="Times New Roman"/>
          <w:lang w:val="en"/>
        </w:rPr>
      </w:pPr>
      <w:r>
        <w:rPr>
          <w:rFonts w:eastAsia="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3224"/>
        <w:gridCol w:w="6042"/>
      </w:tblGrid>
      <w:tr w:rsidR="00000000" w14:paraId="4B72DD7D" w14:textId="77777777">
        <w:trPr>
          <w:divId w:val="1180310647"/>
          <w:tblCellSpacing w:w="0" w:type="dxa"/>
        </w:trPr>
        <w:tc>
          <w:tcPr>
            <w:tcW w:w="0" w:type="auto"/>
            <w:vAlign w:val="center"/>
            <w:hideMark/>
          </w:tcPr>
          <w:p w14:paraId="2CB348BF"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4FA8FFD"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Nat Sakimura</w:t>
            </w:r>
          </w:p>
        </w:tc>
      </w:tr>
      <w:tr w:rsidR="00000000" w14:paraId="378EC62E" w14:textId="77777777">
        <w:trPr>
          <w:divId w:val="1180310647"/>
          <w:tblCellSpacing w:w="0" w:type="dxa"/>
        </w:trPr>
        <w:tc>
          <w:tcPr>
            <w:tcW w:w="0" w:type="auto"/>
            <w:vAlign w:val="center"/>
            <w:hideMark/>
          </w:tcPr>
          <w:p w14:paraId="10A7D290"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1145A31A"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Nomura Research Institute, Ltd.</w:t>
            </w:r>
          </w:p>
        </w:tc>
      </w:tr>
      <w:tr w:rsidR="00000000" w14:paraId="412AF0ED" w14:textId="77777777">
        <w:trPr>
          <w:divId w:val="1180310647"/>
          <w:tblCellSpacing w:w="0" w:type="dxa"/>
        </w:trPr>
        <w:tc>
          <w:tcPr>
            <w:tcW w:w="0" w:type="auto"/>
            <w:vAlign w:val="center"/>
            <w:hideMark/>
          </w:tcPr>
          <w:p w14:paraId="7B55B337" w14:textId="77777777" w:rsidR="00000000" w:rsidRDefault="0054341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1C94363" w14:textId="77777777" w:rsidR="00000000" w:rsidRDefault="00543415">
            <w:pPr>
              <w:spacing w:before="0" w:beforeAutospacing="0" w:after="0" w:afterAutospacing="0"/>
              <w:rPr>
                <w:rFonts w:ascii="Verdana" w:eastAsia="Times New Roman" w:hAnsi="Verdana"/>
                <w:color w:val="000000"/>
                <w:sz w:val="20"/>
                <w:szCs w:val="20"/>
              </w:rPr>
            </w:pPr>
            <w:hyperlink r:id="rId67" w:history="1">
              <w:r>
                <w:rPr>
                  <w:rStyle w:val="Hyperlink"/>
                  <w:rFonts w:ascii="Verdana" w:eastAsia="Times New Roman" w:hAnsi="Verdana"/>
                  <w:sz w:val="20"/>
                  <w:szCs w:val="20"/>
                </w:rPr>
                <w:t>n-sakimura@nri.co.jp</w:t>
              </w:r>
            </w:hyperlink>
          </w:p>
        </w:tc>
      </w:tr>
      <w:tr w:rsidR="00000000" w14:paraId="3A13D26B" w14:textId="77777777">
        <w:trPr>
          <w:divId w:val="1180310647"/>
          <w:tblCellSpacing w:w="0" w:type="dxa"/>
        </w:trPr>
        <w:tc>
          <w:tcPr>
            <w:tcW w:w="0" w:type="auto"/>
            <w:vAlign w:val="center"/>
            <w:hideMark/>
          </w:tcPr>
          <w:p w14:paraId="27698446" w14:textId="77777777" w:rsidR="00000000" w:rsidRDefault="0054341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1604328C" w14:textId="77777777" w:rsidR="00000000" w:rsidRDefault="0054341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4BE8E543" w14:textId="77777777">
        <w:trPr>
          <w:divId w:val="1180310647"/>
          <w:tblCellSpacing w:w="0" w:type="dxa"/>
        </w:trPr>
        <w:tc>
          <w:tcPr>
            <w:tcW w:w="0" w:type="auto"/>
            <w:vAlign w:val="center"/>
            <w:hideMark/>
          </w:tcPr>
          <w:p w14:paraId="257C1722"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24903909"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John Bradley</w:t>
            </w:r>
          </w:p>
        </w:tc>
      </w:tr>
      <w:tr w:rsidR="00000000" w14:paraId="68CFBC71" w14:textId="77777777">
        <w:trPr>
          <w:divId w:val="1180310647"/>
          <w:tblCellSpacing w:w="0" w:type="dxa"/>
        </w:trPr>
        <w:tc>
          <w:tcPr>
            <w:tcW w:w="0" w:type="auto"/>
            <w:vAlign w:val="center"/>
            <w:hideMark/>
          </w:tcPr>
          <w:p w14:paraId="40B010C2"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3D7FBF03"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Ping Identity</w:t>
            </w:r>
          </w:p>
        </w:tc>
      </w:tr>
      <w:tr w:rsidR="00000000" w14:paraId="739FED1C" w14:textId="77777777">
        <w:trPr>
          <w:divId w:val="1180310647"/>
          <w:tblCellSpacing w:w="0" w:type="dxa"/>
        </w:trPr>
        <w:tc>
          <w:tcPr>
            <w:tcW w:w="0" w:type="auto"/>
            <w:vAlign w:val="center"/>
            <w:hideMark/>
          </w:tcPr>
          <w:p w14:paraId="047D198A" w14:textId="77777777" w:rsidR="00000000" w:rsidRDefault="0054341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4E49787B" w14:textId="77777777" w:rsidR="00000000" w:rsidRDefault="00543415">
            <w:pPr>
              <w:spacing w:before="0" w:beforeAutospacing="0" w:after="0" w:afterAutospacing="0"/>
              <w:rPr>
                <w:rFonts w:ascii="Verdana" w:eastAsia="Times New Roman" w:hAnsi="Verdana"/>
                <w:color w:val="000000"/>
                <w:sz w:val="20"/>
                <w:szCs w:val="20"/>
              </w:rPr>
            </w:pPr>
            <w:hyperlink r:id="rId68" w:history="1">
              <w:r>
                <w:rPr>
                  <w:rStyle w:val="Hyperlink"/>
                  <w:rFonts w:ascii="Verdana" w:eastAsia="Times New Roman" w:hAnsi="Verdana"/>
                  <w:sz w:val="20"/>
                  <w:szCs w:val="20"/>
                </w:rPr>
                <w:t>ve7jtb@ve7jtb.com</w:t>
              </w:r>
            </w:hyperlink>
          </w:p>
        </w:tc>
      </w:tr>
      <w:tr w:rsidR="00000000" w14:paraId="0041B007" w14:textId="77777777">
        <w:trPr>
          <w:divId w:val="1180310647"/>
          <w:tblCellSpacing w:w="0" w:type="dxa"/>
        </w:trPr>
        <w:tc>
          <w:tcPr>
            <w:tcW w:w="0" w:type="auto"/>
            <w:vAlign w:val="center"/>
            <w:hideMark/>
          </w:tcPr>
          <w:p w14:paraId="595830A0" w14:textId="77777777" w:rsidR="00000000" w:rsidRDefault="00543415">
            <w:pPr>
              <w:spacing w:before="0" w:beforeAutospacing="0" w:after="0" w:afterAutospacing="0"/>
              <w:rPr>
                <w:rFonts w:ascii="Verdana" w:eastAsia="Times New Roman" w:hAnsi="Verdana"/>
                <w:color w:val="000000"/>
              </w:rPr>
            </w:pPr>
            <w:r>
              <w:rPr>
                <w:rFonts w:ascii="Verdana" w:eastAsia="Times New Roman" w:hAnsi="Verdana"/>
                <w:color w:val="000000"/>
              </w:rPr>
              <w:t> </w:t>
            </w:r>
          </w:p>
        </w:tc>
        <w:tc>
          <w:tcPr>
            <w:tcW w:w="0" w:type="auto"/>
            <w:vAlign w:val="center"/>
            <w:hideMark/>
          </w:tcPr>
          <w:p w14:paraId="274E41DE" w14:textId="77777777" w:rsidR="00000000" w:rsidRDefault="00543415">
            <w:pPr>
              <w:spacing w:before="0" w:beforeAutospacing="0" w:after="0" w:afterAutospacing="0"/>
              <w:rPr>
                <w:rFonts w:ascii="Verdana" w:eastAsia="Times New Roman" w:hAnsi="Verdana"/>
                <w:color w:val="000000"/>
              </w:rPr>
            </w:pPr>
            <w:r>
              <w:rPr>
                <w:rFonts w:ascii="Verdana" w:eastAsia="Times New Roman" w:hAnsi="Verdana"/>
                <w:color w:val="000000"/>
              </w:rPr>
              <w:t> </w:t>
            </w:r>
          </w:p>
        </w:tc>
      </w:tr>
      <w:tr w:rsidR="00000000" w14:paraId="1D5AAC68" w14:textId="77777777">
        <w:trPr>
          <w:divId w:val="1180310647"/>
          <w:tblCellSpacing w:w="0" w:type="dxa"/>
        </w:trPr>
        <w:tc>
          <w:tcPr>
            <w:tcW w:w="0" w:type="auto"/>
            <w:vAlign w:val="center"/>
            <w:hideMark/>
          </w:tcPr>
          <w:p w14:paraId="730AAFDE"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C09C1BF"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Michael B. Jones</w:t>
            </w:r>
          </w:p>
        </w:tc>
      </w:tr>
      <w:tr w:rsidR="00000000" w14:paraId="76A0A0A4" w14:textId="77777777">
        <w:trPr>
          <w:divId w:val="1180310647"/>
          <w:tblCellSpacing w:w="0" w:type="dxa"/>
        </w:trPr>
        <w:tc>
          <w:tcPr>
            <w:tcW w:w="0" w:type="auto"/>
            <w:vAlign w:val="center"/>
            <w:hideMark/>
          </w:tcPr>
          <w:p w14:paraId="3A94DA8A"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 </w:t>
            </w:r>
          </w:p>
        </w:tc>
        <w:tc>
          <w:tcPr>
            <w:tcW w:w="0" w:type="auto"/>
            <w:vAlign w:val="center"/>
            <w:hideMark/>
          </w:tcPr>
          <w:p w14:paraId="7B90A1EB" w14:textId="77777777" w:rsidR="00000000" w:rsidRDefault="00543415">
            <w:pPr>
              <w:spacing w:before="0" w:beforeAutospacing="0" w:after="0" w:afterAutospacing="0"/>
              <w:rPr>
                <w:rFonts w:ascii="Verdana" w:eastAsia="Times New Roman" w:hAnsi="Verdana"/>
                <w:color w:val="000000"/>
                <w:sz w:val="20"/>
                <w:szCs w:val="20"/>
              </w:rPr>
            </w:pPr>
            <w:r>
              <w:rPr>
                <w:rFonts w:ascii="Verdana" w:eastAsia="Times New Roman" w:hAnsi="Verdana"/>
                <w:color w:val="000000"/>
                <w:sz w:val="20"/>
                <w:szCs w:val="20"/>
              </w:rPr>
              <w:t>Microsoft</w:t>
            </w:r>
          </w:p>
        </w:tc>
      </w:tr>
      <w:tr w:rsidR="00000000" w14:paraId="6E8A8E4B" w14:textId="77777777">
        <w:trPr>
          <w:divId w:val="1180310647"/>
          <w:tblCellSpacing w:w="0" w:type="dxa"/>
        </w:trPr>
        <w:tc>
          <w:tcPr>
            <w:tcW w:w="0" w:type="auto"/>
            <w:vAlign w:val="center"/>
            <w:hideMark/>
          </w:tcPr>
          <w:p w14:paraId="0B3F9F8E" w14:textId="77777777" w:rsidR="00000000" w:rsidRDefault="00543415">
            <w:pPr>
              <w:spacing w:before="0" w:beforeAutospacing="0" w:after="0" w:afterAutospacing="0"/>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0" w:type="auto"/>
            <w:vAlign w:val="center"/>
            <w:hideMark/>
          </w:tcPr>
          <w:p w14:paraId="22D8B453" w14:textId="77777777" w:rsidR="00000000" w:rsidRDefault="00543415">
            <w:pPr>
              <w:spacing w:before="0" w:beforeAutospacing="0" w:after="0" w:afterAutospacing="0"/>
              <w:rPr>
                <w:rFonts w:ascii="Verdana" w:eastAsia="Times New Roman" w:hAnsi="Verdana"/>
                <w:color w:val="000000"/>
                <w:sz w:val="20"/>
                <w:szCs w:val="20"/>
              </w:rPr>
            </w:pPr>
            <w:hyperlink r:id="rId69" w:history="1">
              <w:r>
                <w:rPr>
                  <w:rStyle w:val="Hyperlink"/>
                  <w:rFonts w:ascii="Verdana" w:eastAsia="Times New Roman" w:hAnsi="Verdana"/>
                  <w:sz w:val="20"/>
                  <w:szCs w:val="20"/>
                </w:rPr>
                <w:t>mbj@microsoft.com</w:t>
              </w:r>
            </w:hyperlink>
          </w:p>
        </w:tc>
      </w:tr>
    </w:tbl>
    <w:p w14:paraId="5481D1A6" w14:textId="77777777" w:rsidR="00543415" w:rsidRDefault="00543415">
      <w:pPr>
        <w:spacing w:before="0" w:beforeAutospacing="0" w:after="0" w:afterAutospacing="0"/>
        <w:divId w:val="1180310647"/>
        <w:rPr>
          <w:rFonts w:eastAsia="Times New Roman"/>
        </w:rPr>
      </w:pPr>
    </w:p>
    <w:sectPr w:rsidR="00543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Monaco">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0F45"/>
    <w:multiLevelType w:val="multilevel"/>
    <w:tmpl w:val="E2600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47DC6"/>
    <w:multiLevelType w:val="multilevel"/>
    <w:tmpl w:val="B7E21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AC1BA1"/>
    <w:multiLevelType w:val="multilevel"/>
    <w:tmpl w:val="299E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2B3741"/>
    <w:multiLevelType w:val="multilevel"/>
    <w:tmpl w:val="0CDE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4F7088"/>
    <w:multiLevelType w:val="multilevel"/>
    <w:tmpl w:val="A7D2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790429"/>
    <w:multiLevelType w:val="multilevel"/>
    <w:tmpl w:val="B136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B31F19"/>
    <w:multiLevelType w:val="multilevel"/>
    <w:tmpl w:val="92D6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1F0461"/>
    <w:multiLevelType w:val="multilevel"/>
    <w:tmpl w:val="4374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71562D"/>
    <w:multiLevelType w:val="multilevel"/>
    <w:tmpl w:val="A0681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4D4B47"/>
    <w:multiLevelType w:val="multilevel"/>
    <w:tmpl w:val="29C2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F05071"/>
    <w:multiLevelType w:val="multilevel"/>
    <w:tmpl w:val="AF862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571DD0"/>
    <w:multiLevelType w:val="multilevel"/>
    <w:tmpl w:val="F45CF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712C26"/>
    <w:multiLevelType w:val="multilevel"/>
    <w:tmpl w:val="D916C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7D03D4"/>
    <w:multiLevelType w:val="multilevel"/>
    <w:tmpl w:val="26DE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0347C5"/>
    <w:multiLevelType w:val="multilevel"/>
    <w:tmpl w:val="2D022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4C51D7"/>
    <w:multiLevelType w:val="multilevel"/>
    <w:tmpl w:val="F35CD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4E0711"/>
    <w:multiLevelType w:val="multilevel"/>
    <w:tmpl w:val="9B020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336870"/>
    <w:multiLevelType w:val="multilevel"/>
    <w:tmpl w:val="C4A6B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1F27E5"/>
    <w:multiLevelType w:val="multilevel"/>
    <w:tmpl w:val="630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0E6FF7"/>
    <w:multiLevelType w:val="multilevel"/>
    <w:tmpl w:val="7322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1638B9"/>
    <w:multiLevelType w:val="multilevel"/>
    <w:tmpl w:val="93B4E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2F21B2"/>
    <w:multiLevelType w:val="multilevel"/>
    <w:tmpl w:val="C29C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A603A9"/>
    <w:multiLevelType w:val="multilevel"/>
    <w:tmpl w:val="4BFA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5E3AC1"/>
    <w:multiLevelType w:val="multilevel"/>
    <w:tmpl w:val="62223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B425DB"/>
    <w:multiLevelType w:val="multilevel"/>
    <w:tmpl w:val="D400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B3191F"/>
    <w:multiLevelType w:val="multilevel"/>
    <w:tmpl w:val="C858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82454E"/>
    <w:multiLevelType w:val="multilevel"/>
    <w:tmpl w:val="1912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E13B00"/>
    <w:multiLevelType w:val="multilevel"/>
    <w:tmpl w:val="50568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9094160"/>
    <w:multiLevelType w:val="multilevel"/>
    <w:tmpl w:val="7F0C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A90687"/>
    <w:multiLevelType w:val="multilevel"/>
    <w:tmpl w:val="4B14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B040A1"/>
    <w:multiLevelType w:val="multilevel"/>
    <w:tmpl w:val="3C82A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F20BF7"/>
    <w:multiLevelType w:val="multilevel"/>
    <w:tmpl w:val="892E5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5558FF"/>
    <w:multiLevelType w:val="multilevel"/>
    <w:tmpl w:val="FAE8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495FBE"/>
    <w:multiLevelType w:val="multilevel"/>
    <w:tmpl w:val="809C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901EEF"/>
    <w:multiLevelType w:val="multilevel"/>
    <w:tmpl w:val="DA465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96758D"/>
    <w:multiLevelType w:val="multilevel"/>
    <w:tmpl w:val="CDA81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99505F"/>
    <w:multiLevelType w:val="multilevel"/>
    <w:tmpl w:val="3F2E3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60A3961"/>
    <w:multiLevelType w:val="multilevel"/>
    <w:tmpl w:val="EBFCB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9A7501"/>
    <w:multiLevelType w:val="multilevel"/>
    <w:tmpl w:val="D69A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EB2BC5"/>
    <w:multiLevelType w:val="multilevel"/>
    <w:tmpl w:val="C9961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C692159"/>
    <w:multiLevelType w:val="multilevel"/>
    <w:tmpl w:val="329A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C964CB6"/>
    <w:multiLevelType w:val="multilevel"/>
    <w:tmpl w:val="5388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5B3884"/>
    <w:multiLevelType w:val="multilevel"/>
    <w:tmpl w:val="CEC8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DC0CAB"/>
    <w:multiLevelType w:val="multilevel"/>
    <w:tmpl w:val="3EBA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26"/>
  </w:num>
  <w:num w:numId="3">
    <w:abstractNumId w:val="8"/>
  </w:num>
  <w:num w:numId="4">
    <w:abstractNumId w:val="29"/>
  </w:num>
  <w:num w:numId="5">
    <w:abstractNumId w:val="39"/>
  </w:num>
  <w:num w:numId="6">
    <w:abstractNumId w:val="34"/>
  </w:num>
  <w:num w:numId="7">
    <w:abstractNumId w:val="2"/>
  </w:num>
  <w:num w:numId="8">
    <w:abstractNumId w:val="25"/>
  </w:num>
  <w:num w:numId="9">
    <w:abstractNumId w:val="15"/>
  </w:num>
  <w:num w:numId="10">
    <w:abstractNumId w:val="6"/>
  </w:num>
  <w:num w:numId="11">
    <w:abstractNumId w:val="41"/>
  </w:num>
  <w:num w:numId="12">
    <w:abstractNumId w:val="17"/>
  </w:num>
  <w:num w:numId="13">
    <w:abstractNumId w:val="7"/>
  </w:num>
  <w:num w:numId="14">
    <w:abstractNumId w:val="42"/>
  </w:num>
  <w:num w:numId="15">
    <w:abstractNumId w:val="27"/>
  </w:num>
  <w:num w:numId="16">
    <w:abstractNumId w:val="19"/>
  </w:num>
  <w:num w:numId="17">
    <w:abstractNumId w:val="0"/>
  </w:num>
  <w:num w:numId="18">
    <w:abstractNumId w:val="22"/>
  </w:num>
  <w:num w:numId="19">
    <w:abstractNumId w:val="28"/>
  </w:num>
  <w:num w:numId="20">
    <w:abstractNumId w:val="9"/>
  </w:num>
  <w:num w:numId="21">
    <w:abstractNumId w:val="21"/>
  </w:num>
  <w:num w:numId="22">
    <w:abstractNumId w:val="18"/>
  </w:num>
  <w:num w:numId="23">
    <w:abstractNumId w:val="24"/>
  </w:num>
  <w:num w:numId="24">
    <w:abstractNumId w:val="14"/>
  </w:num>
  <w:num w:numId="25">
    <w:abstractNumId w:val="10"/>
  </w:num>
  <w:num w:numId="26">
    <w:abstractNumId w:val="32"/>
  </w:num>
  <w:num w:numId="27">
    <w:abstractNumId w:val="31"/>
  </w:num>
  <w:num w:numId="28">
    <w:abstractNumId w:val="11"/>
  </w:num>
  <w:num w:numId="29">
    <w:abstractNumId w:val="43"/>
  </w:num>
  <w:num w:numId="30">
    <w:abstractNumId w:val="4"/>
  </w:num>
  <w:num w:numId="31">
    <w:abstractNumId w:val="16"/>
  </w:num>
  <w:num w:numId="32">
    <w:abstractNumId w:val="5"/>
  </w:num>
  <w:num w:numId="33">
    <w:abstractNumId w:val="30"/>
  </w:num>
  <w:num w:numId="34">
    <w:abstractNumId w:val="1"/>
  </w:num>
  <w:num w:numId="35">
    <w:abstractNumId w:val="40"/>
  </w:num>
  <w:num w:numId="36">
    <w:abstractNumId w:val="33"/>
  </w:num>
  <w:num w:numId="37">
    <w:abstractNumId w:val="37"/>
  </w:num>
  <w:num w:numId="38">
    <w:abstractNumId w:val="13"/>
  </w:num>
  <w:num w:numId="39">
    <w:abstractNumId w:val="23"/>
  </w:num>
  <w:num w:numId="40">
    <w:abstractNumId w:val="12"/>
  </w:num>
  <w:num w:numId="41">
    <w:abstractNumId w:val="36"/>
  </w:num>
  <w:num w:numId="42">
    <w:abstractNumId w:val="35"/>
  </w:num>
  <w:num w:numId="43">
    <w:abstractNumId w:val="38"/>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543415"/>
    <w:rsid w:val="005341E8"/>
    <w:rsid w:val="00543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43415"/>
    <w:rPr>
      <w:rFonts w:eastAsiaTheme="minorEastAsia"/>
      <w:sz w:val="24"/>
      <w:szCs w:val="24"/>
    </w:rPr>
  </w:style>
  <w:style w:type="paragraph" w:styleId="BalloonText">
    <w:name w:val="Balloon Text"/>
    <w:basedOn w:val="Normal"/>
    <w:link w:val="BalloonTextChar"/>
    <w:uiPriority w:val="99"/>
    <w:semiHidden/>
    <w:unhideWhenUsed/>
    <w:rsid w:val="0054341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41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eastAsiaTheme="minorEastAsia"/>
      <w:sz w:val="24"/>
      <w:szCs w:val="24"/>
    </w:rPr>
  </w:style>
  <w:style w:type="paragraph" w:styleId="Heading1">
    <w:name w:val="heading 1"/>
    <w:basedOn w:val="Normal"/>
    <w:link w:val="Heading1Char"/>
    <w:uiPriority w:val="9"/>
    <w:qFormat/>
    <w:pPr>
      <w:jc w:val="right"/>
      <w:outlineLvl w:val="0"/>
    </w:pPr>
    <w:rPr>
      <w:rFonts w:ascii="Helvetica" w:hAnsi="Helvetica" w:cs="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cs="Helvetica"/>
      <w:b/>
      <w:bCs/>
      <w:sz w:val="36"/>
      <w:szCs w:val="36"/>
    </w:rPr>
  </w:style>
  <w:style w:type="paragraph" w:styleId="Heading3">
    <w:name w:val="heading 3"/>
    <w:basedOn w:val="Normal"/>
    <w:link w:val="Heading3Char"/>
    <w:uiPriority w:val="9"/>
    <w:qFormat/>
    <w:pPr>
      <w:outlineLvl w:val="2"/>
    </w:pPr>
    <w:rPr>
      <w:rFonts w:ascii="Helvetica" w:hAnsi="Helvetica" w:cs="Helvetica"/>
      <w:b/>
      <w:bCs/>
      <w:color w:val="333333"/>
      <w:sz w:val="27"/>
      <w:szCs w:val="27"/>
    </w:rPr>
  </w:style>
  <w:style w:type="paragraph" w:styleId="Heading4">
    <w:name w:val="heading 4"/>
    <w:basedOn w:val="Normal"/>
    <w:link w:val="Heading4Char"/>
    <w:uiPriority w:val="9"/>
    <w:qFormat/>
    <w:pPr>
      <w:outlineLvl w:val="3"/>
    </w:pPr>
    <w:rPr>
      <w:rFonts w:ascii="Helvetica" w:hAnsi="Helvetica" w:cs="Helvetica"/>
      <w:b/>
      <w:bCs/>
    </w:rPr>
  </w:style>
  <w:style w:type="paragraph" w:styleId="Heading5">
    <w:name w:val="heading 5"/>
    <w:basedOn w:val="Normal"/>
    <w:link w:val="Heading5Char"/>
    <w:uiPriority w:val="9"/>
    <w:qFormat/>
    <w:pPr>
      <w:outlineLvl w:val="4"/>
    </w:pPr>
    <w:rPr>
      <w:rFonts w:ascii="Helvetica" w:hAnsi="Helvetica" w:cs="Helvetica"/>
      <w:b/>
      <w:bCs/>
      <w:sz w:val="20"/>
      <w:szCs w:val="20"/>
    </w:rPr>
  </w:style>
  <w:style w:type="paragraph" w:styleId="Heading6">
    <w:name w:val="heading 6"/>
    <w:basedOn w:val="Normal"/>
    <w:link w:val="Heading6Char"/>
    <w:uiPriority w:val="9"/>
    <w:qFormat/>
    <w:pPr>
      <w:outlineLvl w:val="5"/>
    </w:pPr>
    <w:rPr>
      <w:rFonts w:ascii="Helvetica" w:hAnsi="Helvetica" w:cs="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00000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New" w:hint="default"/>
      <w:color w:val="003366"/>
      <w:sz w:val="24"/>
      <w:szCs w:val="24"/>
    </w:rPr>
  </w:style>
  <w:style w:type="paragraph" w:styleId="NormalWeb">
    <w:name w:val="Normal (Web)"/>
    <w:basedOn w:val="Normal"/>
    <w:uiPriority w:val="99"/>
    <w:semiHidden/>
    <w:unhideWhenUsed/>
    <w:pPr>
      <w:ind w:left="480" w:right="480"/>
    </w:pPr>
  </w:style>
  <w:style w:type="paragraph" w:customStyle="1" w:styleId="copyright">
    <w:name w:val="copyright"/>
    <w:basedOn w:val="Normal"/>
    <w:pPr>
      <w:ind w:left="480" w:right="480"/>
    </w:pPr>
    <w:rPr>
      <w:sz w:val="20"/>
      <w:szCs w:val="20"/>
    </w:rPr>
  </w:style>
  <w:style w:type="paragraph" w:customStyle="1" w:styleId="toc">
    <w:name w:val="toc"/>
    <w:basedOn w:val="Normal"/>
    <w:pPr>
      <w:ind w:left="720" w:right="480"/>
    </w:pPr>
    <w:rPr>
      <w:b/>
      <w:bCs/>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Revision">
    <w:name w:val="Revision"/>
    <w:hidden/>
    <w:uiPriority w:val="99"/>
    <w:semiHidden/>
    <w:rsid w:val="00543415"/>
    <w:rPr>
      <w:rFonts w:eastAsiaTheme="minorEastAsia"/>
      <w:sz w:val="24"/>
      <w:szCs w:val="24"/>
    </w:rPr>
  </w:style>
  <w:style w:type="paragraph" w:styleId="BalloonText">
    <w:name w:val="Balloon Text"/>
    <w:basedOn w:val="Normal"/>
    <w:link w:val="BalloonTextChar"/>
    <w:uiPriority w:val="99"/>
    <w:semiHidden/>
    <w:unhideWhenUsed/>
    <w:rsid w:val="0054341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41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1064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372971033">
          <w:blockQuote w:val="1"/>
          <w:marLeft w:val="720"/>
          <w:marRight w:val="720"/>
          <w:marTop w:val="100"/>
          <w:marBottom w:val="100"/>
          <w:divBdr>
            <w:top w:val="none" w:sz="0" w:space="0" w:color="auto"/>
            <w:left w:val="none" w:sz="0" w:space="0" w:color="auto"/>
            <w:bottom w:val="none" w:sz="0" w:space="0" w:color="auto"/>
            <w:right w:val="none" w:sz="0" w:space="0" w:color="auto"/>
          </w:divBdr>
        </w:div>
        <w:div w:id="1264192717">
          <w:blockQuote w:val="1"/>
          <w:marLeft w:val="720"/>
          <w:marRight w:val="720"/>
          <w:marTop w:val="100"/>
          <w:marBottom w:val="100"/>
          <w:divBdr>
            <w:top w:val="none" w:sz="0" w:space="0" w:color="auto"/>
            <w:left w:val="none" w:sz="0" w:space="0" w:color="auto"/>
            <w:bottom w:val="none" w:sz="0" w:space="0" w:color="auto"/>
            <w:right w:val="none" w:sz="0" w:space="0" w:color="auto"/>
          </w:divBdr>
        </w:div>
        <w:div w:id="298270583">
          <w:marLeft w:val="720"/>
          <w:marRight w:val="0"/>
          <w:marTop w:val="0"/>
          <w:marBottom w:val="0"/>
          <w:divBdr>
            <w:top w:val="none" w:sz="0" w:space="0" w:color="auto"/>
            <w:left w:val="none" w:sz="0" w:space="0" w:color="auto"/>
            <w:bottom w:val="none" w:sz="0" w:space="0" w:color="auto"/>
            <w:right w:val="none" w:sz="0" w:space="0" w:color="auto"/>
          </w:divBdr>
        </w:div>
        <w:div w:id="316540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65159">
          <w:marLeft w:val="720"/>
          <w:marRight w:val="0"/>
          <w:marTop w:val="0"/>
          <w:marBottom w:val="0"/>
          <w:divBdr>
            <w:top w:val="none" w:sz="0" w:space="0" w:color="auto"/>
            <w:left w:val="none" w:sz="0" w:space="0" w:color="auto"/>
            <w:bottom w:val="none" w:sz="0" w:space="0" w:color="auto"/>
            <w:right w:val="none" w:sz="0" w:space="0" w:color="auto"/>
          </w:divBdr>
        </w:div>
        <w:div w:id="1241016742">
          <w:blockQuote w:val="1"/>
          <w:marLeft w:val="720"/>
          <w:marRight w:val="720"/>
          <w:marTop w:val="100"/>
          <w:marBottom w:val="100"/>
          <w:divBdr>
            <w:top w:val="none" w:sz="0" w:space="0" w:color="auto"/>
            <w:left w:val="none" w:sz="0" w:space="0" w:color="auto"/>
            <w:bottom w:val="none" w:sz="0" w:space="0" w:color="auto"/>
            <w:right w:val="none" w:sz="0" w:space="0" w:color="auto"/>
          </w:divBdr>
        </w:div>
        <w:div w:id="592737563">
          <w:blockQuote w:val="1"/>
          <w:marLeft w:val="720"/>
          <w:marRight w:val="720"/>
          <w:marTop w:val="100"/>
          <w:marBottom w:val="100"/>
          <w:divBdr>
            <w:top w:val="none" w:sz="0" w:space="0" w:color="auto"/>
            <w:left w:val="none" w:sz="0" w:space="0" w:color="auto"/>
            <w:bottom w:val="none" w:sz="0" w:space="0" w:color="auto"/>
            <w:right w:val="none" w:sz="0" w:space="0" w:color="auto"/>
          </w:divBdr>
        </w:div>
        <w:div w:id="791823044">
          <w:marLeft w:val="720"/>
          <w:marRight w:val="0"/>
          <w:marTop w:val="0"/>
          <w:marBottom w:val="0"/>
          <w:divBdr>
            <w:top w:val="none" w:sz="0" w:space="0" w:color="auto"/>
            <w:left w:val="none" w:sz="0" w:space="0" w:color="auto"/>
            <w:bottom w:val="none" w:sz="0" w:space="0" w:color="auto"/>
            <w:right w:val="none" w:sz="0" w:space="0" w:color="auto"/>
          </w:divBdr>
        </w:div>
        <w:div w:id="2009864572">
          <w:marLeft w:val="720"/>
          <w:marRight w:val="0"/>
          <w:marTop w:val="0"/>
          <w:marBottom w:val="0"/>
          <w:divBdr>
            <w:top w:val="none" w:sz="0" w:space="0" w:color="auto"/>
            <w:left w:val="none" w:sz="0" w:space="0" w:color="auto"/>
            <w:bottom w:val="none" w:sz="0" w:space="0" w:color="auto"/>
            <w:right w:val="none" w:sz="0" w:space="0" w:color="auto"/>
          </w:divBdr>
        </w:div>
        <w:div w:id="1291666296">
          <w:marLeft w:val="720"/>
          <w:marRight w:val="0"/>
          <w:marTop w:val="0"/>
          <w:marBottom w:val="0"/>
          <w:divBdr>
            <w:top w:val="none" w:sz="0" w:space="0" w:color="auto"/>
            <w:left w:val="none" w:sz="0" w:space="0" w:color="auto"/>
            <w:bottom w:val="none" w:sz="0" w:space="0" w:color="auto"/>
            <w:right w:val="none" w:sz="0" w:space="0" w:color="auto"/>
          </w:divBdr>
        </w:div>
        <w:div w:id="126824642">
          <w:marLeft w:val="720"/>
          <w:marRight w:val="0"/>
          <w:marTop w:val="0"/>
          <w:marBottom w:val="0"/>
          <w:divBdr>
            <w:top w:val="none" w:sz="0" w:space="0" w:color="auto"/>
            <w:left w:val="none" w:sz="0" w:space="0" w:color="auto"/>
            <w:bottom w:val="none" w:sz="0" w:space="0" w:color="auto"/>
            <w:right w:val="none" w:sz="0" w:space="0" w:color="auto"/>
          </w:divBdr>
        </w:div>
        <w:div w:id="1597785486">
          <w:marLeft w:val="720"/>
          <w:marRight w:val="0"/>
          <w:marTop w:val="0"/>
          <w:marBottom w:val="0"/>
          <w:divBdr>
            <w:top w:val="none" w:sz="0" w:space="0" w:color="auto"/>
            <w:left w:val="none" w:sz="0" w:space="0" w:color="auto"/>
            <w:bottom w:val="none" w:sz="0" w:space="0" w:color="auto"/>
            <w:right w:val="none" w:sz="0" w:space="0" w:color="auto"/>
          </w:divBdr>
        </w:div>
        <w:div w:id="7258339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342316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24125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69876">
          <w:marLeft w:val="720"/>
          <w:marRight w:val="0"/>
          <w:marTop w:val="0"/>
          <w:marBottom w:val="0"/>
          <w:divBdr>
            <w:top w:val="none" w:sz="0" w:space="0" w:color="auto"/>
            <w:left w:val="none" w:sz="0" w:space="0" w:color="auto"/>
            <w:bottom w:val="none" w:sz="0" w:space="0" w:color="auto"/>
            <w:right w:val="none" w:sz="0" w:space="0" w:color="auto"/>
          </w:divBdr>
        </w:div>
        <w:div w:id="213322343">
          <w:marLeft w:val="720"/>
          <w:marRight w:val="0"/>
          <w:marTop w:val="0"/>
          <w:marBottom w:val="0"/>
          <w:divBdr>
            <w:top w:val="none" w:sz="0" w:space="0" w:color="auto"/>
            <w:left w:val="none" w:sz="0" w:space="0" w:color="auto"/>
            <w:bottom w:val="none" w:sz="0" w:space="0" w:color="auto"/>
            <w:right w:val="none" w:sz="0" w:space="0" w:color="auto"/>
          </w:divBdr>
        </w:div>
        <w:div w:id="767119216">
          <w:marLeft w:val="720"/>
          <w:marRight w:val="0"/>
          <w:marTop w:val="0"/>
          <w:marBottom w:val="0"/>
          <w:divBdr>
            <w:top w:val="none" w:sz="0" w:space="0" w:color="auto"/>
            <w:left w:val="none" w:sz="0" w:space="0" w:color="auto"/>
            <w:bottom w:val="none" w:sz="0" w:space="0" w:color="auto"/>
            <w:right w:val="none" w:sz="0" w:space="0" w:color="auto"/>
          </w:divBdr>
        </w:div>
        <w:div w:id="985740500">
          <w:marLeft w:val="720"/>
          <w:marRight w:val="0"/>
          <w:marTop w:val="0"/>
          <w:marBottom w:val="0"/>
          <w:divBdr>
            <w:top w:val="none" w:sz="0" w:space="0" w:color="auto"/>
            <w:left w:val="none" w:sz="0" w:space="0" w:color="auto"/>
            <w:bottom w:val="none" w:sz="0" w:space="0" w:color="auto"/>
            <w:right w:val="none" w:sz="0" w:space="0" w:color="auto"/>
          </w:divBdr>
        </w:div>
        <w:div w:id="1005864493">
          <w:marLeft w:val="720"/>
          <w:marRight w:val="0"/>
          <w:marTop w:val="0"/>
          <w:marBottom w:val="0"/>
          <w:divBdr>
            <w:top w:val="none" w:sz="0" w:space="0" w:color="auto"/>
            <w:left w:val="none" w:sz="0" w:space="0" w:color="auto"/>
            <w:bottom w:val="none" w:sz="0" w:space="0" w:color="auto"/>
            <w:right w:val="none" w:sz="0" w:space="0" w:color="auto"/>
          </w:divBdr>
        </w:div>
        <w:div w:id="1111510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9435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0525265">
          <w:marLeft w:val="720"/>
          <w:marRight w:val="0"/>
          <w:marTop w:val="0"/>
          <w:marBottom w:val="0"/>
          <w:divBdr>
            <w:top w:val="none" w:sz="0" w:space="0" w:color="auto"/>
            <w:left w:val="none" w:sz="0" w:space="0" w:color="auto"/>
            <w:bottom w:val="none" w:sz="0" w:space="0" w:color="auto"/>
            <w:right w:val="none" w:sz="0" w:space="0" w:color="auto"/>
          </w:divBdr>
        </w:div>
        <w:div w:id="1409156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455109">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196106">
          <w:marLeft w:val="720"/>
          <w:marRight w:val="0"/>
          <w:marTop w:val="0"/>
          <w:marBottom w:val="0"/>
          <w:divBdr>
            <w:top w:val="none" w:sz="0" w:space="0" w:color="auto"/>
            <w:left w:val="none" w:sz="0" w:space="0" w:color="auto"/>
            <w:bottom w:val="none" w:sz="0" w:space="0" w:color="auto"/>
            <w:right w:val="none" w:sz="0" w:space="0" w:color="auto"/>
          </w:divBdr>
        </w:div>
        <w:div w:id="1901089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signature" TargetMode="External"/><Relationship Id="rId18" Type="http://schemas.openxmlformats.org/officeDocument/2006/relationships/hyperlink" Target="http://tools.ietf.org/html/draft-ietf-oauth-jwt-bearer-05" TargetMode="External"/><Relationship Id="rId26" Type="http://schemas.openxmlformats.org/officeDocument/2006/relationships/hyperlink" Target="http://xml.resource.org/public/rfc/xml/rfc2119.xml" TargetMode="External"/><Relationship Id="rId39" Type="http://schemas.openxmlformats.org/officeDocument/2006/relationships/hyperlink" Target="http://www.rfc-editor.org/rfc/rfc2616.txt" TargetMode="External"/><Relationship Id="rId21" Type="http://schemas.openxmlformats.org/officeDocument/2006/relationships/hyperlink" Target="http://openid.net/specs/openid-connect-session-1_0-14.html" TargetMode="External"/><Relationship Id="rId34" Type="http://schemas.openxmlformats.org/officeDocument/2006/relationships/hyperlink" Target="mailto:frystyk@w3.org" TargetMode="External"/><Relationship Id="rId42" Type="http://schemas.openxmlformats.org/officeDocument/2006/relationships/hyperlink" Target="http://xml.resource.org/public/rfc/html/rfc2616.html" TargetMode="External"/><Relationship Id="rId47" Type="http://schemas.openxmlformats.org/officeDocument/2006/relationships/hyperlink" Target="http://tools.ietf.org/html/rfc3986" TargetMode="External"/><Relationship Id="rId50" Type="http://schemas.openxmlformats.org/officeDocument/2006/relationships/hyperlink" Target="http://xml.resource.org/public/rfc/xml/rfc3986.xml" TargetMode="External"/><Relationship Id="rId55" Type="http://schemas.openxmlformats.org/officeDocument/2006/relationships/hyperlink" Target="http://tools.ietf.org/html/rfc5646" TargetMode="External"/><Relationship Id="rId63" Type="http://schemas.openxmlformats.org/officeDocument/2006/relationships/hyperlink" Target="mailto:markdavis@google.com" TargetMode="External"/><Relationship Id="rId68" Type="http://schemas.openxmlformats.org/officeDocument/2006/relationships/hyperlink" Target="mailto:ve7jtb@ve7jtb.com" TargetMode="External"/><Relationship Id="rId7" Type="http://schemas.openxmlformats.org/officeDocument/2006/relationships/hyperlink" Target="http://tools.ietf.org/html/draft-ietf-jose-json-web-algorithms"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ools.ietf.org/html/draft-ietf-oauth-json-web-token-08" TargetMode="External"/><Relationship Id="rId29" Type="http://schemas.openxmlformats.org/officeDocument/2006/relationships/hyperlink" Target="http://tools.ietf.org/html/rfc22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ols.ietf.org/html/draft-ietf-jose-json-web-key" TargetMode="External"/><Relationship Id="rId24" Type="http://schemas.openxmlformats.org/officeDocument/2006/relationships/hyperlink" Target="http://www.rfc-editor.org/rfc/rfc2119.txt" TargetMode="External"/><Relationship Id="rId32" Type="http://schemas.openxmlformats.org/officeDocument/2006/relationships/hyperlink" Target="mailto:jg@w3.org" TargetMode="External"/><Relationship Id="rId37" Type="http://schemas.openxmlformats.org/officeDocument/2006/relationships/hyperlink" Target="mailto:timbl@w3.org" TargetMode="External"/><Relationship Id="rId40" Type="http://schemas.openxmlformats.org/officeDocument/2006/relationships/hyperlink" Target="http://www.rfc-editor.org/rfc/rfc2616.ps" TargetMode="External"/><Relationship Id="rId45" Type="http://schemas.openxmlformats.org/officeDocument/2006/relationships/hyperlink" Target="mailto:fielding@gbiv.com" TargetMode="External"/><Relationship Id="rId53" Type="http://schemas.openxmlformats.org/officeDocument/2006/relationships/hyperlink" Target="http://tools.ietf.org/html/rfc5246" TargetMode="External"/><Relationship Id="rId58" Type="http://schemas.openxmlformats.org/officeDocument/2006/relationships/hyperlink" Target="http://www.rfc-editor.org/rfc/rfc6125.txt" TargetMode="External"/><Relationship Id="rId66" Type="http://schemas.openxmlformats.org/officeDocument/2006/relationships/hyperlink" Target="http://www.ietf.org/internet-drafts/draft-ietf-oauth-dyn-reg-11.txt" TargetMode="External"/><Relationship Id="rId5" Type="http://schemas.openxmlformats.org/officeDocument/2006/relationships/settings" Target="settings.xml"/><Relationship Id="rId15" Type="http://schemas.openxmlformats.org/officeDocument/2006/relationships/hyperlink" Target="http://tools.ietf.org/html/draft-ietf-oauth-json-web-token" TargetMode="External"/><Relationship Id="rId23" Type="http://schemas.openxmlformats.org/officeDocument/2006/relationships/hyperlink" Target="http://tools.ietf.org/html/rfc2119" TargetMode="External"/><Relationship Id="rId28" Type="http://schemas.openxmlformats.org/officeDocument/2006/relationships/hyperlink" Target="mailto:callen@certicom.com" TargetMode="External"/><Relationship Id="rId36" Type="http://schemas.openxmlformats.org/officeDocument/2006/relationships/hyperlink" Target="mailto:paulle@microsoft.com" TargetMode="External"/><Relationship Id="rId49" Type="http://schemas.openxmlformats.org/officeDocument/2006/relationships/hyperlink" Target="http://xml.resource.org/public/rfc/html/rfc3986.html" TargetMode="External"/><Relationship Id="rId57" Type="http://schemas.openxmlformats.org/officeDocument/2006/relationships/hyperlink" Target="http://tools.ietf.org/html/rfc6125" TargetMode="External"/><Relationship Id="rId61" Type="http://schemas.openxmlformats.org/officeDocument/2006/relationships/hyperlink" Target="http://tools.ietf.org/html/rfc6750" TargetMode="External"/><Relationship Id="rId10" Type="http://schemas.openxmlformats.org/officeDocument/2006/relationships/hyperlink" Target="http://tools.ietf.org/html/draft-ietf-jose-json-web-encryption-11" TargetMode="External"/><Relationship Id="rId19" Type="http://schemas.openxmlformats.org/officeDocument/2006/relationships/hyperlink" Target="http://openid.net/specs/openid-connect-discovery-1_0-17.html" TargetMode="External"/><Relationship Id="rId31" Type="http://schemas.openxmlformats.org/officeDocument/2006/relationships/hyperlink" Target="mailto:fielding@ics.uci.edu" TargetMode="External"/><Relationship Id="rId44" Type="http://schemas.openxmlformats.org/officeDocument/2006/relationships/hyperlink" Target="mailto:timbl@w3.org" TargetMode="External"/><Relationship Id="rId52" Type="http://schemas.openxmlformats.org/officeDocument/2006/relationships/hyperlink" Target="http://www.rfc-editor.org/rfc/rfc4627.txt" TargetMode="External"/><Relationship Id="rId60" Type="http://schemas.openxmlformats.org/officeDocument/2006/relationships/hyperlink" Target="http://www.rfc-editor.org/rfc/rfc6749.txt" TargetMode="External"/><Relationship Id="rId65" Type="http://schemas.openxmlformats.org/officeDocument/2006/relationships/hyperlink" Target="http://tools.ietf.org/html/draft-ietf-oauth-dyn-reg-11" TargetMode="External"/><Relationship Id="rId4" Type="http://schemas.microsoft.com/office/2007/relationships/stylesWithEffects" Target="stylesWithEffects.xml"/><Relationship Id="rId9" Type="http://schemas.openxmlformats.org/officeDocument/2006/relationships/hyperlink" Target="http://tools.ietf.org/html/draft-ietf-jose-json-web-encryption" TargetMode="External"/><Relationship Id="rId14" Type="http://schemas.openxmlformats.org/officeDocument/2006/relationships/hyperlink" Target="http://tools.ietf.org/html/draft-ietf-jose-json-web-signature-11" TargetMode="External"/><Relationship Id="rId22" Type="http://schemas.openxmlformats.org/officeDocument/2006/relationships/hyperlink" Target="mailto:sob@harvard.edu" TargetMode="External"/><Relationship Id="rId27" Type="http://schemas.openxmlformats.org/officeDocument/2006/relationships/hyperlink" Target="mailto:tdierks@certicom.com" TargetMode="External"/><Relationship Id="rId30" Type="http://schemas.openxmlformats.org/officeDocument/2006/relationships/hyperlink" Target="http://www.rfc-editor.org/rfc/rfc2246.txt" TargetMode="External"/><Relationship Id="rId35" Type="http://schemas.openxmlformats.org/officeDocument/2006/relationships/hyperlink" Target="mailto:masinter@parc.xerox.com" TargetMode="External"/><Relationship Id="rId43" Type="http://schemas.openxmlformats.org/officeDocument/2006/relationships/hyperlink" Target="http://xml.resource.org/public/rfc/xml/rfc2616.xml" TargetMode="External"/><Relationship Id="rId48" Type="http://schemas.openxmlformats.org/officeDocument/2006/relationships/hyperlink" Target="http://www.rfc-editor.org/rfc/rfc3986.txt" TargetMode="External"/><Relationship Id="rId56" Type="http://schemas.openxmlformats.org/officeDocument/2006/relationships/hyperlink" Target="http://www.rfc-editor.org/rfc/rfc5646.txt" TargetMode="External"/><Relationship Id="rId64" Type="http://schemas.openxmlformats.org/officeDocument/2006/relationships/hyperlink" Target="mailto:ken@unicode.org" TargetMode="External"/><Relationship Id="rId69" Type="http://schemas.openxmlformats.org/officeDocument/2006/relationships/hyperlink" Target="mailto:mbj@microsoft.com" TargetMode="External"/><Relationship Id="rId8" Type="http://schemas.openxmlformats.org/officeDocument/2006/relationships/hyperlink" Target="http://tools.ietf.org/html/draft-ietf-jose-json-web-algorithms-11" TargetMode="External"/><Relationship Id="rId51" Type="http://schemas.openxmlformats.org/officeDocument/2006/relationships/hyperlink" Target="http://tools.ietf.org/html/rfc4627" TargetMode="External"/><Relationship Id="rId3" Type="http://schemas.openxmlformats.org/officeDocument/2006/relationships/styles" Target="styles.xml"/><Relationship Id="rId12" Type="http://schemas.openxmlformats.org/officeDocument/2006/relationships/hyperlink" Target="http://tools.ietf.org/html/draft-ietf-jose-json-web-key-11" TargetMode="External"/><Relationship Id="rId17" Type="http://schemas.openxmlformats.org/officeDocument/2006/relationships/hyperlink" Target="http://tools.ietf.org/html/draft-ietf-oauth-jwt-bearer" TargetMode="External"/><Relationship Id="rId25" Type="http://schemas.openxmlformats.org/officeDocument/2006/relationships/hyperlink" Target="http://xml.resource.org/public/rfc/html/rfc2119.html" TargetMode="External"/><Relationship Id="rId33" Type="http://schemas.openxmlformats.org/officeDocument/2006/relationships/hyperlink" Target="mailto:mogul@wrl.dec.com" TargetMode="External"/><Relationship Id="rId38" Type="http://schemas.openxmlformats.org/officeDocument/2006/relationships/hyperlink" Target="http://tools.ietf.org/html/rfc2616" TargetMode="External"/><Relationship Id="rId46" Type="http://schemas.openxmlformats.org/officeDocument/2006/relationships/hyperlink" Target="mailto:LMM@acm.org" TargetMode="External"/><Relationship Id="rId59" Type="http://schemas.openxmlformats.org/officeDocument/2006/relationships/hyperlink" Target="http://tools.ietf.org/html/rfc6749" TargetMode="External"/><Relationship Id="rId67" Type="http://schemas.openxmlformats.org/officeDocument/2006/relationships/hyperlink" Target="mailto:n-sakimura@nri.co.jp" TargetMode="External"/><Relationship Id="rId20" Type="http://schemas.openxmlformats.org/officeDocument/2006/relationships/hyperlink" Target="http://openid.net/specs/openid-connect-messages-1_0-20.html" TargetMode="External"/><Relationship Id="rId41" Type="http://schemas.openxmlformats.org/officeDocument/2006/relationships/hyperlink" Target="http://www.rfc-editor.org/rfc/rfc2616.pdf" TargetMode="External"/><Relationship Id="rId54" Type="http://schemas.openxmlformats.org/officeDocument/2006/relationships/hyperlink" Target="http://www.rfc-editor.org/rfc/rfc5246.txt" TargetMode="External"/><Relationship Id="rId62" Type="http://schemas.openxmlformats.org/officeDocument/2006/relationships/hyperlink" Target="http://www.rfc-editor.org/rfc/rfc6750.txt"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37F82-3D1E-4217-AADD-A6DA4E27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9134</Words>
  <Characters>52066</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Draft: OpenID Connect Dynamic Client Registration 1.0 - draft 19</vt:lpstr>
    </vt:vector>
  </TitlesOfParts>
  <Company>Microsoft Corporation</Company>
  <LinksUpToDate>false</LinksUpToDate>
  <CharactersWithSpaces>61078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Dynamic Client Registration 1.0 - draft 19</dc:title>
  <dc:creator>Mike Jones</dc:creator>
  <cp:lastModifiedBy>Mike Jones</cp:lastModifiedBy>
  <cp:revision>1</cp:revision>
  <dcterms:created xsi:type="dcterms:W3CDTF">2013-06-28T01:35:00Z</dcterms:created>
  <dcterms:modified xsi:type="dcterms:W3CDTF">2013-06-28T01:35:00Z</dcterms:modified>
</cp:coreProperties>
</file>