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D8466DC" w14:textId="77777777">
        <w:trPr>
          <w:divId w:val="164982122"/>
          <w:trHeight w:val="225"/>
          <w:tblCellSpacing w:w="15" w:type="dxa"/>
        </w:trPr>
        <w:tc>
          <w:tcPr>
            <w:tcW w:w="450" w:type="dxa"/>
            <w:shd w:val="clear" w:color="auto" w:fill="990000"/>
            <w:vAlign w:val="center"/>
            <w:hideMark/>
          </w:tcPr>
          <w:bookmarkStart w:id="0" w:name="_GoBack"/>
          <w:bookmarkEnd w:id="0"/>
          <w:p w14:paraId="7ED71D1A" w14:textId="77777777" w:rsidR="00000000" w:rsidRDefault="0023144C">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573D8B7C" w14:textId="77777777">
        <w:trPr>
          <w:divId w:val="164982122"/>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724CE9CB" w14:textId="77777777">
              <w:trPr>
                <w:tblCellSpacing w:w="7" w:type="dxa"/>
              </w:trPr>
              <w:tc>
                <w:tcPr>
                  <w:tcW w:w="1650" w:type="pct"/>
                  <w:shd w:val="clear" w:color="auto" w:fill="666666"/>
                  <w:hideMark/>
                </w:tcPr>
                <w:p w14:paraId="7B6AB57F"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47C1D674"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3A7D4972" w14:textId="77777777">
              <w:trPr>
                <w:tblCellSpacing w:w="7" w:type="dxa"/>
              </w:trPr>
              <w:tc>
                <w:tcPr>
                  <w:tcW w:w="1650" w:type="pct"/>
                  <w:shd w:val="clear" w:color="auto" w:fill="666666"/>
                  <w:hideMark/>
                </w:tcPr>
                <w:p w14:paraId="0BB1FFCB"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6AEC9B7"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7799EF21" w14:textId="77777777">
              <w:trPr>
                <w:tblCellSpacing w:w="7" w:type="dxa"/>
              </w:trPr>
              <w:tc>
                <w:tcPr>
                  <w:tcW w:w="1650" w:type="pct"/>
                  <w:shd w:val="clear" w:color="auto" w:fill="666666"/>
                  <w:hideMark/>
                </w:tcPr>
                <w:p w14:paraId="73777DB1"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A1DE2FD"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23DAFF23" w14:textId="77777777">
              <w:trPr>
                <w:tblCellSpacing w:w="7" w:type="dxa"/>
              </w:trPr>
              <w:tc>
                <w:tcPr>
                  <w:tcW w:w="1650" w:type="pct"/>
                  <w:shd w:val="clear" w:color="auto" w:fill="666666"/>
                  <w:hideMark/>
                </w:tcPr>
                <w:p w14:paraId="6777C26B"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86A5F68"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0762565A" w14:textId="77777777">
              <w:trPr>
                <w:tblCellSpacing w:w="7" w:type="dxa"/>
              </w:trPr>
              <w:tc>
                <w:tcPr>
                  <w:tcW w:w="1650" w:type="pct"/>
                  <w:shd w:val="clear" w:color="auto" w:fill="666666"/>
                  <w:hideMark/>
                </w:tcPr>
                <w:p w14:paraId="237A99FD"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1724232"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2D46C962" w14:textId="77777777">
              <w:trPr>
                <w:tblCellSpacing w:w="7" w:type="dxa"/>
              </w:trPr>
              <w:tc>
                <w:tcPr>
                  <w:tcW w:w="1650" w:type="pct"/>
                  <w:shd w:val="clear" w:color="auto" w:fill="666666"/>
                  <w:hideMark/>
                </w:tcPr>
                <w:p w14:paraId="62977A88"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844AA51"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1046634E" w14:textId="77777777">
              <w:trPr>
                <w:tblCellSpacing w:w="7" w:type="dxa"/>
              </w:trPr>
              <w:tc>
                <w:tcPr>
                  <w:tcW w:w="1650" w:type="pct"/>
                  <w:shd w:val="clear" w:color="auto" w:fill="666666"/>
                  <w:hideMark/>
                </w:tcPr>
                <w:p w14:paraId="0FA873EB"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C73C481"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09684AD1" w14:textId="77777777">
              <w:trPr>
                <w:tblCellSpacing w:w="7" w:type="dxa"/>
              </w:trPr>
              <w:tc>
                <w:tcPr>
                  <w:tcW w:w="1650" w:type="pct"/>
                  <w:shd w:val="clear" w:color="auto" w:fill="666666"/>
                  <w:hideMark/>
                </w:tcPr>
                <w:p w14:paraId="775C6406"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E763F54"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065B3D44" w14:textId="77777777">
              <w:trPr>
                <w:tblCellSpacing w:w="7" w:type="dxa"/>
              </w:trPr>
              <w:tc>
                <w:tcPr>
                  <w:tcW w:w="1650" w:type="pct"/>
                  <w:shd w:val="clear" w:color="auto" w:fill="666666"/>
                  <w:hideMark/>
                </w:tcPr>
                <w:p w14:paraId="010AEA7A"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AD206CA"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7CFF08C6" w14:textId="77777777">
              <w:trPr>
                <w:tblCellSpacing w:w="7" w:type="dxa"/>
              </w:trPr>
              <w:tc>
                <w:tcPr>
                  <w:tcW w:w="1650" w:type="pct"/>
                  <w:shd w:val="clear" w:color="auto" w:fill="666666"/>
                  <w:hideMark/>
                </w:tcPr>
                <w:p w14:paraId="754A1C6D"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7316511"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46CC4827" w14:textId="77777777">
              <w:trPr>
                <w:tblCellSpacing w:w="7" w:type="dxa"/>
              </w:trPr>
              <w:tc>
                <w:tcPr>
                  <w:tcW w:w="1650" w:type="pct"/>
                  <w:shd w:val="clear" w:color="auto" w:fill="666666"/>
                  <w:hideMark/>
                </w:tcPr>
                <w:p w14:paraId="5F009EB2" w14:textId="77777777"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5D4FBCA" w14:textId="46403B88" w:rsidR="00000000" w:rsidRDefault="0023144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June </w:t>
                  </w:r>
                  <w:del w:id="1" w:author="Author" w:date="2013-06-27T18:34:00Z">
                    <w:r>
                      <w:rPr>
                        <w:rFonts w:ascii="Arial" w:eastAsia="Times New Roman" w:hAnsi="Arial" w:cs="Arial"/>
                        <w:color w:val="FFFFFF"/>
                        <w:sz w:val="20"/>
                        <w:szCs w:val="20"/>
                      </w:rPr>
                      <w:delText>7</w:delText>
                    </w:r>
                  </w:del>
                  <w:ins w:id="2" w:author="Author" w:date="2013-06-27T18:34:00Z">
                    <w:r>
                      <w:rPr>
                        <w:rFonts w:ascii="Arial" w:eastAsia="Times New Roman" w:hAnsi="Arial" w:cs="Arial"/>
                        <w:color w:val="FFFFFF"/>
                        <w:sz w:val="20"/>
                        <w:szCs w:val="20"/>
                      </w:rPr>
                      <w:t>27</w:t>
                    </w:r>
                  </w:ins>
                  <w:r>
                    <w:rPr>
                      <w:rFonts w:ascii="Arial" w:eastAsia="Times New Roman" w:hAnsi="Arial" w:cs="Arial"/>
                      <w:color w:val="FFFFFF"/>
                      <w:sz w:val="20"/>
                      <w:szCs w:val="20"/>
                    </w:rPr>
                    <w:t>, 2013</w:t>
                  </w:r>
                </w:p>
              </w:tc>
            </w:tr>
          </w:tbl>
          <w:p w14:paraId="25F8DCDB" w14:textId="77777777" w:rsidR="00000000" w:rsidRDefault="0023144C">
            <w:pPr>
              <w:spacing w:before="0" w:beforeAutospacing="0" w:after="0" w:afterAutospacing="0"/>
              <w:rPr>
                <w:rFonts w:ascii="Verdana" w:eastAsia="Times New Roman" w:hAnsi="Verdana"/>
                <w:color w:val="000000"/>
              </w:rPr>
            </w:pPr>
          </w:p>
        </w:tc>
      </w:tr>
    </w:tbl>
    <w:p w14:paraId="6F1CEA49" w14:textId="77777777" w:rsidR="00000000" w:rsidRDefault="0023144C">
      <w:pPr>
        <w:pStyle w:val="Heading1"/>
        <w:divId w:val="164982122"/>
        <w:rPr>
          <w:rFonts w:eastAsia="Times New Roman"/>
          <w:lang w:val="en"/>
        </w:rPr>
      </w:pPr>
      <w:r>
        <w:rPr>
          <w:rFonts w:eastAsia="Times New Roman"/>
          <w:lang w:val="en"/>
        </w:rPr>
        <w:br/>
      </w:r>
      <w:r>
        <w:rPr>
          <w:rFonts w:eastAsia="Times New Roman"/>
          <w:lang w:val="en"/>
        </w:rPr>
        <w:t>OpenID Connect Standard 1.0 - draft 21</w:t>
      </w:r>
    </w:p>
    <w:p w14:paraId="4354F558" w14:textId="77777777" w:rsidR="00000000" w:rsidRDefault="0023144C">
      <w:pPr>
        <w:pStyle w:val="Heading3"/>
        <w:divId w:val="164982122"/>
        <w:rPr>
          <w:rFonts w:eastAsia="Times New Roman"/>
          <w:lang w:val="en"/>
        </w:rPr>
      </w:pPr>
      <w:r>
        <w:rPr>
          <w:rFonts w:eastAsia="Times New Roman"/>
          <w:lang w:val="en"/>
        </w:rPr>
        <w:t>Abstract</w:t>
      </w:r>
    </w:p>
    <w:p w14:paraId="2D55108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OpenID Connect 1.0 is a simple identity layer on top of the OAuth 2.0 protocol. It allows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3366EF0B" w14:textId="77777777" w:rsidR="00000000" w:rsidRDefault="0023144C">
      <w:pPr>
        <w:pStyle w:val="NormalWeb"/>
        <w:divId w:val="164982122"/>
        <w:rPr>
          <w:rFonts w:ascii="Verdana" w:hAnsi="Verdana"/>
          <w:color w:val="000000"/>
          <w:lang w:val="en"/>
        </w:rPr>
      </w:pPr>
      <w:r>
        <w:rPr>
          <w:rFonts w:ascii="Verdana" w:hAnsi="Verdana"/>
          <w:color w:val="000000"/>
          <w:lang w:val="en"/>
        </w:rPr>
        <w:t>OpenID Connect Standard 1.0 is an HTTP protocol binding for the OpenID Connect Messages</w:t>
      </w:r>
      <w:r>
        <w:rPr>
          <w:rFonts w:ascii="Verdana" w:hAnsi="Verdana"/>
          <w:color w:val="000000"/>
          <w:lang w:val="en"/>
        </w:rPr>
        <w:t xml:space="preserve"> 1.0 request and response messages. </w:t>
      </w:r>
    </w:p>
    <w:p w14:paraId="0EED4C18" w14:textId="77777777" w:rsidR="00000000" w:rsidRDefault="0023144C">
      <w:pPr>
        <w:spacing w:before="0" w:beforeAutospacing="0" w:after="0" w:afterAutospacing="0"/>
        <w:divId w:val="164982122"/>
        <w:rPr>
          <w:rFonts w:ascii="Verdana" w:eastAsia="Times New Roman" w:hAnsi="Verdana"/>
          <w:color w:val="000000"/>
          <w:lang w:val="en"/>
        </w:rPr>
      </w:pPr>
      <w:bookmarkStart w:id="3" w:name="toc"/>
      <w:bookmarkEnd w:id="3"/>
    </w:p>
    <w:p w14:paraId="408CF90E"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7B3B5ABC" w14:textId="77777777" w:rsidR="00000000" w:rsidRDefault="0023144C">
      <w:pPr>
        <w:pStyle w:val="Heading3"/>
        <w:divId w:val="164982122"/>
        <w:rPr>
          <w:rFonts w:eastAsia="Times New Roman"/>
          <w:lang w:val="en"/>
        </w:rPr>
      </w:pPr>
      <w:r>
        <w:rPr>
          <w:rFonts w:eastAsia="Times New Roman"/>
          <w:lang w:val="en"/>
        </w:rPr>
        <w:t>Table of Contents</w:t>
      </w:r>
    </w:p>
    <w:p w14:paraId="2F14D788" w14:textId="77777777" w:rsidR="00000000" w:rsidRDefault="0023144C">
      <w:pPr>
        <w:pStyle w:val="toc"/>
        <w:divId w:val="164982122"/>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AuthorizationEndpoint" w:history="1">
        <w:r>
          <w:rPr>
            <w:rStyle w:val="Hyperlink"/>
            <w:rFonts w:ascii="Verdana" w:hAnsi="Verdana"/>
            <w:b/>
            <w:bCs/>
            <w:lang w:val="en"/>
          </w:rPr>
          <w:t>2.</w:t>
        </w:r>
      </w:hyperlink>
      <w:r>
        <w:rPr>
          <w:rFonts w:ascii="Verdana" w:hAnsi="Verdana"/>
          <w:color w:val="000000"/>
          <w:lang w:val="en"/>
        </w:rPr>
        <w:t>  Authorization Endpoint</w:t>
      </w:r>
      <w:r>
        <w:rPr>
          <w:rFonts w:ascii="Verdana" w:hAnsi="Verdana"/>
          <w:color w:val="000000"/>
          <w:lang w:val="en"/>
        </w:rPr>
        <w:br/>
        <w:t>    </w:t>
      </w:r>
      <w:hyperlink w:anchor="protocol_flows" w:history="1">
        <w:r>
          <w:rPr>
            <w:rStyle w:val="Hyperlink"/>
            <w:rFonts w:ascii="Verdana" w:hAnsi="Verdana"/>
            <w:b/>
            <w:bCs/>
            <w:lang w:val="en"/>
          </w:rPr>
          <w:t>2.1.</w:t>
        </w:r>
      </w:hyperlink>
      <w:r>
        <w:rPr>
          <w:rFonts w:ascii="Verdana" w:hAnsi="Verdana"/>
          <w:color w:val="000000"/>
          <w:lang w:val="en"/>
        </w:rPr>
        <w:t>  Protocol Flows</w:t>
      </w:r>
      <w:r>
        <w:rPr>
          <w:rFonts w:ascii="Verdana" w:hAnsi="Verdana"/>
          <w:color w:val="000000"/>
          <w:lang w:val="en"/>
        </w:rPr>
        <w:br/>
        <w:t>        </w:t>
      </w:r>
      <w:hyperlink w:anchor="retrieving_code_token" w:history="1">
        <w:r>
          <w:rPr>
            <w:rStyle w:val="Hyperlink"/>
            <w:rFonts w:ascii="Verdana" w:hAnsi="Verdana"/>
            <w:b/>
            <w:bCs/>
            <w:lang w:val="en"/>
          </w:rPr>
          <w:t>2.1.1.</w:t>
        </w:r>
      </w:hyperlink>
      <w:r>
        <w:rPr>
          <w:rFonts w:ascii="Verdana" w:hAnsi="Verdana"/>
          <w:color w:val="000000"/>
          <w:lang w:val="en"/>
        </w:rPr>
        <w:t>  Obtaining the Authorization Code, ID Token, and Access Token</w:t>
      </w:r>
      <w:r>
        <w:rPr>
          <w:rFonts w:ascii="Verdana" w:hAnsi="Verdana"/>
          <w:color w:val="000000"/>
          <w:lang w:val="en"/>
        </w:rPr>
        <w:br/>
        <w:t>        </w:t>
      </w:r>
      <w:hyperlink w:anchor="code_flow" w:history="1">
        <w:r>
          <w:rPr>
            <w:rStyle w:val="Hyperlink"/>
            <w:rFonts w:ascii="Verdana" w:hAnsi="Verdana"/>
            <w:b/>
            <w:bCs/>
            <w:lang w:val="en"/>
          </w:rPr>
          <w:t>2.1.2.</w:t>
        </w:r>
      </w:hyperlink>
      <w:r>
        <w:rPr>
          <w:rFonts w:ascii="Verdana" w:hAnsi="Verdana"/>
          <w:color w:val="000000"/>
          <w:lang w:val="en"/>
        </w:rPr>
        <w:t>  Authorization Code Flow</w:t>
      </w:r>
      <w:r>
        <w:rPr>
          <w:rFonts w:ascii="Verdana" w:hAnsi="Verdana"/>
          <w:color w:val="000000"/>
          <w:lang w:val="en"/>
        </w:rPr>
        <w:br/>
        <w:t>     </w:t>
      </w:r>
      <w:r>
        <w:rPr>
          <w:rFonts w:ascii="Verdana" w:hAnsi="Verdana"/>
          <w:color w:val="000000"/>
          <w:lang w:val="en"/>
        </w:rPr>
        <w:t>   </w:t>
      </w:r>
      <w:hyperlink w:anchor="implicit_flow" w:history="1">
        <w:r>
          <w:rPr>
            <w:rStyle w:val="Hyperlink"/>
            <w:rFonts w:ascii="Verdana" w:hAnsi="Verdana"/>
            <w:b/>
            <w:bCs/>
            <w:lang w:val="en"/>
          </w:rPr>
          <w:t>2.1.3.</w:t>
        </w:r>
      </w:hyperlink>
      <w:r>
        <w:rPr>
          <w:rFonts w:ascii="Verdana" w:hAnsi="Verdana"/>
          <w:color w:val="000000"/>
          <w:lang w:val="en"/>
        </w:rPr>
        <w:t>  Implicit Flow</w:t>
      </w:r>
      <w:r>
        <w:rPr>
          <w:rFonts w:ascii="Verdana" w:hAnsi="Verdana"/>
          <w:color w:val="000000"/>
          <w:lang w:val="en"/>
        </w:rPr>
        <w:br/>
        <w:t>    </w:t>
      </w:r>
      <w:hyperlink w:anchor="auth_request" w:history="1">
        <w:r>
          <w:rPr>
            <w:rStyle w:val="Hyperlink"/>
            <w:rFonts w:ascii="Verdana" w:hAnsi="Verdana"/>
            <w:b/>
            <w:bCs/>
            <w:lang w:val="en"/>
          </w:rPr>
          <w:t>2.2.</w:t>
        </w:r>
      </w:hyperlink>
      <w:r>
        <w:rPr>
          <w:rFonts w:ascii="Verdana" w:hAnsi="Verdana"/>
          <w:color w:val="000000"/>
          <w:lang w:val="en"/>
        </w:rPr>
        <w:t>  Authorization Request</w:t>
      </w:r>
      <w:r>
        <w:rPr>
          <w:rFonts w:ascii="Verdana" w:hAnsi="Verdana"/>
          <w:color w:val="000000"/>
          <w:lang w:val="en"/>
        </w:rPr>
        <w:br/>
        <w:t>        </w:t>
      </w:r>
      <w:hyperlink w:anchor="AuthorizationRequest" w:history="1">
        <w:r>
          <w:rPr>
            <w:rStyle w:val="Hyperlink"/>
            <w:rFonts w:ascii="Verdana" w:hAnsi="Verdana"/>
            <w:b/>
            <w:bCs/>
            <w:lang w:val="en"/>
          </w:rPr>
          <w:t>2.2.1.</w:t>
        </w:r>
      </w:hyperlink>
      <w:r>
        <w:rPr>
          <w:rFonts w:ascii="Verdana" w:hAnsi="Verdana"/>
          <w:color w:val="000000"/>
          <w:lang w:val="en"/>
        </w:rPr>
        <w:t>  Client Prepares Authorization Request</w:t>
      </w:r>
      <w:r>
        <w:rPr>
          <w:rFonts w:ascii="Verdana" w:hAnsi="Verdana"/>
          <w:color w:val="000000"/>
          <w:lang w:val="en"/>
        </w:rPr>
        <w:br/>
        <w:t>            </w:t>
      </w:r>
      <w:hyperlink w:anchor="RequestParameters" w:history="1">
        <w:r>
          <w:rPr>
            <w:rStyle w:val="Hyperlink"/>
            <w:rFonts w:ascii="Verdana" w:hAnsi="Verdana"/>
            <w:b/>
            <w:bCs/>
            <w:lang w:val="en"/>
          </w:rPr>
          <w:t>2.2.1.1.</w:t>
        </w:r>
      </w:hyperlink>
      <w:r>
        <w:rPr>
          <w:rFonts w:ascii="Verdana" w:hAnsi="Verdana"/>
          <w:color w:val="000000"/>
          <w:lang w:val="en"/>
        </w:rPr>
        <w:t>  Request Parameters</w:t>
      </w:r>
      <w:r>
        <w:rPr>
          <w:rFonts w:ascii="Verdana" w:hAnsi="Verdana"/>
          <w:color w:val="000000"/>
          <w:lang w:val="en"/>
        </w:rPr>
        <w:br/>
        <w:t>        </w:t>
      </w:r>
      <w:hyperlink w:anchor="RequestMethods" w:history="1">
        <w:r>
          <w:rPr>
            <w:rStyle w:val="Hyperlink"/>
            <w:rFonts w:ascii="Verdana" w:hAnsi="Verdana"/>
            <w:b/>
            <w:bCs/>
            <w:lang w:val="en"/>
          </w:rPr>
          <w:t>2.2.2.</w:t>
        </w:r>
      </w:hyperlink>
      <w:r>
        <w:rPr>
          <w:rFonts w:ascii="Verdana" w:hAnsi="Verdana"/>
          <w:color w:val="000000"/>
          <w:lang w:val="en"/>
        </w:rPr>
        <w:t>  Request Methods</w:t>
      </w:r>
      <w:r>
        <w:rPr>
          <w:rFonts w:ascii="Verdana" w:hAnsi="Verdana"/>
          <w:color w:val="000000"/>
          <w:lang w:val="en"/>
        </w:rPr>
        <w:br/>
        <w:t>            </w:t>
      </w:r>
      <w:hyperlink w:anchor="SimpleRequestMethod" w:history="1">
        <w:r>
          <w:rPr>
            <w:rStyle w:val="Hyperlink"/>
            <w:rFonts w:ascii="Verdana" w:hAnsi="Verdana"/>
            <w:b/>
            <w:bCs/>
            <w:lang w:val="en"/>
          </w:rPr>
          <w:t>2.2.2.1.</w:t>
        </w:r>
      </w:hyperlink>
      <w:r>
        <w:rPr>
          <w:rFonts w:ascii="Verdana" w:hAnsi="Verdana"/>
          <w:color w:val="000000"/>
          <w:lang w:val="en"/>
        </w:rPr>
        <w:t>  Simple Request Method</w:t>
      </w:r>
      <w:r>
        <w:rPr>
          <w:rFonts w:ascii="Verdana" w:hAnsi="Verdana"/>
          <w:color w:val="000000"/>
          <w:lang w:val="en"/>
        </w:rPr>
        <w:br/>
        <w:t>                </w:t>
      </w:r>
      <w:hyperlink w:anchor="norm_req" w:history="1">
        <w:r>
          <w:rPr>
            <w:rStyle w:val="Hyperlink"/>
            <w:rFonts w:ascii="Verdana" w:hAnsi="Verdana"/>
            <w:b/>
            <w:bCs/>
            <w:lang w:val="en"/>
          </w:rPr>
          <w:t>2.2.</w:t>
        </w:r>
        <w:r>
          <w:rPr>
            <w:rStyle w:val="Hyperlink"/>
            <w:rFonts w:ascii="Verdana" w:hAnsi="Verdana"/>
            <w:b/>
            <w:bCs/>
            <w:lang w:val="en"/>
          </w:rPr>
          <w:t>2.1.1.</w:t>
        </w:r>
      </w:hyperlink>
      <w:r>
        <w:rPr>
          <w:rFonts w:ascii="Verdana" w:hAnsi="Verdana"/>
          <w:color w:val="000000"/>
          <w:lang w:val="en"/>
        </w:rPr>
        <w:t>  Client Sends Simple Request</w:t>
      </w:r>
      <w:r>
        <w:rPr>
          <w:rFonts w:ascii="Verdana" w:hAnsi="Verdana"/>
          <w:color w:val="000000"/>
          <w:lang w:val="en"/>
        </w:rPr>
        <w:br/>
        <w:t>            </w:t>
      </w:r>
      <w:hyperlink w:anchor="req_param_method" w:history="1">
        <w:r>
          <w:rPr>
            <w:rStyle w:val="Hyperlink"/>
            <w:rFonts w:ascii="Verdana" w:hAnsi="Verdana"/>
            <w:b/>
            <w:bCs/>
            <w:lang w:val="en"/>
          </w:rPr>
          <w:t>2.2.2.2.</w:t>
        </w:r>
      </w:hyperlink>
      <w:r>
        <w:rPr>
          <w:rFonts w:ascii="Verdana" w:hAnsi="Verdana"/>
          <w:color w:val="000000"/>
          <w:lang w:val="en"/>
        </w:rPr>
        <w:t>  Request Parameter Method</w:t>
      </w:r>
      <w:r>
        <w:rPr>
          <w:rFonts w:ascii="Verdana" w:hAnsi="Verdana"/>
          <w:color w:val="000000"/>
          <w:lang w:val="en"/>
        </w:rPr>
        <w:br/>
        <w:t>                </w:t>
      </w:r>
      <w:hyperlink w:anchor="request_req" w:history="1">
        <w:r>
          <w:rPr>
            <w:rStyle w:val="Hyperlink"/>
            <w:rFonts w:ascii="Verdana" w:hAnsi="Verdana"/>
            <w:b/>
            <w:bCs/>
            <w:lang w:val="en"/>
          </w:rPr>
          <w:t>2.2.2.2.1.</w:t>
        </w:r>
      </w:hyperlink>
      <w:r>
        <w:rPr>
          <w:rFonts w:ascii="Verdana" w:hAnsi="Verdana"/>
          <w:color w:val="000000"/>
          <w:lang w:val="en"/>
        </w:rPr>
        <w:t>  Client Sends Request using "request" Parameter</w:t>
      </w:r>
      <w:r>
        <w:rPr>
          <w:rFonts w:ascii="Verdana" w:hAnsi="Verdana"/>
          <w:color w:val="000000"/>
          <w:lang w:val="en"/>
        </w:rPr>
        <w:br/>
        <w:t>            </w:t>
      </w:r>
      <w:hyperlink w:anchor="Request_File_Method" w:history="1">
        <w:r>
          <w:rPr>
            <w:rStyle w:val="Hyperlink"/>
            <w:rFonts w:ascii="Verdana" w:hAnsi="Verdana"/>
            <w:b/>
            <w:bCs/>
            <w:lang w:val="en"/>
          </w:rPr>
          <w:t>2.2.2.3.</w:t>
        </w:r>
      </w:hyperlink>
      <w:r>
        <w:rPr>
          <w:rFonts w:ascii="Verdana" w:hAnsi="Verdana"/>
          <w:color w:val="000000"/>
          <w:lang w:val="en"/>
        </w:rPr>
        <w:t>  Request File Method</w:t>
      </w:r>
      <w:r>
        <w:rPr>
          <w:rFonts w:ascii="Verdana" w:hAnsi="Verdana"/>
          <w:color w:val="000000"/>
          <w:lang w:val="en"/>
        </w:rPr>
        <w:br/>
        <w:t>                </w:t>
      </w:r>
      <w:hyperlink w:anchor="rurl_create" w:history="1">
        <w:r>
          <w:rPr>
            <w:rStyle w:val="Hyperlink"/>
            <w:rFonts w:ascii="Verdana" w:hAnsi="Verdana"/>
            <w:b/>
            <w:bCs/>
            <w:lang w:val="en"/>
          </w:rPr>
          <w:t>2.2.2.3.1.</w:t>
        </w:r>
      </w:hyperlink>
      <w:r>
        <w:rPr>
          <w:rFonts w:ascii="Verdana" w:hAnsi="Verdana"/>
          <w:color w:val="000000"/>
          <w:lang w:val="en"/>
        </w:rPr>
        <w:t>  Client Generates the URL of the Request File</w:t>
      </w:r>
      <w:r>
        <w:rPr>
          <w:rFonts w:ascii="Verdana" w:hAnsi="Verdana"/>
          <w:color w:val="000000"/>
          <w:lang w:val="en"/>
        </w:rPr>
        <w:br/>
        <w:t>                </w:t>
      </w:r>
      <w:hyperlink w:anchor="art_req" w:history="1">
        <w:r>
          <w:rPr>
            <w:rStyle w:val="Hyperlink"/>
            <w:rFonts w:ascii="Verdana" w:hAnsi="Verdana"/>
            <w:b/>
            <w:bCs/>
            <w:lang w:val="en"/>
          </w:rPr>
          <w:t>2.2.2.3.2.</w:t>
        </w:r>
      </w:hyperlink>
      <w:r>
        <w:rPr>
          <w:rFonts w:ascii="Verdana" w:hAnsi="Verdana"/>
          <w:color w:val="000000"/>
          <w:lang w:val="en"/>
        </w:rPr>
        <w:t xml:space="preserve">  </w:t>
      </w:r>
      <w:r>
        <w:rPr>
          <w:rFonts w:ascii="Verdana" w:hAnsi="Verdana"/>
          <w:color w:val="000000"/>
          <w:lang w:val="en"/>
        </w:rPr>
        <w:t>Client Sends Request using "request_uri" Parameter</w:t>
      </w:r>
      <w:r>
        <w:rPr>
          <w:rFonts w:ascii="Verdana" w:hAnsi="Verdana"/>
          <w:color w:val="000000"/>
          <w:lang w:val="en"/>
        </w:rPr>
        <w:br/>
        <w:t>                </w:t>
      </w:r>
      <w:hyperlink w:anchor="FetchesRequestFile" w:history="1">
        <w:r>
          <w:rPr>
            <w:rStyle w:val="Hyperlink"/>
            <w:rFonts w:ascii="Verdana" w:hAnsi="Verdana"/>
            <w:b/>
            <w:bCs/>
            <w:lang w:val="en"/>
          </w:rPr>
          <w:t>2.2.2.3.3.</w:t>
        </w:r>
      </w:hyperlink>
      <w:r>
        <w:rPr>
          <w:rFonts w:ascii="Verdana" w:hAnsi="Verdana"/>
          <w:color w:val="000000"/>
          <w:lang w:val="en"/>
        </w:rPr>
        <w:t>  Authorization Server Fetches Request File</w:t>
      </w:r>
      <w:r>
        <w:rPr>
          <w:rFonts w:ascii="Verdana" w:hAnsi="Verdana"/>
          <w:color w:val="000000"/>
          <w:lang w:val="en"/>
        </w:rPr>
        <w:br/>
        <w:t>        </w:t>
      </w:r>
      <w:hyperlink w:anchor="ValidatesRequestObject" w:history="1">
        <w:r>
          <w:rPr>
            <w:rStyle w:val="Hyperlink"/>
            <w:rFonts w:ascii="Verdana" w:hAnsi="Verdana"/>
            <w:b/>
            <w:bCs/>
            <w:lang w:val="en"/>
          </w:rPr>
          <w:t>2.2.3.</w:t>
        </w:r>
      </w:hyperlink>
      <w:r>
        <w:rPr>
          <w:rFonts w:ascii="Verdana" w:hAnsi="Verdana"/>
          <w:color w:val="000000"/>
          <w:lang w:val="en"/>
        </w:rPr>
        <w:t>  Authorization Server Validates Re</w:t>
      </w:r>
      <w:r>
        <w:rPr>
          <w:rFonts w:ascii="Verdana" w:hAnsi="Verdana"/>
          <w:color w:val="000000"/>
          <w:lang w:val="en"/>
        </w:rPr>
        <w:t>quest Object</w:t>
      </w:r>
      <w:r>
        <w:rPr>
          <w:rFonts w:ascii="Verdana" w:hAnsi="Verdana"/>
          <w:color w:val="000000"/>
          <w:lang w:val="en"/>
        </w:rPr>
        <w:br/>
        <w:t>        </w:t>
      </w:r>
      <w:hyperlink w:anchor="Authenticates" w:history="1">
        <w:r>
          <w:rPr>
            <w:rStyle w:val="Hyperlink"/>
            <w:rFonts w:ascii="Verdana" w:hAnsi="Verdana"/>
            <w:b/>
            <w:bCs/>
            <w:lang w:val="en"/>
          </w:rPr>
          <w:t>2.2.4.</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2.2.5.</w:t>
        </w:r>
      </w:hyperlink>
      <w:r>
        <w:rPr>
          <w:rFonts w:ascii="Verdana" w:hAnsi="Verdana"/>
          <w:color w:val="000000"/>
          <w:lang w:val="en"/>
        </w:rPr>
        <w:t>  Authorization Server Obtains End-User Consent/Authorization</w:t>
      </w:r>
      <w:r>
        <w:rPr>
          <w:rFonts w:ascii="Verdana" w:hAnsi="Verdana"/>
          <w:color w:val="000000"/>
          <w:lang w:val="en"/>
        </w:rPr>
        <w:br/>
        <w:t>        </w:t>
      </w:r>
      <w:hyperlink w:anchor="art_res" w:history="1">
        <w:r>
          <w:rPr>
            <w:rStyle w:val="Hyperlink"/>
            <w:rFonts w:ascii="Verdana" w:hAnsi="Verdana"/>
            <w:b/>
            <w:bCs/>
            <w:lang w:val="en"/>
          </w:rPr>
          <w:t>2.2</w:t>
        </w:r>
        <w:r>
          <w:rPr>
            <w:rStyle w:val="Hyperlink"/>
            <w:rFonts w:ascii="Verdana" w:hAnsi="Verdana"/>
            <w:b/>
            <w:bCs/>
            <w:lang w:val="en"/>
          </w:rPr>
          <w:t>.6.</w:t>
        </w:r>
      </w:hyperlink>
      <w:r>
        <w:rPr>
          <w:rFonts w:ascii="Verdana" w:hAnsi="Verdana"/>
          <w:color w:val="000000"/>
          <w:lang w:val="en"/>
        </w:rPr>
        <w:t>  Authorization Server Sends End-User Back to Client</w:t>
      </w:r>
      <w:r>
        <w:rPr>
          <w:rFonts w:ascii="Verdana" w:hAnsi="Verdana"/>
          <w:color w:val="000000"/>
          <w:lang w:val="en"/>
        </w:rPr>
        <w:br/>
        <w:t>            </w:t>
      </w:r>
      <w:hyperlink w:anchor="art_res_ok" w:history="1">
        <w:r>
          <w:rPr>
            <w:rStyle w:val="Hyperlink"/>
            <w:rFonts w:ascii="Verdana" w:hAnsi="Verdana"/>
            <w:b/>
            <w:bCs/>
            <w:lang w:val="en"/>
          </w:rPr>
          <w:t>2.2.6.1.</w:t>
        </w:r>
      </w:hyperlink>
      <w:r>
        <w:rPr>
          <w:rFonts w:ascii="Verdana" w:hAnsi="Verdana"/>
          <w:color w:val="000000"/>
          <w:lang w:val="en"/>
        </w:rPr>
        <w:t>  End-User Grants Authorization</w:t>
      </w:r>
      <w:r>
        <w:rPr>
          <w:rFonts w:ascii="Verdana" w:hAnsi="Verdana"/>
          <w:color w:val="000000"/>
          <w:lang w:val="en"/>
        </w:rPr>
        <w:br/>
        <w:t>            </w:t>
      </w:r>
      <w:hyperlink w:anchor="authz_error" w:history="1">
        <w:r>
          <w:rPr>
            <w:rStyle w:val="Hyperlink"/>
            <w:rFonts w:ascii="Verdana" w:hAnsi="Verdana"/>
            <w:b/>
            <w:bCs/>
            <w:lang w:val="en"/>
          </w:rPr>
          <w:t>2.2.6.2.</w:t>
        </w:r>
      </w:hyperlink>
      <w:r>
        <w:rPr>
          <w:rFonts w:ascii="Verdana" w:hAnsi="Verdana"/>
          <w:color w:val="000000"/>
          <w:lang w:val="en"/>
        </w:rPr>
        <w:t>  End-User Denies Authorization or Invalid Request</w:t>
      </w:r>
      <w:r>
        <w:rPr>
          <w:rFonts w:ascii="Verdana" w:hAnsi="Verdana"/>
          <w:color w:val="000000"/>
          <w:lang w:val="en"/>
        </w:rPr>
        <w:br/>
      </w:r>
      <w:hyperlink w:anchor="token_ep" w:history="1">
        <w:r>
          <w:rPr>
            <w:rStyle w:val="Hyperlink"/>
            <w:rFonts w:ascii="Verdana" w:hAnsi="Verdana"/>
            <w:b/>
            <w:bCs/>
            <w:lang w:val="en"/>
          </w:rPr>
          <w:t>3.</w:t>
        </w:r>
      </w:hyperlink>
      <w:r>
        <w:rPr>
          <w:rFonts w:ascii="Verdana" w:hAnsi="Verdana"/>
          <w:color w:val="000000"/>
          <w:lang w:val="en"/>
        </w:rPr>
        <w:t>  Token Endpoint</w:t>
      </w:r>
      <w:r>
        <w:rPr>
          <w:rFonts w:ascii="Verdana" w:hAnsi="Verdana"/>
          <w:color w:val="000000"/>
          <w:lang w:val="en"/>
        </w:rPr>
        <w:br/>
        <w:t>    </w:t>
      </w:r>
      <w:hyperlink w:anchor="RequestingAccessToken" w:history="1">
        <w:r>
          <w:rPr>
            <w:rStyle w:val="Hyperlink"/>
            <w:rFonts w:ascii="Verdana" w:hAnsi="Verdana"/>
            <w:b/>
            <w:bCs/>
            <w:lang w:val="en"/>
          </w:rPr>
          <w:t>3.1.</w:t>
        </w:r>
      </w:hyperlink>
      <w:r>
        <w:rPr>
          <w:rFonts w:ascii="Verdana" w:hAnsi="Verdana"/>
          <w:color w:val="000000"/>
          <w:lang w:val="en"/>
        </w:rPr>
        <w:t>  Requesting Access Token</w:t>
      </w:r>
      <w:r>
        <w:rPr>
          <w:rFonts w:ascii="Verdana" w:hAnsi="Verdana"/>
          <w:color w:val="000000"/>
          <w:lang w:val="en"/>
        </w:rPr>
        <w:br/>
        <w:t>        </w:t>
      </w:r>
      <w:hyperlink w:anchor="AccessTokenRequest" w:history="1">
        <w:r>
          <w:rPr>
            <w:rStyle w:val="Hyperlink"/>
            <w:rFonts w:ascii="Verdana" w:hAnsi="Verdana"/>
            <w:b/>
            <w:bCs/>
            <w:lang w:val="en"/>
          </w:rPr>
          <w:t>3.1.1.</w:t>
        </w:r>
      </w:hyperlink>
      <w:r>
        <w:rPr>
          <w:rFonts w:ascii="Verdana" w:hAnsi="Verdana"/>
          <w:color w:val="000000"/>
          <w:lang w:val="en"/>
        </w:rPr>
        <w:t>  Access Token Request</w:t>
      </w:r>
      <w:r>
        <w:rPr>
          <w:rFonts w:ascii="Verdana" w:hAnsi="Verdana"/>
          <w:color w:val="000000"/>
          <w:lang w:val="en"/>
        </w:rPr>
        <w:br/>
        <w:t>        </w:t>
      </w:r>
      <w:hyperlink w:anchor="AccessTokenResponse" w:history="1">
        <w:r>
          <w:rPr>
            <w:rStyle w:val="Hyperlink"/>
            <w:rFonts w:ascii="Verdana" w:hAnsi="Verdana"/>
            <w:b/>
            <w:bCs/>
            <w:lang w:val="en"/>
          </w:rPr>
          <w:t>3.1.2.</w:t>
        </w:r>
      </w:hyperlink>
      <w:r>
        <w:rPr>
          <w:rFonts w:ascii="Verdana" w:hAnsi="Verdana"/>
          <w:color w:val="000000"/>
          <w:lang w:val="en"/>
        </w:rPr>
        <w:t>  Ac</w:t>
      </w:r>
      <w:r>
        <w:rPr>
          <w:rFonts w:ascii="Verdana" w:hAnsi="Verdana"/>
          <w:color w:val="000000"/>
          <w:lang w:val="en"/>
        </w:rPr>
        <w:t>cess Token Response</w:t>
      </w:r>
      <w:r>
        <w:rPr>
          <w:rFonts w:ascii="Verdana" w:hAnsi="Verdana"/>
          <w:color w:val="000000"/>
          <w:lang w:val="en"/>
        </w:rPr>
        <w:br/>
        <w:t>        </w:t>
      </w:r>
      <w:hyperlink w:anchor="AccessTokenErrorResponse" w:history="1">
        <w:r>
          <w:rPr>
            <w:rStyle w:val="Hyperlink"/>
            <w:rFonts w:ascii="Verdana" w:hAnsi="Verdana"/>
            <w:b/>
            <w:bCs/>
            <w:lang w:val="en"/>
          </w:rPr>
          <w:t>3.1.3.</w:t>
        </w:r>
      </w:hyperlink>
      <w:r>
        <w:rPr>
          <w:rFonts w:ascii="Verdana" w:hAnsi="Verdana"/>
          <w:color w:val="000000"/>
          <w:lang w:val="en"/>
        </w:rPr>
        <w:t>  Access Token Error Response</w:t>
      </w:r>
      <w:r>
        <w:rPr>
          <w:rFonts w:ascii="Verdana" w:hAnsi="Verdana"/>
          <w:color w:val="000000"/>
          <w:lang w:val="en"/>
        </w:rPr>
        <w:br/>
        <w:t>    </w:t>
      </w:r>
      <w:hyperlink w:anchor="RefreshingAccessToken" w:history="1">
        <w:r>
          <w:rPr>
            <w:rStyle w:val="Hyperlink"/>
            <w:rFonts w:ascii="Verdana" w:hAnsi="Verdana"/>
            <w:b/>
            <w:bCs/>
            <w:lang w:val="en"/>
          </w:rPr>
          <w:t>3.2.</w:t>
        </w:r>
      </w:hyperlink>
      <w:r>
        <w:rPr>
          <w:rFonts w:ascii="Verdana" w:hAnsi="Verdana"/>
          <w:color w:val="000000"/>
          <w:lang w:val="en"/>
        </w:rPr>
        <w:t>  Refreshing Access Token</w:t>
      </w:r>
      <w:r>
        <w:rPr>
          <w:rFonts w:ascii="Verdana" w:hAnsi="Verdana"/>
          <w:color w:val="000000"/>
          <w:lang w:val="en"/>
        </w:rPr>
        <w:br/>
        <w:t>        </w:t>
      </w:r>
      <w:hyperlink w:anchor="RefreshTokenResponse" w:history="1">
        <w:r>
          <w:rPr>
            <w:rStyle w:val="Hyperlink"/>
            <w:rFonts w:ascii="Verdana" w:hAnsi="Verdana"/>
            <w:b/>
            <w:bCs/>
            <w:lang w:val="en"/>
          </w:rPr>
          <w:t>3.2.1.</w:t>
        </w:r>
      </w:hyperlink>
      <w:r>
        <w:rPr>
          <w:rFonts w:ascii="Verdana" w:hAnsi="Verdana"/>
          <w:color w:val="000000"/>
          <w:lang w:val="en"/>
        </w:rPr>
        <w:t xml:space="preserve">  Refresh </w:t>
      </w:r>
      <w:r>
        <w:rPr>
          <w:rFonts w:ascii="Verdana" w:hAnsi="Verdana"/>
          <w:color w:val="000000"/>
          <w:lang w:val="en"/>
        </w:rPr>
        <w:t>Token Response</w:t>
      </w:r>
      <w:r>
        <w:rPr>
          <w:rFonts w:ascii="Verdana" w:hAnsi="Verdana"/>
          <w:color w:val="000000"/>
          <w:lang w:val="en"/>
        </w:rPr>
        <w:br/>
        <w:t>        </w:t>
      </w:r>
      <w:hyperlink w:anchor="RefreshTokenErrorResponse" w:history="1">
        <w:r>
          <w:rPr>
            <w:rStyle w:val="Hyperlink"/>
            <w:rFonts w:ascii="Verdana" w:hAnsi="Verdana"/>
            <w:b/>
            <w:bCs/>
            <w:lang w:val="en"/>
          </w:rPr>
          <w:t>3.2.2.</w:t>
        </w:r>
      </w:hyperlink>
      <w:r>
        <w:rPr>
          <w:rFonts w:ascii="Verdana" w:hAnsi="Verdana"/>
          <w:color w:val="000000"/>
          <w:lang w:val="en"/>
        </w:rPr>
        <w:t>  Refresh Token Error Response</w:t>
      </w:r>
      <w:r>
        <w:rPr>
          <w:rFonts w:ascii="Verdana" w:hAnsi="Verdana"/>
          <w:color w:val="000000"/>
          <w:lang w:val="en"/>
        </w:rPr>
        <w:br/>
      </w:r>
      <w:hyperlink w:anchor="userinfo" w:history="1">
        <w:r>
          <w:rPr>
            <w:rStyle w:val="Hyperlink"/>
            <w:rFonts w:ascii="Verdana" w:hAnsi="Verdana"/>
            <w:b/>
            <w:bCs/>
            <w:lang w:val="en"/>
          </w:rPr>
          <w:t>4.</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4.1.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4.2.</w:t>
        </w:r>
      </w:hyperlink>
      <w:r>
        <w:rPr>
          <w:rFonts w:ascii="Verdana" w:hAnsi="Verdana"/>
          <w:color w:val="000000"/>
          <w:lang w:val="en"/>
        </w:rPr>
        <w:t>  UserInfo Response</w:t>
      </w:r>
      <w:r>
        <w:rPr>
          <w:rFonts w:ascii="Verdana" w:hAnsi="Verdana"/>
          <w:color w:val="000000"/>
          <w:lang w:val="en"/>
        </w:rPr>
        <w:br/>
        <w:t>    </w:t>
      </w:r>
      <w:hyperlink w:anchor="UserInfoErrorResponse" w:history="1">
        <w:r>
          <w:rPr>
            <w:rStyle w:val="Hyperlink"/>
            <w:rFonts w:ascii="Verdana" w:hAnsi="Verdana"/>
            <w:b/>
            <w:bCs/>
            <w:lang w:val="en"/>
          </w:rPr>
          <w:t>4.3.</w:t>
        </w:r>
      </w:hyperlink>
      <w:r>
        <w:rPr>
          <w:rFonts w:ascii="Verdana" w:hAnsi="Verdana"/>
          <w:color w:val="000000"/>
          <w:lang w:val="en"/>
        </w:rPr>
        <w:t>  UserInfo Error Response</w:t>
      </w:r>
      <w:r>
        <w:rPr>
          <w:rFonts w:ascii="Verdana" w:hAnsi="Verdana"/>
          <w:color w:val="000000"/>
          <w:lang w:val="en"/>
        </w:rPr>
        <w:br/>
      </w:r>
      <w:hyperlink w:anchor="self_issued" w:history="1">
        <w:r>
          <w:rPr>
            <w:rStyle w:val="Hyperlink"/>
            <w:rFonts w:ascii="Verdana" w:hAnsi="Verdana"/>
            <w:b/>
            <w:bCs/>
            <w:lang w:val="en"/>
          </w:rPr>
          <w:t>5.</w:t>
        </w:r>
      </w:hyperlink>
      <w:r>
        <w:rPr>
          <w:rFonts w:ascii="Verdana" w:hAnsi="Verdana"/>
          <w:color w:val="000000"/>
          <w:lang w:val="en"/>
        </w:rPr>
        <w:t>  Self-Issued OpenID Provider</w:t>
      </w:r>
      <w:r>
        <w:rPr>
          <w:rFonts w:ascii="Verdana" w:hAnsi="Verdana"/>
          <w:color w:val="000000"/>
          <w:lang w:val="en"/>
        </w:rPr>
        <w:br/>
      </w:r>
      <w:hyperlink w:anchor="client_Initiate_login" w:history="1">
        <w:r>
          <w:rPr>
            <w:rStyle w:val="Hyperlink"/>
            <w:rFonts w:ascii="Verdana" w:hAnsi="Verdana"/>
            <w:b/>
            <w:bCs/>
            <w:lang w:val="en"/>
          </w:rPr>
          <w:t>6.</w:t>
        </w:r>
      </w:hyperlink>
      <w:r>
        <w:rPr>
          <w:rFonts w:ascii="Verdana" w:hAnsi="Verdana"/>
          <w:color w:val="000000"/>
          <w:lang w:val="en"/>
        </w:rPr>
        <w:t>  I</w:t>
      </w:r>
      <w:r>
        <w:rPr>
          <w:rFonts w:ascii="Verdana" w:hAnsi="Verdana"/>
          <w:color w:val="000000"/>
          <w:lang w:val="en"/>
        </w:rPr>
        <w:t>nitiating Login at Client from Third Party</w:t>
      </w:r>
      <w:r>
        <w:rPr>
          <w:rFonts w:ascii="Verdana" w:hAnsi="Verdana"/>
          <w:color w:val="000000"/>
          <w:lang w:val="en"/>
        </w:rPr>
        <w:br/>
      </w:r>
      <w:hyperlink w:anchor="Serializations" w:history="1">
        <w:r>
          <w:rPr>
            <w:rStyle w:val="Hyperlink"/>
            <w:rFonts w:ascii="Verdana" w:hAnsi="Verdana"/>
            <w:b/>
            <w:bCs/>
            <w:lang w:val="en"/>
          </w:rPr>
          <w:t>7.</w:t>
        </w:r>
      </w:hyperlink>
      <w:r>
        <w:rPr>
          <w:rFonts w:ascii="Verdana" w:hAnsi="Verdana"/>
          <w:color w:val="000000"/>
          <w:lang w:val="en"/>
        </w:rPr>
        <w:t>  Serializations</w:t>
      </w:r>
      <w:r>
        <w:rPr>
          <w:rFonts w:ascii="Verdana" w:hAnsi="Verdana"/>
          <w:color w:val="000000"/>
          <w:lang w:val="en"/>
        </w:rPr>
        <w:br/>
        <w:t>    </w:t>
      </w:r>
      <w:hyperlink w:anchor="qss" w:history="1">
        <w:r>
          <w:rPr>
            <w:rStyle w:val="Hyperlink"/>
            <w:rFonts w:ascii="Verdana" w:hAnsi="Verdana"/>
            <w:b/>
            <w:bCs/>
            <w:lang w:val="en"/>
          </w:rPr>
          <w:t>7.1.</w:t>
        </w:r>
      </w:hyperlink>
      <w:r>
        <w:rPr>
          <w:rFonts w:ascii="Verdana" w:hAnsi="Verdana"/>
          <w:color w:val="000000"/>
          <w:lang w:val="en"/>
        </w:rPr>
        <w:t>  Query String Serialization</w:t>
      </w:r>
      <w:r>
        <w:rPr>
          <w:rFonts w:ascii="Verdana" w:hAnsi="Verdana"/>
          <w:color w:val="000000"/>
          <w:lang w:val="en"/>
        </w:rPr>
        <w:br/>
        <w:t>    </w:t>
      </w:r>
      <w:hyperlink w:anchor="form_serialization" w:history="1">
        <w:r>
          <w:rPr>
            <w:rStyle w:val="Hyperlink"/>
            <w:rFonts w:ascii="Verdana" w:hAnsi="Verdana"/>
            <w:b/>
            <w:bCs/>
            <w:lang w:val="en"/>
          </w:rPr>
          <w:t>7.2.</w:t>
        </w:r>
      </w:hyperlink>
      <w:r>
        <w:rPr>
          <w:rFonts w:ascii="Verdana" w:hAnsi="Verdana"/>
          <w:color w:val="000000"/>
          <w:lang w:val="en"/>
        </w:rPr>
        <w:t>  Form Serialization</w:t>
      </w:r>
      <w:r>
        <w:rPr>
          <w:rFonts w:ascii="Verdana" w:hAnsi="Verdana"/>
          <w:color w:val="000000"/>
          <w:lang w:val="en"/>
        </w:rPr>
        <w:br/>
        <w:t>    </w:t>
      </w:r>
      <w:hyperlink w:anchor="js" w:history="1">
        <w:r>
          <w:rPr>
            <w:rStyle w:val="Hyperlink"/>
            <w:rFonts w:ascii="Verdana" w:hAnsi="Verdana"/>
            <w:b/>
            <w:bCs/>
            <w:lang w:val="en"/>
          </w:rPr>
          <w:t>7.3.</w:t>
        </w:r>
      </w:hyperlink>
      <w:r>
        <w:rPr>
          <w:rFonts w:ascii="Verdana" w:hAnsi="Verdana"/>
          <w:color w:val="000000"/>
          <w:lang w:val="en"/>
        </w:rPr>
        <w:t>  JSON Serialization</w:t>
      </w:r>
      <w:r>
        <w:rPr>
          <w:rFonts w:ascii="Verdana" w:hAnsi="Verdana"/>
          <w:color w:val="000000"/>
          <w:lang w:val="en"/>
        </w:rPr>
        <w:br/>
      </w:r>
      <w:hyperlink w:anchor="ImplementationConsiderations" w:history="1">
        <w:r>
          <w:rPr>
            <w:rStyle w:val="Hyperlink"/>
            <w:rFonts w:ascii="Verdana" w:hAnsi="Verdana"/>
            <w:b/>
            <w:bCs/>
            <w:lang w:val="en"/>
          </w:rPr>
          <w:t>8.</w:t>
        </w:r>
      </w:hyperlink>
      <w:r>
        <w:rPr>
          <w:rFonts w:ascii="Verdana" w:hAnsi="Verdana"/>
          <w:color w:val="000000"/>
          <w:lang w:val="en"/>
        </w:rPr>
        <w:t>  Implementation Considerations</w:t>
      </w:r>
      <w:r>
        <w:rPr>
          <w:rFonts w:ascii="Verdana" w:hAnsi="Verdana"/>
          <w:color w:val="000000"/>
          <w:lang w:val="en"/>
        </w:rPr>
        <w:br/>
        <w:t>    </w:t>
      </w:r>
      <w:hyperlink w:anchor="disco_reg" w:history="1">
        <w:r>
          <w:rPr>
            <w:rStyle w:val="Hyperlink"/>
            <w:rFonts w:ascii="Verdana" w:hAnsi="Verdana"/>
            <w:b/>
            <w:bCs/>
            <w:lang w:val="en"/>
          </w:rPr>
          <w:t>8.1.</w:t>
        </w:r>
      </w:hyperlink>
      <w:r>
        <w:rPr>
          <w:rFonts w:ascii="Verdana" w:hAnsi="Verdana"/>
          <w:color w:val="000000"/>
          <w:lang w:val="en"/>
        </w:rPr>
        <w:t>  Discovery and Registration</w:t>
      </w:r>
      <w:r>
        <w:rPr>
          <w:rFonts w:ascii="Verdana" w:hAnsi="Verdana"/>
          <w:color w:val="000000"/>
          <w:lang w:val="en"/>
        </w:rPr>
        <w:br/>
      </w:r>
      <w:hyperlink w:anchor="security_considerations" w:history="1">
        <w:r>
          <w:rPr>
            <w:rStyle w:val="Hyperlink"/>
            <w:rFonts w:ascii="Verdana" w:hAnsi="Verdana"/>
            <w:b/>
            <w:bCs/>
            <w:lang w:val="en"/>
          </w:rPr>
          <w:t>9.</w:t>
        </w:r>
      </w:hyperlink>
      <w:r>
        <w:rPr>
          <w:rFonts w:ascii="Verdana" w:hAnsi="Verdana"/>
          <w:color w:val="000000"/>
          <w:lang w:val="en"/>
        </w:rPr>
        <w:t>  Security Consideration</w:t>
      </w:r>
      <w:r>
        <w:rPr>
          <w:rFonts w:ascii="Verdana" w:hAnsi="Verdana"/>
          <w:color w:val="000000"/>
          <w:lang w:val="en"/>
        </w:rPr>
        <w:t>s</w:t>
      </w:r>
      <w:r>
        <w:rPr>
          <w:rFonts w:ascii="Verdana" w:hAnsi="Verdana"/>
          <w:color w:val="000000"/>
          <w:lang w:val="en"/>
        </w:rPr>
        <w:br/>
        <w:t>    </w:t>
      </w:r>
      <w:hyperlink w:anchor="ImplicitGrantFlowThreats" w:history="1">
        <w:r>
          <w:rPr>
            <w:rStyle w:val="Hyperlink"/>
            <w:rFonts w:ascii="Verdana" w:hAnsi="Verdana"/>
            <w:b/>
            <w:bCs/>
            <w:lang w:val="en"/>
          </w:rPr>
          <w:t>9.1.</w:t>
        </w:r>
      </w:hyperlink>
      <w:r>
        <w:rPr>
          <w:rFonts w:ascii="Verdana" w:hAnsi="Verdana"/>
          <w:color w:val="000000"/>
          <w:lang w:val="en"/>
        </w:rPr>
        <w:t>  Implicit Grant Flow Threats</w:t>
      </w:r>
      <w:r>
        <w:rPr>
          <w:rFonts w:ascii="Verdana" w:hAnsi="Verdana"/>
          <w:color w:val="000000"/>
          <w:lang w:val="en"/>
        </w:rPr>
        <w:br/>
        <w:t>    </w:t>
      </w:r>
      <w:hyperlink w:anchor="TLS_requirements" w:history="1">
        <w:r>
          <w:rPr>
            <w:rStyle w:val="Hyperlink"/>
            <w:rFonts w:ascii="Verdana" w:hAnsi="Verdana"/>
            <w:b/>
            <w:bCs/>
            <w:lang w:val="en"/>
          </w:rPr>
          <w:t>9.2.</w:t>
        </w:r>
      </w:hyperlink>
      <w:r>
        <w:rPr>
          <w:rFonts w:ascii="Verdana" w:hAnsi="Verdana"/>
          <w:color w:val="000000"/>
          <w:lang w:val="en"/>
        </w:rPr>
        <w:t>  TLS Requirements</w:t>
      </w:r>
      <w:r>
        <w:rPr>
          <w:rFonts w:ascii="Verdana" w:hAnsi="Verdana"/>
          <w:color w:val="000000"/>
          <w:lang w:val="en"/>
        </w:rPr>
        <w:br/>
      </w:r>
      <w:hyperlink w:anchor="IANA" w:history="1">
        <w:r>
          <w:rPr>
            <w:rStyle w:val="Hyperlink"/>
            <w:rFonts w:ascii="Verdana" w:hAnsi="Verdana"/>
            <w:b/>
            <w:bCs/>
            <w:lang w:val="en"/>
          </w:rPr>
          <w:t>10.</w:t>
        </w:r>
      </w:hyperlink>
      <w:r>
        <w:rPr>
          <w:rFonts w:ascii="Verdana" w:hAnsi="Verdana"/>
          <w:color w:val="000000"/>
          <w:lang w:val="en"/>
        </w:rPr>
        <w:t>  IANA Considerations</w:t>
      </w:r>
      <w:r>
        <w:rPr>
          <w:rFonts w:ascii="Verdana" w:hAnsi="Verdana"/>
          <w:color w:val="000000"/>
          <w:lang w:val="en"/>
        </w:rPr>
        <w:br/>
      </w:r>
      <w:hyperlink w:anchor="rfc.references1" w:history="1">
        <w:r>
          <w:rPr>
            <w:rStyle w:val="Hyperlink"/>
            <w:rFonts w:ascii="Verdana" w:hAnsi="Verdana"/>
            <w:b/>
            <w:bCs/>
            <w:lang w:val="en"/>
          </w:rPr>
          <w:t>11.</w:t>
        </w:r>
      </w:hyperlink>
      <w:r>
        <w:rPr>
          <w:rFonts w:ascii="Verdana" w:hAnsi="Verdana"/>
          <w:color w:val="000000"/>
          <w:lang w:val="en"/>
        </w:rPr>
        <w:t xml:space="preserve">  </w:t>
      </w:r>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11.1.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w:t>
        </w:r>
        <w:r>
          <w:rPr>
            <w:rStyle w:val="Hyperlink"/>
            <w:rFonts w:ascii="Verdana" w:hAnsi="Verdana"/>
            <w:b/>
            <w:bCs/>
            <w:lang w:val="en"/>
          </w:rPr>
          <w:t>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4D9D525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br w:type="textWrapping" w:clear="all"/>
      </w:r>
      <w:bookmarkStart w:id="4" w:name="Introduction"/>
      <w:bookmarkEnd w:id="4"/>
    </w:p>
    <w:p w14:paraId="276D074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0DD84A" w14:textId="77777777">
        <w:trPr>
          <w:divId w:val="164982122"/>
          <w:trHeight w:val="225"/>
          <w:tblCellSpacing w:w="15" w:type="dxa"/>
        </w:trPr>
        <w:tc>
          <w:tcPr>
            <w:tcW w:w="450" w:type="dxa"/>
            <w:shd w:val="clear" w:color="auto" w:fill="990000"/>
            <w:vAlign w:val="center"/>
            <w:hideMark/>
          </w:tcPr>
          <w:p w14:paraId="1CBD450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2F51F2" w14:textId="77777777" w:rsidR="00000000" w:rsidRDefault="0023144C">
      <w:pPr>
        <w:pStyle w:val="Heading3"/>
        <w:divId w:val="164982122"/>
        <w:rPr>
          <w:rFonts w:eastAsia="Times New Roman"/>
          <w:lang w:val="en"/>
        </w:rPr>
      </w:pPr>
      <w:bookmarkStart w:id="5" w:name="rfc.section.1"/>
      <w:bookmarkEnd w:id="5"/>
      <w:r>
        <w:rPr>
          <w:rFonts w:eastAsia="Times New Roman"/>
          <w:lang w:val="en"/>
        </w:rPr>
        <w:t>1.  Introduction</w:t>
      </w:r>
    </w:p>
    <w:p w14:paraId="2C677A3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w:t>
      </w:r>
      <w:hyperlink w:anchor="RFC6749" w:history="1">
        <w:r>
          <w:rPr>
            <w:rStyle w:val="Hyperlink"/>
            <w:rFonts w:ascii="Verdana" w:hAnsi="Verdana"/>
            <w:u w:val="none"/>
            <w:lang w:val="en"/>
          </w:rPr>
          <w:t>OAuth 2.0 Authorization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specifications provide a general framework for third-party applications </w:t>
      </w:r>
      <w:r>
        <w:rPr>
          <w:rFonts w:ascii="Verdana" w:hAnsi="Verdana"/>
          <w:color w:val="000000"/>
          <w:lang w:val="en"/>
        </w:rPr>
        <w:t>to obtain and use limited access to HTTP resources. They define mechanisms to obtain and use Access Tokens to access resources but do not define standard methods to provide identity information. Notably, without profiling OAuth 2.0, it is incapable of prov</w:t>
      </w:r>
      <w:r>
        <w:rPr>
          <w:rFonts w:ascii="Verdana" w:hAnsi="Verdana"/>
          <w:color w:val="000000"/>
          <w:lang w:val="en"/>
        </w:rPr>
        <w:t xml:space="preserve">iding information about the authentication of an End-User. </w:t>
      </w:r>
    </w:p>
    <w:p w14:paraId="18C79C5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This specification is a binding of the messages defined in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w:t>
        </w:r>
        <w:r>
          <w:rPr>
            <w:rStyle w:val="Hyperlink"/>
            <w:rFonts w:ascii="Verdana" w:hAnsi="Verdana"/>
            <w:vanish/>
            <w:u w:val="none"/>
            <w:lang w:val="en"/>
          </w:rPr>
          <w:t>C., and E. Jay, “OpenID Connect Messages 1.0,” June 2013.)</w:t>
        </w:r>
      </w:hyperlink>
      <w:r>
        <w:rPr>
          <w:rFonts w:ascii="Verdana" w:hAnsi="Verdana"/>
          <w:color w:val="000000"/>
          <w:lang w:val="en"/>
        </w:rPr>
        <w:t xml:space="preserve"> [OpenID.Messages] specification to RFC6749 and RFC6750, including messages that provide identity and authentication information, allowing services to securely exchange identity information. This bi</w:t>
      </w:r>
      <w:r>
        <w:rPr>
          <w:rFonts w:ascii="Verdana" w:hAnsi="Verdana"/>
          <w:color w:val="000000"/>
          <w:lang w:val="en"/>
        </w:rPr>
        <w:t xml:space="preserve">nding builds an identity layer on top of OAuth 2.0. Using this specification, deployments are able to share authentication and attributes on OAuth 2.0 based systems. </w:t>
      </w:r>
    </w:p>
    <w:p w14:paraId="3CC69193" w14:textId="77777777" w:rsidR="00000000" w:rsidRDefault="0023144C">
      <w:pPr>
        <w:spacing w:before="0" w:beforeAutospacing="0" w:after="0" w:afterAutospacing="0"/>
        <w:divId w:val="164982122"/>
        <w:rPr>
          <w:rFonts w:ascii="Verdana" w:eastAsia="Times New Roman" w:hAnsi="Verdana"/>
          <w:color w:val="000000"/>
          <w:lang w:val="en"/>
        </w:rPr>
      </w:pPr>
      <w:bookmarkStart w:id="6" w:name="rnc"/>
      <w:bookmarkEnd w:id="6"/>
    </w:p>
    <w:p w14:paraId="28CB7C8F"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03635B" w14:textId="77777777">
        <w:trPr>
          <w:divId w:val="164982122"/>
          <w:trHeight w:val="225"/>
          <w:tblCellSpacing w:w="15" w:type="dxa"/>
        </w:trPr>
        <w:tc>
          <w:tcPr>
            <w:tcW w:w="450" w:type="dxa"/>
            <w:shd w:val="clear" w:color="auto" w:fill="990000"/>
            <w:vAlign w:val="center"/>
            <w:hideMark/>
          </w:tcPr>
          <w:p w14:paraId="217650B8"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0782F5" w14:textId="77777777" w:rsidR="00000000" w:rsidRDefault="0023144C">
      <w:pPr>
        <w:pStyle w:val="Heading3"/>
        <w:divId w:val="164982122"/>
        <w:rPr>
          <w:rFonts w:eastAsia="Times New Roman"/>
          <w:lang w:val="en"/>
        </w:rPr>
      </w:pPr>
      <w:bookmarkStart w:id="7" w:name="rfc.section.1.1"/>
      <w:bookmarkEnd w:id="7"/>
      <w:r>
        <w:rPr>
          <w:rFonts w:eastAsia="Times New Roman"/>
          <w:lang w:val="en"/>
        </w:rPr>
        <w:t>1.1.  Requirements Notation and Conventions</w:t>
      </w:r>
    </w:p>
    <w:p w14:paraId="6F37D63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 </w:t>
      </w:r>
    </w:p>
    <w:p w14:paraId="4C227E7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be used as part of the value. </w:t>
      </w:r>
    </w:p>
    <w:p w14:paraId="625B27FF"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w:t>
        </w:r>
        <w:r>
          <w:rPr>
            <w:rStyle w:val="Hyperlink"/>
            <w:rFonts w:ascii="Verdana" w:hAnsi="Verdana"/>
            <w:vanish/>
            <w:u w:val="none"/>
            <w:lang w:val="en"/>
          </w:rPr>
          <w:t>nes, M., Bradley, J., and N. Sakimura, “JSON Web Signature (JWS),” May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data structures in this s</w:t>
      </w:r>
      <w:r>
        <w:rPr>
          <w:rFonts w:ascii="Verdana" w:hAnsi="Verdana"/>
          <w:color w:val="000000"/>
          <w:lang w:val="en"/>
        </w:rPr>
        <w:t xml:space="preserve">pecification utilize the JWS Compact Serialization or the JWE Compact Serialization; the JWS JSON Serialization and the JWE JSON Serialization are not used. </w:t>
      </w:r>
    </w:p>
    <w:p w14:paraId="5E1A5061" w14:textId="77777777" w:rsidR="00000000" w:rsidRDefault="0023144C">
      <w:pPr>
        <w:spacing w:before="0" w:beforeAutospacing="0" w:after="0" w:afterAutospacing="0"/>
        <w:divId w:val="164982122"/>
        <w:rPr>
          <w:rFonts w:ascii="Verdana" w:eastAsia="Times New Roman" w:hAnsi="Verdana"/>
          <w:color w:val="000000"/>
          <w:lang w:val="en"/>
        </w:rPr>
      </w:pPr>
      <w:bookmarkStart w:id="8" w:name="terminology"/>
      <w:bookmarkEnd w:id="8"/>
    </w:p>
    <w:p w14:paraId="328A84E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E11D8F" w14:textId="77777777">
        <w:trPr>
          <w:divId w:val="164982122"/>
          <w:trHeight w:val="225"/>
          <w:tblCellSpacing w:w="15" w:type="dxa"/>
        </w:trPr>
        <w:tc>
          <w:tcPr>
            <w:tcW w:w="450" w:type="dxa"/>
            <w:shd w:val="clear" w:color="auto" w:fill="990000"/>
            <w:vAlign w:val="center"/>
            <w:hideMark/>
          </w:tcPr>
          <w:p w14:paraId="0719B929"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37AB40" w14:textId="77777777" w:rsidR="00000000" w:rsidRDefault="0023144C">
      <w:pPr>
        <w:pStyle w:val="Heading3"/>
        <w:divId w:val="164982122"/>
        <w:rPr>
          <w:rFonts w:eastAsia="Times New Roman"/>
          <w:lang w:val="en"/>
        </w:rPr>
      </w:pPr>
      <w:bookmarkStart w:id="9" w:name="rfc.section.1.2"/>
      <w:bookmarkEnd w:id="9"/>
      <w:r>
        <w:rPr>
          <w:rFonts w:eastAsia="Times New Roman"/>
          <w:lang w:val="en"/>
        </w:rPr>
        <w:t>1.2.  Terminology</w:t>
      </w:r>
    </w:p>
    <w:p w14:paraId="0DB187D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This specification uses the terms "Access Token", "Refresh Token", </w:t>
      </w:r>
      <w:r>
        <w:rPr>
          <w:rFonts w:ascii="Verdana" w:hAnsi="Verdana"/>
          <w:color w:val="000000"/>
          <w:lang w:val="en"/>
        </w:rPr>
        <w:t xml:space="preserve">"Authorization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defined by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w:t>
        </w:r>
        <w:r>
          <w:rPr>
            <w:rStyle w:val="Hyperlink"/>
            <w:rFonts w:ascii="Verdana" w:hAnsi="Verdana"/>
            <w:vanish/>
            <w:u w:val="none"/>
            <w:lang w:val="en"/>
          </w:rPr>
          <w:t>., and E. Jay, “OpenID Connect Messages 1.0,” June 2013.)</w:t>
        </w:r>
      </w:hyperlink>
      <w:r>
        <w:rPr>
          <w:rFonts w:ascii="Verdana" w:hAnsi="Verdana"/>
          <w:color w:val="000000"/>
          <w:lang w:val="en"/>
        </w:rPr>
        <w:t xml:space="preserve"> [OpenID.Messages]. </w:t>
      </w:r>
    </w:p>
    <w:p w14:paraId="6EB56DB7"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This specification also defines the following terms: </w:t>
      </w:r>
    </w:p>
    <w:p w14:paraId="413EF62C" w14:textId="77777777" w:rsidR="00000000" w:rsidRDefault="0023144C" w:rsidP="0023144C">
      <w:pPr>
        <w:spacing w:beforeAutospacing="0" w:after="0" w:afterAutospacing="0"/>
        <w:ind w:left="1200" w:right="1200"/>
        <w:divId w:val="688877933"/>
        <w:rPr>
          <w:rFonts w:ascii="Verdana" w:eastAsia="Times New Roman" w:hAnsi="Verdana"/>
          <w:color w:val="000000"/>
          <w:lang w:val="en"/>
        </w:rPr>
      </w:pPr>
      <w:r>
        <w:rPr>
          <w:rFonts w:ascii="Verdana" w:eastAsia="Times New Roman" w:hAnsi="Verdana"/>
          <w:color w:val="000000"/>
          <w:lang w:val="en"/>
        </w:rPr>
        <w:t>Request File</w:t>
      </w:r>
    </w:p>
    <w:p w14:paraId="2776D705" w14:textId="77777777" w:rsidR="00000000" w:rsidRDefault="0023144C" w:rsidP="0023144C">
      <w:pPr>
        <w:spacing w:before="0" w:beforeAutospacing="0" w:after="0" w:afterAutospacing="0"/>
        <w:ind w:left="1920" w:right="1200"/>
        <w:divId w:val="688877933"/>
        <w:rPr>
          <w:rFonts w:ascii="Verdana" w:eastAsia="Times New Roman" w:hAnsi="Verdana"/>
          <w:color w:val="000000"/>
          <w:lang w:val="en"/>
        </w:rPr>
      </w:pPr>
      <w:r>
        <w:rPr>
          <w:rFonts w:ascii="Verdana" w:eastAsia="Times New Roman" w:hAnsi="Verdana"/>
          <w:color w:val="000000"/>
          <w:lang w:val="en"/>
        </w:rPr>
        <w:t xml:space="preserve">Document whose content is a Request Object representing a set of Authorization Request parameters. </w:t>
      </w:r>
    </w:p>
    <w:p w14:paraId="152396E9" w14:textId="77777777" w:rsidR="00000000" w:rsidRDefault="0023144C" w:rsidP="0023144C">
      <w:pPr>
        <w:spacing w:before="0" w:beforeAutospacing="0" w:after="0" w:afterAutospacing="0"/>
        <w:ind w:left="1200" w:right="1200"/>
        <w:divId w:val="688877933"/>
        <w:rPr>
          <w:rFonts w:ascii="Verdana" w:eastAsia="Times New Roman" w:hAnsi="Verdana"/>
          <w:color w:val="000000"/>
          <w:lang w:val="en"/>
        </w:rPr>
      </w:pPr>
      <w:r>
        <w:rPr>
          <w:rFonts w:ascii="Verdana" w:eastAsia="Times New Roman" w:hAnsi="Verdana"/>
          <w:color w:val="000000"/>
          <w:lang w:val="en"/>
        </w:rPr>
        <w:t>Request File URI</w:t>
      </w:r>
    </w:p>
    <w:p w14:paraId="1161360C" w14:textId="77777777" w:rsidR="00000000" w:rsidRDefault="0023144C" w:rsidP="0023144C">
      <w:pPr>
        <w:spacing w:before="0" w:beforeAutospacing="0" w:afterAutospacing="0"/>
        <w:ind w:left="1920" w:right="1200"/>
        <w:divId w:val="688877933"/>
        <w:rPr>
          <w:rFonts w:ascii="Verdana" w:eastAsia="Times New Roman" w:hAnsi="Verdana"/>
          <w:color w:val="000000"/>
          <w:lang w:val="en"/>
        </w:rPr>
      </w:pPr>
      <w:r>
        <w:rPr>
          <w:rFonts w:ascii="Verdana" w:eastAsia="Times New Roman" w:hAnsi="Verdana"/>
          <w:color w:val="000000"/>
          <w:lang w:val="en"/>
        </w:rPr>
        <w:t xml:space="preserve">URL that references a Request File. The Request File contents MUST be retrievable by the Authorization Server. </w:t>
      </w:r>
    </w:p>
    <w:p w14:paraId="59633630" w14:textId="77777777" w:rsidR="00000000" w:rsidRDefault="0023144C">
      <w:pPr>
        <w:spacing w:before="0" w:beforeAutospacing="0" w:after="0" w:afterAutospacing="0"/>
        <w:divId w:val="164982122"/>
        <w:rPr>
          <w:rFonts w:ascii="Verdana" w:eastAsia="Times New Roman" w:hAnsi="Verdana"/>
          <w:color w:val="000000"/>
          <w:lang w:val="en"/>
        </w:rPr>
      </w:pPr>
      <w:bookmarkStart w:id="10" w:name="AuthorizationEndpoint"/>
      <w:bookmarkEnd w:id="10"/>
    </w:p>
    <w:p w14:paraId="4E22A262"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AFD2AE" w14:textId="77777777">
        <w:trPr>
          <w:divId w:val="164982122"/>
          <w:trHeight w:val="225"/>
          <w:tblCellSpacing w:w="15" w:type="dxa"/>
        </w:trPr>
        <w:tc>
          <w:tcPr>
            <w:tcW w:w="450" w:type="dxa"/>
            <w:shd w:val="clear" w:color="auto" w:fill="990000"/>
            <w:vAlign w:val="center"/>
            <w:hideMark/>
          </w:tcPr>
          <w:p w14:paraId="21BC665D"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322F56" w14:textId="77777777" w:rsidR="00000000" w:rsidRDefault="0023144C">
      <w:pPr>
        <w:pStyle w:val="Heading3"/>
        <w:divId w:val="164982122"/>
        <w:rPr>
          <w:rFonts w:eastAsia="Times New Roman"/>
          <w:lang w:val="en"/>
        </w:rPr>
      </w:pPr>
      <w:bookmarkStart w:id="11" w:name="rfc.section.2"/>
      <w:bookmarkEnd w:id="11"/>
      <w:r>
        <w:rPr>
          <w:rFonts w:eastAsia="Times New Roman"/>
          <w:lang w:val="en"/>
        </w:rPr>
        <w:t>2.  Authorization Endpoint</w:t>
      </w:r>
    </w:p>
    <w:p w14:paraId="6F4EACB6" w14:textId="77777777" w:rsidR="00000000" w:rsidRDefault="0023144C">
      <w:pPr>
        <w:pStyle w:val="NormalWeb"/>
        <w:divId w:val="164982122"/>
        <w:rPr>
          <w:rFonts w:ascii="Verdana" w:hAnsi="Verdana"/>
          <w:color w:val="000000"/>
          <w:lang w:val="en"/>
        </w:rPr>
      </w:pPr>
      <w:r>
        <w:rPr>
          <w:rFonts w:ascii="Verdana" w:hAnsi="Verdana"/>
          <w:color w:val="000000"/>
          <w:lang w:val="en"/>
        </w:rPr>
        <w:t>The Authorization Endpoint performs authentication of the End-User and requests authorization from the End-User to release information to an OpenID Connect Re</w:t>
      </w:r>
      <w:r>
        <w:rPr>
          <w:rFonts w:ascii="Verdana" w:hAnsi="Verdana"/>
          <w:color w:val="000000"/>
          <w:lang w:val="en"/>
        </w:rPr>
        <w:t>lying Party (Client). When an End-User accesses a Relying Party application that requires the End-User's identity and other information, it sends the End-User to the Authorization Server's Authorization Endpoint for authentication and authorization. The Au</w:t>
      </w:r>
      <w:r>
        <w:rPr>
          <w:rFonts w:ascii="Verdana" w:hAnsi="Verdana"/>
          <w:color w:val="000000"/>
          <w:lang w:val="en"/>
        </w:rPr>
        <w:t>thorization Server then issues an ID Token that asserts the End-User's identity and an Access Token that allows the Client to access the End-User's information at Protected Resource endpoints. Protected Resource endpoints MAY perform different actions or r</w:t>
      </w:r>
      <w:r>
        <w:rPr>
          <w:rFonts w:ascii="Verdana" w:hAnsi="Verdana"/>
          <w:color w:val="000000"/>
          <w:lang w:val="en"/>
        </w:rPr>
        <w:t xml:space="preserve">eturn different information based on the scopes associated with the presented Access Token. Clients MUST specify how the Access Token and ID Token are to be returned by using the </w:t>
      </w:r>
      <w:r>
        <w:rPr>
          <w:rStyle w:val="HTMLTypewriter"/>
          <w:lang w:val="en"/>
        </w:rPr>
        <w:t>response_type</w:t>
      </w:r>
      <w:r>
        <w:rPr>
          <w:rFonts w:ascii="Verdana" w:hAnsi="Verdana"/>
          <w:color w:val="000000"/>
          <w:lang w:val="en"/>
        </w:rPr>
        <w:t xml:space="preserve"> parameter in the Authorization Request. </w:t>
      </w:r>
    </w:p>
    <w:p w14:paraId="3844C458" w14:textId="77777777" w:rsidR="00000000" w:rsidRDefault="0023144C">
      <w:pPr>
        <w:spacing w:before="0" w:beforeAutospacing="0" w:after="0" w:afterAutospacing="0"/>
        <w:divId w:val="164982122"/>
        <w:rPr>
          <w:rFonts w:ascii="Verdana" w:eastAsia="Times New Roman" w:hAnsi="Verdana"/>
          <w:color w:val="000000"/>
          <w:lang w:val="en"/>
        </w:rPr>
      </w:pPr>
      <w:bookmarkStart w:id="12" w:name="protocol_flows"/>
      <w:bookmarkEnd w:id="12"/>
    </w:p>
    <w:p w14:paraId="412D321F"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E846075" w14:textId="77777777">
        <w:trPr>
          <w:divId w:val="164982122"/>
          <w:trHeight w:val="225"/>
          <w:tblCellSpacing w:w="15" w:type="dxa"/>
        </w:trPr>
        <w:tc>
          <w:tcPr>
            <w:tcW w:w="450" w:type="dxa"/>
            <w:shd w:val="clear" w:color="auto" w:fill="990000"/>
            <w:vAlign w:val="center"/>
            <w:hideMark/>
          </w:tcPr>
          <w:p w14:paraId="7DE8940B"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754917" w14:textId="77777777" w:rsidR="00000000" w:rsidRDefault="0023144C">
      <w:pPr>
        <w:pStyle w:val="Heading3"/>
        <w:divId w:val="164982122"/>
        <w:rPr>
          <w:rFonts w:eastAsia="Times New Roman"/>
          <w:lang w:val="en"/>
        </w:rPr>
      </w:pPr>
      <w:bookmarkStart w:id="13" w:name="rfc.section.2.1"/>
      <w:bookmarkEnd w:id="13"/>
      <w:r>
        <w:rPr>
          <w:rFonts w:eastAsia="Times New Roman"/>
          <w:lang w:val="en"/>
        </w:rPr>
        <w:t>2.1.  Protocol Flows</w:t>
      </w:r>
    </w:p>
    <w:p w14:paraId="0981B001" w14:textId="77777777" w:rsidR="00000000" w:rsidRDefault="0023144C">
      <w:pPr>
        <w:pStyle w:val="NormalWeb"/>
        <w:divId w:val="164982122"/>
        <w:rPr>
          <w:rFonts w:ascii="Verdana" w:hAnsi="Verdana"/>
          <w:color w:val="000000"/>
          <w:lang w:val="en"/>
        </w:rPr>
      </w:pPr>
      <w:r>
        <w:rPr>
          <w:rFonts w:ascii="Verdana" w:hAnsi="Verdana"/>
          <w:color w:val="000000"/>
          <w:lang w:val="en"/>
        </w:rPr>
        <w:t>Authorization Requests follow two main paths to obtain Access Tokens and ID Tokens, the Implicit Flow and the Authorization Code Flow. The flows determine how the A</w:t>
      </w:r>
      <w:r>
        <w:rPr>
          <w:rFonts w:ascii="Verdana" w:hAnsi="Verdana"/>
          <w:color w:val="000000"/>
          <w:lang w:val="en"/>
        </w:rPr>
        <w:t xml:space="preserve">ccess Token and ID Token are returned to the Client. Access Tokens are credentials used to access Protected Resources, as defined in Section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Access Tokens represent a Resource Owner's authorization and MUST NOT be exposed to unauthorized parties. </w:t>
      </w:r>
    </w:p>
    <w:p w14:paraId="4F49D62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Implicit Flow is mainly used by Clients implemented in a browser </w:t>
      </w:r>
      <w:r>
        <w:rPr>
          <w:rFonts w:ascii="Verdana" w:hAnsi="Verdana"/>
          <w:color w:val="000000"/>
          <w:lang w:val="en"/>
        </w:rPr>
        <w:t>using a scripting language. The Access Token and ID Token are returned directly to the Client, which MAY expose them to the Resource Owner and other applications that have access to the Resource Owner's User-Agent. The Authorization Server does not perform</w:t>
      </w:r>
      <w:r>
        <w:rPr>
          <w:rFonts w:ascii="Verdana" w:hAnsi="Verdana"/>
          <w:color w:val="000000"/>
          <w:lang w:val="en"/>
        </w:rPr>
        <w:t xml:space="preserve"> Client Authentication before issuing the Access Token. </w:t>
      </w:r>
    </w:p>
    <w:p w14:paraId="5EA87991" w14:textId="77777777" w:rsidR="00000000" w:rsidRDefault="0023144C">
      <w:pPr>
        <w:pStyle w:val="NormalWeb"/>
        <w:divId w:val="164982122"/>
        <w:rPr>
          <w:rFonts w:ascii="Verdana" w:hAnsi="Verdana"/>
          <w:color w:val="000000"/>
          <w:lang w:val="en"/>
        </w:rPr>
      </w:pPr>
      <w:r>
        <w:rPr>
          <w:rFonts w:ascii="Verdana" w:hAnsi="Verdana"/>
          <w:color w:val="000000"/>
          <w:lang w:val="en"/>
        </w:rPr>
        <w:t>The Authorization Code Flow returns an Authorization Code to the Client, which can then exchange it for an Access Token directly. This provides the added benefit of not exposing the Access Token to t</w:t>
      </w:r>
      <w:r>
        <w:rPr>
          <w:rFonts w:ascii="Verdana" w:hAnsi="Verdana"/>
          <w:color w:val="000000"/>
          <w:lang w:val="en"/>
        </w:rPr>
        <w:t xml:space="preserve">he Resource Owner and possibly other malicious applications with access to the Resource Owner's User-Agent. The Authorization Server can also authenticate the Client before exchanging the Authorization Code for an Access Token. The Authorization Code flow </w:t>
      </w:r>
      <w:r>
        <w:rPr>
          <w:rFonts w:ascii="Verdana" w:hAnsi="Verdana"/>
          <w:color w:val="000000"/>
          <w:lang w:val="en"/>
        </w:rPr>
        <w:t xml:space="preserve">is suitable for Clients that can securely maintain a Client Secret between themselves and the Authorization Server whereas the Implicit flow is suitable for Clients that cannot. </w:t>
      </w:r>
    </w:p>
    <w:p w14:paraId="004C97C1" w14:textId="77777777" w:rsidR="00000000" w:rsidRDefault="0023144C">
      <w:pPr>
        <w:spacing w:before="0" w:beforeAutospacing="0" w:after="0" w:afterAutospacing="0"/>
        <w:divId w:val="164982122"/>
        <w:rPr>
          <w:rFonts w:ascii="Verdana" w:eastAsia="Times New Roman" w:hAnsi="Verdana"/>
          <w:color w:val="000000"/>
          <w:lang w:val="en"/>
        </w:rPr>
      </w:pPr>
      <w:bookmarkStart w:id="14" w:name="retrieving_code_token"/>
      <w:bookmarkEnd w:id="14"/>
    </w:p>
    <w:p w14:paraId="1566860E"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D8AA013" w14:textId="77777777">
        <w:trPr>
          <w:divId w:val="164982122"/>
          <w:trHeight w:val="225"/>
          <w:tblCellSpacing w:w="15" w:type="dxa"/>
        </w:trPr>
        <w:tc>
          <w:tcPr>
            <w:tcW w:w="450" w:type="dxa"/>
            <w:shd w:val="clear" w:color="auto" w:fill="990000"/>
            <w:vAlign w:val="center"/>
            <w:hideMark/>
          </w:tcPr>
          <w:p w14:paraId="193190BF"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2BB6C6" w14:textId="77777777" w:rsidR="00000000" w:rsidRDefault="0023144C">
      <w:pPr>
        <w:pStyle w:val="Heading3"/>
        <w:divId w:val="164982122"/>
        <w:rPr>
          <w:rFonts w:eastAsia="Times New Roman"/>
          <w:lang w:val="en"/>
        </w:rPr>
      </w:pPr>
      <w:bookmarkStart w:id="15" w:name="rfc.section.2.1.1"/>
      <w:bookmarkEnd w:id="15"/>
      <w:r>
        <w:rPr>
          <w:rFonts w:eastAsia="Times New Roman"/>
          <w:lang w:val="en"/>
        </w:rPr>
        <w:t>2.1.1.  Obtaining the Authorization Code, ID Token, and Access Token</w:t>
      </w:r>
    </w:p>
    <w:p w14:paraId="2A0FACF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In this </w:t>
      </w:r>
      <w:r>
        <w:rPr>
          <w:rFonts w:ascii="Verdana" w:hAnsi="Verdana"/>
          <w:color w:val="000000"/>
          <w:lang w:val="en"/>
        </w:rPr>
        <w:t>specification, the Client sends the Authorization Request to the Authorization Endpoint through the User-Agent to obtain the ID Token and Access Token. It can obtain them from the Token Endpoint utilizing the Authorization Code that it obtained from the Au</w:t>
      </w:r>
      <w:r>
        <w:rPr>
          <w:rFonts w:ascii="Verdana" w:hAnsi="Verdana"/>
          <w:color w:val="000000"/>
          <w:lang w:val="en"/>
        </w:rPr>
        <w:t xml:space="preserve">thorization Endpoint using the Authorization Code Flow or from the Authorization Endpoint using the Implicit Flow. </w:t>
      </w:r>
    </w:p>
    <w:p w14:paraId="366C1E55" w14:textId="77777777" w:rsidR="00000000" w:rsidRDefault="0023144C">
      <w:pPr>
        <w:spacing w:before="0" w:beforeAutospacing="0" w:after="0" w:afterAutospacing="0"/>
        <w:divId w:val="164982122"/>
        <w:rPr>
          <w:rFonts w:ascii="Verdana" w:eastAsia="Times New Roman" w:hAnsi="Verdana"/>
          <w:color w:val="000000"/>
          <w:lang w:val="en"/>
        </w:rPr>
      </w:pPr>
      <w:bookmarkStart w:id="16" w:name="code_flow"/>
      <w:bookmarkEnd w:id="16"/>
    </w:p>
    <w:p w14:paraId="6CD4741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464BFFE" w14:textId="77777777">
        <w:trPr>
          <w:divId w:val="164982122"/>
          <w:trHeight w:val="225"/>
          <w:tblCellSpacing w:w="15" w:type="dxa"/>
        </w:trPr>
        <w:tc>
          <w:tcPr>
            <w:tcW w:w="450" w:type="dxa"/>
            <w:shd w:val="clear" w:color="auto" w:fill="990000"/>
            <w:vAlign w:val="center"/>
            <w:hideMark/>
          </w:tcPr>
          <w:p w14:paraId="2D76DF64"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2643BF" w14:textId="77777777" w:rsidR="00000000" w:rsidRDefault="0023144C">
      <w:pPr>
        <w:pStyle w:val="Heading3"/>
        <w:divId w:val="164982122"/>
        <w:rPr>
          <w:rFonts w:eastAsia="Times New Roman"/>
          <w:lang w:val="en"/>
        </w:rPr>
      </w:pPr>
      <w:bookmarkStart w:id="17" w:name="rfc.section.2.1.2"/>
      <w:bookmarkEnd w:id="17"/>
      <w:r>
        <w:rPr>
          <w:rFonts w:eastAsia="Times New Roman"/>
          <w:lang w:val="en"/>
        </w:rPr>
        <w:t>2.1.2.  Authorization Code Flow</w:t>
      </w:r>
    </w:p>
    <w:p w14:paraId="1F01D36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Code Flow goes through the following steps. </w:t>
      </w:r>
    </w:p>
    <w:p w14:paraId="2416CD50" w14:textId="77777777" w:rsidR="00000000" w:rsidRDefault="0023144C">
      <w:pPr>
        <w:numPr>
          <w:ilvl w:val="0"/>
          <w:numId w:val="1"/>
        </w:numPr>
        <w:ind w:left="1680" w:right="960"/>
        <w:divId w:val="164982122"/>
        <w:rPr>
          <w:rFonts w:ascii="Verdana" w:eastAsia="Times New Roman" w:hAnsi="Verdana"/>
          <w:color w:val="000000"/>
          <w:lang w:val="en"/>
        </w:rPr>
        <w:pPrChange w:id="18"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Client prepares an</w:t>
      </w:r>
      <w:r>
        <w:rPr>
          <w:rFonts w:ascii="Verdana" w:eastAsia="Times New Roman" w:hAnsi="Verdana"/>
          <w:color w:val="000000"/>
          <w:lang w:val="en"/>
        </w:rPr>
        <w:t xml:space="preserve"> Authorization Request containing the desired request parameters. </w:t>
      </w:r>
    </w:p>
    <w:p w14:paraId="19CF3BD3" w14:textId="77777777" w:rsidR="00000000" w:rsidRDefault="0023144C">
      <w:pPr>
        <w:numPr>
          <w:ilvl w:val="0"/>
          <w:numId w:val="1"/>
        </w:numPr>
        <w:ind w:left="1680" w:right="960"/>
        <w:divId w:val="164982122"/>
        <w:rPr>
          <w:rFonts w:ascii="Verdana" w:eastAsia="Times New Roman" w:hAnsi="Verdana"/>
          <w:color w:val="000000"/>
          <w:lang w:val="en"/>
        </w:rPr>
        <w:pPrChange w:id="19"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Client sends a request to the Authorization Server. </w:t>
      </w:r>
    </w:p>
    <w:p w14:paraId="3E36C540" w14:textId="77777777" w:rsidR="00000000" w:rsidRDefault="0023144C">
      <w:pPr>
        <w:numPr>
          <w:ilvl w:val="0"/>
          <w:numId w:val="1"/>
        </w:numPr>
        <w:ind w:left="1680" w:right="960"/>
        <w:divId w:val="164982122"/>
        <w:rPr>
          <w:rFonts w:ascii="Verdana" w:eastAsia="Times New Roman" w:hAnsi="Verdana"/>
          <w:color w:val="000000"/>
          <w:lang w:val="en"/>
        </w:rPr>
        <w:pPrChange w:id="20"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Authorization Server Authenticates the End-User. </w:t>
      </w:r>
    </w:p>
    <w:p w14:paraId="5639F98C" w14:textId="77777777" w:rsidR="00000000" w:rsidRDefault="0023144C">
      <w:pPr>
        <w:numPr>
          <w:ilvl w:val="0"/>
          <w:numId w:val="1"/>
        </w:numPr>
        <w:ind w:left="1680" w:right="960"/>
        <w:divId w:val="164982122"/>
        <w:rPr>
          <w:rFonts w:ascii="Verdana" w:eastAsia="Times New Roman" w:hAnsi="Verdana"/>
          <w:color w:val="000000"/>
          <w:lang w:val="en"/>
        </w:rPr>
        <w:pPrChange w:id="21"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Authorization Server Obtains the End-User Consent/Authorization. </w:t>
      </w:r>
    </w:p>
    <w:p w14:paraId="09274CC6" w14:textId="77777777" w:rsidR="00000000" w:rsidRDefault="0023144C">
      <w:pPr>
        <w:numPr>
          <w:ilvl w:val="0"/>
          <w:numId w:val="1"/>
        </w:numPr>
        <w:ind w:left="1680" w:right="960"/>
        <w:divId w:val="164982122"/>
        <w:rPr>
          <w:rFonts w:ascii="Verdana" w:eastAsia="Times New Roman" w:hAnsi="Verdana"/>
          <w:color w:val="000000"/>
          <w:lang w:val="en"/>
        </w:rPr>
        <w:pPrChange w:id="22"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Authorization Server Sends the End-User back to the Client with an Authorization Code. </w:t>
      </w:r>
    </w:p>
    <w:p w14:paraId="43B90466" w14:textId="77777777" w:rsidR="00000000" w:rsidRDefault="0023144C">
      <w:pPr>
        <w:numPr>
          <w:ilvl w:val="0"/>
          <w:numId w:val="1"/>
        </w:numPr>
        <w:ind w:left="1680" w:right="960"/>
        <w:divId w:val="164982122"/>
        <w:rPr>
          <w:rFonts w:ascii="Verdana" w:eastAsia="Times New Roman" w:hAnsi="Verdana"/>
          <w:color w:val="000000"/>
          <w:lang w:val="en"/>
        </w:rPr>
        <w:pPrChange w:id="23"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Client requests a response using the Authorization Code at the Token Endpoint,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"token_ep"</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3</w:t>
      </w:r>
      <w:r>
        <w:rPr>
          <w:rStyle w:val="Hyperlink"/>
          <w:rFonts w:ascii="Verdana" w:eastAsia="Times New Roman" w:hAnsi="Verdana"/>
          <w:vanish/>
          <w:u w:val="none"/>
          <w:lang w:val="en"/>
        </w:rPr>
        <w:t xml:space="preserve"> (Token Endpoint)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2BEA86EF" w14:textId="77777777" w:rsidR="00000000" w:rsidRDefault="0023144C">
      <w:pPr>
        <w:numPr>
          <w:ilvl w:val="0"/>
          <w:numId w:val="1"/>
        </w:numPr>
        <w:ind w:left="1680" w:right="960"/>
        <w:divId w:val="164982122"/>
        <w:rPr>
          <w:rFonts w:ascii="Verdana" w:eastAsia="Times New Roman" w:hAnsi="Verdana"/>
          <w:color w:val="000000"/>
          <w:lang w:val="en"/>
        </w:rPr>
        <w:pPrChange w:id="24"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Client receives a response that contains an Access Token and ID Token in the response body. </w:t>
      </w:r>
    </w:p>
    <w:p w14:paraId="5F475C68" w14:textId="77777777" w:rsidR="00000000" w:rsidRDefault="0023144C">
      <w:pPr>
        <w:numPr>
          <w:ilvl w:val="0"/>
          <w:numId w:val="1"/>
        </w:numPr>
        <w:ind w:left="1680" w:right="960"/>
        <w:divId w:val="164982122"/>
        <w:rPr>
          <w:rFonts w:ascii="Verdana" w:eastAsia="Times New Roman" w:hAnsi="Verdana"/>
          <w:color w:val="000000"/>
          <w:lang w:val="en"/>
        </w:rPr>
        <w:pPrChange w:id="25"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Client validates the ID Token and retrieves the End-User's subject identifier. </w:t>
      </w:r>
    </w:p>
    <w:p w14:paraId="4FB0FCF6" w14:textId="77777777" w:rsidR="00000000" w:rsidRDefault="0023144C">
      <w:pPr>
        <w:numPr>
          <w:ilvl w:val="0"/>
          <w:numId w:val="1"/>
        </w:numPr>
        <w:ind w:left="1680" w:right="960"/>
        <w:divId w:val="164982122"/>
        <w:rPr>
          <w:rFonts w:ascii="Verdana" w:eastAsia="Times New Roman" w:hAnsi="Verdana"/>
          <w:color w:val="000000"/>
          <w:lang w:val="en"/>
        </w:rPr>
        <w:pPrChange w:id="26"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(OPTIONAL) Client accesses the UserInfo Endpoint with the Access Token,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w:instrText>
      </w:r>
      <w:r>
        <w:rPr>
          <w:rFonts w:ascii="Verdana" w:eastAsia="Times New Roman" w:hAnsi="Verdana"/>
          <w:color w:val="000000"/>
          <w:lang w:val="en"/>
        </w:rPr>
        <w:instrText>NK "" \l "userinfo"</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(UserInfo Endpoint)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53E55AE2" w14:textId="77777777" w:rsidR="00000000" w:rsidRDefault="0023144C">
      <w:pPr>
        <w:numPr>
          <w:ilvl w:val="0"/>
          <w:numId w:val="1"/>
        </w:numPr>
        <w:ind w:left="1680" w:right="960"/>
        <w:divId w:val="164982122"/>
        <w:rPr>
          <w:rFonts w:ascii="Verdana" w:eastAsia="Times New Roman" w:hAnsi="Verdana"/>
          <w:color w:val="000000"/>
          <w:lang w:val="en"/>
        </w:rPr>
        <w:pPrChange w:id="27" w:author="Author" w:date="2013-06-27T18:34:00Z">
          <w:pPr>
            <w:numPr>
              <w:numId w:val="38"/>
            </w:numPr>
            <w:tabs>
              <w:tab w:val="num" w:pos="720"/>
            </w:tabs>
            <w:ind w:left="720" w:right="960" w:hanging="360"/>
            <w:divId w:val="164982122"/>
          </w:pPr>
        </w:pPrChange>
      </w:pPr>
      <w:r>
        <w:rPr>
          <w:rFonts w:ascii="Verdana" w:eastAsia="Times New Roman" w:hAnsi="Verdana"/>
          <w:color w:val="000000"/>
          <w:lang w:val="en"/>
        </w:rPr>
        <w:t xml:space="preserve">(OPTIONAL) Client receives UserInfo Response. </w:t>
      </w:r>
    </w:p>
    <w:p w14:paraId="20DC711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Note that in each step, the party that receives a message MUST validate it according to the validation rules in </w:t>
      </w:r>
      <w:hyperlink w:anchor="OpenID.Messages" w:history="1">
        <w:r>
          <w:rPr>
            <w:rStyle w:val="Hyperlink"/>
            <w:rFonts w:ascii="Verdana" w:hAnsi="Verdana"/>
            <w:u w:val="none"/>
            <w:lang w:val="en"/>
          </w:rPr>
          <w:t>Ope</w:t>
        </w:r>
        <w:r>
          <w:rPr>
            <w:rStyle w:val="Hyperlink"/>
            <w:rFonts w:ascii="Verdana" w:hAnsi="Verdana"/>
            <w:u w:val="none"/>
            <w:lang w:val="en"/>
          </w:rPr>
          <w:t>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w:t>
      </w:r>
    </w:p>
    <w:p w14:paraId="43EA27F0" w14:textId="77777777" w:rsidR="00000000" w:rsidRDefault="0023144C">
      <w:pPr>
        <w:spacing w:before="0" w:beforeAutospacing="0" w:after="0" w:afterAutospacing="0"/>
        <w:divId w:val="164982122"/>
        <w:rPr>
          <w:rFonts w:ascii="Verdana" w:eastAsia="Times New Roman" w:hAnsi="Verdana"/>
          <w:color w:val="000000"/>
          <w:lang w:val="en"/>
        </w:rPr>
      </w:pPr>
      <w:bookmarkStart w:id="28" w:name="implicit_flow"/>
      <w:bookmarkEnd w:id="28"/>
    </w:p>
    <w:p w14:paraId="090AF3B7"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36AF81" w14:textId="77777777">
        <w:trPr>
          <w:divId w:val="164982122"/>
          <w:trHeight w:val="225"/>
          <w:tblCellSpacing w:w="15" w:type="dxa"/>
        </w:trPr>
        <w:tc>
          <w:tcPr>
            <w:tcW w:w="450" w:type="dxa"/>
            <w:shd w:val="clear" w:color="auto" w:fill="990000"/>
            <w:vAlign w:val="center"/>
            <w:hideMark/>
          </w:tcPr>
          <w:p w14:paraId="04345893"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F7D93B" w14:textId="77777777" w:rsidR="00000000" w:rsidRDefault="0023144C">
      <w:pPr>
        <w:pStyle w:val="Heading3"/>
        <w:divId w:val="164982122"/>
        <w:rPr>
          <w:rFonts w:eastAsia="Times New Roman"/>
          <w:lang w:val="en"/>
        </w:rPr>
      </w:pPr>
      <w:bookmarkStart w:id="29" w:name="rfc.section.2.1.3"/>
      <w:bookmarkEnd w:id="29"/>
      <w:r>
        <w:rPr>
          <w:rFonts w:eastAsia="Times New Roman"/>
          <w:lang w:val="en"/>
        </w:rPr>
        <w:t>2.1.3.  Implicit Flow</w:t>
      </w:r>
    </w:p>
    <w:p w14:paraId="3A557F7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Implicit Flow follows the following steps: </w:t>
      </w:r>
    </w:p>
    <w:p w14:paraId="7D0768DE" w14:textId="77777777" w:rsidR="00000000" w:rsidRDefault="0023144C">
      <w:pPr>
        <w:numPr>
          <w:ilvl w:val="0"/>
          <w:numId w:val="2"/>
        </w:numPr>
        <w:ind w:left="1680" w:right="960"/>
        <w:divId w:val="164982122"/>
        <w:rPr>
          <w:rFonts w:ascii="Verdana" w:eastAsia="Times New Roman" w:hAnsi="Verdana"/>
          <w:color w:val="000000"/>
          <w:lang w:val="en"/>
        </w:rPr>
        <w:pPrChange w:id="30"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 xml:space="preserve">Client prepares an Authorization Request containing the desired request parameters. </w:t>
      </w:r>
    </w:p>
    <w:p w14:paraId="204F03C9" w14:textId="77777777" w:rsidR="00000000" w:rsidRDefault="0023144C">
      <w:pPr>
        <w:numPr>
          <w:ilvl w:val="0"/>
          <w:numId w:val="2"/>
        </w:numPr>
        <w:ind w:left="1680" w:right="960"/>
        <w:divId w:val="164982122"/>
        <w:rPr>
          <w:rFonts w:ascii="Verdana" w:eastAsia="Times New Roman" w:hAnsi="Verdana"/>
          <w:color w:val="000000"/>
          <w:lang w:val="en"/>
        </w:rPr>
        <w:pPrChange w:id="31"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 xml:space="preserve">Client sends a request to the Authorization Server. </w:t>
      </w:r>
    </w:p>
    <w:p w14:paraId="125108AB" w14:textId="77777777" w:rsidR="00000000" w:rsidRDefault="0023144C">
      <w:pPr>
        <w:numPr>
          <w:ilvl w:val="0"/>
          <w:numId w:val="2"/>
        </w:numPr>
        <w:ind w:left="1680" w:right="960"/>
        <w:divId w:val="164982122"/>
        <w:rPr>
          <w:rFonts w:ascii="Verdana" w:eastAsia="Times New Roman" w:hAnsi="Verdana"/>
          <w:color w:val="000000"/>
          <w:lang w:val="en"/>
        </w:rPr>
        <w:pPrChange w:id="32"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 xml:space="preserve">Authorization Server Authenticates the End-User. </w:t>
      </w:r>
    </w:p>
    <w:p w14:paraId="49C64902" w14:textId="77777777" w:rsidR="00000000" w:rsidRDefault="0023144C">
      <w:pPr>
        <w:numPr>
          <w:ilvl w:val="0"/>
          <w:numId w:val="2"/>
        </w:numPr>
        <w:ind w:left="1680" w:right="960"/>
        <w:divId w:val="164982122"/>
        <w:rPr>
          <w:rFonts w:ascii="Verdana" w:eastAsia="Times New Roman" w:hAnsi="Verdana"/>
          <w:color w:val="000000"/>
          <w:lang w:val="en"/>
        </w:rPr>
        <w:pPrChange w:id="33"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 xml:space="preserve">Authorization Server Obtains the End-User Consent/Authorization. </w:t>
      </w:r>
    </w:p>
    <w:p w14:paraId="56EBB71A" w14:textId="77777777" w:rsidR="00000000" w:rsidRDefault="0023144C">
      <w:pPr>
        <w:numPr>
          <w:ilvl w:val="0"/>
          <w:numId w:val="2"/>
        </w:numPr>
        <w:ind w:left="1680" w:right="960"/>
        <w:divId w:val="164982122"/>
        <w:rPr>
          <w:rFonts w:ascii="Verdana" w:eastAsia="Times New Roman" w:hAnsi="Verdana"/>
          <w:color w:val="000000"/>
          <w:lang w:val="en"/>
        </w:rPr>
        <w:pPrChange w:id="34"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Au</w:t>
      </w:r>
      <w:r>
        <w:rPr>
          <w:rFonts w:ascii="Verdana" w:eastAsia="Times New Roman" w:hAnsi="Verdana"/>
          <w:color w:val="000000"/>
          <w:lang w:val="en"/>
        </w:rPr>
        <w:t xml:space="preserve">thorization Server Sends the End-User back to the Client with an Access Token and an ID Token if requested. </w:t>
      </w:r>
    </w:p>
    <w:p w14:paraId="2BDC576F" w14:textId="77777777" w:rsidR="00000000" w:rsidRDefault="0023144C">
      <w:pPr>
        <w:numPr>
          <w:ilvl w:val="0"/>
          <w:numId w:val="2"/>
        </w:numPr>
        <w:ind w:left="1680" w:right="960"/>
        <w:divId w:val="164982122"/>
        <w:rPr>
          <w:rFonts w:ascii="Verdana" w:eastAsia="Times New Roman" w:hAnsi="Verdana"/>
          <w:color w:val="000000"/>
          <w:lang w:val="en"/>
        </w:rPr>
        <w:pPrChange w:id="35"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 xml:space="preserve">Client validates the ID Token and retrieves the End-User's subject identifier. </w:t>
      </w:r>
    </w:p>
    <w:p w14:paraId="3F1301E2" w14:textId="77777777" w:rsidR="00000000" w:rsidRDefault="0023144C">
      <w:pPr>
        <w:numPr>
          <w:ilvl w:val="0"/>
          <w:numId w:val="2"/>
        </w:numPr>
        <w:ind w:left="1680" w:right="960"/>
        <w:divId w:val="164982122"/>
        <w:rPr>
          <w:rFonts w:ascii="Verdana" w:eastAsia="Times New Roman" w:hAnsi="Verdana"/>
          <w:color w:val="000000"/>
          <w:lang w:val="en"/>
        </w:rPr>
        <w:pPrChange w:id="36"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(OPTIONAL) Client accesses the UserInfo Endpoint with the Access To</w:t>
      </w:r>
      <w:r>
        <w:rPr>
          <w:rFonts w:ascii="Verdana" w:eastAsia="Times New Roman" w:hAnsi="Verdana"/>
          <w:color w:val="000000"/>
          <w:lang w:val="en"/>
        </w:rPr>
        <w:t xml:space="preserve">ken,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"userinfo"</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(UserInfo Endpoint)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573C1CA8" w14:textId="77777777" w:rsidR="00000000" w:rsidRDefault="0023144C">
      <w:pPr>
        <w:numPr>
          <w:ilvl w:val="0"/>
          <w:numId w:val="2"/>
        </w:numPr>
        <w:ind w:left="1680" w:right="960"/>
        <w:divId w:val="164982122"/>
        <w:rPr>
          <w:rFonts w:ascii="Verdana" w:eastAsia="Times New Roman" w:hAnsi="Verdana"/>
          <w:color w:val="000000"/>
          <w:lang w:val="en"/>
        </w:rPr>
        <w:pPrChange w:id="37" w:author="Author" w:date="2013-06-27T18:34:00Z">
          <w:pPr>
            <w:numPr>
              <w:numId w:val="39"/>
            </w:numPr>
            <w:tabs>
              <w:tab w:val="num" w:pos="720"/>
            </w:tabs>
            <w:ind w:left="720" w:right="960" w:hanging="360"/>
            <w:divId w:val="164982122"/>
          </w:pPr>
        </w:pPrChange>
      </w:pPr>
      <w:r>
        <w:rPr>
          <w:rFonts w:ascii="Verdana" w:eastAsia="Times New Roman" w:hAnsi="Verdana"/>
          <w:color w:val="000000"/>
          <w:lang w:val="en"/>
        </w:rPr>
        <w:t xml:space="preserve">(OPTIONAL) Client receives UserInfo Response. </w:t>
      </w:r>
    </w:p>
    <w:p w14:paraId="382445E7"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Note that in each step, the party that receives a message MUST validate it according to the validation rules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w:t>
      </w:r>
    </w:p>
    <w:p w14:paraId="629A85D5" w14:textId="77777777" w:rsidR="00000000" w:rsidRDefault="0023144C">
      <w:pPr>
        <w:spacing w:before="0" w:beforeAutospacing="0" w:after="0" w:afterAutospacing="0"/>
        <w:divId w:val="164982122"/>
        <w:rPr>
          <w:rFonts w:ascii="Verdana" w:eastAsia="Times New Roman" w:hAnsi="Verdana"/>
          <w:color w:val="000000"/>
          <w:lang w:val="en"/>
        </w:rPr>
      </w:pPr>
      <w:bookmarkStart w:id="38" w:name="auth_request"/>
      <w:bookmarkEnd w:id="38"/>
    </w:p>
    <w:p w14:paraId="5D0D3131"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D4F3F7B" w14:textId="77777777">
        <w:trPr>
          <w:divId w:val="164982122"/>
          <w:trHeight w:val="225"/>
          <w:tblCellSpacing w:w="15" w:type="dxa"/>
        </w:trPr>
        <w:tc>
          <w:tcPr>
            <w:tcW w:w="450" w:type="dxa"/>
            <w:shd w:val="clear" w:color="auto" w:fill="990000"/>
            <w:vAlign w:val="center"/>
            <w:hideMark/>
          </w:tcPr>
          <w:p w14:paraId="5E250575"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4333B0" w14:textId="77777777" w:rsidR="00000000" w:rsidRDefault="0023144C">
      <w:pPr>
        <w:pStyle w:val="Heading3"/>
        <w:divId w:val="164982122"/>
        <w:rPr>
          <w:rFonts w:eastAsia="Times New Roman"/>
          <w:lang w:val="en"/>
        </w:rPr>
      </w:pPr>
      <w:bookmarkStart w:id="39" w:name="rfc.section.2.2"/>
      <w:bookmarkEnd w:id="39"/>
      <w:r>
        <w:rPr>
          <w:rFonts w:eastAsia="Times New Roman"/>
          <w:lang w:val="en"/>
        </w:rPr>
        <w:t>2.2.  Authorization Request</w:t>
      </w:r>
    </w:p>
    <w:p w14:paraId="5122D74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When the Client wishes to access a Protected Resource and the End-User Authorization has not yet been obtained, the Client prepares an Authorization Request to the Authorization Endpoint. </w:t>
      </w:r>
    </w:p>
    <w:p w14:paraId="40A8BD3E" w14:textId="77777777" w:rsidR="00000000" w:rsidRDefault="0023144C">
      <w:pPr>
        <w:pStyle w:val="NormalWeb"/>
        <w:divId w:val="164982122"/>
        <w:rPr>
          <w:rFonts w:ascii="Verdana" w:hAnsi="Verdana"/>
          <w:color w:val="000000"/>
          <w:lang w:val="en"/>
        </w:rPr>
      </w:pPr>
      <w:r>
        <w:rPr>
          <w:rFonts w:ascii="Verdana" w:hAnsi="Verdana"/>
          <w:color w:val="000000"/>
          <w:lang w:val="en"/>
        </w:rPr>
        <w:t>Communication with the Authorization Endpoint MUST utilize TLS. See</w:t>
      </w:r>
      <w:r>
        <w:rPr>
          <w:rFonts w:ascii="Verdana" w:hAnsi="Verdana"/>
          <w:color w:val="000000"/>
          <w:lang w:val="en"/>
        </w:rPr>
        <w:t xml:space="preserve"> </w:t>
      </w:r>
      <w:hyperlink w:anchor="TLS_requirements" w:history="1">
        <w:r>
          <w:rPr>
            <w:rStyle w:val="Hyperlink"/>
            <w:rFonts w:ascii="Verdana" w:hAnsi="Verdana"/>
            <w:u w:val="none"/>
            <w:lang w:val="en"/>
          </w:rPr>
          <w:t>Section 9.2</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2470CB3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Authorization Servers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w:t>
        </w:r>
        <w:r>
          <w:rPr>
            <w:rStyle w:val="Hyperlink"/>
            <w:rFonts w:ascii="Verdana" w:hAnsi="Verdana"/>
            <w:vanish/>
            <w:u w:val="none"/>
            <w:lang w:val="en"/>
          </w:rPr>
          <w:t>Fielding, R., Gettys, J., Mogul, J., Frystyk, H., Masinter, L., Leach, P., and T. Berners-Lee, “Hypertext Transfer Protocol -- HTTP/1.1,” June 1999.)</w:t>
        </w:r>
      </w:hyperlink>
      <w:r>
        <w:rPr>
          <w:rFonts w:ascii="Verdana" w:hAnsi="Verdana"/>
          <w:color w:val="000000"/>
          <w:lang w:val="en"/>
        </w:rPr>
        <w:t xml:space="preserve"> [RFC2616] at the Authorization Endpoint. </w:t>
      </w:r>
    </w:p>
    <w:p w14:paraId="162FDE36"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w:t>
      </w:r>
      <w:r>
        <w:rPr>
          <w:rFonts w:ascii="Verdana" w:hAnsi="Verdana"/>
          <w:color w:val="000000"/>
          <w:lang w:val="en"/>
        </w:rPr>
        <w:t xml:space="preserve">zation Request to the Authorization Server. If using the HTTP </w:t>
      </w:r>
      <w:r>
        <w:rPr>
          <w:rStyle w:val="HTMLTypewriter"/>
          <w:lang w:val="en"/>
        </w:rPr>
        <w:t>GET</w:t>
      </w:r>
      <w:r>
        <w:rPr>
          <w:rFonts w:ascii="Verdana" w:hAnsi="Verdana"/>
          <w:color w:val="000000"/>
          <w:lang w:val="en"/>
        </w:rPr>
        <w:t xml:space="preserve"> method, the request parameters are serialized using URI Query String Serialization, per </w:t>
      </w:r>
      <w:hyperlink w:anchor="qss" w:history="1">
        <w:r>
          <w:rPr>
            <w:rStyle w:val="Hyperlink"/>
            <w:rFonts w:ascii="Verdana" w:hAnsi="Verdana"/>
            <w:u w:val="none"/>
            <w:lang w:val="en"/>
          </w:rPr>
          <w:t>Section 7.1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w:t>
      </w:r>
      <w:r>
        <w:rPr>
          <w:rFonts w:ascii="Verdana" w:hAnsi="Verdana"/>
          <w:color w:val="000000"/>
          <w:lang w:val="en"/>
        </w:rPr>
        <w:t xml:space="preserve"> request parameters are serialized using Form Serialization, per </w:t>
      </w:r>
      <w:hyperlink w:anchor="form_serialization" w:history="1">
        <w:r>
          <w:rPr>
            <w:rStyle w:val="Hyperlink"/>
            <w:rFonts w:ascii="Verdana" w:hAnsi="Verdana"/>
            <w:u w:val="none"/>
            <w:lang w:val="en"/>
          </w:rPr>
          <w:t>Section 7.2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456C7510" w14:textId="77777777" w:rsidR="00000000" w:rsidRDefault="0023144C">
      <w:pPr>
        <w:spacing w:before="0" w:beforeAutospacing="0" w:after="0" w:afterAutospacing="0"/>
        <w:divId w:val="164982122"/>
        <w:rPr>
          <w:rFonts w:ascii="Verdana" w:eastAsia="Times New Roman" w:hAnsi="Verdana"/>
          <w:color w:val="000000"/>
          <w:lang w:val="en"/>
        </w:rPr>
      </w:pPr>
      <w:bookmarkStart w:id="40" w:name="AuthorizationRequest"/>
      <w:bookmarkEnd w:id="40"/>
    </w:p>
    <w:p w14:paraId="6CD3D08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F3ACBF6" w14:textId="77777777">
        <w:trPr>
          <w:divId w:val="164982122"/>
          <w:trHeight w:val="225"/>
          <w:tblCellSpacing w:w="15" w:type="dxa"/>
        </w:trPr>
        <w:tc>
          <w:tcPr>
            <w:tcW w:w="450" w:type="dxa"/>
            <w:shd w:val="clear" w:color="auto" w:fill="990000"/>
            <w:vAlign w:val="center"/>
            <w:hideMark/>
          </w:tcPr>
          <w:p w14:paraId="14F3FCED"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AFA197" w14:textId="77777777" w:rsidR="00000000" w:rsidRDefault="0023144C">
      <w:pPr>
        <w:pStyle w:val="Heading3"/>
        <w:divId w:val="164982122"/>
        <w:rPr>
          <w:rFonts w:eastAsia="Times New Roman"/>
          <w:lang w:val="en"/>
        </w:rPr>
      </w:pPr>
      <w:bookmarkStart w:id="41" w:name="rfc.section.2.2.1"/>
      <w:bookmarkEnd w:id="41"/>
      <w:r>
        <w:rPr>
          <w:rFonts w:eastAsia="Times New Roman"/>
          <w:lang w:val="en"/>
        </w:rPr>
        <w:t>2.2.1.  Client Prepares Authorization Request</w:t>
      </w:r>
    </w:p>
    <w:p w14:paraId="15D6F633" w14:textId="77777777" w:rsidR="00000000" w:rsidRDefault="0023144C">
      <w:pPr>
        <w:pStyle w:val="NormalWeb"/>
        <w:divId w:val="164982122"/>
        <w:rPr>
          <w:rFonts w:ascii="Verdana" w:hAnsi="Verdana"/>
          <w:color w:val="000000"/>
          <w:lang w:val="en"/>
        </w:rPr>
      </w:pPr>
      <w:r>
        <w:rPr>
          <w:rFonts w:ascii="Verdana" w:hAnsi="Verdana"/>
          <w:color w:val="000000"/>
          <w:lang w:val="en"/>
        </w:rPr>
        <w:t>The Client prepares an Authorization Request to the Authorization E</w:t>
      </w:r>
      <w:r>
        <w:rPr>
          <w:rFonts w:ascii="Verdana" w:hAnsi="Verdana"/>
          <w:color w:val="000000"/>
          <w:lang w:val="en"/>
        </w:rPr>
        <w:t xml:space="preserve">ndpoint with the request parameters using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 The scheme used in the Authorization URL MUST be </w:t>
      </w:r>
      <w:r>
        <w:rPr>
          <w:rStyle w:val="HTMLTypewriter"/>
          <w:lang w:val="en"/>
        </w:rPr>
        <w:t>https</w:t>
      </w:r>
      <w:r>
        <w:rPr>
          <w:rFonts w:ascii="Verdana" w:hAnsi="Verdana"/>
          <w:color w:val="000000"/>
          <w:lang w:val="en"/>
        </w:rPr>
        <w:t xml:space="preserve">. </w:t>
      </w:r>
    </w:p>
    <w:p w14:paraId="72AFBBEB" w14:textId="77777777" w:rsidR="00000000" w:rsidRDefault="0023144C">
      <w:pPr>
        <w:spacing w:before="0" w:beforeAutospacing="0" w:after="0" w:afterAutospacing="0"/>
        <w:divId w:val="164982122"/>
        <w:rPr>
          <w:rFonts w:ascii="Verdana" w:eastAsia="Times New Roman" w:hAnsi="Verdana"/>
          <w:color w:val="000000"/>
          <w:lang w:val="en"/>
        </w:rPr>
      </w:pPr>
      <w:bookmarkStart w:id="42" w:name="RequestParameters"/>
      <w:bookmarkEnd w:id="42"/>
    </w:p>
    <w:p w14:paraId="5AC92BD1"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D2F3182" w14:textId="77777777">
        <w:trPr>
          <w:divId w:val="164982122"/>
          <w:trHeight w:val="225"/>
          <w:tblCellSpacing w:w="15" w:type="dxa"/>
        </w:trPr>
        <w:tc>
          <w:tcPr>
            <w:tcW w:w="450" w:type="dxa"/>
            <w:shd w:val="clear" w:color="auto" w:fill="990000"/>
            <w:vAlign w:val="center"/>
            <w:hideMark/>
          </w:tcPr>
          <w:p w14:paraId="72A2DE18"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68B2C8E" w14:textId="77777777" w:rsidR="00000000" w:rsidRDefault="0023144C">
      <w:pPr>
        <w:pStyle w:val="Heading3"/>
        <w:divId w:val="164982122"/>
        <w:rPr>
          <w:rFonts w:eastAsia="Times New Roman"/>
          <w:lang w:val="en"/>
        </w:rPr>
      </w:pPr>
      <w:bookmarkStart w:id="43" w:name="rfc.section.2.2.1.1"/>
      <w:bookmarkEnd w:id="43"/>
      <w:r>
        <w:rPr>
          <w:rFonts w:eastAsia="Times New Roman"/>
          <w:lang w:val="en"/>
        </w:rPr>
        <w:t>2.2.1.1.  Request Parameters</w:t>
      </w:r>
    </w:p>
    <w:p w14:paraId="643925D1" w14:textId="77777777" w:rsidR="00000000" w:rsidRDefault="0023144C">
      <w:pPr>
        <w:pStyle w:val="NormalWeb"/>
        <w:divId w:val="164982122"/>
        <w:rPr>
          <w:rFonts w:ascii="Verdana" w:hAnsi="Verdana"/>
          <w:color w:val="000000"/>
          <w:lang w:val="en"/>
        </w:rPr>
      </w:pPr>
      <w:r>
        <w:rPr>
          <w:rFonts w:ascii="Verdana" w:hAnsi="Verdana"/>
          <w:color w:val="000000"/>
          <w:lang w:val="en"/>
        </w:rPr>
        <w:t>OpenID Conne</w:t>
      </w:r>
      <w:r>
        <w:rPr>
          <w:rFonts w:ascii="Verdana" w:hAnsi="Verdana"/>
          <w:color w:val="000000"/>
          <w:lang w:val="en"/>
        </w:rPr>
        <w:t xml:space="preserve">ct uses the following OAuth 2.0 request parameters: </w:t>
      </w:r>
    </w:p>
    <w:p w14:paraId="7F6CA1C8" w14:textId="77777777" w:rsidR="00000000" w:rsidRDefault="0023144C" w:rsidP="0023144C">
      <w:pPr>
        <w:spacing w:beforeAutospacing="0" w:after="0" w:afterAutospacing="0"/>
        <w:ind w:left="1200" w:right="1200"/>
        <w:divId w:val="193082153"/>
        <w:rPr>
          <w:rFonts w:ascii="Verdana" w:eastAsia="Times New Roman" w:hAnsi="Verdana"/>
          <w:color w:val="000000"/>
          <w:lang w:val="en"/>
        </w:rPr>
      </w:pPr>
      <w:r>
        <w:rPr>
          <w:rFonts w:ascii="Verdana" w:eastAsia="Times New Roman" w:hAnsi="Verdana"/>
          <w:color w:val="000000"/>
          <w:lang w:val="en"/>
        </w:rPr>
        <w:t>response_type</w:t>
      </w:r>
    </w:p>
    <w:p w14:paraId="05877437" w14:textId="77777777" w:rsidR="00000000" w:rsidRDefault="0023144C" w:rsidP="0023144C">
      <w:pPr>
        <w:spacing w:before="0" w:beforeAutospacing="0" w:after="0" w:afterAutospacing="0"/>
        <w:ind w:left="1920" w:right="1200"/>
        <w:divId w:val="193082153"/>
        <w:rPr>
          <w:rFonts w:ascii="Verdana" w:eastAsia="Times New Roman" w:hAnsi="Verdana"/>
          <w:color w:val="000000"/>
          <w:lang w:val="en"/>
        </w:rPr>
      </w:pPr>
      <w:r>
        <w:rPr>
          <w:rFonts w:ascii="Verdana" w:eastAsia="Times New Roman" w:hAnsi="Verdana"/>
          <w:color w:val="000000"/>
          <w:lang w:val="en"/>
        </w:rPr>
        <w:t xml:space="preserve">REQUIRED. OAuth 2.0 registered response type value that determines how the Authorization Response is returned to the Client. As described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and P. Tarjan, “OAuth 2.0 Multiple Response Type Encoding Practices,” June 2013.)</w:t>
        </w:r>
      </w:hyperlink>
      <w:r>
        <w:rPr>
          <w:rFonts w:ascii="Verdana" w:eastAsia="Times New Roman" w:hAnsi="Verdana"/>
          <w:color w:val="000000"/>
          <w:lang w:val="en"/>
        </w:rPr>
        <w:t xml:space="preserve"> [OAuth.Responses], the following registered values are supported by OpenID Connect: </w:t>
      </w:r>
    </w:p>
    <w:p w14:paraId="38820D84" w14:textId="77777777" w:rsidR="00000000" w:rsidRDefault="0023144C">
      <w:pPr>
        <w:numPr>
          <w:ilvl w:val="0"/>
          <w:numId w:val="3"/>
        </w:numPr>
        <w:ind w:left="3120" w:right="1680"/>
        <w:divId w:val="193082153"/>
        <w:rPr>
          <w:rFonts w:ascii="Verdana" w:eastAsia="Times New Roman" w:hAnsi="Verdana"/>
          <w:color w:val="000000"/>
          <w:lang w:val="en"/>
        </w:rPr>
        <w:pPrChange w:id="44" w:author="Author" w:date="2013-06-27T18:34:00Z">
          <w:pPr>
            <w:numPr>
              <w:numId w:val="40"/>
            </w:numPr>
            <w:tabs>
              <w:tab w:val="num" w:pos="720"/>
            </w:tabs>
            <w:ind w:left="720" w:right="1680" w:hanging="360"/>
            <w:divId w:val="193082153"/>
          </w:pPr>
        </w:pPrChange>
      </w:pPr>
      <w:r>
        <w:rPr>
          <w:rStyle w:val="HTMLTypewriter"/>
          <w:lang w:val="en"/>
        </w:rPr>
        <w:t>code</w:t>
      </w:r>
      <w:r>
        <w:rPr>
          <w:rFonts w:ascii="Verdana" w:eastAsia="Times New Roman" w:hAnsi="Verdana"/>
          <w:color w:val="000000"/>
          <w:lang w:val="en"/>
        </w:rPr>
        <w:t xml:space="preserve"> </w:t>
      </w:r>
    </w:p>
    <w:p w14:paraId="704D48E2" w14:textId="77777777" w:rsidR="00000000" w:rsidRDefault="0023144C">
      <w:pPr>
        <w:numPr>
          <w:ilvl w:val="0"/>
          <w:numId w:val="3"/>
        </w:numPr>
        <w:ind w:left="3120" w:right="1680"/>
        <w:divId w:val="193082153"/>
        <w:rPr>
          <w:rFonts w:ascii="Verdana" w:eastAsia="Times New Roman" w:hAnsi="Verdana"/>
          <w:color w:val="000000"/>
          <w:lang w:val="en"/>
        </w:rPr>
        <w:pPrChange w:id="45" w:author="Author" w:date="2013-06-27T18:34:00Z">
          <w:pPr>
            <w:numPr>
              <w:numId w:val="40"/>
            </w:numPr>
            <w:tabs>
              <w:tab w:val="num" w:pos="720"/>
            </w:tabs>
            <w:ind w:left="720" w:right="1680" w:hanging="360"/>
            <w:divId w:val="193082153"/>
          </w:pPr>
        </w:pPrChange>
      </w:pPr>
      <w:r>
        <w:rPr>
          <w:rStyle w:val="HTMLTypewriter"/>
          <w:lang w:val="en"/>
        </w:rPr>
        <w:t>code id_token</w:t>
      </w:r>
      <w:r>
        <w:rPr>
          <w:rFonts w:ascii="Verdana" w:eastAsia="Times New Roman" w:hAnsi="Verdana"/>
          <w:color w:val="000000"/>
          <w:lang w:val="en"/>
        </w:rPr>
        <w:t xml:space="preserve"> </w:t>
      </w:r>
    </w:p>
    <w:p w14:paraId="5FF1EE53" w14:textId="77777777" w:rsidR="00000000" w:rsidRDefault="0023144C">
      <w:pPr>
        <w:numPr>
          <w:ilvl w:val="0"/>
          <w:numId w:val="3"/>
        </w:numPr>
        <w:ind w:left="3120" w:right="1680"/>
        <w:divId w:val="193082153"/>
        <w:rPr>
          <w:rFonts w:ascii="Verdana" w:eastAsia="Times New Roman" w:hAnsi="Verdana"/>
          <w:color w:val="000000"/>
          <w:lang w:val="en"/>
        </w:rPr>
        <w:pPrChange w:id="46" w:author="Author" w:date="2013-06-27T18:34:00Z">
          <w:pPr>
            <w:numPr>
              <w:numId w:val="40"/>
            </w:numPr>
            <w:tabs>
              <w:tab w:val="num" w:pos="720"/>
            </w:tabs>
            <w:ind w:left="720" w:right="1680" w:hanging="360"/>
            <w:divId w:val="193082153"/>
          </w:pPr>
        </w:pPrChange>
      </w:pPr>
      <w:r>
        <w:rPr>
          <w:rStyle w:val="HTMLTypewriter"/>
          <w:lang w:val="en"/>
        </w:rPr>
        <w:t>id_token</w:t>
      </w:r>
      <w:r>
        <w:rPr>
          <w:rFonts w:ascii="Verdana" w:eastAsia="Times New Roman" w:hAnsi="Verdana"/>
          <w:color w:val="000000"/>
          <w:lang w:val="en"/>
        </w:rPr>
        <w:t xml:space="preserve"> </w:t>
      </w:r>
    </w:p>
    <w:p w14:paraId="5F50D977" w14:textId="77777777" w:rsidR="00000000" w:rsidRDefault="0023144C">
      <w:pPr>
        <w:numPr>
          <w:ilvl w:val="0"/>
          <w:numId w:val="3"/>
        </w:numPr>
        <w:ind w:left="3120" w:right="1680"/>
        <w:divId w:val="193082153"/>
        <w:rPr>
          <w:rFonts w:ascii="Verdana" w:eastAsia="Times New Roman" w:hAnsi="Verdana"/>
          <w:color w:val="000000"/>
          <w:lang w:val="en"/>
        </w:rPr>
        <w:pPrChange w:id="47" w:author="Author" w:date="2013-06-27T18:34:00Z">
          <w:pPr>
            <w:numPr>
              <w:numId w:val="40"/>
            </w:numPr>
            <w:tabs>
              <w:tab w:val="num" w:pos="720"/>
            </w:tabs>
            <w:ind w:left="720" w:right="1680" w:hanging="360"/>
            <w:divId w:val="193082153"/>
          </w:pPr>
        </w:pPrChange>
      </w:pPr>
      <w:r>
        <w:rPr>
          <w:rStyle w:val="HTMLTypewriter"/>
          <w:lang w:val="en"/>
        </w:rPr>
        <w:t>id_token token</w:t>
      </w:r>
      <w:r>
        <w:rPr>
          <w:rFonts w:ascii="Verdana" w:eastAsia="Times New Roman" w:hAnsi="Verdana"/>
          <w:color w:val="000000"/>
          <w:lang w:val="en"/>
        </w:rPr>
        <w:t xml:space="preserve"> </w:t>
      </w:r>
    </w:p>
    <w:p w14:paraId="3BB398FA" w14:textId="77777777" w:rsidR="00000000" w:rsidRDefault="0023144C">
      <w:pPr>
        <w:numPr>
          <w:ilvl w:val="0"/>
          <w:numId w:val="3"/>
        </w:numPr>
        <w:ind w:left="3120" w:right="1680"/>
        <w:divId w:val="193082153"/>
        <w:rPr>
          <w:rFonts w:ascii="Verdana" w:eastAsia="Times New Roman" w:hAnsi="Verdana"/>
          <w:color w:val="000000"/>
          <w:lang w:val="en"/>
        </w:rPr>
        <w:pPrChange w:id="48" w:author="Author" w:date="2013-06-27T18:34:00Z">
          <w:pPr>
            <w:numPr>
              <w:numId w:val="40"/>
            </w:numPr>
            <w:tabs>
              <w:tab w:val="num" w:pos="720"/>
            </w:tabs>
            <w:ind w:left="720" w:right="1680" w:hanging="360"/>
            <w:divId w:val="193082153"/>
          </w:pPr>
        </w:pPrChange>
      </w:pPr>
      <w:r>
        <w:rPr>
          <w:rStyle w:val="HTMLTypewriter"/>
          <w:lang w:val="en"/>
        </w:rPr>
        <w:t>code token</w:t>
      </w:r>
      <w:r>
        <w:rPr>
          <w:rFonts w:ascii="Verdana" w:eastAsia="Times New Roman" w:hAnsi="Verdana"/>
          <w:color w:val="000000"/>
          <w:lang w:val="en"/>
        </w:rPr>
        <w:t xml:space="preserve"> </w:t>
      </w:r>
    </w:p>
    <w:p w14:paraId="74007420" w14:textId="77777777" w:rsidR="00000000" w:rsidRDefault="0023144C">
      <w:pPr>
        <w:numPr>
          <w:ilvl w:val="0"/>
          <w:numId w:val="3"/>
        </w:numPr>
        <w:ind w:left="3120" w:right="1680"/>
        <w:divId w:val="193082153"/>
        <w:rPr>
          <w:rFonts w:ascii="Verdana" w:eastAsia="Times New Roman" w:hAnsi="Verdana"/>
          <w:color w:val="000000"/>
          <w:lang w:val="en"/>
        </w:rPr>
        <w:pPrChange w:id="49" w:author="Author" w:date="2013-06-27T18:34:00Z">
          <w:pPr>
            <w:numPr>
              <w:numId w:val="40"/>
            </w:numPr>
            <w:tabs>
              <w:tab w:val="num" w:pos="720"/>
            </w:tabs>
            <w:ind w:left="720" w:right="1680" w:hanging="360"/>
            <w:divId w:val="193082153"/>
          </w:pPr>
        </w:pPrChange>
      </w:pPr>
      <w:r>
        <w:rPr>
          <w:rStyle w:val="HTMLTypewriter"/>
          <w:lang w:val="en"/>
        </w:rPr>
        <w:t>code id_token token</w:t>
      </w:r>
      <w:r>
        <w:rPr>
          <w:rFonts w:ascii="Verdana" w:eastAsia="Times New Roman" w:hAnsi="Verdana"/>
          <w:color w:val="000000"/>
          <w:lang w:val="en"/>
        </w:rPr>
        <w:t xml:space="preserve"> </w:t>
      </w:r>
    </w:p>
    <w:p w14:paraId="5073F080" w14:textId="77777777" w:rsidR="00000000" w:rsidRDefault="0023144C" w:rsidP="0023144C">
      <w:pPr>
        <w:spacing w:before="0" w:beforeAutospacing="0" w:after="0" w:afterAutospacing="0"/>
        <w:ind w:left="1200" w:right="1200"/>
        <w:divId w:val="193082153"/>
        <w:rPr>
          <w:rFonts w:ascii="Verdana" w:eastAsia="Times New Roman" w:hAnsi="Verdana"/>
          <w:color w:val="000000"/>
          <w:lang w:val="en"/>
        </w:rPr>
      </w:pPr>
      <w:r>
        <w:rPr>
          <w:rFonts w:ascii="Verdana" w:eastAsia="Times New Roman" w:hAnsi="Verdana"/>
          <w:color w:val="000000"/>
          <w:lang w:val="en"/>
        </w:rPr>
        <w:t>client_id</w:t>
      </w:r>
    </w:p>
    <w:p w14:paraId="0ADE4887" w14:textId="77777777" w:rsidR="00000000" w:rsidRDefault="0023144C" w:rsidP="0023144C">
      <w:pPr>
        <w:spacing w:before="0" w:beforeAutospacing="0" w:after="0" w:afterAutospacing="0"/>
        <w:ind w:left="1920" w:right="1200"/>
        <w:divId w:val="193082153"/>
        <w:rPr>
          <w:rFonts w:ascii="Verdana" w:eastAsia="Times New Roman" w:hAnsi="Verdana"/>
          <w:color w:val="000000"/>
          <w:lang w:val="en"/>
        </w:rPr>
      </w:pPr>
      <w:r>
        <w:rPr>
          <w:rFonts w:ascii="Verdana" w:eastAsia="Times New Roman" w:hAnsi="Verdana"/>
          <w:color w:val="000000"/>
          <w:lang w:val="en"/>
        </w:rPr>
        <w:t xml:space="preserve">REQUIRED. OAuth 2.0 Client Identifier. </w:t>
      </w:r>
    </w:p>
    <w:p w14:paraId="0C911759" w14:textId="77777777" w:rsidR="00000000" w:rsidRDefault="0023144C" w:rsidP="0023144C">
      <w:pPr>
        <w:spacing w:before="0" w:beforeAutospacing="0" w:after="0" w:afterAutospacing="0"/>
        <w:ind w:left="1200" w:right="1200"/>
        <w:divId w:val="193082153"/>
        <w:rPr>
          <w:rFonts w:ascii="Verdana" w:eastAsia="Times New Roman" w:hAnsi="Verdana"/>
          <w:color w:val="000000"/>
          <w:lang w:val="en"/>
        </w:rPr>
      </w:pPr>
      <w:r>
        <w:rPr>
          <w:rFonts w:ascii="Verdana" w:eastAsia="Times New Roman" w:hAnsi="Verdana"/>
          <w:color w:val="000000"/>
          <w:lang w:val="en"/>
        </w:rPr>
        <w:t>scope</w:t>
      </w:r>
    </w:p>
    <w:p w14:paraId="35395C91" w14:textId="77777777" w:rsidR="00000000" w:rsidRDefault="0023144C" w:rsidP="0023144C">
      <w:pPr>
        <w:spacing w:before="0" w:beforeAutospacing="0" w:after="0" w:afterAutospacing="0"/>
        <w:ind w:left="1920" w:right="1200"/>
        <w:divId w:val="193082153"/>
        <w:rPr>
          <w:rFonts w:ascii="Verdana" w:eastAsia="Times New Roman" w:hAnsi="Verdana"/>
          <w:color w:val="000000"/>
          <w:lang w:val="en"/>
        </w:rPr>
      </w:pPr>
      <w:r>
        <w:rPr>
          <w:rFonts w:ascii="Verdana" w:eastAsia="Times New Roman" w:hAnsi="Verdana"/>
          <w:color w:val="000000"/>
          <w:lang w:val="en"/>
        </w:rPr>
        <w:t>REQUIRED. Space delimited, case sensitive list of ASCII OAuth 2.0 scope values. OpenID Connect requests MUST contain th</w:t>
      </w:r>
      <w:r>
        <w:rPr>
          <w:rFonts w:ascii="Verdana" w:eastAsia="Times New Roman" w:hAnsi="Verdana"/>
          <w:color w:val="000000"/>
          <w:lang w:val="en"/>
        </w:rPr>
        <w:t xml:space="preserve">e </w:t>
      </w:r>
      <w:r>
        <w:rPr>
          <w:rStyle w:val="HTMLTypewriter"/>
          <w:lang w:val="en"/>
        </w:rPr>
        <w:t>openid</w:t>
      </w:r>
      <w:r>
        <w:rPr>
          <w:rFonts w:ascii="Verdana" w:eastAsia="Times New Roman" w:hAnsi="Verdana"/>
          <w:color w:val="000000"/>
          <w:lang w:val="en"/>
        </w:rPr>
        <w:t xml:space="preserve"> scope value. OPTIONAL scope values of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w:t>
      </w:r>
      <w:r>
        <w:rPr>
          <w:rStyle w:val="HTMLTypewriter"/>
          <w:lang w:val="en"/>
        </w:rPr>
        <w:t>phone</w:t>
      </w:r>
      <w:r>
        <w:rPr>
          <w:rFonts w:ascii="Verdana" w:eastAsia="Times New Roman" w:hAnsi="Verdana"/>
          <w:color w:val="000000"/>
          <w:lang w:val="en"/>
        </w:rPr>
        <w:t xml:space="preserve">, and </w:t>
      </w:r>
      <w:r>
        <w:rPr>
          <w:rStyle w:val="HTMLTypewriter"/>
          <w:lang w:val="en"/>
        </w:rPr>
        <w:t>offline_access</w:t>
      </w:r>
      <w:r>
        <w:rPr>
          <w:rFonts w:ascii="Verdana" w:eastAsia="Times New Roman" w:hAnsi="Verdana"/>
          <w:color w:val="000000"/>
          <w:lang w:val="en"/>
        </w:rPr>
        <w:t xml:space="preserve"> are also defined. Section 2.4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w:t>
        </w:r>
        <w:r>
          <w:rPr>
            <w:rStyle w:val="Hyperlink"/>
            <w:rFonts w:ascii="Verdana" w:eastAsia="Times New Roman" w:hAnsi="Verdana"/>
            <w:vanish/>
            <w:u w:val="none"/>
            <w:lang w:val="en"/>
          </w:rPr>
          <w:t>timore, C., and E. Jay, “OpenID Connect Messages 1.0,” June 2013.)</w:t>
        </w:r>
      </w:hyperlink>
      <w:r>
        <w:rPr>
          <w:rFonts w:ascii="Verdana" w:eastAsia="Times New Roman" w:hAnsi="Verdana"/>
          <w:color w:val="000000"/>
          <w:lang w:val="en"/>
        </w:rPr>
        <w:t xml:space="preserve"> [OpenID.Messages] defines the OpenID Connect scope values. </w:t>
      </w:r>
    </w:p>
    <w:p w14:paraId="74A0F918" w14:textId="77777777" w:rsidR="00000000" w:rsidRDefault="0023144C" w:rsidP="0023144C">
      <w:pPr>
        <w:spacing w:before="0" w:beforeAutospacing="0" w:after="0" w:afterAutospacing="0"/>
        <w:ind w:left="1200" w:right="1200"/>
        <w:divId w:val="193082153"/>
        <w:rPr>
          <w:rFonts w:ascii="Verdana" w:eastAsia="Times New Roman" w:hAnsi="Verdana"/>
          <w:color w:val="000000"/>
          <w:lang w:val="en"/>
        </w:rPr>
      </w:pPr>
      <w:r>
        <w:rPr>
          <w:rFonts w:ascii="Verdana" w:eastAsia="Times New Roman" w:hAnsi="Verdana"/>
          <w:color w:val="000000"/>
          <w:lang w:val="en"/>
        </w:rPr>
        <w:t>redirect_uri</w:t>
      </w:r>
    </w:p>
    <w:p w14:paraId="5E81066D" w14:textId="77777777" w:rsidR="00000000" w:rsidRDefault="0023144C" w:rsidP="0023144C">
      <w:pPr>
        <w:spacing w:before="0" w:beforeAutospacing="0" w:after="0" w:afterAutospacing="0"/>
        <w:ind w:left="1920" w:right="1200"/>
        <w:divId w:val="193082153"/>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This MUST be pre-registered with the OpenID Provider. </w:t>
      </w:r>
      <w:r>
        <w:rPr>
          <w:rFonts w:ascii="Verdana" w:eastAsia="Times New Roman" w:hAnsi="Verdana"/>
          <w:color w:val="000000"/>
          <w:lang w:val="en"/>
        </w:rPr>
        <w:t xml:space="preserve">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w:t>
        </w:r>
        <w:r>
          <w:rPr>
            <w:rStyle w:val="Hyperlink"/>
            <w:rFonts w:ascii="Verdana" w:eastAsia="Times New Roman" w:hAnsi="Verdana"/>
            <w:vanish/>
            <w:u w:val="none"/>
            <w:lang w:val="en"/>
          </w:rPr>
          <w:t>er (URI): Generic Syntax,” January 2005.)</w:t>
        </w:r>
      </w:hyperlink>
      <w:r>
        <w:rPr>
          <w:rFonts w:ascii="Verdana" w:eastAsia="Times New Roman" w:hAnsi="Verdana"/>
          <w:color w:val="000000"/>
          <w:lang w:val="en"/>
        </w:rPr>
        <w:t xml:space="preserve"> (Simple String Comparison). </w:t>
      </w:r>
    </w:p>
    <w:p w14:paraId="16E0756B" w14:textId="77777777" w:rsidR="00000000" w:rsidRDefault="0023144C" w:rsidP="0023144C">
      <w:pPr>
        <w:spacing w:before="0" w:beforeAutospacing="0" w:after="0" w:afterAutospacing="0"/>
        <w:ind w:left="1200" w:right="1200"/>
        <w:divId w:val="193082153"/>
        <w:rPr>
          <w:rFonts w:ascii="Verdana" w:eastAsia="Times New Roman" w:hAnsi="Verdana"/>
          <w:color w:val="000000"/>
          <w:lang w:val="en"/>
        </w:rPr>
      </w:pPr>
      <w:r>
        <w:rPr>
          <w:rFonts w:ascii="Verdana" w:eastAsia="Times New Roman" w:hAnsi="Verdana"/>
          <w:color w:val="000000"/>
          <w:lang w:val="en"/>
        </w:rPr>
        <w:t>state</w:t>
      </w:r>
    </w:p>
    <w:p w14:paraId="3C0539FA" w14:textId="77777777" w:rsidR="00000000" w:rsidRDefault="0023144C" w:rsidP="0023144C">
      <w:pPr>
        <w:spacing w:before="0" w:beforeAutospacing="0" w:afterAutospacing="0"/>
        <w:ind w:left="1920" w:right="1200"/>
        <w:divId w:val="193082153"/>
        <w:rPr>
          <w:rFonts w:ascii="Verdana" w:eastAsia="Times New Roman" w:hAnsi="Verdana"/>
          <w:color w:val="000000"/>
          <w:lang w:val="en"/>
        </w:rPr>
      </w:pPr>
      <w:r>
        <w:rPr>
          <w:rFonts w:ascii="Verdana" w:eastAsia="Times New Roman" w:hAnsi="Verdana"/>
          <w:color w:val="000000"/>
          <w:lang w:val="en"/>
        </w:rPr>
        <w:t>RECOMMENDED. Opaque value used to maintain state between the request and the callback. Typically, Cross-Site Request Forgery (CSRF, XSRF) mitigation is done by cryptographically b</w:t>
      </w:r>
      <w:r>
        <w:rPr>
          <w:rFonts w:ascii="Verdana" w:eastAsia="Times New Roman" w:hAnsi="Verdana"/>
          <w:color w:val="000000"/>
          <w:lang w:val="en"/>
        </w:rPr>
        <w:t xml:space="preserve">inding the value of this parameter with the browser cookie. </w:t>
      </w:r>
    </w:p>
    <w:p w14:paraId="2F8DF6D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This specification also uses the following request parameters. Refer to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w:t>
        </w:r>
        <w:r>
          <w:rPr>
            <w:rStyle w:val="Hyperlink"/>
            <w:rFonts w:ascii="Verdana" w:hAnsi="Verdana"/>
            <w:vanish/>
            <w:u w:val="none"/>
            <w:lang w:val="en"/>
          </w:rPr>
          <w:t>ortimore, C., and E. Jay, “OpenID Connect Messages 1.0,” June 2013.)</w:t>
        </w:r>
      </w:hyperlink>
      <w:r>
        <w:rPr>
          <w:rFonts w:ascii="Verdana" w:hAnsi="Verdana"/>
          <w:color w:val="000000"/>
          <w:lang w:val="en"/>
        </w:rPr>
        <w:t xml:space="preserve"> [OpenID.Messages] for more information about these parameters. </w:t>
      </w:r>
    </w:p>
    <w:p w14:paraId="7442CFAC" w14:textId="77777777" w:rsidR="00000000" w:rsidRDefault="0023144C" w:rsidP="0023144C">
      <w:pPr>
        <w:spacing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nonce</w:t>
      </w:r>
    </w:p>
    <w:p w14:paraId="4225DD37"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REQUIRED or OPTIONAL. String value used to associate a Client session </w:t>
      </w:r>
      <w:r>
        <w:rPr>
          <w:rFonts w:ascii="Verdana" w:eastAsia="Times New Roman" w:hAnsi="Verdana"/>
          <w:color w:val="000000"/>
          <w:lang w:val="en"/>
        </w:rPr>
        <w:t xml:space="preserve">with an ID Token, and to mitigate replay attacks. The value is passed through unmodified from the Authorization Request to the ID Token. Use of the nonce is REQUIRED when using the implicit flow and OPTIONAL when using the code flow. </w:t>
      </w:r>
    </w:p>
    <w:p w14:paraId="41A457D4"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display</w:t>
      </w:r>
    </w:p>
    <w:p w14:paraId="58CA397B"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OPTIONAL. ASC</w:t>
      </w:r>
      <w:r>
        <w:rPr>
          <w:rFonts w:ascii="Verdana" w:eastAsia="Times New Roman" w:hAnsi="Verdana"/>
          <w:color w:val="000000"/>
          <w:lang w:val="en"/>
        </w:rPr>
        <w:t xml:space="preserve">II string value that specifies how the Authorization Server displays the authentication and consent user interface pages to the End-User. The defined values are: </w:t>
      </w:r>
      <w:r>
        <w:rPr>
          <w:rStyle w:val="HTMLTypewriter"/>
          <w:lang w:val="en"/>
        </w:rPr>
        <w:t>page</w:t>
      </w:r>
      <w:r>
        <w:rPr>
          <w:rFonts w:ascii="Verdana" w:eastAsia="Times New Roman" w:hAnsi="Verdana"/>
          <w:color w:val="000000"/>
          <w:lang w:val="en"/>
        </w:rPr>
        <w:t xml:space="preserve">, </w:t>
      </w:r>
      <w:r>
        <w:rPr>
          <w:rStyle w:val="HTMLTypewriter"/>
          <w:lang w:val="en"/>
        </w:rPr>
        <w:t>popup</w:t>
      </w:r>
      <w:r>
        <w:rPr>
          <w:rFonts w:ascii="Verdana" w:eastAsia="Times New Roman" w:hAnsi="Verdana"/>
          <w:color w:val="000000"/>
          <w:lang w:val="en"/>
        </w:rPr>
        <w:t xml:space="preserve">, </w:t>
      </w:r>
      <w:r>
        <w:rPr>
          <w:rStyle w:val="HTMLTypewriter"/>
          <w:lang w:val="en"/>
        </w:rPr>
        <w:t>touch</w:t>
      </w:r>
      <w:r>
        <w:rPr>
          <w:rFonts w:ascii="Verdana" w:eastAsia="Times New Roman" w:hAnsi="Verdana"/>
          <w:color w:val="000000"/>
          <w:lang w:val="en"/>
        </w:rPr>
        <w:t xml:space="preserve">, and </w:t>
      </w:r>
      <w:r>
        <w:rPr>
          <w:rStyle w:val="HTMLTypewriter"/>
          <w:lang w:val="en"/>
        </w:rPr>
        <w:t>wap</w:t>
      </w:r>
      <w:r>
        <w:rPr>
          <w:rFonts w:ascii="Verdana" w:eastAsia="Times New Roman" w:hAnsi="Verdana"/>
          <w:color w:val="000000"/>
          <w:lang w:val="en"/>
        </w:rPr>
        <w:t xml:space="preserve">. </w:t>
      </w:r>
    </w:p>
    <w:p w14:paraId="610BF8E0"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prompt</w:t>
      </w:r>
    </w:p>
    <w:p w14:paraId="2357975F"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OPTIONAL. Space delimited, case sensitive list of ASCII s</w:t>
      </w:r>
      <w:r>
        <w:rPr>
          <w:rFonts w:ascii="Verdana" w:eastAsia="Times New Roman" w:hAnsi="Verdana"/>
          <w:color w:val="000000"/>
          <w:lang w:val="en"/>
        </w:rPr>
        <w:t xml:space="preserve">tring values that specifies whether the Authorization Server prompts the End-User for reauthentication and consent. The defined values are: </w:t>
      </w:r>
      <w:r>
        <w:rPr>
          <w:rStyle w:val="HTMLTypewriter"/>
          <w:lang w:val="en"/>
        </w:rPr>
        <w:t>none</w:t>
      </w:r>
      <w:r>
        <w:rPr>
          <w:rFonts w:ascii="Verdana" w:eastAsia="Times New Roman" w:hAnsi="Verdana"/>
          <w:color w:val="000000"/>
          <w:lang w:val="en"/>
        </w:rPr>
        <w:t xml:space="preserve">, </w:t>
      </w:r>
      <w:r>
        <w:rPr>
          <w:rStyle w:val="HTMLTypewriter"/>
          <w:lang w:val="en"/>
        </w:rPr>
        <w:t>login</w:t>
      </w:r>
      <w:r>
        <w:rPr>
          <w:rFonts w:ascii="Verdana" w:eastAsia="Times New Roman" w:hAnsi="Verdana"/>
          <w:color w:val="000000"/>
          <w:lang w:val="en"/>
        </w:rPr>
        <w:t xml:space="preserve">, </w:t>
      </w:r>
      <w:r>
        <w:rPr>
          <w:rStyle w:val="HTMLTypewriter"/>
          <w:lang w:val="en"/>
        </w:rPr>
        <w:t>consent</w:t>
      </w:r>
      <w:r>
        <w:rPr>
          <w:rFonts w:ascii="Verdana" w:eastAsia="Times New Roman" w:hAnsi="Verdana"/>
          <w:color w:val="000000"/>
          <w:lang w:val="en"/>
        </w:rPr>
        <w:t xml:space="preserve">, and </w:t>
      </w:r>
      <w:r>
        <w:rPr>
          <w:rStyle w:val="HTMLTypewriter"/>
          <w:lang w:val="en"/>
        </w:rPr>
        <w:t>select_account</w:t>
      </w:r>
      <w:r>
        <w:rPr>
          <w:rFonts w:ascii="Verdana" w:eastAsia="Times New Roman" w:hAnsi="Verdana"/>
          <w:color w:val="000000"/>
          <w:lang w:val="en"/>
        </w:rPr>
        <w:t xml:space="preserve">. </w:t>
      </w:r>
    </w:p>
    <w:p w14:paraId="7256E3DC"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max_age</w:t>
      </w:r>
    </w:p>
    <w:p w14:paraId="0A7072A6"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OPTIONAL. Maximum Authentication Age. Specifies the allowable ela</w:t>
      </w:r>
      <w:r>
        <w:rPr>
          <w:rFonts w:ascii="Verdana" w:eastAsia="Times New Roman" w:hAnsi="Verdana"/>
          <w:color w:val="000000"/>
          <w:lang w:val="en"/>
        </w:rPr>
        <w:t xml:space="preserve">psed time in seconds since the last time the End-User was actively authenticated. If the elapsed time is greater than this value, the OP MUST attempt to actively re-authenticate the End-User. </w:t>
      </w:r>
    </w:p>
    <w:p w14:paraId="16EB0A5F"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ui_locales</w:t>
      </w:r>
    </w:p>
    <w:p w14:paraId="51F99D9A"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w:t>
      </w:r>
      <w:r>
        <w:rPr>
          <w:rFonts w:ascii="Verdana" w:eastAsia="Times New Roman" w:hAnsi="Verdana"/>
          <w:color w:val="000000"/>
          <w:lang w:val="en"/>
        </w:rPr>
        <w:t xml:space="preserve">dered by preference. </w:t>
      </w:r>
    </w:p>
    <w:p w14:paraId="701FF489"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claims_locales</w:t>
      </w:r>
    </w:p>
    <w:p w14:paraId="14F51293"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w:t>
        </w:r>
        <w:r>
          <w:rPr>
            <w:rStyle w:val="Hyperlink"/>
            <w:rFonts w:ascii="Verdana" w:eastAsia="Times New Roman" w:hAnsi="Verdana"/>
            <w:vanish/>
            <w:u w:val="none"/>
            <w:lang w:val="en"/>
          </w:rPr>
          <w:t>September 2009.)</w:t>
        </w:r>
      </w:hyperlink>
      <w:r>
        <w:rPr>
          <w:rFonts w:ascii="Verdana" w:eastAsia="Times New Roman" w:hAnsi="Verdana"/>
          <w:color w:val="000000"/>
          <w:lang w:val="en"/>
        </w:rPr>
        <w:t xml:space="preserve"> [RFC5646] language tag values, ordered by preference. </w:t>
      </w:r>
    </w:p>
    <w:p w14:paraId="18D64CF9"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id_token_hint</w:t>
      </w:r>
    </w:p>
    <w:p w14:paraId="7053AF71"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OPTIONAL. Previously issued ID Token passed to the Authorization Server as a hint about the End-User's current or past authenticated session with the Client. </w:t>
      </w:r>
    </w:p>
    <w:p w14:paraId="557E6ABA"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login_hint</w:t>
      </w:r>
    </w:p>
    <w:p w14:paraId="6DD131F7"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identifier the End-User might use to log in (if necessary). </w:t>
      </w:r>
    </w:p>
    <w:p w14:paraId="0D76CD1D"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acr_values</w:t>
      </w:r>
    </w:p>
    <w:p w14:paraId="21A79918" w14:textId="2F705AC3"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OPTIONAL. Requested 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w:t>
      </w:r>
      <w:r>
        <w:rPr>
          <w:rFonts w:ascii="Verdana" w:eastAsia="Times New Roman" w:hAnsi="Verdana"/>
          <w:color w:val="000000"/>
          <w:lang w:val="en"/>
        </w:rPr>
        <w:t xml:space="preserve">the Authorization Server </w:t>
      </w:r>
      <w:del w:id="50" w:author="Author" w:date="2013-06-27T18:34:00Z">
        <w:r>
          <w:rPr>
            <w:rFonts w:ascii="Verdana" w:eastAsia="Times New Roman" w:hAnsi="Verdana"/>
            <w:color w:val="000000"/>
            <w:lang w:val="en"/>
          </w:rPr>
          <w:delText>MUST</w:delText>
        </w:r>
      </w:del>
      <w:ins w:id="51" w:author="Author" w:date="2013-06-27T18:34:00Z">
        <w:r>
          <w:rPr>
            <w:rFonts w:ascii="Verdana" w:eastAsia="Times New Roman" w:hAnsi="Verdana"/>
            <w:color w:val="000000"/>
            <w:lang w:val="en"/>
          </w:rPr>
          <w:t>is being requested to</w:t>
        </w:r>
      </w:ins>
      <w:r>
        <w:rPr>
          <w:rFonts w:ascii="Verdana" w:eastAsia="Times New Roman" w:hAnsi="Verdana"/>
          <w:color w:val="000000"/>
          <w:lang w:val="en"/>
        </w:rPr>
        <w:t xml:space="preserve"> use for processing </w:t>
      </w:r>
      <w:del w:id="52" w:author="Author" w:date="2013-06-27T18:34:00Z">
        <w:r>
          <w:rPr>
            <w:rFonts w:ascii="Verdana" w:eastAsia="Times New Roman" w:hAnsi="Verdana"/>
            <w:color w:val="000000"/>
            <w:lang w:val="en"/>
          </w:rPr>
          <w:delText xml:space="preserve">requests from </w:delText>
        </w:r>
      </w:del>
      <w:r>
        <w:rPr>
          <w:rFonts w:ascii="Verdana" w:eastAsia="Times New Roman" w:hAnsi="Verdana"/>
          <w:color w:val="000000"/>
          <w:lang w:val="en"/>
        </w:rPr>
        <w:t xml:space="preserve">this </w:t>
      </w:r>
      <w:del w:id="53" w:author="Author" w:date="2013-06-27T18:34:00Z">
        <w:r>
          <w:rPr>
            <w:rFonts w:ascii="Verdana" w:eastAsia="Times New Roman" w:hAnsi="Verdana"/>
            <w:color w:val="000000"/>
            <w:lang w:val="en"/>
          </w:rPr>
          <w:delText>Client</w:delText>
        </w:r>
      </w:del>
      <w:ins w:id="54" w:author="Author" w:date="2013-06-27T18:34:00Z">
        <w:r>
          <w:rPr>
            <w:rFonts w:ascii="Verdana" w:eastAsia="Times New Roman" w:hAnsi="Verdana"/>
            <w:color w:val="000000"/>
            <w:lang w:val="en"/>
          </w:rPr>
          <w:t>authentication request, with the values appearing in order of preference</w:t>
        </w:r>
      </w:ins>
      <w:r>
        <w:rPr>
          <w:rFonts w:ascii="Verdana" w:eastAsia="Times New Roman" w:hAnsi="Verdana"/>
          <w:color w:val="000000"/>
          <w:lang w:val="en"/>
        </w:rPr>
        <w:t xml:space="preserve">. </w:t>
      </w:r>
    </w:p>
    <w:p w14:paraId="35A8F31A"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claims</w:t>
      </w:r>
    </w:p>
    <w:p w14:paraId="2D830DEE"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OPTIONAL. This parameter is used to request that specific Claims be returned. The value is a JSON objec</w:t>
      </w:r>
      <w:r>
        <w:rPr>
          <w:rFonts w:ascii="Verdana" w:eastAsia="Times New Roman" w:hAnsi="Verdana"/>
          <w:color w:val="000000"/>
          <w:lang w:val="en"/>
        </w:rPr>
        <w:t xml:space="preserve">t listing the requested Claims. </w:t>
      </w:r>
    </w:p>
    <w:p w14:paraId="17BA2301"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registration</w:t>
      </w:r>
    </w:p>
    <w:p w14:paraId="5ADD9209"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Dynamic Client Registration. </w:t>
      </w:r>
    </w:p>
    <w:p w14:paraId="013857B6"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request</w:t>
      </w:r>
    </w:p>
    <w:p w14:paraId="69899EEE" w14:textId="77777777" w:rsidR="00000000" w:rsidRDefault="0023144C" w:rsidP="0023144C">
      <w:pPr>
        <w:spacing w:before="0" w:beforeAutospacing="0" w:after="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OPTIONAL. Request Obj</w:t>
      </w:r>
      <w:r>
        <w:rPr>
          <w:rFonts w:ascii="Verdana" w:eastAsia="Times New Roman" w:hAnsi="Verdana"/>
          <w:color w:val="000000"/>
          <w:lang w:val="en"/>
        </w:rPr>
        <w:t xml:space="preserve">ect value. </w:t>
      </w:r>
    </w:p>
    <w:p w14:paraId="5FA30B0B" w14:textId="77777777" w:rsidR="00000000" w:rsidRDefault="0023144C" w:rsidP="0023144C">
      <w:pPr>
        <w:spacing w:before="0" w:beforeAutospacing="0" w:after="0" w:afterAutospacing="0"/>
        <w:ind w:left="1200" w:right="1200"/>
        <w:divId w:val="1222791808"/>
        <w:rPr>
          <w:rFonts w:ascii="Verdana" w:eastAsia="Times New Roman" w:hAnsi="Verdana"/>
          <w:color w:val="000000"/>
          <w:lang w:val="en"/>
        </w:rPr>
      </w:pPr>
      <w:r>
        <w:rPr>
          <w:rFonts w:ascii="Verdana" w:eastAsia="Times New Roman" w:hAnsi="Verdana"/>
          <w:color w:val="000000"/>
          <w:lang w:val="en"/>
        </w:rPr>
        <w:t>request_uri</w:t>
      </w:r>
    </w:p>
    <w:p w14:paraId="0CEB9099" w14:textId="77777777" w:rsidR="00000000" w:rsidRDefault="0023144C" w:rsidP="0023144C">
      <w:pPr>
        <w:spacing w:before="0" w:beforeAutospacing="0" w:afterAutospacing="0"/>
        <w:ind w:left="1920" w:right="1200"/>
        <w:divId w:val="1222791808"/>
        <w:rPr>
          <w:rFonts w:ascii="Verdana" w:eastAsia="Times New Roman" w:hAnsi="Verdana"/>
          <w:color w:val="000000"/>
          <w:lang w:val="en"/>
        </w:rPr>
      </w:pPr>
      <w:r>
        <w:rPr>
          <w:rFonts w:ascii="Verdana" w:eastAsia="Times New Roman" w:hAnsi="Verdana"/>
          <w:color w:val="000000"/>
          <w:lang w:val="en"/>
        </w:rPr>
        <w:t xml:space="preserve">OPTIONAL. URL that references a resource containing a Request Object value. </w:t>
      </w:r>
    </w:p>
    <w:p w14:paraId="4416EAC4" w14:textId="77777777" w:rsidR="00000000" w:rsidRDefault="0023144C">
      <w:pPr>
        <w:spacing w:before="0" w:beforeAutospacing="0" w:after="0" w:afterAutospacing="0"/>
        <w:divId w:val="164982122"/>
        <w:rPr>
          <w:rFonts w:ascii="Verdana" w:eastAsia="Times New Roman" w:hAnsi="Verdana"/>
          <w:color w:val="000000"/>
          <w:lang w:val="en"/>
        </w:rPr>
      </w:pPr>
      <w:bookmarkStart w:id="55" w:name="RequestMethods"/>
      <w:bookmarkEnd w:id="55"/>
    </w:p>
    <w:p w14:paraId="3E3928FC"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54657DC" w14:textId="77777777">
        <w:trPr>
          <w:divId w:val="164982122"/>
          <w:trHeight w:val="225"/>
          <w:tblCellSpacing w:w="15" w:type="dxa"/>
        </w:trPr>
        <w:tc>
          <w:tcPr>
            <w:tcW w:w="450" w:type="dxa"/>
            <w:shd w:val="clear" w:color="auto" w:fill="990000"/>
            <w:vAlign w:val="center"/>
            <w:hideMark/>
          </w:tcPr>
          <w:p w14:paraId="31E625D6"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A579F2" w14:textId="77777777" w:rsidR="00000000" w:rsidRDefault="0023144C">
      <w:pPr>
        <w:pStyle w:val="Heading3"/>
        <w:divId w:val="164982122"/>
        <w:rPr>
          <w:rFonts w:eastAsia="Times New Roman"/>
          <w:lang w:val="en"/>
        </w:rPr>
      </w:pPr>
      <w:bookmarkStart w:id="56" w:name="rfc.section.2.2.2"/>
      <w:bookmarkEnd w:id="56"/>
      <w:r>
        <w:rPr>
          <w:rFonts w:eastAsia="Times New Roman"/>
          <w:lang w:val="en"/>
        </w:rPr>
        <w:t>2.2.2.  Request Methods</w:t>
      </w:r>
    </w:p>
    <w:p w14:paraId="25442FC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There are three methods to construct and send the request to the Authorization Endpoint: </w:t>
      </w:r>
    </w:p>
    <w:p w14:paraId="43E8B5BC" w14:textId="77777777" w:rsidR="00000000" w:rsidRDefault="0023144C">
      <w:pPr>
        <w:numPr>
          <w:ilvl w:val="0"/>
          <w:numId w:val="4"/>
        </w:numPr>
        <w:ind w:left="1680" w:right="960"/>
        <w:divId w:val="164982122"/>
        <w:rPr>
          <w:rFonts w:ascii="Verdana" w:eastAsia="Times New Roman" w:hAnsi="Verdana"/>
          <w:color w:val="000000"/>
          <w:lang w:val="en"/>
        </w:rPr>
        <w:pPrChange w:id="57" w:author="Author" w:date="2013-06-27T18:34:00Z">
          <w:pPr>
            <w:numPr>
              <w:numId w:val="41"/>
            </w:numPr>
            <w:tabs>
              <w:tab w:val="num" w:pos="720"/>
            </w:tabs>
            <w:ind w:left="720" w:right="960" w:hanging="360"/>
            <w:divId w:val="164982122"/>
          </w:pPr>
        </w:pPrChange>
      </w:pPr>
      <w:r>
        <w:rPr>
          <w:rFonts w:ascii="Verdana" w:eastAsia="Times New Roman" w:hAnsi="Verdana"/>
          <w:color w:val="000000"/>
          <w:lang w:val="en"/>
        </w:rPr>
        <w:t xml:space="preserve">Simple Request Method </w:t>
      </w:r>
    </w:p>
    <w:p w14:paraId="5190D718" w14:textId="77777777" w:rsidR="00000000" w:rsidRDefault="0023144C">
      <w:pPr>
        <w:numPr>
          <w:ilvl w:val="0"/>
          <w:numId w:val="4"/>
        </w:numPr>
        <w:ind w:left="1680" w:right="960"/>
        <w:divId w:val="164982122"/>
        <w:rPr>
          <w:rFonts w:ascii="Verdana" w:eastAsia="Times New Roman" w:hAnsi="Verdana"/>
          <w:color w:val="000000"/>
          <w:lang w:val="en"/>
        </w:rPr>
        <w:pPrChange w:id="58" w:author="Author" w:date="2013-06-27T18:34:00Z">
          <w:pPr>
            <w:numPr>
              <w:numId w:val="41"/>
            </w:numPr>
            <w:tabs>
              <w:tab w:val="num" w:pos="720"/>
            </w:tabs>
            <w:ind w:left="720" w:right="960" w:hanging="360"/>
            <w:divId w:val="164982122"/>
          </w:pPr>
        </w:pPrChange>
      </w:pPr>
      <w:r>
        <w:rPr>
          <w:rFonts w:ascii="Verdana" w:eastAsia="Times New Roman" w:hAnsi="Verdana"/>
          <w:color w:val="000000"/>
          <w:lang w:val="en"/>
        </w:rPr>
        <w:t xml:space="preserve">Request Parameter Method </w:t>
      </w:r>
    </w:p>
    <w:p w14:paraId="3C989FD7" w14:textId="77777777" w:rsidR="00000000" w:rsidRDefault="0023144C">
      <w:pPr>
        <w:numPr>
          <w:ilvl w:val="0"/>
          <w:numId w:val="4"/>
        </w:numPr>
        <w:ind w:left="1680" w:right="960"/>
        <w:divId w:val="164982122"/>
        <w:rPr>
          <w:rFonts w:ascii="Verdana" w:eastAsia="Times New Roman" w:hAnsi="Verdana"/>
          <w:color w:val="000000"/>
          <w:lang w:val="en"/>
        </w:rPr>
        <w:pPrChange w:id="59" w:author="Author" w:date="2013-06-27T18:34:00Z">
          <w:pPr>
            <w:numPr>
              <w:numId w:val="41"/>
            </w:numPr>
            <w:tabs>
              <w:tab w:val="num" w:pos="720"/>
            </w:tabs>
            <w:ind w:left="720" w:right="960" w:hanging="360"/>
            <w:divId w:val="164982122"/>
          </w:pPr>
        </w:pPrChange>
      </w:pPr>
      <w:r>
        <w:rPr>
          <w:rFonts w:ascii="Verdana" w:eastAsia="Times New Roman" w:hAnsi="Verdana"/>
          <w:color w:val="000000"/>
          <w:lang w:val="en"/>
        </w:rPr>
        <w:t xml:space="preserve">Request File Method </w:t>
      </w:r>
    </w:p>
    <w:p w14:paraId="4638D91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Simple Request Method can be used in cases where signed or encrypted requests are not needed and where the size of the request does not exceed limits imposed by User-Agents. </w:t>
      </w:r>
    </w:p>
    <w:p w14:paraId="0DEC327A" w14:textId="77777777" w:rsidR="00000000" w:rsidRDefault="0023144C">
      <w:pPr>
        <w:pStyle w:val="NormalWeb"/>
        <w:divId w:val="164982122"/>
        <w:rPr>
          <w:rFonts w:ascii="Verdana" w:hAnsi="Verdana"/>
          <w:color w:val="000000"/>
          <w:lang w:val="en"/>
        </w:rPr>
      </w:pPr>
      <w:r>
        <w:rPr>
          <w:rFonts w:ascii="Verdana" w:hAnsi="Verdana"/>
          <w:color w:val="000000"/>
          <w:lang w:val="en"/>
        </w:rPr>
        <w:t>The Request Parameter Method is used when the Client wants or needs to send a</w:t>
      </w:r>
      <w:r>
        <w:rPr>
          <w:rFonts w:ascii="Verdana" w:hAnsi="Verdana"/>
          <w:color w:val="000000"/>
          <w:lang w:val="en"/>
        </w:rPr>
        <w:t xml:space="preserve">n OpenID Connect request as a single, self-contained Request Object value. This method enables requests to be signed and optionally encrypted. Like the Simple Request Method, some requests using this method can exceed limits imposed by User-Agents. </w:t>
      </w:r>
    </w:p>
    <w:p w14:paraId="395928DE" w14:textId="77777777" w:rsidR="00000000" w:rsidRDefault="0023144C">
      <w:pPr>
        <w:pStyle w:val="NormalWeb"/>
        <w:divId w:val="164982122"/>
        <w:rPr>
          <w:rFonts w:ascii="Verdana" w:hAnsi="Verdana"/>
          <w:color w:val="000000"/>
          <w:lang w:val="en"/>
        </w:rPr>
      </w:pPr>
      <w:r>
        <w:rPr>
          <w:rFonts w:ascii="Verdana" w:hAnsi="Verdana"/>
          <w:color w:val="000000"/>
          <w:lang w:val="en"/>
        </w:rPr>
        <w:t>The Re</w:t>
      </w:r>
      <w:r>
        <w:rPr>
          <w:rFonts w:ascii="Verdana" w:hAnsi="Verdana"/>
          <w:color w:val="000000"/>
          <w:lang w:val="en"/>
        </w:rPr>
        <w:t>quest File Method works similarly to the Request Parameter Method but differs in that it sends a URL as a reference to the Request Object. It enables large requests to be sent securely and compactly even on User-Agents with limited capabilities. Clients MA</w:t>
      </w:r>
      <w:r>
        <w:rPr>
          <w:rFonts w:ascii="Verdana" w:hAnsi="Verdana"/>
          <w:color w:val="000000"/>
          <w:lang w:val="en"/>
        </w:rPr>
        <w:t xml:space="preserve">Y use the Request File Method to minimize the request size. </w:t>
      </w:r>
    </w:p>
    <w:p w14:paraId="2C81AF7B" w14:textId="77777777" w:rsidR="00000000" w:rsidRDefault="0023144C">
      <w:pPr>
        <w:spacing w:before="0" w:beforeAutospacing="0" w:after="0" w:afterAutospacing="0"/>
        <w:divId w:val="164982122"/>
        <w:rPr>
          <w:rFonts w:ascii="Verdana" w:eastAsia="Times New Roman" w:hAnsi="Verdana"/>
          <w:color w:val="000000"/>
          <w:lang w:val="en"/>
        </w:rPr>
      </w:pPr>
      <w:bookmarkStart w:id="60" w:name="SimpleRequestMethod"/>
      <w:bookmarkEnd w:id="60"/>
    </w:p>
    <w:p w14:paraId="0635CB91"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93BC60" w14:textId="77777777">
        <w:trPr>
          <w:divId w:val="164982122"/>
          <w:trHeight w:val="225"/>
          <w:tblCellSpacing w:w="15" w:type="dxa"/>
        </w:trPr>
        <w:tc>
          <w:tcPr>
            <w:tcW w:w="450" w:type="dxa"/>
            <w:shd w:val="clear" w:color="auto" w:fill="990000"/>
            <w:vAlign w:val="center"/>
            <w:hideMark/>
          </w:tcPr>
          <w:p w14:paraId="58CF30E6"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AE7A08" w14:textId="77777777" w:rsidR="00000000" w:rsidRDefault="0023144C">
      <w:pPr>
        <w:pStyle w:val="Heading3"/>
        <w:divId w:val="164982122"/>
        <w:rPr>
          <w:rFonts w:eastAsia="Times New Roman"/>
          <w:lang w:val="en"/>
        </w:rPr>
      </w:pPr>
      <w:bookmarkStart w:id="61" w:name="rfc.section.2.2.2.1"/>
      <w:bookmarkEnd w:id="61"/>
      <w:r>
        <w:rPr>
          <w:rFonts w:eastAsia="Times New Roman"/>
          <w:lang w:val="en"/>
        </w:rPr>
        <w:t>2.2.2.1.  Simple Request Method</w:t>
      </w:r>
    </w:p>
    <w:p w14:paraId="1D8C3F8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prepares an Authorization Request to the Authorization Endpoint using the appropriate parameters. If using the HTTP </w:t>
      </w:r>
      <w:r>
        <w:rPr>
          <w:rStyle w:val="HTMLTypewriter"/>
          <w:lang w:val="en"/>
        </w:rPr>
        <w:t>GET</w:t>
      </w:r>
      <w:r>
        <w:rPr>
          <w:rFonts w:ascii="Verdana" w:hAnsi="Verdana"/>
          <w:color w:val="000000"/>
          <w:lang w:val="en"/>
        </w:rPr>
        <w:t xml:space="preserve"> method, the request parameters are serialized using URI Query</w:t>
      </w:r>
      <w:r>
        <w:rPr>
          <w:rFonts w:ascii="Verdana" w:hAnsi="Verdana"/>
          <w:color w:val="000000"/>
          <w:lang w:val="en"/>
        </w:rPr>
        <w:t xml:space="preserve"> String Serialization, per </w:t>
      </w:r>
      <w:hyperlink w:anchor="qss" w:history="1">
        <w:r>
          <w:rPr>
            <w:rStyle w:val="Hyperlink"/>
            <w:rFonts w:ascii="Verdana" w:hAnsi="Verdana"/>
            <w:u w:val="none"/>
            <w:lang w:val="en"/>
          </w:rPr>
          <w:t>Section 7.1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_serialization" w:history="1">
        <w:r>
          <w:rPr>
            <w:rStyle w:val="Hyperlink"/>
            <w:rFonts w:ascii="Verdana" w:hAnsi="Verdana"/>
            <w:u w:val="none"/>
            <w:lang w:val="en"/>
          </w:rPr>
          <w:t>Section 7.2</w:t>
        </w:r>
        <w:r>
          <w:rPr>
            <w:rStyle w:val="Hyperlink"/>
            <w:rFonts w:ascii="Verdana" w:hAnsi="Verdana"/>
            <w:vanish/>
            <w:u w:val="none"/>
            <w:lang w:val="en"/>
          </w:rPr>
          <w:t xml:space="preserve"> (</w:t>
        </w:r>
        <w:r>
          <w:rPr>
            <w:rStyle w:val="Hyperlink"/>
            <w:rFonts w:ascii="Verdana" w:hAnsi="Verdana"/>
            <w:vanish/>
            <w:u w:val="none"/>
            <w:lang w:val="en"/>
          </w:rPr>
          <w:t>Form Serialization)</w:t>
        </w:r>
      </w:hyperlink>
      <w:r>
        <w:rPr>
          <w:rFonts w:ascii="Verdana" w:hAnsi="Verdana"/>
          <w:color w:val="000000"/>
          <w:lang w:val="en"/>
        </w:rPr>
        <w:t xml:space="preserve">. </w:t>
      </w:r>
    </w:p>
    <w:p w14:paraId="286CECF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following is a non-normative example of an Authorization Request URL (with line wraps within values for display purposes only): </w:t>
      </w:r>
    </w:p>
    <w:p w14:paraId="75CC8E6F" w14:textId="77777777" w:rsidR="00000000" w:rsidRDefault="0023144C" w:rsidP="0023144C">
      <w:pPr>
        <w:pStyle w:val="HTMLPreformatted"/>
        <w:ind w:left="1200" w:right="480"/>
        <w:divId w:val="729498196"/>
        <w:rPr>
          <w:lang w:val="en"/>
        </w:rPr>
      </w:pPr>
    </w:p>
    <w:p w14:paraId="43812113" w14:textId="77777777" w:rsidR="00000000" w:rsidRDefault="0023144C" w:rsidP="0023144C">
      <w:pPr>
        <w:pStyle w:val="HTMLPreformatted"/>
        <w:ind w:left="1200" w:right="480"/>
        <w:divId w:val="729498196"/>
        <w:rPr>
          <w:lang w:val="en"/>
        </w:rPr>
      </w:pPr>
      <w:r>
        <w:rPr>
          <w:lang w:val="en"/>
        </w:rPr>
        <w:t xml:space="preserve">  https://server.example.com/op/authorize?</w:t>
      </w:r>
    </w:p>
    <w:p w14:paraId="4BDEAD58" w14:textId="77777777" w:rsidR="00000000" w:rsidRDefault="0023144C" w:rsidP="0023144C">
      <w:pPr>
        <w:pStyle w:val="HTMLPreformatted"/>
        <w:ind w:left="1200" w:right="480"/>
        <w:divId w:val="729498196"/>
        <w:rPr>
          <w:lang w:val="en"/>
        </w:rPr>
      </w:pPr>
      <w:r>
        <w:rPr>
          <w:lang w:val="en"/>
        </w:rPr>
        <w:t xml:space="preserve">    response_type=code%20id_token</w:t>
      </w:r>
    </w:p>
    <w:p w14:paraId="38ACE1D6" w14:textId="77777777" w:rsidR="00000000" w:rsidRDefault="0023144C" w:rsidP="0023144C">
      <w:pPr>
        <w:pStyle w:val="HTMLPreformatted"/>
        <w:ind w:left="1200" w:right="480"/>
        <w:divId w:val="729498196"/>
        <w:rPr>
          <w:lang w:val="en"/>
        </w:rPr>
      </w:pPr>
      <w:r>
        <w:rPr>
          <w:lang w:val="en"/>
        </w:rPr>
        <w:t xml:space="preserve">    &amp;</w:t>
      </w:r>
      <w:r>
        <w:rPr>
          <w:lang w:val="en"/>
        </w:rPr>
        <w:t>client_id=s6BhdRkqt3</w:t>
      </w:r>
    </w:p>
    <w:p w14:paraId="5B60928D" w14:textId="77777777" w:rsidR="00000000" w:rsidRDefault="0023144C" w:rsidP="0023144C">
      <w:pPr>
        <w:pStyle w:val="HTMLPreformatted"/>
        <w:ind w:left="1200" w:right="480"/>
        <w:divId w:val="729498196"/>
        <w:rPr>
          <w:lang w:val="en"/>
        </w:rPr>
      </w:pPr>
      <w:r>
        <w:rPr>
          <w:lang w:val="en"/>
        </w:rPr>
        <w:t xml:space="preserve">    &amp;redirect_uri=https%3A%2F%2Fclient.example.org%2Fcb</w:t>
      </w:r>
    </w:p>
    <w:p w14:paraId="22E313D3" w14:textId="77777777" w:rsidR="00000000" w:rsidRDefault="0023144C" w:rsidP="0023144C">
      <w:pPr>
        <w:pStyle w:val="HTMLPreformatted"/>
        <w:ind w:left="1200" w:right="480"/>
        <w:divId w:val="729498196"/>
        <w:rPr>
          <w:lang w:val="en"/>
        </w:rPr>
      </w:pPr>
      <w:r>
        <w:rPr>
          <w:lang w:val="en"/>
        </w:rPr>
        <w:t xml:space="preserve">    &amp;scope=openid%20profile%20email</w:t>
      </w:r>
    </w:p>
    <w:p w14:paraId="7C7C4F01" w14:textId="77777777" w:rsidR="00000000" w:rsidRDefault="0023144C" w:rsidP="0023144C">
      <w:pPr>
        <w:pStyle w:val="HTMLPreformatted"/>
        <w:ind w:left="1200" w:right="480"/>
        <w:divId w:val="729498196"/>
        <w:rPr>
          <w:lang w:val="en"/>
        </w:rPr>
      </w:pPr>
      <w:r>
        <w:rPr>
          <w:lang w:val="en"/>
        </w:rPr>
        <w:t xml:space="preserve">    &amp;nonce=n-0S6_WzA2Mj</w:t>
      </w:r>
    </w:p>
    <w:p w14:paraId="47EFD2E6" w14:textId="77777777" w:rsidR="00000000" w:rsidRDefault="0023144C" w:rsidP="0023144C">
      <w:pPr>
        <w:pStyle w:val="HTMLPreformatted"/>
        <w:ind w:left="1200" w:right="480"/>
        <w:divId w:val="729498196"/>
        <w:rPr>
          <w:lang w:val="en"/>
        </w:rPr>
      </w:pPr>
      <w:r>
        <w:rPr>
          <w:lang w:val="en"/>
        </w:rPr>
        <w:t xml:space="preserve">    &amp;state=af0ifjsldkj</w:t>
      </w:r>
    </w:p>
    <w:p w14:paraId="567A8D02" w14:textId="77777777" w:rsidR="00000000" w:rsidRDefault="0023144C">
      <w:pPr>
        <w:spacing w:before="0" w:beforeAutospacing="0" w:after="0" w:afterAutospacing="0"/>
        <w:divId w:val="164982122"/>
        <w:rPr>
          <w:rFonts w:ascii="Verdana" w:eastAsia="Times New Roman" w:hAnsi="Verdana"/>
          <w:color w:val="000000"/>
          <w:lang w:val="en"/>
        </w:rPr>
      </w:pPr>
      <w:bookmarkStart w:id="62" w:name="norm_req"/>
      <w:bookmarkEnd w:id="62"/>
    </w:p>
    <w:p w14:paraId="36805C32"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6FC05A5" w14:textId="77777777">
        <w:trPr>
          <w:divId w:val="164982122"/>
          <w:trHeight w:val="225"/>
          <w:tblCellSpacing w:w="15" w:type="dxa"/>
        </w:trPr>
        <w:tc>
          <w:tcPr>
            <w:tcW w:w="450" w:type="dxa"/>
            <w:shd w:val="clear" w:color="auto" w:fill="990000"/>
            <w:vAlign w:val="center"/>
            <w:hideMark/>
          </w:tcPr>
          <w:p w14:paraId="755DB52A"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71484F" w14:textId="77777777" w:rsidR="00000000" w:rsidRDefault="0023144C">
      <w:pPr>
        <w:pStyle w:val="Heading3"/>
        <w:divId w:val="164982122"/>
        <w:rPr>
          <w:rFonts w:eastAsia="Times New Roman"/>
          <w:lang w:val="en"/>
        </w:rPr>
      </w:pPr>
      <w:bookmarkStart w:id="63" w:name="rfc.section.2.2.2.1.1"/>
      <w:bookmarkEnd w:id="63"/>
      <w:r>
        <w:rPr>
          <w:rFonts w:eastAsia="Times New Roman"/>
          <w:lang w:val="en"/>
        </w:rPr>
        <w:t>2.2.2.1.1.  Client Sends Simple Request</w:t>
      </w:r>
    </w:p>
    <w:p w14:paraId="6DEFCF7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Having constructed the Authorization Request, the Client sends it </w:t>
      </w:r>
      <w:r>
        <w:rPr>
          <w:rFonts w:ascii="Verdana" w:hAnsi="Verdana"/>
          <w:color w:val="000000"/>
          <w:lang w:val="en"/>
        </w:rPr>
        <w:t xml:space="preserve">to the Authorization Endpoint using HTTPS. </w:t>
      </w:r>
    </w:p>
    <w:p w14:paraId="23F72775"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using HTTP redirect (with line wraps within values for display purposes only): </w:t>
      </w:r>
    </w:p>
    <w:p w14:paraId="5BB16687" w14:textId="77777777" w:rsidR="00000000" w:rsidRDefault="0023144C" w:rsidP="0023144C">
      <w:pPr>
        <w:pStyle w:val="HTMLPreformatted"/>
        <w:ind w:left="1200" w:right="480"/>
        <w:divId w:val="323171626"/>
        <w:rPr>
          <w:lang w:val="en"/>
        </w:rPr>
      </w:pPr>
    </w:p>
    <w:p w14:paraId="3FB73DA2" w14:textId="77777777" w:rsidR="00000000" w:rsidRDefault="0023144C" w:rsidP="0023144C">
      <w:pPr>
        <w:pStyle w:val="HTMLPreformatted"/>
        <w:ind w:left="1200" w:right="480"/>
        <w:divId w:val="323171626"/>
        <w:rPr>
          <w:lang w:val="en"/>
        </w:rPr>
      </w:pPr>
      <w:r>
        <w:rPr>
          <w:lang w:val="en"/>
        </w:rPr>
        <w:t xml:space="preserve">  HTTP/1.1 302 Found</w:t>
      </w:r>
    </w:p>
    <w:p w14:paraId="73C43B9A" w14:textId="77777777" w:rsidR="00000000" w:rsidRDefault="0023144C" w:rsidP="0023144C">
      <w:pPr>
        <w:pStyle w:val="HTMLPreformatted"/>
        <w:ind w:left="1200" w:right="480"/>
        <w:divId w:val="323171626"/>
        <w:rPr>
          <w:lang w:val="en"/>
        </w:rPr>
      </w:pPr>
      <w:r>
        <w:rPr>
          <w:lang w:val="en"/>
        </w:rPr>
        <w:t xml:space="preserve">  Location: https://server.example.com/authorize?</w:t>
      </w:r>
    </w:p>
    <w:p w14:paraId="4A2F7549" w14:textId="77777777" w:rsidR="00000000" w:rsidRDefault="0023144C" w:rsidP="0023144C">
      <w:pPr>
        <w:pStyle w:val="HTMLPreformatted"/>
        <w:ind w:left="1200" w:right="480"/>
        <w:divId w:val="323171626"/>
        <w:rPr>
          <w:lang w:val="en"/>
        </w:rPr>
      </w:pPr>
      <w:r>
        <w:rPr>
          <w:lang w:val="en"/>
        </w:rPr>
        <w:t xml:space="preserve">    </w:t>
      </w:r>
      <w:r>
        <w:rPr>
          <w:lang w:val="en"/>
        </w:rPr>
        <w:t>response_type=code%20id_token</w:t>
      </w:r>
    </w:p>
    <w:p w14:paraId="19B3528E" w14:textId="77777777" w:rsidR="00000000" w:rsidRDefault="0023144C" w:rsidP="0023144C">
      <w:pPr>
        <w:pStyle w:val="HTMLPreformatted"/>
        <w:ind w:left="1200" w:right="480"/>
        <w:divId w:val="323171626"/>
        <w:rPr>
          <w:lang w:val="en"/>
        </w:rPr>
      </w:pPr>
      <w:r>
        <w:rPr>
          <w:lang w:val="en"/>
        </w:rPr>
        <w:t xml:space="preserve">    &amp;client_id=s6BhdRkqt3</w:t>
      </w:r>
    </w:p>
    <w:p w14:paraId="0F72CDAF" w14:textId="77777777" w:rsidR="00000000" w:rsidRDefault="0023144C" w:rsidP="0023144C">
      <w:pPr>
        <w:pStyle w:val="HTMLPreformatted"/>
        <w:ind w:left="1200" w:right="480"/>
        <w:divId w:val="323171626"/>
        <w:rPr>
          <w:lang w:val="en"/>
        </w:rPr>
      </w:pPr>
      <w:r>
        <w:rPr>
          <w:lang w:val="en"/>
        </w:rPr>
        <w:t xml:space="preserve">    &amp;redirect_uri=https%3A%2F%2Fclient.example.org%2Fcb</w:t>
      </w:r>
    </w:p>
    <w:p w14:paraId="4249599D" w14:textId="77777777" w:rsidR="00000000" w:rsidRDefault="0023144C" w:rsidP="0023144C">
      <w:pPr>
        <w:pStyle w:val="HTMLPreformatted"/>
        <w:ind w:left="1200" w:right="480"/>
        <w:divId w:val="323171626"/>
        <w:rPr>
          <w:lang w:val="en"/>
        </w:rPr>
      </w:pPr>
      <w:r>
        <w:rPr>
          <w:lang w:val="en"/>
        </w:rPr>
        <w:t xml:space="preserve">    &amp;scope=openid%20profile%20email</w:t>
      </w:r>
    </w:p>
    <w:p w14:paraId="12FFA7DE" w14:textId="77777777" w:rsidR="00000000" w:rsidRDefault="0023144C" w:rsidP="0023144C">
      <w:pPr>
        <w:pStyle w:val="HTMLPreformatted"/>
        <w:ind w:left="1200" w:right="480"/>
        <w:divId w:val="323171626"/>
        <w:rPr>
          <w:lang w:val="en"/>
        </w:rPr>
      </w:pPr>
      <w:r>
        <w:rPr>
          <w:lang w:val="en"/>
        </w:rPr>
        <w:t xml:space="preserve">    &amp;nonce=n-0S6_WzA2Mj</w:t>
      </w:r>
    </w:p>
    <w:p w14:paraId="74D79C3A" w14:textId="77777777" w:rsidR="00000000" w:rsidRDefault="0023144C" w:rsidP="0023144C">
      <w:pPr>
        <w:pStyle w:val="HTMLPreformatted"/>
        <w:ind w:left="1200" w:right="480"/>
        <w:divId w:val="323171626"/>
        <w:rPr>
          <w:lang w:val="en"/>
        </w:rPr>
      </w:pPr>
      <w:r>
        <w:rPr>
          <w:lang w:val="en"/>
        </w:rPr>
        <w:t xml:space="preserve">    &amp;state=af0ifjsldkj</w:t>
      </w:r>
    </w:p>
    <w:p w14:paraId="0E916033" w14:textId="77777777" w:rsidR="00000000" w:rsidRDefault="0023144C">
      <w:pPr>
        <w:spacing w:before="0" w:beforeAutospacing="0" w:after="0" w:afterAutospacing="0"/>
        <w:divId w:val="164982122"/>
        <w:rPr>
          <w:rFonts w:ascii="Verdana" w:eastAsia="Times New Roman" w:hAnsi="Verdana"/>
          <w:color w:val="000000"/>
          <w:lang w:val="en"/>
        </w:rPr>
      </w:pPr>
      <w:bookmarkStart w:id="64" w:name="req_param_method"/>
      <w:bookmarkEnd w:id="64"/>
    </w:p>
    <w:p w14:paraId="7A243334"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5C1C9CF" w14:textId="77777777">
        <w:trPr>
          <w:divId w:val="164982122"/>
          <w:trHeight w:val="225"/>
          <w:tblCellSpacing w:w="15" w:type="dxa"/>
        </w:trPr>
        <w:tc>
          <w:tcPr>
            <w:tcW w:w="450" w:type="dxa"/>
            <w:shd w:val="clear" w:color="auto" w:fill="990000"/>
            <w:vAlign w:val="center"/>
            <w:hideMark/>
          </w:tcPr>
          <w:p w14:paraId="59CD5850"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67CE62" w14:textId="77777777" w:rsidR="00000000" w:rsidRDefault="0023144C">
      <w:pPr>
        <w:pStyle w:val="Heading3"/>
        <w:divId w:val="164982122"/>
        <w:rPr>
          <w:rFonts w:eastAsia="Times New Roman"/>
          <w:lang w:val="en"/>
        </w:rPr>
      </w:pPr>
      <w:bookmarkStart w:id="65" w:name="rfc.section.2.2.2.2"/>
      <w:bookmarkEnd w:id="65"/>
      <w:r>
        <w:rPr>
          <w:rFonts w:eastAsia="Times New Roman"/>
          <w:lang w:val="en"/>
        </w:rPr>
        <w:t>2.2.2.2.  Request Parameter Method</w:t>
      </w:r>
    </w:p>
    <w:p w14:paraId="37656AA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prepares an Authorization Request to the </w:t>
      </w:r>
      <w:r>
        <w:rPr>
          <w:rFonts w:ascii="Verdana" w:hAnsi="Verdana"/>
          <w:color w:val="000000"/>
          <w:lang w:val="en"/>
        </w:rPr>
        <w:t xml:space="preserve">Authorization Endpoint using the appropriate HTTP parameter serialization. The Client SHOULD construct the request using the HTTP </w:t>
      </w:r>
      <w:r>
        <w:rPr>
          <w:rStyle w:val="HTMLTypewriter"/>
          <w:lang w:val="en"/>
        </w:rPr>
        <w:t>POST</w:t>
      </w:r>
      <w:r>
        <w:rPr>
          <w:rFonts w:ascii="Verdana" w:hAnsi="Verdana"/>
          <w:color w:val="000000"/>
          <w:lang w:val="en"/>
        </w:rPr>
        <w:t xml:space="preserve"> method, but MAY use the HTTP </w:t>
      </w:r>
      <w:r>
        <w:rPr>
          <w:rStyle w:val="HTMLTypewriter"/>
          <w:lang w:val="en"/>
        </w:rPr>
        <w:t>GET</w:t>
      </w:r>
      <w:r>
        <w:rPr>
          <w:rFonts w:ascii="Verdana" w:hAnsi="Verdana"/>
          <w:color w:val="000000"/>
          <w:lang w:val="en"/>
        </w:rPr>
        <w:t xml:space="preserve"> method. </w:t>
      </w:r>
    </w:p>
    <w:p w14:paraId="48BA705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Request MUST include the </w:t>
      </w:r>
      <w:r>
        <w:rPr>
          <w:rStyle w:val="HTMLTypewriter"/>
          <w:lang w:val="en"/>
        </w:rPr>
        <w:t>request</w:t>
      </w:r>
      <w:r>
        <w:rPr>
          <w:rFonts w:ascii="Verdana" w:hAnsi="Verdana"/>
          <w:color w:val="000000"/>
          <w:lang w:val="en"/>
        </w:rPr>
        <w:t xml:space="preserve"> parameter defined in </w:t>
      </w:r>
      <w:hyperlink w:anchor="RequestParameters" w:history="1">
        <w:r>
          <w:rPr>
            <w:rStyle w:val="Hyperlink"/>
            <w:rFonts w:ascii="Verdana" w:hAnsi="Verdana"/>
            <w:u w:val="none"/>
            <w:lang w:val="en"/>
          </w:rPr>
          <w:t>Section 2.2.1.1</w:t>
        </w:r>
        <w:r>
          <w:rPr>
            <w:rStyle w:val="Hyperlink"/>
            <w:rFonts w:ascii="Verdana" w:hAnsi="Verdana"/>
            <w:vanish/>
            <w:u w:val="none"/>
            <w:lang w:val="en"/>
          </w:rPr>
          <w:t xml:space="preserve"> (Request Parameters)</w:t>
        </w:r>
      </w:hyperlink>
      <w:r>
        <w:rPr>
          <w:rFonts w:ascii="Verdana" w:hAnsi="Verdana"/>
          <w:color w:val="000000"/>
          <w:lang w:val="en"/>
        </w:rPr>
        <w:t xml:space="preserve">. The Authorization Request MUST NOT include the </w:t>
      </w:r>
      <w:r>
        <w:rPr>
          <w:rStyle w:val="HTMLTypewriter"/>
          <w:lang w:val="en"/>
        </w:rPr>
        <w:t>request_uri</w:t>
      </w:r>
      <w:r>
        <w:rPr>
          <w:rFonts w:ascii="Verdana" w:hAnsi="Verdana"/>
          <w:color w:val="000000"/>
          <w:lang w:val="en"/>
        </w:rPr>
        <w:t xml:space="preserve"> parameter. </w:t>
      </w:r>
    </w:p>
    <w:p w14:paraId="3373F53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parameter is a Request Object represented as a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w:t>
        </w:r>
        <w:r>
          <w:rPr>
            <w:rStyle w:val="Hyperlink"/>
            <w:rFonts w:ascii="Verdana" w:hAnsi="Verdana"/>
            <w:vanish/>
            <w:u w:val="none"/>
            <w:lang w:val="en"/>
          </w:rPr>
          <w:t>and N. Sakimura, “JSON Web Token (JWT),” May 2013.)</w:t>
        </w:r>
      </w:hyperlink>
      <w:r>
        <w:rPr>
          <w:rFonts w:ascii="Verdana" w:hAnsi="Verdana"/>
          <w:color w:val="000000"/>
          <w:lang w:val="en"/>
        </w:rPr>
        <w:t xml:space="preserve"> [JWT] containing a set of OpenID Connect request parameters. The Request Object MAY be a Plaintext JWT, signed, or signed and encrypted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w:t>
        </w:r>
        <w:r>
          <w:rPr>
            <w:rStyle w:val="Hyperlink"/>
            <w:rFonts w:ascii="Verdana" w:hAnsi="Verdana"/>
            <w:vanish/>
            <w:u w:val="none"/>
            <w:lang w:val="en"/>
          </w:rPr>
          <w:t>Sakimura, “JSON Web Signature (JWS),” May 2013.)</w:t>
        </w:r>
      </w:hyperlink>
      <w:r>
        <w:rPr>
          <w:rFonts w:ascii="Verdana" w:hAnsi="Verdana"/>
          <w:color w:val="000000"/>
          <w:lang w:val="en"/>
        </w:rPr>
        <w:t xml:space="preserve"> [JWS] and/or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thereby enabling authentication, integrity, non-repudiation, and/or conf</w:t>
      </w:r>
      <w:r>
        <w:rPr>
          <w:rFonts w:ascii="Verdana" w:hAnsi="Verdana"/>
          <w:color w:val="000000"/>
          <w:lang w:val="en"/>
        </w:rPr>
        <w:t xml:space="preserve">identiality to be achieved. </w:t>
      </w:r>
    </w:p>
    <w:p w14:paraId="02925F3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following is a non-normative example of the Claims in a Request Object before base64url encoding and signing: </w:t>
      </w:r>
    </w:p>
    <w:p w14:paraId="445BE24D" w14:textId="77777777" w:rsidR="00000000" w:rsidRDefault="0023144C" w:rsidP="0023144C">
      <w:pPr>
        <w:pStyle w:val="HTMLPreformatted"/>
        <w:ind w:left="1200" w:right="480"/>
        <w:divId w:val="1016421847"/>
        <w:rPr>
          <w:lang w:val="en"/>
        </w:rPr>
      </w:pPr>
    </w:p>
    <w:p w14:paraId="14058097" w14:textId="77777777" w:rsidR="00000000" w:rsidRDefault="0023144C" w:rsidP="0023144C">
      <w:pPr>
        <w:pStyle w:val="HTMLPreformatted"/>
        <w:ind w:left="1200" w:right="480"/>
        <w:divId w:val="1016421847"/>
        <w:rPr>
          <w:lang w:val="en"/>
        </w:rPr>
      </w:pPr>
      <w:r>
        <w:rPr>
          <w:lang w:val="en"/>
        </w:rPr>
        <w:t xml:space="preserve">  {</w:t>
      </w:r>
    </w:p>
    <w:p w14:paraId="3222D874" w14:textId="77777777" w:rsidR="00000000" w:rsidRDefault="0023144C" w:rsidP="0023144C">
      <w:pPr>
        <w:pStyle w:val="HTMLPreformatted"/>
        <w:ind w:left="1200" w:right="480"/>
        <w:divId w:val="1016421847"/>
        <w:rPr>
          <w:lang w:val="en"/>
        </w:rPr>
      </w:pPr>
      <w:r>
        <w:rPr>
          <w:lang w:val="en"/>
        </w:rPr>
        <w:t xml:space="preserve">   "response_type": "code id_token",</w:t>
      </w:r>
    </w:p>
    <w:p w14:paraId="7DD6AB6F" w14:textId="77777777" w:rsidR="00000000" w:rsidRDefault="0023144C" w:rsidP="0023144C">
      <w:pPr>
        <w:pStyle w:val="HTMLPreformatted"/>
        <w:ind w:left="1200" w:right="480"/>
        <w:divId w:val="1016421847"/>
        <w:rPr>
          <w:lang w:val="en"/>
        </w:rPr>
      </w:pPr>
      <w:r>
        <w:rPr>
          <w:lang w:val="en"/>
        </w:rPr>
        <w:t xml:space="preserve">   "client_id": "s6BhdRkqt3",</w:t>
      </w:r>
    </w:p>
    <w:p w14:paraId="2F7BC49A" w14:textId="77777777" w:rsidR="00000000" w:rsidRDefault="0023144C" w:rsidP="0023144C">
      <w:pPr>
        <w:pStyle w:val="HTMLPreformatted"/>
        <w:ind w:left="1200" w:right="480"/>
        <w:divId w:val="1016421847"/>
        <w:rPr>
          <w:lang w:val="en"/>
        </w:rPr>
      </w:pPr>
      <w:r>
        <w:rPr>
          <w:lang w:val="en"/>
        </w:rPr>
        <w:t xml:space="preserve">   </w:t>
      </w:r>
      <w:r>
        <w:rPr>
          <w:lang w:val="en"/>
        </w:rPr>
        <w:t>"redirect_uri": "https://client.example.org/cb",</w:t>
      </w:r>
    </w:p>
    <w:p w14:paraId="3A32046A" w14:textId="77777777" w:rsidR="00000000" w:rsidRDefault="0023144C" w:rsidP="0023144C">
      <w:pPr>
        <w:pStyle w:val="HTMLPreformatted"/>
        <w:ind w:left="1200" w:right="480"/>
        <w:divId w:val="1016421847"/>
        <w:rPr>
          <w:lang w:val="en"/>
        </w:rPr>
      </w:pPr>
      <w:r>
        <w:rPr>
          <w:lang w:val="en"/>
        </w:rPr>
        <w:t xml:space="preserve">   "scope": "openid",</w:t>
      </w:r>
    </w:p>
    <w:p w14:paraId="2BE02063" w14:textId="77777777" w:rsidR="00000000" w:rsidRDefault="0023144C" w:rsidP="0023144C">
      <w:pPr>
        <w:pStyle w:val="HTMLPreformatted"/>
        <w:ind w:left="1200" w:right="480"/>
        <w:divId w:val="1016421847"/>
        <w:rPr>
          <w:lang w:val="en"/>
        </w:rPr>
      </w:pPr>
      <w:r>
        <w:rPr>
          <w:lang w:val="en"/>
        </w:rPr>
        <w:t xml:space="preserve">   "state": "af0ifjsldkj",</w:t>
      </w:r>
    </w:p>
    <w:p w14:paraId="5047538D" w14:textId="77777777" w:rsidR="00000000" w:rsidRDefault="0023144C" w:rsidP="0023144C">
      <w:pPr>
        <w:pStyle w:val="HTMLPreformatted"/>
        <w:ind w:left="1200" w:right="480"/>
        <w:divId w:val="1016421847"/>
        <w:rPr>
          <w:lang w:val="en"/>
        </w:rPr>
      </w:pPr>
      <w:r>
        <w:rPr>
          <w:lang w:val="en"/>
        </w:rPr>
        <w:t xml:space="preserve">   "nonce": "n-0S6_WzA2Mj",</w:t>
      </w:r>
    </w:p>
    <w:p w14:paraId="5B5D1D0A" w14:textId="77777777" w:rsidR="00000000" w:rsidRDefault="0023144C" w:rsidP="0023144C">
      <w:pPr>
        <w:pStyle w:val="HTMLPreformatted"/>
        <w:ind w:left="1200" w:right="480"/>
        <w:divId w:val="1016421847"/>
        <w:rPr>
          <w:lang w:val="en"/>
        </w:rPr>
      </w:pPr>
      <w:r>
        <w:rPr>
          <w:lang w:val="en"/>
        </w:rPr>
        <w:t xml:space="preserve">   "max_age": 86400,</w:t>
      </w:r>
    </w:p>
    <w:p w14:paraId="1E2FFA27" w14:textId="77777777" w:rsidR="00000000" w:rsidRDefault="0023144C" w:rsidP="0023144C">
      <w:pPr>
        <w:pStyle w:val="HTMLPreformatted"/>
        <w:ind w:left="1200" w:right="480"/>
        <w:divId w:val="1016421847"/>
        <w:rPr>
          <w:lang w:val="en"/>
        </w:rPr>
      </w:pPr>
      <w:r>
        <w:rPr>
          <w:lang w:val="en"/>
        </w:rPr>
        <w:t xml:space="preserve">   "claims":</w:t>
      </w:r>
    </w:p>
    <w:p w14:paraId="319C64C3" w14:textId="77777777" w:rsidR="00000000" w:rsidRDefault="0023144C" w:rsidP="0023144C">
      <w:pPr>
        <w:pStyle w:val="HTMLPreformatted"/>
        <w:ind w:left="1200" w:right="480"/>
        <w:divId w:val="1016421847"/>
        <w:rPr>
          <w:lang w:val="en"/>
        </w:rPr>
      </w:pPr>
      <w:r>
        <w:rPr>
          <w:lang w:val="en"/>
        </w:rPr>
        <w:t xml:space="preserve">    {</w:t>
      </w:r>
    </w:p>
    <w:p w14:paraId="57D26853" w14:textId="77777777" w:rsidR="00000000" w:rsidRDefault="0023144C" w:rsidP="0023144C">
      <w:pPr>
        <w:pStyle w:val="HTMLPreformatted"/>
        <w:ind w:left="1200" w:right="480"/>
        <w:divId w:val="1016421847"/>
        <w:rPr>
          <w:lang w:val="en"/>
        </w:rPr>
      </w:pPr>
      <w:r>
        <w:rPr>
          <w:lang w:val="en"/>
        </w:rPr>
        <w:t xml:space="preserve">     "userinfo":</w:t>
      </w:r>
    </w:p>
    <w:p w14:paraId="3DF9300A" w14:textId="77777777" w:rsidR="00000000" w:rsidRDefault="0023144C" w:rsidP="0023144C">
      <w:pPr>
        <w:pStyle w:val="HTMLPreformatted"/>
        <w:ind w:left="1200" w:right="480"/>
        <w:divId w:val="1016421847"/>
        <w:rPr>
          <w:lang w:val="en"/>
        </w:rPr>
      </w:pPr>
      <w:r>
        <w:rPr>
          <w:lang w:val="en"/>
        </w:rPr>
        <w:t xml:space="preserve">      {</w:t>
      </w:r>
    </w:p>
    <w:p w14:paraId="1BB4BB17" w14:textId="77777777" w:rsidR="00000000" w:rsidRDefault="0023144C" w:rsidP="0023144C">
      <w:pPr>
        <w:pStyle w:val="HTMLPreformatted"/>
        <w:ind w:left="1200" w:right="480"/>
        <w:divId w:val="1016421847"/>
        <w:rPr>
          <w:lang w:val="en"/>
        </w:rPr>
      </w:pPr>
      <w:r>
        <w:rPr>
          <w:lang w:val="en"/>
        </w:rPr>
        <w:t xml:space="preserve">       "given_name": {"essential": true},</w:t>
      </w:r>
    </w:p>
    <w:p w14:paraId="7F7A1175" w14:textId="77777777" w:rsidR="00000000" w:rsidRDefault="0023144C" w:rsidP="0023144C">
      <w:pPr>
        <w:pStyle w:val="HTMLPreformatted"/>
        <w:ind w:left="1200" w:right="480"/>
        <w:divId w:val="1016421847"/>
        <w:rPr>
          <w:lang w:val="en"/>
        </w:rPr>
      </w:pPr>
      <w:r>
        <w:rPr>
          <w:lang w:val="en"/>
        </w:rPr>
        <w:t xml:space="preserve">       "nickname": null</w:t>
      </w:r>
      <w:r>
        <w:rPr>
          <w:lang w:val="en"/>
        </w:rPr>
        <w:t>,</w:t>
      </w:r>
    </w:p>
    <w:p w14:paraId="08FCA6E0" w14:textId="77777777" w:rsidR="00000000" w:rsidRDefault="0023144C" w:rsidP="0023144C">
      <w:pPr>
        <w:pStyle w:val="HTMLPreformatted"/>
        <w:ind w:left="1200" w:right="480"/>
        <w:divId w:val="1016421847"/>
        <w:rPr>
          <w:lang w:val="en"/>
        </w:rPr>
      </w:pPr>
      <w:r>
        <w:rPr>
          <w:lang w:val="en"/>
        </w:rPr>
        <w:t xml:space="preserve">       "email": {"essential": true},</w:t>
      </w:r>
    </w:p>
    <w:p w14:paraId="5F9A8C1B" w14:textId="77777777" w:rsidR="00000000" w:rsidRDefault="0023144C" w:rsidP="0023144C">
      <w:pPr>
        <w:pStyle w:val="HTMLPreformatted"/>
        <w:ind w:left="1200" w:right="480"/>
        <w:divId w:val="1016421847"/>
        <w:rPr>
          <w:lang w:val="en"/>
        </w:rPr>
      </w:pPr>
      <w:r>
        <w:rPr>
          <w:lang w:val="en"/>
        </w:rPr>
        <w:t xml:space="preserve">       "email_verified": {"essential": true},</w:t>
      </w:r>
    </w:p>
    <w:p w14:paraId="46FDD282" w14:textId="77777777" w:rsidR="00000000" w:rsidRDefault="0023144C" w:rsidP="0023144C">
      <w:pPr>
        <w:pStyle w:val="HTMLPreformatted"/>
        <w:ind w:left="1200" w:right="480"/>
        <w:divId w:val="1016421847"/>
        <w:rPr>
          <w:lang w:val="en"/>
        </w:rPr>
      </w:pPr>
      <w:r>
        <w:rPr>
          <w:lang w:val="en"/>
        </w:rPr>
        <w:t xml:space="preserve">       "picture": null</w:t>
      </w:r>
    </w:p>
    <w:p w14:paraId="128191E2" w14:textId="77777777" w:rsidR="00000000" w:rsidRDefault="0023144C" w:rsidP="0023144C">
      <w:pPr>
        <w:pStyle w:val="HTMLPreformatted"/>
        <w:ind w:left="1200" w:right="480"/>
        <w:divId w:val="1016421847"/>
        <w:rPr>
          <w:lang w:val="en"/>
        </w:rPr>
      </w:pPr>
      <w:r>
        <w:rPr>
          <w:lang w:val="en"/>
        </w:rPr>
        <w:t xml:space="preserve">      },</w:t>
      </w:r>
    </w:p>
    <w:p w14:paraId="0FC6379D" w14:textId="77777777" w:rsidR="00000000" w:rsidRDefault="0023144C" w:rsidP="0023144C">
      <w:pPr>
        <w:pStyle w:val="HTMLPreformatted"/>
        <w:ind w:left="1200" w:right="480"/>
        <w:divId w:val="1016421847"/>
        <w:rPr>
          <w:lang w:val="en"/>
        </w:rPr>
      </w:pPr>
      <w:r>
        <w:rPr>
          <w:lang w:val="en"/>
        </w:rPr>
        <w:t xml:space="preserve">     "id_token":</w:t>
      </w:r>
    </w:p>
    <w:p w14:paraId="42503177" w14:textId="77777777" w:rsidR="00000000" w:rsidRDefault="0023144C" w:rsidP="0023144C">
      <w:pPr>
        <w:pStyle w:val="HTMLPreformatted"/>
        <w:ind w:left="1200" w:right="480"/>
        <w:divId w:val="1016421847"/>
        <w:rPr>
          <w:lang w:val="en"/>
        </w:rPr>
      </w:pPr>
      <w:r>
        <w:rPr>
          <w:lang w:val="en"/>
        </w:rPr>
        <w:t xml:space="preserve">      {</w:t>
      </w:r>
    </w:p>
    <w:p w14:paraId="19867B3F" w14:textId="77777777" w:rsidR="00000000" w:rsidRDefault="0023144C" w:rsidP="0023144C">
      <w:pPr>
        <w:pStyle w:val="HTMLPreformatted"/>
        <w:ind w:left="1200" w:right="480"/>
        <w:divId w:val="1016421847"/>
        <w:rPr>
          <w:lang w:val="en"/>
        </w:rPr>
      </w:pPr>
      <w:r>
        <w:rPr>
          <w:lang w:val="en"/>
        </w:rPr>
        <w:t xml:space="preserve">       "gender": null,</w:t>
      </w:r>
    </w:p>
    <w:p w14:paraId="5732F1A2" w14:textId="77777777" w:rsidR="00000000" w:rsidRDefault="0023144C" w:rsidP="0023144C">
      <w:pPr>
        <w:pStyle w:val="HTMLPreformatted"/>
        <w:ind w:left="1200" w:right="480"/>
        <w:divId w:val="1016421847"/>
        <w:rPr>
          <w:lang w:val="en"/>
        </w:rPr>
      </w:pPr>
      <w:r>
        <w:rPr>
          <w:lang w:val="en"/>
        </w:rPr>
        <w:t xml:space="preserve">       "birthdate": {"essential": true},</w:t>
      </w:r>
    </w:p>
    <w:p w14:paraId="586CB435" w14:textId="77777777" w:rsidR="00000000" w:rsidRDefault="0023144C" w:rsidP="0023144C">
      <w:pPr>
        <w:pStyle w:val="HTMLPreformatted"/>
        <w:ind w:left="1200" w:right="480"/>
        <w:divId w:val="1016421847"/>
        <w:rPr>
          <w:lang w:val="en"/>
        </w:rPr>
      </w:pPr>
      <w:r>
        <w:rPr>
          <w:lang w:val="en"/>
        </w:rPr>
        <w:t xml:space="preserve">       "acr": {"values": ["urn:mace:incommon:iap:s</w:t>
      </w:r>
      <w:r>
        <w:rPr>
          <w:lang w:val="en"/>
        </w:rPr>
        <w:t>ilver"]}</w:t>
      </w:r>
    </w:p>
    <w:p w14:paraId="5D4A45B8" w14:textId="77777777" w:rsidR="00000000" w:rsidRDefault="0023144C" w:rsidP="0023144C">
      <w:pPr>
        <w:pStyle w:val="HTMLPreformatted"/>
        <w:ind w:left="1200" w:right="480"/>
        <w:divId w:val="1016421847"/>
        <w:rPr>
          <w:lang w:val="en"/>
        </w:rPr>
      </w:pPr>
      <w:r>
        <w:rPr>
          <w:lang w:val="en"/>
        </w:rPr>
        <w:t xml:space="preserve">      }</w:t>
      </w:r>
    </w:p>
    <w:p w14:paraId="05619657" w14:textId="77777777" w:rsidR="00000000" w:rsidRDefault="0023144C" w:rsidP="0023144C">
      <w:pPr>
        <w:pStyle w:val="HTMLPreformatted"/>
        <w:ind w:left="1200" w:right="480"/>
        <w:divId w:val="1016421847"/>
        <w:rPr>
          <w:lang w:val="en"/>
        </w:rPr>
      </w:pPr>
      <w:r>
        <w:rPr>
          <w:lang w:val="en"/>
        </w:rPr>
        <w:t xml:space="preserve">    }</w:t>
      </w:r>
    </w:p>
    <w:p w14:paraId="0BD129B4" w14:textId="77777777" w:rsidR="00000000" w:rsidRDefault="0023144C" w:rsidP="0023144C">
      <w:pPr>
        <w:pStyle w:val="HTMLPreformatted"/>
        <w:ind w:left="1200" w:right="480"/>
        <w:divId w:val="1016421847"/>
        <w:rPr>
          <w:lang w:val="en"/>
        </w:rPr>
      </w:pPr>
      <w:r>
        <w:rPr>
          <w:lang w:val="en"/>
        </w:rPr>
        <w:t xml:space="preserve">  }</w:t>
      </w:r>
    </w:p>
    <w:p w14:paraId="7239844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Signing it with the </w:t>
      </w:r>
      <w:r>
        <w:rPr>
          <w:rStyle w:val="HTMLTypewriter"/>
          <w:lang w:val="en"/>
        </w:rPr>
        <w:t>RS256</w:t>
      </w:r>
      <w:r>
        <w:rPr>
          <w:rFonts w:ascii="Verdana" w:hAnsi="Verdana"/>
          <w:color w:val="000000"/>
          <w:lang w:val="en"/>
        </w:rPr>
        <w:t xml:space="preserve"> algorithm results in this Request Object value (with line wraps within values for display purposes only): </w:t>
      </w:r>
    </w:p>
    <w:p w14:paraId="23957ABB" w14:textId="77777777" w:rsidR="00000000" w:rsidRDefault="0023144C" w:rsidP="0023144C">
      <w:pPr>
        <w:pStyle w:val="HTMLPreformatted"/>
        <w:ind w:left="1200" w:right="480"/>
        <w:divId w:val="506790204"/>
        <w:rPr>
          <w:lang w:val="en"/>
        </w:rPr>
      </w:pPr>
    </w:p>
    <w:p w14:paraId="38921C0B" w14:textId="77777777" w:rsidR="00000000" w:rsidRDefault="0023144C" w:rsidP="0023144C">
      <w:pPr>
        <w:pStyle w:val="HTMLPreformatted"/>
        <w:ind w:left="1200" w:right="480"/>
        <w:divId w:val="506790204"/>
        <w:rPr>
          <w:lang w:val="en"/>
        </w:rPr>
      </w:pPr>
      <w:r>
        <w:rPr>
          <w:lang w:val="en"/>
        </w:rPr>
        <w:t xml:space="preserve">  eyJhbGciOiJSUzI1NiJ9.ew0KICJyZXNwb25zZV90eXBlIjogImNvZGUgaWRfdG9rZW</w:t>
      </w:r>
    </w:p>
    <w:p w14:paraId="584AB01B" w14:textId="77777777" w:rsidR="00000000" w:rsidRDefault="0023144C" w:rsidP="0023144C">
      <w:pPr>
        <w:pStyle w:val="HTMLPreformatted"/>
        <w:ind w:left="1200" w:right="480"/>
        <w:divId w:val="506790204"/>
        <w:rPr>
          <w:lang w:val="en"/>
        </w:rPr>
      </w:pPr>
      <w:r>
        <w:rPr>
          <w:lang w:val="en"/>
        </w:rPr>
        <w:t xml:space="preserve">  </w:t>
      </w:r>
      <w:r>
        <w:rPr>
          <w:lang w:val="en"/>
        </w:rPr>
        <w:t>4iLA0KICJjbGllbnRfaWQiOiAiczZCaGRSa3F0MyIsDQogInJlZGlyZWN0X3VyaSI6I</w:t>
      </w:r>
    </w:p>
    <w:p w14:paraId="4452DB0B" w14:textId="77777777" w:rsidR="00000000" w:rsidRDefault="0023144C" w:rsidP="0023144C">
      <w:pPr>
        <w:pStyle w:val="HTMLPreformatted"/>
        <w:ind w:left="1200" w:right="480"/>
        <w:divId w:val="506790204"/>
        <w:rPr>
          <w:lang w:val="en"/>
        </w:rPr>
      </w:pPr>
      <w:r>
        <w:rPr>
          <w:lang w:val="en"/>
        </w:rPr>
        <w:t xml:space="preserve">  CJodHRwczovL2NsaWVudC5leGFtcGxlLm9yZy9jYiIsDQogInNjb3BlIjogIm9wZW5p</w:t>
      </w:r>
    </w:p>
    <w:p w14:paraId="39AA09AA" w14:textId="77777777" w:rsidR="00000000" w:rsidRDefault="0023144C" w:rsidP="0023144C">
      <w:pPr>
        <w:pStyle w:val="HTMLPreformatted"/>
        <w:ind w:left="1200" w:right="480"/>
        <w:divId w:val="506790204"/>
        <w:rPr>
          <w:lang w:val="en"/>
        </w:rPr>
      </w:pPr>
      <w:r>
        <w:rPr>
          <w:lang w:val="en"/>
        </w:rPr>
        <w:t xml:space="preserve">  ZCIsDQogInN0YXRlIjogImFmMGlmanNsZGtqIiwNCiAibm9uY2UiOiAibi0wUzZfV3p</w:t>
      </w:r>
    </w:p>
    <w:p w14:paraId="4B41A256" w14:textId="77777777" w:rsidR="00000000" w:rsidRDefault="0023144C" w:rsidP="0023144C">
      <w:pPr>
        <w:pStyle w:val="HTMLPreformatted"/>
        <w:ind w:left="1200" w:right="480"/>
        <w:divId w:val="506790204"/>
        <w:rPr>
          <w:lang w:val="en"/>
        </w:rPr>
      </w:pPr>
      <w:r>
        <w:rPr>
          <w:lang w:val="en"/>
        </w:rPr>
        <w:t xml:space="preserve">  BMk1qIiwNCiAibWF4X2FnZSI6IDg2NDAwLA0KICJjbGFpb</w:t>
      </w:r>
      <w:r>
        <w:rPr>
          <w:lang w:val="en"/>
        </w:rPr>
        <w:t>XMiOiANCiAgew0KICAgIn</w:t>
      </w:r>
    </w:p>
    <w:p w14:paraId="2FFDA671" w14:textId="77777777" w:rsidR="00000000" w:rsidRDefault="0023144C" w:rsidP="0023144C">
      <w:pPr>
        <w:pStyle w:val="HTMLPreformatted"/>
        <w:ind w:left="1200" w:right="480"/>
        <w:divId w:val="506790204"/>
        <w:rPr>
          <w:lang w:val="en"/>
        </w:rPr>
      </w:pPr>
      <w:r>
        <w:rPr>
          <w:lang w:val="en"/>
        </w:rPr>
        <w:t xml:space="preserve">  VzZXJpbmZvIjogDQogICAgew0KICAgICAiZ2l2ZW5fbmFtZSI6IHsiZXNzZW50aWFsI</w:t>
      </w:r>
    </w:p>
    <w:p w14:paraId="30E717CA" w14:textId="77777777" w:rsidR="00000000" w:rsidRDefault="0023144C" w:rsidP="0023144C">
      <w:pPr>
        <w:pStyle w:val="HTMLPreformatted"/>
        <w:ind w:left="1200" w:right="480"/>
        <w:divId w:val="506790204"/>
        <w:rPr>
          <w:lang w:val="en"/>
        </w:rPr>
      </w:pPr>
      <w:r>
        <w:rPr>
          <w:lang w:val="en"/>
        </w:rPr>
        <w:t xml:space="preserve">  jogdHJ1ZX0sDQogICAgICJuaWNrbmFtZSI6IG51bGwsDQogICAgICJlbWFpbCI6IHsi</w:t>
      </w:r>
    </w:p>
    <w:p w14:paraId="2C8878F3" w14:textId="77777777" w:rsidR="00000000" w:rsidRDefault="0023144C" w:rsidP="0023144C">
      <w:pPr>
        <w:pStyle w:val="HTMLPreformatted"/>
        <w:ind w:left="1200" w:right="480"/>
        <w:divId w:val="506790204"/>
        <w:rPr>
          <w:lang w:val="en"/>
        </w:rPr>
      </w:pPr>
      <w:r>
        <w:rPr>
          <w:lang w:val="en"/>
        </w:rPr>
        <w:t xml:space="preserve">  ZXNzZW50aWFsIjogdHJ1ZX0sDQogICAgICJlbWFpbF92ZXJpZmllZCI6IHsiZXNzZW5</w:t>
      </w:r>
    </w:p>
    <w:p w14:paraId="0A94D095" w14:textId="77777777" w:rsidR="00000000" w:rsidRDefault="0023144C" w:rsidP="0023144C">
      <w:pPr>
        <w:pStyle w:val="HTMLPreformatted"/>
        <w:ind w:left="1200" w:right="480"/>
        <w:divId w:val="506790204"/>
        <w:rPr>
          <w:lang w:val="en"/>
        </w:rPr>
      </w:pPr>
      <w:r>
        <w:rPr>
          <w:lang w:val="en"/>
        </w:rPr>
        <w:t xml:space="preserve">  0aWFsIjogdHJ1ZX0sDQogI</w:t>
      </w:r>
      <w:r>
        <w:rPr>
          <w:lang w:val="en"/>
        </w:rPr>
        <w:t>CAgICJwaWN0dXJlIjogbnVsbA0KICAgIH0sDQogICAiaW</w:t>
      </w:r>
    </w:p>
    <w:p w14:paraId="0A12907D" w14:textId="77777777" w:rsidR="00000000" w:rsidRDefault="0023144C" w:rsidP="0023144C">
      <w:pPr>
        <w:pStyle w:val="HTMLPreformatted"/>
        <w:ind w:left="1200" w:right="480"/>
        <w:divId w:val="506790204"/>
        <w:rPr>
          <w:lang w:val="en"/>
        </w:rPr>
      </w:pPr>
      <w:r>
        <w:rPr>
          <w:lang w:val="en"/>
        </w:rPr>
        <w:t xml:space="preserve">  RfdG9rZW4iOiANCiAgICB7DQogICAgICJnZW5kZXIiOiBudWxsLA0KICAgICAiYmlyd</w:t>
      </w:r>
    </w:p>
    <w:p w14:paraId="053DD345" w14:textId="77777777" w:rsidR="00000000" w:rsidRDefault="0023144C" w:rsidP="0023144C">
      <w:pPr>
        <w:pStyle w:val="HTMLPreformatted"/>
        <w:ind w:left="1200" w:right="480"/>
        <w:divId w:val="506790204"/>
        <w:rPr>
          <w:lang w:val="en"/>
        </w:rPr>
      </w:pPr>
      <w:r>
        <w:rPr>
          <w:lang w:val="en"/>
        </w:rPr>
        <w:t xml:space="preserve">  GhkYXRlIjogeyJlc3NlbnRpYWwiOiB0cnVlfSwNCiAgICAgImFjciI6IHsidmFsdWVz</w:t>
      </w:r>
    </w:p>
    <w:p w14:paraId="2FDEB8F6" w14:textId="77777777" w:rsidR="00000000" w:rsidRDefault="0023144C" w:rsidP="0023144C">
      <w:pPr>
        <w:pStyle w:val="HTMLPreformatted"/>
        <w:ind w:left="1200" w:right="480"/>
        <w:divId w:val="506790204"/>
        <w:rPr>
          <w:lang w:val="en"/>
        </w:rPr>
      </w:pPr>
      <w:r>
        <w:rPr>
          <w:lang w:val="en"/>
        </w:rPr>
        <w:t xml:space="preserve">  IjogWyIyIl19DQogICAgfQ0KICB9DQp9.bOD4rUiQfzh4QPIs_f_R2GVBhNHcc1p2cQ</w:t>
      </w:r>
    </w:p>
    <w:p w14:paraId="0E6A865E" w14:textId="77777777" w:rsidR="00000000" w:rsidRDefault="0023144C" w:rsidP="0023144C">
      <w:pPr>
        <w:pStyle w:val="HTMLPreformatted"/>
        <w:ind w:left="1200" w:right="480"/>
        <w:divId w:val="506790204"/>
        <w:rPr>
          <w:lang w:val="en"/>
        </w:rPr>
      </w:pPr>
      <w:r>
        <w:rPr>
          <w:lang w:val="en"/>
        </w:rPr>
        <w:t xml:space="preserve">  TgixB1tsYRs52xW4TO74USgb-nii3RPsLdfoPlsEbJLmtbxG8-TQBHqGAyZxMDPWy3p</w:t>
      </w:r>
    </w:p>
    <w:p w14:paraId="27B18530" w14:textId="77777777" w:rsidR="00000000" w:rsidRDefault="0023144C" w:rsidP="0023144C">
      <w:pPr>
        <w:pStyle w:val="HTMLPreformatted"/>
        <w:ind w:left="1200" w:right="480"/>
        <w:divId w:val="506790204"/>
        <w:rPr>
          <w:lang w:val="en"/>
        </w:rPr>
      </w:pPr>
      <w:r>
        <w:rPr>
          <w:lang w:val="en"/>
        </w:rPr>
        <w:t xml:space="preserve">  hjeRt9ApDRnLQrjYuvsCj6byu9TVaKX9r1KDFGT-HLqUNlUTpYtCyM2B2rLkWM08ufB</w:t>
      </w:r>
    </w:p>
    <w:p w14:paraId="604F4F63" w14:textId="77777777" w:rsidR="00000000" w:rsidRDefault="0023144C" w:rsidP="0023144C">
      <w:pPr>
        <w:pStyle w:val="HTMLPreformatted"/>
        <w:ind w:left="1200" w:right="480"/>
        <w:divId w:val="506790204"/>
        <w:rPr>
          <w:lang w:val="en"/>
        </w:rPr>
      </w:pPr>
      <w:r>
        <w:rPr>
          <w:lang w:val="en"/>
        </w:rPr>
        <w:t xml:space="preserve">  q9JBCEzzaLRzjevYEPMaoLAOjb8LPuYOYTBqshRMUxy4Z380-FJ2Lc7VSfSu6HcB2nL</w:t>
      </w:r>
    </w:p>
    <w:p w14:paraId="5DA577B5" w14:textId="77777777" w:rsidR="00000000" w:rsidRDefault="0023144C" w:rsidP="0023144C">
      <w:pPr>
        <w:pStyle w:val="HTMLPreformatted"/>
        <w:ind w:left="1200" w:right="480"/>
        <w:divId w:val="506790204"/>
        <w:rPr>
          <w:lang w:val="en"/>
        </w:rPr>
      </w:pPr>
      <w:r>
        <w:rPr>
          <w:lang w:val="en"/>
        </w:rPr>
        <w:t xml:space="preserve">  SjiKrrfI35xkRJsaSSmjasMYeDZarYCl7r4o17rFclk5</w:t>
      </w:r>
      <w:r>
        <w:rPr>
          <w:lang w:val="en"/>
        </w:rPr>
        <w:t>KacYMYgAs-JYFkwab6Dd56Z</w:t>
      </w:r>
    </w:p>
    <w:p w14:paraId="2FEE466D" w14:textId="77777777" w:rsidR="00000000" w:rsidRDefault="0023144C" w:rsidP="0023144C">
      <w:pPr>
        <w:pStyle w:val="HTMLPreformatted"/>
        <w:ind w:left="1200" w:right="480"/>
        <w:divId w:val="506790204"/>
        <w:rPr>
          <w:lang w:val="en"/>
        </w:rPr>
      </w:pPr>
      <w:r>
        <w:rPr>
          <w:lang w:val="en"/>
        </w:rPr>
        <w:t xml:space="preserve">  rAzakHt9cExMpg04lQIux56C-Qk6dAsB6W6W91AQ</w:t>
      </w:r>
    </w:p>
    <w:p w14:paraId="63109E1C" w14:textId="77777777" w:rsidR="00000000" w:rsidRDefault="0023144C">
      <w:pPr>
        <w:pStyle w:val="NormalWeb"/>
        <w:divId w:val="164982122"/>
        <w:rPr>
          <w:rFonts w:ascii="Verdana" w:hAnsi="Verdana"/>
          <w:color w:val="000000"/>
          <w:lang w:val="en"/>
        </w:rPr>
      </w:pPr>
      <w:r>
        <w:rPr>
          <w:rFonts w:ascii="Verdana" w:hAnsi="Verdana"/>
          <w:color w:val="000000"/>
          <w:lang w:val="en"/>
        </w:rPr>
        <w:t>The following is the RSA public key in JWK format that can be used to validate the Request Object signature in this and subsequent Request Object examples (with line wraps within values for</w:t>
      </w:r>
      <w:r>
        <w:rPr>
          <w:rFonts w:ascii="Verdana" w:hAnsi="Verdana"/>
          <w:color w:val="000000"/>
          <w:lang w:val="en"/>
        </w:rPr>
        <w:t xml:space="preserve"> display purposes only): </w:t>
      </w:r>
    </w:p>
    <w:p w14:paraId="0F8E8233" w14:textId="77777777" w:rsidR="00000000" w:rsidRDefault="0023144C" w:rsidP="0023144C">
      <w:pPr>
        <w:pStyle w:val="HTMLPreformatted"/>
        <w:ind w:left="1200" w:right="480"/>
        <w:divId w:val="1683431383"/>
        <w:rPr>
          <w:lang w:val="en"/>
        </w:rPr>
      </w:pPr>
    </w:p>
    <w:p w14:paraId="692592D3" w14:textId="77777777" w:rsidR="00000000" w:rsidRDefault="0023144C" w:rsidP="0023144C">
      <w:pPr>
        <w:pStyle w:val="HTMLPreformatted"/>
        <w:ind w:left="1200" w:right="480"/>
        <w:divId w:val="1683431383"/>
        <w:rPr>
          <w:lang w:val="en"/>
        </w:rPr>
      </w:pPr>
      <w:r>
        <w:rPr>
          <w:lang w:val="en"/>
        </w:rPr>
        <w:t xml:space="preserve">  {</w:t>
      </w:r>
    </w:p>
    <w:p w14:paraId="617EA09C" w14:textId="77777777" w:rsidR="00000000" w:rsidRDefault="0023144C" w:rsidP="0023144C">
      <w:pPr>
        <w:pStyle w:val="HTMLPreformatted"/>
        <w:ind w:left="1200" w:right="480"/>
        <w:divId w:val="1683431383"/>
        <w:rPr>
          <w:lang w:val="en"/>
        </w:rPr>
      </w:pPr>
      <w:r>
        <w:rPr>
          <w:lang w:val="en"/>
        </w:rPr>
        <w:t xml:space="preserve">   "kty":"RSA",</w:t>
      </w:r>
    </w:p>
    <w:p w14:paraId="51E47975" w14:textId="77777777" w:rsidR="00000000" w:rsidRDefault="0023144C" w:rsidP="0023144C">
      <w:pPr>
        <w:pStyle w:val="HTMLPreformatted"/>
        <w:ind w:left="1200" w:right="480"/>
        <w:divId w:val="1683431383"/>
        <w:rPr>
          <w:lang w:val="en"/>
        </w:rPr>
      </w:pPr>
      <w:r>
        <w:rPr>
          <w:lang w:val="en"/>
        </w:rPr>
        <w:t xml:space="preserve">   "n":"y9Lqv4fCp6Ei-u2-ZCKq83YvbFEk6JMs_pSj76eMkddWRuWX2aBKG</w:t>
      </w:r>
    </w:p>
    <w:p w14:paraId="45144FDA" w14:textId="77777777" w:rsidR="00000000" w:rsidRDefault="0023144C" w:rsidP="0023144C">
      <w:pPr>
        <w:pStyle w:val="HTMLPreformatted"/>
        <w:ind w:left="1200" w:right="480"/>
        <w:divId w:val="1683431383"/>
        <w:rPr>
          <w:lang w:val="en"/>
        </w:rPr>
      </w:pPr>
      <w:r>
        <w:rPr>
          <w:lang w:val="en"/>
        </w:rPr>
        <w:t xml:space="preserve">  HAtKlE5P7_vn__PCKZWePt3vGkB6ePgzAFu08NmKemwE5bQI0e6kIChtt_6KzT5OaaXDF</w:t>
      </w:r>
    </w:p>
    <w:p w14:paraId="37482993" w14:textId="77777777" w:rsidR="00000000" w:rsidRDefault="0023144C" w:rsidP="0023144C">
      <w:pPr>
        <w:pStyle w:val="HTMLPreformatted"/>
        <w:ind w:left="1200" w:right="480"/>
        <w:divId w:val="1683431383"/>
        <w:rPr>
          <w:lang w:val="en"/>
        </w:rPr>
      </w:pPr>
      <w:r>
        <w:rPr>
          <w:lang w:val="en"/>
        </w:rPr>
        <w:t xml:space="preserve">  I6qCLJmk51Cc4VYFaxgqevMncYrzaW_50mZ1yGSFIQzLYP8bijAHGVjdEFgZaZEN9lsn_</w:t>
      </w:r>
    </w:p>
    <w:p w14:paraId="666FBBE6" w14:textId="77777777" w:rsidR="00000000" w:rsidRDefault="0023144C" w:rsidP="0023144C">
      <w:pPr>
        <w:pStyle w:val="HTMLPreformatted"/>
        <w:ind w:left="1200" w:right="480"/>
        <w:divId w:val="1683431383"/>
        <w:rPr>
          <w:lang w:val="en"/>
        </w:rPr>
      </w:pPr>
      <w:r>
        <w:rPr>
          <w:lang w:val="en"/>
        </w:rPr>
        <w:t xml:space="preserve">  G</w:t>
      </w:r>
      <w:r>
        <w:rPr>
          <w:lang w:val="en"/>
        </w:rPr>
        <w:t>dWLaJpHrB3ROlS50E45wxrlg9xMncVb8qDPuXZarvghLL0HzOuYRadBJVoWZowDNTpKp</w:t>
      </w:r>
    </w:p>
    <w:p w14:paraId="67885C0A" w14:textId="77777777" w:rsidR="00000000" w:rsidRDefault="0023144C" w:rsidP="0023144C">
      <w:pPr>
        <w:pStyle w:val="HTMLPreformatted"/>
        <w:ind w:left="1200" w:right="480"/>
        <w:divId w:val="1683431383"/>
        <w:rPr>
          <w:lang w:val="en"/>
        </w:rPr>
      </w:pPr>
      <w:r>
        <w:rPr>
          <w:lang w:val="en"/>
        </w:rPr>
        <w:t xml:space="preserve">  k2RklZ7QaBO7XDv3uR7s_sf2g-bAjSYxYUGsqkNA9b3xVW53am_UZZ3tZbFTIh557JICW</w:t>
      </w:r>
    </w:p>
    <w:p w14:paraId="753FE4A4" w14:textId="77777777" w:rsidR="00000000" w:rsidRDefault="0023144C" w:rsidP="0023144C">
      <w:pPr>
        <w:pStyle w:val="HTMLPreformatted"/>
        <w:ind w:left="1200" w:right="480"/>
        <w:divId w:val="1683431383"/>
        <w:rPr>
          <w:lang w:val="en"/>
        </w:rPr>
      </w:pPr>
      <w:r>
        <w:rPr>
          <w:lang w:val="en"/>
        </w:rPr>
        <w:t xml:space="preserve">  KHlWj5uzeJXaw",</w:t>
      </w:r>
    </w:p>
    <w:p w14:paraId="2F334ED5" w14:textId="77777777" w:rsidR="00000000" w:rsidRDefault="0023144C" w:rsidP="0023144C">
      <w:pPr>
        <w:pStyle w:val="HTMLPreformatted"/>
        <w:ind w:left="1200" w:right="480"/>
        <w:divId w:val="1683431383"/>
        <w:rPr>
          <w:lang w:val="en"/>
        </w:rPr>
      </w:pPr>
      <w:r>
        <w:rPr>
          <w:lang w:val="en"/>
        </w:rPr>
        <w:t xml:space="preserve">   "e":"AQAB"</w:t>
      </w:r>
    </w:p>
    <w:p w14:paraId="5E64008B" w14:textId="77777777" w:rsidR="00000000" w:rsidRDefault="0023144C" w:rsidP="0023144C">
      <w:pPr>
        <w:pStyle w:val="HTMLPreformatted"/>
        <w:ind w:left="1200" w:right="480"/>
        <w:divId w:val="1683431383"/>
        <w:rPr>
          <w:lang w:val="en"/>
        </w:rPr>
      </w:pPr>
      <w:r>
        <w:rPr>
          <w:lang w:val="en"/>
        </w:rPr>
        <w:t xml:space="preserve">  }</w:t>
      </w:r>
    </w:p>
    <w:p w14:paraId="3D75B30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676302C4" w14:textId="77777777" w:rsidR="00000000" w:rsidRDefault="0023144C" w:rsidP="0023144C">
      <w:pPr>
        <w:pStyle w:val="HTMLPreformatted"/>
        <w:ind w:left="1200" w:right="480"/>
        <w:divId w:val="2043554874"/>
        <w:rPr>
          <w:lang w:val="en"/>
        </w:rPr>
      </w:pPr>
    </w:p>
    <w:p w14:paraId="5C6DFB82" w14:textId="77777777" w:rsidR="00000000" w:rsidRDefault="0023144C" w:rsidP="0023144C">
      <w:pPr>
        <w:pStyle w:val="HTMLPreformatted"/>
        <w:ind w:left="1200" w:right="480"/>
        <w:divId w:val="2043554874"/>
        <w:rPr>
          <w:lang w:val="en"/>
        </w:rPr>
      </w:pPr>
      <w:r>
        <w:rPr>
          <w:lang w:val="en"/>
        </w:rPr>
        <w:t xml:space="preserve">  https://server.example.com/authorize?</w:t>
      </w:r>
    </w:p>
    <w:p w14:paraId="0256900F" w14:textId="77777777" w:rsidR="00000000" w:rsidRDefault="0023144C" w:rsidP="0023144C">
      <w:pPr>
        <w:pStyle w:val="HTMLPreformatted"/>
        <w:ind w:left="1200" w:right="480"/>
        <w:divId w:val="2043554874"/>
        <w:rPr>
          <w:lang w:val="en"/>
        </w:rPr>
      </w:pPr>
      <w:r>
        <w:rPr>
          <w:lang w:val="en"/>
        </w:rPr>
        <w:t xml:space="preserve">    response_type=code%20id_token</w:t>
      </w:r>
    </w:p>
    <w:p w14:paraId="4DE13D28" w14:textId="77777777" w:rsidR="00000000" w:rsidRDefault="0023144C" w:rsidP="0023144C">
      <w:pPr>
        <w:pStyle w:val="HTMLPreformatted"/>
        <w:ind w:left="1200" w:right="480"/>
        <w:divId w:val="2043554874"/>
        <w:rPr>
          <w:lang w:val="en"/>
        </w:rPr>
      </w:pPr>
      <w:r>
        <w:rPr>
          <w:lang w:val="en"/>
        </w:rPr>
        <w:t xml:space="preserve">    &amp;client_id=s6BhdRkqt3</w:t>
      </w:r>
    </w:p>
    <w:p w14:paraId="54F3F9BB" w14:textId="77777777" w:rsidR="00000000" w:rsidRDefault="0023144C" w:rsidP="0023144C">
      <w:pPr>
        <w:pStyle w:val="HTMLPreformatted"/>
        <w:ind w:left="1200" w:right="480"/>
        <w:divId w:val="2043554874"/>
        <w:rPr>
          <w:lang w:val="en"/>
        </w:rPr>
      </w:pPr>
      <w:r>
        <w:rPr>
          <w:lang w:val="en"/>
        </w:rPr>
        <w:t xml:space="preserve">    &amp;redirect_uri=https%3A%2F%2Fclient.example.org%2Fcb</w:t>
      </w:r>
    </w:p>
    <w:p w14:paraId="2EC04F61" w14:textId="77777777" w:rsidR="00000000" w:rsidRDefault="0023144C" w:rsidP="0023144C">
      <w:pPr>
        <w:pStyle w:val="HTMLPreformatted"/>
        <w:ind w:left="1200" w:right="480"/>
        <w:divId w:val="2043554874"/>
        <w:rPr>
          <w:lang w:val="en"/>
        </w:rPr>
      </w:pPr>
      <w:r>
        <w:rPr>
          <w:lang w:val="en"/>
        </w:rPr>
        <w:t xml:space="preserve">    &amp;scope=openid</w:t>
      </w:r>
    </w:p>
    <w:p w14:paraId="22B20AEA" w14:textId="77777777" w:rsidR="00000000" w:rsidRDefault="0023144C" w:rsidP="0023144C">
      <w:pPr>
        <w:pStyle w:val="HTMLPreformatted"/>
        <w:ind w:left="1200" w:right="480"/>
        <w:divId w:val="2043554874"/>
        <w:rPr>
          <w:lang w:val="en"/>
        </w:rPr>
      </w:pPr>
      <w:r>
        <w:rPr>
          <w:lang w:val="en"/>
        </w:rPr>
        <w:t xml:space="preserve">   </w:t>
      </w:r>
      <w:r>
        <w:rPr>
          <w:lang w:val="en"/>
        </w:rPr>
        <w:t xml:space="preserve"> &amp;state=af0ifjsldkj</w:t>
      </w:r>
    </w:p>
    <w:p w14:paraId="23598236" w14:textId="77777777" w:rsidR="00000000" w:rsidRDefault="0023144C" w:rsidP="0023144C">
      <w:pPr>
        <w:pStyle w:val="HTMLPreformatted"/>
        <w:ind w:left="1200" w:right="480"/>
        <w:divId w:val="2043554874"/>
        <w:rPr>
          <w:lang w:val="en"/>
        </w:rPr>
      </w:pPr>
      <w:r>
        <w:rPr>
          <w:lang w:val="en"/>
        </w:rPr>
        <w:t xml:space="preserve">    &amp;nonce=n-0S6_WzA2Mj</w:t>
      </w:r>
    </w:p>
    <w:p w14:paraId="3BE504DE" w14:textId="77777777" w:rsidR="00000000" w:rsidRDefault="0023144C" w:rsidP="0023144C">
      <w:pPr>
        <w:pStyle w:val="HTMLPreformatted"/>
        <w:ind w:left="1200" w:right="480"/>
        <w:divId w:val="2043554874"/>
        <w:rPr>
          <w:lang w:val="en"/>
        </w:rPr>
      </w:pPr>
      <w:r>
        <w:rPr>
          <w:lang w:val="en"/>
        </w:rPr>
        <w:t xml:space="preserve">    &amp;request=eyJhbGciOiJSUzI1NiJ9.ew0KICJyZXNwb25zZV90eXBlIjogImNvZG</w:t>
      </w:r>
    </w:p>
    <w:p w14:paraId="5BF89BC7" w14:textId="77777777" w:rsidR="00000000" w:rsidRDefault="0023144C" w:rsidP="0023144C">
      <w:pPr>
        <w:pStyle w:val="HTMLPreformatted"/>
        <w:ind w:left="1200" w:right="480"/>
        <w:divId w:val="2043554874"/>
        <w:rPr>
          <w:lang w:val="en"/>
        </w:rPr>
      </w:pPr>
      <w:r>
        <w:rPr>
          <w:lang w:val="en"/>
        </w:rPr>
        <w:t xml:space="preserve">    UgaWRfdG9rZW4iLA0KICJjbGllbnRfaWQiOiAiczZCaGRSa3F0MyIsDQogInJlZG</w:t>
      </w:r>
    </w:p>
    <w:p w14:paraId="6B7D070B" w14:textId="77777777" w:rsidR="00000000" w:rsidRDefault="0023144C" w:rsidP="0023144C">
      <w:pPr>
        <w:pStyle w:val="HTMLPreformatted"/>
        <w:ind w:left="1200" w:right="480"/>
        <w:divId w:val="2043554874"/>
        <w:rPr>
          <w:lang w:val="en"/>
        </w:rPr>
      </w:pPr>
      <w:r>
        <w:rPr>
          <w:lang w:val="en"/>
        </w:rPr>
        <w:t xml:space="preserve">    lyZWN0X3VyaSI6ICJodHRwczovL2NsaWVudC5leGFtcGxlLm9yZy9jYiIsDQogIn</w:t>
      </w:r>
    </w:p>
    <w:p w14:paraId="36842476" w14:textId="77777777" w:rsidR="00000000" w:rsidRDefault="0023144C" w:rsidP="0023144C">
      <w:pPr>
        <w:pStyle w:val="HTMLPreformatted"/>
        <w:ind w:left="1200" w:right="480"/>
        <w:divId w:val="2043554874"/>
        <w:rPr>
          <w:lang w:val="en"/>
        </w:rPr>
      </w:pPr>
      <w:r>
        <w:rPr>
          <w:lang w:val="en"/>
        </w:rPr>
        <w:t xml:space="preserve">    N</w:t>
      </w:r>
      <w:r>
        <w:rPr>
          <w:lang w:val="en"/>
        </w:rPr>
        <w:t>jb3BlIjogIm9wZW5pZCIsDQogInN0YXRlIjogImFmMGlmanNsZGtqIiwNCiAibm</w:t>
      </w:r>
    </w:p>
    <w:p w14:paraId="06779943" w14:textId="77777777" w:rsidR="00000000" w:rsidRDefault="0023144C" w:rsidP="0023144C">
      <w:pPr>
        <w:pStyle w:val="HTMLPreformatted"/>
        <w:ind w:left="1200" w:right="480"/>
        <w:divId w:val="2043554874"/>
        <w:rPr>
          <w:lang w:val="en"/>
        </w:rPr>
      </w:pPr>
      <w:r>
        <w:rPr>
          <w:lang w:val="en"/>
        </w:rPr>
        <w:t xml:space="preserve">    9uY2UiOiAibi0wUzZfV3pBMk1qIiwNCiAibWF4X2FnZSI6IDg2NDAwLA0KICJjbG</w:t>
      </w:r>
    </w:p>
    <w:p w14:paraId="353F6360" w14:textId="77777777" w:rsidR="00000000" w:rsidRDefault="0023144C" w:rsidP="0023144C">
      <w:pPr>
        <w:pStyle w:val="HTMLPreformatted"/>
        <w:ind w:left="1200" w:right="480"/>
        <w:divId w:val="2043554874"/>
        <w:rPr>
          <w:lang w:val="en"/>
        </w:rPr>
      </w:pPr>
      <w:r>
        <w:rPr>
          <w:lang w:val="en"/>
        </w:rPr>
        <w:t xml:space="preserve">    FpbXMiOiANCiAgew0KICAgInVzZXJpbmZvIjogDQogICAgew0KICAgICAiZ2l2ZW</w:t>
      </w:r>
    </w:p>
    <w:p w14:paraId="5BD43104" w14:textId="77777777" w:rsidR="00000000" w:rsidRDefault="0023144C" w:rsidP="0023144C">
      <w:pPr>
        <w:pStyle w:val="HTMLPreformatted"/>
        <w:ind w:left="1200" w:right="480"/>
        <w:divId w:val="2043554874"/>
        <w:rPr>
          <w:lang w:val="en"/>
        </w:rPr>
      </w:pPr>
      <w:r>
        <w:rPr>
          <w:lang w:val="en"/>
        </w:rPr>
        <w:t xml:space="preserve">    5fbmFtZSI6IHsiZXNzZW50aWFsIjogdHJ1ZX0sDQogICAgICJu</w:t>
      </w:r>
      <w:r>
        <w:rPr>
          <w:lang w:val="en"/>
        </w:rPr>
        <w:t>aWNrbmFtZSI6IG</w:t>
      </w:r>
    </w:p>
    <w:p w14:paraId="766949CE" w14:textId="77777777" w:rsidR="00000000" w:rsidRDefault="0023144C" w:rsidP="0023144C">
      <w:pPr>
        <w:pStyle w:val="HTMLPreformatted"/>
        <w:ind w:left="1200" w:right="480"/>
        <w:divId w:val="2043554874"/>
        <w:rPr>
          <w:lang w:val="en"/>
        </w:rPr>
      </w:pPr>
      <w:r>
        <w:rPr>
          <w:lang w:val="en"/>
        </w:rPr>
        <w:t xml:space="preserve">    51bGwsDQogICAgICJlbWFpbCI6IHsiZXNzZW50aWFsIjogdHJ1ZX0sDQogICAgIC</w:t>
      </w:r>
    </w:p>
    <w:p w14:paraId="40415E7E" w14:textId="77777777" w:rsidR="00000000" w:rsidRDefault="0023144C" w:rsidP="0023144C">
      <w:pPr>
        <w:pStyle w:val="HTMLPreformatted"/>
        <w:ind w:left="1200" w:right="480"/>
        <w:divId w:val="2043554874"/>
        <w:rPr>
          <w:lang w:val="en"/>
        </w:rPr>
      </w:pPr>
      <w:r>
        <w:rPr>
          <w:lang w:val="en"/>
        </w:rPr>
        <w:t xml:space="preserve">    JlbWFpbF92ZXJpZmllZCI6IHsiZXNzZW50aWFsIjogdHJ1ZX0sDQogICAgICJwaW</w:t>
      </w:r>
    </w:p>
    <w:p w14:paraId="26D2EEF4" w14:textId="77777777" w:rsidR="00000000" w:rsidRDefault="0023144C" w:rsidP="0023144C">
      <w:pPr>
        <w:pStyle w:val="HTMLPreformatted"/>
        <w:ind w:left="1200" w:right="480"/>
        <w:divId w:val="2043554874"/>
        <w:rPr>
          <w:lang w:val="en"/>
        </w:rPr>
      </w:pPr>
      <w:r>
        <w:rPr>
          <w:lang w:val="en"/>
        </w:rPr>
        <w:t xml:space="preserve">    N0dXJlIjogbnVsbA0KICAgIH0sDQogICAiaWRfdG9rZW4iOiANCiAgICB7DQogIC</w:t>
      </w:r>
    </w:p>
    <w:p w14:paraId="0525BEB1" w14:textId="77777777" w:rsidR="00000000" w:rsidRDefault="0023144C" w:rsidP="0023144C">
      <w:pPr>
        <w:pStyle w:val="HTMLPreformatted"/>
        <w:ind w:left="1200" w:right="480"/>
        <w:divId w:val="2043554874"/>
        <w:rPr>
          <w:lang w:val="en"/>
        </w:rPr>
      </w:pPr>
      <w:r>
        <w:rPr>
          <w:lang w:val="en"/>
        </w:rPr>
        <w:t xml:space="preserve">    AgICJnZW5kZXIiOiBudWxsLA0KICAg</w:t>
      </w:r>
      <w:r>
        <w:rPr>
          <w:lang w:val="en"/>
        </w:rPr>
        <w:t>ICAiYmlydGhkYXRlIjogeyJlc3NlbnRpYW</w:t>
      </w:r>
    </w:p>
    <w:p w14:paraId="14113AAF" w14:textId="77777777" w:rsidR="00000000" w:rsidRDefault="0023144C" w:rsidP="0023144C">
      <w:pPr>
        <w:pStyle w:val="HTMLPreformatted"/>
        <w:ind w:left="1200" w:right="480"/>
        <w:divId w:val="2043554874"/>
        <w:rPr>
          <w:lang w:val="en"/>
        </w:rPr>
      </w:pPr>
      <w:r>
        <w:rPr>
          <w:lang w:val="en"/>
        </w:rPr>
        <w:t xml:space="preserve">    wiOiB0cnVlfSwNCiAgICAgImFjciI6IHsidmFsdWVzIjogWyIyIl19DQogICAgfQ</w:t>
      </w:r>
    </w:p>
    <w:p w14:paraId="74050FC2" w14:textId="77777777" w:rsidR="00000000" w:rsidRDefault="0023144C" w:rsidP="0023144C">
      <w:pPr>
        <w:pStyle w:val="HTMLPreformatted"/>
        <w:ind w:left="1200" w:right="480"/>
        <w:divId w:val="2043554874"/>
        <w:rPr>
          <w:lang w:val="en"/>
        </w:rPr>
      </w:pPr>
      <w:r>
        <w:rPr>
          <w:lang w:val="en"/>
        </w:rPr>
        <w:t xml:space="preserve">    0KICB9DQp9.bOD4rUiQfzh4QPIs_f_R2GVBhNHcc1p2cQTgixB1tsYRs52xW4TO7</w:t>
      </w:r>
    </w:p>
    <w:p w14:paraId="013A6A8F" w14:textId="77777777" w:rsidR="00000000" w:rsidRDefault="0023144C" w:rsidP="0023144C">
      <w:pPr>
        <w:pStyle w:val="HTMLPreformatted"/>
        <w:ind w:left="1200" w:right="480"/>
        <w:divId w:val="2043554874"/>
        <w:rPr>
          <w:lang w:val="en"/>
        </w:rPr>
      </w:pPr>
      <w:r>
        <w:rPr>
          <w:lang w:val="en"/>
        </w:rPr>
        <w:t xml:space="preserve">    4USgb-nii3RPsLdfoPlsEbJLmtbxG8-TQBHqGAyZxMDPWy3phjeRt9ApDRnLQrjY</w:t>
      </w:r>
    </w:p>
    <w:p w14:paraId="3916A4C6" w14:textId="77777777" w:rsidR="00000000" w:rsidRDefault="0023144C" w:rsidP="0023144C">
      <w:pPr>
        <w:pStyle w:val="HTMLPreformatted"/>
        <w:ind w:left="1200" w:right="480"/>
        <w:divId w:val="2043554874"/>
        <w:rPr>
          <w:lang w:val="en"/>
        </w:rPr>
      </w:pPr>
      <w:r>
        <w:rPr>
          <w:lang w:val="en"/>
        </w:rPr>
        <w:t xml:space="preserve">    uvsCj6byu9</w:t>
      </w:r>
      <w:r>
        <w:rPr>
          <w:lang w:val="en"/>
        </w:rPr>
        <w:t>TVaKX9r1KDFGT-HLqUNlUTpYtCyM2B2rLkWM08ufBq9JBCEzzaLRzj</w:t>
      </w:r>
    </w:p>
    <w:p w14:paraId="34BC1BF2" w14:textId="77777777" w:rsidR="00000000" w:rsidRDefault="0023144C" w:rsidP="0023144C">
      <w:pPr>
        <w:pStyle w:val="HTMLPreformatted"/>
        <w:ind w:left="1200" w:right="480"/>
        <w:divId w:val="2043554874"/>
        <w:rPr>
          <w:lang w:val="en"/>
        </w:rPr>
      </w:pPr>
      <w:r>
        <w:rPr>
          <w:lang w:val="en"/>
        </w:rPr>
        <w:t xml:space="preserve">    evYEPMaoLAOjb8LPuYOYTBqshRMUxy4Z380-FJ2Lc7VSfSu6HcB2nLSjiKrrfI35</w:t>
      </w:r>
    </w:p>
    <w:p w14:paraId="2F88D3F4" w14:textId="77777777" w:rsidR="00000000" w:rsidRDefault="0023144C" w:rsidP="0023144C">
      <w:pPr>
        <w:pStyle w:val="HTMLPreformatted"/>
        <w:ind w:left="1200" w:right="480"/>
        <w:divId w:val="2043554874"/>
        <w:rPr>
          <w:lang w:val="en"/>
        </w:rPr>
      </w:pPr>
      <w:r>
        <w:rPr>
          <w:lang w:val="en"/>
        </w:rPr>
        <w:t xml:space="preserve">    xkRJsaSSmjasMYeDZarYCl7r4o17rFclk5KacYMYgAs-JYFkwab6Dd56ZrAzakHt</w:t>
      </w:r>
    </w:p>
    <w:p w14:paraId="2F380498" w14:textId="77777777" w:rsidR="00000000" w:rsidRDefault="0023144C" w:rsidP="0023144C">
      <w:pPr>
        <w:pStyle w:val="HTMLPreformatted"/>
        <w:ind w:left="1200" w:right="480"/>
        <w:divId w:val="2043554874"/>
        <w:rPr>
          <w:lang w:val="en"/>
        </w:rPr>
      </w:pPr>
      <w:r>
        <w:rPr>
          <w:lang w:val="en"/>
        </w:rPr>
        <w:t xml:space="preserve">    9cExMpg04lQIux56C-Qk6dAsB6W6W91AQ</w:t>
      </w:r>
    </w:p>
    <w:p w14:paraId="1315039A" w14:textId="77777777" w:rsidR="00000000" w:rsidRDefault="0023144C">
      <w:pPr>
        <w:spacing w:before="0" w:beforeAutospacing="0" w:after="0" w:afterAutospacing="0"/>
        <w:divId w:val="164982122"/>
        <w:rPr>
          <w:rFonts w:ascii="Verdana" w:eastAsia="Times New Roman" w:hAnsi="Verdana"/>
          <w:color w:val="000000"/>
          <w:lang w:val="en"/>
        </w:rPr>
      </w:pPr>
      <w:bookmarkStart w:id="66" w:name="request_req"/>
      <w:bookmarkEnd w:id="66"/>
    </w:p>
    <w:p w14:paraId="2837F041"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CF25DA6" w14:textId="77777777">
        <w:trPr>
          <w:divId w:val="164982122"/>
          <w:trHeight w:val="225"/>
          <w:tblCellSpacing w:w="15" w:type="dxa"/>
        </w:trPr>
        <w:tc>
          <w:tcPr>
            <w:tcW w:w="450" w:type="dxa"/>
            <w:shd w:val="clear" w:color="auto" w:fill="990000"/>
            <w:vAlign w:val="center"/>
            <w:hideMark/>
          </w:tcPr>
          <w:p w14:paraId="0508C821"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8FF83F8" w14:textId="77777777" w:rsidR="00000000" w:rsidRDefault="0023144C">
      <w:pPr>
        <w:pStyle w:val="Heading3"/>
        <w:divId w:val="164982122"/>
        <w:rPr>
          <w:rFonts w:eastAsia="Times New Roman"/>
          <w:lang w:val="en"/>
        </w:rPr>
      </w:pPr>
      <w:bookmarkStart w:id="67" w:name="rfc.section.2.2.2.2.1"/>
      <w:bookmarkEnd w:id="67"/>
      <w:r>
        <w:rPr>
          <w:rFonts w:eastAsia="Times New Roman"/>
          <w:lang w:val="en"/>
        </w:rPr>
        <w:t>2.2.2.2.1.  Client Sends Request using "request" Parameter</w:t>
      </w:r>
    </w:p>
    <w:p w14:paraId="3D7692B1" w14:textId="77777777" w:rsidR="00000000" w:rsidRDefault="0023144C">
      <w:pPr>
        <w:pStyle w:val="NormalWeb"/>
        <w:divId w:val="164982122"/>
        <w:rPr>
          <w:rFonts w:ascii="Verdana" w:hAnsi="Verdana"/>
          <w:color w:val="000000"/>
          <w:lang w:val="en"/>
        </w:rPr>
      </w:pPr>
      <w:r>
        <w:rPr>
          <w:rFonts w:ascii="Verdana" w:hAnsi="Verdana"/>
          <w:color w:val="000000"/>
          <w:lang w:val="en"/>
        </w:rPr>
        <w:t>Having constructed the Authorization Request, the Client sends it to the Authorization End</w:t>
      </w:r>
      <w:r>
        <w:rPr>
          <w:rFonts w:ascii="Verdana" w:hAnsi="Verdana"/>
          <w:color w:val="000000"/>
          <w:lang w:val="en"/>
        </w:rPr>
        <w:t xml:space="preserve">point using HTTPS. </w:t>
      </w:r>
    </w:p>
    <w:p w14:paraId="08E662B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using HTTP redirect (with line wraps within values for display purposes only): </w:t>
      </w:r>
    </w:p>
    <w:p w14:paraId="0966258F" w14:textId="77777777" w:rsidR="00000000" w:rsidRDefault="0023144C" w:rsidP="0023144C">
      <w:pPr>
        <w:pStyle w:val="HTMLPreformatted"/>
        <w:ind w:left="1200" w:right="480"/>
        <w:divId w:val="2022199621"/>
        <w:rPr>
          <w:lang w:val="en"/>
        </w:rPr>
      </w:pPr>
    </w:p>
    <w:p w14:paraId="2EBB83F7" w14:textId="77777777" w:rsidR="00000000" w:rsidRDefault="0023144C" w:rsidP="0023144C">
      <w:pPr>
        <w:pStyle w:val="HTMLPreformatted"/>
        <w:ind w:left="1200" w:right="480"/>
        <w:divId w:val="2022199621"/>
        <w:rPr>
          <w:lang w:val="en"/>
        </w:rPr>
      </w:pPr>
      <w:r>
        <w:rPr>
          <w:lang w:val="en"/>
        </w:rPr>
        <w:t xml:space="preserve">  HTTP/1.1 302 Found</w:t>
      </w:r>
    </w:p>
    <w:p w14:paraId="6AC26A3A" w14:textId="77777777" w:rsidR="00000000" w:rsidRDefault="0023144C" w:rsidP="0023144C">
      <w:pPr>
        <w:pStyle w:val="HTMLPreformatted"/>
        <w:ind w:left="1200" w:right="480"/>
        <w:divId w:val="2022199621"/>
        <w:rPr>
          <w:lang w:val="en"/>
        </w:rPr>
      </w:pPr>
      <w:r>
        <w:rPr>
          <w:lang w:val="en"/>
        </w:rPr>
        <w:t xml:space="preserve">  Location: https://server.example.com/authorize?</w:t>
      </w:r>
    </w:p>
    <w:p w14:paraId="3F72288F" w14:textId="77777777" w:rsidR="00000000" w:rsidRDefault="0023144C" w:rsidP="0023144C">
      <w:pPr>
        <w:pStyle w:val="HTMLPreformatted"/>
        <w:ind w:left="1200" w:right="480"/>
        <w:divId w:val="2022199621"/>
        <w:rPr>
          <w:lang w:val="en"/>
        </w:rPr>
      </w:pPr>
      <w:r>
        <w:rPr>
          <w:lang w:val="en"/>
        </w:rPr>
        <w:t xml:space="preserve">    response_type=code%20id_token</w:t>
      </w:r>
    </w:p>
    <w:p w14:paraId="198AC899" w14:textId="77777777" w:rsidR="00000000" w:rsidRDefault="0023144C" w:rsidP="0023144C">
      <w:pPr>
        <w:pStyle w:val="HTMLPreformatted"/>
        <w:ind w:left="1200" w:right="480"/>
        <w:divId w:val="2022199621"/>
        <w:rPr>
          <w:lang w:val="en"/>
        </w:rPr>
      </w:pPr>
      <w:r>
        <w:rPr>
          <w:lang w:val="en"/>
        </w:rPr>
        <w:t xml:space="preserve">    &amp;client_i</w:t>
      </w:r>
      <w:r>
        <w:rPr>
          <w:lang w:val="en"/>
        </w:rPr>
        <w:t>d=s6BhdRkqt3</w:t>
      </w:r>
    </w:p>
    <w:p w14:paraId="7C3E5677" w14:textId="77777777" w:rsidR="00000000" w:rsidRDefault="0023144C" w:rsidP="0023144C">
      <w:pPr>
        <w:pStyle w:val="HTMLPreformatted"/>
        <w:ind w:left="1200" w:right="480"/>
        <w:divId w:val="2022199621"/>
        <w:rPr>
          <w:lang w:val="en"/>
        </w:rPr>
      </w:pPr>
      <w:r>
        <w:rPr>
          <w:lang w:val="en"/>
        </w:rPr>
        <w:t xml:space="preserve">    &amp;redirect_uri=https%3A%2F%2Fclient.example.org%2Fcb</w:t>
      </w:r>
    </w:p>
    <w:p w14:paraId="7E881EF8" w14:textId="77777777" w:rsidR="00000000" w:rsidRDefault="0023144C" w:rsidP="0023144C">
      <w:pPr>
        <w:pStyle w:val="HTMLPreformatted"/>
        <w:ind w:left="1200" w:right="480"/>
        <w:divId w:val="2022199621"/>
        <w:rPr>
          <w:lang w:val="en"/>
        </w:rPr>
      </w:pPr>
      <w:r>
        <w:rPr>
          <w:lang w:val="en"/>
        </w:rPr>
        <w:t xml:space="preserve">    &amp;scope=openid</w:t>
      </w:r>
    </w:p>
    <w:p w14:paraId="47190728" w14:textId="77777777" w:rsidR="00000000" w:rsidRDefault="0023144C" w:rsidP="0023144C">
      <w:pPr>
        <w:pStyle w:val="HTMLPreformatted"/>
        <w:ind w:left="1200" w:right="480"/>
        <w:divId w:val="2022199621"/>
        <w:rPr>
          <w:lang w:val="en"/>
        </w:rPr>
      </w:pPr>
      <w:r>
        <w:rPr>
          <w:lang w:val="en"/>
        </w:rPr>
        <w:t xml:space="preserve">    &amp;state=af0ifjsldkj</w:t>
      </w:r>
    </w:p>
    <w:p w14:paraId="26345523" w14:textId="77777777" w:rsidR="00000000" w:rsidRDefault="0023144C" w:rsidP="0023144C">
      <w:pPr>
        <w:pStyle w:val="HTMLPreformatted"/>
        <w:ind w:left="1200" w:right="480"/>
        <w:divId w:val="2022199621"/>
        <w:rPr>
          <w:lang w:val="en"/>
        </w:rPr>
      </w:pPr>
      <w:r>
        <w:rPr>
          <w:lang w:val="en"/>
        </w:rPr>
        <w:t xml:space="preserve">    &amp;nonce=n-0S6_WzA2Mj</w:t>
      </w:r>
    </w:p>
    <w:p w14:paraId="40B2DDC1" w14:textId="77777777" w:rsidR="00000000" w:rsidRDefault="0023144C" w:rsidP="0023144C">
      <w:pPr>
        <w:pStyle w:val="HTMLPreformatted"/>
        <w:ind w:left="1200" w:right="480"/>
        <w:divId w:val="2022199621"/>
        <w:rPr>
          <w:lang w:val="en"/>
        </w:rPr>
      </w:pPr>
      <w:r>
        <w:rPr>
          <w:lang w:val="en"/>
        </w:rPr>
        <w:t xml:space="preserve">    &amp;request=eyJhbGciOiJSUzI1NiJ9.ew0KICJyZXNwb25zZV90eXBlIjogImNvZG</w:t>
      </w:r>
    </w:p>
    <w:p w14:paraId="28F21E3D" w14:textId="77777777" w:rsidR="00000000" w:rsidRDefault="0023144C" w:rsidP="0023144C">
      <w:pPr>
        <w:pStyle w:val="HTMLPreformatted"/>
        <w:ind w:left="1200" w:right="480"/>
        <w:divId w:val="2022199621"/>
        <w:rPr>
          <w:lang w:val="en"/>
        </w:rPr>
      </w:pPr>
      <w:r>
        <w:rPr>
          <w:lang w:val="en"/>
        </w:rPr>
        <w:t xml:space="preserve">    UgaWRfdG9rZW4iLA0KICJjbGllbnRfaWQiOiAiczZCaGRSa3F</w:t>
      </w:r>
      <w:r>
        <w:rPr>
          <w:lang w:val="en"/>
        </w:rPr>
        <w:t>0MyIsDQogInJlZG</w:t>
      </w:r>
    </w:p>
    <w:p w14:paraId="6B7EDDED" w14:textId="77777777" w:rsidR="00000000" w:rsidRDefault="0023144C" w:rsidP="0023144C">
      <w:pPr>
        <w:pStyle w:val="HTMLPreformatted"/>
        <w:ind w:left="1200" w:right="480"/>
        <w:divId w:val="2022199621"/>
        <w:rPr>
          <w:lang w:val="en"/>
        </w:rPr>
      </w:pPr>
      <w:r>
        <w:rPr>
          <w:lang w:val="en"/>
        </w:rPr>
        <w:t xml:space="preserve">    lyZWN0X3VyaSI6ICJodHRwczovL2NsaWVudC5leGFtcGxlLm9yZy9jYiIsDQogIn</w:t>
      </w:r>
    </w:p>
    <w:p w14:paraId="7D14D025" w14:textId="77777777" w:rsidR="00000000" w:rsidRDefault="0023144C" w:rsidP="0023144C">
      <w:pPr>
        <w:pStyle w:val="HTMLPreformatted"/>
        <w:ind w:left="1200" w:right="480"/>
        <w:divId w:val="2022199621"/>
        <w:rPr>
          <w:lang w:val="en"/>
        </w:rPr>
      </w:pPr>
      <w:r>
        <w:rPr>
          <w:lang w:val="en"/>
        </w:rPr>
        <w:t xml:space="preserve">    Njb3BlIjogIm9wZW5pZCIsDQogInN0YXRlIjogImFmMGlmanNsZGtqIiwNCiAibm</w:t>
      </w:r>
    </w:p>
    <w:p w14:paraId="22820FCF" w14:textId="77777777" w:rsidR="00000000" w:rsidRDefault="0023144C" w:rsidP="0023144C">
      <w:pPr>
        <w:pStyle w:val="HTMLPreformatted"/>
        <w:ind w:left="1200" w:right="480"/>
        <w:divId w:val="2022199621"/>
        <w:rPr>
          <w:lang w:val="en"/>
        </w:rPr>
      </w:pPr>
      <w:r>
        <w:rPr>
          <w:lang w:val="en"/>
        </w:rPr>
        <w:t xml:space="preserve">    9uY2UiOiAibi0wUzZfV3pBMk1qIiwNCiAibWF4X2FnZSI6IDg2NDAwLA0KICJjbG</w:t>
      </w:r>
    </w:p>
    <w:p w14:paraId="72A52F1E" w14:textId="77777777" w:rsidR="00000000" w:rsidRDefault="0023144C" w:rsidP="0023144C">
      <w:pPr>
        <w:pStyle w:val="HTMLPreformatted"/>
        <w:ind w:left="1200" w:right="480"/>
        <w:divId w:val="2022199621"/>
        <w:rPr>
          <w:lang w:val="en"/>
        </w:rPr>
      </w:pPr>
      <w:r>
        <w:rPr>
          <w:lang w:val="en"/>
        </w:rPr>
        <w:t xml:space="preserve">    </w:t>
      </w:r>
      <w:r>
        <w:rPr>
          <w:lang w:val="en"/>
        </w:rPr>
        <w:t>FpbXMiOiANCiAgew0KICAgInVzZXJpbmZvIjogDQogICAgew0KICAgICAiZ2l2ZW</w:t>
      </w:r>
    </w:p>
    <w:p w14:paraId="460D9792" w14:textId="77777777" w:rsidR="00000000" w:rsidRDefault="0023144C" w:rsidP="0023144C">
      <w:pPr>
        <w:pStyle w:val="HTMLPreformatted"/>
        <w:ind w:left="1200" w:right="480"/>
        <w:divId w:val="2022199621"/>
        <w:rPr>
          <w:lang w:val="en"/>
        </w:rPr>
      </w:pPr>
      <w:r>
        <w:rPr>
          <w:lang w:val="en"/>
        </w:rPr>
        <w:t xml:space="preserve">    5fbmFtZSI6IHsiZXNzZW50aWFsIjogdHJ1ZX0sDQogICAgICJuaWNrbmFtZSI6IG</w:t>
      </w:r>
    </w:p>
    <w:p w14:paraId="127C97AE" w14:textId="77777777" w:rsidR="00000000" w:rsidRDefault="0023144C" w:rsidP="0023144C">
      <w:pPr>
        <w:pStyle w:val="HTMLPreformatted"/>
        <w:ind w:left="1200" w:right="480"/>
        <w:divId w:val="2022199621"/>
        <w:rPr>
          <w:lang w:val="en"/>
        </w:rPr>
      </w:pPr>
      <w:r>
        <w:rPr>
          <w:lang w:val="en"/>
        </w:rPr>
        <w:t xml:space="preserve">    51bGwsDQogICAgICJlbWFpbCI6IHsiZXNzZW50aWFsIjogdHJ1ZX0sDQogICAgIC</w:t>
      </w:r>
    </w:p>
    <w:p w14:paraId="50D3A74E" w14:textId="77777777" w:rsidR="00000000" w:rsidRDefault="0023144C" w:rsidP="0023144C">
      <w:pPr>
        <w:pStyle w:val="HTMLPreformatted"/>
        <w:ind w:left="1200" w:right="480"/>
        <w:divId w:val="2022199621"/>
        <w:rPr>
          <w:lang w:val="en"/>
        </w:rPr>
      </w:pPr>
      <w:r>
        <w:rPr>
          <w:lang w:val="en"/>
        </w:rPr>
        <w:t xml:space="preserve">    JlbWFpbF92ZXJpZmllZCI6IHsiZXNzZW50aWFsIjogdHJ1ZX0</w:t>
      </w:r>
      <w:r>
        <w:rPr>
          <w:lang w:val="en"/>
        </w:rPr>
        <w:t>sDQogICAgICJwaW</w:t>
      </w:r>
    </w:p>
    <w:p w14:paraId="62C644E8" w14:textId="77777777" w:rsidR="00000000" w:rsidRDefault="0023144C" w:rsidP="0023144C">
      <w:pPr>
        <w:pStyle w:val="HTMLPreformatted"/>
        <w:ind w:left="1200" w:right="480"/>
        <w:divId w:val="2022199621"/>
        <w:rPr>
          <w:lang w:val="en"/>
        </w:rPr>
      </w:pPr>
      <w:r>
        <w:rPr>
          <w:lang w:val="en"/>
        </w:rPr>
        <w:t xml:space="preserve">    N0dXJlIjogbnVsbA0KICAgIH0sDQogICAiaWRfdG9rZW4iOiANCiAgICB7DQogIC</w:t>
      </w:r>
    </w:p>
    <w:p w14:paraId="6B4E75DC" w14:textId="77777777" w:rsidR="00000000" w:rsidRDefault="0023144C" w:rsidP="0023144C">
      <w:pPr>
        <w:pStyle w:val="HTMLPreformatted"/>
        <w:ind w:left="1200" w:right="480"/>
        <w:divId w:val="2022199621"/>
        <w:rPr>
          <w:lang w:val="en"/>
        </w:rPr>
      </w:pPr>
      <w:r>
        <w:rPr>
          <w:lang w:val="en"/>
        </w:rPr>
        <w:t xml:space="preserve">    AgICJnZW5kZXIiOiBudWxsLA0KICAgICAiYmlydGhkYXRlIjogeyJlc3NlbnRpYW</w:t>
      </w:r>
    </w:p>
    <w:p w14:paraId="3C0C633F" w14:textId="77777777" w:rsidR="00000000" w:rsidRDefault="0023144C" w:rsidP="0023144C">
      <w:pPr>
        <w:pStyle w:val="HTMLPreformatted"/>
        <w:ind w:left="1200" w:right="480"/>
        <w:divId w:val="2022199621"/>
        <w:rPr>
          <w:lang w:val="en"/>
        </w:rPr>
      </w:pPr>
      <w:r>
        <w:rPr>
          <w:lang w:val="en"/>
        </w:rPr>
        <w:t xml:space="preserve">    wiOiB0cnVlfSwNCiAgICAgImFjciI6IHsidmFsdWVzIjogWyIyIl19DQogICAgfQ</w:t>
      </w:r>
    </w:p>
    <w:p w14:paraId="42483823" w14:textId="77777777" w:rsidR="00000000" w:rsidRDefault="0023144C" w:rsidP="0023144C">
      <w:pPr>
        <w:pStyle w:val="HTMLPreformatted"/>
        <w:ind w:left="1200" w:right="480"/>
        <w:divId w:val="2022199621"/>
        <w:rPr>
          <w:lang w:val="en"/>
        </w:rPr>
      </w:pPr>
      <w:r>
        <w:rPr>
          <w:lang w:val="en"/>
        </w:rPr>
        <w:t xml:space="preserve">    0KICB9DQp9.bOD4rUiQfzh4QPIs_f</w:t>
      </w:r>
      <w:r>
        <w:rPr>
          <w:lang w:val="en"/>
        </w:rPr>
        <w:t>_R2GVBhNHcc1p2cQTgixB1tsYRs52xW4TO7</w:t>
      </w:r>
    </w:p>
    <w:p w14:paraId="679E5ECB" w14:textId="77777777" w:rsidR="00000000" w:rsidRDefault="0023144C" w:rsidP="0023144C">
      <w:pPr>
        <w:pStyle w:val="HTMLPreformatted"/>
        <w:ind w:left="1200" w:right="480"/>
        <w:divId w:val="2022199621"/>
        <w:rPr>
          <w:lang w:val="en"/>
        </w:rPr>
      </w:pPr>
      <w:r>
        <w:rPr>
          <w:lang w:val="en"/>
        </w:rPr>
        <w:t xml:space="preserve">    4USgb-nii3RPsLdfoPlsEbJLmtbxG8-TQBHqGAyZxMDPWy3phjeRt9ApDRnLQrjY</w:t>
      </w:r>
    </w:p>
    <w:p w14:paraId="41A787E9" w14:textId="77777777" w:rsidR="00000000" w:rsidRDefault="0023144C" w:rsidP="0023144C">
      <w:pPr>
        <w:pStyle w:val="HTMLPreformatted"/>
        <w:ind w:left="1200" w:right="480"/>
        <w:divId w:val="2022199621"/>
        <w:rPr>
          <w:lang w:val="en"/>
        </w:rPr>
      </w:pPr>
      <w:r>
        <w:rPr>
          <w:lang w:val="en"/>
        </w:rPr>
        <w:t xml:space="preserve">    uvsCj6byu9TVaKX9r1KDFGT-HLqUNlUTpYtCyM2B2rLkWM08ufBq9JBCEzzaLRzj</w:t>
      </w:r>
    </w:p>
    <w:p w14:paraId="5315BA47" w14:textId="77777777" w:rsidR="00000000" w:rsidRDefault="0023144C" w:rsidP="0023144C">
      <w:pPr>
        <w:pStyle w:val="HTMLPreformatted"/>
        <w:ind w:left="1200" w:right="480"/>
        <w:divId w:val="2022199621"/>
        <w:rPr>
          <w:lang w:val="en"/>
        </w:rPr>
      </w:pPr>
      <w:r>
        <w:rPr>
          <w:lang w:val="en"/>
        </w:rPr>
        <w:t xml:space="preserve">    evYEPMaoLAOjb8LPuYOYTBqshRMUxy4Z380-FJ2Lc7VSfSu6HcB2nLSjiKrrfI35</w:t>
      </w:r>
    </w:p>
    <w:p w14:paraId="03981E52" w14:textId="77777777" w:rsidR="00000000" w:rsidRDefault="0023144C" w:rsidP="0023144C">
      <w:pPr>
        <w:pStyle w:val="HTMLPreformatted"/>
        <w:ind w:left="1200" w:right="480"/>
        <w:divId w:val="2022199621"/>
        <w:rPr>
          <w:lang w:val="en"/>
        </w:rPr>
      </w:pPr>
      <w:r>
        <w:rPr>
          <w:lang w:val="en"/>
        </w:rPr>
        <w:t xml:space="preserve">    xkRJsaSSm</w:t>
      </w:r>
      <w:r>
        <w:rPr>
          <w:lang w:val="en"/>
        </w:rPr>
        <w:t>jasMYeDZarYCl7r4o17rFclk5KacYMYgAs-JYFkwab6Dd56ZrAzakHt</w:t>
      </w:r>
    </w:p>
    <w:p w14:paraId="7DCFF22C" w14:textId="77777777" w:rsidR="00000000" w:rsidRDefault="0023144C" w:rsidP="0023144C">
      <w:pPr>
        <w:pStyle w:val="HTMLPreformatted"/>
        <w:ind w:left="1200" w:right="480"/>
        <w:divId w:val="2022199621"/>
        <w:rPr>
          <w:lang w:val="en"/>
        </w:rPr>
      </w:pPr>
      <w:r>
        <w:rPr>
          <w:lang w:val="en"/>
        </w:rPr>
        <w:t xml:space="preserve">    9cExMpg04lQIux56C-Qk6dAsB6W6W91AQ</w:t>
      </w:r>
    </w:p>
    <w:p w14:paraId="2D8A7FA4" w14:textId="77777777" w:rsidR="00000000" w:rsidRDefault="0023144C">
      <w:pPr>
        <w:spacing w:before="0" w:beforeAutospacing="0" w:after="0" w:afterAutospacing="0"/>
        <w:divId w:val="164982122"/>
        <w:rPr>
          <w:rFonts w:ascii="Verdana" w:eastAsia="Times New Roman" w:hAnsi="Verdana"/>
          <w:color w:val="000000"/>
          <w:lang w:val="en"/>
        </w:rPr>
      </w:pPr>
      <w:bookmarkStart w:id="68" w:name="Request_File_Method"/>
      <w:bookmarkEnd w:id="68"/>
    </w:p>
    <w:p w14:paraId="354F8195"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4B0988" w14:textId="77777777">
        <w:trPr>
          <w:divId w:val="164982122"/>
          <w:trHeight w:val="225"/>
          <w:tblCellSpacing w:w="15" w:type="dxa"/>
        </w:trPr>
        <w:tc>
          <w:tcPr>
            <w:tcW w:w="450" w:type="dxa"/>
            <w:shd w:val="clear" w:color="auto" w:fill="990000"/>
            <w:vAlign w:val="center"/>
            <w:hideMark/>
          </w:tcPr>
          <w:p w14:paraId="462B0426"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B99D8C" w14:textId="77777777" w:rsidR="00000000" w:rsidRDefault="0023144C">
      <w:pPr>
        <w:pStyle w:val="Heading3"/>
        <w:divId w:val="164982122"/>
        <w:rPr>
          <w:rFonts w:eastAsia="Times New Roman"/>
          <w:lang w:val="en"/>
        </w:rPr>
      </w:pPr>
      <w:bookmarkStart w:id="69" w:name="rfc.section.2.2.2.3"/>
      <w:bookmarkEnd w:id="69"/>
      <w:r>
        <w:rPr>
          <w:rFonts w:eastAsia="Times New Roman"/>
          <w:lang w:val="en"/>
        </w:rPr>
        <w:t>2.2.2.3.  Request File Method</w:t>
      </w:r>
    </w:p>
    <w:p w14:paraId="53DDB02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Request File Method differs from the other methods in that it uses a Request File that contains a Request Object. </w:t>
      </w:r>
      <w:r>
        <w:rPr>
          <w:rFonts w:ascii="Verdana" w:hAnsi="Verdana"/>
          <w:color w:val="000000"/>
          <w:lang w:val="en"/>
        </w:rPr>
        <w:t xml:space="preserve">It then sends the Request File URL as part of the Authorization Request. </w:t>
      </w:r>
    </w:p>
    <w:p w14:paraId="7ABB3C5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prepares an Authorization Request using the desired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 The Client SHOULD use the HTTP </w:t>
      </w:r>
      <w:r>
        <w:rPr>
          <w:rStyle w:val="HTMLTypewriter"/>
          <w:lang w:val="en"/>
        </w:rPr>
        <w:t>GET</w:t>
      </w:r>
      <w:r>
        <w:rPr>
          <w:rFonts w:ascii="Verdana" w:hAnsi="Verdana"/>
          <w:color w:val="000000"/>
          <w:lang w:val="en"/>
        </w:rPr>
        <w:t xml:space="preserve"> method, but MAY use the HTTP </w:t>
      </w:r>
      <w:r>
        <w:rPr>
          <w:rStyle w:val="HTMLTypewriter"/>
          <w:lang w:val="en"/>
        </w:rPr>
        <w:t>POST</w:t>
      </w:r>
      <w:r>
        <w:rPr>
          <w:rFonts w:ascii="Verdana" w:hAnsi="Verdana"/>
          <w:color w:val="000000"/>
          <w:lang w:val="en"/>
        </w:rPr>
        <w:t xml:space="preserve"> method. The scheme used i</w:t>
      </w:r>
      <w:r>
        <w:rPr>
          <w:rFonts w:ascii="Verdana" w:hAnsi="Verdana"/>
          <w:color w:val="000000"/>
          <w:lang w:val="en"/>
        </w:rPr>
        <w:t xml:space="preserve">n the Authorization URL MUST be </w:t>
      </w:r>
      <w:r>
        <w:rPr>
          <w:rStyle w:val="HTMLTypewriter"/>
          <w:lang w:val="en"/>
        </w:rPr>
        <w:t>https</w:t>
      </w:r>
      <w:r>
        <w:rPr>
          <w:rFonts w:ascii="Verdana" w:hAnsi="Verdana"/>
          <w:color w:val="000000"/>
          <w:lang w:val="en"/>
        </w:rPr>
        <w:t xml:space="preserve">. </w:t>
      </w:r>
    </w:p>
    <w:p w14:paraId="7C0647E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Request MUST NOT include the </w:t>
      </w:r>
      <w:r>
        <w:rPr>
          <w:rStyle w:val="HTMLTypewriter"/>
          <w:lang w:val="en"/>
        </w:rPr>
        <w:t>request</w:t>
      </w:r>
      <w:r>
        <w:rPr>
          <w:rFonts w:ascii="Verdana" w:hAnsi="Verdana"/>
          <w:color w:val="000000"/>
          <w:lang w:val="en"/>
        </w:rPr>
        <w:t xml:space="preserve"> parameter. The Authorization Request MUST include the </w:t>
      </w:r>
      <w:r>
        <w:rPr>
          <w:rStyle w:val="HTMLTypewriter"/>
          <w:lang w:val="en"/>
        </w:rPr>
        <w:t>request_uri</w:t>
      </w:r>
      <w:r>
        <w:rPr>
          <w:rFonts w:ascii="Verdana" w:hAnsi="Verdana"/>
          <w:color w:val="000000"/>
          <w:lang w:val="en"/>
        </w:rPr>
        <w:t xml:space="preserve"> parameter. The contents of the resource referenced by the URL MUST be a Request Object. </w:t>
      </w:r>
      <w:r>
        <w:rPr>
          <w:rFonts w:ascii="Verdana" w:hAnsi="Verdana"/>
          <w:color w:val="000000"/>
          <w:lang w:val="en"/>
        </w:rPr>
        <w:t xml:space="preserve">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xml:space="preserve">, unless the target Request Object is signed in a way that is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w:t>
      </w:r>
      <w:r>
        <w:rPr>
          <w:rFonts w:ascii="Verdana" w:hAnsi="Verdana"/>
          <w:color w:val="000000"/>
          <w:lang w:val="en"/>
        </w:rPr>
        <w:t xml:space="preserve">Client. </w:t>
      </w:r>
    </w:p>
    <w:p w14:paraId="1800ECE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the contents of a Request File (with line wraps within values for display purposes only): </w:t>
      </w:r>
    </w:p>
    <w:p w14:paraId="768CB26E" w14:textId="77777777" w:rsidR="00000000" w:rsidRDefault="0023144C" w:rsidP="0023144C">
      <w:pPr>
        <w:pStyle w:val="HTMLPreformatted"/>
        <w:ind w:left="1200" w:right="480"/>
        <w:divId w:val="470906580"/>
        <w:rPr>
          <w:lang w:val="en"/>
        </w:rPr>
      </w:pPr>
    </w:p>
    <w:p w14:paraId="0EA60A5E" w14:textId="77777777" w:rsidR="00000000" w:rsidRDefault="0023144C" w:rsidP="0023144C">
      <w:pPr>
        <w:pStyle w:val="HTMLPreformatted"/>
        <w:ind w:left="1200" w:right="480"/>
        <w:divId w:val="470906580"/>
        <w:rPr>
          <w:lang w:val="en"/>
        </w:rPr>
      </w:pPr>
      <w:r>
        <w:rPr>
          <w:lang w:val="en"/>
        </w:rPr>
        <w:t xml:space="preserve">  eyJhbGciOiJSUzI1NiJ9.ew0KICJyZXNwb25zZV90eXBlIjogImNvZGUgaWRfdG9rZ</w:t>
      </w:r>
    </w:p>
    <w:p w14:paraId="12E87AEA" w14:textId="77777777" w:rsidR="00000000" w:rsidRDefault="0023144C" w:rsidP="0023144C">
      <w:pPr>
        <w:pStyle w:val="HTMLPreformatted"/>
        <w:ind w:left="1200" w:right="480"/>
        <w:divId w:val="470906580"/>
        <w:rPr>
          <w:lang w:val="en"/>
        </w:rPr>
      </w:pPr>
      <w:r>
        <w:rPr>
          <w:lang w:val="en"/>
        </w:rPr>
        <w:t xml:space="preserve">  W4iLA0KICJjbGllbnRfaWQiOiAiczZCaGRSa3F0MyIsD</w:t>
      </w:r>
      <w:r>
        <w:rPr>
          <w:lang w:val="en"/>
        </w:rPr>
        <w:t>QogInJlZGlyZWN0X3VyaSI</w:t>
      </w:r>
    </w:p>
    <w:p w14:paraId="7BC01069" w14:textId="77777777" w:rsidR="00000000" w:rsidRDefault="0023144C" w:rsidP="0023144C">
      <w:pPr>
        <w:pStyle w:val="HTMLPreformatted"/>
        <w:ind w:left="1200" w:right="480"/>
        <w:divId w:val="470906580"/>
        <w:rPr>
          <w:lang w:val="en"/>
        </w:rPr>
      </w:pPr>
      <w:r>
        <w:rPr>
          <w:lang w:val="en"/>
        </w:rPr>
        <w:t xml:space="preserve">  6ICJodHRwczovL2NsaWVudC5leGFtcGxlLm9yZy9jYiIsDQogInNjb3BlIjogIm9wZ</w:t>
      </w:r>
    </w:p>
    <w:p w14:paraId="12428F32" w14:textId="77777777" w:rsidR="00000000" w:rsidRDefault="0023144C" w:rsidP="0023144C">
      <w:pPr>
        <w:pStyle w:val="HTMLPreformatted"/>
        <w:ind w:left="1200" w:right="480"/>
        <w:divId w:val="470906580"/>
        <w:rPr>
          <w:lang w:val="en"/>
        </w:rPr>
      </w:pPr>
      <w:r>
        <w:rPr>
          <w:lang w:val="en"/>
        </w:rPr>
        <w:t xml:space="preserve">  W5pZCIsDQogInN0YXRlIjogImFmMGlmanNsZGtqIiwNCiAibm9uY2UiOiAibi0wUzZ</w:t>
      </w:r>
    </w:p>
    <w:p w14:paraId="1E7C3F2B" w14:textId="77777777" w:rsidR="00000000" w:rsidRDefault="0023144C" w:rsidP="0023144C">
      <w:pPr>
        <w:pStyle w:val="HTMLPreformatted"/>
        <w:ind w:left="1200" w:right="480"/>
        <w:divId w:val="470906580"/>
        <w:rPr>
          <w:lang w:val="en"/>
        </w:rPr>
      </w:pPr>
      <w:r>
        <w:rPr>
          <w:lang w:val="en"/>
        </w:rPr>
        <w:t xml:space="preserve">  fV3pBMk1qIiwNCiAibWF4X2FnZSI6IDg2NDAwLA0KICJjbGFpbXMiOiANCiAgew0KI</w:t>
      </w:r>
    </w:p>
    <w:p w14:paraId="1F900B79" w14:textId="77777777" w:rsidR="00000000" w:rsidRDefault="0023144C" w:rsidP="0023144C">
      <w:pPr>
        <w:pStyle w:val="HTMLPreformatted"/>
        <w:ind w:left="1200" w:right="480"/>
        <w:divId w:val="470906580"/>
        <w:rPr>
          <w:lang w:val="en"/>
        </w:rPr>
      </w:pPr>
      <w:r>
        <w:rPr>
          <w:lang w:val="en"/>
        </w:rPr>
        <w:t xml:space="preserve">  CAgInVzZXJpbmZvIjogDQogI</w:t>
      </w:r>
      <w:r>
        <w:rPr>
          <w:lang w:val="en"/>
        </w:rPr>
        <w:t>CAgew0KICAgICAiZ2l2ZW5fbmFtZSI6IHsiZXNzZW5</w:t>
      </w:r>
    </w:p>
    <w:p w14:paraId="7414D2EE" w14:textId="77777777" w:rsidR="00000000" w:rsidRDefault="0023144C" w:rsidP="0023144C">
      <w:pPr>
        <w:pStyle w:val="HTMLPreformatted"/>
        <w:ind w:left="1200" w:right="480"/>
        <w:divId w:val="470906580"/>
        <w:rPr>
          <w:lang w:val="en"/>
        </w:rPr>
      </w:pPr>
      <w:r>
        <w:rPr>
          <w:lang w:val="en"/>
        </w:rPr>
        <w:t xml:space="preserve">  0aWFsIjogdHJ1ZX0sDQogICAgICJuaWNrbmFtZSI6IG51bGwsDQogICAgICJlbWFpb</w:t>
      </w:r>
    </w:p>
    <w:p w14:paraId="5DECFA95" w14:textId="77777777" w:rsidR="00000000" w:rsidRDefault="0023144C" w:rsidP="0023144C">
      <w:pPr>
        <w:pStyle w:val="HTMLPreformatted"/>
        <w:ind w:left="1200" w:right="480"/>
        <w:divId w:val="470906580"/>
        <w:rPr>
          <w:lang w:val="en"/>
        </w:rPr>
      </w:pPr>
      <w:r>
        <w:rPr>
          <w:lang w:val="en"/>
        </w:rPr>
        <w:t xml:space="preserve">  CI6IHsiZXNzZW50aWFsIjogdHJ1ZX0sDQogICAgICJlbWFpbF92ZXJpZmllZCI6IHs</w:t>
      </w:r>
    </w:p>
    <w:p w14:paraId="6756055C" w14:textId="77777777" w:rsidR="00000000" w:rsidRDefault="0023144C" w:rsidP="0023144C">
      <w:pPr>
        <w:pStyle w:val="HTMLPreformatted"/>
        <w:ind w:left="1200" w:right="480"/>
        <w:divId w:val="470906580"/>
        <w:rPr>
          <w:lang w:val="en"/>
        </w:rPr>
      </w:pPr>
      <w:r>
        <w:rPr>
          <w:lang w:val="en"/>
        </w:rPr>
        <w:t xml:space="preserve">  iZXNzZW50aWFsIjogdHJ1ZX0sDQogICAgICJwaWN0dXJlIjogbnVsbA0KICAgIH0sD</w:t>
      </w:r>
    </w:p>
    <w:p w14:paraId="6A189574" w14:textId="77777777" w:rsidR="00000000" w:rsidRDefault="0023144C" w:rsidP="0023144C">
      <w:pPr>
        <w:pStyle w:val="HTMLPreformatted"/>
        <w:ind w:left="1200" w:right="480"/>
        <w:divId w:val="470906580"/>
        <w:rPr>
          <w:lang w:val="en"/>
        </w:rPr>
      </w:pPr>
      <w:r>
        <w:rPr>
          <w:lang w:val="en"/>
        </w:rPr>
        <w:t xml:space="preserve">  QogI</w:t>
      </w:r>
      <w:r>
        <w:rPr>
          <w:lang w:val="en"/>
        </w:rPr>
        <w:t>CAiaWRfdG9rZW4iOiANCiAgICB7DQogICAgICJnZW5kZXIiOiBudWxsLA0KICA</w:t>
      </w:r>
    </w:p>
    <w:p w14:paraId="4C2A66B8" w14:textId="77777777" w:rsidR="00000000" w:rsidRDefault="0023144C" w:rsidP="0023144C">
      <w:pPr>
        <w:pStyle w:val="HTMLPreformatted"/>
        <w:ind w:left="1200" w:right="480"/>
        <w:divId w:val="470906580"/>
        <w:rPr>
          <w:lang w:val="en"/>
        </w:rPr>
      </w:pPr>
      <w:r>
        <w:rPr>
          <w:lang w:val="en"/>
        </w:rPr>
        <w:t xml:space="preserve">  gICAiYmlydGhkYXRlIjogeyJlc3NlbnRpYWwiOiB0cnVlfSwNCiAgICAgImFjciI6I</w:t>
      </w:r>
    </w:p>
    <w:p w14:paraId="11B38A0C" w14:textId="77777777" w:rsidR="00000000" w:rsidRDefault="0023144C" w:rsidP="0023144C">
      <w:pPr>
        <w:pStyle w:val="HTMLPreformatted"/>
        <w:ind w:left="1200" w:right="480"/>
        <w:divId w:val="470906580"/>
        <w:rPr>
          <w:lang w:val="en"/>
        </w:rPr>
      </w:pPr>
      <w:r>
        <w:rPr>
          <w:lang w:val="en"/>
        </w:rPr>
        <w:t xml:space="preserve">  HsidmFsdWVzIjogWyIyIl19DQogICAgfQ0KICB9DQp9.bOD4rUiQfzh4QPIs_f_R2G</w:t>
      </w:r>
    </w:p>
    <w:p w14:paraId="2FC3A2BC" w14:textId="77777777" w:rsidR="00000000" w:rsidRDefault="0023144C" w:rsidP="0023144C">
      <w:pPr>
        <w:pStyle w:val="HTMLPreformatted"/>
        <w:ind w:left="1200" w:right="480"/>
        <w:divId w:val="470906580"/>
        <w:rPr>
          <w:lang w:val="en"/>
        </w:rPr>
      </w:pPr>
      <w:r>
        <w:rPr>
          <w:lang w:val="en"/>
        </w:rPr>
        <w:t xml:space="preserve">  VBhNHcc1p2cQTgixB1tsYRs52xW4TO74USgb-nii3RPsLdfoPlsEb</w:t>
      </w:r>
      <w:r>
        <w:rPr>
          <w:lang w:val="en"/>
        </w:rPr>
        <w:t>JLmtbxG8-TQBH</w:t>
      </w:r>
    </w:p>
    <w:p w14:paraId="7F46DEDC" w14:textId="77777777" w:rsidR="00000000" w:rsidRDefault="0023144C" w:rsidP="0023144C">
      <w:pPr>
        <w:pStyle w:val="HTMLPreformatted"/>
        <w:ind w:left="1200" w:right="480"/>
        <w:divId w:val="470906580"/>
        <w:rPr>
          <w:lang w:val="en"/>
        </w:rPr>
      </w:pPr>
      <w:r>
        <w:rPr>
          <w:lang w:val="en"/>
        </w:rPr>
        <w:t xml:space="preserve">  qGAyZxMDPWy3phjeRt9ApDRnLQrjYuvsCj6byu9TVaKX9r1KDFGT-HLqUNlUTpYtCy</w:t>
      </w:r>
    </w:p>
    <w:p w14:paraId="5CE09295" w14:textId="77777777" w:rsidR="00000000" w:rsidRDefault="0023144C" w:rsidP="0023144C">
      <w:pPr>
        <w:pStyle w:val="HTMLPreformatted"/>
        <w:ind w:left="1200" w:right="480"/>
        <w:divId w:val="470906580"/>
        <w:rPr>
          <w:lang w:val="en"/>
        </w:rPr>
      </w:pPr>
      <w:r>
        <w:rPr>
          <w:lang w:val="en"/>
        </w:rPr>
        <w:t xml:space="preserve">  M2B2rLkWM08ufBq9JBCEzzaLRzjevYEPMaoLAOjb8LPuYOYTBqshRMUxy4Z380-FJ2</w:t>
      </w:r>
    </w:p>
    <w:p w14:paraId="2E64574A" w14:textId="77777777" w:rsidR="00000000" w:rsidRDefault="0023144C" w:rsidP="0023144C">
      <w:pPr>
        <w:pStyle w:val="HTMLPreformatted"/>
        <w:ind w:left="1200" w:right="480"/>
        <w:divId w:val="470906580"/>
        <w:rPr>
          <w:lang w:val="en"/>
        </w:rPr>
      </w:pPr>
      <w:r>
        <w:rPr>
          <w:lang w:val="en"/>
        </w:rPr>
        <w:t xml:space="preserve">  Lc7VSfSu6HcB2nLSjiKrrfI35xkRJsaSSmjasMYeDZarYCl7r4o17rFclk5KacYMYg</w:t>
      </w:r>
    </w:p>
    <w:p w14:paraId="5A7580B5" w14:textId="77777777" w:rsidR="00000000" w:rsidRDefault="0023144C" w:rsidP="0023144C">
      <w:pPr>
        <w:pStyle w:val="HTMLPreformatted"/>
        <w:ind w:left="1200" w:right="480"/>
        <w:divId w:val="470906580"/>
        <w:rPr>
          <w:lang w:val="en"/>
        </w:rPr>
      </w:pPr>
      <w:r>
        <w:rPr>
          <w:lang w:val="en"/>
        </w:rPr>
        <w:t xml:space="preserve">  As-JYFkwab6Dd56ZrAzakHt9cExMpg04l</w:t>
      </w:r>
      <w:r>
        <w:rPr>
          <w:lang w:val="en"/>
        </w:rPr>
        <w:t>QIux56C-Qk6dAsB6W6W91AQ</w:t>
      </w:r>
    </w:p>
    <w:p w14:paraId="68D77CE3" w14:textId="77777777" w:rsidR="00000000" w:rsidRDefault="0023144C">
      <w:pPr>
        <w:spacing w:before="0" w:beforeAutospacing="0" w:after="0" w:afterAutospacing="0"/>
        <w:divId w:val="164982122"/>
        <w:rPr>
          <w:rFonts w:ascii="Verdana" w:eastAsia="Times New Roman" w:hAnsi="Verdana"/>
          <w:color w:val="000000"/>
          <w:lang w:val="en"/>
        </w:rPr>
      </w:pPr>
      <w:bookmarkStart w:id="70" w:name="rurl_create"/>
      <w:bookmarkEnd w:id="70"/>
    </w:p>
    <w:p w14:paraId="2DDF0834"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C7247E" w14:textId="77777777">
        <w:trPr>
          <w:divId w:val="164982122"/>
          <w:trHeight w:val="225"/>
          <w:tblCellSpacing w:w="15" w:type="dxa"/>
        </w:trPr>
        <w:tc>
          <w:tcPr>
            <w:tcW w:w="450" w:type="dxa"/>
            <w:shd w:val="clear" w:color="auto" w:fill="990000"/>
            <w:vAlign w:val="center"/>
            <w:hideMark/>
          </w:tcPr>
          <w:p w14:paraId="604A7068"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CFC007" w14:textId="77777777" w:rsidR="00000000" w:rsidRDefault="0023144C">
      <w:pPr>
        <w:pStyle w:val="Heading3"/>
        <w:divId w:val="164982122"/>
        <w:rPr>
          <w:rFonts w:eastAsia="Times New Roman"/>
          <w:lang w:val="en"/>
        </w:rPr>
      </w:pPr>
      <w:bookmarkStart w:id="71" w:name="rfc.section.2.2.2.3.1"/>
      <w:bookmarkEnd w:id="71"/>
      <w:r>
        <w:rPr>
          <w:rFonts w:eastAsia="Times New Roman"/>
          <w:lang w:val="en"/>
        </w:rPr>
        <w:t xml:space="preserve">2.2.2.3.1.  </w:t>
      </w:r>
      <w:r>
        <w:rPr>
          <w:rFonts w:eastAsia="Times New Roman"/>
          <w:lang w:val="en"/>
        </w:rPr>
        <w:t>Client Generates the URL of the Request File</w:t>
      </w:r>
    </w:p>
    <w:p w14:paraId="5906A69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stores the Request File either locally or remotely at a URL the Server can access. This is the Request URI, </w:t>
      </w:r>
      <w:r>
        <w:rPr>
          <w:rStyle w:val="HTMLTypewriter"/>
          <w:lang w:val="en"/>
        </w:rPr>
        <w:t>request_uri</w:t>
      </w:r>
      <w:r>
        <w:rPr>
          <w:rFonts w:ascii="Verdana" w:hAnsi="Verdana"/>
          <w:color w:val="000000"/>
          <w:lang w:val="en"/>
        </w:rPr>
        <w:t xml:space="preserve">. Servers MAY cache the contents of the files referenced by request URIs. If the </w:t>
      </w:r>
      <w:r>
        <w:rPr>
          <w:rFonts w:ascii="Verdana" w:hAnsi="Verdana"/>
          <w:color w:val="000000"/>
          <w:lang w:val="en"/>
        </w:rPr>
        <w:t>contents of the Request File could ever change, the URI SHOULD include the base64url encoded SHA-256 hash of the referenced file contents as the fragment component of the URI. If the fragment value used for a URI changes, that signals the server that any c</w:t>
      </w:r>
      <w:r>
        <w:rPr>
          <w:rFonts w:ascii="Verdana" w:hAnsi="Verdana"/>
          <w:color w:val="000000"/>
          <w:lang w:val="en"/>
        </w:rPr>
        <w:t xml:space="preserve">ached value for that URI with the old fragment value is no longer valid. </w:t>
      </w:r>
    </w:p>
    <w:p w14:paraId="6F326EE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 of the </w:t>
      </w:r>
      <w:hyperlink w:anchor="OpenID.Registration" w:history="1">
        <w:r>
          <w:rPr>
            <w:rStyle w:val="Hyperlink"/>
            <w:rFonts w:ascii="Verdana" w:hAnsi="Verdana"/>
            <w:u w:val="none"/>
            <w:lang w:val="en"/>
          </w:rPr>
          <w:t>OpenID Connect Dynamic Cl</w:t>
        </w:r>
        <w:r>
          <w:rPr>
            <w:rStyle w:val="Hyperlink"/>
            <w:rFonts w:ascii="Verdana" w:hAnsi="Verdana"/>
            <w:u w:val="none"/>
            <w:lang w:val="en"/>
          </w:rPr>
          <w:t>ient Registration 1.0</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xml:space="preserve"> [OpenID.Registration] specification. OPs can require that </w:t>
      </w:r>
      <w:r>
        <w:rPr>
          <w:rStyle w:val="HTMLTypewriter"/>
          <w:lang w:val="en"/>
        </w:rPr>
        <w:t>request_uri</w:t>
      </w:r>
      <w:r>
        <w:rPr>
          <w:rFonts w:ascii="Verdana" w:hAnsi="Verdana"/>
          <w:color w:val="000000"/>
          <w:lang w:val="en"/>
        </w:rPr>
        <w:t xml:space="preserve"> values used be pre-registered with the </w:t>
      </w:r>
      <w:r>
        <w:rPr>
          <w:rStyle w:val="HTMLTypewriter"/>
          <w:lang w:val="en"/>
        </w:rPr>
        <w:t>require_request_uri_r</w:t>
      </w:r>
      <w:r>
        <w:rPr>
          <w:rStyle w:val="HTMLTypewriter"/>
          <w:lang w:val="en"/>
        </w:rPr>
        <w:t>egistration</w:t>
      </w:r>
      <w:r>
        <w:rPr>
          <w:rFonts w:ascii="Verdana" w:hAnsi="Verdana"/>
          <w:color w:val="000000"/>
          <w:lang w:val="en"/>
        </w:rPr>
        <w:t xml:space="preserve"> discovery parameter. </w:t>
      </w:r>
    </w:p>
    <w:p w14:paraId="7CD4C77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If the Request File includes attribute values,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w:t>
      </w:r>
      <w:r>
        <w:rPr>
          <w:rFonts w:ascii="Verdana" w:hAnsi="Verdana"/>
          <w:color w:val="000000"/>
          <w:lang w:val="en"/>
        </w:rPr>
        <w:t xml:space="preserve">if it is known that it will not be used again or after a reasonable timeout unless access control measures are taken. </w:t>
      </w:r>
    </w:p>
    <w:p w14:paraId="09F5FC2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then records the Request File either locally or remotely and obtains the Request File URI, </w:t>
      </w:r>
      <w:r>
        <w:rPr>
          <w:rStyle w:val="HTMLTypewriter"/>
          <w:lang w:val="en"/>
        </w:rPr>
        <w:t>request_uri</w:t>
      </w:r>
      <w:r>
        <w:rPr>
          <w:rFonts w:ascii="Verdana" w:hAnsi="Verdana"/>
          <w:color w:val="000000"/>
          <w:lang w:val="en"/>
        </w:rPr>
        <w:t xml:space="preserve">. </w:t>
      </w:r>
    </w:p>
    <w:p w14:paraId="3CD618E3" w14:textId="77777777" w:rsidR="00000000" w:rsidRDefault="0023144C">
      <w:pPr>
        <w:pStyle w:val="NormalWeb"/>
        <w:divId w:val="164982122"/>
        <w:rPr>
          <w:rFonts w:ascii="Verdana" w:hAnsi="Verdana"/>
          <w:color w:val="000000"/>
          <w:lang w:val="en"/>
        </w:rPr>
      </w:pPr>
      <w:r>
        <w:rPr>
          <w:rFonts w:ascii="Verdana" w:hAnsi="Verdana"/>
          <w:color w:val="000000"/>
          <w:lang w:val="en"/>
        </w:rPr>
        <w:t>Following is a non-no</w:t>
      </w:r>
      <w:r>
        <w:rPr>
          <w:rFonts w:ascii="Verdana" w:hAnsi="Verdana"/>
          <w:color w:val="000000"/>
          <w:lang w:val="en"/>
        </w:rPr>
        <w:t xml:space="preserve">rmative example (with line wraps within values for display purposes only): </w:t>
      </w:r>
    </w:p>
    <w:p w14:paraId="7C859E51" w14:textId="77777777" w:rsidR="00000000" w:rsidRDefault="0023144C" w:rsidP="0023144C">
      <w:pPr>
        <w:pStyle w:val="HTMLPreformatted"/>
        <w:ind w:left="1200" w:right="480"/>
        <w:divId w:val="1905871732"/>
        <w:rPr>
          <w:lang w:val="en"/>
        </w:rPr>
      </w:pPr>
    </w:p>
    <w:p w14:paraId="2D17922C" w14:textId="77777777" w:rsidR="00000000" w:rsidRDefault="0023144C" w:rsidP="0023144C">
      <w:pPr>
        <w:pStyle w:val="HTMLPreformatted"/>
        <w:ind w:left="1200" w:right="480"/>
        <w:divId w:val="1905871732"/>
        <w:rPr>
          <w:lang w:val="en"/>
        </w:rPr>
      </w:pPr>
      <w:r>
        <w:rPr>
          <w:lang w:val="en"/>
        </w:rPr>
        <w:t xml:space="preserve">  https://client.example.org/rf.txt</w:t>
      </w:r>
    </w:p>
    <w:p w14:paraId="7C4F687D" w14:textId="77777777" w:rsidR="00000000" w:rsidRDefault="0023144C" w:rsidP="0023144C">
      <w:pPr>
        <w:pStyle w:val="HTMLPreformatted"/>
        <w:ind w:left="1200" w:right="480"/>
        <w:divId w:val="1905871732"/>
        <w:rPr>
          <w:lang w:val="en"/>
        </w:rPr>
      </w:pPr>
      <w:r>
        <w:rPr>
          <w:lang w:val="en"/>
        </w:rPr>
        <w:t xml:space="preserve">    #GkurKxf5T0Y-mnPFCHqWOMiZi4VS138cQO_V7PZHAdM</w:t>
      </w:r>
    </w:p>
    <w:p w14:paraId="0D6880B2" w14:textId="77777777" w:rsidR="00000000" w:rsidRDefault="0023144C">
      <w:pPr>
        <w:spacing w:before="0" w:beforeAutospacing="0" w:after="0" w:afterAutospacing="0"/>
        <w:divId w:val="164982122"/>
        <w:rPr>
          <w:rFonts w:ascii="Verdana" w:eastAsia="Times New Roman" w:hAnsi="Verdana"/>
          <w:color w:val="000000"/>
          <w:lang w:val="en"/>
        </w:rPr>
      </w:pPr>
      <w:bookmarkStart w:id="72" w:name="art_req"/>
      <w:bookmarkEnd w:id="72"/>
    </w:p>
    <w:p w14:paraId="7D1DD4BF"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D13DE9" w14:textId="77777777">
        <w:trPr>
          <w:divId w:val="164982122"/>
          <w:trHeight w:val="225"/>
          <w:tblCellSpacing w:w="15" w:type="dxa"/>
        </w:trPr>
        <w:tc>
          <w:tcPr>
            <w:tcW w:w="450" w:type="dxa"/>
            <w:shd w:val="clear" w:color="auto" w:fill="990000"/>
            <w:vAlign w:val="center"/>
            <w:hideMark/>
          </w:tcPr>
          <w:p w14:paraId="7C77AA6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40DD4D" w14:textId="77777777" w:rsidR="00000000" w:rsidRDefault="0023144C">
      <w:pPr>
        <w:pStyle w:val="Heading3"/>
        <w:divId w:val="164982122"/>
        <w:rPr>
          <w:rFonts w:eastAsia="Times New Roman"/>
          <w:lang w:val="en"/>
        </w:rPr>
      </w:pPr>
      <w:bookmarkStart w:id="73" w:name="rfc.section.2.2.2.3.2"/>
      <w:bookmarkEnd w:id="73"/>
      <w:r>
        <w:rPr>
          <w:rFonts w:eastAsia="Times New Roman"/>
          <w:lang w:val="en"/>
        </w:rPr>
        <w:t>2.2.2.3.2.  Client Sends Request using "request_uri" Parameter</w:t>
      </w:r>
    </w:p>
    <w:p w14:paraId="2E769BA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sends the Authorization Request to the </w:t>
      </w:r>
      <w:r>
        <w:rPr>
          <w:rFonts w:ascii="Verdana" w:hAnsi="Verdana"/>
          <w:color w:val="000000"/>
          <w:lang w:val="en"/>
        </w:rPr>
        <w:t xml:space="preserve">Authorization Endpoint. </w:t>
      </w:r>
    </w:p>
    <w:p w14:paraId="173E36D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entire request URL MUST NOT exceed 512 ASCII characters. </w:t>
      </w:r>
    </w:p>
    <w:p w14:paraId="48CB1339"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(with line wraps within values for display purposes only): </w:t>
      </w:r>
    </w:p>
    <w:p w14:paraId="31AD5D3B" w14:textId="77777777" w:rsidR="00000000" w:rsidRDefault="0023144C" w:rsidP="0023144C">
      <w:pPr>
        <w:pStyle w:val="HTMLPreformatted"/>
        <w:ind w:left="1200" w:right="480"/>
        <w:divId w:val="715085883"/>
        <w:rPr>
          <w:lang w:val="en"/>
        </w:rPr>
      </w:pPr>
    </w:p>
    <w:p w14:paraId="62DE6D02" w14:textId="77777777" w:rsidR="00000000" w:rsidRDefault="0023144C" w:rsidP="0023144C">
      <w:pPr>
        <w:pStyle w:val="HTMLPreformatted"/>
        <w:ind w:left="1200" w:right="480"/>
        <w:divId w:val="715085883"/>
        <w:rPr>
          <w:lang w:val="en"/>
        </w:rPr>
      </w:pPr>
      <w:r>
        <w:rPr>
          <w:lang w:val="en"/>
        </w:rPr>
        <w:t xml:space="preserve">  HTTP/1.1 302 Found</w:t>
      </w:r>
    </w:p>
    <w:p w14:paraId="0A08D7FF" w14:textId="77777777" w:rsidR="00000000" w:rsidRDefault="0023144C" w:rsidP="0023144C">
      <w:pPr>
        <w:pStyle w:val="HTMLPreformatted"/>
        <w:ind w:left="1200" w:right="480"/>
        <w:divId w:val="715085883"/>
        <w:rPr>
          <w:lang w:val="en"/>
        </w:rPr>
      </w:pPr>
      <w:r>
        <w:rPr>
          <w:lang w:val="en"/>
        </w:rPr>
        <w:t xml:space="preserve">  Location: https://server.example.com/authorize</w:t>
      </w:r>
    </w:p>
    <w:p w14:paraId="10530531" w14:textId="77777777" w:rsidR="00000000" w:rsidRDefault="0023144C" w:rsidP="0023144C">
      <w:pPr>
        <w:pStyle w:val="HTMLPreformatted"/>
        <w:ind w:left="1200" w:right="480"/>
        <w:divId w:val="715085883"/>
        <w:rPr>
          <w:lang w:val="en"/>
        </w:rPr>
      </w:pPr>
      <w:r>
        <w:rPr>
          <w:lang w:val="en"/>
        </w:rPr>
        <w:t xml:space="preserve"> </w:t>
      </w:r>
      <w:r>
        <w:rPr>
          <w:lang w:val="en"/>
        </w:rPr>
        <w:t xml:space="preserve">   ?response_type=code%20id_token</w:t>
      </w:r>
    </w:p>
    <w:p w14:paraId="5BFADB14" w14:textId="77777777" w:rsidR="00000000" w:rsidRDefault="0023144C" w:rsidP="0023144C">
      <w:pPr>
        <w:pStyle w:val="HTMLPreformatted"/>
        <w:ind w:left="1200" w:right="480"/>
        <w:divId w:val="715085883"/>
        <w:rPr>
          <w:lang w:val="en"/>
        </w:rPr>
      </w:pPr>
      <w:r>
        <w:rPr>
          <w:lang w:val="en"/>
        </w:rPr>
        <w:t xml:space="preserve">    &amp;client_id=s6BhdRkqt3</w:t>
      </w:r>
    </w:p>
    <w:p w14:paraId="41B36389" w14:textId="77777777" w:rsidR="00000000" w:rsidRDefault="0023144C" w:rsidP="0023144C">
      <w:pPr>
        <w:pStyle w:val="HTMLPreformatted"/>
        <w:ind w:left="1200" w:right="480"/>
        <w:divId w:val="715085883"/>
        <w:rPr>
          <w:lang w:val="en"/>
        </w:rPr>
      </w:pPr>
      <w:r>
        <w:rPr>
          <w:lang w:val="en"/>
        </w:rPr>
        <w:t xml:space="preserve">    &amp;request_uri=https%3A%2F%2Fclient.example.org%2Frf.txt</w:t>
      </w:r>
    </w:p>
    <w:p w14:paraId="19FE4D5F" w14:textId="77777777" w:rsidR="00000000" w:rsidRDefault="0023144C" w:rsidP="0023144C">
      <w:pPr>
        <w:pStyle w:val="HTMLPreformatted"/>
        <w:ind w:left="1200" w:right="480"/>
        <w:divId w:val="715085883"/>
        <w:rPr>
          <w:lang w:val="en"/>
        </w:rPr>
      </w:pPr>
      <w:r>
        <w:rPr>
          <w:lang w:val="en"/>
        </w:rPr>
        <w:t xml:space="preserve">    %23GkurKxf5T0Y-mnPFCHqWOMiZi4VS138cQO_V7PZHAdM</w:t>
      </w:r>
    </w:p>
    <w:p w14:paraId="4BEAFDBE" w14:textId="77777777" w:rsidR="00000000" w:rsidRDefault="0023144C" w:rsidP="0023144C">
      <w:pPr>
        <w:pStyle w:val="HTMLPreformatted"/>
        <w:ind w:left="1200" w:right="480"/>
        <w:divId w:val="715085883"/>
        <w:rPr>
          <w:lang w:val="en"/>
        </w:rPr>
      </w:pPr>
      <w:r>
        <w:rPr>
          <w:lang w:val="en"/>
        </w:rPr>
        <w:t xml:space="preserve">    &amp;state=af0ifjsldkj&amp;nonce=n-0S6_WzA2Mj</w:t>
      </w:r>
    </w:p>
    <w:p w14:paraId="11153FC3" w14:textId="77777777" w:rsidR="00000000" w:rsidRDefault="0023144C" w:rsidP="0023144C">
      <w:pPr>
        <w:pStyle w:val="HTMLPreformatted"/>
        <w:ind w:left="1200" w:right="480"/>
        <w:divId w:val="715085883"/>
        <w:rPr>
          <w:lang w:val="en"/>
        </w:rPr>
      </w:pPr>
      <w:r>
        <w:rPr>
          <w:lang w:val="en"/>
        </w:rPr>
        <w:t xml:space="preserve">    &amp;scope=openid</w:t>
      </w:r>
    </w:p>
    <w:p w14:paraId="773BD83B" w14:textId="77777777" w:rsidR="00000000" w:rsidRDefault="0023144C">
      <w:pPr>
        <w:spacing w:before="0" w:beforeAutospacing="0" w:after="0" w:afterAutospacing="0"/>
        <w:divId w:val="164982122"/>
        <w:rPr>
          <w:rFonts w:ascii="Verdana" w:eastAsia="Times New Roman" w:hAnsi="Verdana"/>
          <w:color w:val="000000"/>
          <w:lang w:val="en"/>
        </w:rPr>
      </w:pPr>
      <w:bookmarkStart w:id="74" w:name="FetchesRequestFile"/>
      <w:bookmarkEnd w:id="74"/>
    </w:p>
    <w:p w14:paraId="4DE338B5"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8EB82F" w14:textId="77777777">
        <w:trPr>
          <w:divId w:val="164982122"/>
          <w:trHeight w:val="225"/>
          <w:tblCellSpacing w:w="15" w:type="dxa"/>
        </w:trPr>
        <w:tc>
          <w:tcPr>
            <w:tcW w:w="450" w:type="dxa"/>
            <w:shd w:val="clear" w:color="auto" w:fill="990000"/>
            <w:vAlign w:val="center"/>
            <w:hideMark/>
          </w:tcPr>
          <w:p w14:paraId="2103598A"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3CADA1" w14:textId="77777777" w:rsidR="00000000" w:rsidRDefault="0023144C">
      <w:pPr>
        <w:pStyle w:val="Heading3"/>
        <w:divId w:val="164982122"/>
        <w:rPr>
          <w:rFonts w:eastAsia="Times New Roman"/>
          <w:lang w:val="en"/>
        </w:rPr>
      </w:pPr>
      <w:bookmarkStart w:id="75" w:name="rfc.section.2.2.2.3.3"/>
      <w:bookmarkEnd w:id="75"/>
      <w:r>
        <w:rPr>
          <w:rFonts w:eastAsia="Times New Roman"/>
          <w:lang w:val="en"/>
        </w:rPr>
        <w:t>2.2.2.3.3.  Authorization Server Fetches Request File</w:t>
      </w:r>
    </w:p>
    <w:p w14:paraId="50DDC91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Upon receipt of the Request, the Authorization Server MUST send a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content unless it is already cached and parse it to recreate the Authorization Request parameters. </w:t>
      </w:r>
    </w:p>
    <w:p w14:paraId="677740E7" w14:textId="77777777" w:rsidR="00000000" w:rsidRDefault="0023144C">
      <w:pPr>
        <w:pStyle w:val="NormalWeb"/>
        <w:divId w:val="164982122"/>
        <w:rPr>
          <w:rFonts w:ascii="Verdana" w:hAnsi="Verdana"/>
          <w:color w:val="000000"/>
          <w:lang w:val="en"/>
        </w:rPr>
      </w:pPr>
      <w:r>
        <w:rPr>
          <w:rFonts w:ascii="Verdana" w:hAnsi="Verdana"/>
          <w:color w:val="000000"/>
          <w:lang w:val="en"/>
        </w:rPr>
        <w:t>Note that the RP SHOULD use a unique URI fo</w:t>
      </w:r>
      <w:r>
        <w:rPr>
          <w:rFonts w:ascii="Verdana" w:hAnsi="Verdana"/>
          <w:color w:val="000000"/>
          <w:lang w:val="en"/>
        </w:rPr>
        <w:t xml:space="preserve">r each request utilizing distinct parameters, or otherwise prevent the Authorization Server from caching the </w:t>
      </w:r>
      <w:r>
        <w:rPr>
          <w:rStyle w:val="HTMLTypewriter"/>
          <w:lang w:val="en"/>
        </w:rPr>
        <w:t>request_uri</w:t>
      </w:r>
      <w:r>
        <w:rPr>
          <w:rFonts w:ascii="Verdana" w:hAnsi="Verdana"/>
          <w:color w:val="000000"/>
          <w:lang w:val="en"/>
        </w:rPr>
        <w:t xml:space="preserve">. </w:t>
      </w:r>
    </w:p>
    <w:p w14:paraId="6501D2C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this fetch process: </w:t>
      </w:r>
    </w:p>
    <w:p w14:paraId="12011077" w14:textId="77777777" w:rsidR="00000000" w:rsidRDefault="0023144C" w:rsidP="0023144C">
      <w:pPr>
        <w:pStyle w:val="HTMLPreformatted"/>
        <w:ind w:left="1200" w:right="480"/>
        <w:divId w:val="2030637927"/>
        <w:rPr>
          <w:lang w:val="en"/>
        </w:rPr>
      </w:pPr>
    </w:p>
    <w:p w14:paraId="4DE160B9" w14:textId="77777777" w:rsidR="00000000" w:rsidRDefault="0023144C" w:rsidP="0023144C">
      <w:pPr>
        <w:pStyle w:val="HTMLPreformatted"/>
        <w:ind w:left="1200" w:right="480"/>
        <w:divId w:val="2030637927"/>
        <w:rPr>
          <w:lang w:val="en"/>
        </w:rPr>
      </w:pPr>
      <w:r>
        <w:rPr>
          <w:lang w:val="en"/>
        </w:rPr>
        <w:t xml:space="preserve">  GET /rf.txt HTTP/1.1</w:t>
      </w:r>
    </w:p>
    <w:p w14:paraId="5A487B96" w14:textId="77777777" w:rsidR="00000000" w:rsidRDefault="0023144C" w:rsidP="0023144C">
      <w:pPr>
        <w:pStyle w:val="HTMLPreformatted"/>
        <w:ind w:left="1200" w:right="480"/>
        <w:divId w:val="2030637927"/>
        <w:rPr>
          <w:lang w:val="en"/>
        </w:rPr>
      </w:pPr>
      <w:r>
        <w:rPr>
          <w:lang w:val="en"/>
        </w:rPr>
        <w:t xml:space="preserve">  Host: client.example.org</w:t>
      </w:r>
    </w:p>
    <w:p w14:paraId="29BA164A" w14:textId="77777777" w:rsidR="00000000" w:rsidRDefault="0023144C">
      <w:pPr>
        <w:spacing w:before="0" w:beforeAutospacing="0" w:after="0" w:afterAutospacing="0"/>
        <w:divId w:val="164982122"/>
        <w:rPr>
          <w:rFonts w:ascii="Verdana" w:eastAsia="Times New Roman" w:hAnsi="Verdana"/>
          <w:color w:val="000000"/>
          <w:lang w:val="en"/>
        </w:rPr>
      </w:pPr>
      <w:bookmarkStart w:id="76" w:name="ValidatesRequestObject"/>
      <w:bookmarkEnd w:id="76"/>
    </w:p>
    <w:p w14:paraId="62F5E4D4"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E3F78F" w14:textId="77777777">
        <w:trPr>
          <w:divId w:val="164982122"/>
          <w:trHeight w:val="225"/>
          <w:tblCellSpacing w:w="15" w:type="dxa"/>
        </w:trPr>
        <w:tc>
          <w:tcPr>
            <w:tcW w:w="450" w:type="dxa"/>
            <w:shd w:val="clear" w:color="auto" w:fill="990000"/>
            <w:vAlign w:val="center"/>
            <w:hideMark/>
          </w:tcPr>
          <w:p w14:paraId="0E5891F4"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29D1273" w14:textId="77777777" w:rsidR="00000000" w:rsidRDefault="0023144C">
      <w:pPr>
        <w:pStyle w:val="Heading3"/>
        <w:divId w:val="164982122"/>
        <w:rPr>
          <w:rFonts w:eastAsia="Times New Roman"/>
          <w:lang w:val="en"/>
        </w:rPr>
      </w:pPr>
      <w:bookmarkStart w:id="77" w:name="rfc.section.2.2.3"/>
      <w:bookmarkEnd w:id="77"/>
      <w:r>
        <w:rPr>
          <w:rFonts w:eastAsia="Times New Roman"/>
          <w:lang w:val="en"/>
        </w:rPr>
        <w:t>2.2.3.  Authorization Server Validates Request Object</w:t>
      </w:r>
    </w:p>
    <w:p w14:paraId="7ED99606"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Server validates the request according to Section 5.1 of </w:t>
      </w:r>
      <w:hyperlink w:anchor="OpenID.Messages" w:history="1">
        <w:r>
          <w:rPr>
            <w:rStyle w:val="Hyperlink"/>
            <w:rFonts w:ascii="Verdana" w:hAnsi="Verdana"/>
            <w:u w:val="none"/>
            <w:lang w:val="en"/>
          </w:rPr>
          <w:t>OpenID Connect Mes</w:t>
        </w:r>
        <w:r>
          <w:rPr>
            <w:rStyle w:val="Hyperlink"/>
            <w:rFonts w:ascii="Verdana" w:hAnsi="Verdana"/>
            <w:u w:val="none"/>
            <w:lang w:val="en"/>
          </w:rPr>
          <w:t>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w:t>
      </w:r>
    </w:p>
    <w:p w14:paraId="7C5D529F" w14:textId="77777777" w:rsidR="00000000" w:rsidRDefault="0023144C">
      <w:pPr>
        <w:spacing w:before="0" w:beforeAutospacing="0" w:after="0" w:afterAutospacing="0"/>
        <w:divId w:val="164982122"/>
        <w:rPr>
          <w:rFonts w:ascii="Verdana" w:eastAsia="Times New Roman" w:hAnsi="Verdana"/>
          <w:color w:val="000000"/>
          <w:lang w:val="en"/>
        </w:rPr>
      </w:pPr>
      <w:bookmarkStart w:id="78" w:name="Authenticates"/>
      <w:bookmarkEnd w:id="78"/>
    </w:p>
    <w:p w14:paraId="23379413"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E1C351C" w14:textId="77777777">
        <w:trPr>
          <w:divId w:val="164982122"/>
          <w:trHeight w:val="225"/>
          <w:tblCellSpacing w:w="15" w:type="dxa"/>
        </w:trPr>
        <w:tc>
          <w:tcPr>
            <w:tcW w:w="450" w:type="dxa"/>
            <w:shd w:val="clear" w:color="auto" w:fill="990000"/>
            <w:vAlign w:val="center"/>
            <w:hideMark/>
          </w:tcPr>
          <w:p w14:paraId="26386F8D"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2E588C" w14:textId="77777777" w:rsidR="00000000" w:rsidRDefault="0023144C">
      <w:pPr>
        <w:pStyle w:val="Heading3"/>
        <w:divId w:val="164982122"/>
        <w:rPr>
          <w:rFonts w:eastAsia="Times New Roman"/>
          <w:lang w:val="en"/>
        </w:rPr>
      </w:pPr>
      <w:bookmarkStart w:id="79" w:name="rfc.section.2.2.4"/>
      <w:bookmarkEnd w:id="79"/>
      <w:r>
        <w:rPr>
          <w:rFonts w:eastAsia="Times New Roman"/>
          <w:lang w:val="en"/>
        </w:rPr>
        <w:t>2.2.4.  Authorization Server Authenticates End-User</w:t>
      </w:r>
    </w:p>
    <w:p w14:paraId="3C07E9D9" w14:textId="77777777" w:rsidR="00000000" w:rsidRDefault="0023144C">
      <w:pPr>
        <w:pStyle w:val="NormalWeb"/>
        <w:divId w:val="164982122"/>
        <w:rPr>
          <w:rFonts w:ascii="Verdana" w:hAnsi="Verdana"/>
          <w:color w:val="000000"/>
          <w:lang w:val="en"/>
        </w:rPr>
      </w:pPr>
      <w:r>
        <w:rPr>
          <w:rFonts w:ascii="Verdana" w:hAnsi="Verdana"/>
          <w:color w:val="000000"/>
          <w:lang w:val="en"/>
        </w:rPr>
        <w:t>The Authorization Server validates the request to ensure all REQUIRED parameters are present and all parameters are valid. If the request is valid, the Authorization Server attempts to log in the End-User or determines whether he is logged in, depending up</w:t>
      </w:r>
      <w:r>
        <w:rPr>
          <w:rFonts w:ascii="Verdana" w:hAnsi="Verdana"/>
          <w:color w:val="000000"/>
          <w:lang w:val="en"/>
        </w:rPr>
        <w:t>on the request parameter values used. The methods used by the Authorization Server to log in the End-User (e.g. username and password, session cookies, etc.) are beyond the scope of this specification. An authentication user interface MAY be displayed by t</w:t>
      </w:r>
      <w:r>
        <w:rPr>
          <w:rFonts w:ascii="Verdana" w:hAnsi="Verdana"/>
          <w:color w:val="000000"/>
          <w:lang w:val="en"/>
        </w:rPr>
        <w:t xml:space="preserve">he Authorization Server, depending upon the request parameter values used and the authentication methods used. </w:t>
      </w:r>
    </w:p>
    <w:p w14:paraId="16A2EE65"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Server MUST attempt to log in the End-User in the following cases: </w:t>
      </w:r>
    </w:p>
    <w:p w14:paraId="03A053E4" w14:textId="77777777" w:rsidR="00000000" w:rsidRDefault="0023144C">
      <w:pPr>
        <w:numPr>
          <w:ilvl w:val="0"/>
          <w:numId w:val="5"/>
        </w:numPr>
        <w:ind w:left="1680" w:right="960"/>
        <w:divId w:val="164982122"/>
        <w:rPr>
          <w:rFonts w:ascii="Verdana" w:eastAsia="Times New Roman" w:hAnsi="Verdana"/>
          <w:color w:val="000000"/>
          <w:lang w:val="en"/>
        </w:rPr>
        <w:pPrChange w:id="80" w:author="Author" w:date="2013-06-27T18:34:00Z">
          <w:pPr>
            <w:numPr>
              <w:numId w:val="42"/>
            </w:numPr>
            <w:tabs>
              <w:tab w:val="num" w:pos="720"/>
            </w:tabs>
            <w:ind w:left="720" w:right="960" w:hanging="360"/>
            <w:divId w:val="164982122"/>
          </w:pPr>
        </w:pPrChange>
      </w:pPr>
      <w:r>
        <w:rPr>
          <w:rFonts w:ascii="Verdana" w:eastAsia="Times New Roman" w:hAnsi="Verdana"/>
          <w:color w:val="000000"/>
          <w:lang w:val="en"/>
        </w:rPr>
        <w:t xml:space="preserve">The End-User is not already logged in. </w:t>
      </w:r>
    </w:p>
    <w:p w14:paraId="38BEF1F9" w14:textId="77777777" w:rsidR="00000000" w:rsidRDefault="0023144C">
      <w:pPr>
        <w:numPr>
          <w:ilvl w:val="0"/>
          <w:numId w:val="5"/>
        </w:numPr>
        <w:ind w:left="1680" w:right="960"/>
        <w:divId w:val="164982122"/>
        <w:rPr>
          <w:rFonts w:ascii="Verdana" w:eastAsia="Times New Roman" w:hAnsi="Verdana"/>
          <w:color w:val="000000"/>
          <w:lang w:val="en"/>
        </w:rPr>
        <w:pPrChange w:id="81" w:author="Author" w:date="2013-06-27T18:34:00Z">
          <w:pPr>
            <w:numPr>
              <w:numId w:val="42"/>
            </w:numPr>
            <w:tabs>
              <w:tab w:val="num" w:pos="720"/>
            </w:tabs>
            <w:ind w:left="720" w:right="960" w:hanging="360"/>
            <w:divId w:val="164982122"/>
          </w:pPr>
        </w:pPrChange>
      </w:pPr>
      <w:r>
        <w:rPr>
          <w:rFonts w:ascii="Verdana" w:eastAsia="Times New Roman" w:hAnsi="Verdana"/>
          <w:color w:val="000000"/>
          <w:lang w:val="en"/>
        </w:rPr>
        <w:t xml:space="preserve">The Authorization </w:t>
      </w:r>
      <w:r>
        <w:rPr>
          <w:rFonts w:ascii="Verdana" w:eastAsia="Times New Roman" w:hAnsi="Verdana"/>
          <w:color w:val="000000"/>
          <w:lang w:val="en"/>
        </w:rPr>
        <w:t xml:space="preserve">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login</w:t>
      </w:r>
      <w:r>
        <w:rPr>
          <w:rFonts w:ascii="Verdana" w:eastAsia="Times New Roman" w:hAnsi="Verdana"/>
          <w:color w:val="000000"/>
          <w:lang w:val="en"/>
        </w:rPr>
        <w:t xml:space="preserve">. In this case, the Authorization Server MUST reauthenticate the End-User even if the End-User is already authenticated. </w:t>
      </w:r>
    </w:p>
    <w:p w14:paraId="1055B46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Server MUST NOT interact with the End-User </w:t>
      </w:r>
      <w:r>
        <w:rPr>
          <w:rFonts w:ascii="Verdana" w:hAnsi="Verdana"/>
          <w:color w:val="000000"/>
          <w:lang w:val="en"/>
        </w:rPr>
        <w:t xml:space="preserve">in the following case: </w:t>
      </w:r>
    </w:p>
    <w:p w14:paraId="42F59553" w14:textId="77777777" w:rsidR="00000000" w:rsidRDefault="0023144C">
      <w:pPr>
        <w:numPr>
          <w:ilvl w:val="0"/>
          <w:numId w:val="6"/>
        </w:numPr>
        <w:ind w:left="1680" w:right="960"/>
        <w:divId w:val="164982122"/>
        <w:rPr>
          <w:rFonts w:ascii="Verdana" w:eastAsia="Times New Roman" w:hAnsi="Verdana"/>
          <w:color w:val="000000"/>
          <w:lang w:val="en"/>
        </w:rPr>
        <w:pPrChange w:id="82" w:author="Author" w:date="2013-06-27T18:34:00Z">
          <w:pPr>
            <w:numPr>
              <w:numId w:val="43"/>
            </w:numPr>
            <w:tabs>
              <w:tab w:val="num" w:pos="720"/>
            </w:tabs>
            <w:ind w:left="720" w:right="960" w:hanging="360"/>
            <w:divId w:val="164982122"/>
          </w:pPr>
        </w:pPrChange>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an error if the End-User is not already logged in or could not be silently logged in. </w:t>
      </w:r>
    </w:p>
    <w:p w14:paraId="626E71CF" w14:textId="77777777" w:rsidR="00000000" w:rsidRDefault="0023144C">
      <w:pPr>
        <w:pStyle w:val="NormalWeb"/>
        <w:divId w:val="164982122"/>
        <w:rPr>
          <w:rFonts w:ascii="Verdana" w:hAnsi="Verdana"/>
          <w:color w:val="000000"/>
          <w:lang w:val="en"/>
        </w:rPr>
      </w:pPr>
      <w:r>
        <w:rPr>
          <w:rFonts w:ascii="Verdana" w:hAnsi="Verdana"/>
          <w:color w:val="000000"/>
          <w:lang w:val="en"/>
        </w:rPr>
        <w:t>The Authorization</w:t>
      </w:r>
      <w:r>
        <w:rPr>
          <w:rFonts w:ascii="Verdana" w:hAnsi="Verdana"/>
          <w:color w:val="000000"/>
          <w:lang w:val="en"/>
        </w:rPr>
        <w:t xml:space="preserve"> Server MUST employ appropriate measures against Cross-Site Request Forgery and Clickjacking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w:t>
      </w:r>
      <w:r>
        <w:rPr>
          <w:rFonts w:ascii="Verdana" w:hAnsi="Verdana"/>
          <w:color w:val="000000"/>
          <w:lang w:val="en"/>
        </w:rPr>
        <w:t xml:space="preserve"> </w:t>
      </w:r>
    </w:p>
    <w:p w14:paraId="4210F82D" w14:textId="77777777" w:rsidR="00000000" w:rsidRDefault="0023144C">
      <w:pPr>
        <w:spacing w:before="0" w:beforeAutospacing="0" w:after="0" w:afterAutospacing="0"/>
        <w:divId w:val="164982122"/>
        <w:rPr>
          <w:rFonts w:ascii="Verdana" w:eastAsia="Times New Roman" w:hAnsi="Verdana"/>
          <w:color w:val="000000"/>
          <w:lang w:val="en"/>
        </w:rPr>
      </w:pPr>
      <w:bookmarkStart w:id="83" w:name="Consent"/>
      <w:bookmarkEnd w:id="83"/>
    </w:p>
    <w:p w14:paraId="200DB85B"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37268A4" w14:textId="77777777">
        <w:trPr>
          <w:divId w:val="164982122"/>
          <w:trHeight w:val="225"/>
          <w:tblCellSpacing w:w="15" w:type="dxa"/>
        </w:trPr>
        <w:tc>
          <w:tcPr>
            <w:tcW w:w="450" w:type="dxa"/>
            <w:shd w:val="clear" w:color="auto" w:fill="990000"/>
            <w:vAlign w:val="center"/>
            <w:hideMark/>
          </w:tcPr>
          <w:p w14:paraId="49664503"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2552A5" w14:textId="77777777" w:rsidR="00000000" w:rsidRDefault="0023144C">
      <w:pPr>
        <w:pStyle w:val="Heading3"/>
        <w:divId w:val="164982122"/>
        <w:rPr>
          <w:rFonts w:eastAsia="Times New Roman"/>
          <w:lang w:val="en"/>
        </w:rPr>
      </w:pPr>
      <w:bookmarkStart w:id="84" w:name="rfc.section.2.2.5"/>
      <w:bookmarkEnd w:id="84"/>
      <w:r>
        <w:rPr>
          <w:rFonts w:eastAsia="Times New Roman"/>
          <w:lang w:val="en"/>
        </w:rPr>
        <w:t xml:space="preserve">2.2.5.  </w:t>
      </w:r>
      <w:r>
        <w:rPr>
          <w:rFonts w:eastAsia="Times New Roman"/>
          <w:lang w:val="en"/>
        </w:rPr>
        <w:t>Authorization Server Obtains End-User Consent/Authorization</w:t>
      </w:r>
    </w:p>
    <w:p w14:paraId="3DE0292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Once the End-User is authenticated, the Authorization Server MUST obtain an authorization decision. This MAY be done by presenting the </w:t>
      </w:r>
      <w:r>
        <w:rPr>
          <w:rFonts w:ascii="Verdana" w:hAnsi="Verdana"/>
          <w:color w:val="000000"/>
          <w:lang w:val="en"/>
        </w:rPr>
        <w:t xml:space="preserve">End-User with a dialogue that allows the End-User to recognize what he is consenting to and obtain his consent or by establishing consent via conditions for processing or other means (for example, via previous administrative consent). </w:t>
      </w:r>
    </w:p>
    <w:p w14:paraId="5B98AE1D" w14:textId="77777777" w:rsidR="00000000" w:rsidRDefault="0023144C">
      <w:pPr>
        <w:pStyle w:val="NormalWeb"/>
        <w:divId w:val="164982122"/>
        <w:rPr>
          <w:rFonts w:ascii="Verdana" w:hAnsi="Verdana"/>
          <w:color w:val="000000"/>
          <w:lang w:val="en"/>
        </w:rPr>
      </w:pPr>
      <w:r>
        <w:rPr>
          <w:rFonts w:ascii="Verdana" w:hAnsi="Verdana"/>
          <w:color w:val="000000"/>
          <w:lang w:val="en"/>
        </w:rPr>
        <w:t>The Authorization Se</w:t>
      </w:r>
      <w:r>
        <w:rPr>
          <w:rFonts w:ascii="Verdana" w:hAnsi="Verdana"/>
          <w:color w:val="000000"/>
          <w:lang w:val="en"/>
        </w:rPr>
        <w:t xml:space="preserve">rver MUST attempt to request authorization from the End-User in the following cases: </w:t>
      </w:r>
    </w:p>
    <w:p w14:paraId="0B5C77AA" w14:textId="77777777" w:rsidR="00000000" w:rsidRDefault="0023144C">
      <w:pPr>
        <w:numPr>
          <w:ilvl w:val="0"/>
          <w:numId w:val="7"/>
        </w:numPr>
        <w:ind w:left="1680" w:right="960"/>
        <w:divId w:val="164982122"/>
        <w:rPr>
          <w:rFonts w:ascii="Verdana" w:eastAsia="Times New Roman" w:hAnsi="Verdana"/>
          <w:color w:val="000000"/>
          <w:lang w:val="en"/>
        </w:rPr>
        <w:pPrChange w:id="85" w:author="Author" w:date="2013-06-27T18:34:00Z">
          <w:pPr>
            <w:numPr>
              <w:numId w:val="44"/>
            </w:numPr>
            <w:tabs>
              <w:tab w:val="num" w:pos="720"/>
            </w:tabs>
            <w:ind w:left="720" w:right="960" w:hanging="360"/>
            <w:divId w:val="164982122"/>
          </w:pPr>
        </w:pPrChange>
      </w:pPr>
      <w:r>
        <w:rPr>
          <w:rFonts w:ascii="Verdana" w:eastAsia="Times New Roman" w:hAnsi="Verdana"/>
          <w:color w:val="000000"/>
          <w:lang w:val="en"/>
        </w:rPr>
        <w:t xml:space="preserve">The End-User has not pre-authorized the Client for the Authorization Request. </w:t>
      </w:r>
    </w:p>
    <w:p w14:paraId="75676229" w14:textId="77777777" w:rsidR="00000000" w:rsidRDefault="0023144C">
      <w:pPr>
        <w:numPr>
          <w:ilvl w:val="0"/>
          <w:numId w:val="7"/>
        </w:numPr>
        <w:ind w:left="1680" w:right="960"/>
        <w:divId w:val="164982122"/>
        <w:rPr>
          <w:rFonts w:ascii="Verdana" w:eastAsia="Times New Roman" w:hAnsi="Verdana"/>
          <w:color w:val="000000"/>
          <w:lang w:val="en"/>
        </w:rPr>
        <w:pPrChange w:id="86" w:author="Author" w:date="2013-06-27T18:34:00Z">
          <w:pPr>
            <w:numPr>
              <w:numId w:val="44"/>
            </w:numPr>
            <w:tabs>
              <w:tab w:val="num" w:pos="720"/>
            </w:tabs>
            <w:ind w:left="720" w:right="960" w:hanging="360"/>
            <w:divId w:val="164982122"/>
          </w:pPr>
        </w:pPrChange>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consent</w:t>
      </w:r>
      <w:r>
        <w:rPr>
          <w:rFonts w:ascii="Verdana" w:eastAsia="Times New Roman" w:hAnsi="Verdana"/>
          <w:color w:val="000000"/>
          <w:lang w:val="en"/>
        </w:rPr>
        <w:t>. The Authori</w:t>
      </w:r>
      <w:r>
        <w:rPr>
          <w:rFonts w:ascii="Verdana" w:eastAsia="Times New Roman" w:hAnsi="Verdana"/>
          <w:color w:val="000000"/>
          <w:lang w:val="en"/>
        </w:rPr>
        <w:t xml:space="preserve">zation Server SHOULD request End-User authorization even if the End-User has previously authorized the Client. </w:t>
      </w:r>
    </w:p>
    <w:p w14:paraId="1A2DC1F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Server MUST NOT request End-User authorization in the following cases: </w:t>
      </w:r>
    </w:p>
    <w:p w14:paraId="68762EEA" w14:textId="77777777" w:rsidR="00000000" w:rsidRDefault="0023144C">
      <w:pPr>
        <w:numPr>
          <w:ilvl w:val="0"/>
          <w:numId w:val="8"/>
        </w:numPr>
        <w:ind w:left="1680" w:right="960"/>
        <w:divId w:val="164982122"/>
        <w:rPr>
          <w:rFonts w:ascii="Verdana" w:eastAsia="Times New Roman" w:hAnsi="Verdana"/>
          <w:color w:val="000000"/>
          <w:lang w:val="en"/>
        </w:rPr>
        <w:pPrChange w:id="87" w:author="Author" w:date="2013-06-27T18:34:00Z">
          <w:pPr>
            <w:numPr>
              <w:numId w:val="45"/>
            </w:numPr>
            <w:tabs>
              <w:tab w:val="num" w:pos="720"/>
            </w:tabs>
            <w:ind w:left="720" w:right="960" w:hanging="360"/>
            <w:divId w:val="164982122"/>
          </w:pPr>
        </w:pPrChange>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w:t>
      </w:r>
      <w:r>
        <w:rPr>
          <w:rFonts w:ascii="Verdana" w:eastAsia="Times New Roman" w:hAnsi="Verdana"/>
          <w:color w:val="000000"/>
          <w:lang w:val="en"/>
        </w:rPr>
        <w:t xml:space="preserve">r with the value </w:t>
      </w:r>
      <w:r>
        <w:rPr>
          <w:rStyle w:val="HTMLTypewriter"/>
          <w:lang w:val="en"/>
        </w:rPr>
        <w:t>none</w:t>
      </w:r>
      <w:r>
        <w:rPr>
          <w:rFonts w:ascii="Verdana" w:eastAsia="Times New Roman" w:hAnsi="Verdana"/>
          <w:color w:val="000000"/>
          <w:lang w:val="en"/>
        </w:rPr>
        <w:t xml:space="preserve">. The Authorization Server MUST return an error if the End-User has not pre-authorized the Client. </w:t>
      </w:r>
    </w:p>
    <w:p w14:paraId="18F2A439" w14:textId="77777777" w:rsidR="00000000" w:rsidRDefault="0023144C">
      <w:pPr>
        <w:pStyle w:val="NormalWeb"/>
        <w:divId w:val="164982122"/>
        <w:rPr>
          <w:rFonts w:ascii="Verdana" w:hAnsi="Verdana"/>
          <w:color w:val="000000"/>
          <w:lang w:val="en"/>
        </w:rPr>
      </w:pPr>
      <w:r>
        <w:rPr>
          <w:rFonts w:ascii="Verdana" w:hAnsi="Verdana"/>
          <w:color w:val="000000"/>
          <w:lang w:val="en"/>
        </w:rPr>
        <w:t>As in the previous section, the Authorization Server MUST employ countermeasures against Cross-Site Request Forgery and Clickjacking wh</w:t>
      </w:r>
      <w:r>
        <w:rPr>
          <w:rFonts w:ascii="Verdana" w:hAnsi="Verdana"/>
          <w:color w:val="000000"/>
          <w:lang w:val="en"/>
        </w:rPr>
        <w:t xml:space="preserve">en interacting with the End-User. </w:t>
      </w:r>
    </w:p>
    <w:p w14:paraId="2F92D0AF" w14:textId="77777777" w:rsidR="00000000" w:rsidRDefault="0023144C">
      <w:pPr>
        <w:spacing w:before="0" w:beforeAutospacing="0" w:after="0" w:afterAutospacing="0"/>
        <w:divId w:val="164982122"/>
        <w:rPr>
          <w:rFonts w:ascii="Verdana" w:eastAsia="Times New Roman" w:hAnsi="Verdana"/>
          <w:color w:val="000000"/>
          <w:lang w:val="en"/>
        </w:rPr>
      </w:pPr>
      <w:bookmarkStart w:id="88" w:name="art_res"/>
      <w:bookmarkEnd w:id="88"/>
    </w:p>
    <w:p w14:paraId="2E5CA955"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706CA77" w14:textId="77777777">
        <w:trPr>
          <w:divId w:val="164982122"/>
          <w:trHeight w:val="225"/>
          <w:tblCellSpacing w:w="15" w:type="dxa"/>
        </w:trPr>
        <w:tc>
          <w:tcPr>
            <w:tcW w:w="450" w:type="dxa"/>
            <w:shd w:val="clear" w:color="auto" w:fill="990000"/>
            <w:vAlign w:val="center"/>
            <w:hideMark/>
          </w:tcPr>
          <w:p w14:paraId="33D900F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91FCB0" w14:textId="77777777" w:rsidR="00000000" w:rsidRDefault="0023144C">
      <w:pPr>
        <w:pStyle w:val="Heading3"/>
        <w:divId w:val="164982122"/>
        <w:rPr>
          <w:rFonts w:eastAsia="Times New Roman"/>
          <w:lang w:val="en"/>
        </w:rPr>
      </w:pPr>
      <w:bookmarkStart w:id="89" w:name="rfc.section.2.2.6"/>
      <w:bookmarkEnd w:id="89"/>
      <w:r>
        <w:rPr>
          <w:rFonts w:eastAsia="Times New Roman"/>
          <w:lang w:val="en"/>
        </w:rPr>
        <w:t>2.2.6.  Authorization Server Sends End-User Back to Client</w:t>
      </w:r>
    </w:p>
    <w:p w14:paraId="5D97D46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Once the authorization is determined, the Authorization Server returns a successful or error response. </w:t>
      </w:r>
    </w:p>
    <w:p w14:paraId="24BBBBC0" w14:textId="77777777" w:rsidR="00000000" w:rsidRDefault="0023144C">
      <w:pPr>
        <w:spacing w:before="0" w:beforeAutospacing="0" w:after="0" w:afterAutospacing="0"/>
        <w:divId w:val="164982122"/>
        <w:rPr>
          <w:rFonts w:ascii="Verdana" w:eastAsia="Times New Roman" w:hAnsi="Verdana"/>
          <w:color w:val="000000"/>
          <w:lang w:val="en"/>
        </w:rPr>
      </w:pPr>
      <w:bookmarkStart w:id="90" w:name="art_res_ok"/>
      <w:bookmarkEnd w:id="90"/>
    </w:p>
    <w:p w14:paraId="511E69CC"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AB3E41D" w14:textId="77777777">
        <w:trPr>
          <w:divId w:val="164982122"/>
          <w:trHeight w:val="225"/>
          <w:tblCellSpacing w:w="15" w:type="dxa"/>
        </w:trPr>
        <w:tc>
          <w:tcPr>
            <w:tcW w:w="450" w:type="dxa"/>
            <w:shd w:val="clear" w:color="auto" w:fill="990000"/>
            <w:vAlign w:val="center"/>
            <w:hideMark/>
          </w:tcPr>
          <w:p w14:paraId="16CDA80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4328FF" w14:textId="77777777" w:rsidR="00000000" w:rsidRDefault="0023144C">
      <w:pPr>
        <w:pStyle w:val="Heading3"/>
        <w:divId w:val="164982122"/>
        <w:rPr>
          <w:rFonts w:eastAsia="Times New Roman"/>
          <w:lang w:val="en"/>
        </w:rPr>
      </w:pPr>
      <w:bookmarkStart w:id="91" w:name="rfc.section.2.2.6.1"/>
      <w:bookmarkEnd w:id="91"/>
      <w:r>
        <w:rPr>
          <w:rFonts w:eastAsia="Times New Roman"/>
          <w:lang w:val="en"/>
        </w:rPr>
        <w:t>2.2.6.1.  End-User Grants Authorization</w:t>
      </w:r>
    </w:p>
    <w:p w14:paraId="358866C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If the End-User grants the access request, the Authorization Server issues an Authorization Response as described in Section 2.1.2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w:t>
        </w:r>
        <w:r>
          <w:rPr>
            <w:rStyle w:val="Hyperlink"/>
            <w:rFonts w:ascii="Verdana" w:hAnsi="Verdana"/>
            <w:vanish/>
            <w:u w:val="none"/>
            <w:lang w:val="en"/>
          </w:rPr>
          <w:t>Mortimore, C., and E. Jay, “OpenID Connect Messages 1.0,” June 2013.)</w:t>
        </w:r>
      </w:hyperlink>
      <w:r>
        <w:rPr>
          <w:rFonts w:ascii="Verdana" w:hAnsi="Verdana"/>
          <w:color w:val="000000"/>
          <w:lang w:val="en"/>
        </w:rPr>
        <w:t xml:space="preserve"> [OpenID.Messages] to the Client by adding the response parameters to </w:t>
      </w:r>
      <w:r>
        <w:rPr>
          <w:rStyle w:val="HTMLTypewriter"/>
          <w:lang w:val="en"/>
        </w:rPr>
        <w:t>redirect_uri</w:t>
      </w:r>
      <w:r>
        <w:rPr>
          <w:rFonts w:ascii="Verdana" w:hAnsi="Verdana"/>
          <w:color w:val="000000"/>
          <w:lang w:val="en"/>
        </w:rPr>
        <w:t xml:space="preserve"> specified in the Authorization Request using the "application/x-www-form-urlencoded" format. </w:t>
      </w:r>
    </w:p>
    <w:p w14:paraId="4CDC87B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Note that </w:t>
      </w:r>
      <w:r>
        <w:rPr>
          <w:rFonts w:ascii="Verdana" w:hAnsi="Verdana"/>
          <w:color w:val="000000"/>
          <w:lang w:val="en"/>
        </w:rPr>
        <w:t xml:space="preserve">if the </w:t>
      </w:r>
      <w:r>
        <w:rPr>
          <w:rStyle w:val="HTMLTypewriter"/>
          <w:lang w:val="en"/>
        </w:rPr>
        <w:t>response_type</w:t>
      </w:r>
      <w:r>
        <w:rPr>
          <w:rFonts w:ascii="Verdana" w:hAnsi="Verdana"/>
          <w:color w:val="000000"/>
          <w:lang w:val="en"/>
        </w:rPr>
        <w:t xml:space="preserve"> parameter in the Authorization Request includes the string value </w:t>
      </w:r>
      <w:r>
        <w:rPr>
          <w:rStyle w:val="HTMLTypewriter"/>
          <w:lang w:val="en"/>
        </w:rPr>
        <w:t>token</w:t>
      </w:r>
      <w:r>
        <w:rPr>
          <w:rFonts w:ascii="Verdana" w:hAnsi="Verdana"/>
          <w:color w:val="000000"/>
          <w:lang w:val="en"/>
        </w:rPr>
        <w:t xml:space="preserve"> or </w:t>
      </w:r>
      <w:r>
        <w:rPr>
          <w:rStyle w:val="HTMLTypewriter"/>
          <w:lang w:val="en"/>
        </w:rPr>
        <w:t>id_token</w:t>
      </w:r>
      <w:r>
        <w:rPr>
          <w:rFonts w:ascii="Verdana" w:hAnsi="Verdana"/>
          <w:color w:val="000000"/>
          <w:lang w:val="en"/>
        </w:rPr>
        <w:t xml:space="preserve">, all response parameters are added to the fragment component of the redirection URI, as specified in </w:t>
      </w:r>
      <w:hyperlink w:anchor="OAuth.Responses" w:history="1">
        <w:r>
          <w:rPr>
            <w:rStyle w:val="Hyperlink"/>
            <w:rFonts w:ascii="Verdana" w:hAnsi="Verdana"/>
            <w:u w:val="none"/>
            <w:lang w:val="en"/>
          </w:rPr>
          <w:t>OAuth 2.0 Mul</w:t>
        </w:r>
        <w:r>
          <w:rPr>
            <w:rStyle w:val="Hyperlink"/>
            <w:rFonts w:ascii="Verdana" w:hAnsi="Verdana"/>
            <w:u w:val="none"/>
            <w:lang w:val="en"/>
          </w:rPr>
          <w:t>tiple Response Type Encoding Practices</w:t>
        </w:r>
        <w:r>
          <w:rPr>
            <w:rStyle w:val="Hyperlink"/>
            <w:rFonts w:ascii="Verdana" w:hAnsi="Verdana"/>
            <w:vanish/>
            <w:u w:val="none"/>
            <w:lang w:val="en"/>
          </w:rPr>
          <w:t xml:space="preserve"> (de Medeiros, B., Ed., Scurtescu, M., and P. Tarjan, “OAuth 2.0 Multiple Response Type Encoding Practices,” June 2013.)</w:t>
        </w:r>
      </w:hyperlink>
      <w:r>
        <w:rPr>
          <w:rFonts w:ascii="Verdana" w:hAnsi="Verdana"/>
          <w:color w:val="000000"/>
          <w:lang w:val="en"/>
        </w:rPr>
        <w:t xml:space="preserve"> [OAuth.Responses]. Otherwise, the response parameters are added to the query component of the red</w:t>
      </w:r>
      <w:r>
        <w:rPr>
          <w:rFonts w:ascii="Verdana" w:hAnsi="Verdana"/>
          <w:color w:val="000000"/>
          <w:lang w:val="en"/>
        </w:rPr>
        <w:t xml:space="preserve">irection URI. </w:t>
      </w:r>
    </w:p>
    <w:p w14:paraId="43501927"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MUST validate the response as follows: </w:t>
      </w:r>
    </w:p>
    <w:p w14:paraId="72E1CF8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1: response_type=code </w:t>
      </w:r>
    </w:p>
    <w:p w14:paraId="5BE41AA7" w14:textId="77777777" w:rsidR="00000000" w:rsidRDefault="0023144C">
      <w:pPr>
        <w:numPr>
          <w:ilvl w:val="0"/>
          <w:numId w:val="9"/>
        </w:numPr>
        <w:ind w:left="1680" w:right="960"/>
        <w:divId w:val="164982122"/>
        <w:rPr>
          <w:rFonts w:ascii="Verdana" w:eastAsia="Times New Roman" w:hAnsi="Verdana"/>
          <w:color w:val="000000"/>
          <w:lang w:val="en"/>
        </w:rPr>
        <w:pPrChange w:id="92" w:author="Author" w:date="2013-06-27T18:34:00Z">
          <w:pPr>
            <w:numPr>
              <w:numId w:val="46"/>
            </w:numPr>
            <w:tabs>
              <w:tab w:val="num" w:pos="720"/>
            </w:tabs>
            <w:ind w:left="720" w:right="960" w:hanging="360"/>
            <w:divId w:val="164982122"/>
          </w:pPr>
        </w:pPrChange>
      </w:pPr>
      <w:r>
        <w:rPr>
          <w:rFonts w:ascii="Verdana" w:eastAsia="Times New Roman" w:hAnsi="Verdana"/>
          <w:color w:val="000000"/>
          <w:lang w:val="en"/>
        </w:rPr>
        <w:t xml:space="preserve">Validate the response according to RFC 6749, especially Sections 4.1.2 and 10.12. </w:t>
      </w:r>
    </w:p>
    <w:p w14:paraId="58DF6EF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2: response_type=id_token token </w:t>
      </w:r>
    </w:p>
    <w:p w14:paraId="0EB165C2" w14:textId="77777777" w:rsidR="00000000" w:rsidRDefault="0023144C">
      <w:pPr>
        <w:numPr>
          <w:ilvl w:val="0"/>
          <w:numId w:val="10"/>
        </w:numPr>
        <w:ind w:left="1680" w:right="960"/>
        <w:divId w:val="164982122"/>
        <w:rPr>
          <w:rFonts w:ascii="Verdana" w:eastAsia="Times New Roman" w:hAnsi="Verdana"/>
          <w:color w:val="000000"/>
          <w:lang w:val="en"/>
        </w:rPr>
        <w:pPrChange w:id="93" w:author="Author" w:date="2013-06-27T18:34:00Z">
          <w:pPr>
            <w:numPr>
              <w:numId w:val="47"/>
            </w:numPr>
            <w:tabs>
              <w:tab w:val="num" w:pos="720"/>
            </w:tabs>
            <w:ind w:left="720" w:right="960" w:hanging="360"/>
            <w:divId w:val="164982122"/>
          </w:pPr>
        </w:pPrChange>
      </w:pPr>
      <w:r>
        <w:rPr>
          <w:rFonts w:ascii="Verdana" w:eastAsia="Times New Roman" w:hAnsi="Verdana"/>
          <w:color w:val="000000"/>
          <w:lang w:val="en"/>
        </w:rPr>
        <w:t>Verify that the response conforms to Sect</w:t>
      </w:r>
      <w:r>
        <w:rPr>
          <w:rFonts w:ascii="Verdana" w:eastAsia="Times New Roman" w:hAnsi="Verdana"/>
          <w:color w:val="000000"/>
          <w:lang w:val="en"/>
        </w:rPr>
        <w:t xml:space="preserve">ion 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and P. Tarjan, “OAuth 2.0 Multiple Response Type Encoding Practices,”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46997D65" w14:textId="77777777" w:rsidR="00000000" w:rsidRDefault="0023144C">
      <w:pPr>
        <w:numPr>
          <w:ilvl w:val="0"/>
          <w:numId w:val="10"/>
        </w:numPr>
        <w:ind w:left="1680" w:right="960"/>
        <w:divId w:val="164982122"/>
        <w:rPr>
          <w:rFonts w:ascii="Verdana" w:eastAsia="Times New Roman" w:hAnsi="Verdana"/>
          <w:color w:val="000000"/>
          <w:lang w:val="en"/>
        </w:rPr>
        <w:pPrChange w:id="94" w:author="Author" w:date="2013-06-27T18:34:00Z">
          <w:pPr>
            <w:numPr>
              <w:numId w:val="47"/>
            </w:numPr>
            <w:tabs>
              <w:tab w:val="num" w:pos="720"/>
            </w:tabs>
            <w:ind w:left="720" w:right="960" w:hanging="360"/>
            <w:divId w:val="164982122"/>
          </w:pPr>
        </w:pPrChange>
      </w:pPr>
      <w:r>
        <w:rPr>
          <w:rFonts w:ascii="Verdana" w:eastAsia="Times New Roman" w:hAnsi="Verdana"/>
          <w:color w:val="000000"/>
          <w:lang w:val="en"/>
        </w:rPr>
        <w:t xml:space="preserve">Follow the validation rules in RFC 6749, </w:t>
      </w:r>
      <w:r>
        <w:rPr>
          <w:rFonts w:ascii="Verdana" w:eastAsia="Times New Roman" w:hAnsi="Verdana"/>
          <w:color w:val="000000"/>
          <w:lang w:val="en"/>
        </w:rPr>
        <w:t xml:space="preserve">especially those in Sections 4.2.2 and 10.12. </w:t>
      </w:r>
    </w:p>
    <w:p w14:paraId="096C7532" w14:textId="77777777" w:rsidR="00000000" w:rsidRDefault="0023144C">
      <w:pPr>
        <w:numPr>
          <w:ilvl w:val="0"/>
          <w:numId w:val="10"/>
        </w:numPr>
        <w:ind w:left="1680" w:right="960"/>
        <w:divId w:val="164982122"/>
        <w:rPr>
          <w:rFonts w:ascii="Verdana" w:eastAsia="Times New Roman" w:hAnsi="Verdana"/>
          <w:color w:val="000000"/>
          <w:lang w:val="en"/>
        </w:rPr>
        <w:pPrChange w:id="95" w:author="Author" w:date="2013-06-27T18:34:00Z">
          <w:pPr>
            <w:numPr>
              <w:numId w:val="47"/>
            </w:numPr>
            <w:tabs>
              <w:tab w:val="num" w:pos="720"/>
            </w:tabs>
            <w:ind w:left="720" w:right="960" w:hanging="360"/>
            <w:divId w:val="164982122"/>
          </w:pPr>
        </w:pPrChange>
      </w:pPr>
      <w:r>
        <w:rPr>
          <w:rFonts w:ascii="Verdana" w:eastAsia="Times New Roman" w:hAnsi="Verdana"/>
          <w:color w:val="000000"/>
          <w:lang w:val="en"/>
        </w:rPr>
        <w:t xml:space="preserve">Follow the validation rules in Sections 4.2 and 4.4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"OpenID.Messages"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[OpenID.Messages]</w:t>
      </w:r>
      <w:r>
        <w:rPr>
          <w:rStyle w:val="Hyperlink"/>
          <w:rFonts w:ascii="Verdana" w:eastAsia="Times New Roman" w:hAnsi="Verdana"/>
          <w:vanish/>
          <w:u w:val="none"/>
          <w:lang w:val="en"/>
        </w:rPr>
        <w:t xml:space="preserve"> (Sakimura, N., Bradley, J., Jones, M., de Medeiros, B., Mortimore, C., and E. Jay, “OpenID Connect</w:t>
      </w:r>
      <w:r>
        <w:rPr>
          <w:rStyle w:val="Hyperlink"/>
          <w:rFonts w:ascii="Verdana" w:eastAsia="Times New Roman" w:hAnsi="Verdana"/>
          <w:vanish/>
          <w:u w:val="none"/>
          <w:lang w:val="en"/>
        </w:rPr>
        <w:t xml:space="preserve"> Messages 1.0,”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20D8A90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3: response_type=code id_token </w:t>
      </w:r>
    </w:p>
    <w:p w14:paraId="32DA1FCE" w14:textId="77777777" w:rsidR="00000000" w:rsidRDefault="0023144C">
      <w:pPr>
        <w:numPr>
          <w:ilvl w:val="0"/>
          <w:numId w:val="11"/>
        </w:numPr>
        <w:ind w:left="1680" w:right="960"/>
        <w:divId w:val="164982122"/>
        <w:rPr>
          <w:rFonts w:ascii="Verdana" w:eastAsia="Times New Roman" w:hAnsi="Verdana"/>
          <w:color w:val="000000"/>
          <w:lang w:val="en"/>
        </w:rPr>
        <w:pPrChange w:id="96" w:author="Author" w:date="2013-06-27T18:34:00Z">
          <w:pPr>
            <w:numPr>
              <w:numId w:val="48"/>
            </w:numPr>
            <w:tabs>
              <w:tab w:val="num" w:pos="720"/>
            </w:tabs>
            <w:ind w:left="720" w:right="960" w:hanging="360"/>
            <w:divId w:val="164982122"/>
          </w:pPr>
        </w:pPrChange>
      </w:pPr>
      <w:r>
        <w:rPr>
          <w:rFonts w:ascii="Verdana" w:eastAsia="Times New Roman" w:hAnsi="Verdana"/>
          <w:color w:val="000000"/>
          <w:lang w:val="en"/>
        </w:rPr>
        <w:t xml:space="preserve">Verify that the response conforms to Section 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and P. Tarjan, “</w:t>
      </w:r>
      <w:r>
        <w:rPr>
          <w:rStyle w:val="Hyperlink"/>
          <w:rFonts w:ascii="Verdana" w:eastAsia="Times New Roman" w:hAnsi="Verdana"/>
          <w:vanish/>
          <w:u w:val="none"/>
          <w:lang w:val="en"/>
        </w:rPr>
        <w:t>OAuth 2.0 Multiple Response Type Encoding Practices,”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7502F1A2" w14:textId="77777777" w:rsidR="00000000" w:rsidRDefault="0023144C">
      <w:pPr>
        <w:numPr>
          <w:ilvl w:val="0"/>
          <w:numId w:val="11"/>
        </w:numPr>
        <w:ind w:left="1680" w:right="960"/>
        <w:divId w:val="164982122"/>
        <w:rPr>
          <w:rFonts w:ascii="Verdana" w:eastAsia="Times New Roman" w:hAnsi="Verdana"/>
          <w:color w:val="000000"/>
          <w:lang w:val="en"/>
        </w:rPr>
        <w:pPrChange w:id="97" w:author="Author" w:date="2013-06-27T18:34:00Z">
          <w:pPr>
            <w:numPr>
              <w:numId w:val="48"/>
            </w:numPr>
            <w:tabs>
              <w:tab w:val="num" w:pos="720"/>
            </w:tabs>
            <w:ind w:left="720" w:right="960" w:hanging="360"/>
            <w:divId w:val="164982122"/>
          </w:pPr>
        </w:pPrChange>
      </w:pPr>
      <w:r>
        <w:rPr>
          <w:rFonts w:ascii="Verdana" w:eastAsia="Times New Roman" w:hAnsi="Verdana"/>
          <w:color w:val="000000"/>
          <w:lang w:val="en"/>
        </w:rPr>
        <w:t xml:space="preserve">Follow the validation rules in RFC 6749, especially those in Sections 4.2.2 and 10.12. </w:t>
      </w:r>
    </w:p>
    <w:p w14:paraId="0CFCBEDA" w14:textId="77777777" w:rsidR="00000000" w:rsidRDefault="0023144C">
      <w:pPr>
        <w:numPr>
          <w:ilvl w:val="0"/>
          <w:numId w:val="11"/>
        </w:numPr>
        <w:ind w:left="1680" w:right="960"/>
        <w:divId w:val="164982122"/>
        <w:rPr>
          <w:rFonts w:ascii="Verdana" w:eastAsia="Times New Roman" w:hAnsi="Verdana"/>
          <w:color w:val="000000"/>
          <w:lang w:val="en"/>
        </w:rPr>
        <w:pPrChange w:id="98" w:author="Author" w:date="2013-06-27T18:34:00Z">
          <w:pPr>
            <w:numPr>
              <w:numId w:val="48"/>
            </w:numPr>
            <w:tabs>
              <w:tab w:val="num" w:pos="720"/>
            </w:tabs>
            <w:ind w:left="720" w:right="960" w:hanging="360"/>
            <w:divId w:val="164982122"/>
          </w:pPr>
        </w:pPrChange>
      </w:pPr>
      <w:r>
        <w:rPr>
          <w:rFonts w:ascii="Verdana" w:eastAsia="Times New Roman" w:hAnsi="Verdana"/>
          <w:color w:val="000000"/>
          <w:lang w:val="en"/>
        </w:rPr>
        <w:t xml:space="preserve">Follow the validation rules in Sections 4.2 and 4.5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"OpenID.Messages"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w:t>
      </w:r>
      <w:r>
        <w:rPr>
          <w:rStyle w:val="Hyperlink"/>
          <w:rFonts w:ascii="Verdana" w:eastAsia="Times New Roman" w:hAnsi="Verdana"/>
          <w:u w:val="none"/>
          <w:lang w:val="en"/>
        </w:rPr>
        <w:t>.Messages]</w:t>
      </w:r>
      <w:r>
        <w:rPr>
          <w:rStyle w:val="Hyperlink"/>
          <w:rFonts w:ascii="Verdana" w:eastAsia="Times New Roman" w:hAnsi="Verdana"/>
          <w:vanish/>
          <w:u w:val="none"/>
          <w:lang w:val="en"/>
        </w:rPr>
        <w:t xml:space="preserve"> (Sakimura, N., Bradley, J., Jones, M., de Medeiros, B., Mortimore, C., and E. Jay, “OpenID Connect Messages 1.0,”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5732735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4: response_type=code token </w:t>
      </w:r>
    </w:p>
    <w:p w14:paraId="458052CF" w14:textId="77777777" w:rsidR="00000000" w:rsidRDefault="0023144C">
      <w:pPr>
        <w:numPr>
          <w:ilvl w:val="0"/>
          <w:numId w:val="12"/>
        </w:numPr>
        <w:ind w:left="1680" w:right="960"/>
        <w:divId w:val="164982122"/>
        <w:rPr>
          <w:rFonts w:ascii="Verdana" w:eastAsia="Times New Roman" w:hAnsi="Verdana"/>
          <w:color w:val="000000"/>
          <w:lang w:val="en"/>
        </w:rPr>
        <w:pPrChange w:id="99" w:author="Author" w:date="2013-06-27T18:34:00Z">
          <w:pPr>
            <w:numPr>
              <w:numId w:val="49"/>
            </w:numPr>
            <w:tabs>
              <w:tab w:val="num" w:pos="720"/>
            </w:tabs>
            <w:ind w:left="720" w:right="960" w:hanging="360"/>
            <w:divId w:val="164982122"/>
          </w:pPr>
        </w:pPrChange>
      </w:pPr>
      <w:r>
        <w:rPr>
          <w:rFonts w:ascii="Verdana" w:eastAsia="Times New Roman" w:hAnsi="Verdana"/>
          <w:color w:val="000000"/>
          <w:lang w:val="en"/>
        </w:rPr>
        <w:t xml:space="preserve">Verify that the response conforms to Section 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and P. Tarjan, “OAuth 2.0 Multiple Response Type Encoding Practices,”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66F5A67D" w14:textId="77777777" w:rsidR="00000000" w:rsidRDefault="0023144C">
      <w:pPr>
        <w:numPr>
          <w:ilvl w:val="0"/>
          <w:numId w:val="12"/>
        </w:numPr>
        <w:ind w:left="1680" w:right="960"/>
        <w:divId w:val="164982122"/>
        <w:rPr>
          <w:rFonts w:ascii="Verdana" w:eastAsia="Times New Roman" w:hAnsi="Verdana"/>
          <w:color w:val="000000"/>
          <w:lang w:val="en"/>
        </w:rPr>
        <w:pPrChange w:id="100" w:author="Author" w:date="2013-06-27T18:34:00Z">
          <w:pPr>
            <w:numPr>
              <w:numId w:val="49"/>
            </w:numPr>
            <w:tabs>
              <w:tab w:val="num" w:pos="720"/>
            </w:tabs>
            <w:ind w:left="720" w:right="960" w:hanging="360"/>
            <w:divId w:val="164982122"/>
          </w:pPr>
        </w:pPrChange>
      </w:pPr>
      <w:r>
        <w:rPr>
          <w:rFonts w:ascii="Verdana" w:eastAsia="Times New Roman" w:hAnsi="Verdana"/>
          <w:color w:val="000000"/>
          <w:lang w:val="en"/>
        </w:rPr>
        <w:t xml:space="preserve">Follow the validation rules in RFC 6749, especially those in Sections 4.2.2 and 10.12. </w:t>
      </w:r>
    </w:p>
    <w:p w14:paraId="7900FAB3" w14:textId="77777777" w:rsidR="00000000" w:rsidRDefault="0023144C">
      <w:pPr>
        <w:pStyle w:val="NormalWeb"/>
        <w:divId w:val="164982122"/>
        <w:rPr>
          <w:rFonts w:ascii="Verdana" w:hAnsi="Verdana"/>
          <w:color w:val="000000"/>
          <w:lang w:val="en"/>
        </w:rPr>
      </w:pPr>
      <w:r>
        <w:rPr>
          <w:rFonts w:ascii="Verdana" w:hAnsi="Verdana"/>
          <w:color w:val="000000"/>
          <w:lang w:val="en"/>
        </w:rPr>
        <w:t>Case 5: response_type=c</w:t>
      </w:r>
      <w:r>
        <w:rPr>
          <w:rFonts w:ascii="Verdana" w:hAnsi="Verdana"/>
          <w:color w:val="000000"/>
          <w:lang w:val="en"/>
        </w:rPr>
        <w:t xml:space="preserve">ode id_token token </w:t>
      </w:r>
    </w:p>
    <w:p w14:paraId="359E9772" w14:textId="77777777" w:rsidR="00000000" w:rsidRDefault="0023144C">
      <w:pPr>
        <w:numPr>
          <w:ilvl w:val="0"/>
          <w:numId w:val="13"/>
        </w:numPr>
        <w:ind w:left="1680" w:right="960"/>
        <w:divId w:val="164982122"/>
        <w:rPr>
          <w:rFonts w:ascii="Verdana" w:eastAsia="Times New Roman" w:hAnsi="Verdana"/>
          <w:color w:val="000000"/>
          <w:lang w:val="en"/>
        </w:rPr>
        <w:pPrChange w:id="101" w:author="Author" w:date="2013-06-27T18:34:00Z">
          <w:pPr>
            <w:numPr>
              <w:numId w:val="50"/>
            </w:numPr>
            <w:tabs>
              <w:tab w:val="num" w:pos="720"/>
            </w:tabs>
            <w:ind w:left="720" w:right="960" w:hanging="360"/>
            <w:divId w:val="164982122"/>
          </w:pPr>
        </w:pPrChange>
      </w:pPr>
      <w:r>
        <w:rPr>
          <w:rFonts w:ascii="Verdana" w:eastAsia="Times New Roman" w:hAnsi="Verdana"/>
          <w:color w:val="000000"/>
          <w:lang w:val="en"/>
        </w:rPr>
        <w:t xml:space="preserve">Verify that the response conforms to Section 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and P. Tarjan, “OAuth 2.0 Multiple Response Type Encoding Practices,”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2024B1FB" w14:textId="77777777" w:rsidR="00000000" w:rsidRDefault="0023144C">
      <w:pPr>
        <w:numPr>
          <w:ilvl w:val="0"/>
          <w:numId w:val="13"/>
        </w:numPr>
        <w:ind w:left="1680" w:right="960"/>
        <w:divId w:val="164982122"/>
        <w:rPr>
          <w:rFonts w:ascii="Verdana" w:eastAsia="Times New Roman" w:hAnsi="Verdana"/>
          <w:color w:val="000000"/>
          <w:lang w:val="en"/>
        </w:rPr>
        <w:pPrChange w:id="102" w:author="Author" w:date="2013-06-27T18:34:00Z">
          <w:pPr>
            <w:numPr>
              <w:numId w:val="50"/>
            </w:numPr>
            <w:tabs>
              <w:tab w:val="num" w:pos="720"/>
            </w:tabs>
            <w:ind w:left="720" w:right="960" w:hanging="360"/>
            <w:divId w:val="164982122"/>
          </w:pPr>
        </w:pPrChange>
      </w:pPr>
      <w:r>
        <w:rPr>
          <w:rFonts w:ascii="Verdana" w:eastAsia="Times New Roman" w:hAnsi="Verdana"/>
          <w:color w:val="000000"/>
          <w:lang w:val="en"/>
        </w:rPr>
        <w:t>Follow t</w:t>
      </w:r>
      <w:r>
        <w:rPr>
          <w:rFonts w:ascii="Verdana" w:eastAsia="Times New Roman" w:hAnsi="Verdana"/>
          <w:color w:val="000000"/>
          <w:lang w:val="en"/>
        </w:rPr>
        <w:t xml:space="preserve">he validation rules in RFC 6749, especially those in Sections 4.2.2 and 10.12. </w:t>
      </w:r>
    </w:p>
    <w:p w14:paraId="3ACC9B30" w14:textId="77777777" w:rsidR="00000000" w:rsidRDefault="0023144C">
      <w:pPr>
        <w:numPr>
          <w:ilvl w:val="0"/>
          <w:numId w:val="13"/>
        </w:numPr>
        <w:ind w:left="1680" w:right="960"/>
        <w:divId w:val="164982122"/>
        <w:rPr>
          <w:rFonts w:ascii="Verdana" w:eastAsia="Times New Roman" w:hAnsi="Verdana"/>
          <w:color w:val="000000"/>
          <w:lang w:val="en"/>
        </w:rPr>
        <w:pPrChange w:id="103" w:author="Author" w:date="2013-06-27T18:34:00Z">
          <w:pPr>
            <w:numPr>
              <w:numId w:val="50"/>
            </w:numPr>
            <w:tabs>
              <w:tab w:val="num" w:pos="720"/>
            </w:tabs>
            <w:ind w:left="720" w:right="960" w:hanging="360"/>
            <w:divId w:val="164982122"/>
          </w:pPr>
        </w:pPrChange>
      </w:pPr>
      <w:r>
        <w:rPr>
          <w:rFonts w:ascii="Verdana" w:eastAsia="Times New Roman" w:hAnsi="Verdana"/>
          <w:color w:val="000000"/>
          <w:lang w:val="en"/>
        </w:rPr>
        <w:t xml:space="preserve">Follow the validation rules in Sections 4.2, 4.4, and 4.5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"OpenID.Messages"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[OpenID.Messages]</w:t>
      </w:r>
      <w:r>
        <w:rPr>
          <w:rStyle w:val="Hyperlink"/>
          <w:rFonts w:ascii="Verdana" w:eastAsia="Times New Roman" w:hAnsi="Verdana"/>
          <w:vanish/>
          <w:u w:val="none"/>
          <w:lang w:val="en"/>
        </w:rPr>
        <w:t xml:space="preserve"> (Sakimura, N., Bradley, J., Jones, M., de Medeiros, B., Mor</w:t>
      </w:r>
      <w:r>
        <w:rPr>
          <w:rStyle w:val="Hyperlink"/>
          <w:rFonts w:ascii="Verdana" w:eastAsia="Times New Roman" w:hAnsi="Verdana"/>
          <w:vanish/>
          <w:u w:val="none"/>
          <w:lang w:val="en"/>
        </w:rPr>
        <w:t>timore, C., and E. Jay, “OpenID Connect Messages 1.0,”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566A5255"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6: response_type=id_token </w:t>
      </w:r>
    </w:p>
    <w:p w14:paraId="47E5752C" w14:textId="77777777" w:rsidR="00000000" w:rsidRDefault="0023144C">
      <w:pPr>
        <w:numPr>
          <w:ilvl w:val="0"/>
          <w:numId w:val="14"/>
        </w:numPr>
        <w:ind w:left="1680" w:right="960"/>
        <w:divId w:val="164982122"/>
        <w:rPr>
          <w:rFonts w:ascii="Verdana" w:eastAsia="Times New Roman" w:hAnsi="Verdana"/>
          <w:color w:val="000000"/>
          <w:lang w:val="en"/>
        </w:rPr>
        <w:pPrChange w:id="104" w:author="Author" w:date="2013-06-27T18:34:00Z">
          <w:pPr>
            <w:numPr>
              <w:numId w:val="51"/>
            </w:numPr>
            <w:tabs>
              <w:tab w:val="num" w:pos="720"/>
            </w:tabs>
            <w:ind w:left="720" w:right="960" w:hanging="360"/>
            <w:divId w:val="164982122"/>
          </w:pPr>
        </w:pPrChange>
      </w:pPr>
      <w:r>
        <w:rPr>
          <w:rFonts w:ascii="Verdana" w:eastAsia="Times New Roman" w:hAnsi="Verdana"/>
          <w:color w:val="000000"/>
          <w:lang w:val="en"/>
        </w:rPr>
        <w:t xml:space="preserve">Verify that the response conforms to Section 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and P. Tarj</w:t>
      </w:r>
      <w:r>
        <w:rPr>
          <w:rStyle w:val="Hyperlink"/>
          <w:rFonts w:ascii="Verdana" w:eastAsia="Times New Roman" w:hAnsi="Verdana"/>
          <w:vanish/>
          <w:u w:val="none"/>
          <w:lang w:val="en"/>
        </w:rPr>
        <w:t>an, “OAuth 2.0 Multiple Response Type Encoding Practices,”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48CD0136" w14:textId="77777777" w:rsidR="00000000" w:rsidRDefault="0023144C">
      <w:pPr>
        <w:numPr>
          <w:ilvl w:val="0"/>
          <w:numId w:val="14"/>
        </w:numPr>
        <w:ind w:left="1680" w:right="960"/>
        <w:divId w:val="164982122"/>
        <w:rPr>
          <w:rFonts w:ascii="Verdana" w:eastAsia="Times New Roman" w:hAnsi="Verdana"/>
          <w:color w:val="000000"/>
          <w:lang w:val="en"/>
        </w:rPr>
        <w:pPrChange w:id="105" w:author="Author" w:date="2013-06-27T18:34:00Z">
          <w:pPr>
            <w:numPr>
              <w:numId w:val="51"/>
            </w:numPr>
            <w:tabs>
              <w:tab w:val="num" w:pos="720"/>
            </w:tabs>
            <w:ind w:left="720" w:right="960" w:hanging="360"/>
            <w:divId w:val="164982122"/>
          </w:pPr>
        </w:pPrChange>
      </w:pPr>
      <w:r>
        <w:rPr>
          <w:rFonts w:ascii="Verdana" w:eastAsia="Times New Roman" w:hAnsi="Verdana"/>
          <w:color w:val="000000"/>
          <w:lang w:val="en"/>
        </w:rPr>
        <w:t xml:space="preserve">Follow the validation rules in RFC 6749, especially those in Sections 4.2.2 and 10.12. </w:t>
      </w:r>
    </w:p>
    <w:p w14:paraId="7BB4417E" w14:textId="77777777" w:rsidR="00000000" w:rsidRDefault="0023144C">
      <w:pPr>
        <w:numPr>
          <w:ilvl w:val="0"/>
          <w:numId w:val="14"/>
        </w:numPr>
        <w:ind w:left="1680" w:right="960"/>
        <w:divId w:val="164982122"/>
        <w:rPr>
          <w:rFonts w:ascii="Verdana" w:eastAsia="Times New Roman" w:hAnsi="Verdana"/>
          <w:color w:val="000000"/>
          <w:lang w:val="en"/>
        </w:rPr>
        <w:pPrChange w:id="106" w:author="Author" w:date="2013-06-27T18:34:00Z">
          <w:pPr>
            <w:numPr>
              <w:numId w:val="51"/>
            </w:numPr>
            <w:tabs>
              <w:tab w:val="num" w:pos="720"/>
            </w:tabs>
            <w:ind w:left="720" w:right="960" w:hanging="360"/>
            <w:divId w:val="164982122"/>
          </w:pPr>
        </w:pPrChange>
      </w:pPr>
      <w:r>
        <w:rPr>
          <w:rFonts w:ascii="Verdana" w:eastAsia="Times New Roman" w:hAnsi="Verdana"/>
          <w:color w:val="000000"/>
          <w:lang w:val="en"/>
        </w:rPr>
        <w:t xml:space="preserve">Follow the validation rules in Section 4.2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"OpenID.Messages"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[OpenID.Mes</w:t>
      </w:r>
      <w:r>
        <w:rPr>
          <w:rStyle w:val="Hyperlink"/>
          <w:rFonts w:ascii="Verdana" w:eastAsia="Times New Roman" w:hAnsi="Verdana"/>
          <w:u w:val="none"/>
          <w:lang w:val="en"/>
        </w:rPr>
        <w:t>sages]</w:t>
      </w:r>
      <w:r>
        <w:rPr>
          <w:rStyle w:val="Hyperlink"/>
          <w:rFonts w:ascii="Verdana" w:eastAsia="Times New Roman" w:hAnsi="Verdana"/>
          <w:vanish/>
          <w:u w:val="none"/>
          <w:lang w:val="en"/>
        </w:rPr>
        <w:t xml:space="preserve"> (Sakimura, N., Bradley, J., Jones, M., de Medeiros, B., Mortimore, C., and E. Jay, “OpenID Connect Messages 1.0,” June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4D41668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following are non-normative examples of requests with differing </w:t>
      </w:r>
      <w:r>
        <w:rPr>
          <w:rStyle w:val="HTMLTypewriter"/>
          <w:lang w:val="en"/>
        </w:rPr>
        <w:t>response_type</w:t>
      </w:r>
      <w:r>
        <w:rPr>
          <w:rFonts w:ascii="Verdana" w:hAnsi="Verdana"/>
          <w:color w:val="000000"/>
          <w:lang w:val="en"/>
        </w:rPr>
        <w:t xml:space="preserve"> values and their responses (with line w</w:t>
      </w:r>
      <w:r>
        <w:rPr>
          <w:rFonts w:ascii="Verdana" w:hAnsi="Verdana"/>
          <w:color w:val="000000"/>
          <w:lang w:val="en"/>
        </w:rPr>
        <w:t xml:space="preserve">raps within values for display purposes only): </w:t>
      </w:r>
    </w:p>
    <w:p w14:paraId="6107F8B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1: response_type=code </w:t>
      </w:r>
    </w:p>
    <w:p w14:paraId="09DDD8AE" w14:textId="77777777" w:rsidR="00000000" w:rsidRDefault="0023144C" w:rsidP="0023144C">
      <w:pPr>
        <w:pStyle w:val="HTMLPreformatted"/>
        <w:ind w:left="1200" w:right="480"/>
        <w:divId w:val="1389575821"/>
        <w:rPr>
          <w:lang w:val="en"/>
        </w:rPr>
      </w:pPr>
    </w:p>
    <w:p w14:paraId="1ECE4E46" w14:textId="77777777" w:rsidR="00000000" w:rsidRDefault="0023144C" w:rsidP="0023144C">
      <w:pPr>
        <w:pStyle w:val="HTMLPreformatted"/>
        <w:ind w:left="1200" w:right="480"/>
        <w:divId w:val="1389575821"/>
        <w:rPr>
          <w:lang w:val="en"/>
        </w:rPr>
      </w:pPr>
      <w:r>
        <w:rPr>
          <w:lang w:val="en"/>
        </w:rPr>
        <w:t xml:space="preserve">  https://server.example.com/op/authorize?</w:t>
      </w:r>
    </w:p>
    <w:p w14:paraId="6B9D9CB5" w14:textId="77777777" w:rsidR="00000000" w:rsidRDefault="0023144C" w:rsidP="0023144C">
      <w:pPr>
        <w:pStyle w:val="HTMLPreformatted"/>
        <w:ind w:left="1200" w:right="480"/>
        <w:divId w:val="1389575821"/>
        <w:rPr>
          <w:lang w:val="en"/>
        </w:rPr>
      </w:pPr>
      <w:r>
        <w:rPr>
          <w:lang w:val="en"/>
        </w:rPr>
        <w:t xml:space="preserve">    response_type=code</w:t>
      </w:r>
    </w:p>
    <w:p w14:paraId="1891BE52" w14:textId="77777777" w:rsidR="00000000" w:rsidRDefault="0023144C" w:rsidP="0023144C">
      <w:pPr>
        <w:pStyle w:val="HTMLPreformatted"/>
        <w:ind w:left="1200" w:right="480"/>
        <w:divId w:val="1389575821"/>
        <w:rPr>
          <w:lang w:val="en"/>
        </w:rPr>
      </w:pPr>
      <w:r>
        <w:rPr>
          <w:lang w:val="en"/>
        </w:rPr>
        <w:t xml:space="preserve">    &amp;client_id=s6BhdRkqt3</w:t>
      </w:r>
    </w:p>
    <w:p w14:paraId="2A3F1F4A" w14:textId="77777777" w:rsidR="00000000" w:rsidRDefault="0023144C" w:rsidP="0023144C">
      <w:pPr>
        <w:pStyle w:val="HTMLPreformatted"/>
        <w:ind w:left="1200" w:right="480"/>
        <w:divId w:val="1389575821"/>
        <w:rPr>
          <w:lang w:val="en"/>
        </w:rPr>
      </w:pPr>
      <w:r>
        <w:rPr>
          <w:lang w:val="en"/>
        </w:rPr>
        <w:t xml:space="preserve">    &amp;redirect_uri=https%3A%2F%2Fclient.example.org%2Fcb</w:t>
      </w:r>
    </w:p>
    <w:p w14:paraId="52A02902" w14:textId="77777777" w:rsidR="00000000" w:rsidRDefault="0023144C" w:rsidP="0023144C">
      <w:pPr>
        <w:pStyle w:val="HTMLPreformatted"/>
        <w:ind w:left="1200" w:right="480"/>
        <w:divId w:val="1389575821"/>
        <w:rPr>
          <w:lang w:val="en"/>
        </w:rPr>
      </w:pPr>
      <w:r>
        <w:rPr>
          <w:lang w:val="en"/>
        </w:rPr>
        <w:t xml:space="preserve">    &amp;scope=openid%20profile%20e</w:t>
      </w:r>
      <w:r>
        <w:rPr>
          <w:lang w:val="en"/>
        </w:rPr>
        <w:t>mail</w:t>
      </w:r>
    </w:p>
    <w:p w14:paraId="6552045F" w14:textId="77777777" w:rsidR="00000000" w:rsidRDefault="0023144C" w:rsidP="0023144C">
      <w:pPr>
        <w:pStyle w:val="HTMLPreformatted"/>
        <w:ind w:left="1200" w:right="480"/>
        <w:divId w:val="1389575821"/>
        <w:rPr>
          <w:lang w:val="en"/>
        </w:rPr>
      </w:pPr>
      <w:r>
        <w:rPr>
          <w:lang w:val="en"/>
        </w:rPr>
        <w:t xml:space="preserve">    &amp;nonce=n-0S6_WzA2Mj</w:t>
      </w:r>
    </w:p>
    <w:p w14:paraId="167E97C4" w14:textId="77777777" w:rsidR="00000000" w:rsidRDefault="0023144C" w:rsidP="0023144C">
      <w:pPr>
        <w:pStyle w:val="HTMLPreformatted"/>
        <w:ind w:left="1200" w:right="480"/>
        <w:divId w:val="1389575821"/>
        <w:rPr>
          <w:lang w:val="en"/>
        </w:rPr>
      </w:pPr>
      <w:r>
        <w:rPr>
          <w:lang w:val="en"/>
        </w:rPr>
        <w:t xml:space="preserve">    &amp;state=af0ifjsldkj</w:t>
      </w:r>
    </w:p>
    <w:p w14:paraId="1190F939" w14:textId="77777777" w:rsidR="00000000" w:rsidRDefault="0023144C" w:rsidP="0023144C">
      <w:pPr>
        <w:pStyle w:val="HTMLPreformatted"/>
        <w:ind w:left="1200" w:right="480"/>
        <w:divId w:val="1389575821"/>
        <w:rPr>
          <w:lang w:val="en"/>
        </w:rPr>
      </w:pPr>
    </w:p>
    <w:p w14:paraId="01B5A9F9" w14:textId="77777777" w:rsidR="00000000" w:rsidRDefault="0023144C" w:rsidP="0023144C">
      <w:pPr>
        <w:pStyle w:val="HTMLPreformatted"/>
        <w:ind w:left="1200" w:right="480"/>
        <w:divId w:val="1389575821"/>
        <w:rPr>
          <w:lang w:val="en"/>
        </w:rPr>
      </w:pPr>
      <w:r>
        <w:rPr>
          <w:lang w:val="en"/>
        </w:rPr>
        <w:t xml:space="preserve">  HTTP/1.1 302 Found</w:t>
      </w:r>
    </w:p>
    <w:p w14:paraId="314653A8" w14:textId="77777777" w:rsidR="00000000" w:rsidRDefault="0023144C" w:rsidP="0023144C">
      <w:pPr>
        <w:pStyle w:val="HTMLPreformatted"/>
        <w:ind w:left="1200" w:right="480"/>
        <w:divId w:val="1389575821"/>
        <w:rPr>
          <w:lang w:val="en"/>
        </w:rPr>
      </w:pPr>
      <w:r>
        <w:rPr>
          <w:lang w:val="en"/>
        </w:rPr>
        <w:t xml:space="preserve">  Location: https://client.example.org/cb?</w:t>
      </w:r>
    </w:p>
    <w:p w14:paraId="72040F39" w14:textId="77777777" w:rsidR="00000000" w:rsidRDefault="0023144C" w:rsidP="0023144C">
      <w:pPr>
        <w:pStyle w:val="HTMLPreformatted"/>
        <w:ind w:left="1200" w:right="480"/>
        <w:divId w:val="1389575821"/>
        <w:rPr>
          <w:lang w:val="en"/>
        </w:rPr>
      </w:pPr>
      <w:r>
        <w:rPr>
          <w:lang w:val="en"/>
        </w:rPr>
        <w:t xml:space="preserve">    code=Qcb0Orv1zh30vL1MPRsbm-diHiMwcLyZvn1arpZv-Jxf_11jnpEX3Tgfvk</w:t>
      </w:r>
    </w:p>
    <w:p w14:paraId="20C90195" w14:textId="77777777" w:rsidR="00000000" w:rsidRDefault="0023144C" w:rsidP="0023144C">
      <w:pPr>
        <w:pStyle w:val="HTMLPreformatted"/>
        <w:ind w:left="1200" w:right="480"/>
        <w:divId w:val="1389575821"/>
        <w:rPr>
          <w:lang w:val="en"/>
        </w:rPr>
      </w:pPr>
      <w:r>
        <w:rPr>
          <w:lang w:val="en"/>
        </w:rPr>
        <w:t xml:space="preserve">    &amp;state=af0ifjsldkj</w:t>
      </w:r>
    </w:p>
    <w:p w14:paraId="5A4E7EF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2: response_type=id_token token </w:t>
      </w:r>
    </w:p>
    <w:p w14:paraId="106A3276" w14:textId="77777777" w:rsidR="00000000" w:rsidRDefault="0023144C" w:rsidP="0023144C">
      <w:pPr>
        <w:pStyle w:val="HTMLPreformatted"/>
        <w:ind w:left="1200" w:right="480"/>
        <w:divId w:val="1351495691"/>
        <w:rPr>
          <w:lang w:val="en"/>
        </w:rPr>
      </w:pPr>
    </w:p>
    <w:p w14:paraId="551E9316" w14:textId="77777777" w:rsidR="00000000" w:rsidRDefault="0023144C" w:rsidP="0023144C">
      <w:pPr>
        <w:pStyle w:val="HTMLPreformatted"/>
        <w:ind w:left="1200" w:right="480"/>
        <w:divId w:val="1351495691"/>
        <w:rPr>
          <w:lang w:val="en"/>
        </w:rPr>
      </w:pPr>
      <w:r>
        <w:rPr>
          <w:lang w:val="en"/>
        </w:rPr>
        <w:t xml:space="preserve">  </w:t>
      </w:r>
      <w:r>
        <w:rPr>
          <w:lang w:val="en"/>
        </w:rPr>
        <w:t>https://server.example.com/op/authorize?</w:t>
      </w:r>
    </w:p>
    <w:p w14:paraId="10FD9201" w14:textId="77777777" w:rsidR="00000000" w:rsidRDefault="0023144C" w:rsidP="0023144C">
      <w:pPr>
        <w:pStyle w:val="HTMLPreformatted"/>
        <w:ind w:left="1200" w:right="480"/>
        <w:divId w:val="1351495691"/>
        <w:rPr>
          <w:lang w:val="en"/>
        </w:rPr>
      </w:pPr>
      <w:r>
        <w:rPr>
          <w:lang w:val="en"/>
        </w:rPr>
        <w:t xml:space="preserve">    response_type=id_token%20token</w:t>
      </w:r>
    </w:p>
    <w:p w14:paraId="6AD6F020" w14:textId="77777777" w:rsidR="00000000" w:rsidRDefault="0023144C" w:rsidP="0023144C">
      <w:pPr>
        <w:pStyle w:val="HTMLPreformatted"/>
        <w:ind w:left="1200" w:right="480"/>
        <w:divId w:val="1351495691"/>
        <w:rPr>
          <w:lang w:val="en"/>
        </w:rPr>
      </w:pPr>
      <w:r>
        <w:rPr>
          <w:lang w:val="en"/>
        </w:rPr>
        <w:t xml:space="preserve">    &amp;client_id=s6BhdRkqt3</w:t>
      </w:r>
    </w:p>
    <w:p w14:paraId="52C6EB91" w14:textId="77777777" w:rsidR="00000000" w:rsidRDefault="0023144C" w:rsidP="0023144C">
      <w:pPr>
        <w:pStyle w:val="HTMLPreformatted"/>
        <w:ind w:left="1200" w:right="480"/>
        <w:divId w:val="1351495691"/>
        <w:rPr>
          <w:lang w:val="en"/>
        </w:rPr>
      </w:pPr>
      <w:r>
        <w:rPr>
          <w:lang w:val="en"/>
        </w:rPr>
        <w:t xml:space="preserve">    &amp;redirect_uri=https%3A%2F%2Fclient.example.org%2Fcb</w:t>
      </w:r>
    </w:p>
    <w:p w14:paraId="344801E7" w14:textId="77777777" w:rsidR="00000000" w:rsidRDefault="0023144C" w:rsidP="0023144C">
      <w:pPr>
        <w:pStyle w:val="HTMLPreformatted"/>
        <w:ind w:left="1200" w:right="480"/>
        <w:divId w:val="1351495691"/>
        <w:rPr>
          <w:lang w:val="en"/>
        </w:rPr>
      </w:pPr>
      <w:r>
        <w:rPr>
          <w:lang w:val="en"/>
        </w:rPr>
        <w:t xml:space="preserve">    &amp;scope=openid%20profile%20email</w:t>
      </w:r>
    </w:p>
    <w:p w14:paraId="497DC7CB" w14:textId="77777777" w:rsidR="00000000" w:rsidRDefault="0023144C" w:rsidP="0023144C">
      <w:pPr>
        <w:pStyle w:val="HTMLPreformatted"/>
        <w:ind w:left="1200" w:right="480"/>
        <w:divId w:val="1351495691"/>
        <w:rPr>
          <w:lang w:val="en"/>
        </w:rPr>
      </w:pPr>
      <w:r>
        <w:rPr>
          <w:lang w:val="en"/>
        </w:rPr>
        <w:t xml:space="preserve">    &amp;nonce=n-0S6_WzA2Mj</w:t>
      </w:r>
    </w:p>
    <w:p w14:paraId="79669E85" w14:textId="77777777" w:rsidR="00000000" w:rsidRDefault="0023144C" w:rsidP="0023144C">
      <w:pPr>
        <w:pStyle w:val="HTMLPreformatted"/>
        <w:ind w:left="1200" w:right="480"/>
        <w:divId w:val="1351495691"/>
        <w:rPr>
          <w:lang w:val="en"/>
        </w:rPr>
      </w:pPr>
      <w:r>
        <w:rPr>
          <w:lang w:val="en"/>
        </w:rPr>
        <w:t xml:space="preserve">    &amp;state=af0ifjsldkj</w:t>
      </w:r>
    </w:p>
    <w:p w14:paraId="70DC441B" w14:textId="77777777" w:rsidR="00000000" w:rsidRDefault="0023144C" w:rsidP="0023144C">
      <w:pPr>
        <w:pStyle w:val="HTMLPreformatted"/>
        <w:ind w:left="1200" w:right="480"/>
        <w:divId w:val="1351495691"/>
        <w:rPr>
          <w:lang w:val="en"/>
        </w:rPr>
      </w:pPr>
    </w:p>
    <w:p w14:paraId="4D2DC04F" w14:textId="77777777" w:rsidR="00000000" w:rsidRDefault="0023144C" w:rsidP="0023144C">
      <w:pPr>
        <w:pStyle w:val="HTMLPreformatted"/>
        <w:ind w:left="1200" w:right="480"/>
        <w:divId w:val="1351495691"/>
        <w:rPr>
          <w:lang w:val="en"/>
        </w:rPr>
      </w:pPr>
      <w:r>
        <w:rPr>
          <w:lang w:val="en"/>
        </w:rPr>
        <w:t xml:space="preserve">  HTTP/1.1 302</w:t>
      </w:r>
      <w:r>
        <w:rPr>
          <w:lang w:val="en"/>
        </w:rPr>
        <w:t xml:space="preserve"> Found</w:t>
      </w:r>
    </w:p>
    <w:p w14:paraId="6F378451" w14:textId="77777777" w:rsidR="00000000" w:rsidRDefault="0023144C" w:rsidP="0023144C">
      <w:pPr>
        <w:pStyle w:val="HTMLPreformatted"/>
        <w:ind w:left="1200" w:right="480"/>
        <w:divId w:val="1351495691"/>
        <w:rPr>
          <w:lang w:val="en"/>
        </w:rPr>
      </w:pPr>
      <w:r>
        <w:rPr>
          <w:lang w:val="en"/>
        </w:rPr>
        <w:t xml:space="preserve">  Location: https://client.example.org/cb#</w:t>
      </w:r>
    </w:p>
    <w:p w14:paraId="3FDC0DAA" w14:textId="77777777" w:rsidR="00000000" w:rsidRDefault="0023144C" w:rsidP="0023144C">
      <w:pPr>
        <w:pStyle w:val="HTMLPreformatted"/>
        <w:ind w:left="1200" w:right="480"/>
        <w:divId w:val="1351495691"/>
        <w:rPr>
          <w:lang w:val="en"/>
        </w:rPr>
      </w:pPr>
      <w:r>
        <w:rPr>
          <w:lang w:val="en"/>
        </w:rPr>
        <w:t xml:space="preserve">    access_token=jHkWEdUXMU1BwAsC4vtUsZwnNvTIxEl0z9K3vx5KF0Y</w:t>
      </w:r>
    </w:p>
    <w:p w14:paraId="7804FE82" w14:textId="77777777" w:rsidR="00000000" w:rsidRDefault="0023144C" w:rsidP="0023144C">
      <w:pPr>
        <w:pStyle w:val="HTMLPreformatted"/>
        <w:ind w:left="1200" w:right="480"/>
        <w:divId w:val="1351495691"/>
        <w:rPr>
          <w:lang w:val="en"/>
        </w:rPr>
      </w:pPr>
      <w:r>
        <w:rPr>
          <w:lang w:val="en"/>
        </w:rPr>
        <w:t xml:space="preserve">    &amp;token_type=Bearer</w:t>
      </w:r>
    </w:p>
    <w:p w14:paraId="72A4B390" w14:textId="77777777" w:rsidR="00000000" w:rsidRDefault="0023144C" w:rsidP="0023144C">
      <w:pPr>
        <w:pStyle w:val="HTMLPreformatted"/>
        <w:ind w:left="1200" w:right="480"/>
        <w:divId w:val="1351495691"/>
        <w:rPr>
          <w:lang w:val="en"/>
        </w:rPr>
      </w:pPr>
      <w:r>
        <w:rPr>
          <w:lang w:val="en"/>
        </w:rPr>
        <w:t xml:space="preserve">    &amp;id_token=eyJhbGciOiJSUzI1NiJ9.ew0KICJpc3MiOiAiaHR0cDovL3NlcnZlc</w:t>
      </w:r>
    </w:p>
    <w:p w14:paraId="3389A2B6" w14:textId="77777777" w:rsidR="00000000" w:rsidRDefault="0023144C" w:rsidP="0023144C">
      <w:pPr>
        <w:pStyle w:val="HTMLPreformatted"/>
        <w:ind w:left="1200" w:right="480"/>
        <w:divId w:val="1351495691"/>
        <w:rPr>
          <w:lang w:val="en"/>
        </w:rPr>
      </w:pPr>
      <w:r>
        <w:rPr>
          <w:lang w:val="en"/>
        </w:rPr>
        <w:t xml:space="preserve">    i5leGFtcGxlLmNvbSIsDQogInN1YiI6ICIyNDgyODk3NjEwMD</w:t>
      </w:r>
      <w:r>
        <w:rPr>
          <w:lang w:val="en"/>
        </w:rPr>
        <w:t>EiLA0KICJhdWQiO</w:t>
      </w:r>
    </w:p>
    <w:p w14:paraId="4233DC49" w14:textId="77777777" w:rsidR="00000000" w:rsidRDefault="0023144C" w:rsidP="0023144C">
      <w:pPr>
        <w:pStyle w:val="HTMLPreformatted"/>
        <w:ind w:left="1200" w:right="480"/>
        <w:divId w:val="1351495691"/>
        <w:rPr>
          <w:lang w:val="en"/>
        </w:rPr>
      </w:pPr>
      <w:r>
        <w:rPr>
          <w:lang w:val="en"/>
        </w:rPr>
        <w:t xml:space="preserve">    iAiczZCaGRSa3F0MyIsDQogIm5vbmNlIjogIm4tMFM2X1d6QTJNaiIsDQogImV4c</w:t>
      </w:r>
    </w:p>
    <w:p w14:paraId="5A96B0E3" w14:textId="77777777" w:rsidR="00000000" w:rsidRDefault="0023144C" w:rsidP="0023144C">
      <w:pPr>
        <w:pStyle w:val="HTMLPreformatted"/>
        <w:ind w:left="1200" w:right="480"/>
        <w:divId w:val="1351495691"/>
        <w:rPr>
          <w:lang w:val="en"/>
        </w:rPr>
      </w:pPr>
      <w:r>
        <w:rPr>
          <w:lang w:val="en"/>
        </w:rPr>
        <w:t xml:space="preserve">    CI6IDEzMTEyODE5NzAsDQogImlhdCI6IDEzMTEyODA5NzAsDQogImF0X2hhc2giO</w:t>
      </w:r>
    </w:p>
    <w:p w14:paraId="620CE288" w14:textId="77777777" w:rsidR="00000000" w:rsidRDefault="0023144C" w:rsidP="0023144C">
      <w:pPr>
        <w:pStyle w:val="HTMLPreformatted"/>
        <w:ind w:left="1200" w:right="480"/>
        <w:divId w:val="1351495691"/>
        <w:rPr>
          <w:lang w:val="en"/>
        </w:rPr>
      </w:pPr>
      <w:r>
        <w:rPr>
          <w:lang w:val="en"/>
        </w:rPr>
        <w:t xml:space="preserve">    iAiNzdRbVVQdGpQZnpXdEYyQW5wSzlSUSINCn0.g7UR4IDBNIjoPFV8exQCosUNV</w:t>
      </w:r>
    </w:p>
    <w:p w14:paraId="235B7518" w14:textId="77777777" w:rsidR="00000000" w:rsidRDefault="0023144C" w:rsidP="0023144C">
      <w:pPr>
        <w:pStyle w:val="HTMLPreformatted"/>
        <w:ind w:left="1200" w:right="480"/>
        <w:divId w:val="1351495691"/>
        <w:rPr>
          <w:lang w:val="en"/>
        </w:rPr>
      </w:pPr>
      <w:r>
        <w:rPr>
          <w:lang w:val="en"/>
        </w:rPr>
        <w:t xml:space="preserve">    eh8bNUTeL4wdQp-2WXIWnly0_4ZK0</w:t>
      </w:r>
      <w:r>
        <w:rPr>
          <w:lang w:val="en"/>
        </w:rPr>
        <w:t>sh4A4uddfenzo4Cjh4wuPPrSw6lMeujYbGy</w:t>
      </w:r>
    </w:p>
    <w:p w14:paraId="06A7CC99" w14:textId="77777777" w:rsidR="00000000" w:rsidRDefault="0023144C" w:rsidP="0023144C">
      <w:pPr>
        <w:pStyle w:val="HTMLPreformatted"/>
        <w:ind w:left="1200" w:right="480"/>
        <w:divId w:val="1351495691"/>
        <w:rPr>
          <w:lang w:val="en"/>
        </w:rPr>
      </w:pPr>
      <w:r>
        <w:rPr>
          <w:lang w:val="en"/>
        </w:rPr>
        <w:t xml:space="preserve">    zKspJrRYL3iiYWc2VQcl8RKdHPz_G-7yf5enut1YE8v7PhKucPJCRRoobMjqD73f</w:t>
      </w:r>
    </w:p>
    <w:p w14:paraId="6E60C9DE" w14:textId="77777777" w:rsidR="00000000" w:rsidRDefault="0023144C" w:rsidP="0023144C">
      <w:pPr>
        <w:pStyle w:val="HTMLPreformatted"/>
        <w:ind w:left="1200" w:right="480"/>
        <w:divId w:val="1351495691"/>
        <w:rPr>
          <w:lang w:val="en"/>
        </w:rPr>
      </w:pPr>
      <w:r>
        <w:rPr>
          <w:lang w:val="en"/>
        </w:rPr>
        <w:t xml:space="preserve">    1nJNwQ9KBrfh21Ggbx1p8hNqQeeLLXb9b63JD84hVOXwyHmmcVgvZskge-wExwnh</w:t>
      </w:r>
    </w:p>
    <w:p w14:paraId="122D4402" w14:textId="77777777" w:rsidR="00000000" w:rsidRDefault="0023144C" w:rsidP="0023144C">
      <w:pPr>
        <w:pStyle w:val="HTMLPreformatted"/>
        <w:ind w:left="1200" w:right="480"/>
        <w:divId w:val="1351495691"/>
        <w:rPr>
          <w:lang w:val="en"/>
        </w:rPr>
      </w:pPr>
      <w:r>
        <w:rPr>
          <w:lang w:val="en"/>
        </w:rPr>
        <w:t xml:space="preserve">    Ivv_cxTzxIXsSxcYlh3d9hnu0wdxPZOGjT0_nNZJxvdIwDD4cAT_LE5Ae447qB90</w:t>
      </w:r>
    </w:p>
    <w:p w14:paraId="6D96CC07" w14:textId="77777777" w:rsidR="00000000" w:rsidRDefault="0023144C" w:rsidP="0023144C">
      <w:pPr>
        <w:pStyle w:val="HTMLPreformatted"/>
        <w:ind w:left="1200" w:right="480"/>
        <w:divId w:val="1351495691"/>
        <w:rPr>
          <w:lang w:val="en"/>
        </w:rPr>
      </w:pPr>
      <w:r>
        <w:rPr>
          <w:lang w:val="en"/>
        </w:rPr>
        <w:t xml:space="preserve">    </w:t>
      </w:r>
      <w:r>
        <w:rPr>
          <w:lang w:val="en"/>
        </w:rPr>
        <w:t>ZF89Nmb0Oj2b1GdGVQEIr8-FXrHlyD827f0N_hLYPdZ73YK6p10qY9oRtMimg</w:t>
      </w:r>
    </w:p>
    <w:p w14:paraId="4D1E1770" w14:textId="77777777" w:rsidR="00000000" w:rsidRDefault="0023144C" w:rsidP="0023144C">
      <w:pPr>
        <w:pStyle w:val="HTMLPreformatted"/>
        <w:ind w:left="1200" w:right="480"/>
        <w:divId w:val="1351495691"/>
        <w:rPr>
          <w:lang w:val="en"/>
        </w:rPr>
      </w:pPr>
      <w:r>
        <w:rPr>
          <w:lang w:val="en"/>
        </w:rPr>
        <w:t xml:space="preserve">    &amp;state=af0ifjsldkj</w:t>
      </w:r>
    </w:p>
    <w:p w14:paraId="1675F6F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Verifying and decoding the ID Token will yield the following Claims: </w:t>
      </w:r>
    </w:p>
    <w:p w14:paraId="468F0118" w14:textId="77777777" w:rsidR="00000000" w:rsidRDefault="0023144C" w:rsidP="0023144C">
      <w:pPr>
        <w:pStyle w:val="HTMLPreformatted"/>
        <w:ind w:left="1200" w:right="480"/>
        <w:divId w:val="814025772"/>
        <w:rPr>
          <w:lang w:val="en"/>
        </w:rPr>
      </w:pPr>
    </w:p>
    <w:p w14:paraId="7729E07D" w14:textId="77777777" w:rsidR="00000000" w:rsidRDefault="0023144C" w:rsidP="0023144C">
      <w:pPr>
        <w:pStyle w:val="HTMLPreformatted"/>
        <w:ind w:left="1200" w:right="480"/>
        <w:divId w:val="814025772"/>
        <w:rPr>
          <w:lang w:val="en"/>
        </w:rPr>
      </w:pPr>
      <w:r>
        <w:rPr>
          <w:lang w:val="en"/>
        </w:rPr>
        <w:t xml:space="preserve">  {</w:t>
      </w:r>
    </w:p>
    <w:p w14:paraId="1C961565" w14:textId="77777777" w:rsidR="00000000" w:rsidRDefault="0023144C" w:rsidP="0023144C">
      <w:pPr>
        <w:pStyle w:val="HTMLPreformatted"/>
        <w:ind w:left="1200" w:right="480"/>
        <w:divId w:val="814025772"/>
        <w:rPr>
          <w:lang w:val="en"/>
        </w:rPr>
      </w:pPr>
      <w:r>
        <w:rPr>
          <w:lang w:val="en"/>
        </w:rPr>
        <w:t xml:space="preserve">   "iss": "http://server.example.com",</w:t>
      </w:r>
    </w:p>
    <w:p w14:paraId="44BF9271" w14:textId="77777777" w:rsidR="00000000" w:rsidRDefault="0023144C" w:rsidP="0023144C">
      <w:pPr>
        <w:pStyle w:val="HTMLPreformatted"/>
        <w:ind w:left="1200" w:right="480"/>
        <w:divId w:val="814025772"/>
        <w:rPr>
          <w:lang w:val="en"/>
        </w:rPr>
      </w:pPr>
      <w:r>
        <w:rPr>
          <w:lang w:val="en"/>
        </w:rPr>
        <w:t xml:space="preserve">   "sub": "248289761001",</w:t>
      </w:r>
    </w:p>
    <w:p w14:paraId="0461CF39" w14:textId="77777777" w:rsidR="00000000" w:rsidRDefault="0023144C" w:rsidP="0023144C">
      <w:pPr>
        <w:pStyle w:val="HTMLPreformatted"/>
        <w:ind w:left="1200" w:right="480"/>
        <w:divId w:val="814025772"/>
        <w:rPr>
          <w:lang w:val="en"/>
        </w:rPr>
      </w:pPr>
      <w:r>
        <w:rPr>
          <w:lang w:val="en"/>
        </w:rPr>
        <w:t xml:space="preserve">   "aud": "s6BhdRkqt3",</w:t>
      </w:r>
    </w:p>
    <w:p w14:paraId="37576CD6" w14:textId="77777777" w:rsidR="00000000" w:rsidRDefault="0023144C" w:rsidP="0023144C">
      <w:pPr>
        <w:pStyle w:val="HTMLPreformatted"/>
        <w:ind w:left="1200" w:right="480"/>
        <w:divId w:val="814025772"/>
        <w:rPr>
          <w:lang w:val="en"/>
        </w:rPr>
      </w:pPr>
      <w:r>
        <w:rPr>
          <w:lang w:val="en"/>
        </w:rPr>
        <w:t xml:space="preserve">   "non</w:t>
      </w:r>
      <w:r>
        <w:rPr>
          <w:lang w:val="en"/>
        </w:rPr>
        <w:t>ce": "n-0S6_WzA2Mj",</w:t>
      </w:r>
    </w:p>
    <w:p w14:paraId="2FF73140" w14:textId="77777777" w:rsidR="00000000" w:rsidRDefault="0023144C" w:rsidP="0023144C">
      <w:pPr>
        <w:pStyle w:val="HTMLPreformatted"/>
        <w:ind w:left="1200" w:right="480"/>
        <w:divId w:val="814025772"/>
        <w:rPr>
          <w:lang w:val="en"/>
        </w:rPr>
      </w:pPr>
      <w:r>
        <w:rPr>
          <w:lang w:val="en"/>
        </w:rPr>
        <w:t xml:space="preserve">   "exp": 1311281970,</w:t>
      </w:r>
    </w:p>
    <w:p w14:paraId="3929201E" w14:textId="77777777" w:rsidR="00000000" w:rsidRDefault="0023144C" w:rsidP="0023144C">
      <w:pPr>
        <w:pStyle w:val="HTMLPreformatted"/>
        <w:ind w:left="1200" w:right="480"/>
        <w:divId w:val="814025772"/>
        <w:rPr>
          <w:lang w:val="en"/>
        </w:rPr>
      </w:pPr>
      <w:r>
        <w:rPr>
          <w:lang w:val="en"/>
        </w:rPr>
        <w:t xml:space="preserve">   "iat": 1311280970,</w:t>
      </w:r>
    </w:p>
    <w:p w14:paraId="79C1FDC1" w14:textId="77777777" w:rsidR="00000000" w:rsidRDefault="0023144C" w:rsidP="0023144C">
      <w:pPr>
        <w:pStyle w:val="HTMLPreformatted"/>
        <w:ind w:left="1200" w:right="480"/>
        <w:divId w:val="814025772"/>
        <w:rPr>
          <w:lang w:val="en"/>
        </w:rPr>
      </w:pPr>
      <w:r>
        <w:rPr>
          <w:lang w:val="en"/>
        </w:rPr>
        <w:t xml:space="preserve">   "at_hash": "77QmUPtjPfzWtF2AnpK9RQ"</w:t>
      </w:r>
    </w:p>
    <w:p w14:paraId="2230D3AB" w14:textId="77777777" w:rsidR="00000000" w:rsidRDefault="0023144C" w:rsidP="0023144C">
      <w:pPr>
        <w:pStyle w:val="HTMLPreformatted"/>
        <w:ind w:left="1200" w:right="480"/>
        <w:divId w:val="814025772"/>
        <w:rPr>
          <w:lang w:val="en"/>
        </w:rPr>
      </w:pPr>
      <w:r>
        <w:rPr>
          <w:lang w:val="en"/>
        </w:rPr>
        <w:t xml:space="preserve">  }</w:t>
      </w:r>
    </w:p>
    <w:p w14:paraId="46351905"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3: response_type=code id_token </w:t>
      </w:r>
    </w:p>
    <w:p w14:paraId="7E0D9CBE" w14:textId="77777777" w:rsidR="00000000" w:rsidRDefault="0023144C" w:rsidP="0023144C">
      <w:pPr>
        <w:pStyle w:val="HTMLPreformatted"/>
        <w:ind w:left="1200" w:right="480"/>
        <w:divId w:val="188681847"/>
        <w:rPr>
          <w:lang w:val="en"/>
        </w:rPr>
      </w:pPr>
    </w:p>
    <w:p w14:paraId="6B43339C" w14:textId="77777777" w:rsidR="00000000" w:rsidRDefault="0023144C" w:rsidP="0023144C">
      <w:pPr>
        <w:pStyle w:val="HTMLPreformatted"/>
        <w:ind w:left="1200" w:right="480"/>
        <w:divId w:val="188681847"/>
        <w:rPr>
          <w:lang w:val="en"/>
        </w:rPr>
      </w:pPr>
      <w:r>
        <w:rPr>
          <w:lang w:val="en"/>
        </w:rPr>
        <w:t xml:space="preserve">  https://server.example.com/op/authorize?</w:t>
      </w:r>
    </w:p>
    <w:p w14:paraId="0C1FDAFD" w14:textId="77777777" w:rsidR="00000000" w:rsidRDefault="0023144C" w:rsidP="0023144C">
      <w:pPr>
        <w:pStyle w:val="HTMLPreformatted"/>
        <w:ind w:left="1200" w:right="480"/>
        <w:divId w:val="188681847"/>
        <w:rPr>
          <w:lang w:val="en"/>
        </w:rPr>
      </w:pPr>
      <w:r>
        <w:rPr>
          <w:lang w:val="en"/>
        </w:rPr>
        <w:t xml:space="preserve">    response_type=code%20id_token</w:t>
      </w:r>
    </w:p>
    <w:p w14:paraId="3D20E45E" w14:textId="77777777" w:rsidR="00000000" w:rsidRDefault="0023144C" w:rsidP="0023144C">
      <w:pPr>
        <w:pStyle w:val="HTMLPreformatted"/>
        <w:ind w:left="1200" w:right="480"/>
        <w:divId w:val="188681847"/>
        <w:rPr>
          <w:lang w:val="en"/>
        </w:rPr>
      </w:pPr>
      <w:r>
        <w:rPr>
          <w:lang w:val="en"/>
        </w:rPr>
        <w:t xml:space="preserve">    &amp;client_id=s6BhdRkqt3</w:t>
      </w:r>
    </w:p>
    <w:p w14:paraId="31E5B66D" w14:textId="77777777" w:rsidR="00000000" w:rsidRDefault="0023144C" w:rsidP="0023144C">
      <w:pPr>
        <w:pStyle w:val="HTMLPreformatted"/>
        <w:ind w:left="1200" w:right="480"/>
        <w:divId w:val="188681847"/>
        <w:rPr>
          <w:lang w:val="en"/>
        </w:rPr>
      </w:pPr>
      <w:r>
        <w:rPr>
          <w:lang w:val="en"/>
        </w:rPr>
        <w:t xml:space="preserve">    &amp;re</w:t>
      </w:r>
      <w:r>
        <w:rPr>
          <w:lang w:val="en"/>
        </w:rPr>
        <w:t>direct_uri=https%3A%2F%2Fclient.example.org%2Fcb</w:t>
      </w:r>
    </w:p>
    <w:p w14:paraId="549449FD" w14:textId="77777777" w:rsidR="00000000" w:rsidRDefault="0023144C" w:rsidP="0023144C">
      <w:pPr>
        <w:pStyle w:val="HTMLPreformatted"/>
        <w:ind w:left="1200" w:right="480"/>
        <w:divId w:val="188681847"/>
        <w:rPr>
          <w:lang w:val="en"/>
        </w:rPr>
      </w:pPr>
      <w:r>
        <w:rPr>
          <w:lang w:val="en"/>
        </w:rPr>
        <w:t xml:space="preserve">    &amp;scope=openid%20profile%20email</w:t>
      </w:r>
    </w:p>
    <w:p w14:paraId="57E7594F" w14:textId="77777777" w:rsidR="00000000" w:rsidRDefault="0023144C" w:rsidP="0023144C">
      <w:pPr>
        <w:pStyle w:val="HTMLPreformatted"/>
        <w:ind w:left="1200" w:right="480"/>
        <w:divId w:val="188681847"/>
        <w:rPr>
          <w:lang w:val="en"/>
        </w:rPr>
      </w:pPr>
      <w:r>
        <w:rPr>
          <w:lang w:val="en"/>
        </w:rPr>
        <w:t xml:space="preserve">    &amp;nonce=n-0S6_WzA2Mj</w:t>
      </w:r>
    </w:p>
    <w:p w14:paraId="615A02D7" w14:textId="77777777" w:rsidR="00000000" w:rsidRDefault="0023144C" w:rsidP="0023144C">
      <w:pPr>
        <w:pStyle w:val="HTMLPreformatted"/>
        <w:ind w:left="1200" w:right="480"/>
        <w:divId w:val="188681847"/>
        <w:rPr>
          <w:lang w:val="en"/>
        </w:rPr>
      </w:pPr>
      <w:r>
        <w:rPr>
          <w:lang w:val="en"/>
        </w:rPr>
        <w:t xml:space="preserve">    &amp;state=af0ifjsldkj</w:t>
      </w:r>
    </w:p>
    <w:p w14:paraId="552BD576" w14:textId="77777777" w:rsidR="00000000" w:rsidRDefault="0023144C" w:rsidP="0023144C">
      <w:pPr>
        <w:pStyle w:val="HTMLPreformatted"/>
        <w:ind w:left="1200" w:right="480"/>
        <w:divId w:val="188681847"/>
        <w:rPr>
          <w:lang w:val="en"/>
        </w:rPr>
      </w:pPr>
    </w:p>
    <w:p w14:paraId="0DA8E42A" w14:textId="77777777" w:rsidR="00000000" w:rsidRDefault="0023144C" w:rsidP="0023144C">
      <w:pPr>
        <w:pStyle w:val="HTMLPreformatted"/>
        <w:ind w:left="1200" w:right="480"/>
        <w:divId w:val="188681847"/>
        <w:rPr>
          <w:lang w:val="en"/>
        </w:rPr>
      </w:pPr>
      <w:r>
        <w:rPr>
          <w:lang w:val="en"/>
        </w:rPr>
        <w:t xml:space="preserve">  HTTP/1.1 302 Found</w:t>
      </w:r>
    </w:p>
    <w:p w14:paraId="2345DFFF" w14:textId="77777777" w:rsidR="00000000" w:rsidRDefault="0023144C" w:rsidP="0023144C">
      <w:pPr>
        <w:pStyle w:val="HTMLPreformatted"/>
        <w:ind w:left="1200" w:right="480"/>
        <w:divId w:val="188681847"/>
        <w:rPr>
          <w:lang w:val="en"/>
        </w:rPr>
      </w:pPr>
      <w:r>
        <w:rPr>
          <w:lang w:val="en"/>
        </w:rPr>
        <w:t xml:space="preserve">  Location: https://client.example.org/cb#</w:t>
      </w:r>
    </w:p>
    <w:p w14:paraId="4AAF1114" w14:textId="77777777" w:rsidR="00000000" w:rsidRDefault="0023144C" w:rsidP="0023144C">
      <w:pPr>
        <w:pStyle w:val="HTMLPreformatted"/>
        <w:ind w:left="1200" w:right="480"/>
        <w:divId w:val="188681847"/>
        <w:rPr>
          <w:lang w:val="en"/>
        </w:rPr>
      </w:pPr>
      <w:r>
        <w:rPr>
          <w:lang w:val="en"/>
        </w:rPr>
        <w:t xml:space="preserve">    code=Qcb0Orv1zh30vL1MPRsbm-diHiMwcLyZvn1arpZv-Jxf_11jnp</w:t>
      </w:r>
      <w:r>
        <w:rPr>
          <w:lang w:val="en"/>
        </w:rPr>
        <w:t>EX3Tgfvk</w:t>
      </w:r>
    </w:p>
    <w:p w14:paraId="392F0522" w14:textId="77777777" w:rsidR="00000000" w:rsidRDefault="0023144C" w:rsidP="0023144C">
      <w:pPr>
        <w:pStyle w:val="HTMLPreformatted"/>
        <w:ind w:left="1200" w:right="480"/>
        <w:divId w:val="188681847"/>
        <w:rPr>
          <w:lang w:val="en"/>
        </w:rPr>
      </w:pPr>
      <w:r>
        <w:rPr>
          <w:lang w:val="en"/>
        </w:rPr>
        <w:t xml:space="preserve">    &amp;id_token=eyJhbGciOiJSUzI1NiJ9.ew0KICJpc3MiOiAiaHR0cDovL3NlcnZlc</w:t>
      </w:r>
    </w:p>
    <w:p w14:paraId="5BE4AD29" w14:textId="77777777" w:rsidR="00000000" w:rsidRDefault="0023144C" w:rsidP="0023144C">
      <w:pPr>
        <w:pStyle w:val="HTMLPreformatted"/>
        <w:ind w:left="1200" w:right="480"/>
        <w:divId w:val="188681847"/>
        <w:rPr>
          <w:lang w:val="en"/>
        </w:rPr>
      </w:pPr>
      <w:r>
        <w:rPr>
          <w:lang w:val="en"/>
        </w:rPr>
        <w:t xml:space="preserve">    i5leGFtcGxlLmNvbSIsDQogInN1YiI6ICIyNDgyODk3NjEwMDEiLA0KICJhdWQiO</w:t>
      </w:r>
    </w:p>
    <w:p w14:paraId="6ED3E67E" w14:textId="77777777" w:rsidR="00000000" w:rsidRDefault="0023144C" w:rsidP="0023144C">
      <w:pPr>
        <w:pStyle w:val="HTMLPreformatted"/>
        <w:ind w:left="1200" w:right="480"/>
        <w:divId w:val="188681847"/>
        <w:rPr>
          <w:lang w:val="en"/>
        </w:rPr>
      </w:pPr>
      <w:r>
        <w:rPr>
          <w:lang w:val="en"/>
        </w:rPr>
        <w:t xml:space="preserve">    iAiczZCaGRSa3F0MyIsDQogIm5vbmNlIjogIm4tMFM2X1d6QTJNaiIsDQogImV4c</w:t>
      </w:r>
    </w:p>
    <w:p w14:paraId="523E5F7E" w14:textId="77777777" w:rsidR="00000000" w:rsidRDefault="0023144C" w:rsidP="0023144C">
      <w:pPr>
        <w:pStyle w:val="HTMLPreformatted"/>
        <w:ind w:left="1200" w:right="480"/>
        <w:divId w:val="188681847"/>
        <w:rPr>
          <w:lang w:val="en"/>
        </w:rPr>
      </w:pPr>
      <w:r>
        <w:rPr>
          <w:lang w:val="en"/>
        </w:rPr>
        <w:t xml:space="preserve">    </w:t>
      </w:r>
      <w:r>
        <w:rPr>
          <w:lang w:val="en"/>
        </w:rPr>
        <w:t>CI6IDEzMTEyODE5NzAsDQogImlhdCI6IDEzMTEyODA5NzAsDQogImNfaGFzaCI6I</w:t>
      </w:r>
    </w:p>
    <w:p w14:paraId="3DE23805" w14:textId="77777777" w:rsidR="00000000" w:rsidRDefault="0023144C" w:rsidP="0023144C">
      <w:pPr>
        <w:pStyle w:val="HTMLPreformatted"/>
        <w:ind w:left="1200" w:right="480"/>
        <w:divId w:val="188681847"/>
        <w:rPr>
          <w:lang w:val="en"/>
        </w:rPr>
      </w:pPr>
      <w:r>
        <w:rPr>
          <w:lang w:val="en"/>
        </w:rPr>
        <w:t xml:space="preserve">    CJMRGt0S2RvUWFrM1BrMGNuWHhDbHRBIg0KfQ.dAVXerlNOJ_tqMUysD_k1Q_bRX</w:t>
      </w:r>
    </w:p>
    <w:p w14:paraId="2A8BEA17" w14:textId="77777777" w:rsidR="00000000" w:rsidRDefault="0023144C" w:rsidP="0023144C">
      <w:pPr>
        <w:pStyle w:val="HTMLPreformatted"/>
        <w:ind w:left="1200" w:right="480"/>
        <w:divId w:val="188681847"/>
        <w:rPr>
          <w:lang w:val="en"/>
        </w:rPr>
      </w:pPr>
      <w:r>
        <w:rPr>
          <w:lang w:val="en"/>
        </w:rPr>
        <w:t xml:space="preserve">    RJbLkTOsCPVxpKUis5V6xMRvtjfRg8gUfPuAMYrKQMEqZZmL87Hxkv6cFKavb4ft</w:t>
      </w:r>
    </w:p>
    <w:p w14:paraId="54A038C4" w14:textId="77777777" w:rsidR="00000000" w:rsidRDefault="0023144C" w:rsidP="0023144C">
      <w:pPr>
        <w:pStyle w:val="HTMLPreformatted"/>
        <w:ind w:left="1200" w:right="480"/>
        <w:divId w:val="188681847"/>
        <w:rPr>
          <w:lang w:val="en"/>
        </w:rPr>
      </w:pPr>
      <w:r>
        <w:rPr>
          <w:lang w:val="en"/>
        </w:rPr>
        <w:t xml:space="preserve">    BUrY2qUnrvqe_bNjVEz89QSdxGmdFwSTgFVGWkDf5dV5eIiRx</w:t>
      </w:r>
      <w:r>
        <w:rPr>
          <w:lang w:val="en"/>
        </w:rPr>
        <w:t>XfIkmlgCltPNocR</w:t>
      </w:r>
    </w:p>
    <w:p w14:paraId="21AE8AD3" w14:textId="77777777" w:rsidR="00000000" w:rsidRDefault="0023144C" w:rsidP="0023144C">
      <w:pPr>
        <w:pStyle w:val="HTMLPreformatted"/>
        <w:ind w:left="1200" w:right="480"/>
        <w:divId w:val="188681847"/>
        <w:rPr>
          <w:lang w:val="en"/>
        </w:rPr>
      </w:pPr>
      <w:r>
        <w:rPr>
          <w:lang w:val="en"/>
        </w:rPr>
        <w:t xml:space="preserve">    AyvdNrsWC661rHz5F9MzBho2vgi5epUa_KAl6tK4ksgl68pjZqlBqsWfTbGEsWQX</w:t>
      </w:r>
    </w:p>
    <w:p w14:paraId="40108F67" w14:textId="77777777" w:rsidR="00000000" w:rsidRDefault="0023144C" w:rsidP="0023144C">
      <w:pPr>
        <w:pStyle w:val="HTMLPreformatted"/>
        <w:ind w:left="1200" w:right="480"/>
        <w:divId w:val="188681847"/>
        <w:rPr>
          <w:lang w:val="en"/>
        </w:rPr>
      </w:pPr>
      <w:r>
        <w:rPr>
          <w:lang w:val="en"/>
        </w:rPr>
        <w:t xml:space="preserve">    Efu664dJkdXMLEnsPUeQQLjMhLH7qpZk2ry0nRx0sS1mRwOM_Q0Xmps0vOkNn284</w:t>
      </w:r>
    </w:p>
    <w:p w14:paraId="565A3896" w14:textId="77777777" w:rsidR="00000000" w:rsidRDefault="0023144C" w:rsidP="0023144C">
      <w:pPr>
        <w:pStyle w:val="HTMLPreformatted"/>
        <w:ind w:left="1200" w:right="480"/>
        <w:divId w:val="188681847"/>
        <w:rPr>
          <w:lang w:val="en"/>
        </w:rPr>
      </w:pPr>
      <w:r>
        <w:rPr>
          <w:lang w:val="en"/>
        </w:rPr>
        <w:t xml:space="preserve">    pMUpmWEAjqklWITgtVYXOzF4ilbmZK6ONpFyKCpnSkAYtTEuqz-m7MoLCD_A</w:t>
      </w:r>
    </w:p>
    <w:p w14:paraId="5E39A7FC" w14:textId="77777777" w:rsidR="00000000" w:rsidRDefault="0023144C" w:rsidP="0023144C">
      <w:pPr>
        <w:pStyle w:val="HTMLPreformatted"/>
        <w:ind w:left="1200" w:right="480"/>
        <w:divId w:val="188681847"/>
        <w:rPr>
          <w:lang w:val="en"/>
        </w:rPr>
      </w:pPr>
      <w:r>
        <w:rPr>
          <w:lang w:val="en"/>
        </w:rPr>
        <w:t xml:space="preserve">    &amp;state=af0ifjsldkj</w:t>
      </w:r>
    </w:p>
    <w:p w14:paraId="64EE520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Verifying and </w:t>
      </w:r>
      <w:r>
        <w:rPr>
          <w:rFonts w:ascii="Verdana" w:hAnsi="Verdana"/>
          <w:color w:val="000000"/>
          <w:lang w:val="en"/>
        </w:rPr>
        <w:t xml:space="preserve">decoding the ID Token will yield the following Claims: </w:t>
      </w:r>
    </w:p>
    <w:p w14:paraId="25CE9EF5" w14:textId="77777777" w:rsidR="00000000" w:rsidRDefault="0023144C" w:rsidP="0023144C">
      <w:pPr>
        <w:pStyle w:val="HTMLPreformatted"/>
        <w:ind w:left="1200" w:right="480"/>
        <w:divId w:val="1959725635"/>
        <w:rPr>
          <w:lang w:val="en"/>
        </w:rPr>
      </w:pPr>
    </w:p>
    <w:p w14:paraId="02B4D581" w14:textId="77777777" w:rsidR="00000000" w:rsidRDefault="0023144C" w:rsidP="0023144C">
      <w:pPr>
        <w:pStyle w:val="HTMLPreformatted"/>
        <w:ind w:left="1200" w:right="480"/>
        <w:divId w:val="1959725635"/>
        <w:rPr>
          <w:lang w:val="en"/>
        </w:rPr>
      </w:pPr>
      <w:r>
        <w:rPr>
          <w:lang w:val="en"/>
        </w:rPr>
        <w:t xml:space="preserve">  {</w:t>
      </w:r>
    </w:p>
    <w:p w14:paraId="6E6F67B0" w14:textId="77777777" w:rsidR="00000000" w:rsidRDefault="0023144C" w:rsidP="0023144C">
      <w:pPr>
        <w:pStyle w:val="HTMLPreformatted"/>
        <w:ind w:left="1200" w:right="480"/>
        <w:divId w:val="1959725635"/>
        <w:rPr>
          <w:lang w:val="en"/>
        </w:rPr>
      </w:pPr>
      <w:r>
        <w:rPr>
          <w:lang w:val="en"/>
        </w:rPr>
        <w:t xml:space="preserve">   "iss": "http://server.example.com",</w:t>
      </w:r>
    </w:p>
    <w:p w14:paraId="42E9C320" w14:textId="77777777" w:rsidR="00000000" w:rsidRDefault="0023144C" w:rsidP="0023144C">
      <w:pPr>
        <w:pStyle w:val="HTMLPreformatted"/>
        <w:ind w:left="1200" w:right="480"/>
        <w:divId w:val="1959725635"/>
        <w:rPr>
          <w:lang w:val="en"/>
        </w:rPr>
      </w:pPr>
      <w:r>
        <w:rPr>
          <w:lang w:val="en"/>
        </w:rPr>
        <w:t xml:space="preserve">   "sub": "248289761001",</w:t>
      </w:r>
    </w:p>
    <w:p w14:paraId="1CEF7AAB" w14:textId="77777777" w:rsidR="00000000" w:rsidRDefault="0023144C" w:rsidP="0023144C">
      <w:pPr>
        <w:pStyle w:val="HTMLPreformatted"/>
        <w:ind w:left="1200" w:right="480"/>
        <w:divId w:val="1959725635"/>
        <w:rPr>
          <w:lang w:val="en"/>
        </w:rPr>
      </w:pPr>
      <w:r>
        <w:rPr>
          <w:lang w:val="en"/>
        </w:rPr>
        <w:t xml:space="preserve">   "aud": "s6BhdRkqt3",</w:t>
      </w:r>
    </w:p>
    <w:p w14:paraId="2A41B602" w14:textId="77777777" w:rsidR="00000000" w:rsidRDefault="0023144C" w:rsidP="0023144C">
      <w:pPr>
        <w:pStyle w:val="HTMLPreformatted"/>
        <w:ind w:left="1200" w:right="480"/>
        <w:divId w:val="1959725635"/>
        <w:rPr>
          <w:lang w:val="en"/>
        </w:rPr>
      </w:pPr>
      <w:r>
        <w:rPr>
          <w:lang w:val="en"/>
        </w:rPr>
        <w:t xml:space="preserve">   "nonce": "n-0S6_WzA2Mj",</w:t>
      </w:r>
    </w:p>
    <w:p w14:paraId="35F033EF" w14:textId="77777777" w:rsidR="00000000" w:rsidRDefault="0023144C" w:rsidP="0023144C">
      <w:pPr>
        <w:pStyle w:val="HTMLPreformatted"/>
        <w:ind w:left="1200" w:right="480"/>
        <w:divId w:val="1959725635"/>
        <w:rPr>
          <w:lang w:val="en"/>
        </w:rPr>
      </w:pPr>
      <w:r>
        <w:rPr>
          <w:lang w:val="en"/>
        </w:rPr>
        <w:t xml:space="preserve">   "exp": 1311281970,</w:t>
      </w:r>
    </w:p>
    <w:p w14:paraId="5B051D0E" w14:textId="77777777" w:rsidR="00000000" w:rsidRDefault="0023144C" w:rsidP="0023144C">
      <w:pPr>
        <w:pStyle w:val="HTMLPreformatted"/>
        <w:ind w:left="1200" w:right="480"/>
        <w:divId w:val="1959725635"/>
        <w:rPr>
          <w:lang w:val="en"/>
        </w:rPr>
      </w:pPr>
      <w:r>
        <w:rPr>
          <w:lang w:val="en"/>
        </w:rPr>
        <w:t xml:space="preserve">   "iat": 1311280970,</w:t>
      </w:r>
    </w:p>
    <w:p w14:paraId="6E389BFE" w14:textId="77777777" w:rsidR="00000000" w:rsidRDefault="0023144C" w:rsidP="0023144C">
      <w:pPr>
        <w:pStyle w:val="HTMLPreformatted"/>
        <w:ind w:left="1200" w:right="480"/>
        <w:divId w:val="1959725635"/>
        <w:rPr>
          <w:lang w:val="en"/>
        </w:rPr>
      </w:pPr>
      <w:r>
        <w:rPr>
          <w:lang w:val="en"/>
        </w:rPr>
        <w:t xml:space="preserve">   "c_hash": "LDktKdoQak3Pk0cnXxCl</w:t>
      </w:r>
      <w:r>
        <w:rPr>
          <w:lang w:val="en"/>
        </w:rPr>
        <w:t>tA"</w:t>
      </w:r>
    </w:p>
    <w:p w14:paraId="0CC54D6C" w14:textId="77777777" w:rsidR="00000000" w:rsidRDefault="0023144C" w:rsidP="0023144C">
      <w:pPr>
        <w:pStyle w:val="HTMLPreformatted"/>
        <w:ind w:left="1200" w:right="480"/>
        <w:divId w:val="1959725635"/>
        <w:rPr>
          <w:lang w:val="en"/>
        </w:rPr>
      </w:pPr>
      <w:r>
        <w:rPr>
          <w:lang w:val="en"/>
        </w:rPr>
        <w:t xml:space="preserve">  }</w:t>
      </w:r>
    </w:p>
    <w:p w14:paraId="0837DC5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4: response_type=code token </w:t>
      </w:r>
    </w:p>
    <w:p w14:paraId="620BA5C1" w14:textId="77777777" w:rsidR="00000000" w:rsidRDefault="0023144C" w:rsidP="0023144C">
      <w:pPr>
        <w:pStyle w:val="HTMLPreformatted"/>
        <w:ind w:left="1200" w:right="480"/>
        <w:divId w:val="853424770"/>
        <w:rPr>
          <w:lang w:val="en"/>
        </w:rPr>
      </w:pPr>
    </w:p>
    <w:p w14:paraId="73E2BBE5" w14:textId="77777777" w:rsidR="00000000" w:rsidRDefault="0023144C" w:rsidP="0023144C">
      <w:pPr>
        <w:pStyle w:val="HTMLPreformatted"/>
        <w:ind w:left="1200" w:right="480"/>
        <w:divId w:val="853424770"/>
        <w:rPr>
          <w:lang w:val="en"/>
        </w:rPr>
      </w:pPr>
      <w:r>
        <w:rPr>
          <w:lang w:val="en"/>
        </w:rPr>
        <w:t xml:space="preserve">  https://server.example.com/op/authorize?</w:t>
      </w:r>
    </w:p>
    <w:p w14:paraId="5C4F37C7" w14:textId="77777777" w:rsidR="00000000" w:rsidRDefault="0023144C" w:rsidP="0023144C">
      <w:pPr>
        <w:pStyle w:val="HTMLPreformatted"/>
        <w:ind w:left="1200" w:right="480"/>
        <w:divId w:val="853424770"/>
        <w:rPr>
          <w:lang w:val="en"/>
        </w:rPr>
      </w:pPr>
      <w:r>
        <w:rPr>
          <w:lang w:val="en"/>
        </w:rPr>
        <w:t xml:space="preserve">    response_type=code%20token</w:t>
      </w:r>
    </w:p>
    <w:p w14:paraId="661BA33C" w14:textId="77777777" w:rsidR="00000000" w:rsidRDefault="0023144C" w:rsidP="0023144C">
      <w:pPr>
        <w:pStyle w:val="HTMLPreformatted"/>
        <w:ind w:left="1200" w:right="480"/>
        <w:divId w:val="853424770"/>
        <w:rPr>
          <w:lang w:val="en"/>
        </w:rPr>
      </w:pPr>
      <w:r>
        <w:rPr>
          <w:lang w:val="en"/>
        </w:rPr>
        <w:t xml:space="preserve">    &amp;client_id=s6BhdRkqt3</w:t>
      </w:r>
    </w:p>
    <w:p w14:paraId="4D521BBF" w14:textId="77777777" w:rsidR="00000000" w:rsidRDefault="0023144C" w:rsidP="0023144C">
      <w:pPr>
        <w:pStyle w:val="HTMLPreformatted"/>
        <w:ind w:left="1200" w:right="480"/>
        <w:divId w:val="853424770"/>
        <w:rPr>
          <w:lang w:val="en"/>
        </w:rPr>
      </w:pPr>
      <w:r>
        <w:rPr>
          <w:lang w:val="en"/>
        </w:rPr>
        <w:t xml:space="preserve">    &amp;redirect_uri=https%3A%2F%2Fclient.example.org%2Fcb</w:t>
      </w:r>
    </w:p>
    <w:p w14:paraId="61FF5E41" w14:textId="77777777" w:rsidR="00000000" w:rsidRDefault="0023144C" w:rsidP="0023144C">
      <w:pPr>
        <w:pStyle w:val="HTMLPreformatted"/>
        <w:ind w:left="1200" w:right="480"/>
        <w:divId w:val="853424770"/>
        <w:rPr>
          <w:lang w:val="en"/>
        </w:rPr>
      </w:pPr>
      <w:r>
        <w:rPr>
          <w:lang w:val="en"/>
        </w:rPr>
        <w:t xml:space="preserve">    &amp;scope=openid%20profile%20email</w:t>
      </w:r>
    </w:p>
    <w:p w14:paraId="1CCFC4B9" w14:textId="77777777" w:rsidR="00000000" w:rsidRDefault="0023144C" w:rsidP="0023144C">
      <w:pPr>
        <w:pStyle w:val="HTMLPreformatted"/>
        <w:ind w:left="1200" w:right="480"/>
        <w:divId w:val="853424770"/>
        <w:rPr>
          <w:lang w:val="en"/>
        </w:rPr>
      </w:pPr>
      <w:r>
        <w:rPr>
          <w:lang w:val="en"/>
        </w:rPr>
        <w:t xml:space="preserve">    &amp;nonce=n-0S6_WzA2</w:t>
      </w:r>
      <w:r>
        <w:rPr>
          <w:lang w:val="en"/>
        </w:rPr>
        <w:t>Mj</w:t>
      </w:r>
    </w:p>
    <w:p w14:paraId="69BAB044" w14:textId="77777777" w:rsidR="00000000" w:rsidRDefault="0023144C" w:rsidP="0023144C">
      <w:pPr>
        <w:pStyle w:val="HTMLPreformatted"/>
        <w:ind w:left="1200" w:right="480"/>
        <w:divId w:val="853424770"/>
        <w:rPr>
          <w:lang w:val="en"/>
        </w:rPr>
      </w:pPr>
      <w:r>
        <w:rPr>
          <w:lang w:val="en"/>
        </w:rPr>
        <w:t xml:space="preserve">    &amp;state=af0ifjsldkj</w:t>
      </w:r>
    </w:p>
    <w:p w14:paraId="3A091059" w14:textId="77777777" w:rsidR="00000000" w:rsidRDefault="0023144C" w:rsidP="0023144C">
      <w:pPr>
        <w:pStyle w:val="HTMLPreformatted"/>
        <w:ind w:left="1200" w:right="480"/>
        <w:divId w:val="853424770"/>
        <w:rPr>
          <w:lang w:val="en"/>
        </w:rPr>
      </w:pPr>
    </w:p>
    <w:p w14:paraId="08C4F28A" w14:textId="77777777" w:rsidR="00000000" w:rsidRDefault="0023144C" w:rsidP="0023144C">
      <w:pPr>
        <w:pStyle w:val="HTMLPreformatted"/>
        <w:ind w:left="1200" w:right="480"/>
        <w:divId w:val="853424770"/>
        <w:rPr>
          <w:lang w:val="en"/>
        </w:rPr>
      </w:pPr>
      <w:r>
        <w:rPr>
          <w:lang w:val="en"/>
        </w:rPr>
        <w:t xml:space="preserve">  HTTP/1.1 302 Found</w:t>
      </w:r>
    </w:p>
    <w:p w14:paraId="06994133" w14:textId="77777777" w:rsidR="00000000" w:rsidRDefault="0023144C" w:rsidP="0023144C">
      <w:pPr>
        <w:pStyle w:val="HTMLPreformatted"/>
        <w:ind w:left="1200" w:right="480"/>
        <w:divId w:val="853424770"/>
        <w:rPr>
          <w:lang w:val="en"/>
        </w:rPr>
      </w:pPr>
      <w:r>
        <w:rPr>
          <w:lang w:val="en"/>
        </w:rPr>
        <w:t xml:space="preserve">  Location: https://client.example.org/cb#</w:t>
      </w:r>
    </w:p>
    <w:p w14:paraId="4066E352" w14:textId="77777777" w:rsidR="00000000" w:rsidRDefault="0023144C" w:rsidP="0023144C">
      <w:pPr>
        <w:pStyle w:val="HTMLPreformatted"/>
        <w:ind w:left="1200" w:right="480"/>
        <w:divId w:val="853424770"/>
        <w:rPr>
          <w:lang w:val="en"/>
        </w:rPr>
      </w:pPr>
      <w:r>
        <w:rPr>
          <w:lang w:val="en"/>
        </w:rPr>
        <w:t xml:space="preserve">    code=Qcb0Orv1zh30vL1MPRsbm-diHiMwcLyZvn1arpZv-Jxf_11jnpEX3Tgfvk</w:t>
      </w:r>
    </w:p>
    <w:p w14:paraId="462B978E" w14:textId="77777777" w:rsidR="00000000" w:rsidRDefault="0023144C" w:rsidP="0023144C">
      <w:pPr>
        <w:pStyle w:val="HTMLPreformatted"/>
        <w:ind w:left="1200" w:right="480"/>
        <w:divId w:val="853424770"/>
        <w:rPr>
          <w:lang w:val="en"/>
        </w:rPr>
      </w:pPr>
      <w:r>
        <w:rPr>
          <w:lang w:val="en"/>
        </w:rPr>
        <w:t xml:space="preserve">    &amp;access_token=jHkWEdUXMU1BwAsC4vtUsZwnNvTIxEl0z9K3vx5KF0Y</w:t>
      </w:r>
    </w:p>
    <w:p w14:paraId="11620977" w14:textId="77777777" w:rsidR="00000000" w:rsidRDefault="0023144C" w:rsidP="0023144C">
      <w:pPr>
        <w:pStyle w:val="HTMLPreformatted"/>
        <w:ind w:left="1200" w:right="480"/>
        <w:divId w:val="853424770"/>
        <w:rPr>
          <w:lang w:val="en"/>
        </w:rPr>
      </w:pPr>
      <w:r>
        <w:rPr>
          <w:lang w:val="en"/>
        </w:rPr>
        <w:t xml:space="preserve">    &amp;token_type=Bearer</w:t>
      </w:r>
    </w:p>
    <w:p w14:paraId="7911DCC3" w14:textId="77777777" w:rsidR="00000000" w:rsidRDefault="0023144C" w:rsidP="0023144C">
      <w:pPr>
        <w:pStyle w:val="HTMLPreformatted"/>
        <w:ind w:left="1200" w:right="480"/>
        <w:divId w:val="853424770"/>
        <w:rPr>
          <w:lang w:val="en"/>
        </w:rPr>
      </w:pPr>
      <w:r>
        <w:rPr>
          <w:lang w:val="en"/>
        </w:rPr>
        <w:t xml:space="preserve">    &amp;</w:t>
      </w:r>
      <w:r>
        <w:rPr>
          <w:lang w:val="en"/>
        </w:rPr>
        <w:t>state=af0ifjsldkj</w:t>
      </w:r>
    </w:p>
    <w:p w14:paraId="3D4F306F"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5: response_type=code id_token token </w:t>
      </w:r>
    </w:p>
    <w:p w14:paraId="2201D516" w14:textId="77777777" w:rsidR="00000000" w:rsidRDefault="0023144C" w:rsidP="0023144C">
      <w:pPr>
        <w:pStyle w:val="HTMLPreformatted"/>
        <w:ind w:left="1200" w:right="480"/>
        <w:divId w:val="705526230"/>
        <w:rPr>
          <w:lang w:val="en"/>
        </w:rPr>
      </w:pPr>
    </w:p>
    <w:p w14:paraId="3B5880C3" w14:textId="77777777" w:rsidR="00000000" w:rsidRDefault="0023144C" w:rsidP="0023144C">
      <w:pPr>
        <w:pStyle w:val="HTMLPreformatted"/>
        <w:ind w:left="1200" w:right="480"/>
        <w:divId w:val="705526230"/>
        <w:rPr>
          <w:lang w:val="en"/>
        </w:rPr>
      </w:pPr>
      <w:r>
        <w:rPr>
          <w:lang w:val="en"/>
        </w:rPr>
        <w:t xml:space="preserve">  https://server.example.com/op/authorize?</w:t>
      </w:r>
    </w:p>
    <w:p w14:paraId="4D509587" w14:textId="77777777" w:rsidR="00000000" w:rsidRDefault="0023144C" w:rsidP="0023144C">
      <w:pPr>
        <w:pStyle w:val="HTMLPreformatted"/>
        <w:ind w:left="1200" w:right="480"/>
        <w:divId w:val="705526230"/>
        <w:rPr>
          <w:lang w:val="en"/>
        </w:rPr>
      </w:pPr>
      <w:r>
        <w:rPr>
          <w:lang w:val="en"/>
        </w:rPr>
        <w:t xml:space="preserve">    response_type=code%20id_token%20token</w:t>
      </w:r>
    </w:p>
    <w:p w14:paraId="278529F8" w14:textId="77777777" w:rsidR="00000000" w:rsidRDefault="0023144C" w:rsidP="0023144C">
      <w:pPr>
        <w:pStyle w:val="HTMLPreformatted"/>
        <w:ind w:left="1200" w:right="480"/>
        <w:divId w:val="705526230"/>
        <w:rPr>
          <w:lang w:val="en"/>
        </w:rPr>
      </w:pPr>
      <w:r>
        <w:rPr>
          <w:lang w:val="en"/>
        </w:rPr>
        <w:t xml:space="preserve">    &amp;client_id=s6BhdRkqt3</w:t>
      </w:r>
    </w:p>
    <w:p w14:paraId="3AA7E556" w14:textId="77777777" w:rsidR="00000000" w:rsidRDefault="0023144C" w:rsidP="0023144C">
      <w:pPr>
        <w:pStyle w:val="HTMLPreformatted"/>
        <w:ind w:left="1200" w:right="480"/>
        <w:divId w:val="705526230"/>
        <w:rPr>
          <w:lang w:val="en"/>
        </w:rPr>
      </w:pPr>
      <w:r>
        <w:rPr>
          <w:lang w:val="en"/>
        </w:rPr>
        <w:t xml:space="preserve">    &amp;redirect_uri=https%3A%2F%2Fclient.example.org%2Fcb</w:t>
      </w:r>
    </w:p>
    <w:p w14:paraId="5615F0B4" w14:textId="77777777" w:rsidR="00000000" w:rsidRDefault="0023144C" w:rsidP="0023144C">
      <w:pPr>
        <w:pStyle w:val="HTMLPreformatted"/>
        <w:ind w:left="1200" w:right="480"/>
        <w:divId w:val="705526230"/>
        <w:rPr>
          <w:lang w:val="en"/>
        </w:rPr>
      </w:pPr>
      <w:r>
        <w:rPr>
          <w:lang w:val="en"/>
        </w:rPr>
        <w:t xml:space="preserve">    &amp;scope=openid%20profile</w:t>
      </w:r>
      <w:r>
        <w:rPr>
          <w:lang w:val="en"/>
        </w:rPr>
        <w:t>%20email</w:t>
      </w:r>
    </w:p>
    <w:p w14:paraId="22C008C7" w14:textId="77777777" w:rsidR="00000000" w:rsidRDefault="0023144C" w:rsidP="0023144C">
      <w:pPr>
        <w:pStyle w:val="HTMLPreformatted"/>
        <w:ind w:left="1200" w:right="480"/>
        <w:divId w:val="705526230"/>
        <w:rPr>
          <w:lang w:val="en"/>
        </w:rPr>
      </w:pPr>
      <w:r>
        <w:rPr>
          <w:lang w:val="en"/>
        </w:rPr>
        <w:t xml:space="preserve">    &amp;nonce=n-0S6_WzA2Mj</w:t>
      </w:r>
    </w:p>
    <w:p w14:paraId="3C1D7689" w14:textId="77777777" w:rsidR="00000000" w:rsidRDefault="0023144C" w:rsidP="0023144C">
      <w:pPr>
        <w:pStyle w:val="HTMLPreformatted"/>
        <w:ind w:left="1200" w:right="480"/>
        <w:divId w:val="705526230"/>
        <w:rPr>
          <w:lang w:val="en"/>
        </w:rPr>
      </w:pPr>
      <w:r>
        <w:rPr>
          <w:lang w:val="en"/>
        </w:rPr>
        <w:t xml:space="preserve">    &amp;state=af0ifjsldkj</w:t>
      </w:r>
    </w:p>
    <w:p w14:paraId="5159411B" w14:textId="77777777" w:rsidR="00000000" w:rsidRDefault="0023144C" w:rsidP="0023144C">
      <w:pPr>
        <w:pStyle w:val="HTMLPreformatted"/>
        <w:ind w:left="1200" w:right="480"/>
        <w:divId w:val="705526230"/>
        <w:rPr>
          <w:lang w:val="en"/>
        </w:rPr>
      </w:pPr>
    </w:p>
    <w:p w14:paraId="682392C1" w14:textId="77777777" w:rsidR="00000000" w:rsidRDefault="0023144C" w:rsidP="0023144C">
      <w:pPr>
        <w:pStyle w:val="HTMLPreformatted"/>
        <w:ind w:left="1200" w:right="480"/>
        <w:divId w:val="705526230"/>
        <w:rPr>
          <w:lang w:val="en"/>
        </w:rPr>
      </w:pPr>
      <w:r>
        <w:rPr>
          <w:lang w:val="en"/>
        </w:rPr>
        <w:t xml:space="preserve">  HTTP/1.1 302 Found</w:t>
      </w:r>
    </w:p>
    <w:p w14:paraId="37C1F02C" w14:textId="77777777" w:rsidR="00000000" w:rsidRDefault="0023144C" w:rsidP="0023144C">
      <w:pPr>
        <w:pStyle w:val="HTMLPreformatted"/>
        <w:ind w:left="1200" w:right="480"/>
        <w:divId w:val="705526230"/>
        <w:rPr>
          <w:lang w:val="en"/>
        </w:rPr>
      </w:pPr>
      <w:r>
        <w:rPr>
          <w:lang w:val="en"/>
        </w:rPr>
        <w:t xml:space="preserve">  Location: https://client.example.org/cb#</w:t>
      </w:r>
    </w:p>
    <w:p w14:paraId="26279DB4" w14:textId="77777777" w:rsidR="00000000" w:rsidRDefault="0023144C" w:rsidP="0023144C">
      <w:pPr>
        <w:pStyle w:val="HTMLPreformatted"/>
        <w:ind w:left="1200" w:right="480"/>
        <w:divId w:val="705526230"/>
        <w:rPr>
          <w:lang w:val="en"/>
        </w:rPr>
      </w:pPr>
      <w:r>
        <w:rPr>
          <w:lang w:val="en"/>
        </w:rPr>
        <w:t xml:space="preserve">    code=Qcb0Orv1zh30vL1MPRsbm-diHiMwcLyZvn1arpZv-Jxf_11jnpEX3Tgfvk</w:t>
      </w:r>
    </w:p>
    <w:p w14:paraId="58D9D470" w14:textId="77777777" w:rsidR="00000000" w:rsidRDefault="0023144C" w:rsidP="0023144C">
      <w:pPr>
        <w:pStyle w:val="HTMLPreformatted"/>
        <w:ind w:left="1200" w:right="480"/>
        <w:divId w:val="705526230"/>
        <w:rPr>
          <w:lang w:val="en"/>
        </w:rPr>
      </w:pPr>
      <w:r>
        <w:rPr>
          <w:lang w:val="en"/>
        </w:rPr>
        <w:t xml:space="preserve">    &amp;access_token=jHkWEdUXMU1BwAsC4vtUsZwnNvTIxEl0z9K3vx5KF0Y</w:t>
      </w:r>
    </w:p>
    <w:p w14:paraId="37B7A28E" w14:textId="77777777" w:rsidR="00000000" w:rsidRDefault="0023144C" w:rsidP="0023144C">
      <w:pPr>
        <w:pStyle w:val="HTMLPreformatted"/>
        <w:ind w:left="1200" w:right="480"/>
        <w:divId w:val="705526230"/>
        <w:rPr>
          <w:lang w:val="en"/>
        </w:rPr>
      </w:pPr>
      <w:r>
        <w:rPr>
          <w:lang w:val="en"/>
        </w:rPr>
        <w:t xml:space="preserve">    &amp;</w:t>
      </w:r>
      <w:r>
        <w:rPr>
          <w:lang w:val="en"/>
        </w:rPr>
        <w:t>token_type=Bearer</w:t>
      </w:r>
    </w:p>
    <w:p w14:paraId="1AE40192" w14:textId="77777777" w:rsidR="00000000" w:rsidRDefault="0023144C" w:rsidP="0023144C">
      <w:pPr>
        <w:pStyle w:val="HTMLPreformatted"/>
        <w:ind w:left="1200" w:right="480"/>
        <w:divId w:val="705526230"/>
        <w:rPr>
          <w:lang w:val="en"/>
        </w:rPr>
      </w:pPr>
      <w:r>
        <w:rPr>
          <w:lang w:val="en"/>
        </w:rPr>
        <w:t xml:space="preserve">    &amp;id_token=eyJhbGciOiJSUzI1NiJ9.ew0KICJpc3MiOiAiaHR0cDovL3NlcnZlc</w:t>
      </w:r>
    </w:p>
    <w:p w14:paraId="381D0BAA" w14:textId="77777777" w:rsidR="00000000" w:rsidRDefault="0023144C" w:rsidP="0023144C">
      <w:pPr>
        <w:pStyle w:val="HTMLPreformatted"/>
        <w:ind w:left="1200" w:right="480"/>
        <w:divId w:val="705526230"/>
        <w:rPr>
          <w:lang w:val="en"/>
        </w:rPr>
      </w:pPr>
      <w:r>
        <w:rPr>
          <w:lang w:val="en"/>
        </w:rPr>
        <w:t xml:space="preserve">    i5leGFtcGxlLmNvbSIsDQogInN1YiI6ICIyNDgyODk3NjEwMDEiLA0KICJhdWQiO</w:t>
      </w:r>
    </w:p>
    <w:p w14:paraId="4D55597D" w14:textId="77777777" w:rsidR="00000000" w:rsidRDefault="0023144C" w:rsidP="0023144C">
      <w:pPr>
        <w:pStyle w:val="HTMLPreformatted"/>
        <w:ind w:left="1200" w:right="480"/>
        <w:divId w:val="705526230"/>
        <w:rPr>
          <w:lang w:val="en"/>
        </w:rPr>
      </w:pPr>
      <w:r>
        <w:rPr>
          <w:lang w:val="en"/>
        </w:rPr>
        <w:t xml:space="preserve">    iAiczZCaGRSa3F0MyIsDQogIm5vbmNlIjogIm4tMFM2X1d6QTJNaiIsDQogImV4c</w:t>
      </w:r>
    </w:p>
    <w:p w14:paraId="5E56FD5B" w14:textId="77777777" w:rsidR="00000000" w:rsidRDefault="0023144C" w:rsidP="0023144C">
      <w:pPr>
        <w:pStyle w:val="HTMLPreformatted"/>
        <w:ind w:left="1200" w:right="480"/>
        <w:divId w:val="705526230"/>
        <w:rPr>
          <w:lang w:val="en"/>
        </w:rPr>
      </w:pPr>
      <w:r>
        <w:rPr>
          <w:lang w:val="en"/>
        </w:rPr>
        <w:t xml:space="preserve">    CI6IDEzMTEyODE5NzAsDQogImlh</w:t>
      </w:r>
      <w:r>
        <w:rPr>
          <w:lang w:val="en"/>
        </w:rPr>
        <w:t>dCI6IDEzMTEyODA5NzAsDQogImF0X2hhc2giO</w:t>
      </w:r>
    </w:p>
    <w:p w14:paraId="4A4269F2" w14:textId="77777777" w:rsidR="00000000" w:rsidRDefault="0023144C" w:rsidP="0023144C">
      <w:pPr>
        <w:pStyle w:val="HTMLPreformatted"/>
        <w:ind w:left="1200" w:right="480"/>
        <w:divId w:val="705526230"/>
        <w:rPr>
          <w:lang w:val="en"/>
        </w:rPr>
      </w:pPr>
      <w:r>
        <w:rPr>
          <w:lang w:val="en"/>
        </w:rPr>
        <w:t xml:space="preserve">    iAiNzdRbVVQdGpQZnpXdEYyQW5wSzlSUSIsDQogImNfaGFzaCI6ICJMRGt0S2RvU</w:t>
      </w:r>
    </w:p>
    <w:p w14:paraId="70E7333E" w14:textId="77777777" w:rsidR="00000000" w:rsidRDefault="0023144C" w:rsidP="0023144C">
      <w:pPr>
        <w:pStyle w:val="HTMLPreformatted"/>
        <w:ind w:left="1200" w:right="480"/>
        <w:divId w:val="705526230"/>
        <w:rPr>
          <w:lang w:val="en"/>
        </w:rPr>
      </w:pPr>
      <w:r>
        <w:rPr>
          <w:lang w:val="en"/>
        </w:rPr>
        <w:t xml:space="preserve">    WFrM1BrMGNuWHhDbHRBIg0KfQ.JQthrBsOirujair9aD5gj1Yd5qEv0j4fhLgl8h</w:t>
      </w:r>
    </w:p>
    <w:p w14:paraId="70A5B28E" w14:textId="77777777" w:rsidR="00000000" w:rsidRDefault="0023144C" w:rsidP="0023144C">
      <w:pPr>
        <w:pStyle w:val="HTMLPreformatted"/>
        <w:ind w:left="1200" w:right="480"/>
        <w:divId w:val="705526230"/>
        <w:rPr>
          <w:lang w:val="en"/>
        </w:rPr>
      </w:pPr>
      <w:r>
        <w:rPr>
          <w:lang w:val="en"/>
        </w:rPr>
        <w:t xml:space="preserve">    3RaH3soYhwPOiN2Iy_yb7wMCO6I3bPoGJc3zCkpjgUtdB4O2eEhFqXHdwnE4c0oV</w:t>
      </w:r>
    </w:p>
    <w:p w14:paraId="1FBFD41E" w14:textId="77777777" w:rsidR="00000000" w:rsidRDefault="0023144C" w:rsidP="0023144C">
      <w:pPr>
        <w:pStyle w:val="HTMLPreformatted"/>
        <w:ind w:left="1200" w:right="480"/>
        <w:divId w:val="705526230"/>
        <w:rPr>
          <w:lang w:val="en"/>
        </w:rPr>
      </w:pPr>
      <w:r>
        <w:rPr>
          <w:lang w:val="en"/>
        </w:rPr>
        <w:t xml:space="preserve">    TaTHJi_</w:t>
      </w:r>
      <w:r>
        <w:rPr>
          <w:lang w:val="en"/>
        </w:rPr>
        <w:t>PdV2ox9g-1ikDB0ckWk0f0SzBd7yM2RoYYxJCiGBQlsSSRQz6ehykonI3</w:t>
      </w:r>
    </w:p>
    <w:p w14:paraId="1D395758" w14:textId="77777777" w:rsidR="00000000" w:rsidRDefault="0023144C" w:rsidP="0023144C">
      <w:pPr>
        <w:pStyle w:val="HTMLPreformatted"/>
        <w:ind w:left="1200" w:right="480"/>
        <w:divId w:val="705526230"/>
        <w:rPr>
          <w:lang w:val="en"/>
        </w:rPr>
      </w:pPr>
      <w:r>
        <w:rPr>
          <w:lang w:val="en"/>
        </w:rPr>
        <w:t xml:space="preserve">    hLAhXFdpfbK-3_a3HBNKOv_9Mr_JJrz2pqSygk5IBNvwzf1ouVeM91KKvr7EdriK</w:t>
      </w:r>
    </w:p>
    <w:p w14:paraId="3BD899A5" w14:textId="77777777" w:rsidR="00000000" w:rsidRDefault="0023144C" w:rsidP="0023144C">
      <w:pPr>
        <w:pStyle w:val="HTMLPreformatted"/>
        <w:ind w:left="1200" w:right="480"/>
        <w:divId w:val="705526230"/>
        <w:rPr>
          <w:lang w:val="en"/>
        </w:rPr>
      </w:pPr>
      <w:r>
        <w:rPr>
          <w:lang w:val="en"/>
        </w:rPr>
        <w:t xml:space="preserve">    N8ysk68fctbFAga1p8rE3cfBOX7Acn4p9QSNpUx0i_x4WHktyKDvH_hLdUw91Fql</w:t>
      </w:r>
    </w:p>
    <w:p w14:paraId="7F8B1E23" w14:textId="77777777" w:rsidR="00000000" w:rsidRDefault="0023144C" w:rsidP="0023144C">
      <w:pPr>
        <w:pStyle w:val="HTMLPreformatted"/>
        <w:ind w:left="1200" w:right="480"/>
        <w:divId w:val="705526230"/>
        <w:rPr>
          <w:lang w:val="en"/>
        </w:rPr>
      </w:pPr>
      <w:r>
        <w:rPr>
          <w:lang w:val="en"/>
        </w:rPr>
        <w:t xml:space="preserve">    _UOgMP_9h8TYdkAjcq8n1tFzaO7kVaazlZ5SM32J7OSDgNSA</w:t>
      </w:r>
    </w:p>
    <w:p w14:paraId="171024B2" w14:textId="77777777" w:rsidR="00000000" w:rsidRDefault="0023144C" w:rsidP="0023144C">
      <w:pPr>
        <w:pStyle w:val="HTMLPreformatted"/>
        <w:ind w:left="1200" w:right="480"/>
        <w:divId w:val="705526230"/>
        <w:rPr>
          <w:lang w:val="en"/>
        </w:rPr>
      </w:pPr>
      <w:r>
        <w:rPr>
          <w:lang w:val="en"/>
        </w:rPr>
        <w:t xml:space="preserve">    &amp;</w:t>
      </w:r>
      <w:r>
        <w:rPr>
          <w:lang w:val="en"/>
        </w:rPr>
        <w:t>state=af0ifjsldkj</w:t>
      </w:r>
    </w:p>
    <w:p w14:paraId="615C7D6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Verifying and decoding the ID Token will yield the following Claims: </w:t>
      </w:r>
    </w:p>
    <w:p w14:paraId="3444CAB7" w14:textId="77777777" w:rsidR="00000000" w:rsidRDefault="0023144C" w:rsidP="0023144C">
      <w:pPr>
        <w:pStyle w:val="HTMLPreformatted"/>
        <w:ind w:left="1200" w:right="480"/>
        <w:divId w:val="643237489"/>
        <w:rPr>
          <w:lang w:val="en"/>
        </w:rPr>
      </w:pPr>
    </w:p>
    <w:p w14:paraId="4E219B95" w14:textId="77777777" w:rsidR="00000000" w:rsidRDefault="0023144C" w:rsidP="0023144C">
      <w:pPr>
        <w:pStyle w:val="HTMLPreformatted"/>
        <w:ind w:left="1200" w:right="480"/>
        <w:divId w:val="643237489"/>
        <w:rPr>
          <w:lang w:val="en"/>
        </w:rPr>
      </w:pPr>
      <w:r>
        <w:rPr>
          <w:lang w:val="en"/>
        </w:rPr>
        <w:t xml:space="preserve">  {</w:t>
      </w:r>
    </w:p>
    <w:p w14:paraId="7A5A7971" w14:textId="77777777" w:rsidR="00000000" w:rsidRDefault="0023144C" w:rsidP="0023144C">
      <w:pPr>
        <w:pStyle w:val="HTMLPreformatted"/>
        <w:ind w:left="1200" w:right="480"/>
        <w:divId w:val="643237489"/>
        <w:rPr>
          <w:lang w:val="en"/>
        </w:rPr>
      </w:pPr>
      <w:r>
        <w:rPr>
          <w:lang w:val="en"/>
        </w:rPr>
        <w:t xml:space="preserve">   "iss": "http://server.example.com",</w:t>
      </w:r>
    </w:p>
    <w:p w14:paraId="7BF1EDD7" w14:textId="77777777" w:rsidR="00000000" w:rsidRDefault="0023144C" w:rsidP="0023144C">
      <w:pPr>
        <w:pStyle w:val="HTMLPreformatted"/>
        <w:ind w:left="1200" w:right="480"/>
        <w:divId w:val="643237489"/>
        <w:rPr>
          <w:lang w:val="en"/>
        </w:rPr>
      </w:pPr>
      <w:r>
        <w:rPr>
          <w:lang w:val="en"/>
        </w:rPr>
        <w:t xml:space="preserve">   "sub": "248289761001",</w:t>
      </w:r>
    </w:p>
    <w:p w14:paraId="0B3E52CF" w14:textId="77777777" w:rsidR="00000000" w:rsidRDefault="0023144C" w:rsidP="0023144C">
      <w:pPr>
        <w:pStyle w:val="HTMLPreformatted"/>
        <w:ind w:left="1200" w:right="480"/>
        <w:divId w:val="643237489"/>
        <w:rPr>
          <w:lang w:val="en"/>
        </w:rPr>
      </w:pPr>
      <w:r>
        <w:rPr>
          <w:lang w:val="en"/>
        </w:rPr>
        <w:t xml:space="preserve">   "aud": "s6BhdRkqt3",</w:t>
      </w:r>
    </w:p>
    <w:p w14:paraId="70FB92DB" w14:textId="77777777" w:rsidR="00000000" w:rsidRDefault="0023144C" w:rsidP="0023144C">
      <w:pPr>
        <w:pStyle w:val="HTMLPreformatted"/>
        <w:ind w:left="1200" w:right="480"/>
        <w:divId w:val="643237489"/>
        <w:rPr>
          <w:lang w:val="en"/>
        </w:rPr>
      </w:pPr>
      <w:r>
        <w:rPr>
          <w:lang w:val="en"/>
        </w:rPr>
        <w:t xml:space="preserve">   "nonce": "n-0S6_WzA2Mj",</w:t>
      </w:r>
    </w:p>
    <w:p w14:paraId="7E3DDC95" w14:textId="77777777" w:rsidR="00000000" w:rsidRDefault="0023144C" w:rsidP="0023144C">
      <w:pPr>
        <w:pStyle w:val="HTMLPreformatted"/>
        <w:ind w:left="1200" w:right="480"/>
        <w:divId w:val="643237489"/>
        <w:rPr>
          <w:lang w:val="en"/>
        </w:rPr>
      </w:pPr>
      <w:r>
        <w:rPr>
          <w:lang w:val="en"/>
        </w:rPr>
        <w:t xml:space="preserve">   "exp": 1311281970,</w:t>
      </w:r>
    </w:p>
    <w:p w14:paraId="2644383E" w14:textId="77777777" w:rsidR="00000000" w:rsidRDefault="0023144C" w:rsidP="0023144C">
      <w:pPr>
        <w:pStyle w:val="HTMLPreformatted"/>
        <w:ind w:left="1200" w:right="480"/>
        <w:divId w:val="643237489"/>
        <w:rPr>
          <w:lang w:val="en"/>
        </w:rPr>
      </w:pPr>
      <w:r>
        <w:rPr>
          <w:lang w:val="en"/>
        </w:rPr>
        <w:t xml:space="preserve">   "iat": 1311280970,</w:t>
      </w:r>
    </w:p>
    <w:p w14:paraId="222E5C98" w14:textId="77777777" w:rsidR="00000000" w:rsidRDefault="0023144C" w:rsidP="0023144C">
      <w:pPr>
        <w:pStyle w:val="HTMLPreformatted"/>
        <w:ind w:left="1200" w:right="480"/>
        <w:divId w:val="643237489"/>
        <w:rPr>
          <w:lang w:val="en"/>
        </w:rPr>
      </w:pPr>
      <w:r>
        <w:rPr>
          <w:lang w:val="en"/>
        </w:rPr>
        <w:t xml:space="preserve">  </w:t>
      </w:r>
      <w:r>
        <w:rPr>
          <w:lang w:val="en"/>
        </w:rPr>
        <w:t xml:space="preserve"> "at_hash": "77QmUPtjPfzWtF2AnpK9RQ",</w:t>
      </w:r>
    </w:p>
    <w:p w14:paraId="67A3044A" w14:textId="77777777" w:rsidR="00000000" w:rsidRDefault="0023144C" w:rsidP="0023144C">
      <w:pPr>
        <w:pStyle w:val="HTMLPreformatted"/>
        <w:ind w:left="1200" w:right="480"/>
        <w:divId w:val="643237489"/>
        <w:rPr>
          <w:lang w:val="en"/>
        </w:rPr>
      </w:pPr>
      <w:r>
        <w:rPr>
          <w:lang w:val="en"/>
        </w:rPr>
        <w:t xml:space="preserve">   "c_hash": "LDktKdoQak3Pk0cnXxCltA"</w:t>
      </w:r>
    </w:p>
    <w:p w14:paraId="73E87940" w14:textId="77777777" w:rsidR="00000000" w:rsidRDefault="0023144C" w:rsidP="0023144C">
      <w:pPr>
        <w:pStyle w:val="HTMLPreformatted"/>
        <w:ind w:left="1200" w:right="480"/>
        <w:divId w:val="643237489"/>
        <w:rPr>
          <w:lang w:val="en"/>
        </w:rPr>
      </w:pPr>
      <w:r>
        <w:rPr>
          <w:lang w:val="en"/>
        </w:rPr>
        <w:t xml:space="preserve">  }</w:t>
      </w:r>
    </w:p>
    <w:p w14:paraId="38807B7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This following example makes a request using a </w:t>
      </w:r>
      <w:r>
        <w:rPr>
          <w:rStyle w:val="HTMLTypewriter"/>
          <w:lang w:val="en"/>
        </w:rPr>
        <w:t>request</w:t>
      </w:r>
      <w:r>
        <w:rPr>
          <w:rFonts w:ascii="Verdana" w:hAnsi="Verdana"/>
          <w:color w:val="000000"/>
          <w:lang w:val="en"/>
        </w:rPr>
        <w:t xml:space="preserve"> parameter value requesting that specific Claims be returned in the ID Token. The sample Request Object used is described </w:t>
      </w:r>
      <w:r>
        <w:rPr>
          <w:rFonts w:ascii="Verdana" w:hAnsi="Verdana"/>
          <w:color w:val="000000"/>
          <w:lang w:val="en"/>
        </w:rPr>
        <w:t xml:space="preserve">in </w:t>
      </w:r>
      <w:hyperlink w:anchor="req_param_method" w:history="1">
        <w:r>
          <w:rPr>
            <w:rStyle w:val="Hyperlink"/>
            <w:rFonts w:ascii="Verdana" w:hAnsi="Verdana"/>
            <w:u w:val="none"/>
            <w:lang w:val="en"/>
          </w:rPr>
          <w:t>Section 2.2.2.2</w:t>
        </w:r>
        <w:r>
          <w:rPr>
            <w:rStyle w:val="Hyperlink"/>
            <w:rFonts w:ascii="Verdana" w:hAnsi="Verdana"/>
            <w:vanish/>
            <w:u w:val="none"/>
            <w:lang w:val="en"/>
          </w:rPr>
          <w:t xml:space="preserve"> (Request Parameter Method)</w:t>
        </w:r>
      </w:hyperlink>
      <w:r>
        <w:rPr>
          <w:rFonts w:ascii="Verdana" w:hAnsi="Verdana"/>
          <w:color w:val="000000"/>
          <w:lang w:val="en"/>
        </w:rPr>
        <w:t xml:space="preserve">. </w:t>
      </w:r>
    </w:p>
    <w:p w14:paraId="340C8D2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Case 6: response_type=id_token </w:t>
      </w:r>
    </w:p>
    <w:p w14:paraId="609092C5" w14:textId="77777777" w:rsidR="00000000" w:rsidRDefault="0023144C" w:rsidP="0023144C">
      <w:pPr>
        <w:pStyle w:val="HTMLPreformatted"/>
        <w:ind w:left="1200" w:right="480"/>
        <w:divId w:val="564414145"/>
        <w:rPr>
          <w:lang w:val="en"/>
        </w:rPr>
      </w:pPr>
    </w:p>
    <w:p w14:paraId="255B7BD7" w14:textId="77777777" w:rsidR="00000000" w:rsidRDefault="0023144C" w:rsidP="0023144C">
      <w:pPr>
        <w:pStyle w:val="HTMLPreformatted"/>
        <w:ind w:left="1200" w:right="480"/>
        <w:divId w:val="564414145"/>
        <w:rPr>
          <w:lang w:val="en"/>
        </w:rPr>
      </w:pPr>
      <w:r>
        <w:rPr>
          <w:lang w:val="en"/>
        </w:rPr>
        <w:t xml:space="preserve">  https://server.example.com/op/authorize?</w:t>
      </w:r>
    </w:p>
    <w:p w14:paraId="41AAACA4" w14:textId="77777777" w:rsidR="00000000" w:rsidRDefault="0023144C" w:rsidP="0023144C">
      <w:pPr>
        <w:pStyle w:val="HTMLPreformatted"/>
        <w:ind w:left="1200" w:right="480"/>
        <w:divId w:val="564414145"/>
        <w:rPr>
          <w:lang w:val="en"/>
        </w:rPr>
      </w:pPr>
      <w:r>
        <w:rPr>
          <w:lang w:val="en"/>
        </w:rPr>
        <w:t xml:space="preserve">    response_type=id_token</w:t>
      </w:r>
    </w:p>
    <w:p w14:paraId="4BADD8A2" w14:textId="77777777" w:rsidR="00000000" w:rsidRDefault="0023144C" w:rsidP="0023144C">
      <w:pPr>
        <w:pStyle w:val="HTMLPreformatted"/>
        <w:ind w:left="1200" w:right="480"/>
        <w:divId w:val="564414145"/>
        <w:rPr>
          <w:lang w:val="en"/>
        </w:rPr>
      </w:pPr>
      <w:r>
        <w:rPr>
          <w:lang w:val="en"/>
        </w:rPr>
        <w:t xml:space="preserve">    &amp;client_id=s6BhdRkqt3</w:t>
      </w:r>
    </w:p>
    <w:p w14:paraId="675C9C83" w14:textId="77777777" w:rsidR="00000000" w:rsidRDefault="0023144C" w:rsidP="0023144C">
      <w:pPr>
        <w:pStyle w:val="HTMLPreformatted"/>
        <w:ind w:left="1200" w:right="480"/>
        <w:divId w:val="564414145"/>
        <w:rPr>
          <w:lang w:val="en"/>
        </w:rPr>
      </w:pPr>
      <w:r>
        <w:rPr>
          <w:lang w:val="en"/>
        </w:rPr>
        <w:t xml:space="preserve">    &amp;redirect_uri=https%3A%2F%2Fclient.e</w:t>
      </w:r>
      <w:r>
        <w:rPr>
          <w:lang w:val="en"/>
        </w:rPr>
        <w:t>xample.org%2Fcb</w:t>
      </w:r>
    </w:p>
    <w:p w14:paraId="66ED2960" w14:textId="77777777" w:rsidR="00000000" w:rsidRDefault="0023144C" w:rsidP="0023144C">
      <w:pPr>
        <w:pStyle w:val="HTMLPreformatted"/>
        <w:ind w:left="1200" w:right="480"/>
        <w:divId w:val="564414145"/>
        <w:rPr>
          <w:lang w:val="en"/>
        </w:rPr>
      </w:pPr>
      <w:r>
        <w:rPr>
          <w:lang w:val="en"/>
        </w:rPr>
        <w:t xml:space="preserve">    &amp;scope=openid%20profile%20email</w:t>
      </w:r>
    </w:p>
    <w:p w14:paraId="33593545" w14:textId="77777777" w:rsidR="00000000" w:rsidRDefault="0023144C" w:rsidP="0023144C">
      <w:pPr>
        <w:pStyle w:val="HTMLPreformatted"/>
        <w:ind w:left="1200" w:right="480"/>
        <w:divId w:val="564414145"/>
        <w:rPr>
          <w:lang w:val="en"/>
        </w:rPr>
      </w:pPr>
      <w:r>
        <w:rPr>
          <w:lang w:val="en"/>
        </w:rPr>
        <w:t xml:space="preserve">    &amp;nonce=n-0S6_WzA2Mj</w:t>
      </w:r>
    </w:p>
    <w:p w14:paraId="005D7967" w14:textId="77777777" w:rsidR="00000000" w:rsidRDefault="0023144C" w:rsidP="0023144C">
      <w:pPr>
        <w:pStyle w:val="HTMLPreformatted"/>
        <w:ind w:left="1200" w:right="480"/>
        <w:divId w:val="564414145"/>
        <w:rPr>
          <w:lang w:val="en"/>
        </w:rPr>
      </w:pPr>
      <w:r>
        <w:rPr>
          <w:lang w:val="en"/>
        </w:rPr>
        <w:t xml:space="preserve">    &amp;state=af0ifjsldkj</w:t>
      </w:r>
    </w:p>
    <w:p w14:paraId="1D071606" w14:textId="77777777" w:rsidR="00000000" w:rsidRDefault="0023144C" w:rsidP="0023144C">
      <w:pPr>
        <w:pStyle w:val="HTMLPreformatted"/>
        <w:ind w:left="1200" w:right="480"/>
        <w:divId w:val="564414145"/>
        <w:rPr>
          <w:lang w:val="en"/>
        </w:rPr>
      </w:pPr>
    </w:p>
    <w:p w14:paraId="33E4A119" w14:textId="77777777" w:rsidR="00000000" w:rsidRDefault="0023144C" w:rsidP="0023144C">
      <w:pPr>
        <w:pStyle w:val="HTMLPreformatted"/>
        <w:ind w:left="1200" w:right="480"/>
        <w:divId w:val="564414145"/>
        <w:rPr>
          <w:lang w:val="en"/>
        </w:rPr>
      </w:pPr>
      <w:r>
        <w:rPr>
          <w:lang w:val="en"/>
        </w:rPr>
        <w:t xml:space="preserve">  HTTP/1.1 302 Found</w:t>
      </w:r>
    </w:p>
    <w:p w14:paraId="650517CB" w14:textId="77777777" w:rsidR="00000000" w:rsidRDefault="0023144C" w:rsidP="0023144C">
      <w:pPr>
        <w:pStyle w:val="HTMLPreformatted"/>
        <w:ind w:left="1200" w:right="480"/>
        <w:divId w:val="564414145"/>
        <w:rPr>
          <w:lang w:val="en"/>
        </w:rPr>
      </w:pPr>
      <w:r>
        <w:rPr>
          <w:lang w:val="en"/>
        </w:rPr>
        <w:t xml:space="preserve">  Location: https://client.example.org/cb#</w:t>
      </w:r>
    </w:p>
    <w:p w14:paraId="0F6EAD2D" w14:textId="77777777" w:rsidR="00000000" w:rsidRDefault="0023144C" w:rsidP="0023144C">
      <w:pPr>
        <w:pStyle w:val="HTMLPreformatted"/>
        <w:ind w:left="1200" w:right="480"/>
        <w:divId w:val="564414145"/>
        <w:rPr>
          <w:lang w:val="en"/>
        </w:rPr>
      </w:pPr>
      <w:r>
        <w:rPr>
          <w:lang w:val="en"/>
        </w:rPr>
        <w:t xml:space="preserve">    code=Qcb0Orv1zh30vL1MPRsbm-diHiMwcLyZvn1arpZv-Jxf_11jnpEX3Tgfvk</w:t>
      </w:r>
    </w:p>
    <w:p w14:paraId="23F65670" w14:textId="77777777" w:rsidR="00000000" w:rsidRDefault="0023144C" w:rsidP="0023144C">
      <w:pPr>
        <w:pStyle w:val="HTMLPreformatted"/>
        <w:ind w:left="1200" w:right="480"/>
        <w:divId w:val="564414145"/>
        <w:rPr>
          <w:lang w:val="en"/>
        </w:rPr>
      </w:pPr>
      <w:r>
        <w:rPr>
          <w:lang w:val="en"/>
        </w:rPr>
        <w:t xml:space="preserve">    &amp;token_type=Bearer</w:t>
      </w:r>
    </w:p>
    <w:p w14:paraId="3C5EDE47" w14:textId="77777777" w:rsidR="00000000" w:rsidRDefault="0023144C" w:rsidP="0023144C">
      <w:pPr>
        <w:pStyle w:val="HTMLPreformatted"/>
        <w:ind w:left="1200" w:right="480"/>
        <w:divId w:val="564414145"/>
        <w:rPr>
          <w:lang w:val="en"/>
        </w:rPr>
      </w:pPr>
      <w:r>
        <w:rPr>
          <w:lang w:val="en"/>
        </w:rPr>
        <w:t xml:space="preserve"> </w:t>
      </w:r>
      <w:r>
        <w:rPr>
          <w:lang w:val="en"/>
        </w:rPr>
        <w:t xml:space="preserve">   &amp;id_token=eyJhbGciOiJSUzI1NiJ9.ew0KICJpc3MiOiAiaHR0cDovL3Nlc</w:t>
      </w:r>
    </w:p>
    <w:p w14:paraId="1E823099" w14:textId="77777777" w:rsidR="00000000" w:rsidRDefault="0023144C" w:rsidP="0023144C">
      <w:pPr>
        <w:pStyle w:val="HTMLPreformatted"/>
        <w:ind w:left="1200" w:right="480"/>
        <w:divId w:val="564414145"/>
        <w:rPr>
          <w:lang w:val="en"/>
        </w:rPr>
      </w:pPr>
      <w:r>
        <w:rPr>
          <w:lang w:val="en"/>
        </w:rPr>
        <w:t xml:space="preserve">    nZlci5leGFtcGxlLmNvbSIsDQogInN1YiI6ICIyNDgyODk3NjEwMDEiLA0KI</w:t>
      </w:r>
    </w:p>
    <w:p w14:paraId="038F1927" w14:textId="77777777" w:rsidR="00000000" w:rsidRDefault="0023144C" w:rsidP="0023144C">
      <w:pPr>
        <w:pStyle w:val="HTMLPreformatted"/>
        <w:ind w:left="1200" w:right="480"/>
        <w:divId w:val="564414145"/>
        <w:rPr>
          <w:lang w:val="en"/>
        </w:rPr>
      </w:pPr>
      <w:r>
        <w:rPr>
          <w:lang w:val="en"/>
        </w:rPr>
        <w:t xml:space="preserve">    CJhdWQiOiAiczZCaGRSa3F0MyIsDQogIm5vbmNlIjogIm4tMFM2X1d6QTJNa</w:t>
      </w:r>
    </w:p>
    <w:p w14:paraId="23C4B028" w14:textId="77777777" w:rsidR="00000000" w:rsidRDefault="0023144C" w:rsidP="0023144C">
      <w:pPr>
        <w:pStyle w:val="HTMLPreformatted"/>
        <w:ind w:left="1200" w:right="480"/>
        <w:divId w:val="564414145"/>
        <w:rPr>
          <w:lang w:val="en"/>
        </w:rPr>
      </w:pPr>
      <w:r>
        <w:rPr>
          <w:lang w:val="en"/>
        </w:rPr>
        <w:t xml:space="preserve">    iIsDQogImV4cCI6IDEzMTEyODE5NzAsDQogImlhdCI6IDEzMTEyODA5NzA</w:t>
      </w:r>
      <w:r>
        <w:rPr>
          <w:lang w:val="en"/>
        </w:rPr>
        <w:t>sD</w:t>
      </w:r>
    </w:p>
    <w:p w14:paraId="4BA6B0D8" w14:textId="77777777" w:rsidR="00000000" w:rsidRDefault="0023144C" w:rsidP="0023144C">
      <w:pPr>
        <w:pStyle w:val="HTMLPreformatted"/>
        <w:ind w:left="1200" w:right="480"/>
        <w:divId w:val="564414145"/>
        <w:rPr>
          <w:lang w:val="en"/>
        </w:rPr>
      </w:pPr>
      <w:r>
        <w:rPr>
          <w:lang w:val="en"/>
        </w:rPr>
        <w:t xml:space="preserve">    QogIm5hbWUiOiAiSmFuZSBEb2UiLA0KICJnaXZlbl9uYW1lIjogIkphbmUiL</w:t>
      </w:r>
    </w:p>
    <w:p w14:paraId="54DB1ECA" w14:textId="77777777" w:rsidR="00000000" w:rsidRDefault="0023144C" w:rsidP="0023144C">
      <w:pPr>
        <w:pStyle w:val="HTMLPreformatted"/>
        <w:ind w:left="1200" w:right="480"/>
        <w:divId w:val="564414145"/>
        <w:rPr>
          <w:lang w:val="en"/>
        </w:rPr>
      </w:pPr>
      <w:r>
        <w:rPr>
          <w:lang w:val="en"/>
        </w:rPr>
        <w:t xml:space="preserve">    A0KICJmYW1pbHlfbmFtZSI6ICJEb2UiLA0KICJnZW5kZXIiOiAiZmVtYWxlI</w:t>
      </w:r>
    </w:p>
    <w:p w14:paraId="753920CB" w14:textId="77777777" w:rsidR="00000000" w:rsidRDefault="0023144C" w:rsidP="0023144C">
      <w:pPr>
        <w:pStyle w:val="HTMLPreformatted"/>
        <w:ind w:left="1200" w:right="480"/>
        <w:divId w:val="564414145"/>
        <w:rPr>
          <w:lang w:val="en"/>
        </w:rPr>
      </w:pPr>
      <w:r>
        <w:rPr>
          <w:lang w:val="en"/>
        </w:rPr>
        <w:t xml:space="preserve">    iwNCiAiYmlydGhkYXRlIjogIjAwMDAtMTAtMzEiLA0KICJlbWFpbCI6ICJqY</w:t>
      </w:r>
    </w:p>
    <w:p w14:paraId="2BABFDCA" w14:textId="77777777" w:rsidR="00000000" w:rsidRDefault="0023144C" w:rsidP="0023144C">
      <w:pPr>
        <w:pStyle w:val="HTMLPreformatted"/>
        <w:ind w:left="1200" w:right="480"/>
        <w:divId w:val="564414145"/>
        <w:rPr>
          <w:lang w:val="en"/>
        </w:rPr>
      </w:pPr>
      <w:r>
        <w:rPr>
          <w:lang w:val="en"/>
        </w:rPr>
        <w:t xml:space="preserve">    W5lZG9lQGV4YW1wbGUuY29tIiwNCiAicGljdHVyZSI6ICJodHRwOi8</w:t>
      </w:r>
      <w:r>
        <w:rPr>
          <w:lang w:val="en"/>
        </w:rPr>
        <w:t>vZXhhb</w:t>
      </w:r>
    </w:p>
    <w:p w14:paraId="0033F38C" w14:textId="77777777" w:rsidR="00000000" w:rsidRDefault="0023144C" w:rsidP="0023144C">
      <w:pPr>
        <w:pStyle w:val="HTMLPreformatted"/>
        <w:ind w:left="1200" w:right="480"/>
        <w:divId w:val="564414145"/>
        <w:rPr>
          <w:lang w:val="en"/>
        </w:rPr>
      </w:pPr>
      <w:r>
        <w:rPr>
          <w:lang w:val="en"/>
        </w:rPr>
        <w:t xml:space="preserve">    XBsZS5jb20vamFuZWRvZS9tZS5qcGciDQp9.Bgdr1pzosIrnnnpIekmJ7ooe</w:t>
      </w:r>
    </w:p>
    <w:p w14:paraId="6412E812" w14:textId="77777777" w:rsidR="00000000" w:rsidRDefault="0023144C" w:rsidP="0023144C">
      <w:pPr>
        <w:pStyle w:val="HTMLPreformatted"/>
        <w:ind w:left="1200" w:right="480"/>
        <w:divId w:val="564414145"/>
        <w:rPr>
          <w:lang w:val="en"/>
        </w:rPr>
      </w:pPr>
      <w:r>
        <w:rPr>
          <w:lang w:val="en"/>
        </w:rPr>
        <w:t xml:space="preserve">    DbXuA2AkwfMf90Po2TrMcl3NQzUE_9dcr9r8VOuk4jZxNpV5kCu0RwqqF11-</w:t>
      </w:r>
    </w:p>
    <w:p w14:paraId="445DECCE" w14:textId="77777777" w:rsidR="00000000" w:rsidRDefault="0023144C" w:rsidP="0023144C">
      <w:pPr>
        <w:pStyle w:val="HTMLPreformatted"/>
        <w:ind w:left="1200" w:right="480"/>
        <w:divId w:val="564414145"/>
        <w:rPr>
          <w:lang w:val="en"/>
        </w:rPr>
      </w:pPr>
      <w:r>
        <w:rPr>
          <w:lang w:val="en"/>
        </w:rPr>
        <w:t xml:space="preserve">    6pQ2KQx_ys2i0arLikdResxvJlZzSm_UG6-21s97IaXC97vbnTCcpAkokSe8</w:t>
      </w:r>
    </w:p>
    <w:p w14:paraId="62528322" w14:textId="77777777" w:rsidR="00000000" w:rsidRDefault="0023144C" w:rsidP="0023144C">
      <w:pPr>
        <w:pStyle w:val="HTMLPreformatted"/>
        <w:ind w:left="1200" w:right="480"/>
        <w:divId w:val="564414145"/>
        <w:rPr>
          <w:lang w:val="en"/>
        </w:rPr>
      </w:pPr>
      <w:r>
        <w:rPr>
          <w:lang w:val="en"/>
        </w:rPr>
        <w:t xml:space="preserve">    Uik6f8-U61zVmCBMJnpvnxEJllfV8fYldo8lWCqlOngScEbFQU</w:t>
      </w:r>
      <w:r>
        <w:rPr>
          <w:lang w:val="en"/>
        </w:rPr>
        <w:t>h4fzRsH8O3</w:t>
      </w:r>
    </w:p>
    <w:p w14:paraId="127DA990" w14:textId="77777777" w:rsidR="00000000" w:rsidRDefault="0023144C" w:rsidP="0023144C">
      <w:pPr>
        <w:pStyle w:val="HTMLPreformatted"/>
        <w:ind w:left="1200" w:right="480"/>
        <w:divId w:val="564414145"/>
        <w:rPr>
          <w:lang w:val="en"/>
        </w:rPr>
      </w:pPr>
      <w:r>
        <w:rPr>
          <w:lang w:val="en"/>
        </w:rPr>
        <w:t xml:space="preserve">    Znr20UZib4V4mGZqYPtPDVGTeu8xkty1t0aK-wEhbm6Hi-TQTi4kltJlw47M</w:t>
      </w:r>
    </w:p>
    <w:p w14:paraId="79DEB69A" w14:textId="77777777" w:rsidR="00000000" w:rsidRDefault="0023144C" w:rsidP="0023144C">
      <w:pPr>
        <w:pStyle w:val="HTMLPreformatted"/>
        <w:ind w:left="1200" w:right="480"/>
        <w:divId w:val="564414145"/>
        <w:rPr>
          <w:lang w:val="en"/>
        </w:rPr>
      </w:pPr>
      <w:r>
        <w:rPr>
          <w:lang w:val="en"/>
        </w:rPr>
        <w:t xml:space="preserve">    cSVgF_8SswaGcW6Bf_954ir_ddi4Nexo9RBiWu4n3JMNcQvZU5xMPhu-EF-6</w:t>
      </w:r>
    </w:p>
    <w:p w14:paraId="7010221C" w14:textId="77777777" w:rsidR="00000000" w:rsidRDefault="0023144C" w:rsidP="0023144C">
      <w:pPr>
        <w:pStyle w:val="HTMLPreformatted"/>
        <w:ind w:left="1200" w:right="480"/>
        <w:divId w:val="564414145"/>
        <w:rPr>
          <w:lang w:val="en"/>
        </w:rPr>
      </w:pPr>
      <w:r>
        <w:rPr>
          <w:lang w:val="en"/>
        </w:rPr>
        <w:t xml:space="preserve">    _nJNotp-lbnBUyxTSg</w:t>
      </w:r>
    </w:p>
    <w:p w14:paraId="35F9893A" w14:textId="77777777" w:rsidR="00000000" w:rsidRDefault="0023144C" w:rsidP="0023144C">
      <w:pPr>
        <w:pStyle w:val="HTMLPreformatted"/>
        <w:ind w:left="1200" w:right="480"/>
        <w:divId w:val="564414145"/>
        <w:rPr>
          <w:lang w:val="en"/>
        </w:rPr>
      </w:pPr>
      <w:r>
        <w:rPr>
          <w:lang w:val="en"/>
        </w:rPr>
        <w:t xml:space="preserve">    &amp;state=af0ifjsldkj</w:t>
      </w:r>
    </w:p>
    <w:p w14:paraId="4112560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Verifying and decoding the ID Token will yield the following Claims: </w:t>
      </w:r>
    </w:p>
    <w:p w14:paraId="777C24B5" w14:textId="77777777" w:rsidR="00000000" w:rsidRDefault="0023144C" w:rsidP="0023144C">
      <w:pPr>
        <w:pStyle w:val="HTMLPreformatted"/>
        <w:ind w:left="1200" w:right="480"/>
        <w:divId w:val="1798647400"/>
        <w:rPr>
          <w:lang w:val="en"/>
        </w:rPr>
      </w:pPr>
    </w:p>
    <w:p w14:paraId="70993AD9" w14:textId="77777777" w:rsidR="00000000" w:rsidRDefault="0023144C" w:rsidP="0023144C">
      <w:pPr>
        <w:pStyle w:val="HTMLPreformatted"/>
        <w:ind w:left="1200" w:right="480"/>
        <w:divId w:val="1798647400"/>
        <w:rPr>
          <w:lang w:val="en"/>
        </w:rPr>
      </w:pPr>
      <w:r>
        <w:rPr>
          <w:lang w:val="en"/>
        </w:rPr>
        <w:t xml:space="preserve">  {</w:t>
      </w:r>
    </w:p>
    <w:p w14:paraId="417383DA" w14:textId="77777777" w:rsidR="00000000" w:rsidRDefault="0023144C" w:rsidP="0023144C">
      <w:pPr>
        <w:pStyle w:val="HTMLPreformatted"/>
        <w:ind w:left="1200" w:right="480"/>
        <w:divId w:val="1798647400"/>
        <w:rPr>
          <w:lang w:val="en"/>
        </w:rPr>
      </w:pPr>
      <w:r>
        <w:rPr>
          <w:lang w:val="en"/>
        </w:rPr>
        <w:t xml:space="preserve">   "iss": "http://server.example.com",</w:t>
      </w:r>
    </w:p>
    <w:p w14:paraId="07962721" w14:textId="77777777" w:rsidR="00000000" w:rsidRDefault="0023144C" w:rsidP="0023144C">
      <w:pPr>
        <w:pStyle w:val="HTMLPreformatted"/>
        <w:ind w:left="1200" w:right="480"/>
        <w:divId w:val="1798647400"/>
        <w:rPr>
          <w:lang w:val="en"/>
        </w:rPr>
      </w:pPr>
      <w:r>
        <w:rPr>
          <w:lang w:val="en"/>
        </w:rPr>
        <w:t xml:space="preserve">   "sub": "248289761001",</w:t>
      </w:r>
    </w:p>
    <w:p w14:paraId="2667C3CE" w14:textId="77777777" w:rsidR="00000000" w:rsidRDefault="0023144C" w:rsidP="0023144C">
      <w:pPr>
        <w:pStyle w:val="HTMLPreformatted"/>
        <w:ind w:left="1200" w:right="480"/>
        <w:divId w:val="1798647400"/>
        <w:rPr>
          <w:lang w:val="en"/>
        </w:rPr>
      </w:pPr>
      <w:r>
        <w:rPr>
          <w:lang w:val="en"/>
        </w:rPr>
        <w:t xml:space="preserve">   "aud": "s6BhdRkqt3",</w:t>
      </w:r>
    </w:p>
    <w:p w14:paraId="75CF6CC1" w14:textId="77777777" w:rsidR="00000000" w:rsidRDefault="0023144C" w:rsidP="0023144C">
      <w:pPr>
        <w:pStyle w:val="HTMLPreformatted"/>
        <w:ind w:left="1200" w:right="480"/>
        <w:divId w:val="1798647400"/>
        <w:rPr>
          <w:lang w:val="en"/>
        </w:rPr>
      </w:pPr>
      <w:r>
        <w:rPr>
          <w:lang w:val="en"/>
        </w:rPr>
        <w:t xml:space="preserve">   "nonce": "n-0S6_WzA2Mj",</w:t>
      </w:r>
    </w:p>
    <w:p w14:paraId="318C2DC9" w14:textId="77777777" w:rsidR="00000000" w:rsidRDefault="0023144C" w:rsidP="0023144C">
      <w:pPr>
        <w:pStyle w:val="HTMLPreformatted"/>
        <w:ind w:left="1200" w:right="480"/>
        <w:divId w:val="1798647400"/>
        <w:rPr>
          <w:lang w:val="en"/>
        </w:rPr>
      </w:pPr>
      <w:r>
        <w:rPr>
          <w:lang w:val="en"/>
        </w:rPr>
        <w:t xml:space="preserve">   "exp": 1311281970,</w:t>
      </w:r>
    </w:p>
    <w:p w14:paraId="69C553A8" w14:textId="77777777" w:rsidR="00000000" w:rsidRDefault="0023144C" w:rsidP="0023144C">
      <w:pPr>
        <w:pStyle w:val="HTMLPreformatted"/>
        <w:ind w:left="1200" w:right="480"/>
        <w:divId w:val="1798647400"/>
        <w:rPr>
          <w:lang w:val="en"/>
        </w:rPr>
      </w:pPr>
      <w:r>
        <w:rPr>
          <w:lang w:val="en"/>
        </w:rPr>
        <w:t xml:space="preserve">   "iat": 1311280970,</w:t>
      </w:r>
    </w:p>
    <w:p w14:paraId="5227337D" w14:textId="77777777" w:rsidR="00000000" w:rsidRDefault="0023144C" w:rsidP="0023144C">
      <w:pPr>
        <w:pStyle w:val="HTMLPreformatted"/>
        <w:ind w:left="1200" w:right="480"/>
        <w:divId w:val="1798647400"/>
        <w:rPr>
          <w:lang w:val="en"/>
        </w:rPr>
      </w:pPr>
      <w:r>
        <w:rPr>
          <w:lang w:val="en"/>
        </w:rPr>
        <w:t xml:space="preserve">   "name": "Jane Doe",</w:t>
      </w:r>
    </w:p>
    <w:p w14:paraId="44EF2BFC" w14:textId="77777777" w:rsidR="00000000" w:rsidRDefault="0023144C" w:rsidP="0023144C">
      <w:pPr>
        <w:pStyle w:val="HTMLPreformatted"/>
        <w:ind w:left="1200" w:right="480"/>
        <w:divId w:val="1798647400"/>
        <w:rPr>
          <w:lang w:val="en"/>
        </w:rPr>
      </w:pPr>
      <w:r>
        <w:rPr>
          <w:lang w:val="en"/>
        </w:rPr>
        <w:t xml:space="preserve">   "given_name": "Jane",</w:t>
      </w:r>
    </w:p>
    <w:p w14:paraId="267739C4" w14:textId="77777777" w:rsidR="00000000" w:rsidRDefault="0023144C" w:rsidP="0023144C">
      <w:pPr>
        <w:pStyle w:val="HTMLPreformatted"/>
        <w:ind w:left="1200" w:right="480"/>
        <w:divId w:val="1798647400"/>
        <w:rPr>
          <w:lang w:val="en"/>
        </w:rPr>
      </w:pPr>
      <w:r>
        <w:rPr>
          <w:lang w:val="en"/>
        </w:rPr>
        <w:t xml:space="preserve">   "family_name": "Doe",</w:t>
      </w:r>
    </w:p>
    <w:p w14:paraId="46EFD82A" w14:textId="77777777" w:rsidR="00000000" w:rsidRDefault="0023144C" w:rsidP="0023144C">
      <w:pPr>
        <w:pStyle w:val="HTMLPreformatted"/>
        <w:ind w:left="1200" w:right="480"/>
        <w:divId w:val="1798647400"/>
        <w:rPr>
          <w:lang w:val="en"/>
        </w:rPr>
      </w:pPr>
      <w:r>
        <w:rPr>
          <w:lang w:val="en"/>
        </w:rPr>
        <w:t xml:space="preserve">   </w:t>
      </w:r>
      <w:r>
        <w:rPr>
          <w:lang w:val="en"/>
        </w:rPr>
        <w:t>"gender": "female",</w:t>
      </w:r>
    </w:p>
    <w:p w14:paraId="7A44936E" w14:textId="77777777" w:rsidR="00000000" w:rsidRDefault="0023144C" w:rsidP="0023144C">
      <w:pPr>
        <w:pStyle w:val="HTMLPreformatted"/>
        <w:ind w:left="1200" w:right="480"/>
        <w:divId w:val="1798647400"/>
        <w:rPr>
          <w:lang w:val="en"/>
        </w:rPr>
      </w:pPr>
      <w:r>
        <w:rPr>
          <w:lang w:val="en"/>
        </w:rPr>
        <w:t xml:space="preserve">   "birthdate": "0000-10-31",</w:t>
      </w:r>
    </w:p>
    <w:p w14:paraId="33D8CA70" w14:textId="77777777" w:rsidR="00000000" w:rsidRDefault="0023144C" w:rsidP="0023144C">
      <w:pPr>
        <w:pStyle w:val="HTMLPreformatted"/>
        <w:ind w:left="1200" w:right="480"/>
        <w:divId w:val="1798647400"/>
        <w:rPr>
          <w:lang w:val="en"/>
        </w:rPr>
      </w:pPr>
      <w:r>
        <w:rPr>
          <w:lang w:val="en"/>
        </w:rPr>
        <w:t xml:space="preserve">   "email": "janedoe@example.com",</w:t>
      </w:r>
    </w:p>
    <w:p w14:paraId="1EDAFEAF" w14:textId="77777777" w:rsidR="00000000" w:rsidRDefault="0023144C" w:rsidP="0023144C">
      <w:pPr>
        <w:pStyle w:val="HTMLPreformatted"/>
        <w:ind w:left="1200" w:right="480"/>
        <w:divId w:val="1798647400"/>
        <w:rPr>
          <w:lang w:val="en"/>
        </w:rPr>
      </w:pPr>
      <w:r>
        <w:rPr>
          <w:lang w:val="en"/>
        </w:rPr>
        <w:t xml:space="preserve">   "picture": "http://example.com/janedoe/me.jpg"</w:t>
      </w:r>
    </w:p>
    <w:p w14:paraId="52694ACD" w14:textId="77777777" w:rsidR="00000000" w:rsidRDefault="0023144C" w:rsidP="0023144C">
      <w:pPr>
        <w:pStyle w:val="HTMLPreformatted"/>
        <w:ind w:left="1200" w:right="480"/>
        <w:divId w:val="1798647400"/>
        <w:rPr>
          <w:lang w:val="en"/>
        </w:rPr>
      </w:pPr>
      <w:r>
        <w:rPr>
          <w:lang w:val="en"/>
        </w:rPr>
        <w:t xml:space="preserve">  }</w:t>
      </w:r>
    </w:p>
    <w:p w14:paraId="2C678266" w14:textId="77777777" w:rsidR="00000000" w:rsidRDefault="0023144C">
      <w:pPr>
        <w:pStyle w:val="NormalWeb"/>
        <w:divId w:val="164982122"/>
        <w:rPr>
          <w:rFonts w:ascii="Verdana" w:hAnsi="Verdana"/>
          <w:color w:val="000000"/>
          <w:lang w:val="en"/>
        </w:rPr>
      </w:pPr>
      <w:r>
        <w:rPr>
          <w:rFonts w:ascii="Verdana" w:hAnsi="Verdana"/>
          <w:color w:val="000000"/>
          <w:lang w:val="en"/>
        </w:rPr>
        <w:t>The following is the RSA public key in JWK format that can be used to validate the ID Token signatures in the above e</w:t>
      </w:r>
      <w:r>
        <w:rPr>
          <w:rFonts w:ascii="Verdana" w:hAnsi="Verdana"/>
          <w:color w:val="000000"/>
          <w:lang w:val="en"/>
        </w:rPr>
        <w:t xml:space="preserve">xamples (with line wraps within values for display purposes only): </w:t>
      </w:r>
    </w:p>
    <w:p w14:paraId="1A025A6C" w14:textId="77777777" w:rsidR="00000000" w:rsidRDefault="0023144C" w:rsidP="0023144C">
      <w:pPr>
        <w:pStyle w:val="HTMLPreformatted"/>
        <w:ind w:left="1200" w:right="480"/>
        <w:divId w:val="1584223176"/>
        <w:rPr>
          <w:lang w:val="en"/>
        </w:rPr>
      </w:pPr>
    </w:p>
    <w:p w14:paraId="6753B321" w14:textId="77777777" w:rsidR="00000000" w:rsidRDefault="0023144C" w:rsidP="0023144C">
      <w:pPr>
        <w:pStyle w:val="HTMLPreformatted"/>
        <w:ind w:left="1200" w:right="480"/>
        <w:divId w:val="1584223176"/>
        <w:rPr>
          <w:lang w:val="en"/>
        </w:rPr>
      </w:pPr>
      <w:r>
        <w:rPr>
          <w:lang w:val="en"/>
        </w:rPr>
        <w:t xml:space="preserve">  {</w:t>
      </w:r>
    </w:p>
    <w:p w14:paraId="110BE749" w14:textId="77777777" w:rsidR="00000000" w:rsidRDefault="0023144C" w:rsidP="0023144C">
      <w:pPr>
        <w:pStyle w:val="HTMLPreformatted"/>
        <w:ind w:left="1200" w:right="480"/>
        <w:divId w:val="1584223176"/>
        <w:rPr>
          <w:lang w:val="en"/>
        </w:rPr>
      </w:pPr>
      <w:r>
        <w:rPr>
          <w:lang w:val="en"/>
        </w:rPr>
        <w:t xml:space="preserve">   "kty":"RSA",</w:t>
      </w:r>
    </w:p>
    <w:p w14:paraId="10B49D62" w14:textId="77777777" w:rsidR="00000000" w:rsidRDefault="0023144C" w:rsidP="0023144C">
      <w:pPr>
        <w:pStyle w:val="HTMLPreformatted"/>
        <w:ind w:left="1200" w:right="480"/>
        <w:divId w:val="1584223176"/>
        <w:rPr>
          <w:lang w:val="en"/>
        </w:rPr>
      </w:pPr>
      <w:r>
        <w:rPr>
          <w:lang w:val="en"/>
        </w:rPr>
        <w:t xml:space="preserve">   "n":"zhEWTBJVTfcUeqnMzOQFMCEVQWOyOUZwP8LrBWh88tKrZyPGCvBkT</w:t>
      </w:r>
    </w:p>
    <w:p w14:paraId="7C06857A" w14:textId="77777777" w:rsidR="00000000" w:rsidRDefault="0023144C" w:rsidP="0023144C">
      <w:pPr>
        <w:pStyle w:val="HTMLPreformatted"/>
        <w:ind w:left="1200" w:right="480"/>
        <w:divId w:val="1584223176"/>
        <w:rPr>
          <w:lang w:val="en"/>
        </w:rPr>
      </w:pPr>
      <w:r>
        <w:rPr>
          <w:lang w:val="en"/>
        </w:rPr>
        <w:t xml:space="preserve">  Dp-E2BzyHMQV4pK51Uys2YOwzL9se5THDWMda9rtsCJVcj1V7WaE7wPgl-kIIdWWf4o2g</w:t>
      </w:r>
    </w:p>
    <w:p w14:paraId="213B8119" w14:textId="77777777" w:rsidR="00000000" w:rsidRDefault="0023144C" w:rsidP="0023144C">
      <w:pPr>
        <w:pStyle w:val="HTMLPreformatted"/>
        <w:ind w:left="1200" w:right="480"/>
        <w:divId w:val="1584223176"/>
        <w:rPr>
          <w:lang w:val="en"/>
        </w:rPr>
      </w:pPr>
      <w:r>
        <w:rPr>
          <w:lang w:val="en"/>
        </w:rPr>
        <w:t xml:space="preserve">  6ZszOy_Fp4q0nG3OTtDRCkBu2iEP21j</w:t>
      </w:r>
      <w:r>
        <w:rPr>
          <w:lang w:val="en"/>
        </w:rPr>
        <w:t>82pRSRrkCBxnzaChflA7KZbI1n_yhKtxyA7FdA</w:t>
      </w:r>
    </w:p>
    <w:p w14:paraId="02D46597" w14:textId="77777777" w:rsidR="00000000" w:rsidRDefault="0023144C" w:rsidP="0023144C">
      <w:pPr>
        <w:pStyle w:val="HTMLPreformatted"/>
        <w:ind w:left="1200" w:right="480"/>
        <w:divId w:val="1584223176"/>
        <w:rPr>
          <w:lang w:val="en"/>
        </w:rPr>
      </w:pPr>
      <w:r>
        <w:rPr>
          <w:lang w:val="en"/>
        </w:rPr>
        <w:t xml:space="preserve">  480LaSVZyKApvrKiYhocACSwf0y6CQ-wkEi6mVXRJt1aBSywlLYA08ojp5hkZQ39eCM2k</w:t>
      </w:r>
    </w:p>
    <w:p w14:paraId="294A0C9A" w14:textId="77777777" w:rsidR="00000000" w:rsidRDefault="0023144C" w:rsidP="0023144C">
      <w:pPr>
        <w:pStyle w:val="HTMLPreformatted"/>
        <w:ind w:left="1200" w:right="480"/>
        <w:divId w:val="1584223176"/>
        <w:rPr>
          <w:lang w:val="en"/>
        </w:rPr>
      </w:pPr>
      <w:r>
        <w:rPr>
          <w:lang w:val="en"/>
        </w:rPr>
        <w:t xml:space="preserve">  1EdXdhbar998Q9PZTwXA1cfvuGTZbDWxEKLjMKVuKrT1Yvs-2NTXhZAW1KjFS_3UwLkDk</w:t>
      </w:r>
    </w:p>
    <w:p w14:paraId="18D23303" w14:textId="77777777" w:rsidR="00000000" w:rsidRDefault="0023144C" w:rsidP="0023144C">
      <w:pPr>
        <w:pStyle w:val="HTMLPreformatted"/>
        <w:ind w:left="1200" w:right="480"/>
        <w:divId w:val="1584223176"/>
        <w:rPr>
          <w:lang w:val="en"/>
        </w:rPr>
      </w:pPr>
      <w:r>
        <w:rPr>
          <w:lang w:val="en"/>
        </w:rPr>
        <w:t xml:space="preserve">  -w4dVN-x5tDnw",</w:t>
      </w:r>
    </w:p>
    <w:p w14:paraId="52FBB402" w14:textId="77777777" w:rsidR="00000000" w:rsidRDefault="0023144C" w:rsidP="0023144C">
      <w:pPr>
        <w:pStyle w:val="HTMLPreformatted"/>
        <w:ind w:left="1200" w:right="480"/>
        <w:divId w:val="1584223176"/>
        <w:rPr>
          <w:lang w:val="en"/>
        </w:rPr>
      </w:pPr>
      <w:r>
        <w:rPr>
          <w:lang w:val="en"/>
        </w:rPr>
        <w:t xml:space="preserve">   "e":"AQAB"</w:t>
      </w:r>
    </w:p>
    <w:p w14:paraId="1D359A3A" w14:textId="77777777" w:rsidR="00000000" w:rsidRDefault="0023144C" w:rsidP="0023144C">
      <w:pPr>
        <w:pStyle w:val="HTMLPreformatted"/>
        <w:ind w:left="1200" w:right="480"/>
        <w:divId w:val="1584223176"/>
        <w:rPr>
          <w:lang w:val="en"/>
        </w:rPr>
      </w:pPr>
      <w:r>
        <w:rPr>
          <w:lang w:val="en"/>
        </w:rPr>
        <w:t xml:space="preserve">  }</w:t>
      </w:r>
    </w:p>
    <w:p w14:paraId="2C6A7352" w14:textId="77777777" w:rsidR="00000000" w:rsidRDefault="0023144C">
      <w:pPr>
        <w:spacing w:before="0" w:beforeAutospacing="0" w:after="0" w:afterAutospacing="0"/>
        <w:divId w:val="164982122"/>
        <w:rPr>
          <w:rFonts w:ascii="Verdana" w:eastAsia="Times New Roman" w:hAnsi="Verdana"/>
          <w:color w:val="000000"/>
          <w:lang w:val="en"/>
        </w:rPr>
      </w:pPr>
      <w:bookmarkStart w:id="107" w:name="authz_error"/>
      <w:bookmarkEnd w:id="107"/>
    </w:p>
    <w:p w14:paraId="0AD6D8E0"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BA9A33" w14:textId="77777777">
        <w:trPr>
          <w:divId w:val="164982122"/>
          <w:trHeight w:val="225"/>
          <w:tblCellSpacing w:w="15" w:type="dxa"/>
        </w:trPr>
        <w:tc>
          <w:tcPr>
            <w:tcW w:w="450" w:type="dxa"/>
            <w:shd w:val="clear" w:color="auto" w:fill="990000"/>
            <w:vAlign w:val="center"/>
            <w:hideMark/>
          </w:tcPr>
          <w:p w14:paraId="6F4AB2CF"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BA58B0" w14:textId="77777777" w:rsidR="00000000" w:rsidRDefault="0023144C">
      <w:pPr>
        <w:pStyle w:val="Heading3"/>
        <w:divId w:val="164982122"/>
        <w:rPr>
          <w:rFonts w:eastAsia="Times New Roman"/>
          <w:lang w:val="en"/>
        </w:rPr>
      </w:pPr>
      <w:bookmarkStart w:id="108" w:name="rfc.section.2.2.6.2"/>
      <w:bookmarkEnd w:id="108"/>
      <w:r>
        <w:rPr>
          <w:rFonts w:eastAsia="Times New Roman"/>
          <w:lang w:val="en"/>
        </w:rPr>
        <w:t>2.2.6.2.  End-User Denies Authorization or Invalid Request</w:t>
      </w:r>
    </w:p>
    <w:p w14:paraId="0BE940B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If the End-User denies the authorization or the user authentication fails, the Authorization Server MUST return the Authorization Error Response as defined in Section 2.1.3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w:t>
        </w:r>
        <w:r>
          <w:rPr>
            <w:rStyle w:val="Hyperlink"/>
            <w:rFonts w:ascii="Verdana" w:hAnsi="Verdana"/>
            <w:vanish/>
            <w:u w:val="none"/>
            <w:lang w:val="en"/>
          </w:rPr>
          <w:t xml:space="preserve"> Bradley, J., Jones, M., de Medeiros, B., Mortimore, C., and E. Jay, “OpenID Connect Messages 1.0,” June 2013.)</w:t>
        </w:r>
      </w:hyperlink>
      <w:r>
        <w:rPr>
          <w:rFonts w:ascii="Verdana" w:hAnsi="Verdana"/>
          <w:color w:val="000000"/>
          <w:lang w:val="en"/>
        </w:rPr>
        <w:t xml:space="preserve"> [OpenID.Messages]. The Authorization Server returns the Client to the redirection URI specified in the Authorization Request with the appropriat</w:t>
      </w:r>
      <w:r>
        <w:rPr>
          <w:rFonts w:ascii="Verdana" w:hAnsi="Verdana"/>
          <w:color w:val="000000"/>
          <w:lang w:val="en"/>
        </w:rPr>
        <w:t xml:space="preserve">e error parameters. No other parameters SHOULD be returned. </w:t>
      </w:r>
    </w:p>
    <w:p w14:paraId="0E63773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error response parameters are the following: </w:t>
      </w:r>
    </w:p>
    <w:p w14:paraId="18E1DD5D" w14:textId="77777777" w:rsidR="00000000" w:rsidRDefault="0023144C" w:rsidP="0023144C">
      <w:pPr>
        <w:spacing w:beforeAutospacing="0" w:after="0" w:afterAutospacing="0"/>
        <w:ind w:left="1200" w:right="1200"/>
        <w:divId w:val="1896547600"/>
        <w:rPr>
          <w:rFonts w:ascii="Verdana" w:eastAsia="Times New Roman" w:hAnsi="Verdana"/>
          <w:color w:val="000000"/>
          <w:lang w:val="en"/>
        </w:rPr>
      </w:pPr>
      <w:r>
        <w:rPr>
          <w:rFonts w:ascii="Verdana" w:eastAsia="Times New Roman" w:hAnsi="Verdana"/>
          <w:color w:val="000000"/>
          <w:lang w:val="en"/>
        </w:rPr>
        <w:t>error</w:t>
      </w:r>
    </w:p>
    <w:p w14:paraId="2BF604D7" w14:textId="77777777" w:rsidR="00000000" w:rsidRDefault="0023144C" w:rsidP="0023144C">
      <w:pPr>
        <w:spacing w:before="0" w:beforeAutospacing="0" w:after="0" w:afterAutospacing="0"/>
        <w:ind w:left="1920" w:right="1200"/>
        <w:divId w:val="1896547600"/>
        <w:rPr>
          <w:rFonts w:ascii="Verdana" w:eastAsia="Times New Roman" w:hAnsi="Verdana"/>
          <w:color w:val="000000"/>
          <w:lang w:val="en"/>
        </w:rPr>
      </w:pPr>
      <w:r>
        <w:rPr>
          <w:rFonts w:ascii="Verdana" w:eastAsia="Times New Roman" w:hAnsi="Verdana"/>
          <w:color w:val="000000"/>
          <w:lang w:val="en"/>
        </w:rPr>
        <w:t xml:space="preserve">REQUIRED. Error code. </w:t>
      </w:r>
    </w:p>
    <w:p w14:paraId="18246D98" w14:textId="77777777" w:rsidR="00000000" w:rsidRDefault="0023144C" w:rsidP="0023144C">
      <w:pPr>
        <w:spacing w:before="0" w:beforeAutospacing="0" w:after="0" w:afterAutospacing="0"/>
        <w:ind w:left="1200" w:right="1200"/>
        <w:divId w:val="1896547600"/>
        <w:rPr>
          <w:rFonts w:ascii="Verdana" w:eastAsia="Times New Roman" w:hAnsi="Verdana"/>
          <w:color w:val="000000"/>
          <w:lang w:val="en"/>
        </w:rPr>
      </w:pPr>
      <w:r>
        <w:rPr>
          <w:rFonts w:ascii="Verdana" w:eastAsia="Times New Roman" w:hAnsi="Verdana"/>
          <w:color w:val="000000"/>
          <w:lang w:val="en"/>
        </w:rPr>
        <w:t>error_description</w:t>
      </w:r>
    </w:p>
    <w:p w14:paraId="488D309E" w14:textId="77777777" w:rsidR="00000000" w:rsidRDefault="0023144C" w:rsidP="0023144C">
      <w:pPr>
        <w:spacing w:before="0" w:beforeAutospacing="0" w:after="0" w:afterAutospacing="0"/>
        <w:ind w:left="1920" w:right="1200"/>
        <w:divId w:val="1896547600"/>
        <w:rPr>
          <w:rFonts w:ascii="Verdana" w:eastAsia="Times New Roman" w:hAnsi="Verdana"/>
          <w:color w:val="000000"/>
          <w:lang w:val="en"/>
        </w:rPr>
      </w:pPr>
      <w:r>
        <w:rPr>
          <w:rFonts w:ascii="Verdana" w:eastAsia="Times New Roman" w:hAnsi="Verdana"/>
          <w:color w:val="000000"/>
          <w:lang w:val="en"/>
        </w:rPr>
        <w:t xml:space="preserve">OPTIONAL. Human-readable ASCII encoded text description of the error. </w:t>
      </w:r>
    </w:p>
    <w:p w14:paraId="6B8EF36A" w14:textId="77777777" w:rsidR="00000000" w:rsidRDefault="0023144C" w:rsidP="0023144C">
      <w:pPr>
        <w:spacing w:before="0" w:beforeAutospacing="0" w:after="0" w:afterAutospacing="0"/>
        <w:ind w:left="1200" w:right="1200"/>
        <w:divId w:val="1896547600"/>
        <w:rPr>
          <w:rFonts w:ascii="Verdana" w:eastAsia="Times New Roman" w:hAnsi="Verdana"/>
          <w:color w:val="000000"/>
          <w:lang w:val="en"/>
        </w:rPr>
      </w:pPr>
      <w:r>
        <w:rPr>
          <w:rFonts w:ascii="Verdana" w:eastAsia="Times New Roman" w:hAnsi="Verdana"/>
          <w:color w:val="000000"/>
          <w:lang w:val="en"/>
        </w:rPr>
        <w:t>error_uri</w:t>
      </w:r>
    </w:p>
    <w:p w14:paraId="661D176D" w14:textId="77777777" w:rsidR="00000000" w:rsidRDefault="0023144C" w:rsidP="0023144C">
      <w:pPr>
        <w:spacing w:before="0" w:beforeAutospacing="0" w:after="0" w:afterAutospacing="0"/>
        <w:ind w:left="1920" w:right="1200"/>
        <w:divId w:val="1896547600"/>
        <w:rPr>
          <w:rFonts w:ascii="Verdana" w:eastAsia="Times New Roman" w:hAnsi="Verdana"/>
          <w:color w:val="000000"/>
          <w:lang w:val="en"/>
        </w:rPr>
      </w:pPr>
      <w:r>
        <w:rPr>
          <w:rFonts w:ascii="Verdana" w:eastAsia="Times New Roman" w:hAnsi="Verdana"/>
          <w:color w:val="000000"/>
          <w:lang w:val="en"/>
        </w:rPr>
        <w:t xml:space="preserve">OPTIONAL. URI of </w:t>
      </w:r>
      <w:r>
        <w:rPr>
          <w:rFonts w:ascii="Verdana" w:eastAsia="Times New Roman" w:hAnsi="Verdana"/>
          <w:color w:val="000000"/>
          <w:lang w:val="en"/>
        </w:rPr>
        <w:t xml:space="preserve">a web page that includes additional information about the error. </w:t>
      </w:r>
    </w:p>
    <w:p w14:paraId="05189C6C" w14:textId="77777777" w:rsidR="00000000" w:rsidRDefault="0023144C" w:rsidP="0023144C">
      <w:pPr>
        <w:spacing w:before="0" w:beforeAutospacing="0" w:after="0" w:afterAutospacing="0"/>
        <w:ind w:left="1200" w:right="1200"/>
        <w:divId w:val="1896547600"/>
        <w:rPr>
          <w:rFonts w:ascii="Verdana" w:eastAsia="Times New Roman" w:hAnsi="Verdana"/>
          <w:color w:val="000000"/>
          <w:lang w:val="en"/>
        </w:rPr>
      </w:pPr>
      <w:r>
        <w:rPr>
          <w:rFonts w:ascii="Verdana" w:eastAsia="Times New Roman" w:hAnsi="Verdana"/>
          <w:color w:val="000000"/>
          <w:lang w:val="en"/>
        </w:rPr>
        <w:t>state</w:t>
      </w:r>
    </w:p>
    <w:p w14:paraId="1C359D53" w14:textId="77777777" w:rsidR="00000000" w:rsidRDefault="0023144C" w:rsidP="0023144C">
      <w:pPr>
        <w:spacing w:before="0" w:beforeAutospacing="0" w:afterAutospacing="0"/>
        <w:ind w:left="1920" w:right="1200"/>
        <w:divId w:val="1896547600"/>
        <w:rPr>
          <w:rFonts w:ascii="Verdana" w:eastAsia="Times New Roman" w:hAnsi="Verdana"/>
          <w:color w:val="000000"/>
          <w:lang w:val="en"/>
        </w:rPr>
      </w:pPr>
      <w:r>
        <w:rPr>
          <w:rFonts w:ascii="Verdana" w:eastAsia="Times New Roman" w:hAnsi="Verdana"/>
          <w:color w:val="000000"/>
          <w:lang w:val="en"/>
        </w:rPr>
        <w:t xml:space="preserve">OAuth 2.0 state value. REQUIRED if the Authorization Request included the </w:t>
      </w:r>
      <w:r>
        <w:rPr>
          <w:rStyle w:val="HTMLTypewriter"/>
          <w:lang w:val="en"/>
        </w:rPr>
        <w:t>state</w:t>
      </w:r>
      <w:r>
        <w:rPr>
          <w:rFonts w:ascii="Verdana" w:eastAsia="Times New Roman" w:hAnsi="Verdana"/>
          <w:color w:val="000000"/>
          <w:lang w:val="en"/>
        </w:rPr>
        <w:t xml:space="preserve"> parameter. Set to the value received from the Client. </w:t>
      </w:r>
    </w:p>
    <w:p w14:paraId="4FE1349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If the </w:t>
      </w:r>
      <w:r>
        <w:rPr>
          <w:rStyle w:val="HTMLTypewriter"/>
          <w:lang w:val="en"/>
        </w:rPr>
        <w:t>response_type</w:t>
      </w:r>
      <w:r>
        <w:rPr>
          <w:rFonts w:ascii="Verdana" w:hAnsi="Verdana"/>
          <w:color w:val="000000"/>
          <w:lang w:val="en"/>
        </w:rPr>
        <w:t xml:space="preserve"> parameter in the Authorizati</w:t>
      </w:r>
      <w:r>
        <w:rPr>
          <w:rFonts w:ascii="Verdana" w:hAnsi="Verdana"/>
          <w:color w:val="000000"/>
          <w:lang w:val="en"/>
        </w:rPr>
        <w:t xml:space="preserve">on Request includes the string value </w:t>
      </w:r>
      <w:r>
        <w:rPr>
          <w:rStyle w:val="HTMLTypewriter"/>
          <w:lang w:val="en"/>
        </w:rPr>
        <w:t>token</w:t>
      </w:r>
      <w:r>
        <w:rPr>
          <w:rFonts w:ascii="Verdana" w:hAnsi="Verdana"/>
          <w:color w:val="000000"/>
          <w:lang w:val="en"/>
        </w:rPr>
        <w:t xml:space="preserve"> or </w:t>
      </w:r>
      <w:r>
        <w:rPr>
          <w:rStyle w:val="HTMLTypewriter"/>
          <w:lang w:val="en"/>
        </w:rPr>
        <w:t>id_token</w:t>
      </w:r>
      <w:r>
        <w:rPr>
          <w:rFonts w:ascii="Verdana" w:hAnsi="Verdana"/>
          <w:color w:val="000000"/>
          <w:lang w:val="en"/>
        </w:rPr>
        <w:t xml:space="preserve">, all error response parameters are be added to the fragment component of the redirection URI, as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w:t>
        </w:r>
        <w:r>
          <w:rPr>
            <w:rStyle w:val="Hyperlink"/>
            <w:rFonts w:ascii="Verdana" w:hAnsi="Verdana"/>
            <w:vanish/>
            <w:u w:val="none"/>
            <w:lang w:val="en"/>
          </w:rPr>
          <w:t>de Medeiros, B., Ed., Scurtescu, M., and P. Tarjan, “OAuth 2.0 Multiple Response Type Encoding Practices,” June 2013.)</w:t>
        </w:r>
      </w:hyperlink>
      <w:r>
        <w:rPr>
          <w:rFonts w:ascii="Verdana" w:hAnsi="Verdana"/>
          <w:color w:val="000000"/>
          <w:lang w:val="en"/>
        </w:rPr>
        <w:t xml:space="preserve"> [OAuth.Responses]. Otherwise, the response parameters are added to the query component of the redirection URI. </w:t>
      </w:r>
    </w:p>
    <w:p w14:paraId="0DAAA074" w14:textId="77777777" w:rsidR="00000000" w:rsidRDefault="0023144C">
      <w:pPr>
        <w:pStyle w:val="NormalWeb"/>
        <w:divId w:val="164982122"/>
        <w:rPr>
          <w:rFonts w:ascii="Verdana" w:hAnsi="Verdana"/>
          <w:color w:val="000000"/>
          <w:lang w:val="en"/>
        </w:rPr>
      </w:pPr>
      <w:r>
        <w:rPr>
          <w:rFonts w:ascii="Verdana" w:hAnsi="Verdana"/>
          <w:color w:val="000000"/>
          <w:lang w:val="en"/>
        </w:rPr>
        <w:t>The following is a non-no</w:t>
      </w:r>
      <w:r>
        <w:rPr>
          <w:rFonts w:ascii="Verdana" w:hAnsi="Verdana"/>
          <w:color w:val="000000"/>
          <w:lang w:val="en"/>
        </w:rPr>
        <w:t xml:space="preserve">rmative example (with line wraps within values for the display purposes only): </w:t>
      </w:r>
    </w:p>
    <w:p w14:paraId="65DA4CB1" w14:textId="77777777" w:rsidR="00000000" w:rsidRDefault="0023144C" w:rsidP="0023144C">
      <w:pPr>
        <w:pStyle w:val="HTMLPreformatted"/>
        <w:ind w:left="1200" w:right="480"/>
        <w:divId w:val="1045837585"/>
        <w:rPr>
          <w:lang w:val="en"/>
        </w:rPr>
      </w:pPr>
    </w:p>
    <w:p w14:paraId="02BD183E" w14:textId="77777777" w:rsidR="00000000" w:rsidRDefault="0023144C" w:rsidP="0023144C">
      <w:pPr>
        <w:pStyle w:val="HTMLPreformatted"/>
        <w:ind w:left="1200" w:right="480"/>
        <w:divId w:val="1045837585"/>
        <w:rPr>
          <w:lang w:val="en"/>
        </w:rPr>
      </w:pPr>
      <w:r>
        <w:rPr>
          <w:lang w:val="en"/>
        </w:rPr>
        <w:t xml:space="preserve">  HTTP/1.1 302 Found</w:t>
      </w:r>
    </w:p>
    <w:p w14:paraId="2B57B241" w14:textId="77777777" w:rsidR="00000000" w:rsidRDefault="0023144C" w:rsidP="0023144C">
      <w:pPr>
        <w:pStyle w:val="HTMLPreformatted"/>
        <w:ind w:left="1200" w:right="480"/>
        <w:divId w:val="1045837585"/>
        <w:rPr>
          <w:lang w:val="en"/>
        </w:rPr>
      </w:pPr>
      <w:r>
        <w:rPr>
          <w:lang w:val="en"/>
        </w:rPr>
        <w:t xml:space="preserve">  Location: https://client.example.org/cb?</w:t>
      </w:r>
    </w:p>
    <w:p w14:paraId="5E5E3624" w14:textId="77777777" w:rsidR="00000000" w:rsidRDefault="0023144C" w:rsidP="0023144C">
      <w:pPr>
        <w:pStyle w:val="HTMLPreformatted"/>
        <w:ind w:left="1200" w:right="480"/>
        <w:divId w:val="1045837585"/>
        <w:rPr>
          <w:lang w:val="en"/>
        </w:rPr>
      </w:pPr>
      <w:r>
        <w:rPr>
          <w:lang w:val="en"/>
        </w:rPr>
        <w:t xml:space="preserve">    error=invalid_request</w:t>
      </w:r>
    </w:p>
    <w:p w14:paraId="5F4FDB58" w14:textId="77777777" w:rsidR="00000000" w:rsidRDefault="0023144C" w:rsidP="0023144C">
      <w:pPr>
        <w:pStyle w:val="HTMLPreformatted"/>
        <w:ind w:left="1200" w:right="480"/>
        <w:divId w:val="1045837585"/>
        <w:rPr>
          <w:lang w:val="en"/>
        </w:rPr>
      </w:pPr>
      <w:r>
        <w:rPr>
          <w:lang w:val="en"/>
        </w:rPr>
        <w:t xml:space="preserve">    &amp;error_description=</w:t>
      </w:r>
    </w:p>
    <w:p w14:paraId="159E97C3" w14:textId="77777777" w:rsidR="00000000" w:rsidRDefault="0023144C" w:rsidP="0023144C">
      <w:pPr>
        <w:pStyle w:val="HTMLPreformatted"/>
        <w:ind w:left="1200" w:right="480"/>
        <w:divId w:val="1045837585"/>
        <w:rPr>
          <w:lang w:val="en"/>
        </w:rPr>
      </w:pPr>
      <w:r>
        <w:rPr>
          <w:lang w:val="en"/>
        </w:rPr>
        <w:t xml:space="preserve">      the%20request%20is%20not%20valid%20or%20malformed</w:t>
      </w:r>
    </w:p>
    <w:p w14:paraId="0030D0B0" w14:textId="77777777" w:rsidR="00000000" w:rsidRDefault="0023144C" w:rsidP="0023144C">
      <w:pPr>
        <w:pStyle w:val="HTMLPreformatted"/>
        <w:ind w:left="1200" w:right="480"/>
        <w:divId w:val="1045837585"/>
        <w:rPr>
          <w:lang w:val="en"/>
        </w:rPr>
      </w:pPr>
      <w:r>
        <w:rPr>
          <w:lang w:val="en"/>
        </w:rPr>
        <w:t xml:space="preserve">    &amp;</w:t>
      </w:r>
      <w:r>
        <w:rPr>
          <w:lang w:val="en"/>
        </w:rPr>
        <w:t>state=af0ifjsldkj</w:t>
      </w:r>
    </w:p>
    <w:p w14:paraId="6BC28FEE" w14:textId="77777777" w:rsidR="00000000" w:rsidRDefault="0023144C">
      <w:pPr>
        <w:spacing w:before="0" w:beforeAutospacing="0" w:after="0" w:afterAutospacing="0"/>
        <w:divId w:val="164982122"/>
        <w:rPr>
          <w:rFonts w:ascii="Verdana" w:eastAsia="Times New Roman" w:hAnsi="Verdana"/>
          <w:color w:val="000000"/>
          <w:lang w:val="en"/>
        </w:rPr>
      </w:pPr>
      <w:bookmarkStart w:id="109" w:name="token_ep"/>
      <w:bookmarkEnd w:id="109"/>
    </w:p>
    <w:p w14:paraId="22188CCF"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A9AF1F" w14:textId="77777777">
        <w:trPr>
          <w:divId w:val="164982122"/>
          <w:trHeight w:val="225"/>
          <w:tblCellSpacing w:w="15" w:type="dxa"/>
        </w:trPr>
        <w:tc>
          <w:tcPr>
            <w:tcW w:w="450" w:type="dxa"/>
            <w:shd w:val="clear" w:color="auto" w:fill="990000"/>
            <w:vAlign w:val="center"/>
            <w:hideMark/>
          </w:tcPr>
          <w:p w14:paraId="22DE9FEB"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5B00D4D" w14:textId="77777777" w:rsidR="00000000" w:rsidRDefault="0023144C">
      <w:pPr>
        <w:pStyle w:val="Heading3"/>
        <w:divId w:val="164982122"/>
        <w:rPr>
          <w:rFonts w:eastAsia="Times New Roman"/>
          <w:lang w:val="en"/>
        </w:rPr>
      </w:pPr>
      <w:bookmarkStart w:id="110" w:name="rfc.section.3"/>
      <w:bookmarkEnd w:id="110"/>
      <w:r>
        <w:rPr>
          <w:rFonts w:eastAsia="Times New Roman"/>
          <w:lang w:val="en"/>
        </w:rPr>
        <w:t>3.  Token Endpoint</w:t>
      </w:r>
    </w:p>
    <w:p w14:paraId="7DFB4964" w14:textId="77777777" w:rsidR="00000000" w:rsidRDefault="0023144C">
      <w:pPr>
        <w:pStyle w:val="NormalWeb"/>
        <w:divId w:val="164982122"/>
        <w:rPr>
          <w:rFonts w:ascii="Verdana" w:hAnsi="Verdana"/>
          <w:color w:val="000000"/>
          <w:lang w:val="en"/>
        </w:rPr>
      </w:pPr>
      <w:r>
        <w:rPr>
          <w:rFonts w:ascii="Verdana" w:hAnsi="Verdana"/>
          <w:color w:val="000000"/>
          <w:lang w:val="en"/>
        </w:rPr>
        <w:t>The Token Endpoint han</w:t>
      </w:r>
      <w:r>
        <w:rPr>
          <w:rFonts w:ascii="Verdana" w:hAnsi="Verdana"/>
          <w:color w:val="000000"/>
          <w:lang w:val="en"/>
        </w:rPr>
        <w:t xml:space="preserve">dles requests for retrieving and refreshing Access Tokens as well as ID Token and other variables. </w:t>
      </w:r>
    </w:p>
    <w:p w14:paraId="2C3B7C7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Clients MUST use the HTTP </w:t>
      </w:r>
      <w:r>
        <w:rPr>
          <w:rStyle w:val="HTMLTypewriter"/>
          <w:lang w:val="en"/>
        </w:rPr>
        <w:t>POST</w:t>
      </w:r>
      <w:r>
        <w:rPr>
          <w:rFonts w:ascii="Verdana" w:hAnsi="Verdana"/>
          <w:color w:val="000000"/>
          <w:lang w:val="en"/>
        </w:rPr>
        <w:t xml:space="preserve"> method to make requests to the Token Endpoint. Request parameters are added using Form Serialization, per </w:t>
      </w:r>
      <w:hyperlink w:anchor="form_serialization" w:history="1">
        <w:r>
          <w:rPr>
            <w:rStyle w:val="Hyperlink"/>
            <w:rFonts w:ascii="Verdana" w:hAnsi="Verdana"/>
            <w:u w:val="none"/>
            <w:lang w:val="en"/>
          </w:rPr>
          <w:t>Section 7.2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012198F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Clients MAY provide authentication parameters in the request to the Token Endpoint as described in Section 2.2.1 of </w:t>
      </w:r>
      <w:hyperlink w:anchor="OpenID.Messages" w:history="1">
        <w:r>
          <w:rPr>
            <w:rStyle w:val="Hyperlink"/>
            <w:rFonts w:ascii="Verdana" w:hAnsi="Verdana"/>
            <w:u w:val="none"/>
            <w:lang w:val="en"/>
          </w:rPr>
          <w:t>OpenID Connect Messages 1.</w:t>
        </w:r>
        <w:r>
          <w:rPr>
            <w:rStyle w:val="Hyperlink"/>
            <w:rFonts w:ascii="Verdana" w:hAnsi="Verdana"/>
            <w:u w:val="none"/>
            <w:lang w:val="en"/>
          </w:rPr>
          <w:t>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w:t>
      </w:r>
    </w:p>
    <w:p w14:paraId="00F567F7"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Token Endpoint MUST support the use of the HTTP </w:t>
      </w:r>
      <w:r>
        <w:rPr>
          <w:rStyle w:val="HTMLTypewriter"/>
          <w:lang w:val="en"/>
        </w:rPr>
        <w:t>POST</w:t>
      </w:r>
      <w:r>
        <w:rPr>
          <w:rFonts w:ascii="Verdana" w:hAnsi="Verdana"/>
          <w:color w:val="000000"/>
          <w:lang w:val="en"/>
        </w:rPr>
        <w:t xml:space="preserve"> method defined in </w:t>
      </w:r>
      <w:hyperlink w:anchor="RFC2616" w:history="1">
        <w:r>
          <w:rPr>
            <w:rStyle w:val="Hyperlink"/>
            <w:rFonts w:ascii="Verdana" w:hAnsi="Verdana"/>
            <w:u w:val="none"/>
            <w:lang w:val="en"/>
          </w:rPr>
          <w:t>RFC</w:t>
        </w:r>
        <w:r>
          <w:rPr>
            <w:rStyle w:val="Hyperlink"/>
            <w:rFonts w:ascii="Verdana" w:hAnsi="Verdana"/>
            <w:u w:val="none"/>
            <w:lang w:val="en"/>
          </w:rPr>
          <w:t xml:space="preserve">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Token Endpoint. </w:t>
      </w:r>
    </w:p>
    <w:p w14:paraId="61A21F5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Communication with the Token Endpoint MUST utilize TLS. See </w:t>
      </w:r>
      <w:hyperlink w:anchor="TLS_requirements" w:history="1">
        <w:r>
          <w:rPr>
            <w:rStyle w:val="Hyperlink"/>
            <w:rFonts w:ascii="Verdana" w:hAnsi="Verdana"/>
            <w:u w:val="none"/>
            <w:lang w:val="en"/>
          </w:rPr>
          <w:t>Section 9.2</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2399ED57" w14:textId="77777777" w:rsidR="00000000" w:rsidRDefault="0023144C">
      <w:pPr>
        <w:pStyle w:val="NormalWeb"/>
        <w:divId w:val="164982122"/>
        <w:rPr>
          <w:rFonts w:ascii="Verdana" w:hAnsi="Verdana"/>
          <w:color w:val="000000"/>
          <w:lang w:val="en"/>
        </w:rPr>
      </w:pPr>
      <w:r>
        <w:rPr>
          <w:rFonts w:ascii="Verdana" w:hAnsi="Verdana"/>
          <w:color w:val="000000"/>
          <w:lang w:val="en"/>
        </w:rPr>
        <w:t>All Token Endpoint responses that contain tokens, secrets, or other sensitive information MUST include the following HTTP response header fields and values</w:t>
      </w:r>
      <w:r>
        <w:rPr>
          <w:rFonts w:ascii="Verdana" w:hAnsi="Verdana"/>
          <w:color w:val="000000"/>
          <w:lang w:val="en"/>
        </w:rPr>
        <w:t xml:space="preserve">: </w:t>
      </w:r>
    </w:p>
    <w:p w14:paraId="6332F6D3" w14:textId="77777777" w:rsidR="00000000" w:rsidRDefault="0023144C">
      <w:pPr>
        <w:spacing w:before="0" w:beforeAutospacing="0" w:after="0" w:afterAutospacing="0"/>
        <w:divId w:val="164982122"/>
        <w:rPr>
          <w:rFonts w:ascii="Verdana" w:eastAsia="Times New Roman" w:hAnsi="Verdana"/>
          <w:color w:val="000000"/>
          <w:lang w:val="en"/>
        </w:rPr>
      </w:pPr>
    </w:p>
    <w:p w14:paraId="3533DCC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3" style="width:2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887"/>
        <w:gridCol w:w="1866"/>
      </w:tblGrid>
      <w:tr w:rsidR="00000000" w14:paraId="26A72D18" w14:textId="77777777">
        <w:trPr>
          <w:divId w:val="16498212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21A9E696" w14:textId="77777777" w:rsidR="00000000" w:rsidRDefault="0023144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DFFBA9F" w14:textId="77777777" w:rsidR="00000000" w:rsidRDefault="0023144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000000" w14:paraId="366E67AD" w14:textId="77777777">
        <w:trPr>
          <w:divId w:val="164982122"/>
          <w:jc w:val="center"/>
        </w:trPr>
        <w:tc>
          <w:tcPr>
            <w:tcW w:w="0" w:type="auto"/>
            <w:tcBorders>
              <w:top w:val="nil"/>
              <w:left w:val="nil"/>
              <w:bottom w:val="nil"/>
              <w:right w:val="nil"/>
            </w:tcBorders>
            <w:vAlign w:val="center"/>
            <w:hideMark/>
          </w:tcPr>
          <w:p w14:paraId="7679C88F"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14:paraId="391003CB"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000000" w14:paraId="5E6A988A" w14:textId="77777777">
        <w:trPr>
          <w:divId w:val="164982122"/>
          <w:jc w:val="center"/>
        </w:trPr>
        <w:tc>
          <w:tcPr>
            <w:tcW w:w="0" w:type="auto"/>
            <w:tcBorders>
              <w:top w:val="nil"/>
              <w:left w:val="nil"/>
              <w:bottom w:val="nil"/>
              <w:right w:val="nil"/>
            </w:tcBorders>
            <w:vAlign w:val="center"/>
            <w:hideMark/>
          </w:tcPr>
          <w:p w14:paraId="448C2506"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4F753477"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3A6AC1C5"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126"/>
      </w:tblGrid>
      <w:tr w:rsidR="00000000" w14:paraId="71C109C0" w14:textId="77777777">
        <w:trPr>
          <w:divId w:val="164982122"/>
          <w:tblCellSpacing w:w="15" w:type="dxa"/>
          <w:jc w:val="center"/>
        </w:trPr>
        <w:tc>
          <w:tcPr>
            <w:tcW w:w="0" w:type="auto"/>
            <w:vAlign w:val="center"/>
            <w:hideMark/>
          </w:tcPr>
          <w:p w14:paraId="2C988207" w14:textId="77777777" w:rsidR="00000000" w:rsidRDefault="0023144C">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HTTP Response Headers and Values </w:t>
            </w:r>
          </w:p>
        </w:tc>
      </w:tr>
    </w:tbl>
    <w:p w14:paraId="15A00855"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4" style="width:24pt;height:.75pt" o:hrpct="800" o:hralign="center" o:hrstd="t" o:hrnoshade="t" o:hr="t" fillcolor="#ccc" stroked="f"/>
        </w:pict>
      </w:r>
    </w:p>
    <w:p w14:paraId="376C68D7" w14:textId="77777777" w:rsidR="00000000" w:rsidRDefault="0023144C">
      <w:pPr>
        <w:spacing w:before="0" w:beforeAutospacing="0" w:after="0" w:afterAutospacing="0"/>
        <w:divId w:val="164982122"/>
        <w:rPr>
          <w:rFonts w:ascii="Verdana" w:eastAsia="Times New Roman" w:hAnsi="Verdana"/>
          <w:color w:val="000000"/>
          <w:lang w:val="en"/>
        </w:rPr>
      </w:pPr>
      <w:bookmarkStart w:id="111" w:name="RequestingAccessToken"/>
      <w:bookmarkEnd w:id="111"/>
    </w:p>
    <w:p w14:paraId="54FED047"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CE7F9FC" w14:textId="77777777">
        <w:trPr>
          <w:divId w:val="164982122"/>
          <w:trHeight w:val="225"/>
          <w:tblCellSpacing w:w="15" w:type="dxa"/>
        </w:trPr>
        <w:tc>
          <w:tcPr>
            <w:tcW w:w="450" w:type="dxa"/>
            <w:shd w:val="clear" w:color="auto" w:fill="990000"/>
            <w:vAlign w:val="center"/>
            <w:hideMark/>
          </w:tcPr>
          <w:p w14:paraId="4E891B45"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6E232B" w14:textId="77777777" w:rsidR="00000000" w:rsidRDefault="0023144C">
      <w:pPr>
        <w:pStyle w:val="Heading3"/>
        <w:divId w:val="164982122"/>
        <w:rPr>
          <w:rFonts w:eastAsia="Times New Roman"/>
          <w:lang w:val="en"/>
        </w:rPr>
      </w:pPr>
      <w:bookmarkStart w:id="112" w:name="rfc.section.3.1"/>
      <w:bookmarkEnd w:id="112"/>
      <w:r>
        <w:rPr>
          <w:rFonts w:eastAsia="Times New Roman"/>
          <w:lang w:val="en"/>
        </w:rPr>
        <w:t>3.1.  Requesting Access Token</w:t>
      </w:r>
    </w:p>
    <w:p w14:paraId="1E4814BF"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To retrieve an Access Token when using the Authorization Code Flow, </w:t>
      </w:r>
      <w:r>
        <w:rPr>
          <w:rFonts w:ascii="Verdana" w:hAnsi="Verdana"/>
          <w:color w:val="000000"/>
          <w:lang w:val="en"/>
        </w:rPr>
        <w:t xml:space="preserve">a Client MUST have an Authorization Code obtained as described in </w:t>
      </w:r>
      <w:hyperlink w:anchor="code_flow" w:history="1">
        <w:r>
          <w:rPr>
            <w:rStyle w:val="Hyperlink"/>
            <w:rFonts w:ascii="Verdana" w:hAnsi="Verdana"/>
            <w:u w:val="none"/>
            <w:lang w:val="en"/>
          </w:rPr>
          <w:t>Section 2.1.2</w:t>
        </w:r>
        <w:r>
          <w:rPr>
            <w:rStyle w:val="Hyperlink"/>
            <w:rFonts w:ascii="Verdana" w:hAnsi="Verdana"/>
            <w:vanish/>
            <w:u w:val="none"/>
            <w:lang w:val="en"/>
          </w:rPr>
          <w:t xml:space="preserve"> (Authorization Code Flow)</w:t>
        </w:r>
      </w:hyperlink>
      <w:r>
        <w:rPr>
          <w:rFonts w:ascii="Verdana" w:hAnsi="Verdana"/>
          <w:color w:val="000000"/>
          <w:lang w:val="en"/>
        </w:rPr>
        <w:t xml:space="preserve">. </w:t>
      </w:r>
    </w:p>
    <w:p w14:paraId="4E509AFC" w14:textId="77777777" w:rsidR="00000000" w:rsidRDefault="0023144C">
      <w:pPr>
        <w:spacing w:before="0" w:beforeAutospacing="0" w:after="0" w:afterAutospacing="0"/>
        <w:divId w:val="164982122"/>
        <w:rPr>
          <w:rFonts w:ascii="Verdana" w:eastAsia="Times New Roman" w:hAnsi="Verdana"/>
          <w:color w:val="000000"/>
          <w:lang w:val="en"/>
        </w:rPr>
      </w:pPr>
      <w:bookmarkStart w:id="113" w:name="AccessTokenRequest"/>
      <w:bookmarkEnd w:id="113"/>
    </w:p>
    <w:p w14:paraId="055686D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291112" w14:textId="77777777">
        <w:trPr>
          <w:divId w:val="164982122"/>
          <w:trHeight w:val="225"/>
          <w:tblCellSpacing w:w="15" w:type="dxa"/>
        </w:trPr>
        <w:tc>
          <w:tcPr>
            <w:tcW w:w="450" w:type="dxa"/>
            <w:shd w:val="clear" w:color="auto" w:fill="990000"/>
            <w:vAlign w:val="center"/>
            <w:hideMark/>
          </w:tcPr>
          <w:p w14:paraId="637FE961"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B80A96B" w14:textId="77777777" w:rsidR="00000000" w:rsidRDefault="0023144C">
      <w:pPr>
        <w:pStyle w:val="Heading3"/>
        <w:divId w:val="164982122"/>
        <w:rPr>
          <w:rFonts w:eastAsia="Times New Roman"/>
          <w:lang w:val="en"/>
        </w:rPr>
      </w:pPr>
      <w:bookmarkStart w:id="114" w:name="rfc.section.3.1.1"/>
      <w:bookmarkEnd w:id="114"/>
      <w:r>
        <w:rPr>
          <w:rFonts w:eastAsia="Times New Roman"/>
          <w:lang w:val="en"/>
        </w:rPr>
        <w:t>3.1.1.  Access Token Request</w:t>
      </w:r>
    </w:p>
    <w:p w14:paraId="41F04B75" w14:textId="77777777" w:rsidR="00000000" w:rsidRDefault="0023144C">
      <w:pPr>
        <w:pStyle w:val="NormalWeb"/>
        <w:divId w:val="164982122"/>
        <w:rPr>
          <w:rFonts w:ascii="Verdana" w:hAnsi="Verdana"/>
          <w:color w:val="000000"/>
          <w:lang w:val="en"/>
        </w:rPr>
      </w:pPr>
      <w:r>
        <w:rPr>
          <w:rFonts w:ascii="Verdana" w:hAnsi="Verdana"/>
          <w:color w:val="000000"/>
          <w:lang w:val="en"/>
        </w:rPr>
        <w:t>To obtain an Access Token, Refresh Token or ID Token, the Client MUST authenticate t</w:t>
      </w:r>
      <w:r>
        <w:rPr>
          <w:rFonts w:ascii="Verdana" w:hAnsi="Verdana"/>
          <w:color w:val="000000"/>
          <w:lang w:val="en"/>
        </w:rPr>
        <w:t xml:space="preserve">o the Token Endpoint using the authentication method registered for its </w:t>
      </w:r>
      <w:r>
        <w:rPr>
          <w:rStyle w:val="HTMLTypewriter"/>
          <w:lang w:val="en"/>
        </w:rPr>
        <w:t>client_id</w:t>
      </w:r>
      <w:r>
        <w:rPr>
          <w:rFonts w:ascii="Verdana" w:hAnsi="Verdana"/>
          <w:color w:val="000000"/>
          <w:lang w:val="en"/>
        </w:rPr>
        <w:t xml:space="preserve">, as documented in Section 2.2.1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w:t>
        </w:r>
        <w:r>
          <w:rPr>
            <w:rStyle w:val="Hyperlink"/>
            <w:rFonts w:ascii="Verdana" w:hAnsi="Verdana"/>
            <w:vanish/>
            <w:u w:val="none"/>
            <w:lang w:val="en"/>
          </w:rPr>
          <w:t>Sakimura, N., Bradley, J., Jones, M., de Medeiros, B., Mortimore, C., and E. Jay, “OpenID Connect Messages 1.0,” June 2013.)</w:t>
        </w:r>
      </w:hyperlink>
      <w:r>
        <w:rPr>
          <w:rFonts w:ascii="Verdana" w:hAnsi="Verdana"/>
          <w:color w:val="000000"/>
          <w:lang w:val="en"/>
        </w:rPr>
        <w:t xml:space="preserve"> [OpenID.Messages]. The Client sends the parameters via HTTPS </w:t>
      </w:r>
      <w:r>
        <w:rPr>
          <w:rStyle w:val="HTMLTypewriter"/>
          <w:lang w:val="en"/>
        </w:rPr>
        <w:t>POST</w:t>
      </w:r>
      <w:r>
        <w:rPr>
          <w:rFonts w:ascii="Verdana" w:hAnsi="Verdana"/>
          <w:color w:val="000000"/>
          <w:lang w:val="en"/>
        </w:rPr>
        <w:t xml:space="preserve"> to the Token Endpoint using Form Serialization, per </w:t>
      </w:r>
      <w:hyperlink w:anchor="form_serialization" w:history="1">
        <w:r>
          <w:rPr>
            <w:rStyle w:val="Hyperlink"/>
            <w:rFonts w:ascii="Verdana" w:hAnsi="Verdana"/>
            <w:u w:val="none"/>
            <w:lang w:val="en"/>
          </w:rPr>
          <w:t>Section 7.2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3A8B9C66"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following is a non-normative example </w:t>
      </w:r>
      <w:r>
        <w:rPr>
          <w:rFonts w:ascii="Verdana" w:hAnsi="Verdana"/>
          <w:color w:val="000000"/>
          <w:lang w:val="en"/>
        </w:rPr>
        <w:t xml:space="preserve">of an Access Token Request: </w:t>
      </w:r>
    </w:p>
    <w:p w14:paraId="18FBC72E" w14:textId="77777777" w:rsidR="00000000" w:rsidRDefault="0023144C" w:rsidP="0023144C">
      <w:pPr>
        <w:pStyle w:val="HTMLPreformatted"/>
        <w:ind w:left="1200" w:right="480"/>
        <w:divId w:val="33623285"/>
        <w:rPr>
          <w:lang w:val="en"/>
        </w:rPr>
      </w:pPr>
    </w:p>
    <w:p w14:paraId="0E14E630" w14:textId="77777777" w:rsidR="00000000" w:rsidRDefault="0023144C" w:rsidP="0023144C">
      <w:pPr>
        <w:pStyle w:val="HTMLPreformatted"/>
        <w:ind w:left="1200" w:right="480"/>
        <w:divId w:val="33623285"/>
        <w:rPr>
          <w:lang w:val="en"/>
        </w:rPr>
      </w:pPr>
      <w:r>
        <w:rPr>
          <w:lang w:val="en"/>
        </w:rPr>
        <w:t xml:space="preserve">  POST /token HTTP/1.1</w:t>
      </w:r>
    </w:p>
    <w:p w14:paraId="52CF74EF" w14:textId="77777777" w:rsidR="00000000" w:rsidRDefault="0023144C" w:rsidP="0023144C">
      <w:pPr>
        <w:pStyle w:val="HTMLPreformatted"/>
        <w:ind w:left="1200" w:right="480"/>
        <w:divId w:val="33623285"/>
        <w:rPr>
          <w:lang w:val="en"/>
        </w:rPr>
      </w:pPr>
      <w:r>
        <w:rPr>
          <w:lang w:val="en"/>
        </w:rPr>
        <w:t xml:space="preserve">  Host: server.example.com</w:t>
      </w:r>
    </w:p>
    <w:p w14:paraId="7BC5E92F" w14:textId="77777777" w:rsidR="00000000" w:rsidRDefault="0023144C" w:rsidP="0023144C">
      <w:pPr>
        <w:pStyle w:val="HTMLPreformatted"/>
        <w:ind w:left="1200" w:right="480"/>
        <w:divId w:val="33623285"/>
        <w:rPr>
          <w:lang w:val="en"/>
        </w:rPr>
      </w:pPr>
      <w:r>
        <w:rPr>
          <w:lang w:val="en"/>
        </w:rPr>
        <w:t xml:space="preserve">  Content-Type: application/x-www-form-urlencoded</w:t>
      </w:r>
    </w:p>
    <w:p w14:paraId="728FB3A5" w14:textId="77777777" w:rsidR="00000000" w:rsidRDefault="0023144C" w:rsidP="0023144C">
      <w:pPr>
        <w:pStyle w:val="HTMLPreformatted"/>
        <w:ind w:left="1200" w:right="480"/>
        <w:divId w:val="33623285"/>
        <w:rPr>
          <w:lang w:val="en"/>
        </w:rPr>
      </w:pPr>
      <w:r>
        <w:rPr>
          <w:lang w:val="en"/>
        </w:rPr>
        <w:t xml:space="preserve">  Authorization: Basic czZCaGRSa3F0MzpnWDFmQmF0M2JW</w:t>
      </w:r>
    </w:p>
    <w:p w14:paraId="0DEBBFA6" w14:textId="77777777" w:rsidR="00000000" w:rsidRDefault="0023144C" w:rsidP="0023144C">
      <w:pPr>
        <w:pStyle w:val="HTMLPreformatted"/>
        <w:ind w:left="1200" w:right="480"/>
        <w:divId w:val="33623285"/>
        <w:rPr>
          <w:lang w:val="en"/>
        </w:rPr>
      </w:pPr>
    </w:p>
    <w:p w14:paraId="2823FCC7" w14:textId="77777777" w:rsidR="00000000" w:rsidRDefault="0023144C" w:rsidP="0023144C">
      <w:pPr>
        <w:pStyle w:val="HTMLPreformatted"/>
        <w:ind w:left="1200" w:right="480"/>
        <w:divId w:val="33623285"/>
        <w:rPr>
          <w:lang w:val="en"/>
        </w:rPr>
      </w:pPr>
      <w:r>
        <w:rPr>
          <w:lang w:val="en"/>
        </w:rPr>
        <w:t xml:space="preserve">  grant_type=authorization_code&amp;code=SplxlOBeZQQYbYS6WxSbIA</w:t>
      </w:r>
    </w:p>
    <w:p w14:paraId="07A51DFC" w14:textId="77777777" w:rsidR="00000000" w:rsidRDefault="0023144C" w:rsidP="0023144C">
      <w:pPr>
        <w:pStyle w:val="HTMLPreformatted"/>
        <w:ind w:left="1200" w:right="480"/>
        <w:divId w:val="33623285"/>
        <w:rPr>
          <w:lang w:val="en"/>
        </w:rPr>
      </w:pPr>
      <w:r>
        <w:rPr>
          <w:lang w:val="en"/>
        </w:rPr>
        <w:t xml:space="preserve">    &amp;</w:t>
      </w:r>
      <w:r>
        <w:rPr>
          <w:lang w:val="en"/>
        </w:rPr>
        <w:t>redirect_uri=https%3A%2F%2Fclient.example.org%2Fcb</w:t>
      </w:r>
    </w:p>
    <w:p w14:paraId="647C0F2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Server MUST: </w:t>
      </w:r>
    </w:p>
    <w:p w14:paraId="065E5DBB" w14:textId="77777777" w:rsidR="00000000" w:rsidRDefault="0023144C">
      <w:pPr>
        <w:numPr>
          <w:ilvl w:val="0"/>
          <w:numId w:val="15"/>
        </w:numPr>
        <w:ind w:left="1680" w:right="960"/>
        <w:divId w:val="164982122"/>
        <w:rPr>
          <w:rFonts w:ascii="Verdana" w:eastAsia="Times New Roman" w:hAnsi="Verdana"/>
          <w:color w:val="000000"/>
          <w:lang w:val="en"/>
        </w:rPr>
        <w:pPrChange w:id="115" w:author="Author" w:date="2013-06-27T18:34:00Z">
          <w:pPr>
            <w:numPr>
              <w:numId w:val="52"/>
            </w:numPr>
            <w:tabs>
              <w:tab w:val="num" w:pos="720"/>
            </w:tabs>
            <w:ind w:left="720" w:right="960" w:hanging="360"/>
            <w:divId w:val="164982122"/>
          </w:pPr>
        </w:pPrChange>
      </w:pPr>
      <w:r>
        <w:rPr>
          <w:rFonts w:ascii="Verdana" w:eastAsia="Times New Roman" w:hAnsi="Verdana"/>
          <w:color w:val="000000"/>
          <w:lang w:val="en"/>
        </w:rPr>
        <w:t xml:space="preserve">Authenticate any Clients that were issued Client Credentials (or for which other Client Authentication methods can be used), </w:t>
      </w:r>
    </w:p>
    <w:p w14:paraId="6D3E8D7F" w14:textId="77777777" w:rsidR="00000000" w:rsidRDefault="0023144C">
      <w:pPr>
        <w:numPr>
          <w:ilvl w:val="0"/>
          <w:numId w:val="15"/>
        </w:numPr>
        <w:ind w:left="1680" w:right="960"/>
        <w:divId w:val="164982122"/>
        <w:rPr>
          <w:rFonts w:ascii="Verdana" w:eastAsia="Times New Roman" w:hAnsi="Verdana"/>
          <w:color w:val="000000"/>
          <w:lang w:val="en"/>
        </w:rPr>
        <w:pPrChange w:id="116" w:author="Author" w:date="2013-06-27T18:34:00Z">
          <w:pPr>
            <w:numPr>
              <w:numId w:val="52"/>
            </w:numPr>
            <w:tabs>
              <w:tab w:val="num" w:pos="720"/>
            </w:tabs>
            <w:ind w:left="720" w:right="960" w:hanging="360"/>
            <w:divId w:val="164982122"/>
          </w:pPr>
        </w:pPrChange>
      </w:pPr>
      <w:r>
        <w:rPr>
          <w:rFonts w:ascii="Verdana" w:eastAsia="Times New Roman" w:hAnsi="Verdana"/>
          <w:color w:val="000000"/>
          <w:lang w:val="en"/>
        </w:rPr>
        <w:t>Ensure the Authorization Code was issued to the</w:t>
      </w:r>
      <w:r>
        <w:rPr>
          <w:rFonts w:ascii="Verdana" w:eastAsia="Times New Roman" w:hAnsi="Verdana"/>
          <w:color w:val="000000"/>
          <w:lang w:val="en"/>
        </w:rPr>
        <w:t xml:space="preserve"> authenticated Client, </w:t>
      </w:r>
    </w:p>
    <w:p w14:paraId="13C734AE" w14:textId="77777777" w:rsidR="00000000" w:rsidRDefault="0023144C">
      <w:pPr>
        <w:numPr>
          <w:ilvl w:val="0"/>
          <w:numId w:val="15"/>
        </w:numPr>
        <w:ind w:left="1680" w:right="960"/>
        <w:divId w:val="164982122"/>
        <w:rPr>
          <w:rFonts w:ascii="Verdana" w:eastAsia="Times New Roman" w:hAnsi="Verdana"/>
          <w:color w:val="000000"/>
          <w:lang w:val="en"/>
        </w:rPr>
        <w:pPrChange w:id="117" w:author="Author" w:date="2013-06-27T18:34:00Z">
          <w:pPr>
            <w:numPr>
              <w:numId w:val="52"/>
            </w:numPr>
            <w:tabs>
              <w:tab w:val="num" w:pos="720"/>
            </w:tabs>
            <w:ind w:left="720" w:right="960" w:hanging="360"/>
            <w:divId w:val="164982122"/>
          </w:pPr>
        </w:pPrChange>
      </w:pPr>
      <w:r>
        <w:rPr>
          <w:rFonts w:ascii="Verdana" w:eastAsia="Times New Roman" w:hAnsi="Verdana"/>
          <w:color w:val="000000"/>
          <w:lang w:val="en"/>
        </w:rPr>
        <w:t xml:space="preserve">Verify that the Authorization Code is valid, and </w:t>
      </w:r>
    </w:p>
    <w:p w14:paraId="5C3CAE48" w14:textId="77777777" w:rsidR="00000000" w:rsidRDefault="0023144C">
      <w:pPr>
        <w:numPr>
          <w:ilvl w:val="0"/>
          <w:numId w:val="15"/>
        </w:numPr>
        <w:ind w:left="1680" w:right="960"/>
        <w:divId w:val="164982122"/>
        <w:rPr>
          <w:rFonts w:ascii="Verdana" w:eastAsia="Times New Roman" w:hAnsi="Verdana"/>
          <w:color w:val="000000"/>
          <w:lang w:val="en"/>
        </w:rPr>
        <w:pPrChange w:id="118" w:author="Author" w:date="2013-06-27T18:34:00Z">
          <w:pPr>
            <w:numPr>
              <w:numId w:val="52"/>
            </w:numPr>
            <w:tabs>
              <w:tab w:val="num" w:pos="720"/>
            </w:tabs>
            <w:ind w:left="720" w:right="960" w:hanging="360"/>
            <w:divId w:val="164982122"/>
          </w:pPr>
        </w:pPrChange>
      </w:pPr>
      <w:r>
        <w:rPr>
          <w:rFonts w:ascii="Verdana" w:eastAsia="Times New Roman" w:hAnsi="Verdana"/>
          <w:color w:val="000000"/>
          <w:lang w:val="en"/>
        </w:rPr>
        <w:t xml:space="preserve">Ensure that the Scheme, Host, Path, and Query Parameter segments in the </w:t>
      </w:r>
      <w:r>
        <w:rPr>
          <w:rStyle w:val="HTMLTypewriter"/>
          <w:lang w:val="en"/>
        </w:rPr>
        <w:t>redirect_uri</w:t>
      </w:r>
      <w:r>
        <w:rPr>
          <w:rFonts w:ascii="Verdana" w:eastAsia="Times New Roman" w:hAnsi="Verdana"/>
          <w:color w:val="000000"/>
          <w:lang w:val="en"/>
        </w:rPr>
        <w:t xml:space="preserve"> parameter are identical to the </w:t>
      </w:r>
      <w:r>
        <w:rPr>
          <w:rStyle w:val="HTMLTypewriter"/>
          <w:lang w:val="en"/>
        </w:rPr>
        <w:t>redirect_uri</w:t>
      </w:r>
      <w:r>
        <w:rPr>
          <w:rFonts w:ascii="Verdana" w:eastAsia="Times New Roman" w:hAnsi="Verdana"/>
          <w:color w:val="000000"/>
          <w:lang w:val="en"/>
        </w:rPr>
        <w:t xml:space="preserve"> parameter value that was included in the initial Auth</w:t>
      </w:r>
      <w:r>
        <w:rPr>
          <w:rFonts w:ascii="Verdana" w:eastAsia="Times New Roman" w:hAnsi="Verdana"/>
          <w:color w:val="000000"/>
          <w:lang w:val="en"/>
        </w:rPr>
        <w:t xml:space="preserve">orization Request. If the </w:t>
      </w:r>
      <w:r>
        <w:rPr>
          <w:rStyle w:val="HTMLTypewriter"/>
          <w:lang w:val="en"/>
        </w:rPr>
        <w:t>redirect_uri</w:t>
      </w:r>
      <w:r>
        <w:rPr>
          <w:rFonts w:ascii="Verdana" w:eastAsia="Times New Roman" w:hAnsi="Verdana"/>
          <w:color w:val="000000"/>
          <w:lang w:val="en"/>
        </w:rPr>
        <w:t xml:space="preserve"> parameter value not be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have included the parameter) or MAY proceed without an error (</w:t>
      </w:r>
      <w:r>
        <w:rPr>
          <w:rFonts w:ascii="Verdana" w:eastAsia="Times New Roman" w:hAnsi="Verdana"/>
          <w:color w:val="000000"/>
          <w:lang w:val="en"/>
        </w:rPr>
        <w:t xml:space="preserve">since OAuth 2.0 permits the parameter to be omitted in this case). </w:t>
      </w:r>
    </w:p>
    <w:p w14:paraId="1EF6ED67" w14:textId="77777777" w:rsidR="00000000" w:rsidRDefault="0023144C">
      <w:pPr>
        <w:spacing w:before="0" w:beforeAutospacing="0" w:after="0" w:afterAutospacing="0"/>
        <w:divId w:val="164982122"/>
        <w:rPr>
          <w:rFonts w:ascii="Verdana" w:eastAsia="Times New Roman" w:hAnsi="Verdana"/>
          <w:color w:val="000000"/>
          <w:lang w:val="en"/>
        </w:rPr>
      </w:pPr>
      <w:bookmarkStart w:id="119" w:name="AccessTokenResponse"/>
      <w:bookmarkEnd w:id="119"/>
    </w:p>
    <w:p w14:paraId="01FE5BD1"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2B0DA1A" w14:textId="77777777">
        <w:trPr>
          <w:divId w:val="164982122"/>
          <w:trHeight w:val="225"/>
          <w:tblCellSpacing w:w="15" w:type="dxa"/>
        </w:trPr>
        <w:tc>
          <w:tcPr>
            <w:tcW w:w="450" w:type="dxa"/>
            <w:shd w:val="clear" w:color="auto" w:fill="990000"/>
            <w:vAlign w:val="center"/>
            <w:hideMark/>
          </w:tcPr>
          <w:p w14:paraId="16151AC6"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ABDC75" w14:textId="77777777" w:rsidR="00000000" w:rsidRDefault="0023144C">
      <w:pPr>
        <w:pStyle w:val="Heading3"/>
        <w:divId w:val="164982122"/>
        <w:rPr>
          <w:rFonts w:eastAsia="Times New Roman"/>
          <w:lang w:val="en"/>
        </w:rPr>
      </w:pPr>
      <w:bookmarkStart w:id="120" w:name="rfc.section.3.1.2"/>
      <w:bookmarkEnd w:id="120"/>
      <w:r>
        <w:rPr>
          <w:rFonts w:eastAsia="Times New Roman"/>
          <w:lang w:val="en"/>
        </w:rPr>
        <w:t>3.1.2.  Access Token Response</w:t>
      </w:r>
    </w:p>
    <w:p w14:paraId="7D35332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Upon receipt of the Token Request, the Authorization Server MUST return either a successful response or an error response that corresponds to the received Authorization Code. </w:t>
      </w:r>
    </w:p>
    <w:p w14:paraId="7CF7E695" w14:textId="77777777" w:rsidR="00000000" w:rsidRDefault="0023144C">
      <w:pPr>
        <w:pStyle w:val="NormalWeb"/>
        <w:divId w:val="164982122"/>
        <w:rPr>
          <w:rFonts w:ascii="Verdana" w:hAnsi="Verdana"/>
          <w:color w:val="000000"/>
          <w:lang w:val="en"/>
        </w:rPr>
      </w:pPr>
      <w:r>
        <w:rPr>
          <w:rFonts w:ascii="Verdana" w:hAnsi="Verdana"/>
          <w:color w:val="000000"/>
          <w:lang w:val="en"/>
        </w:rPr>
        <w:t>A successful respo</w:t>
      </w:r>
      <w:r>
        <w:rPr>
          <w:rFonts w:ascii="Verdana" w:hAnsi="Verdana"/>
          <w:color w:val="000000"/>
          <w:lang w:val="en"/>
        </w:rPr>
        <w:t xml:space="preserve">nse returns the </w:t>
      </w:r>
      <w:r>
        <w:rPr>
          <w:rStyle w:val="HTMLTypewriter"/>
          <w:lang w:val="en"/>
        </w:rPr>
        <w:t>application/json</w:t>
      </w:r>
      <w:r>
        <w:rPr>
          <w:rFonts w:ascii="Verdana" w:hAnsi="Verdana"/>
          <w:color w:val="000000"/>
          <w:lang w:val="en"/>
        </w:rPr>
        <w:t xml:space="preserve"> media type and the response body is the Access Token Response documented in Section 2.2.3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w:t>
        </w:r>
        <w:r>
          <w:rPr>
            <w:rStyle w:val="Hyperlink"/>
            <w:rFonts w:ascii="Verdana" w:hAnsi="Verdana"/>
            <w:vanish/>
            <w:u w:val="none"/>
            <w:lang w:val="en"/>
          </w:rPr>
          <w:t>e, C., and E. Jay, “OpenID Connect Messages 1.0,” June 2013.)</w:t>
        </w:r>
      </w:hyperlink>
      <w:r>
        <w:rPr>
          <w:rFonts w:ascii="Verdana" w:hAnsi="Verdana"/>
          <w:color w:val="000000"/>
          <w:lang w:val="en"/>
        </w:rPr>
        <w:t xml:space="preserve"> [OpenID.Messages]. </w:t>
      </w:r>
    </w:p>
    <w:p w14:paraId="4D55E1B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a successful response: </w:t>
      </w:r>
    </w:p>
    <w:p w14:paraId="72C1A9A8" w14:textId="77777777" w:rsidR="00000000" w:rsidRDefault="0023144C" w:rsidP="0023144C">
      <w:pPr>
        <w:pStyle w:val="HTMLPreformatted"/>
        <w:ind w:left="1200" w:right="480"/>
        <w:divId w:val="590964701"/>
        <w:rPr>
          <w:lang w:val="en"/>
        </w:rPr>
      </w:pPr>
    </w:p>
    <w:p w14:paraId="0A96935C" w14:textId="77777777" w:rsidR="00000000" w:rsidRDefault="0023144C" w:rsidP="0023144C">
      <w:pPr>
        <w:pStyle w:val="HTMLPreformatted"/>
        <w:ind w:left="1200" w:right="480"/>
        <w:divId w:val="590964701"/>
        <w:rPr>
          <w:lang w:val="en"/>
        </w:rPr>
      </w:pPr>
      <w:r>
        <w:rPr>
          <w:lang w:val="en"/>
        </w:rPr>
        <w:t xml:space="preserve">  HTTP/1.1 200 OK</w:t>
      </w:r>
    </w:p>
    <w:p w14:paraId="4D9FF7AE" w14:textId="77777777" w:rsidR="00000000" w:rsidRDefault="0023144C" w:rsidP="0023144C">
      <w:pPr>
        <w:pStyle w:val="HTMLPreformatted"/>
        <w:ind w:left="1200" w:right="480"/>
        <w:divId w:val="590964701"/>
        <w:rPr>
          <w:lang w:val="en"/>
        </w:rPr>
      </w:pPr>
      <w:r>
        <w:rPr>
          <w:lang w:val="en"/>
        </w:rPr>
        <w:t xml:space="preserve">  Content-Type: application/json</w:t>
      </w:r>
    </w:p>
    <w:p w14:paraId="0CED9E17" w14:textId="77777777" w:rsidR="00000000" w:rsidRDefault="0023144C" w:rsidP="0023144C">
      <w:pPr>
        <w:pStyle w:val="HTMLPreformatted"/>
        <w:ind w:left="1200" w:right="480"/>
        <w:divId w:val="590964701"/>
        <w:rPr>
          <w:lang w:val="en"/>
        </w:rPr>
      </w:pPr>
      <w:r>
        <w:rPr>
          <w:lang w:val="en"/>
        </w:rPr>
        <w:t xml:space="preserve">  Cache-Control: no-store</w:t>
      </w:r>
    </w:p>
    <w:p w14:paraId="12D67D99" w14:textId="77777777" w:rsidR="00000000" w:rsidRDefault="0023144C" w:rsidP="0023144C">
      <w:pPr>
        <w:pStyle w:val="HTMLPreformatted"/>
        <w:ind w:left="1200" w:right="480"/>
        <w:divId w:val="590964701"/>
        <w:rPr>
          <w:lang w:val="en"/>
        </w:rPr>
      </w:pPr>
      <w:r>
        <w:rPr>
          <w:lang w:val="en"/>
        </w:rPr>
        <w:t xml:space="preserve">  Pragma: no-cache</w:t>
      </w:r>
    </w:p>
    <w:p w14:paraId="499D149F" w14:textId="77777777" w:rsidR="00000000" w:rsidRDefault="0023144C" w:rsidP="0023144C">
      <w:pPr>
        <w:pStyle w:val="HTMLPreformatted"/>
        <w:ind w:left="1200" w:right="480"/>
        <w:divId w:val="590964701"/>
        <w:rPr>
          <w:lang w:val="en"/>
        </w:rPr>
      </w:pPr>
    </w:p>
    <w:p w14:paraId="2A2D00E3" w14:textId="77777777" w:rsidR="00000000" w:rsidRDefault="0023144C" w:rsidP="0023144C">
      <w:pPr>
        <w:pStyle w:val="HTMLPreformatted"/>
        <w:ind w:left="1200" w:right="480"/>
        <w:divId w:val="590964701"/>
        <w:rPr>
          <w:lang w:val="en"/>
        </w:rPr>
      </w:pPr>
      <w:r>
        <w:rPr>
          <w:lang w:val="en"/>
        </w:rPr>
        <w:t xml:space="preserve">  {</w:t>
      </w:r>
    </w:p>
    <w:p w14:paraId="1B87D83D" w14:textId="77777777" w:rsidR="00000000" w:rsidRDefault="0023144C" w:rsidP="0023144C">
      <w:pPr>
        <w:pStyle w:val="HTMLPreformatted"/>
        <w:ind w:left="1200" w:right="480"/>
        <w:divId w:val="590964701"/>
        <w:rPr>
          <w:lang w:val="en"/>
        </w:rPr>
      </w:pPr>
      <w:r>
        <w:rPr>
          <w:lang w:val="en"/>
        </w:rPr>
        <w:t xml:space="preserve">   </w:t>
      </w:r>
      <w:r>
        <w:rPr>
          <w:lang w:val="en"/>
        </w:rPr>
        <w:t>"access_token": "SlAV32hkKG",</w:t>
      </w:r>
    </w:p>
    <w:p w14:paraId="457F527C" w14:textId="77777777" w:rsidR="00000000" w:rsidRDefault="0023144C" w:rsidP="0023144C">
      <w:pPr>
        <w:pStyle w:val="HTMLPreformatted"/>
        <w:ind w:left="1200" w:right="480"/>
        <w:divId w:val="590964701"/>
        <w:rPr>
          <w:lang w:val="en"/>
        </w:rPr>
      </w:pPr>
      <w:r>
        <w:rPr>
          <w:lang w:val="en"/>
        </w:rPr>
        <w:t xml:space="preserve">   "token_type": "Bearer",</w:t>
      </w:r>
    </w:p>
    <w:p w14:paraId="408C2CF9" w14:textId="77777777" w:rsidR="00000000" w:rsidRDefault="0023144C" w:rsidP="0023144C">
      <w:pPr>
        <w:pStyle w:val="HTMLPreformatted"/>
        <w:ind w:left="1200" w:right="480"/>
        <w:divId w:val="590964701"/>
        <w:rPr>
          <w:lang w:val="en"/>
        </w:rPr>
      </w:pPr>
      <w:r>
        <w:rPr>
          <w:lang w:val="en"/>
        </w:rPr>
        <w:t xml:space="preserve">   "refresh_token": "8xLOxBtZp8",</w:t>
      </w:r>
    </w:p>
    <w:p w14:paraId="5CA622B3" w14:textId="77777777" w:rsidR="00000000" w:rsidRDefault="0023144C" w:rsidP="0023144C">
      <w:pPr>
        <w:pStyle w:val="HTMLPreformatted"/>
        <w:ind w:left="1200" w:right="480"/>
        <w:divId w:val="590964701"/>
        <w:rPr>
          <w:lang w:val="en"/>
        </w:rPr>
      </w:pPr>
      <w:r>
        <w:rPr>
          <w:lang w:val="en"/>
        </w:rPr>
        <w:t xml:space="preserve">   "expires_in": 3600,</w:t>
      </w:r>
    </w:p>
    <w:p w14:paraId="6C8E097D" w14:textId="77777777" w:rsidR="00000000" w:rsidRDefault="0023144C" w:rsidP="0023144C">
      <w:pPr>
        <w:pStyle w:val="HTMLPreformatted"/>
        <w:ind w:left="1200" w:right="480"/>
        <w:divId w:val="590964701"/>
        <w:rPr>
          <w:lang w:val="en"/>
        </w:rPr>
      </w:pPr>
      <w:r>
        <w:rPr>
          <w:lang w:val="en"/>
        </w:rPr>
        <w:t xml:space="preserve">   "id_token": "eyJhbGciOiJSUzI1NiJ9.ew0KICAgICJpc3MiOiAiaHR0cDovL</w:t>
      </w:r>
    </w:p>
    <w:p w14:paraId="200EDFCC" w14:textId="77777777" w:rsidR="00000000" w:rsidRDefault="0023144C" w:rsidP="0023144C">
      <w:pPr>
        <w:pStyle w:val="HTMLPreformatted"/>
        <w:ind w:left="1200" w:right="480"/>
        <w:divId w:val="590964701"/>
        <w:rPr>
          <w:lang w:val="en"/>
        </w:rPr>
      </w:pPr>
      <w:r>
        <w:rPr>
          <w:lang w:val="en"/>
        </w:rPr>
        <w:t xml:space="preserve">     3NlcnZlci5leGFtcGxlLmNvbSIsDQogICAgInVzZXJfaWQiOiAiMjQ4Mjg5NzYxM</w:t>
      </w:r>
    </w:p>
    <w:p w14:paraId="75AC516C" w14:textId="77777777" w:rsidR="00000000" w:rsidRDefault="0023144C" w:rsidP="0023144C">
      <w:pPr>
        <w:pStyle w:val="HTMLPreformatted"/>
        <w:ind w:left="1200" w:right="480"/>
        <w:divId w:val="590964701"/>
        <w:rPr>
          <w:lang w:val="en"/>
        </w:rPr>
      </w:pPr>
      <w:r>
        <w:rPr>
          <w:lang w:val="en"/>
        </w:rPr>
        <w:t xml:space="preserve">     </w:t>
      </w:r>
      <w:r>
        <w:rPr>
          <w:lang w:val="en"/>
        </w:rPr>
        <w:t>DAxIiwNCiAgICAiYXVkIjogInM2QmhkUmtxdDMiLA0KICAgICJub25jZSI6ICJuL</w:t>
      </w:r>
    </w:p>
    <w:p w14:paraId="6EBCA4E7" w14:textId="77777777" w:rsidR="00000000" w:rsidRDefault="0023144C" w:rsidP="0023144C">
      <w:pPr>
        <w:pStyle w:val="HTMLPreformatted"/>
        <w:ind w:left="1200" w:right="480"/>
        <w:divId w:val="590964701"/>
        <w:rPr>
          <w:lang w:val="en"/>
        </w:rPr>
      </w:pPr>
      <w:r>
        <w:rPr>
          <w:lang w:val="en"/>
        </w:rPr>
        <w:t xml:space="preserve">     TBTNl9XekEyTWoiLA0KICAgICJleHAiOiAxMzExMjgxOTcwLA0KICAgICJpYXQiO</w:t>
      </w:r>
    </w:p>
    <w:p w14:paraId="560F17BF" w14:textId="77777777" w:rsidR="00000000" w:rsidRDefault="0023144C" w:rsidP="0023144C">
      <w:pPr>
        <w:pStyle w:val="HTMLPreformatted"/>
        <w:ind w:left="1200" w:right="480"/>
        <w:divId w:val="590964701"/>
        <w:rPr>
          <w:lang w:val="en"/>
        </w:rPr>
      </w:pPr>
      <w:r>
        <w:rPr>
          <w:lang w:val="en"/>
        </w:rPr>
        <w:t xml:space="preserve">     iAxMzExMjgwOTcwDQp9.lsQI_KNHpl58YY24G9tUHXr3Yp7OKYnEaVpRL0KI4szT</w:t>
      </w:r>
    </w:p>
    <w:p w14:paraId="1C0ECE89" w14:textId="77777777" w:rsidR="00000000" w:rsidRDefault="0023144C" w:rsidP="0023144C">
      <w:pPr>
        <w:pStyle w:val="HTMLPreformatted"/>
        <w:ind w:left="1200" w:right="480"/>
        <w:divId w:val="590964701"/>
        <w:rPr>
          <w:lang w:val="en"/>
        </w:rPr>
      </w:pPr>
      <w:r>
        <w:rPr>
          <w:lang w:val="en"/>
        </w:rPr>
        <w:t xml:space="preserve">     D6GXpZcgxIpkOCcajyDiIv62R9rBWASV191Akk1BM36gUM</w:t>
      </w:r>
      <w:r>
        <w:rPr>
          <w:lang w:val="en"/>
        </w:rPr>
        <w:t>m8H5s8xyxNdRfBViCa</w:t>
      </w:r>
    </w:p>
    <w:p w14:paraId="7F161091" w14:textId="77777777" w:rsidR="00000000" w:rsidRDefault="0023144C" w:rsidP="0023144C">
      <w:pPr>
        <w:pStyle w:val="HTMLPreformatted"/>
        <w:ind w:left="1200" w:right="480"/>
        <w:divId w:val="590964701"/>
        <w:rPr>
          <w:lang w:val="en"/>
        </w:rPr>
      </w:pPr>
      <w:r>
        <w:rPr>
          <w:lang w:val="en"/>
        </w:rPr>
        <w:t xml:space="preserve">     xTqHA7X_vV3U-tSWl6McR5qaSJaNQBpg1oGPjZdPG7zWCG-yEJC4-Fbx2FPOS7-h</w:t>
      </w:r>
    </w:p>
    <w:p w14:paraId="0C8690BA" w14:textId="77777777" w:rsidR="00000000" w:rsidRDefault="0023144C" w:rsidP="0023144C">
      <w:pPr>
        <w:pStyle w:val="HTMLPreformatted"/>
        <w:ind w:left="1200" w:right="480"/>
        <w:divId w:val="590964701"/>
        <w:rPr>
          <w:lang w:val="en"/>
        </w:rPr>
      </w:pPr>
      <w:r>
        <w:rPr>
          <w:lang w:val="en"/>
        </w:rPr>
        <w:t xml:space="preserve">     5V0k33O5Okd-OoDUKoFPMd6ur5cIwsNyBazcsHdFHqWlCby5nl_HZdW-PHq0gjzy</w:t>
      </w:r>
    </w:p>
    <w:p w14:paraId="216AE166" w14:textId="77777777" w:rsidR="00000000" w:rsidRDefault="0023144C" w:rsidP="0023144C">
      <w:pPr>
        <w:pStyle w:val="HTMLPreformatted"/>
        <w:ind w:left="1200" w:right="480"/>
        <w:divId w:val="590964701"/>
        <w:rPr>
          <w:lang w:val="en"/>
        </w:rPr>
      </w:pPr>
      <w:r>
        <w:rPr>
          <w:lang w:val="en"/>
        </w:rPr>
        <w:t xml:space="preserve">     JydB5eYIvOfOHYBRVML9fKwdOLM2xVxJsPwvy3BqlVKc593p2WwItIg52ILWrc6A</w:t>
      </w:r>
    </w:p>
    <w:p w14:paraId="1C55D7E1" w14:textId="77777777" w:rsidR="00000000" w:rsidRDefault="0023144C" w:rsidP="0023144C">
      <w:pPr>
        <w:pStyle w:val="HTMLPreformatted"/>
        <w:ind w:left="1200" w:right="480"/>
        <w:divId w:val="590964701"/>
        <w:rPr>
          <w:lang w:val="en"/>
        </w:rPr>
      </w:pPr>
      <w:r>
        <w:rPr>
          <w:lang w:val="en"/>
        </w:rPr>
        <w:t xml:space="preserve">     tqkqHxKsAXLVyAoVInYkl_</w:t>
      </w:r>
      <w:r>
        <w:rPr>
          <w:lang w:val="en"/>
        </w:rPr>
        <w:t>NDBkCqYe2KgNJFzfEC8g"</w:t>
      </w:r>
    </w:p>
    <w:p w14:paraId="244793B4" w14:textId="77777777" w:rsidR="00000000" w:rsidRDefault="0023144C" w:rsidP="0023144C">
      <w:pPr>
        <w:pStyle w:val="HTMLPreformatted"/>
        <w:ind w:left="1200" w:right="480"/>
        <w:divId w:val="590964701"/>
        <w:rPr>
          <w:lang w:val="en"/>
        </w:rPr>
      </w:pPr>
      <w:r>
        <w:rPr>
          <w:lang w:val="en"/>
        </w:rPr>
        <w:t xml:space="preserve">  }</w:t>
      </w:r>
    </w:p>
    <w:p w14:paraId="68FA265F" w14:textId="77777777" w:rsidR="00000000" w:rsidRDefault="0023144C">
      <w:pPr>
        <w:spacing w:before="0" w:beforeAutospacing="0" w:after="0" w:afterAutospacing="0"/>
        <w:divId w:val="164982122"/>
        <w:rPr>
          <w:rFonts w:ascii="Verdana" w:eastAsia="Times New Roman" w:hAnsi="Verdana"/>
          <w:color w:val="000000"/>
          <w:lang w:val="en"/>
        </w:rPr>
      </w:pPr>
      <w:bookmarkStart w:id="121" w:name="AccessTokenErrorResponse"/>
      <w:bookmarkEnd w:id="121"/>
    </w:p>
    <w:p w14:paraId="5F9EFD60"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307105" w14:textId="77777777">
        <w:trPr>
          <w:divId w:val="164982122"/>
          <w:trHeight w:val="225"/>
          <w:tblCellSpacing w:w="15" w:type="dxa"/>
        </w:trPr>
        <w:tc>
          <w:tcPr>
            <w:tcW w:w="450" w:type="dxa"/>
            <w:shd w:val="clear" w:color="auto" w:fill="990000"/>
            <w:vAlign w:val="center"/>
            <w:hideMark/>
          </w:tcPr>
          <w:p w14:paraId="716B372B"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6CA529" w14:textId="77777777" w:rsidR="00000000" w:rsidRDefault="0023144C">
      <w:pPr>
        <w:pStyle w:val="Heading3"/>
        <w:divId w:val="164982122"/>
        <w:rPr>
          <w:rFonts w:eastAsia="Times New Roman"/>
          <w:lang w:val="en"/>
        </w:rPr>
      </w:pPr>
      <w:bookmarkStart w:id="122" w:name="rfc.section.3.1.3"/>
      <w:bookmarkEnd w:id="122"/>
      <w:r>
        <w:rPr>
          <w:rFonts w:eastAsia="Times New Roman"/>
          <w:lang w:val="en"/>
        </w:rPr>
        <w:t>3.1.3.  Access Token Error Response</w:t>
      </w:r>
    </w:p>
    <w:p w14:paraId="6D08CF4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If the Token Request is invalid or unauthorized, the </w:t>
      </w:r>
      <w:r>
        <w:rPr>
          <w:rFonts w:ascii="Verdana" w:hAnsi="Verdana"/>
          <w:color w:val="000000"/>
          <w:lang w:val="en"/>
        </w:rPr>
        <w:t xml:space="preserve">Authorization Server constructs the response by returning the Token Error Response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w:t>
        </w:r>
        <w:r>
          <w:rPr>
            <w:rStyle w:val="Hyperlink"/>
            <w:rFonts w:ascii="Verdana" w:hAnsi="Verdana"/>
            <w:vanish/>
            <w:u w:val="none"/>
            <w:lang w:val="en"/>
          </w:rPr>
          <w:t>OpenID Connect Messages 1.0,” June 2013.)</w:t>
        </w:r>
      </w:hyperlink>
      <w:r>
        <w:rPr>
          <w:rFonts w:ascii="Verdana" w:hAnsi="Verdana"/>
          <w:color w:val="000000"/>
          <w:lang w:val="en"/>
        </w:rPr>
        <w:t xml:space="preserve"> [OpenID.Messages] in the entity body of the HTTP response using the </w:t>
      </w:r>
      <w:r>
        <w:rPr>
          <w:rStyle w:val="HTMLTypewriter"/>
          <w:lang w:val="en"/>
        </w:rPr>
        <w:t>application/json</w:t>
      </w:r>
      <w:r>
        <w:rPr>
          <w:rFonts w:ascii="Verdana" w:hAnsi="Verdana"/>
          <w:color w:val="000000"/>
          <w:lang w:val="en"/>
        </w:rPr>
        <w:t xml:space="preserve"> media type with HTTP response code 400. </w:t>
      </w:r>
    </w:p>
    <w:p w14:paraId="060528F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w:t>
      </w:r>
    </w:p>
    <w:p w14:paraId="0F0178E8" w14:textId="77777777" w:rsidR="00000000" w:rsidRDefault="0023144C" w:rsidP="0023144C">
      <w:pPr>
        <w:pStyle w:val="HTMLPreformatted"/>
        <w:ind w:left="1200" w:right="480"/>
        <w:divId w:val="957031854"/>
        <w:rPr>
          <w:lang w:val="en"/>
        </w:rPr>
      </w:pPr>
    </w:p>
    <w:p w14:paraId="46880258" w14:textId="77777777" w:rsidR="00000000" w:rsidRDefault="0023144C" w:rsidP="0023144C">
      <w:pPr>
        <w:pStyle w:val="HTMLPreformatted"/>
        <w:ind w:left="1200" w:right="480"/>
        <w:divId w:val="957031854"/>
        <w:rPr>
          <w:lang w:val="en"/>
        </w:rPr>
      </w:pPr>
      <w:r>
        <w:rPr>
          <w:lang w:val="en"/>
        </w:rPr>
        <w:t xml:space="preserve">  HTTP/1.1 400 Bad Request</w:t>
      </w:r>
    </w:p>
    <w:p w14:paraId="6ACECE4C" w14:textId="77777777" w:rsidR="00000000" w:rsidRDefault="0023144C" w:rsidP="0023144C">
      <w:pPr>
        <w:pStyle w:val="HTMLPreformatted"/>
        <w:ind w:left="1200" w:right="480"/>
        <w:divId w:val="957031854"/>
        <w:rPr>
          <w:lang w:val="en"/>
        </w:rPr>
      </w:pPr>
      <w:r>
        <w:rPr>
          <w:lang w:val="en"/>
        </w:rPr>
        <w:t xml:space="preserve">  Content-Type: appli</w:t>
      </w:r>
      <w:r>
        <w:rPr>
          <w:lang w:val="en"/>
        </w:rPr>
        <w:t>cation/json</w:t>
      </w:r>
    </w:p>
    <w:p w14:paraId="1ACD1BC5" w14:textId="77777777" w:rsidR="00000000" w:rsidRDefault="0023144C" w:rsidP="0023144C">
      <w:pPr>
        <w:pStyle w:val="HTMLPreformatted"/>
        <w:ind w:left="1200" w:right="480"/>
        <w:divId w:val="957031854"/>
        <w:rPr>
          <w:lang w:val="en"/>
        </w:rPr>
      </w:pPr>
      <w:r>
        <w:rPr>
          <w:lang w:val="en"/>
        </w:rPr>
        <w:t xml:space="preserve">  Cache-Control: no-store</w:t>
      </w:r>
    </w:p>
    <w:p w14:paraId="49AF063E" w14:textId="77777777" w:rsidR="00000000" w:rsidRDefault="0023144C" w:rsidP="0023144C">
      <w:pPr>
        <w:pStyle w:val="HTMLPreformatted"/>
        <w:ind w:left="1200" w:right="480"/>
        <w:divId w:val="957031854"/>
        <w:rPr>
          <w:lang w:val="en"/>
        </w:rPr>
      </w:pPr>
      <w:r>
        <w:rPr>
          <w:lang w:val="en"/>
        </w:rPr>
        <w:t xml:space="preserve">  Pragma: no-cache</w:t>
      </w:r>
    </w:p>
    <w:p w14:paraId="5A8F62C5" w14:textId="77777777" w:rsidR="00000000" w:rsidRDefault="0023144C" w:rsidP="0023144C">
      <w:pPr>
        <w:pStyle w:val="HTMLPreformatted"/>
        <w:ind w:left="1200" w:right="480"/>
        <w:divId w:val="957031854"/>
        <w:rPr>
          <w:lang w:val="en"/>
        </w:rPr>
      </w:pPr>
    </w:p>
    <w:p w14:paraId="49CD0F22" w14:textId="77777777" w:rsidR="00000000" w:rsidRDefault="0023144C" w:rsidP="0023144C">
      <w:pPr>
        <w:pStyle w:val="HTMLPreformatted"/>
        <w:ind w:left="1200" w:right="480"/>
        <w:divId w:val="957031854"/>
        <w:rPr>
          <w:lang w:val="en"/>
        </w:rPr>
      </w:pPr>
      <w:r>
        <w:rPr>
          <w:lang w:val="en"/>
        </w:rPr>
        <w:t xml:space="preserve">  {</w:t>
      </w:r>
    </w:p>
    <w:p w14:paraId="5ACA76F3" w14:textId="77777777" w:rsidR="00000000" w:rsidRDefault="0023144C" w:rsidP="0023144C">
      <w:pPr>
        <w:pStyle w:val="HTMLPreformatted"/>
        <w:ind w:left="1200" w:right="480"/>
        <w:divId w:val="957031854"/>
        <w:rPr>
          <w:lang w:val="en"/>
        </w:rPr>
      </w:pPr>
      <w:r>
        <w:rPr>
          <w:lang w:val="en"/>
        </w:rPr>
        <w:t xml:space="preserve">   "error": "invalid_request"</w:t>
      </w:r>
    </w:p>
    <w:p w14:paraId="24421BD3" w14:textId="77777777" w:rsidR="00000000" w:rsidRDefault="0023144C" w:rsidP="0023144C">
      <w:pPr>
        <w:pStyle w:val="HTMLPreformatted"/>
        <w:ind w:left="1200" w:right="480"/>
        <w:divId w:val="957031854"/>
        <w:rPr>
          <w:lang w:val="en"/>
        </w:rPr>
      </w:pPr>
      <w:r>
        <w:rPr>
          <w:lang w:val="en"/>
        </w:rPr>
        <w:t xml:space="preserve">  }</w:t>
      </w:r>
    </w:p>
    <w:p w14:paraId="17323570" w14:textId="77777777" w:rsidR="00000000" w:rsidRDefault="0023144C">
      <w:pPr>
        <w:spacing w:before="0" w:beforeAutospacing="0" w:after="0" w:afterAutospacing="0"/>
        <w:divId w:val="164982122"/>
        <w:rPr>
          <w:rFonts w:ascii="Verdana" w:eastAsia="Times New Roman" w:hAnsi="Verdana"/>
          <w:color w:val="000000"/>
          <w:lang w:val="en"/>
        </w:rPr>
      </w:pPr>
      <w:bookmarkStart w:id="123" w:name="RefreshingAccessToken"/>
      <w:bookmarkEnd w:id="123"/>
    </w:p>
    <w:p w14:paraId="7C38BD9C"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C059032" w14:textId="77777777">
        <w:trPr>
          <w:divId w:val="164982122"/>
          <w:trHeight w:val="225"/>
          <w:tblCellSpacing w:w="15" w:type="dxa"/>
        </w:trPr>
        <w:tc>
          <w:tcPr>
            <w:tcW w:w="450" w:type="dxa"/>
            <w:shd w:val="clear" w:color="auto" w:fill="990000"/>
            <w:vAlign w:val="center"/>
            <w:hideMark/>
          </w:tcPr>
          <w:p w14:paraId="27CF0528"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C799EA4" w14:textId="77777777" w:rsidR="00000000" w:rsidRDefault="0023144C">
      <w:pPr>
        <w:pStyle w:val="Heading3"/>
        <w:divId w:val="164982122"/>
        <w:rPr>
          <w:rFonts w:eastAsia="Times New Roman"/>
          <w:lang w:val="en"/>
        </w:rPr>
      </w:pPr>
      <w:bookmarkStart w:id="124" w:name="rfc.section.3.2"/>
      <w:bookmarkEnd w:id="124"/>
      <w:r>
        <w:rPr>
          <w:rFonts w:eastAsia="Times New Roman"/>
          <w:lang w:val="en"/>
        </w:rPr>
        <w:t>3.2.  Refreshing Access Token</w:t>
      </w:r>
    </w:p>
    <w:p w14:paraId="30C7B03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documented in </w:t>
      </w:r>
      <w:r>
        <w:rPr>
          <w:rFonts w:ascii="Verdana" w:hAnsi="Verdana"/>
          <w:color w:val="000000"/>
          <w:lang w:val="en"/>
        </w:rPr>
        <w:t xml:space="preserve">Section 2.2.1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The Client sends the paramet</w:t>
      </w:r>
      <w:r>
        <w:rPr>
          <w:rFonts w:ascii="Verdana" w:hAnsi="Verdana"/>
          <w:color w:val="000000"/>
          <w:lang w:val="en"/>
        </w:rPr>
        <w:t xml:space="preserve">ers via HTTPS </w:t>
      </w:r>
      <w:r>
        <w:rPr>
          <w:rStyle w:val="HTMLTypewriter"/>
          <w:lang w:val="en"/>
        </w:rPr>
        <w:t>POST</w:t>
      </w:r>
      <w:r>
        <w:rPr>
          <w:rFonts w:ascii="Verdana" w:hAnsi="Verdana"/>
          <w:color w:val="000000"/>
          <w:lang w:val="en"/>
        </w:rPr>
        <w:t xml:space="preserve"> to the Token Endpoint using Form Serialization, per </w:t>
      </w:r>
      <w:hyperlink w:anchor="form_serialization" w:history="1">
        <w:r>
          <w:rPr>
            <w:rStyle w:val="Hyperlink"/>
            <w:rFonts w:ascii="Verdana" w:hAnsi="Verdana"/>
            <w:u w:val="none"/>
            <w:lang w:val="en"/>
          </w:rPr>
          <w:t>Section 7.2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w:t>
        </w:r>
        <w:r>
          <w:rPr>
            <w:rStyle w:val="Hyperlink"/>
            <w:rFonts w:ascii="Verdana" w:hAnsi="Verdana"/>
            <w:vanish/>
            <w:u w:val="none"/>
            <w:lang w:val="en"/>
          </w:rPr>
          <w:t>Framework,” October 2012.)</w:t>
        </w:r>
      </w:hyperlink>
      <w:r>
        <w:rPr>
          <w:rFonts w:ascii="Verdana" w:hAnsi="Verdana"/>
          <w:color w:val="000000"/>
          <w:lang w:val="en"/>
        </w:rPr>
        <w:t xml:space="preserve"> [RFC6749]: </w:t>
      </w:r>
    </w:p>
    <w:p w14:paraId="77BF7E5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Authorization Server MUST validate the Refresh Token. </w:t>
      </w:r>
    </w:p>
    <w:p w14:paraId="085E2247" w14:textId="77777777" w:rsidR="00000000" w:rsidRDefault="0023144C">
      <w:pPr>
        <w:spacing w:before="0" w:beforeAutospacing="0" w:after="0" w:afterAutospacing="0"/>
        <w:divId w:val="164982122"/>
        <w:rPr>
          <w:rFonts w:ascii="Verdana" w:eastAsia="Times New Roman" w:hAnsi="Verdana"/>
          <w:color w:val="000000"/>
          <w:lang w:val="en"/>
        </w:rPr>
      </w:pPr>
      <w:bookmarkStart w:id="125" w:name="RefreshTokenResponse"/>
      <w:bookmarkEnd w:id="125"/>
    </w:p>
    <w:p w14:paraId="1E55B578"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DED6EE" w14:textId="77777777">
        <w:trPr>
          <w:divId w:val="164982122"/>
          <w:trHeight w:val="225"/>
          <w:tblCellSpacing w:w="15" w:type="dxa"/>
        </w:trPr>
        <w:tc>
          <w:tcPr>
            <w:tcW w:w="450" w:type="dxa"/>
            <w:shd w:val="clear" w:color="auto" w:fill="990000"/>
            <w:vAlign w:val="center"/>
            <w:hideMark/>
          </w:tcPr>
          <w:p w14:paraId="591F6E7F"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0E8254D" w14:textId="77777777" w:rsidR="00000000" w:rsidRDefault="0023144C">
      <w:pPr>
        <w:pStyle w:val="Heading3"/>
        <w:divId w:val="164982122"/>
        <w:rPr>
          <w:rFonts w:eastAsia="Times New Roman"/>
          <w:lang w:val="en"/>
        </w:rPr>
      </w:pPr>
      <w:bookmarkStart w:id="126" w:name="rfc.section.3.2.1"/>
      <w:bookmarkEnd w:id="126"/>
      <w:r>
        <w:rPr>
          <w:rFonts w:eastAsia="Times New Roman"/>
          <w:lang w:val="en"/>
        </w:rPr>
        <w:t>3.2.1.  Refresh Token Response</w:t>
      </w:r>
    </w:p>
    <w:p w14:paraId="14EBE7B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Upon receipt of the Refresh Token Request, the Authorization Server MUST return either a successful response or an error response that corresponds to the </w:t>
      </w:r>
      <w:r>
        <w:rPr>
          <w:rFonts w:ascii="Verdana" w:hAnsi="Verdana"/>
          <w:color w:val="000000"/>
          <w:lang w:val="en"/>
        </w:rPr>
        <w:t xml:space="preserve">received Refresh Token. </w:t>
      </w:r>
    </w:p>
    <w:p w14:paraId="392460B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Upon successful validation of the Refresh Token, a successful response returns the </w:t>
      </w:r>
      <w:r>
        <w:rPr>
          <w:rStyle w:val="HTMLTypewriter"/>
          <w:lang w:val="en"/>
        </w:rPr>
        <w:t>application/json</w:t>
      </w:r>
      <w:r>
        <w:rPr>
          <w:rFonts w:ascii="Verdana" w:hAnsi="Verdana"/>
          <w:color w:val="000000"/>
          <w:lang w:val="en"/>
        </w:rPr>
        <w:t xml:space="preserve"> media type and the response body is the Access Token Response of Section 2.2.3 of </w:t>
      </w:r>
      <w:hyperlink w:anchor="OpenID.Messages" w:history="1">
        <w:r>
          <w:rPr>
            <w:rStyle w:val="Hyperlink"/>
            <w:rFonts w:ascii="Verdana" w:hAnsi="Verdana"/>
            <w:u w:val="none"/>
            <w:lang w:val="en"/>
          </w:rPr>
          <w:t>OpenID Conn</w:t>
        </w:r>
        <w:r>
          <w:rPr>
            <w:rStyle w:val="Hyperlink"/>
            <w:rFonts w:ascii="Verdana" w:hAnsi="Verdana"/>
            <w:u w:val="none"/>
            <w:lang w:val="en"/>
          </w:rPr>
          <w:t>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except that it MUST NOT return an </w:t>
      </w:r>
      <w:r>
        <w:rPr>
          <w:rStyle w:val="HTMLTypewriter"/>
          <w:lang w:val="en"/>
        </w:rPr>
        <w:t>id_token</w:t>
      </w:r>
      <w:r>
        <w:rPr>
          <w:rFonts w:ascii="Verdana" w:hAnsi="Verdana"/>
          <w:color w:val="000000"/>
          <w:lang w:val="en"/>
        </w:rPr>
        <w:t xml:space="preserve">. </w:t>
      </w:r>
    </w:p>
    <w:p w14:paraId="439F508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a </w:t>
      </w:r>
      <w:r>
        <w:rPr>
          <w:rFonts w:ascii="Verdana" w:hAnsi="Verdana"/>
          <w:color w:val="000000"/>
          <w:lang w:val="en"/>
        </w:rPr>
        <w:t xml:space="preserve">Refresh Token Request and response: </w:t>
      </w:r>
    </w:p>
    <w:p w14:paraId="51E040A6" w14:textId="77777777" w:rsidR="00000000" w:rsidRDefault="0023144C" w:rsidP="0023144C">
      <w:pPr>
        <w:pStyle w:val="HTMLPreformatted"/>
        <w:ind w:left="1200" w:right="480"/>
        <w:divId w:val="238369695"/>
        <w:rPr>
          <w:lang w:val="en"/>
        </w:rPr>
      </w:pPr>
    </w:p>
    <w:p w14:paraId="231D0DB4" w14:textId="77777777" w:rsidR="00000000" w:rsidRDefault="0023144C" w:rsidP="0023144C">
      <w:pPr>
        <w:pStyle w:val="HTMLPreformatted"/>
        <w:ind w:left="1200" w:right="480"/>
        <w:divId w:val="238369695"/>
        <w:rPr>
          <w:lang w:val="en"/>
        </w:rPr>
      </w:pPr>
      <w:r>
        <w:rPr>
          <w:lang w:val="en"/>
        </w:rPr>
        <w:t xml:space="preserve">  POST /token HTTP/1.1</w:t>
      </w:r>
    </w:p>
    <w:p w14:paraId="2CA36D5C" w14:textId="77777777" w:rsidR="00000000" w:rsidRDefault="0023144C" w:rsidP="0023144C">
      <w:pPr>
        <w:pStyle w:val="HTMLPreformatted"/>
        <w:ind w:left="1200" w:right="480"/>
        <w:divId w:val="238369695"/>
        <w:rPr>
          <w:lang w:val="en"/>
        </w:rPr>
      </w:pPr>
      <w:r>
        <w:rPr>
          <w:lang w:val="en"/>
        </w:rPr>
        <w:t xml:space="preserve">  Host: server.example.com</w:t>
      </w:r>
    </w:p>
    <w:p w14:paraId="14A73A64" w14:textId="77777777" w:rsidR="00000000" w:rsidRDefault="0023144C" w:rsidP="0023144C">
      <w:pPr>
        <w:pStyle w:val="HTMLPreformatted"/>
        <w:ind w:left="1200" w:right="480"/>
        <w:divId w:val="238369695"/>
        <w:rPr>
          <w:lang w:val="en"/>
        </w:rPr>
      </w:pPr>
      <w:r>
        <w:rPr>
          <w:lang w:val="en"/>
        </w:rPr>
        <w:t xml:space="preserve">  Content-Type: application/x-www-form-urlencoded</w:t>
      </w:r>
    </w:p>
    <w:p w14:paraId="6E77CB3E" w14:textId="77777777" w:rsidR="00000000" w:rsidRDefault="0023144C" w:rsidP="0023144C">
      <w:pPr>
        <w:pStyle w:val="HTMLPreformatted"/>
        <w:ind w:left="1200" w:right="480"/>
        <w:divId w:val="238369695"/>
        <w:rPr>
          <w:lang w:val="en"/>
        </w:rPr>
      </w:pPr>
    </w:p>
    <w:p w14:paraId="04BCFD37" w14:textId="77777777" w:rsidR="00000000" w:rsidRDefault="0023144C" w:rsidP="0023144C">
      <w:pPr>
        <w:pStyle w:val="HTMLPreformatted"/>
        <w:ind w:left="1200" w:right="480"/>
        <w:divId w:val="238369695"/>
        <w:rPr>
          <w:lang w:val="en"/>
        </w:rPr>
      </w:pPr>
      <w:r>
        <w:rPr>
          <w:lang w:val="en"/>
        </w:rPr>
        <w:t xml:space="preserve">  client_id=s6BhdRkqt3</w:t>
      </w:r>
    </w:p>
    <w:p w14:paraId="614AEBD6" w14:textId="77777777" w:rsidR="00000000" w:rsidRDefault="0023144C" w:rsidP="0023144C">
      <w:pPr>
        <w:pStyle w:val="HTMLPreformatted"/>
        <w:ind w:left="1200" w:right="480"/>
        <w:divId w:val="238369695"/>
        <w:rPr>
          <w:lang w:val="en"/>
        </w:rPr>
      </w:pPr>
      <w:r>
        <w:rPr>
          <w:lang w:val="en"/>
        </w:rPr>
        <w:t xml:space="preserve">    &amp;client_secret=some_secret12345</w:t>
      </w:r>
    </w:p>
    <w:p w14:paraId="12466E2D" w14:textId="77777777" w:rsidR="00000000" w:rsidRDefault="0023144C" w:rsidP="0023144C">
      <w:pPr>
        <w:pStyle w:val="HTMLPreformatted"/>
        <w:ind w:left="1200" w:right="480"/>
        <w:divId w:val="238369695"/>
        <w:rPr>
          <w:lang w:val="en"/>
        </w:rPr>
      </w:pPr>
      <w:r>
        <w:rPr>
          <w:lang w:val="en"/>
        </w:rPr>
        <w:t xml:space="preserve">    &amp;grant_type=refresh_token</w:t>
      </w:r>
    </w:p>
    <w:p w14:paraId="32FD6A5F" w14:textId="77777777" w:rsidR="00000000" w:rsidRDefault="0023144C" w:rsidP="0023144C">
      <w:pPr>
        <w:pStyle w:val="HTMLPreformatted"/>
        <w:ind w:left="1200" w:right="480"/>
        <w:divId w:val="238369695"/>
        <w:rPr>
          <w:lang w:val="en"/>
        </w:rPr>
      </w:pPr>
      <w:r>
        <w:rPr>
          <w:lang w:val="en"/>
        </w:rPr>
        <w:t xml:space="preserve">    &amp;</w:t>
      </w:r>
      <w:r>
        <w:rPr>
          <w:lang w:val="en"/>
        </w:rPr>
        <w:t>refresh_token=8xLOxBtZp8</w:t>
      </w:r>
    </w:p>
    <w:p w14:paraId="3EE696ED" w14:textId="77777777" w:rsidR="00000000" w:rsidRDefault="0023144C" w:rsidP="0023144C">
      <w:pPr>
        <w:pStyle w:val="HTMLPreformatted"/>
        <w:ind w:left="1200" w:right="480"/>
        <w:divId w:val="238369695"/>
        <w:rPr>
          <w:lang w:val="en"/>
        </w:rPr>
      </w:pPr>
      <w:r>
        <w:rPr>
          <w:lang w:val="en"/>
        </w:rPr>
        <w:t xml:space="preserve">    &amp;scope=openid%20profile</w:t>
      </w:r>
    </w:p>
    <w:p w14:paraId="2F38E8D3" w14:textId="77777777" w:rsidR="00000000" w:rsidRDefault="0023144C" w:rsidP="0023144C">
      <w:pPr>
        <w:pStyle w:val="HTMLPreformatted"/>
        <w:ind w:left="1200" w:right="480"/>
        <w:divId w:val="238369695"/>
        <w:rPr>
          <w:lang w:val="en"/>
        </w:rPr>
      </w:pPr>
    </w:p>
    <w:p w14:paraId="3548C19E" w14:textId="77777777" w:rsidR="00000000" w:rsidRDefault="0023144C" w:rsidP="0023144C">
      <w:pPr>
        <w:pStyle w:val="HTMLPreformatted"/>
        <w:ind w:left="1200" w:right="480"/>
        <w:divId w:val="238369695"/>
        <w:rPr>
          <w:lang w:val="en"/>
        </w:rPr>
      </w:pPr>
      <w:r>
        <w:rPr>
          <w:lang w:val="en"/>
        </w:rPr>
        <w:t xml:space="preserve">  HTTP/1.1 200 OK</w:t>
      </w:r>
    </w:p>
    <w:p w14:paraId="43389181" w14:textId="77777777" w:rsidR="00000000" w:rsidRDefault="0023144C" w:rsidP="0023144C">
      <w:pPr>
        <w:pStyle w:val="HTMLPreformatted"/>
        <w:ind w:left="1200" w:right="480"/>
        <w:divId w:val="238369695"/>
        <w:rPr>
          <w:lang w:val="en"/>
        </w:rPr>
      </w:pPr>
      <w:r>
        <w:rPr>
          <w:lang w:val="en"/>
        </w:rPr>
        <w:t xml:space="preserve">  Content-Type: application/json</w:t>
      </w:r>
    </w:p>
    <w:p w14:paraId="6C32EA29" w14:textId="77777777" w:rsidR="00000000" w:rsidRDefault="0023144C" w:rsidP="0023144C">
      <w:pPr>
        <w:pStyle w:val="HTMLPreformatted"/>
        <w:ind w:left="1200" w:right="480"/>
        <w:divId w:val="238369695"/>
        <w:rPr>
          <w:lang w:val="en"/>
        </w:rPr>
      </w:pPr>
      <w:r>
        <w:rPr>
          <w:lang w:val="en"/>
        </w:rPr>
        <w:t xml:space="preserve">  Cache-Control: no-store</w:t>
      </w:r>
    </w:p>
    <w:p w14:paraId="784E2119" w14:textId="77777777" w:rsidR="00000000" w:rsidRDefault="0023144C" w:rsidP="0023144C">
      <w:pPr>
        <w:pStyle w:val="HTMLPreformatted"/>
        <w:ind w:left="1200" w:right="480"/>
        <w:divId w:val="238369695"/>
        <w:rPr>
          <w:lang w:val="en"/>
        </w:rPr>
      </w:pPr>
      <w:r>
        <w:rPr>
          <w:lang w:val="en"/>
        </w:rPr>
        <w:t xml:space="preserve">  Pragma: no-cache</w:t>
      </w:r>
    </w:p>
    <w:p w14:paraId="6858C62C" w14:textId="77777777" w:rsidR="00000000" w:rsidRDefault="0023144C" w:rsidP="0023144C">
      <w:pPr>
        <w:pStyle w:val="HTMLPreformatted"/>
        <w:ind w:left="1200" w:right="480"/>
        <w:divId w:val="238369695"/>
        <w:rPr>
          <w:lang w:val="en"/>
        </w:rPr>
      </w:pPr>
    </w:p>
    <w:p w14:paraId="30B77D32" w14:textId="77777777" w:rsidR="00000000" w:rsidRDefault="0023144C" w:rsidP="0023144C">
      <w:pPr>
        <w:pStyle w:val="HTMLPreformatted"/>
        <w:ind w:left="1200" w:right="480"/>
        <w:divId w:val="238369695"/>
        <w:rPr>
          <w:lang w:val="en"/>
        </w:rPr>
      </w:pPr>
      <w:r>
        <w:rPr>
          <w:lang w:val="en"/>
        </w:rPr>
        <w:t xml:space="preserve">  {</w:t>
      </w:r>
    </w:p>
    <w:p w14:paraId="0A4AC0A2" w14:textId="77777777" w:rsidR="00000000" w:rsidRDefault="0023144C" w:rsidP="0023144C">
      <w:pPr>
        <w:pStyle w:val="HTMLPreformatted"/>
        <w:ind w:left="1200" w:right="480"/>
        <w:divId w:val="238369695"/>
        <w:rPr>
          <w:lang w:val="en"/>
        </w:rPr>
      </w:pPr>
      <w:r>
        <w:rPr>
          <w:lang w:val="en"/>
        </w:rPr>
        <w:t xml:space="preserve">   "access_token": "TlBN45jURg",</w:t>
      </w:r>
    </w:p>
    <w:p w14:paraId="70CCB5AE" w14:textId="77777777" w:rsidR="00000000" w:rsidRDefault="0023144C" w:rsidP="0023144C">
      <w:pPr>
        <w:pStyle w:val="HTMLPreformatted"/>
        <w:ind w:left="1200" w:right="480"/>
        <w:divId w:val="238369695"/>
        <w:rPr>
          <w:lang w:val="en"/>
        </w:rPr>
      </w:pPr>
      <w:r>
        <w:rPr>
          <w:lang w:val="en"/>
        </w:rPr>
        <w:t xml:space="preserve">   "token_type": "Bearer",</w:t>
      </w:r>
    </w:p>
    <w:p w14:paraId="7862C234" w14:textId="77777777" w:rsidR="00000000" w:rsidRDefault="0023144C" w:rsidP="0023144C">
      <w:pPr>
        <w:pStyle w:val="HTMLPreformatted"/>
        <w:ind w:left="1200" w:right="480"/>
        <w:divId w:val="238369695"/>
        <w:rPr>
          <w:lang w:val="en"/>
        </w:rPr>
      </w:pPr>
      <w:r>
        <w:rPr>
          <w:lang w:val="en"/>
        </w:rPr>
        <w:t xml:space="preserve">   "refresh_token": "9yNOxJtZa5",</w:t>
      </w:r>
    </w:p>
    <w:p w14:paraId="7FC1379A" w14:textId="77777777" w:rsidR="00000000" w:rsidRDefault="0023144C" w:rsidP="0023144C">
      <w:pPr>
        <w:pStyle w:val="HTMLPreformatted"/>
        <w:ind w:left="1200" w:right="480"/>
        <w:divId w:val="238369695"/>
        <w:rPr>
          <w:lang w:val="en"/>
        </w:rPr>
      </w:pPr>
      <w:r>
        <w:rPr>
          <w:lang w:val="en"/>
        </w:rPr>
        <w:t xml:space="preserve">   "exp</w:t>
      </w:r>
      <w:r>
        <w:rPr>
          <w:lang w:val="en"/>
        </w:rPr>
        <w:t>ires_in": 3600</w:t>
      </w:r>
    </w:p>
    <w:p w14:paraId="327F12BF" w14:textId="77777777" w:rsidR="00000000" w:rsidRDefault="0023144C" w:rsidP="0023144C">
      <w:pPr>
        <w:pStyle w:val="HTMLPreformatted"/>
        <w:ind w:left="1200" w:right="480"/>
        <w:divId w:val="238369695"/>
        <w:rPr>
          <w:lang w:val="en"/>
        </w:rPr>
      </w:pPr>
      <w:r>
        <w:rPr>
          <w:lang w:val="en"/>
        </w:rPr>
        <w:t xml:space="preserve">  }</w:t>
      </w:r>
    </w:p>
    <w:p w14:paraId="4FFEF058" w14:textId="77777777" w:rsidR="00000000" w:rsidRDefault="0023144C">
      <w:pPr>
        <w:spacing w:before="0" w:beforeAutospacing="0" w:after="0" w:afterAutospacing="0"/>
        <w:divId w:val="164982122"/>
        <w:rPr>
          <w:rFonts w:ascii="Verdana" w:eastAsia="Times New Roman" w:hAnsi="Verdana"/>
          <w:color w:val="000000"/>
          <w:lang w:val="en"/>
        </w:rPr>
      </w:pPr>
      <w:bookmarkStart w:id="127" w:name="RefreshTokenErrorResponse"/>
      <w:bookmarkEnd w:id="127"/>
    </w:p>
    <w:p w14:paraId="02573A56"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25CA8A3" w14:textId="77777777">
        <w:trPr>
          <w:divId w:val="164982122"/>
          <w:trHeight w:val="225"/>
          <w:tblCellSpacing w:w="15" w:type="dxa"/>
        </w:trPr>
        <w:tc>
          <w:tcPr>
            <w:tcW w:w="450" w:type="dxa"/>
            <w:shd w:val="clear" w:color="auto" w:fill="990000"/>
            <w:vAlign w:val="center"/>
            <w:hideMark/>
          </w:tcPr>
          <w:p w14:paraId="6765AAF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7BE5D10" w14:textId="77777777" w:rsidR="00000000" w:rsidRDefault="0023144C">
      <w:pPr>
        <w:pStyle w:val="Heading3"/>
        <w:divId w:val="164982122"/>
        <w:rPr>
          <w:rFonts w:eastAsia="Times New Roman"/>
          <w:lang w:val="en"/>
        </w:rPr>
      </w:pPr>
      <w:bookmarkStart w:id="128" w:name="rfc.section.3.2.2"/>
      <w:bookmarkEnd w:id="128"/>
      <w:r>
        <w:rPr>
          <w:rFonts w:eastAsia="Times New Roman"/>
          <w:lang w:val="en"/>
        </w:rPr>
        <w:t xml:space="preserve">3.2.2.  </w:t>
      </w:r>
      <w:r>
        <w:rPr>
          <w:rFonts w:eastAsia="Times New Roman"/>
          <w:lang w:val="en"/>
        </w:rPr>
        <w:t>Refresh Token Error Response</w:t>
      </w:r>
    </w:p>
    <w:p w14:paraId="5D05259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If the Refresh Token Request is invalid or unauthorized, the 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w:t>
        </w:r>
        <w:r>
          <w:rPr>
            <w:rStyle w:val="Hyperlink"/>
            <w:rFonts w:ascii="Verdana" w:hAnsi="Verdana"/>
            <w:vanish/>
            <w:u w:val="none"/>
            <w:lang w:val="en"/>
          </w:rPr>
          <w:t>amework,” October 2012.)</w:t>
        </w:r>
      </w:hyperlink>
      <w:r>
        <w:rPr>
          <w:rFonts w:ascii="Verdana" w:hAnsi="Verdana"/>
          <w:color w:val="000000"/>
          <w:lang w:val="en"/>
        </w:rPr>
        <w:t xml:space="preserve"> [RFC6749]. </w:t>
      </w:r>
    </w:p>
    <w:p w14:paraId="297F4E7F" w14:textId="77777777" w:rsidR="00000000" w:rsidRDefault="0023144C">
      <w:pPr>
        <w:spacing w:before="0" w:beforeAutospacing="0" w:after="0" w:afterAutospacing="0"/>
        <w:divId w:val="164982122"/>
        <w:rPr>
          <w:rFonts w:ascii="Verdana" w:eastAsia="Times New Roman" w:hAnsi="Verdana"/>
          <w:color w:val="000000"/>
          <w:lang w:val="en"/>
        </w:rPr>
      </w:pPr>
      <w:bookmarkStart w:id="129" w:name="userinfo"/>
      <w:bookmarkEnd w:id="129"/>
    </w:p>
    <w:p w14:paraId="13F32CAA"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1C9CAD" w14:textId="77777777">
        <w:trPr>
          <w:divId w:val="164982122"/>
          <w:trHeight w:val="225"/>
          <w:tblCellSpacing w:w="15" w:type="dxa"/>
        </w:trPr>
        <w:tc>
          <w:tcPr>
            <w:tcW w:w="450" w:type="dxa"/>
            <w:shd w:val="clear" w:color="auto" w:fill="990000"/>
            <w:vAlign w:val="center"/>
            <w:hideMark/>
          </w:tcPr>
          <w:p w14:paraId="73053704"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B35504" w14:textId="77777777" w:rsidR="00000000" w:rsidRDefault="0023144C">
      <w:pPr>
        <w:pStyle w:val="Heading3"/>
        <w:divId w:val="164982122"/>
        <w:rPr>
          <w:rFonts w:eastAsia="Times New Roman"/>
          <w:lang w:val="en"/>
        </w:rPr>
      </w:pPr>
      <w:bookmarkStart w:id="130" w:name="rfc.section.4"/>
      <w:bookmarkEnd w:id="130"/>
      <w:r>
        <w:rPr>
          <w:rFonts w:eastAsia="Times New Roman"/>
          <w:lang w:val="en"/>
        </w:rPr>
        <w:t>4.  UserInfo Endpoint</w:t>
      </w:r>
    </w:p>
    <w:p w14:paraId="48D14ED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To obtain the requested Claims about the End-User, the Client makes a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request to the UserInfo Endpoint as in Se</w:t>
      </w:r>
      <w:r>
        <w:rPr>
          <w:rFonts w:ascii="Verdana" w:hAnsi="Verdana"/>
          <w:color w:val="000000"/>
          <w:lang w:val="en"/>
        </w:rPr>
        <w:t xml:space="preserve">ction 2.3.1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w:t>
      </w:r>
    </w:p>
    <w:p w14:paraId="20C9BC5C" w14:textId="77777777" w:rsidR="00000000" w:rsidRDefault="0023144C">
      <w:pPr>
        <w:pStyle w:val="NormalWeb"/>
        <w:divId w:val="164982122"/>
        <w:rPr>
          <w:rFonts w:ascii="Verdana" w:hAnsi="Verdana"/>
          <w:color w:val="000000"/>
          <w:lang w:val="en"/>
        </w:rPr>
      </w:pPr>
      <w:r>
        <w:rPr>
          <w:rFonts w:ascii="Verdana" w:hAnsi="Verdana"/>
          <w:color w:val="000000"/>
          <w:lang w:val="en"/>
        </w:rPr>
        <w:t>Communication with the UserIn</w:t>
      </w:r>
      <w:r>
        <w:rPr>
          <w:rFonts w:ascii="Verdana" w:hAnsi="Verdana"/>
          <w:color w:val="000000"/>
          <w:lang w:val="en"/>
        </w:rPr>
        <w:t xml:space="preserve">fo Endpoint MUST utilize TLS. See </w:t>
      </w:r>
      <w:hyperlink w:anchor="TLS_requirements" w:history="1">
        <w:r>
          <w:rPr>
            <w:rStyle w:val="Hyperlink"/>
            <w:rFonts w:ascii="Verdana" w:hAnsi="Verdana"/>
            <w:u w:val="none"/>
            <w:lang w:val="en"/>
          </w:rPr>
          <w:t>Section 9.2</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764BE8B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UserInfo Endpoint. </w:t>
      </w:r>
    </w:p>
    <w:p w14:paraId="592C9A4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UserInfo Endpoint MUST accept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1F26E31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UserInfo Endpoint SHOULD support the use of </w:t>
      </w:r>
      <w:hyperlink w:anchor="CORS" w:history="1">
        <w:r>
          <w:rPr>
            <w:rStyle w:val="Hyperlink"/>
            <w:rFonts w:ascii="Verdana" w:hAnsi="Verdana"/>
            <w:u w:val="none"/>
            <w:lang w:val="en"/>
          </w:rPr>
          <w:t>Cross Origi</w:t>
        </w:r>
        <w:r>
          <w:rPr>
            <w:rStyle w:val="Hyperlink"/>
            <w:rFonts w:ascii="Verdana" w:hAnsi="Verdana"/>
            <w:u w:val="none"/>
            <w:lang w:val="en"/>
          </w:rPr>
          <w:t>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[CORS] and or other methods as appropriate to enable Java Script Clients to access the endpoint. </w:t>
      </w:r>
    </w:p>
    <w:p w14:paraId="31E1DE24" w14:textId="77777777" w:rsidR="00000000" w:rsidRDefault="0023144C">
      <w:pPr>
        <w:spacing w:before="0" w:beforeAutospacing="0" w:after="0" w:afterAutospacing="0"/>
        <w:divId w:val="164982122"/>
        <w:rPr>
          <w:rFonts w:ascii="Verdana" w:eastAsia="Times New Roman" w:hAnsi="Verdana"/>
          <w:color w:val="000000"/>
          <w:lang w:val="en"/>
        </w:rPr>
      </w:pPr>
      <w:bookmarkStart w:id="131" w:name="UserInfoRequest"/>
      <w:bookmarkEnd w:id="131"/>
    </w:p>
    <w:p w14:paraId="4113D22F"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0065FB8" w14:textId="77777777">
        <w:trPr>
          <w:divId w:val="164982122"/>
          <w:trHeight w:val="225"/>
          <w:tblCellSpacing w:w="15" w:type="dxa"/>
        </w:trPr>
        <w:tc>
          <w:tcPr>
            <w:tcW w:w="450" w:type="dxa"/>
            <w:shd w:val="clear" w:color="auto" w:fill="990000"/>
            <w:vAlign w:val="center"/>
            <w:hideMark/>
          </w:tcPr>
          <w:p w14:paraId="30733D60"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F92F980" w14:textId="77777777" w:rsidR="00000000" w:rsidRDefault="0023144C">
      <w:pPr>
        <w:pStyle w:val="Heading3"/>
        <w:divId w:val="164982122"/>
        <w:rPr>
          <w:rFonts w:eastAsia="Times New Roman"/>
          <w:lang w:val="en"/>
        </w:rPr>
      </w:pPr>
      <w:bookmarkStart w:id="132" w:name="rfc.section.4.1"/>
      <w:bookmarkEnd w:id="132"/>
      <w:r>
        <w:rPr>
          <w:rFonts w:eastAsia="Times New Roman"/>
          <w:lang w:val="en"/>
        </w:rPr>
        <w:t>4.1.  UserInfo Request</w:t>
      </w:r>
    </w:p>
    <w:p w14:paraId="647A6D4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Client SHOULD send the UserInfo Request defined in </w:t>
      </w:r>
      <w:r>
        <w:rPr>
          <w:rFonts w:ascii="Verdana" w:hAnsi="Verdana"/>
          <w:color w:val="000000"/>
          <w:lang w:val="en"/>
        </w:rPr>
        <w:t xml:space="preserve">Section 2.3.1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either in an HTTPS </w:t>
      </w:r>
      <w:r>
        <w:rPr>
          <w:rStyle w:val="HTMLTypewriter"/>
          <w:lang w:val="en"/>
        </w:rPr>
        <w:t>GET</w:t>
      </w:r>
      <w:r>
        <w:rPr>
          <w:rFonts w:ascii="Verdana" w:hAnsi="Verdana"/>
          <w:color w:val="000000"/>
          <w:lang w:val="en"/>
        </w:rPr>
        <w:t xml:space="preserve"> </w:t>
      </w:r>
      <w:r>
        <w:rPr>
          <w:rFonts w:ascii="Verdana" w:hAnsi="Verdana"/>
          <w:color w:val="000000"/>
          <w:lang w:val="en"/>
        </w:rPr>
        <w:t xml:space="preserve">or HTTPS </w:t>
      </w:r>
      <w:r>
        <w:rPr>
          <w:rStyle w:val="HTMLTypewriter"/>
          <w:lang w:val="en"/>
        </w:rPr>
        <w:t>POST</w:t>
      </w:r>
      <w:r>
        <w:rPr>
          <w:rFonts w:ascii="Verdana" w:hAnsi="Verdana"/>
          <w:color w:val="000000"/>
          <w:lang w:val="en"/>
        </w:rPr>
        <w:t xml:space="preserve"> request. </w:t>
      </w:r>
    </w:p>
    <w:p w14:paraId="47C01FF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Access Token obtained from an OpenID Connect Authorization Request MUST be sent as a Bearer Token. Section 2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w:t>
        </w:r>
        <w:r>
          <w:rPr>
            <w:rStyle w:val="Hyperlink"/>
            <w:rFonts w:ascii="Verdana" w:hAnsi="Verdana"/>
            <w:vanish/>
            <w:u w:val="none"/>
            <w:lang w:val="en"/>
          </w:rPr>
          <w:t xml:space="preserve"> Framework: Bearer Token Usage,” October 2012.)</w:t>
        </w:r>
      </w:hyperlink>
      <w:r>
        <w:rPr>
          <w:rFonts w:ascii="Verdana" w:hAnsi="Verdana"/>
          <w:color w:val="000000"/>
          <w:lang w:val="en"/>
        </w:rPr>
        <w:t xml:space="preserve"> [RFC6750] specification documents the permissible methods of sending the Access Token. </w:t>
      </w:r>
    </w:p>
    <w:p w14:paraId="3096AC95"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It is RECOMMENDED that the Client use the </w:t>
      </w:r>
      <w:r>
        <w:rPr>
          <w:rStyle w:val="HTMLTypewriter"/>
          <w:lang w:val="en"/>
        </w:rPr>
        <w:t>Authorization</w:t>
      </w:r>
      <w:r>
        <w:rPr>
          <w:rFonts w:ascii="Verdana" w:hAnsi="Verdana"/>
          <w:color w:val="000000"/>
          <w:lang w:val="en"/>
        </w:rPr>
        <w:t xml:space="preserve"> header field method for all requests and that they use the </w:t>
      </w:r>
      <w:r>
        <w:rPr>
          <w:rStyle w:val="HTMLTypewriter"/>
          <w:lang w:val="en"/>
        </w:rPr>
        <w:t>GET</w:t>
      </w:r>
      <w:r>
        <w:rPr>
          <w:rFonts w:ascii="Verdana" w:hAnsi="Verdana"/>
          <w:color w:val="000000"/>
          <w:lang w:val="en"/>
        </w:rPr>
        <w:t xml:space="preserve"> m</w:t>
      </w:r>
      <w:r>
        <w:rPr>
          <w:rFonts w:ascii="Verdana" w:hAnsi="Verdana"/>
          <w:color w:val="000000"/>
          <w:lang w:val="en"/>
        </w:rPr>
        <w:t xml:space="preserve">ethod. </w:t>
      </w:r>
    </w:p>
    <w:p w14:paraId="1F679AE9"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following is a non-normative example of a UserInfo request: </w:t>
      </w:r>
    </w:p>
    <w:p w14:paraId="64AE9AC2" w14:textId="77777777" w:rsidR="00000000" w:rsidRDefault="0023144C" w:rsidP="0023144C">
      <w:pPr>
        <w:pStyle w:val="HTMLPreformatted"/>
        <w:ind w:left="1200" w:right="480"/>
        <w:divId w:val="1562252578"/>
        <w:rPr>
          <w:lang w:val="en"/>
        </w:rPr>
      </w:pPr>
    </w:p>
    <w:p w14:paraId="1973F492" w14:textId="77777777" w:rsidR="00000000" w:rsidRDefault="0023144C" w:rsidP="0023144C">
      <w:pPr>
        <w:pStyle w:val="HTMLPreformatted"/>
        <w:ind w:left="1200" w:right="480"/>
        <w:divId w:val="1562252578"/>
        <w:rPr>
          <w:lang w:val="en"/>
        </w:rPr>
      </w:pPr>
      <w:r>
        <w:rPr>
          <w:lang w:val="en"/>
        </w:rPr>
        <w:t xml:space="preserve">  GET /userinfo HTTP/1.1</w:t>
      </w:r>
    </w:p>
    <w:p w14:paraId="107A54B1" w14:textId="77777777" w:rsidR="00000000" w:rsidRDefault="0023144C" w:rsidP="0023144C">
      <w:pPr>
        <w:pStyle w:val="HTMLPreformatted"/>
        <w:ind w:left="1200" w:right="480"/>
        <w:divId w:val="1562252578"/>
        <w:rPr>
          <w:lang w:val="en"/>
        </w:rPr>
      </w:pPr>
      <w:r>
        <w:rPr>
          <w:lang w:val="en"/>
        </w:rPr>
        <w:t xml:space="preserve">  Host: server.example.com</w:t>
      </w:r>
    </w:p>
    <w:p w14:paraId="400FC100" w14:textId="77777777" w:rsidR="00000000" w:rsidRDefault="0023144C" w:rsidP="0023144C">
      <w:pPr>
        <w:pStyle w:val="HTMLPreformatted"/>
        <w:ind w:left="1200" w:right="480"/>
        <w:divId w:val="1562252578"/>
        <w:rPr>
          <w:lang w:val="en"/>
        </w:rPr>
      </w:pPr>
      <w:r>
        <w:rPr>
          <w:lang w:val="en"/>
        </w:rPr>
        <w:t xml:space="preserve">  Authorization: Bearer SlAV32hkKG</w:t>
      </w:r>
    </w:p>
    <w:p w14:paraId="376BE768" w14:textId="77777777" w:rsidR="00000000" w:rsidRDefault="0023144C">
      <w:pPr>
        <w:spacing w:before="0" w:beforeAutospacing="0" w:after="0" w:afterAutospacing="0"/>
        <w:divId w:val="164982122"/>
        <w:rPr>
          <w:rFonts w:ascii="Verdana" w:eastAsia="Times New Roman" w:hAnsi="Verdana"/>
          <w:color w:val="000000"/>
          <w:lang w:val="en"/>
        </w:rPr>
      </w:pPr>
      <w:bookmarkStart w:id="133" w:name="UserInfoResponse"/>
      <w:bookmarkEnd w:id="133"/>
    </w:p>
    <w:p w14:paraId="4199426B"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3ED7C08" w14:textId="77777777">
        <w:trPr>
          <w:divId w:val="164982122"/>
          <w:trHeight w:val="225"/>
          <w:tblCellSpacing w:w="15" w:type="dxa"/>
        </w:trPr>
        <w:tc>
          <w:tcPr>
            <w:tcW w:w="450" w:type="dxa"/>
            <w:shd w:val="clear" w:color="auto" w:fill="990000"/>
            <w:vAlign w:val="center"/>
            <w:hideMark/>
          </w:tcPr>
          <w:p w14:paraId="2F95E135"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BC0736" w14:textId="77777777" w:rsidR="00000000" w:rsidRDefault="0023144C">
      <w:pPr>
        <w:pStyle w:val="Heading3"/>
        <w:divId w:val="164982122"/>
        <w:rPr>
          <w:rFonts w:eastAsia="Times New Roman"/>
          <w:lang w:val="en"/>
        </w:rPr>
      </w:pPr>
      <w:bookmarkStart w:id="134" w:name="rfc.section.4.2"/>
      <w:bookmarkEnd w:id="134"/>
      <w:r>
        <w:rPr>
          <w:rFonts w:eastAsia="Times New Roman"/>
          <w:lang w:val="en"/>
        </w:rPr>
        <w:t>4.2.  UserInfo Response</w:t>
      </w:r>
    </w:p>
    <w:p w14:paraId="106D875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in the UserInfo Endpoint response MUST exactly match the </w:t>
      </w:r>
      <w:r>
        <w:rPr>
          <w:rStyle w:val="HTMLTypewriter"/>
          <w:lang w:val="en"/>
        </w:rPr>
        <w:t>sub</w:t>
      </w:r>
      <w:r>
        <w:rPr>
          <w:rFonts w:ascii="Verdana" w:hAnsi="Verdana"/>
          <w:color w:val="000000"/>
          <w:lang w:val="en"/>
        </w:rPr>
        <w:t xml:space="preserve"> </w:t>
      </w:r>
      <w:r>
        <w:rPr>
          <w:rFonts w:ascii="Verdana" w:hAnsi="Verdana"/>
          <w:color w:val="000000"/>
          <w:lang w:val="en"/>
        </w:rPr>
        <w:t xml:space="preserve">Claim in the ID Token, before using additional UserInfo Endpoint Claims. </w:t>
      </w:r>
    </w:p>
    <w:p w14:paraId="54ED336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Upon receipt of the UserInfo request, the UserInfo Endpoint MUST return the JSON Serialization of the UserInfo response as in Section 2.3.2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in the HTTP response body unless a different format was specified during Registratio</w:t>
      </w:r>
      <w:r>
        <w:rPr>
          <w:rFonts w:ascii="Verdana" w:hAnsi="Verdana"/>
          <w:color w:val="000000"/>
          <w:lang w:val="en"/>
        </w:rPr>
        <w:t xml:space="preserve">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xml:space="preserve">. The content-type of the HTTP response MUST be set to </w:t>
      </w:r>
      <w:r>
        <w:rPr>
          <w:rStyle w:val="HTMLTypewriter"/>
          <w:lang w:val="en"/>
        </w:rPr>
        <w:t>application/json</w:t>
      </w:r>
      <w:r>
        <w:rPr>
          <w:rFonts w:ascii="Verdana" w:hAnsi="Verdana"/>
          <w:color w:val="000000"/>
          <w:lang w:val="en"/>
        </w:rPr>
        <w:t xml:space="preserve"> if the response</w:t>
      </w:r>
      <w:r>
        <w:rPr>
          <w:rFonts w:ascii="Verdana" w:hAnsi="Verdana"/>
          <w:color w:val="000000"/>
          <w:lang w:val="en"/>
        </w:rPr>
        <w:t xml:space="preserve"> body is a text JSON structure; the response body SHOULD be encoded using UTF-8. If the JSON response is signed or encrypted, then the content-type MUST be set to </w:t>
      </w:r>
      <w:r>
        <w:rPr>
          <w:rStyle w:val="HTMLTypewriter"/>
          <w:lang w:val="en"/>
        </w:rPr>
        <w:t>application/jwt</w:t>
      </w:r>
      <w:r>
        <w:rPr>
          <w:rFonts w:ascii="Verdana" w:hAnsi="Verdana"/>
          <w:color w:val="000000"/>
          <w:lang w:val="en"/>
        </w:rPr>
        <w:t xml:space="preserve">. </w:t>
      </w:r>
    </w:p>
    <w:p w14:paraId="2ADA9FE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Upon receipt of the UserInfo Response, the Client MUST verify the response </w:t>
      </w:r>
      <w:r>
        <w:rPr>
          <w:rFonts w:ascii="Verdana" w:hAnsi="Verdana"/>
          <w:color w:val="000000"/>
          <w:lang w:val="en"/>
        </w:rPr>
        <w:t xml:space="preserve">in accordance with Section 5.3 (UserInfo Response Validation)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w:t>
      </w:r>
    </w:p>
    <w:p w14:paraId="20347F4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such response: </w:t>
      </w:r>
    </w:p>
    <w:p w14:paraId="1903F9B9" w14:textId="77777777" w:rsidR="00000000" w:rsidRDefault="0023144C" w:rsidP="0023144C">
      <w:pPr>
        <w:pStyle w:val="HTMLPreformatted"/>
        <w:ind w:left="1200" w:right="480"/>
        <w:divId w:val="1997175525"/>
        <w:rPr>
          <w:lang w:val="en"/>
        </w:rPr>
      </w:pPr>
    </w:p>
    <w:p w14:paraId="488FFEC1" w14:textId="77777777" w:rsidR="00000000" w:rsidRDefault="0023144C" w:rsidP="0023144C">
      <w:pPr>
        <w:pStyle w:val="HTMLPreformatted"/>
        <w:ind w:left="1200" w:right="480"/>
        <w:divId w:val="1997175525"/>
        <w:rPr>
          <w:lang w:val="en"/>
        </w:rPr>
      </w:pPr>
      <w:r>
        <w:rPr>
          <w:lang w:val="en"/>
        </w:rPr>
        <w:t xml:space="preserve">  HTTP/1.1 200 OK</w:t>
      </w:r>
    </w:p>
    <w:p w14:paraId="572D1611" w14:textId="77777777" w:rsidR="00000000" w:rsidRDefault="0023144C" w:rsidP="0023144C">
      <w:pPr>
        <w:pStyle w:val="HTMLPreformatted"/>
        <w:ind w:left="1200" w:right="480"/>
        <w:divId w:val="1997175525"/>
        <w:rPr>
          <w:lang w:val="en"/>
        </w:rPr>
      </w:pPr>
      <w:r>
        <w:rPr>
          <w:lang w:val="en"/>
        </w:rPr>
        <w:t xml:space="preserve">  Content-Type: application/json</w:t>
      </w:r>
    </w:p>
    <w:p w14:paraId="77B46FDA" w14:textId="77777777" w:rsidR="00000000" w:rsidRDefault="0023144C" w:rsidP="0023144C">
      <w:pPr>
        <w:pStyle w:val="HTMLPreformatted"/>
        <w:ind w:left="1200" w:right="480"/>
        <w:divId w:val="1997175525"/>
        <w:rPr>
          <w:lang w:val="en"/>
        </w:rPr>
      </w:pPr>
    </w:p>
    <w:p w14:paraId="6033EAB1" w14:textId="77777777" w:rsidR="00000000" w:rsidRDefault="0023144C" w:rsidP="0023144C">
      <w:pPr>
        <w:pStyle w:val="HTMLPreformatted"/>
        <w:ind w:left="1200" w:right="480"/>
        <w:divId w:val="1997175525"/>
        <w:rPr>
          <w:lang w:val="en"/>
        </w:rPr>
      </w:pPr>
      <w:r>
        <w:rPr>
          <w:lang w:val="en"/>
        </w:rPr>
        <w:t xml:space="preserve">  {</w:t>
      </w:r>
    </w:p>
    <w:p w14:paraId="42BF62BD" w14:textId="77777777" w:rsidR="00000000" w:rsidRDefault="0023144C" w:rsidP="0023144C">
      <w:pPr>
        <w:pStyle w:val="HTMLPreformatted"/>
        <w:ind w:left="1200" w:right="480"/>
        <w:divId w:val="1997175525"/>
        <w:rPr>
          <w:lang w:val="en"/>
        </w:rPr>
      </w:pPr>
      <w:r>
        <w:rPr>
          <w:lang w:val="en"/>
        </w:rPr>
        <w:t xml:space="preserve">   "sub": "248289761001",</w:t>
      </w:r>
    </w:p>
    <w:p w14:paraId="433BCFB7" w14:textId="77777777" w:rsidR="00000000" w:rsidRDefault="0023144C" w:rsidP="0023144C">
      <w:pPr>
        <w:pStyle w:val="HTMLPreformatted"/>
        <w:ind w:left="1200" w:right="480"/>
        <w:divId w:val="1997175525"/>
        <w:rPr>
          <w:lang w:val="en"/>
        </w:rPr>
      </w:pPr>
      <w:r>
        <w:rPr>
          <w:lang w:val="en"/>
        </w:rPr>
        <w:t xml:space="preserve">   "name": "Jane Doe",</w:t>
      </w:r>
    </w:p>
    <w:p w14:paraId="689C7E43" w14:textId="77777777" w:rsidR="00000000" w:rsidRDefault="0023144C" w:rsidP="0023144C">
      <w:pPr>
        <w:pStyle w:val="HTMLPreformatted"/>
        <w:ind w:left="1200" w:right="480"/>
        <w:divId w:val="1997175525"/>
        <w:rPr>
          <w:lang w:val="en"/>
        </w:rPr>
      </w:pPr>
      <w:r>
        <w:rPr>
          <w:lang w:val="en"/>
        </w:rPr>
        <w:t xml:space="preserve">   "given_name": "Jane",</w:t>
      </w:r>
    </w:p>
    <w:p w14:paraId="56A4C7ED" w14:textId="77777777" w:rsidR="00000000" w:rsidRDefault="0023144C" w:rsidP="0023144C">
      <w:pPr>
        <w:pStyle w:val="HTMLPreformatted"/>
        <w:ind w:left="1200" w:right="480"/>
        <w:divId w:val="1997175525"/>
        <w:rPr>
          <w:lang w:val="en"/>
        </w:rPr>
      </w:pPr>
      <w:r>
        <w:rPr>
          <w:lang w:val="en"/>
        </w:rPr>
        <w:t xml:space="preserve">   "family_name": "Doe",</w:t>
      </w:r>
    </w:p>
    <w:p w14:paraId="0A96A50B" w14:textId="77777777" w:rsidR="00000000" w:rsidRDefault="0023144C" w:rsidP="0023144C">
      <w:pPr>
        <w:pStyle w:val="HTMLPreformatted"/>
        <w:ind w:left="1200" w:right="480"/>
        <w:divId w:val="1997175525"/>
        <w:rPr>
          <w:lang w:val="en"/>
        </w:rPr>
      </w:pPr>
      <w:r>
        <w:rPr>
          <w:lang w:val="en"/>
        </w:rPr>
        <w:t xml:space="preserve">   "email": "janedoe@ex</w:t>
      </w:r>
      <w:r>
        <w:rPr>
          <w:lang w:val="en"/>
        </w:rPr>
        <w:t>ample.com",</w:t>
      </w:r>
    </w:p>
    <w:p w14:paraId="50465795" w14:textId="77777777" w:rsidR="00000000" w:rsidRDefault="0023144C" w:rsidP="0023144C">
      <w:pPr>
        <w:pStyle w:val="HTMLPreformatted"/>
        <w:ind w:left="1200" w:right="480"/>
        <w:divId w:val="1997175525"/>
        <w:rPr>
          <w:lang w:val="en"/>
        </w:rPr>
      </w:pPr>
      <w:r>
        <w:rPr>
          <w:lang w:val="en"/>
        </w:rPr>
        <w:t xml:space="preserve">   "picture": "http://example.com/janedoe/me.jpg"</w:t>
      </w:r>
    </w:p>
    <w:p w14:paraId="359ADEFF" w14:textId="77777777" w:rsidR="00000000" w:rsidRDefault="0023144C" w:rsidP="0023144C">
      <w:pPr>
        <w:pStyle w:val="HTMLPreformatted"/>
        <w:ind w:left="1200" w:right="480"/>
        <w:divId w:val="1997175525"/>
        <w:rPr>
          <w:lang w:val="en"/>
        </w:rPr>
      </w:pPr>
      <w:r>
        <w:rPr>
          <w:lang w:val="en"/>
        </w:rPr>
        <w:t xml:space="preserve">  }</w:t>
      </w:r>
    </w:p>
    <w:p w14:paraId="1169BDBF" w14:textId="77777777" w:rsidR="00000000" w:rsidRDefault="0023144C">
      <w:pPr>
        <w:spacing w:before="0" w:beforeAutospacing="0" w:after="0" w:afterAutospacing="0"/>
        <w:divId w:val="164982122"/>
        <w:rPr>
          <w:rFonts w:ascii="Verdana" w:eastAsia="Times New Roman" w:hAnsi="Verdana"/>
          <w:color w:val="000000"/>
          <w:lang w:val="en"/>
        </w:rPr>
      </w:pPr>
      <w:bookmarkStart w:id="135" w:name="UserInfoErrorResponse"/>
      <w:bookmarkEnd w:id="135"/>
    </w:p>
    <w:p w14:paraId="20A10B73"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457FA7" w14:textId="77777777">
        <w:trPr>
          <w:divId w:val="164982122"/>
          <w:trHeight w:val="225"/>
          <w:tblCellSpacing w:w="15" w:type="dxa"/>
        </w:trPr>
        <w:tc>
          <w:tcPr>
            <w:tcW w:w="450" w:type="dxa"/>
            <w:shd w:val="clear" w:color="auto" w:fill="990000"/>
            <w:vAlign w:val="center"/>
            <w:hideMark/>
          </w:tcPr>
          <w:p w14:paraId="5D41040E"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3EF917" w14:textId="77777777" w:rsidR="00000000" w:rsidRDefault="0023144C">
      <w:pPr>
        <w:pStyle w:val="Heading3"/>
        <w:divId w:val="164982122"/>
        <w:rPr>
          <w:rFonts w:eastAsia="Times New Roman"/>
          <w:lang w:val="en"/>
        </w:rPr>
      </w:pPr>
      <w:bookmarkStart w:id="136" w:name="rfc.section.4.3"/>
      <w:bookmarkEnd w:id="136"/>
      <w:r>
        <w:rPr>
          <w:rFonts w:eastAsia="Times New Roman"/>
          <w:lang w:val="en"/>
        </w:rPr>
        <w:t>4.3.  UserInfo Error Response</w:t>
      </w:r>
    </w:p>
    <w:p w14:paraId="0DE6D5E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When an error condition occurs, the UserInfo Endpoint returns </w:t>
      </w:r>
      <w:r>
        <w:rPr>
          <w:rFonts w:ascii="Verdana" w:hAnsi="Verdana"/>
          <w:color w:val="000000"/>
          <w:lang w:val="en"/>
        </w:rPr>
        <w:t xml:space="preserve">an Error Response as defined in Section 3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w:t>
      </w:r>
      <w:r>
        <w:rPr>
          <w:rFonts w:ascii="Verdana" w:hAnsi="Verdana"/>
          <w:color w:val="000000"/>
          <w:lang w:val="en"/>
        </w:rPr>
        <w:t xml:space="preserve">utilizing an error code as specified in Section 2.3.3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w:t>
      </w:r>
      <w:r>
        <w:rPr>
          <w:rFonts w:ascii="Verdana" w:hAnsi="Verdana"/>
          <w:color w:val="000000"/>
          <w:lang w:val="en"/>
        </w:rPr>
        <w:t xml:space="preserve">.Messages]. </w:t>
      </w:r>
    </w:p>
    <w:p w14:paraId="6BA7C924"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an error response: </w:t>
      </w:r>
    </w:p>
    <w:p w14:paraId="1EDC50F5" w14:textId="77777777" w:rsidR="00000000" w:rsidRDefault="0023144C" w:rsidP="0023144C">
      <w:pPr>
        <w:pStyle w:val="HTMLPreformatted"/>
        <w:ind w:left="1200" w:right="480"/>
        <w:divId w:val="70741191"/>
        <w:rPr>
          <w:lang w:val="en"/>
        </w:rPr>
      </w:pPr>
    </w:p>
    <w:p w14:paraId="051A899E" w14:textId="77777777" w:rsidR="00000000" w:rsidRDefault="0023144C" w:rsidP="0023144C">
      <w:pPr>
        <w:pStyle w:val="HTMLPreformatted"/>
        <w:ind w:left="1200" w:right="480"/>
        <w:divId w:val="70741191"/>
        <w:rPr>
          <w:lang w:val="en"/>
        </w:rPr>
      </w:pPr>
      <w:r>
        <w:rPr>
          <w:lang w:val="en"/>
        </w:rPr>
        <w:t xml:space="preserve">  HTTP/1.1 401 Unauthorized</w:t>
      </w:r>
    </w:p>
    <w:p w14:paraId="661E383B" w14:textId="77777777" w:rsidR="00000000" w:rsidRDefault="0023144C" w:rsidP="0023144C">
      <w:pPr>
        <w:pStyle w:val="HTMLPreformatted"/>
        <w:ind w:left="1200" w:right="480"/>
        <w:divId w:val="70741191"/>
        <w:rPr>
          <w:lang w:val="en"/>
        </w:rPr>
      </w:pPr>
      <w:r>
        <w:rPr>
          <w:lang w:val="en"/>
        </w:rPr>
        <w:t xml:space="preserve">  WWW-Authenticate: Bearer realm="example.com",</w:t>
      </w:r>
    </w:p>
    <w:p w14:paraId="3060145D" w14:textId="77777777" w:rsidR="00000000" w:rsidRDefault="0023144C" w:rsidP="0023144C">
      <w:pPr>
        <w:pStyle w:val="HTMLPreformatted"/>
        <w:ind w:left="1200" w:right="480"/>
        <w:divId w:val="70741191"/>
        <w:rPr>
          <w:lang w:val="en"/>
        </w:rPr>
      </w:pPr>
      <w:r>
        <w:rPr>
          <w:lang w:val="en"/>
        </w:rPr>
        <w:t xml:space="preserve">                       error="invalid_token",</w:t>
      </w:r>
    </w:p>
    <w:p w14:paraId="70FA00F5" w14:textId="77777777" w:rsidR="00000000" w:rsidRDefault="0023144C" w:rsidP="0023144C">
      <w:pPr>
        <w:pStyle w:val="HTMLPreformatted"/>
        <w:ind w:left="1200" w:right="480"/>
        <w:divId w:val="70741191"/>
        <w:rPr>
          <w:lang w:val="en"/>
        </w:rPr>
      </w:pPr>
      <w:r>
        <w:rPr>
          <w:lang w:val="en"/>
        </w:rPr>
        <w:t xml:space="preserve">                       error_description="The Access Token e</w:t>
      </w:r>
      <w:r>
        <w:rPr>
          <w:lang w:val="en"/>
        </w:rPr>
        <w:t>xpired"</w:t>
      </w:r>
    </w:p>
    <w:p w14:paraId="4203BAA7" w14:textId="77777777" w:rsidR="00000000" w:rsidRDefault="0023144C">
      <w:pPr>
        <w:spacing w:before="0" w:beforeAutospacing="0" w:after="0" w:afterAutospacing="0"/>
        <w:divId w:val="164982122"/>
        <w:rPr>
          <w:rFonts w:ascii="Verdana" w:eastAsia="Times New Roman" w:hAnsi="Verdana"/>
          <w:color w:val="000000"/>
          <w:lang w:val="en"/>
        </w:rPr>
      </w:pPr>
      <w:bookmarkStart w:id="137" w:name="self_issued"/>
      <w:bookmarkEnd w:id="137"/>
    </w:p>
    <w:p w14:paraId="241C780E"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A0D0ADB" w14:textId="77777777">
        <w:trPr>
          <w:divId w:val="164982122"/>
          <w:trHeight w:val="225"/>
          <w:tblCellSpacing w:w="15" w:type="dxa"/>
        </w:trPr>
        <w:tc>
          <w:tcPr>
            <w:tcW w:w="450" w:type="dxa"/>
            <w:shd w:val="clear" w:color="auto" w:fill="990000"/>
            <w:vAlign w:val="center"/>
            <w:hideMark/>
          </w:tcPr>
          <w:p w14:paraId="73366D53"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663738" w14:textId="77777777" w:rsidR="00000000" w:rsidRDefault="0023144C">
      <w:pPr>
        <w:pStyle w:val="Heading3"/>
        <w:divId w:val="164982122"/>
        <w:rPr>
          <w:rFonts w:eastAsia="Times New Roman"/>
          <w:lang w:val="en"/>
        </w:rPr>
      </w:pPr>
      <w:bookmarkStart w:id="138" w:name="rfc.section.5"/>
      <w:bookmarkEnd w:id="138"/>
      <w:r>
        <w:rPr>
          <w:rFonts w:eastAsia="Times New Roman"/>
          <w:lang w:val="en"/>
        </w:rPr>
        <w:t>5.  Self-Issued OpenID Provider</w:t>
      </w:r>
    </w:p>
    <w:p w14:paraId="39613A0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OpenID Connect supports Self-Issued OpenID Providers - personal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61FB3052" w14:textId="77777777" w:rsidR="00000000" w:rsidRDefault="0023144C">
      <w:pPr>
        <w:pStyle w:val="NormalWeb"/>
        <w:divId w:val="164982122"/>
        <w:rPr>
          <w:rFonts w:ascii="Verdana" w:hAnsi="Verdana"/>
          <w:color w:val="000000"/>
          <w:lang w:val="en"/>
        </w:rPr>
      </w:pPr>
      <w:r>
        <w:rPr>
          <w:rFonts w:ascii="Verdana" w:hAnsi="Verdana"/>
          <w:color w:val="000000"/>
          <w:lang w:val="en"/>
        </w:rPr>
        <w:t>The messages used to communicate with Self-Issued OPs are mostly the same as t</w:t>
      </w:r>
      <w:r>
        <w:rPr>
          <w:rFonts w:ascii="Verdana" w:hAnsi="Verdana"/>
          <w:color w:val="000000"/>
          <w:lang w:val="en"/>
        </w:rPr>
        <w:t xml:space="preserve">hose used to communicate with other OPs. Specifications for the few additional parameters used and for the values of some parameters in the Self-Issued case are described in Section 7 of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specification. </w:t>
      </w:r>
    </w:p>
    <w:p w14:paraId="7C79B292" w14:textId="77777777" w:rsidR="00000000" w:rsidRDefault="0023144C">
      <w:pPr>
        <w:spacing w:before="0" w:beforeAutospacing="0" w:after="0" w:afterAutospacing="0"/>
        <w:divId w:val="164982122"/>
        <w:rPr>
          <w:rFonts w:ascii="Verdana" w:eastAsia="Times New Roman" w:hAnsi="Verdana"/>
          <w:color w:val="000000"/>
          <w:lang w:val="en"/>
        </w:rPr>
      </w:pPr>
      <w:bookmarkStart w:id="139" w:name="client_Initiate_login"/>
      <w:bookmarkEnd w:id="139"/>
    </w:p>
    <w:p w14:paraId="63C483BF"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BB6295C" w14:textId="77777777">
        <w:trPr>
          <w:divId w:val="164982122"/>
          <w:trHeight w:val="225"/>
          <w:tblCellSpacing w:w="15" w:type="dxa"/>
        </w:trPr>
        <w:tc>
          <w:tcPr>
            <w:tcW w:w="450" w:type="dxa"/>
            <w:shd w:val="clear" w:color="auto" w:fill="990000"/>
            <w:vAlign w:val="center"/>
            <w:hideMark/>
          </w:tcPr>
          <w:p w14:paraId="04FF2835"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5D796D" w14:textId="77777777" w:rsidR="00000000" w:rsidRDefault="0023144C">
      <w:pPr>
        <w:pStyle w:val="Heading3"/>
        <w:divId w:val="164982122"/>
        <w:rPr>
          <w:rFonts w:eastAsia="Times New Roman"/>
          <w:lang w:val="en"/>
        </w:rPr>
      </w:pPr>
      <w:bookmarkStart w:id="140" w:name="rfc.section.6"/>
      <w:bookmarkEnd w:id="140"/>
      <w:r>
        <w:rPr>
          <w:rFonts w:eastAsia="Times New Roman"/>
          <w:lang w:val="en"/>
        </w:rPr>
        <w:t>6.  Initiating Login at Client from Third Party</w:t>
      </w:r>
    </w:p>
    <w:p w14:paraId="6B081D9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In some cases, the login flow can start at the Authorization Server </w:t>
      </w:r>
      <w:r>
        <w:rPr>
          <w:rFonts w:ascii="Verdana" w:hAnsi="Verdana"/>
          <w:color w:val="000000"/>
          <w:lang w:val="en"/>
        </w:rPr>
        <w:t xml:space="preserve">or another party by contacting the Client via a stored link. The target resource at the Client can be a deep link, rather than a default landing page. </w:t>
      </w:r>
    </w:p>
    <w:p w14:paraId="31651A2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Client MAY optionally </w:t>
      </w:r>
      <w:hyperlink w:anchor="OpenID.Registration" w:history="1">
        <w:r>
          <w:rPr>
            <w:rStyle w:val="Hyperlink"/>
            <w:rFonts w:ascii="Verdana" w:hAnsi="Verdana"/>
            <w:u w:val="none"/>
            <w:lang w:val="en"/>
          </w:rPr>
          <w:t>register</w:t>
        </w:r>
        <w:r>
          <w:rPr>
            <w:rStyle w:val="Hyperlink"/>
            <w:rFonts w:ascii="Verdana" w:hAnsi="Verdana"/>
            <w:vanish/>
            <w:u w:val="none"/>
            <w:lang w:val="en"/>
          </w:rPr>
          <w:t xml:space="preserve"> (Sakimura, N., Bradley, J.,</w:t>
        </w:r>
        <w:r>
          <w:rPr>
            <w:rStyle w:val="Hyperlink"/>
            <w:rFonts w:ascii="Verdana" w:hAnsi="Verdana"/>
            <w:vanish/>
            <w:u w:val="none"/>
            <w:lang w:val="en"/>
          </w:rPr>
          <w:t xml:space="preserve"> and M. Jones, “OpenID Connect Dynamic Client Registration 1.0,” June 2013.)</w:t>
        </w:r>
      </w:hyperlink>
      <w:r>
        <w:rPr>
          <w:rFonts w:ascii="Verdana" w:hAnsi="Verdana"/>
          <w:color w:val="000000"/>
          <w:lang w:val="en"/>
        </w:rPr>
        <w:t xml:space="preserve"> [OpenID.Registration] an </w:t>
      </w:r>
      <w:r>
        <w:rPr>
          <w:rStyle w:val="HTMLTypewriter"/>
          <w:lang w:val="en"/>
        </w:rPr>
        <w:t>initiate_login_uri</w:t>
      </w:r>
      <w:r>
        <w:rPr>
          <w:rFonts w:ascii="Verdana" w:hAnsi="Verdana"/>
          <w:color w:val="000000"/>
          <w:lang w:val="en"/>
        </w:rPr>
        <w:t xml:space="preserve"> that can be used by the Authorization Server or another party to initiate a login for an End-User at the Client. </w:t>
      </w:r>
    </w:p>
    <w:p w14:paraId="0EA834D7" w14:textId="77777777" w:rsidR="00000000" w:rsidRDefault="0023144C">
      <w:pPr>
        <w:pStyle w:val="NormalWeb"/>
        <w:divId w:val="164982122"/>
        <w:rPr>
          <w:rFonts w:ascii="Verdana" w:hAnsi="Verdana"/>
          <w:color w:val="000000"/>
          <w:lang w:val="en"/>
        </w:rPr>
      </w:pPr>
      <w:r>
        <w:rPr>
          <w:rFonts w:ascii="Verdana" w:hAnsi="Verdana"/>
          <w:color w:val="000000"/>
          <w:lang w:val="en"/>
        </w:rPr>
        <w:t>The Authorization Ser</w:t>
      </w:r>
      <w:r>
        <w:rPr>
          <w:rFonts w:ascii="Verdana" w:hAnsi="Verdana"/>
          <w:color w:val="000000"/>
          <w:lang w:val="en"/>
        </w:rPr>
        <w:t xml:space="preserve">ver or a third party sends a Login Initiation Request to the Client Initiation URI with the following parameters: </w:t>
      </w:r>
    </w:p>
    <w:p w14:paraId="65FFCF34" w14:textId="77777777" w:rsidR="00000000" w:rsidRDefault="0023144C" w:rsidP="0023144C">
      <w:pPr>
        <w:spacing w:beforeAutospacing="0" w:after="0" w:afterAutospacing="0"/>
        <w:ind w:left="1200" w:right="1200"/>
        <w:divId w:val="374550076"/>
        <w:rPr>
          <w:rFonts w:ascii="Verdana" w:eastAsia="Times New Roman" w:hAnsi="Verdana"/>
          <w:color w:val="000000"/>
          <w:lang w:val="en"/>
        </w:rPr>
      </w:pPr>
      <w:r>
        <w:rPr>
          <w:rFonts w:ascii="Verdana" w:eastAsia="Times New Roman" w:hAnsi="Verdana"/>
          <w:color w:val="000000"/>
          <w:lang w:val="en"/>
        </w:rPr>
        <w:t>login_hint</w:t>
      </w:r>
    </w:p>
    <w:p w14:paraId="21BCF973" w14:textId="0D4BB556" w:rsidR="00000000" w:rsidRDefault="0023144C" w:rsidP="0023144C">
      <w:pPr>
        <w:spacing w:before="0" w:beforeAutospacing="0" w:after="0" w:afterAutospacing="0"/>
        <w:ind w:left="1920" w:right="1200"/>
        <w:divId w:val="374550076"/>
        <w:rPr>
          <w:rFonts w:ascii="Verdana" w:eastAsia="Times New Roman" w:hAnsi="Verdana"/>
          <w:color w:val="000000"/>
          <w:lang w:val="en"/>
        </w:rPr>
      </w:pPr>
      <w:del w:id="141" w:author="Author" w:date="2013-06-27T18:34:00Z">
        <w:r>
          <w:rPr>
            <w:rFonts w:ascii="Verdana" w:eastAsia="Times New Roman" w:hAnsi="Verdana"/>
            <w:color w:val="000000"/>
            <w:lang w:val="en"/>
          </w:rPr>
          <w:delText>REQUIRED</w:delText>
        </w:r>
      </w:del>
      <w:ins w:id="142" w:author="Author" w:date="2013-06-27T18:34:00Z">
        <w:r>
          <w:rPr>
            <w:rFonts w:ascii="Verdana" w:eastAsia="Times New Roman" w:hAnsi="Verdana"/>
            <w:color w:val="000000"/>
            <w:lang w:val="en"/>
          </w:rPr>
          <w:t>OPTIONAL</w:t>
        </w:r>
      </w:ins>
      <w:r>
        <w:rPr>
          <w:rFonts w:ascii="Verdana" w:eastAsia="Times New Roman" w:hAnsi="Verdana"/>
          <w:color w:val="000000"/>
          <w:lang w:val="en"/>
        </w:rPr>
        <w:t>. Hint to the Authorization Server about the login identifier the End-User might use to log in</w:t>
      </w:r>
      <w:del w:id="143" w:author="Author" w:date="2013-06-27T18:34:00Z">
        <w:r>
          <w:rPr>
            <w:rFonts w:ascii="Verdana" w:eastAsia="Times New Roman" w:hAnsi="Verdana"/>
            <w:color w:val="000000"/>
            <w:lang w:val="en"/>
          </w:rPr>
          <w:delText xml:space="preserve"> (if necessary).</w:delText>
        </w:r>
      </w:del>
      <w:ins w:id="144" w:author="Author" w:date="2013-06-27T18:34:00Z">
        <w:r>
          <w:rPr>
            <w:rFonts w:ascii="Verdana" w:eastAsia="Times New Roman" w:hAnsi="Verdana"/>
            <w:color w:val="000000"/>
            <w:lang w:val="en"/>
          </w:rPr>
          <w:t>. If the client receives a v</w:t>
        </w:r>
        <w:r>
          <w:rPr>
            <w:rFonts w:ascii="Verdana" w:eastAsia="Times New Roman" w:hAnsi="Verdana"/>
            <w:color w:val="000000"/>
            <w:lang w:val="en"/>
          </w:rPr>
          <w:t xml:space="preserve">alue for this string-valued parameter, it MUST include it in the subsequent authorization request as the </w:t>
        </w:r>
        <w:r>
          <w:rPr>
            <w:rStyle w:val="HTMLTypewriter"/>
            <w:lang w:val="en"/>
          </w:rPr>
          <w:t>login_hint</w:t>
        </w:r>
        <w:r>
          <w:rPr>
            <w:rFonts w:ascii="Verdana" w:eastAsia="Times New Roman" w:hAnsi="Verdana"/>
            <w:color w:val="000000"/>
            <w:lang w:val="en"/>
          </w:rPr>
          <w:t xml:space="preserve"> parameter value.</w:t>
        </w:r>
      </w:ins>
      <w:r>
        <w:rPr>
          <w:rFonts w:ascii="Verdana" w:eastAsia="Times New Roman" w:hAnsi="Verdana"/>
          <w:color w:val="000000"/>
          <w:lang w:val="en"/>
        </w:rPr>
        <w:t xml:space="preserve"> </w:t>
      </w:r>
    </w:p>
    <w:p w14:paraId="69BA7868" w14:textId="77777777" w:rsidR="00000000" w:rsidRDefault="0023144C" w:rsidP="0023144C">
      <w:pPr>
        <w:spacing w:before="0" w:beforeAutospacing="0" w:after="0" w:afterAutospacing="0"/>
        <w:ind w:left="1200" w:right="1200"/>
        <w:divId w:val="374550076"/>
        <w:rPr>
          <w:rFonts w:ascii="Verdana" w:eastAsia="Times New Roman" w:hAnsi="Verdana"/>
          <w:color w:val="000000"/>
          <w:lang w:val="en"/>
        </w:rPr>
      </w:pPr>
      <w:r>
        <w:rPr>
          <w:rFonts w:ascii="Verdana" w:eastAsia="Times New Roman" w:hAnsi="Verdana"/>
          <w:color w:val="000000"/>
          <w:lang w:val="en"/>
        </w:rPr>
        <w:t>iss</w:t>
      </w:r>
    </w:p>
    <w:p w14:paraId="31AA207F" w14:textId="77777777" w:rsidR="00000000" w:rsidRDefault="0023144C" w:rsidP="0023144C">
      <w:pPr>
        <w:spacing w:before="0" w:beforeAutospacing="0" w:after="0" w:afterAutospacing="0"/>
        <w:ind w:left="1920" w:right="1200"/>
        <w:divId w:val="374550076"/>
        <w:rPr>
          <w:rFonts w:ascii="Verdana" w:eastAsia="Times New Roman" w:hAnsi="Verdana"/>
          <w:color w:val="000000"/>
          <w:lang w:val="en"/>
        </w:rPr>
      </w:pPr>
      <w:r>
        <w:rPr>
          <w:rFonts w:ascii="Verdana" w:eastAsia="Times New Roman" w:hAnsi="Verdana"/>
          <w:color w:val="000000"/>
          <w:lang w:val="en"/>
        </w:rPr>
        <w:t>REQUIRED. Issuer Identifier for the Issuer that the Client is to send the authentication request to. Its value MUST be</w:t>
      </w:r>
      <w:r>
        <w:rPr>
          <w:rFonts w:ascii="Verdana" w:eastAsia="Times New Roman" w:hAnsi="Verdana"/>
          <w:color w:val="000000"/>
          <w:lang w:val="en"/>
        </w:rPr>
        <w:t xml:space="preserve"> a URL using the </w:t>
      </w:r>
      <w:r>
        <w:rPr>
          <w:rStyle w:val="HTMLTypewriter"/>
          <w:lang w:val="en"/>
        </w:rPr>
        <w:t>https</w:t>
      </w:r>
      <w:r>
        <w:rPr>
          <w:rFonts w:ascii="Verdana" w:eastAsia="Times New Roman" w:hAnsi="Verdana"/>
          <w:color w:val="000000"/>
          <w:lang w:val="en"/>
        </w:rPr>
        <w:t xml:space="preserve"> scheme. </w:t>
      </w:r>
    </w:p>
    <w:p w14:paraId="66AD857F" w14:textId="77777777" w:rsidR="00000000" w:rsidRDefault="0023144C" w:rsidP="0023144C">
      <w:pPr>
        <w:spacing w:before="0" w:beforeAutospacing="0" w:after="0" w:afterAutospacing="0"/>
        <w:ind w:left="1200" w:right="1200"/>
        <w:divId w:val="374550076"/>
        <w:rPr>
          <w:rFonts w:ascii="Verdana" w:eastAsia="Times New Roman" w:hAnsi="Verdana"/>
          <w:color w:val="000000"/>
          <w:lang w:val="en"/>
        </w:rPr>
      </w:pPr>
      <w:r>
        <w:rPr>
          <w:rFonts w:ascii="Verdana" w:eastAsia="Times New Roman" w:hAnsi="Verdana"/>
          <w:color w:val="000000"/>
          <w:lang w:val="en"/>
        </w:rPr>
        <w:t>target_link_uri</w:t>
      </w:r>
    </w:p>
    <w:p w14:paraId="29E73F6A" w14:textId="77777777" w:rsidR="00000000" w:rsidRDefault="0023144C" w:rsidP="0023144C">
      <w:pPr>
        <w:spacing w:before="0" w:beforeAutospacing="0" w:afterAutospacing="0"/>
        <w:ind w:left="1920" w:right="1200"/>
        <w:divId w:val="374550076"/>
        <w:rPr>
          <w:rFonts w:ascii="Verdana" w:eastAsia="Times New Roman" w:hAnsi="Verdana"/>
          <w:color w:val="000000"/>
          <w:lang w:val="en"/>
        </w:rPr>
      </w:pPr>
      <w:r>
        <w:rPr>
          <w:rFonts w:ascii="Verdana" w:eastAsia="Times New Roman" w:hAnsi="Verdana"/>
          <w:color w:val="000000"/>
          <w:lang w:val="en"/>
        </w:rPr>
        <w:t xml:space="preserve">OPTIONAL. URI that the Client is requested to redirect to after authentication. Clients MUST verify the value of the </w:t>
      </w:r>
      <w:r>
        <w:rPr>
          <w:rStyle w:val="HTMLTypewriter"/>
          <w:lang w:val="en"/>
        </w:rPr>
        <w:t>target_link_uri</w:t>
      </w:r>
      <w:r>
        <w:rPr>
          <w:rFonts w:ascii="Verdana" w:eastAsia="Times New Roman" w:hAnsi="Verdana"/>
          <w:color w:val="000000"/>
          <w:lang w:val="en"/>
        </w:rPr>
        <w:t xml:space="preserve"> to prevent being used as an open redirector to external sites. </w:t>
      </w:r>
    </w:p>
    <w:p w14:paraId="27789D07"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Other parameters MAY be sent, if defined by extensions. Any parameters used that are not understood MUST be ignored by the Client. </w:t>
      </w:r>
    </w:p>
    <w:p w14:paraId="592CCF03" w14:textId="77777777" w:rsidR="00000000" w:rsidRDefault="0023144C">
      <w:pPr>
        <w:pStyle w:val="NormalWeb"/>
        <w:divId w:val="164982122"/>
        <w:rPr>
          <w:rFonts w:ascii="Verdana" w:hAnsi="Verdana"/>
          <w:color w:val="000000"/>
          <w:lang w:val="en"/>
        </w:rPr>
      </w:pPr>
      <w:r>
        <w:rPr>
          <w:rFonts w:ascii="Verdana" w:hAnsi="Verdana"/>
          <w:color w:val="000000"/>
          <w:lang w:val="en"/>
        </w:rPr>
        <w:t>Clients SHOULD employ frame busting and other techniques to prevent End-Users from being logged in by third party sites with</w:t>
      </w:r>
      <w:r>
        <w:rPr>
          <w:rFonts w:ascii="Verdana" w:hAnsi="Verdana"/>
          <w:color w:val="000000"/>
          <w:lang w:val="en"/>
        </w:rPr>
        <w:t xml:space="preserve">out their knowledge. </w:t>
      </w:r>
    </w:p>
    <w:p w14:paraId="270E8C25" w14:textId="77777777" w:rsidR="00000000" w:rsidRDefault="0023144C">
      <w:pPr>
        <w:spacing w:before="0" w:beforeAutospacing="0" w:after="0" w:afterAutospacing="0"/>
        <w:divId w:val="164982122"/>
        <w:rPr>
          <w:rFonts w:ascii="Verdana" w:eastAsia="Times New Roman" w:hAnsi="Verdana"/>
          <w:color w:val="000000"/>
          <w:lang w:val="en"/>
        </w:rPr>
      </w:pPr>
      <w:bookmarkStart w:id="145" w:name="Serializations"/>
      <w:bookmarkEnd w:id="145"/>
    </w:p>
    <w:p w14:paraId="74232A0D"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028BC4D" w14:textId="77777777">
        <w:trPr>
          <w:divId w:val="164982122"/>
          <w:trHeight w:val="225"/>
          <w:tblCellSpacing w:w="15" w:type="dxa"/>
        </w:trPr>
        <w:tc>
          <w:tcPr>
            <w:tcW w:w="450" w:type="dxa"/>
            <w:shd w:val="clear" w:color="auto" w:fill="990000"/>
            <w:vAlign w:val="center"/>
            <w:hideMark/>
          </w:tcPr>
          <w:p w14:paraId="041120EC"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5CCA326" w14:textId="77777777" w:rsidR="00000000" w:rsidRDefault="0023144C">
      <w:pPr>
        <w:pStyle w:val="Heading3"/>
        <w:divId w:val="164982122"/>
        <w:rPr>
          <w:rFonts w:eastAsia="Times New Roman"/>
          <w:lang w:val="en"/>
        </w:rPr>
      </w:pPr>
      <w:bookmarkStart w:id="146" w:name="rfc.section.7"/>
      <w:bookmarkEnd w:id="146"/>
      <w:r>
        <w:rPr>
          <w:rFonts w:eastAsia="Times New Roman"/>
          <w:lang w:val="en"/>
        </w:rPr>
        <w:t xml:space="preserve">7.  </w:t>
      </w:r>
      <w:r>
        <w:rPr>
          <w:rFonts w:eastAsia="Times New Roman"/>
          <w:lang w:val="en"/>
        </w:rPr>
        <w:t>Serializations</w:t>
      </w:r>
    </w:p>
    <w:p w14:paraId="269BC61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Messages are serialized using one of the following methods: </w:t>
      </w:r>
    </w:p>
    <w:p w14:paraId="410B3FAA" w14:textId="77777777" w:rsidR="00000000" w:rsidRDefault="0023144C">
      <w:pPr>
        <w:numPr>
          <w:ilvl w:val="0"/>
          <w:numId w:val="16"/>
        </w:numPr>
        <w:ind w:left="1680" w:right="960"/>
        <w:divId w:val="164982122"/>
        <w:rPr>
          <w:rFonts w:ascii="Verdana" w:eastAsia="Times New Roman" w:hAnsi="Verdana"/>
          <w:color w:val="000000"/>
          <w:lang w:val="en"/>
        </w:rPr>
        <w:pPrChange w:id="147" w:author="Author" w:date="2013-06-27T18:34:00Z">
          <w:pPr>
            <w:numPr>
              <w:numId w:val="53"/>
            </w:numPr>
            <w:tabs>
              <w:tab w:val="num" w:pos="720"/>
            </w:tabs>
            <w:ind w:left="720" w:right="960" w:hanging="360"/>
            <w:divId w:val="164982122"/>
          </w:pPr>
        </w:pPrChange>
      </w:pPr>
      <w:r>
        <w:rPr>
          <w:rFonts w:ascii="Verdana" w:eastAsia="Times New Roman" w:hAnsi="Verdana"/>
          <w:color w:val="000000"/>
          <w:lang w:val="en"/>
        </w:rPr>
        <w:t xml:space="preserve">Query String Serialization </w:t>
      </w:r>
    </w:p>
    <w:p w14:paraId="67963865" w14:textId="77777777" w:rsidR="00000000" w:rsidRDefault="0023144C">
      <w:pPr>
        <w:numPr>
          <w:ilvl w:val="0"/>
          <w:numId w:val="16"/>
        </w:numPr>
        <w:ind w:left="1680" w:right="960"/>
        <w:divId w:val="164982122"/>
        <w:rPr>
          <w:rFonts w:ascii="Verdana" w:eastAsia="Times New Roman" w:hAnsi="Verdana"/>
          <w:color w:val="000000"/>
          <w:lang w:val="en"/>
        </w:rPr>
        <w:pPrChange w:id="148" w:author="Author" w:date="2013-06-27T18:34:00Z">
          <w:pPr>
            <w:numPr>
              <w:numId w:val="53"/>
            </w:numPr>
            <w:tabs>
              <w:tab w:val="num" w:pos="720"/>
            </w:tabs>
            <w:ind w:left="720" w:right="960" w:hanging="360"/>
            <w:divId w:val="164982122"/>
          </w:pPr>
        </w:pPrChange>
      </w:pPr>
      <w:r>
        <w:rPr>
          <w:rFonts w:ascii="Verdana" w:eastAsia="Times New Roman" w:hAnsi="Verdana"/>
          <w:color w:val="000000"/>
          <w:lang w:val="en"/>
        </w:rPr>
        <w:t xml:space="preserve">Form Serialization </w:t>
      </w:r>
    </w:p>
    <w:p w14:paraId="08FE5A27" w14:textId="77777777" w:rsidR="00000000" w:rsidRDefault="0023144C">
      <w:pPr>
        <w:numPr>
          <w:ilvl w:val="0"/>
          <w:numId w:val="16"/>
        </w:numPr>
        <w:ind w:left="1680" w:right="960"/>
        <w:divId w:val="164982122"/>
        <w:rPr>
          <w:rFonts w:ascii="Verdana" w:eastAsia="Times New Roman" w:hAnsi="Verdana"/>
          <w:color w:val="000000"/>
          <w:lang w:val="en"/>
        </w:rPr>
        <w:pPrChange w:id="149" w:author="Author" w:date="2013-06-27T18:34:00Z">
          <w:pPr>
            <w:numPr>
              <w:numId w:val="53"/>
            </w:numPr>
            <w:tabs>
              <w:tab w:val="num" w:pos="720"/>
            </w:tabs>
            <w:ind w:left="720" w:right="960" w:hanging="360"/>
            <w:divId w:val="164982122"/>
          </w:pPr>
        </w:pPrChange>
      </w:pPr>
      <w:r>
        <w:rPr>
          <w:rFonts w:ascii="Verdana" w:eastAsia="Times New Roman" w:hAnsi="Verdana"/>
          <w:color w:val="000000"/>
          <w:lang w:val="en"/>
        </w:rPr>
        <w:t xml:space="preserve">JSON Serialization </w:t>
      </w:r>
    </w:p>
    <w:p w14:paraId="20D54D6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Not all methods can be used for all messages. </w:t>
      </w:r>
    </w:p>
    <w:p w14:paraId="32065975" w14:textId="77777777" w:rsidR="00000000" w:rsidRDefault="0023144C">
      <w:pPr>
        <w:spacing w:before="0" w:beforeAutospacing="0" w:after="0" w:afterAutospacing="0"/>
        <w:divId w:val="164982122"/>
        <w:rPr>
          <w:rFonts w:ascii="Verdana" w:eastAsia="Times New Roman" w:hAnsi="Verdana"/>
          <w:color w:val="000000"/>
          <w:lang w:val="en"/>
        </w:rPr>
      </w:pPr>
      <w:bookmarkStart w:id="150" w:name="qss"/>
      <w:bookmarkEnd w:id="150"/>
    </w:p>
    <w:p w14:paraId="38A2A177"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949B0E5" w14:textId="77777777">
        <w:trPr>
          <w:divId w:val="164982122"/>
          <w:trHeight w:val="225"/>
          <w:tblCellSpacing w:w="15" w:type="dxa"/>
        </w:trPr>
        <w:tc>
          <w:tcPr>
            <w:tcW w:w="450" w:type="dxa"/>
            <w:shd w:val="clear" w:color="auto" w:fill="990000"/>
            <w:vAlign w:val="center"/>
            <w:hideMark/>
          </w:tcPr>
          <w:p w14:paraId="5219226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14151D" w14:textId="77777777" w:rsidR="00000000" w:rsidRDefault="0023144C">
      <w:pPr>
        <w:pStyle w:val="Heading3"/>
        <w:divId w:val="164982122"/>
        <w:rPr>
          <w:rFonts w:eastAsia="Times New Roman"/>
          <w:lang w:val="en"/>
        </w:rPr>
      </w:pPr>
      <w:bookmarkStart w:id="151" w:name="rfc.section.7.1"/>
      <w:bookmarkEnd w:id="151"/>
      <w:r>
        <w:rPr>
          <w:rFonts w:eastAsia="Times New Roman"/>
          <w:lang w:val="en"/>
        </w:rPr>
        <w:t>7.1.  Query String Serialization</w:t>
      </w:r>
    </w:p>
    <w:p w14:paraId="1C7ABDCC" w14:textId="77777777" w:rsidR="00000000" w:rsidRDefault="0023144C">
      <w:pPr>
        <w:pStyle w:val="NormalWeb"/>
        <w:divId w:val="164982122"/>
        <w:rPr>
          <w:rFonts w:ascii="Verdana" w:hAnsi="Verdana"/>
          <w:color w:val="000000"/>
          <w:lang w:val="en"/>
        </w:rPr>
      </w:pPr>
      <w:r>
        <w:rPr>
          <w:rFonts w:ascii="Verdana" w:hAnsi="Verdana"/>
          <w:color w:val="000000"/>
          <w:lang w:val="en"/>
        </w:rPr>
        <w:t>In order</w:t>
      </w:r>
      <w:r>
        <w:rPr>
          <w:rFonts w:ascii="Verdana" w:hAnsi="Verdana"/>
          <w:color w:val="000000"/>
          <w:lang w:val="en"/>
        </w:rPr>
        <w:t xml:space="preserve"> to serialize the parameters using the Query String 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w:t>
      </w:r>
      <w:r>
        <w:rPr>
          <w:rFonts w:ascii="Verdana" w:hAnsi="Verdana"/>
          <w:color w:val="000000"/>
          <w:lang w:val="en"/>
        </w:rPr>
        <w:t xml:space="preserve"> also used when adding parameters to the fragment component of a URL. </w:t>
      </w:r>
    </w:p>
    <w:p w14:paraId="2BD000C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65BB42BC" w14:textId="77777777" w:rsidR="00000000" w:rsidRDefault="0023144C" w:rsidP="0023144C">
      <w:pPr>
        <w:pStyle w:val="HTMLPreformatted"/>
        <w:ind w:left="1200" w:right="480"/>
        <w:divId w:val="1126316012"/>
        <w:rPr>
          <w:lang w:val="en"/>
        </w:rPr>
      </w:pPr>
    </w:p>
    <w:p w14:paraId="5BFC2214" w14:textId="77777777" w:rsidR="00000000" w:rsidRDefault="0023144C" w:rsidP="0023144C">
      <w:pPr>
        <w:pStyle w:val="HTMLPreformatted"/>
        <w:ind w:left="1200" w:right="480"/>
        <w:divId w:val="1126316012"/>
        <w:rPr>
          <w:lang w:val="en"/>
        </w:rPr>
      </w:pPr>
      <w:r>
        <w:rPr>
          <w:lang w:val="en"/>
        </w:rPr>
        <w:t xml:space="preserve">  GET /authorize?scope=openid&amp;response_type=code</w:t>
      </w:r>
    </w:p>
    <w:p w14:paraId="72B435CD" w14:textId="77777777" w:rsidR="00000000" w:rsidRDefault="0023144C" w:rsidP="0023144C">
      <w:pPr>
        <w:pStyle w:val="HTMLPreformatted"/>
        <w:ind w:left="1200" w:right="480"/>
        <w:divId w:val="1126316012"/>
        <w:rPr>
          <w:lang w:val="en"/>
        </w:rPr>
      </w:pPr>
      <w:r>
        <w:rPr>
          <w:lang w:val="en"/>
        </w:rPr>
        <w:t xml:space="preserve">    &amp;</w:t>
      </w:r>
      <w:r>
        <w:rPr>
          <w:lang w:val="en"/>
        </w:rPr>
        <w:t>client_id=s6BhdRkqt3</w:t>
      </w:r>
    </w:p>
    <w:p w14:paraId="0680DFD4" w14:textId="77777777" w:rsidR="00000000" w:rsidRDefault="0023144C" w:rsidP="0023144C">
      <w:pPr>
        <w:pStyle w:val="HTMLPreformatted"/>
        <w:ind w:left="1200" w:right="480"/>
        <w:divId w:val="1126316012"/>
        <w:rPr>
          <w:lang w:val="en"/>
        </w:rPr>
      </w:pPr>
      <w:r>
        <w:rPr>
          <w:lang w:val="en"/>
        </w:rPr>
        <w:t xml:space="preserve">    &amp;redirect_uri=https%3A%2F%2Fclient.example.org%2Fcb HTTP/1.1</w:t>
      </w:r>
    </w:p>
    <w:p w14:paraId="1917804A" w14:textId="77777777" w:rsidR="00000000" w:rsidRDefault="0023144C" w:rsidP="0023144C">
      <w:pPr>
        <w:pStyle w:val="HTMLPreformatted"/>
        <w:ind w:left="1200" w:right="480"/>
        <w:divId w:val="1126316012"/>
        <w:rPr>
          <w:lang w:val="en"/>
        </w:rPr>
      </w:pPr>
      <w:r>
        <w:rPr>
          <w:lang w:val="en"/>
        </w:rPr>
        <w:t xml:space="preserve">  Host: server.example.com</w:t>
      </w:r>
    </w:p>
    <w:p w14:paraId="35A15A2B" w14:textId="77777777" w:rsidR="00000000" w:rsidRDefault="0023144C">
      <w:pPr>
        <w:spacing w:before="0" w:beforeAutospacing="0" w:after="0" w:afterAutospacing="0"/>
        <w:divId w:val="164982122"/>
        <w:rPr>
          <w:rFonts w:ascii="Verdana" w:eastAsia="Times New Roman" w:hAnsi="Verdana"/>
          <w:color w:val="000000"/>
          <w:lang w:val="en"/>
        </w:rPr>
      </w:pPr>
      <w:bookmarkStart w:id="152" w:name="form_serialization"/>
      <w:bookmarkEnd w:id="152"/>
    </w:p>
    <w:p w14:paraId="0A0D01CF"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25AA2F" w14:textId="77777777">
        <w:trPr>
          <w:divId w:val="164982122"/>
          <w:trHeight w:val="225"/>
          <w:tblCellSpacing w:w="15" w:type="dxa"/>
        </w:trPr>
        <w:tc>
          <w:tcPr>
            <w:tcW w:w="450" w:type="dxa"/>
            <w:shd w:val="clear" w:color="auto" w:fill="990000"/>
            <w:vAlign w:val="center"/>
            <w:hideMark/>
          </w:tcPr>
          <w:p w14:paraId="300B220A"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FE8AAA" w14:textId="77777777" w:rsidR="00000000" w:rsidRDefault="0023144C">
      <w:pPr>
        <w:pStyle w:val="Heading3"/>
        <w:divId w:val="164982122"/>
        <w:rPr>
          <w:rFonts w:eastAsia="Times New Roman"/>
          <w:lang w:val="en"/>
        </w:rPr>
      </w:pPr>
      <w:bookmarkStart w:id="153" w:name="rfc.section.7.2"/>
      <w:bookmarkEnd w:id="153"/>
      <w:r>
        <w:rPr>
          <w:rFonts w:eastAsia="Times New Roman"/>
          <w:lang w:val="en"/>
        </w:rPr>
        <w:t>7.2.  Form Serialization</w:t>
      </w:r>
    </w:p>
    <w:p w14:paraId="091A817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Form Serialization is typically used in HTTP</w:t>
      </w:r>
      <w:r>
        <w:rPr>
          <w:rFonts w:ascii="Verdana" w:hAnsi="Verdana"/>
          <w:color w:val="000000"/>
          <w:lang w:val="en"/>
        </w:rPr>
        <w:t xml:space="preserve"> </w:t>
      </w:r>
      <w:r>
        <w:rPr>
          <w:rStyle w:val="HTMLTypewriter"/>
          <w:lang w:val="en"/>
        </w:rPr>
        <w:t>POST</w:t>
      </w:r>
      <w:r>
        <w:rPr>
          <w:rFonts w:ascii="Verdana" w:hAnsi="Verdana"/>
          <w:color w:val="000000"/>
          <w:lang w:val="en"/>
        </w:rPr>
        <w:t xml:space="preserve"> requests. </w:t>
      </w:r>
    </w:p>
    <w:p w14:paraId="58E46BD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4E0931BA" w14:textId="77777777" w:rsidR="00000000" w:rsidRDefault="0023144C" w:rsidP="0023144C">
      <w:pPr>
        <w:pStyle w:val="HTMLPreformatted"/>
        <w:ind w:left="1200" w:right="480"/>
        <w:divId w:val="920606706"/>
        <w:rPr>
          <w:lang w:val="en"/>
        </w:rPr>
      </w:pPr>
    </w:p>
    <w:p w14:paraId="51C58FA0" w14:textId="77777777" w:rsidR="00000000" w:rsidRDefault="0023144C" w:rsidP="0023144C">
      <w:pPr>
        <w:pStyle w:val="HTMLPreformatted"/>
        <w:ind w:left="1200" w:right="480"/>
        <w:divId w:val="920606706"/>
        <w:rPr>
          <w:lang w:val="en"/>
        </w:rPr>
      </w:pPr>
      <w:r>
        <w:rPr>
          <w:lang w:val="en"/>
        </w:rPr>
        <w:t xml:space="preserve">  POST /authorize HTTP/1.1</w:t>
      </w:r>
    </w:p>
    <w:p w14:paraId="2323CBE9" w14:textId="77777777" w:rsidR="00000000" w:rsidRDefault="0023144C" w:rsidP="0023144C">
      <w:pPr>
        <w:pStyle w:val="HTMLPreformatted"/>
        <w:ind w:left="1200" w:right="480"/>
        <w:divId w:val="920606706"/>
        <w:rPr>
          <w:lang w:val="en"/>
        </w:rPr>
      </w:pPr>
      <w:r>
        <w:rPr>
          <w:lang w:val="en"/>
        </w:rPr>
        <w:t xml:space="preserve">  Host: server.example.com</w:t>
      </w:r>
    </w:p>
    <w:p w14:paraId="2F527ADE" w14:textId="77777777" w:rsidR="00000000" w:rsidRDefault="0023144C" w:rsidP="0023144C">
      <w:pPr>
        <w:pStyle w:val="HTMLPreformatted"/>
        <w:ind w:left="1200" w:right="480"/>
        <w:divId w:val="920606706"/>
        <w:rPr>
          <w:lang w:val="en"/>
        </w:rPr>
      </w:pPr>
      <w:r>
        <w:rPr>
          <w:lang w:val="en"/>
        </w:rPr>
        <w:t xml:space="preserve">  Content-Type: application/x-www-form-urlencoded</w:t>
      </w:r>
    </w:p>
    <w:p w14:paraId="0A406C98" w14:textId="77777777" w:rsidR="00000000" w:rsidRDefault="0023144C" w:rsidP="0023144C">
      <w:pPr>
        <w:pStyle w:val="HTMLPreformatted"/>
        <w:ind w:left="1200" w:right="480"/>
        <w:divId w:val="920606706"/>
        <w:rPr>
          <w:lang w:val="en"/>
        </w:rPr>
      </w:pPr>
    </w:p>
    <w:p w14:paraId="6492C3CE" w14:textId="77777777" w:rsidR="00000000" w:rsidRDefault="0023144C" w:rsidP="0023144C">
      <w:pPr>
        <w:pStyle w:val="HTMLPreformatted"/>
        <w:ind w:left="1200" w:right="480"/>
        <w:divId w:val="920606706"/>
        <w:rPr>
          <w:lang w:val="en"/>
        </w:rPr>
      </w:pPr>
      <w:r>
        <w:rPr>
          <w:lang w:val="en"/>
        </w:rPr>
        <w:t xml:space="preserve">  scope=openid</w:t>
      </w:r>
      <w:r>
        <w:rPr>
          <w:lang w:val="en"/>
        </w:rPr>
        <w:t>&amp;response_type=code</w:t>
      </w:r>
    </w:p>
    <w:p w14:paraId="6D6EA5B4" w14:textId="77777777" w:rsidR="00000000" w:rsidRDefault="0023144C" w:rsidP="0023144C">
      <w:pPr>
        <w:pStyle w:val="HTMLPreformatted"/>
        <w:ind w:left="1200" w:right="480"/>
        <w:divId w:val="920606706"/>
        <w:rPr>
          <w:lang w:val="en"/>
        </w:rPr>
      </w:pPr>
      <w:r>
        <w:rPr>
          <w:lang w:val="en"/>
        </w:rPr>
        <w:t xml:space="preserve">    &amp;client_id=s6BhdRkqt3</w:t>
      </w:r>
    </w:p>
    <w:p w14:paraId="48D7CB7F" w14:textId="77777777" w:rsidR="00000000" w:rsidRDefault="0023144C" w:rsidP="0023144C">
      <w:pPr>
        <w:pStyle w:val="HTMLPreformatted"/>
        <w:ind w:left="1200" w:right="480"/>
        <w:divId w:val="920606706"/>
        <w:rPr>
          <w:lang w:val="en"/>
        </w:rPr>
      </w:pPr>
      <w:r>
        <w:rPr>
          <w:lang w:val="en"/>
        </w:rPr>
        <w:t xml:space="preserve">    &amp;redirect_uri=https%3A%2F%2Fclient.example.org%2Fcb</w:t>
      </w:r>
    </w:p>
    <w:p w14:paraId="19A6B090" w14:textId="77777777" w:rsidR="00000000" w:rsidRDefault="0023144C">
      <w:pPr>
        <w:spacing w:before="0" w:beforeAutospacing="0" w:after="0" w:afterAutospacing="0"/>
        <w:divId w:val="164982122"/>
        <w:rPr>
          <w:rFonts w:ascii="Verdana" w:eastAsia="Times New Roman" w:hAnsi="Verdana"/>
          <w:color w:val="000000"/>
          <w:lang w:val="en"/>
        </w:rPr>
      </w:pPr>
      <w:bookmarkStart w:id="154" w:name="js"/>
      <w:bookmarkEnd w:id="154"/>
    </w:p>
    <w:p w14:paraId="2AD04D98"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40DAA9" w14:textId="77777777">
        <w:trPr>
          <w:divId w:val="164982122"/>
          <w:trHeight w:val="225"/>
          <w:tblCellSpacing w:w="15" w:type="dxa"/>
        </w:trPr>
        <w:tc>
          <w:tcPr>
            <w:tcW w:w="450" w:type="dxa"/>
            <w:shd w:val="clear" w:color="auto" w:fill="990000"/>
            <w:vAlign w:val="center"/>
            <w:hideMark/>
          </w:tcPr>
          <w:p w14:paraId="143D8C6C"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114D8E" w14:textId="77777777" w:rsidR="00000000" w:rsidRDefault="0023144C">
      <w:pPr>
        <w:pStyle w:val="Heading3"/>
        <w:divId w:val="164982122"/>
        <w:rPr>
          <w:rFonts w:eastAsia="Times New Roman"/>
          <w:lang w:val="en"/>
        </w:rPr>
      </w:pPr>
      <w:bookmarkStart w:id="155" w:name="rfc.section.7.3"/>
      <w:bookmarkEnd w:id="155"/>
      <w:r>
        <w:rPr>
          <w:rFonts w:eastAsia="Times New Roman"/>
          <w:lang w:val="en"/>
        </w:rPr>
        <w:t>7.3.  JSON Serialization</w:t>
      </w:r>
    </w:p>
    <w:p w14:paraId="31D8F0FE" w14:textId="77777777" w:rsidR="00000000" w:rsidRDefault="0023144C">
      <w:pPr>
        <w:pStyle w:val="NormalWeb"/>
        <w:divId w:val="164982122"/>
        <w:rPr>
          <w:rFonts w:ascii="Verdana" w:hAnsi="Verdana"/>
          <w:color w:val="000000"/>
          <w:lang w:val="en"/>
        </w:rPr>
      </w:pPr>
      <w:r>
        <w:rPr>
          <w:rFonts w:ascii="Verdana" w:hAnsi="Verdana"/>
          <w:color w:val="000000"/>
          <w:lang w:val="en"/>
        </w:rPr>
        <w:t>The parameters are serialized into a JSON structure by adding each parameter at the highest structure level. Parameter names and string values are included as J</w:t>
      </w:r>
      <w:r>
        <w:rPr>
          <w:rFonts w:ascii="Verdana" w:hAnsi="Verdana"/>
          <w:color w:val="000000"/>
          <w:lang w:val="en"/>
        </w:rPr>
        <w:t xml:space="preserve">SON strings. Numerical values are included as JSON numbers. Each parameter MAY have a JSON structure as its value. </w:t>
      </w:r>
    </w:p>
    <w:p w14:paraId="6AA200C9"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Following is a non-normative example of this serialization: </w:t>
      </w:r>
    </w:p>
    <w:p w14:paraId="640507EB" w14:textId="77777777" w:rsidR="00000000" w:rsidRDefault="0023144C" w:rsidP="0023144C">
      <w:pPr>
        <w:pStyle w:val="HTMLPreformatted"/>
        <w:ind w:left="1200" w:right="480"/>
        <w:divId w:val="1468813244"/>
        <w:rPr>
          <w:lang w:val="en"/>
        </w:rPr>
      </w:pPr>
    </w:p>
    <w:p w14:paraId="300DA79A" w14:textId="77777777" w:rsidR="00000000" w:rsidRDefault="0023144C" w:rsidP="0023144C">
      <w:pPr>
        <w:pStyle w:val="HTMLPreformatted"/>
        <w:ind w:left="1200" w:right="480"/>
        <w:divId w:val="1468813244"/>
        <w:rPr>
          <w:lang w:val="en"/>
        </w:rPr>
      </w:pPr>
      <w:r>
        <w:rPr>
          <w:lang w:val="en"/>
        </w:rPr>
        <w:t xml:space="preserve">  {</w:t>
      </w:r>
    </w:p>
    <w:p w14:paraId="16E381A2" w14:textId="77777777" w:rsidR="00000000" w:rsidRDefault="0023144C" w:rsidP="0023144C">
      <w:pPr>
        <w:pStyle w:val="HTMLPreformatted"/>
        <w:ind w:left="1200" w:right="480"/>
        <w:divId w:val="1468813244"/>
        <w:rPr>
          <w:lang w:val="en"/>
        </w:rPr>
      </w:pPr>
      <w:r>
        <w:rPr>
          <w:lang w:val="en"/>
        </w:rPr>
        <w:t xml:space="preserve">   "access_token":"SlAV32hkKG",</w:t>
      </w:r>
    </w:p>
    <w:p w14:paraId="30F0F0A8" w14:textId="77777777" w:rsidR="00000000" w:rsidRDefault="0023144C" w:rsidP="0023144C">
      <w:pPr>
        <w:pStyle w:val="HTMLPreformatted"/>
        <w:ind w:left="1200" w:right="480"/>
        <w:divId w:val="1468813244"/>
        <w:rPr>
          <w:lang w:val="en"/>
        </w:rPr>
      </w:pPr>
      <w:r>
        <w:rPr>
          <w:lang w:val="en"/>
        </w:rPr>
        <w:t xml:space="preserve">   "expires_in":3600,</w:t>
      </w:r>
    </w:p>
    <w:p w14:paraId="264D177A" w14:textId="77777777" w:rsidR="00000000" w:rsidRDefault="0023144C" w:rsidP="0023144C">
      <w:pPr>
        <w:pStyle w:val="HTMLPreformatted"/>
        <w:ind w:left="1200" w:right="480"/>
        <w:divId w:val="1468813244"/>
        <w:rPr>
          <w:lang w:val="en"/>
        </w:rPr>
      </w:pPr>
      <w:r>
        <w:rPr>
          <w:lang w:val="en"/>
        </w:rPr>
        <w:t xml:space="preserve">   "refresh_token":"</w:t>
      </w:r>
      <w:r>
        <w:rPr>
          <w:lang w:val="en"/>
        </w:rPr>
        <w:t>8xLOxBtZp8"</w:t>
      </w:r>
    </w:p>
    <w:p w14:paraId="768A70DE" w14:textId="77777777" w:rsidR="00000000" w:rsidRDefault="0023144C" w:rsidP="0023144C">
      <w:pPr>
        <w:pStyle w:val="HTMLPreformatted"/>
        <w:ind w:left="1200" w:right="480"/>
        <w:divId w:val="1468813244"/>
        <w:rPr>
          <w:lang w:val="en"/>
        </w:rPr>
      </w:pPr>
      <w:r>
        <w:rPr>
          <w:lang w:val="en"/>
        </w:rPr>
        <w:t xml:space="preserve">  }</w:t>
      </w:r>
    </w:p>
    <w:p w14:paraId="3818F4C7" w14:textId="77777777" w:rsidR="00000000" w:rsidRDefault="0023144C">
      <w:pPr>
        <w:spacing w:before="0" w:beforeAutospacing="0" w:after="0" w:afterAutospacing="0"/>
        <w:divId w:val="164982122"/>
        <w:rPr>
          <w:rFonts w:ascii="Verdana" w:eastAsia="Times New Roman" w:hAnsi="Verdana"/>
          <w:color w:val="000000"/>
          <w:lang w:val="en"/>
        </w:rPr>
      </w:pPr>
      <w:bookmarkStart w:id="156" w:name="ImplementationConsiderations"/>
      <w:bookmarkEnd w:id="156"/>
    </w:p>
    <w:p w14:paraId="30734126"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E2D770" w14:textId="77777777">
        <w:trPr>
          <w:divId w:val="164982122"/>
          <w:trHeight w:val="225"/>
          <w:tblCellSpacing w:w="15" w:type="dxa"/>
        </w:trPr>
        <w:tc>
          <w:tcPr>
            <w:tcW w:w="450" w:type="dxa"/>
            <w:shd w:val="clear" w:color="auto" w:fill="990000"/>
            <w:vAlign w:val="center"/>
            <w:hideMark/>
          </w:tcPr>
          <w:p w14:paraId="509713E3"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6FB3B5" w14:textId="77777777" w:rsidR="00000000" w:rsidRDefault="0023144C">
      <w:pPr>
        <w:pStyle w:val="Heading3"/>
        <w:divId w:val="164982122"/>
        <w:rPr>
          <w:rFonts w:eastAsia="Times New Roman"/>
          <w:lang w:val="en"/>
        </w:rPr>
      </w:pPr>
      <w:bookmarkStart w:id="157" w:name="rfc.section.8"/>
      <w:bookmarkEnd w:id="157"/>
      <w:r>
        <w:rPr>
          <w:rFonts w:eastAsia="Times New Roman"/>
          <w:lang w:val="en"/>
        </w:rPr>
        <w:t>8.  Implementation Considerations</w:t>
      </w:r>
    </w:p>
    <w:p w14:paraId="2B4E26A8" w14:textId="77777777" w:rsidR="00000000" w:rsidRDefault="0023144C">
      <w:pPr>
        <w:pStyle w:val="NormalWeb"/>
        <w:divId w:val="164982122"/>
        <w:rPr>
          <w:rFonts w:ascii="Verdana" w:hAnsi="Verdana"/>
          <w:color w:val="000000"/>
          <w:lang w:val="en"/>
        </w:rPr>
      </w:pPr>
      <w:r>
        <w:rPr>
          <w:rFonts w:ascii="Verdana" w:hAnsi="Verdana"/>
          <w:color w:val="000000"/>
          <w:lang w:val="en"/>
        </w:rPr>
        <w:t>This specification defines features used by both Relying Parties and OpenID Providers. Features that are mandatory to implement for Relying Parties are</w:t>
      </w:r>
      <w:r>
        <w:rPr>
          <w:rFonts w:ascii="Verdana" w:hAnsi="Verdana"/>
          <w:color w:val="000000"/>
          <w:lang w:val="en"/>
        </w:rPr>
        <w:t xml:space="preserve"> already described in the </w:t>
      </w:r>
      <w:hyperlink w:anchor="OpenID.Basic" w:history="1">
        <w:r>
          <w:rPr>
            <w:rStyle w:val="Hyperlink"/>
            <w:rFonts w:ascii="Verdana" w:hAnsi="Verdana"/>
            <w:u w:val="none"/>
            <w:lang w:val="en"/>
          </w:rPr>
          <w:t>OpenID Connect Basic Client Profile 1.0</w:t>
        </w:r>
        <w:r>
          <w:rPr>
            <w:rStyle w:val="Hyperlink"/>
            <w:rFonts w:ascii="Verdana" w:hAnsi="Verdana"/>
            <w:vanish/>
            <w:u w:val="none"/>
            <w:lang w:val="en"/>
          </w:rPr>
          <w:t xml:space="preserve"> (Sakimura, N., Bradley, J., Jones, M., de Medeiros, B., and C. Mortimore, “OpenID Connect Basic Client Profile 1.0,” June 2013.)</w:t>
        </w:r>
      </w:hyperlink>
      <w:r>
        <w:rPr>
          <w:rFonts w:ascii="Verdana" w:hAnsi="Verdana"/>
          <w:color w:val="000000"/>
          <w:lang w:val="en"/>
        </w:rPr>
        <w:t xml:space="preserve"> [OpenID.Basic] and </w:t>
      </w:r>
      <w:hyperlink w:anchor="OpenID.Implicit" w:history="1">
        <w:r>
          <w:rPr>
            <w:rStyle w:val="Hyperlink"/>
            <w:rFonts w:ascii="Verdana" w:hAnsi="Verdana"/>
            <w:u w:val="none"/>
            <w:lang w:val="en"/>
          </w:rPr>
          <w:t>OpenID Connect Implicit Client Profile 1.0</w:t>
        </w:r>
        <w:r>
          <w:rPr>
            <w:rStyle w:val="Hyperlink"/>
            <w:rFonts w:ascii="Verdana" w:hAnsi="Verdana"/>
            <w:vanish/>
            <w:u w:val="none"/>
            <w:lang w:val="en"/>
          </w:rPr>
          <w:t xml:space="preserve"> (Sakimura, N., Bradley, J., Jones, M., de Medeiros, B., Mortimore, C., and E. Jay, “OpenID Connect Implicit Client Profile 1.0,” June 2013.)</w:t>
        </w:r>
      </w:hyperlink>
      <w:r>
        <w:rPr>
          <w:rFonts w:ascii="Verdana" w:hAnsi="Verdana"/>
          <w:color w:val="000000"/>
          <w:lang w:val="en"/>
        </w:rPr>
        <w:t xml:space="preserve"> [OpenID.Implicit] </w:t>
      </w:r>
      <w:r>
        <w:rPr>
          <w:rFonts w:ascii="Verdana" w:hAnsi="Verdana"/>
          <w:color w:val="000000"/>
          <w:lang w:val="en"/>
        </w:rPr>
        <w:t xml:space="preserve">specifications, and so are not discussed again here. </w:t>
      </w:r>
    </w:p>
    <w:p w14:paraId="702DD744" w14:textId="77777777" w:rsidR="00000000" w:rsidRDefault="0023144C">
      <w:pPr>
        <w:pStyle w:val="NormalWeb"/>
        <w:divId w:val="164982122"/>
        <w:rPr>
          <w:rFonts w:ascii="Verdana" w:hAnsi="Verdana"/>
          <w:color w:val="000000"/>
          <w:lang w:val="en"/>
        </w:rPr>
      </w:pPr>
      <w:r>
        <w:rPr>
          <w:rFonts w:ascii="Verdana" w:hAnsi="Verdana"/>
          <w:color w:val="000000"/>
          <w:lang w:val="en"/>
        </w:rPr>
        <w:t>All OpenID Providers MUST implement the features that are already listed elsewhere in this specification as being "REQUIRED" or are described with a "MUST". Since this specification is a protocol bindin</w:t>
      </w:r>
      <w:r>
        <w:rPr>
          <w:rFonts w:ascii="Verdana" w:hAnsi="Verdana"/>
          <w:color w:val="000000"/>
          <w:lang w:val="en"/>
        </w:rPr>
        <w:t xml:space="preserve">g for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specification, all the implementatio</w:t>
      </w:r>
      <w:r>
        <w:rPr>
          <w:rFonts w:ascii="Verdana" w:hAnsi="Verdana"/>
          <w:color w:val="000000"/>
          <w:lang w:val="en"/>
        </w:rPr>
        <w:t xml:space="preserve">n considerations described in that specification also apply here. </w:t>
      </w:r>
    </w:p>
    <w:p w14:paraId="29A83C8C" w14:textId="77777777" w:rsidR="00000000" w:rsidRDefault="0023144C">
      <w:pPr>
        <w:spacing w:before="0" w:beforeAutospacing="0" w:after="0" w:afterAutospacing="0"/>
        <w:divId w:val="164982122"/>
        <w:rPr>
          <w:rFonts w:ascii="Verdana" w:eastAsia="Times New Roman" w:hAnsi="Verdana"/>
          <w:color w:val="000000"/>
          <w:lang w:val="en"/>
        </w:rPr>
      </w:pPr>
      <w:bookmarkStart w:id="158" w:name="disco_reg"/>
      <w:bookmarkEnd w:id="158"/>
    </w:p>
    <w:p w14:paraId="36278F9E"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6C9158" w14:textId="77777777">
        <w:trPr>
          <w:divId w:val="164982122"/>
          <w:trHeight w:val="225"/>
          <w:tblCellSpacing w:w="15" w:type="dxa"/>
        </w:trPr>
        <w:tc>
          <w:tcPr>
            <w:tcW w:w="450" w:type="dxa"/>
            <w:shd w:val="clear" w:color="auto" w:fill="990000"/>
            <w:vAlign w:val="center"/>
            <w:hideMark/>
          </w:tcPr>
          <w:p w14:paraId="26BD6230"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10C8DE" w14:textId="77777777" w:rsidR="00000000" w:rsidRDefault="0023144C">
      <w:pPr>
        <w:pStyle w:val="Heading3"/>
        <w:divId w:val="164982122"/>
        <w:rPr>
          <w:rFonts w:eastAsia="Times New Roman"/>
          <w:lang w:val="en"/>
        </w:rPr>
      </w:pPr>
      <w:bookmarkStart w:id="159" w:name="rfc.section.8.1"/>
      <w:bookmarkEnd w:id="159"/>
      <w:r>
        <w:rPr>
          <w:rFonts w:eastAsia="Times New Roman"/>
          <w:lang w:val="en"/>
        </w:rPr>
        <w:t>8.1.  Discovery and Registration</w:t>
      </w:r>
    </w:p>
    <w:p w14:paraId="18F6B5B5"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Some OpenID Connect installations can use a pre-configured set of OpenID Providers and/or Relying Parties. In those cases, it might not be </w:t>
      </w:r>
      <w:r>
        <w:rPr>
          <w:rFonts w:ascii="Verdana" w:hAnsi="Verdana"/>
          <w:color w:val="000000"/>
          <w:lang w:val="en"/>
        </w:rPr>
        <w:t xml:space="preserve">necessary to support dynamic discovery of information about identities or services or dynamic registration of Clients. </w:t>
      </w:r>
    </w:p>
    <w:p w14:paraId="4BA5980D" w14:textId="77777777" w:rsidR="00000000" w:rsidRDefault="0023144C">
      <w:pPr>
        <w:pStyle w:val="NormalWeb"/>
        <w:divId w:val="164982122"/>
        <w:rPr>
          <w:rFonts w:ascii="Verdana" w:hAnsi="Verdana"/>
          <w:color w:val="000000"/>
          <w:lang w:val="en"/>
        </w:rPr>
      </w:pPr>
      <w:r>
        <w:rPr>
          <w:rFonts w:ascii="Verdana" w:hAnsi="Verdana"/>
          <w:color w:val="000000"/>
          <w:lang w:val="en"/>
        </w:rPr>
        <w:t>However, if installations choose to support unanticipated interactions between Relying Parties and OpenID Providers that do not have pre</w:t>
      </w:r>
      <w:r>
        <w:rPr>
          <w:rFonts w:ascii="Verdana" w:hAnsi="Verdana"/>
          <w:color w:val="000000"/>
          <w:lang w:val="en"/>
        </w:rPr>
        <w:t xml:space="preserv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June</w:t>
        </w:r>
        <w:r>
          <w:rPr>
            <w:rStyle w:val="Hyperlink"/>
            <w:rFonts w:ascii="Verdana" w:hAnsi="Verdana"/>
            <w:vanish/>
            <w:u w:val="none"/>
            <w:lang w:val="en"/>
          </w:rPr>
          <w:t> 2013.)</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xml:space="preserve"> [OpenID.Registration] specificat</w:t>
      </w:r>
      <w:r>
        <w:rPr>
          <w:rFonts w:ascii="Verdana" w:hAnsi="Verdana"/>
          <w:color w:val="000000"/>
          <w:lang w:val="en"/>
        </w:rPr>
        <w:t xml:space="preserve">ions. </w:t>
      </w:r>
    </w:p>
    <w:p w14:paraId="2AC70683" w14:textId="77777777" w:rsidR="00000000" w:rsidRDefault="0023144C">
      <w:pPr>
        <w:spacing w:before="0" w:beforeAutospacing="0" w:after="0" w:afterAutospacing="0"/>
        <w:divId w:val="164982122"/>
        <w:rPr>
          <w:rFonts w:ascii="Verdana" w:eastAsia="Times New Roman" w:hAnsi="Verdana"/>
          <w:color w:val="000000"/>
          <w:lang w:val="en"/>
        </w:rPr>
      </w:pPr>
      <w:bookmarkStart w:id="160" w:name="security_considerations"/>
      <w:bookmarkEnd w:id="160"/>
    </w:p>
    <w:p w14:paraId="305196A0"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10F7B0" w14:textId="77777777">
        <w:trPr>
          <w:divId w:val="164982122"/>
          <w:trHeight w:val="225"/>
          <w:tblCellSpacing w:w="15" w:type="dxa"/>
        </w:trPr>
        <w:tc>
          <w:tcPr>
            <w:tcW w:w="450" w:type="dxa"/>
            <w:shd w:val="clear" w:color="auto" w:fill="990000"/>
            <w:vAlign w:val="center"/>
            <w:hideMark/>
          </w:tcPr>
          <w:p w14:paraId="450C3318"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5FAD7DB" w14:textId="77777777" w:rsidR="00000000" w:rsidRDefault="0023144C">
      <w:pPr>
        <w:pStyle w:val="Heading3"/>
        <w:divId w:val="164982122"/>
        <w:rPr>
          <w:rFonts w:eastAsia="Times New Roman"/>
          <w:lang w:val="en"/>
        </w:rPr>
      </w:pPr>
      <w:bookmarkStart w:id="161" w:name="rfc.section.9"/>
      <w:bookmarkEnd w:id="161"/>
      <w:r>
        <w:rPr>
          <w:rFonts w:eastAsia="Times New Roman"/>
          <w:lang w:val="en"/>
        </w:rPr>
        <w:t>9.  Security Considerations</w:t>
      </w:r>
    </w:p>
    <w:p w14:paraId="2337B9E3"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This specification references the security considerations defined in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w:t>
        </w:r>
        <w:r>
          <w:rPr>
            <w:rStyle w:val="Hyperlink"/>
            <w:rFonts w:ascii="Verdana" w:hAnsi="Verdana"/>
            <w:vanish/>
            <w:u w:val="none"/>
            <w:lang w:val="en"/>
          </w:rPr>
          <w:t>13.)</w:t>
        </w:r>
      </w:hyperlink>
      <w:r>
        <w:rPr>
          <w:rFonts w:ascii="Verdana" w:hAnsi="Verdana"/>
          <w:color w:val="000000"/>
          <w:lang w:val="en"/>
        </w:rPr>
        <w:t xml:space="preserve"> [OpenID.Messages],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Section 5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w:t>
        </w:r>
        <w:r>
          <w:rPr>
            <w:rStyle w:val="Hyperlink"/>
            <w:rFonts w:ascii="Verdana" w:hAnsi="Verdana"/>
            <w:vanish/>
            <w:u w:val="none"/>
            <w:lang w:val="en"/>
          </w:rPr>
          <w:t>Jones, M. and D. Hardt, “The OAuth 2.0 Authorization Framework: Bearer Token Usage,” October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(Lodderstedt, T., McGloin, M., and P. Hunt, “OA</w:t>
        </w:r>
        <w:r>
          <w:rPr>
            <w:rStyle w:val="Hyperlink"/>
            <w:rFonts w:ascii="Verdana" w:hAnsi="Verdana"/>
            <w:vanish/>
            <w:u w:val="none"/>
            <w:lang w:val="en"/>
          </w:rPr>
          <w:t>uth 2.0 Threat Model and Security Considerations,” January 2013.)</w:t>
        </w:r>
      </w:hyperlink>
      <w:r>
        <w:rPr>
          <w:rFonts w:ascii="Verdana" w:hAnsi="Verdana"/>
          <w:color w:val="000000"/>
          <w:lang w:val="en"/>
        </w:rPr>
        <w:t xml:space="preserve"> [RFC6819] specification provides an extensive list of threats and controls that apply to this specification as well, given that it is an OAuth 2.0 binding of OpenID Connect Messages 1.0. Imp</w:t>
      </w:r>
      <w:r>
        <w:rPr>
          <w:rFonts w:ascii="Verdana" w:hAnsi="Verdana"/>
          <w:color w:val="000000"/>
          <w:lang w:val="en"/>
        </w:rPr>
        <w:t xml:space="preserve">lementers are highly advised to read these references in detail and apply the countermeasures described therein. </w:t>
      </w:r>
    </w:p>
    <w:p w14:paraId="2BE30BF6"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In addition, the following list of attack vectors and remedies are also considered. </w:t>
      </w:r>
    </w:p>
    <w:p w14:paraId="404EB5AF" w14:textId="77777777" w:rsidR="00000000" w:rsidRDefault="0023144C">
      <w:pPr>
        <w:spacing w:before="0" w:beforeAutospacing="0" w:after="0" w:afterAutospacing="0"/>
        <w:divId w:val="164982122"/>
        <w:rPr>
          <w:rFonts w:ascii="Verdana" w:eastAsia="Times New Roman" w:hAnsi="Verdana"/>
          <w:color w:val="000000"/>
          <w:lang w:val="en"/>
        </w:rPr>
      </w:pPr>
      <w:bookmarkStart w:id="162" w:name="ImplicitGrantFlowThreats"/>
      <w:bookmarkEnd w:id="162"/>
    </w:p>
    <w:p w14:paraId="269CC1D5"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8A90138" w14:textId="77777777">
        <w:trPr>
          <w:divId w:val="164982122"/>
          <w:trHeight w:val="225"/>
          <w:tblCellSpacing w:w="15" w:type="dxa"/>
        </w:trPr>
        <w:tc>
          <w:tcPr>
            <w:tcW w:w="450" w:type="dxa"/>
            <w:shd w:val="clear" w:color="auto" w:fill="990000"/>
            <w:vAlign w:val="center"/>
            <w:hideMark/>
          </w:tcPr>
          <w:p w14:paraId="66C4D840"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A07F62" w14:textId="77777777" w:rsidR="00000000" w:rsidRDefault="0023144C">
      <w:pPr>
        <w:pStyle w:val="Heading3"/>
        <w:divId w:val="164982122"/>
        <w:rPr>
          <w:rFonts w:eastAsia="Times New Roman"/>
          <w:lang w:val="en"/>
        </w:rPr>
      </w:pPr>
      <w:bookmarkStart w:id="163" w:name="rfc.section.9.1"/>
      <w:bookmarkEnd w:id="163"/>
      <w:r>
        <w:rPr>
          <w:rFonts w:eastAsia="Times New Roman"/>
          <w:lang w:val="en"/>
        </w:rPr>
        <w:t>9.1.  Implicit Grant Flow Threats</w:t>
      </w:r>
    </w:p>
    <w:p w14:paraId="0643BBBB"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In the implicit grant flow, the Access Token is returned in the fragment component of the Client's </w:t>
      </w:r>
      <w:r>
        <w:rPr>
          <w:rStyle w:val="HTMLTypewriter"/>
          <w:lang w:val="en"/>
        </w:rPr>
        <w:t>redirect_uri</w:t>
      </w:r>
      <w:r>
        <w:rPr>
          <w:rFonts w:ascii="Verdana" w:hAnsi="Verdana"/>
          <w:color w:val="000000"/>
          <w:lang w:val="en"/>
        </w:rPr>
        <w:t xml:space="preserve"> through HTTPS, thus it is protected between the OP and the User-Agent, and User-Agent and the RP. The only the place it can be captured is the U</w:t>
      </w:r>
      <w:r>
        <w:rPr>
          <w:rFonts w:ascii="Verdana" w:hAnsi="Verdana"/>
          <w:color w:val="000000"/>
          <w:lang w:val="en"/>
        </w:rPr>
        <w:t xml:space="preserve">ser-Agent where the TLS session is terminated, and is possible if the User-Agent is infested by malware. </w:t>
      </w:r>
    </w:p>
    <w:p w14:paraId="6F85A26A" w14:textId="77777777" w:rsidR="00000000" w:rsidRDefault="0023144C">
      <w:pPr>
        <w:spacing w:before="0" w:beforeAutospacing="0" w:after="0" w:afterAutospacing="0"/>
        <w:divId w:val="164982122"/>
        <w:rPr>
          <w:rFonts w:ascii="Verdana" w:eastAsia="Times New Roman" w:hAnsi="Verdana"/>
          <w:color w:val="000000"/>
          <w:lang w:val="en"/>
        </w:rPr>
      </w:pPr>
      <w:bookmarkStart w:id="164" w:name="TLS_requirements"/>
      <w:bookmarkEnd w:id="164"/>
    </w:p>
    <w:p w14:paraId="74B4A02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133D3F" w14:textId="77777777">
        <w:trPr>
          <w:divId w:val="164982122"/>
          <w:trHeight w:val="225"/>
          <w:tblCellSpacing w:w="15" w:type="dxa"/>
        </w:trPr>
        <w:tc>
          <w:tcPr>
            <w:tcW w:w="450" w:type="dxa"/>
            <w:shd w:val="clear" w:color="auto" w:fill="990000"/>
            <w:vAlign w:val="center"/>
            <w:hideMark/>
          </w:tcPr>
          <w:p w14:paraId="50713536"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21718D" w14:textId="77777777" w:rsidR="00000000" w:rsidRDefault="0023144C">
      <w:pPr>
        <w:pStyle w:val="Heading3"/>
        <w:divId w:val="164982122"/>
        <w:rPr>
          <w:rFonts w:eastAsia="Times New Roman"/>
          <w:lang w:val="en"/>
        </w:rPr>
      </w:pPr>
      <w:bookmarkStart w:id="165" w:name="rfc.section.9.2"/>
      <w:bookmarkEnd w:id="165"/>
      <w:r>
        <w:rPr>
          <w:rFonts w:eastAsia="Times New Roman"/>
          <w:lang w:val="en"/>
        </w:rPr>
        <w:t>9.2.  TLS Requirements</w:t>
      </w:r>
    </w:p>
    <w:p w14:paraId="390E1BF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w:t>
      </w:r>
      <w:r>
        <w:rPr>
          <w:rFonts w:ascii="Verdana" w:hAnsi="Verdana"/>
          <w:color w:val="000000"/>
          <w:lang w:val="en"/>
        </w:rPr>
        <w:t xml:space="preserve">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w:t>
      </w:r>
      <w:r>
        <w:rPr>
          <w:rFonts w:ascii="Verdana" w:hAnsi="Verdana"/>
          <w:color w:val="000000"/>
          <w:lang w:val="en"/>
        </w:rPr>
        <w:t xml:space="preserve">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w:t>
      </w:r>
      <w:r>
        <w:rPr>
          <w:rFonts w:ascii="Verdana" w:hAnsi="Verdana"/>
          <w:color w:val="000000"/>
          <w:lang w:val="en"/>
        </w:rPr>
        <w:t xml:space="preserve">st widely deployed version, and will give the broadest interoperability. </w:t>
      </w:r>
    </w:p>
    <w:p w14:paraId="6D54BD15" w14:textId="77777777" w:rsidR="00000000" w:rsidRDefault="0023144C">
      <w:pPr>
        <w:pStyle w:val="NormalWeb"/>
        <w:divId w:val="164982122"/>
        <w:rPr>
          <w:rFonts w:ascii="Verdana" w:hAnsi="Verdana"/>
          <w:color w:val="000000"/>
          <w:lang w:val="en"/>
        </w:rPr>
      </w:pPr>
      <w:r>
        <w:rPr>
          <w:rFonts w:ascii="Verdana" w:hAnsi="Verdana"/>
          <w:color w:val="000000"/>
          <w:lang w:val="en"/>
        </w:rPr>
        <w:t>To protect against information disclosure and tampering, confidentiality protection MUST be applied using TLS with a ciphersuite that provides confidentiality and integrity protectio</w:t>
      </w:r>
      <w:r>
        <w:rPr>
          <w:rFonts w:ascii="Verdana" w:hAnsi="Verdana"/>
          <w:color w:val="000000"/>
          <w:lang w:val="en"/>
        </w:rPr>
        <w:t xml:space="preserve">n. </w:t>
      </w:r>
    </w:p>
    <w:p w14:paraId="66E6B85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w:t>
        </w:r>
        <w:r>
          <w:rPr>
            <w:rStyle w:val="Hyperlink"/>
            <w:rFonts w:ascii="Verdana" w:hAnsi="Verdana"/>
            <w:vanish/>
            <w:u w:val="none"/>
            <w:lang w:val="en"/>
          </w:rPr>
          <w:t>Infrastructure Using X.509 (PKIX) Certificates in the Context of Transport Layer Security (TLS),” March 2011.)</w:t>
        </w:r>
      </w:hyperlink>
      <w:r>
        <w:rPr>
          <w:rFonts w:ascii="Verdana" w:hAnsi="Verdana"/>
          <w:color w:val="000000"/>
          <w:lang w:val="en"/>
        </w:rPr>
        <w:t xml:space="preserve"> [RFC6125]. </w:t>
      </w:r>
    </w:p>
    <w:p w14:paraId="3C3B39ED" w14:textId="77777777" w:rsidR="00000000" w:rsidRDefault="0023144C">
      <w:pPr>
        <w:spacing w:before="0" w:beforeAutospacing="0" w:after="0" w:afterAutospacing="0"/>
        <w:divId w:val="164982122"/>
        <w:rPr>
          <w:rFonts w:ascii="Verdana" w:eastAsia="Times New Roman" w:hAnsi="Verdana"/>
          <w:color w:val="000000"/>
          <w:lang w:val="en"/>
        </w:rPr>
      </w:pPr>
      <w:bookmarkStart w:id="166" w:name="IANA"/>
      <w:bookmarkEnd w:id="166"/>
    </w:p>
    <w:p w14:paraId="4729FBC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EACB18" w14:textId="77777777">
        <w:trPr>
          <w:divId w:val="164982122"/>
          <w:trHeight w:val="225"/>
          <w:tblCellSpacing w:w="15" w:type="dxa"/>
        </w:trPr>
        <w:tc>
          <w:tcPr>
            <w:tcW w:w="450" w:type="dxa"/>
            <w:shd w:val="clear" w:color="auto" w:fill="990000"/>
            <w:vAlign w:val="center"/>
            <w:hideMark/>
          </w:tcPr>
          <w:p w14:paraId="30AD1AD3"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7E4BA1" w14:textId="77777777" w:rsidR="00000000" w:rsidRDefault="0023144C">
      <w:pPr>
        <w:pStyle w:val="Heading3"/>
        <w:divId w:val="164982122"/>
        <w:rPr>
          <w:rFonts w:eastAsia="Times New Roman"/>
          <w:lang w:val="en"/>
        </w:rPr>
      </w:pPr>
      <w:bookmarkStart w:id="167" w:name="rfc.section.10"/>
      <w:bookmarkEnd w:id="167"/>
      <w:r>
        <w:rPr>
          <w:rFonts w:eastAsia="Times New Roman"/>
          <w:lang w:val="en"/>
        </w:rPr>
        <w:t>10.  IANA Considerations</w:t>
      </w:r>
    </w:p>
    <w:p w14:paraId="7D285FB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This document makes no requests of IANA. </w:t>
      </w:r>
    </w:p>
    <w:p w14:paraId="10EBDB0D" w14:textId="77777777" w:rsidR="00000000" w:rsidRDefault="0023144C">
      <w:pPr>
        <w:spacing w:before="0" w:beforeAutospacing="0" w:after="0" w:afterAutospacing="0"/>
        <w:divId w:val="164982122"/>
        <w:rPr>
          <w:rFonts w:ascii="Verdana" w:eastAsia="Times New Roman" w:hAnsi="Verdana"/>
          <w:color w:val="000000"/>
          <w:lang w:val="en"/>
        </w:rPr>
      </w:pPr>
      <w:bookmarkStart w:id="168" w:name="rfc.references"/>
      <w:bookmarkEnd w:id="168"/>
    </w:p>
    <w:p w14:paraId="433F3BCB"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4FD5F4B" w14:textId="77777777">
        <w:trPr>
          <w:divId w:val="164982122"/>
          <w:trHeight w:val="225"/>
          <w:tblCellSpacing w:w="15" w:type="dxa"/>
        </w:trPr>
        <w:tc>
          <w:tcPr>
            <w:tcW w:w="450" w:type="dxa"/>
            <w:shd w:val="clear" w:color="auto" w:fill="990000"/>
            <w:vAlign w:val="center"/>
            <w:hideMark/>
          </w:tcPr>
          <w:p w14:paraId="6BE5ABD1"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3DAF83" w14:textId="77777777" w:rsidR="00000000" w:rsidRDefault="0023144C">
      <w:pPr>
        <w:pStyle w:val="Heading3"/>
        <w:divId w:val="164982122"/>
        <w:rPr>
          <w:rFonts w:eastAsia="Times New Roman"/>
          <w:lang w:val="en"/>
        </w:rPr>
      </w:pPr>
      <w:bookmarkStart w:id="169" w:name="rfc.section.11"/>
      <w:bookmarkEnd w:id="169"/>
      <w:r>
        <w:rPr>
          <w:rFonts w:eastAsia="Times New Roman"/>
          <w:lang w:val="en"/>
        </w:rPr>
        <w:t>11.  References</w:t>
      </w:r>
    </w:p>
    <w:p w14:paraId="44832AAD" w14:textId="77777777" w:rsidR="00000000" w:rsidRDefault="0023144C">
      <w:pPr>
        <w:spacing w:before="0" w:beforeAutospacing="0" w:after="0" w:afterAutospacing="0"/>
        <w:divId w:val="164982122"/>
        <w:rPr>
          <w:rFonts w:ascii="Verdana" w:eastAsia="Times New Roman" w:hAnsi="Verdana"/>
          <w:color w:val="000000"/>
          <w:lang w:val="en"/>
        </w:rPr>
      </w:pPr>
      <w:bookmarkStart w:id="170" w:name="rfc.references1"/>
      <w:bookmarkEnd w:id="170"/>
    </w:p>
    <w:p w14:paraId="770912E0"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0E9057" w14:textId="77777777">
        <w:trPr>
          <w:divId w:val="164982122"/>
          <w:trHeight w:val="225"/>
          <w:tblCellSpacing w:w="15" w:type="dxa"/>
        </w:trPr>
        <w:tc>
          <w:tcPr>
            <w:tcW w:w="450" w:type="dxa"/>
            <w:shd w:val="clear" w:color="auto" w:fill="990000"/>
            <w:vAlign w:val="center"/>
            <w:hideMark/>
          </w:tcPr>
          <w:p w14:paraId="32260806"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C4425A" w14:textId="77777777" w:rsidR="00000000" w:rsidRDefault="0023144C">
      <w:pPr>
        <w:pStyle w:val="Heading3"/>
        <w:divId w:val="164982122"/>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14:paraId="330878F6" w14:textId="77777777">
        <w:trPr>
          <w:divId w:val="164982122"/>
          <w:tblCellSpacing w:w="15" w:type="dxa"/>
        </w:trPr>
        <w:tc>
          <w:tcPr>
            <w:tcW w:w="0" w:type="auto"/>
            <w:hideMark/>
          </w:tcPr>
          <w:p w14:paraId="41327480" w14:textId="77777777" w:rsidR="00000000" w:rsidRDefault="0023144C">
            <w:pPr>
              <w:spacing w:before="0" w:beforeAutospacing="0" w:after="0" w:afterAutospacing="0"/>
              <w:rPr>
                <w:rFonts w:ascii="Verdana" w:eastAsia="Times New Roman" w:hAnsi="Verdana"/>
                <w:color w:val="000000"/>
                <w:sz w:val="20"/>
                <w:szCs w:val="20"/>
              </w:rPr>
            </w:pPr>
            <w:bookmarkStart w:id="171" w:name="JWE"/>
            <w:r>
              <w:rPr>
                <w:rFonts w:ascii="Verdana" w:eastAsia="Times New Roman" w:hAnsi="Verdana"/>
                <w:b/>
                <w:bCs/>
                <w:color w:val="000000"/>
                <w:sz w:val="20"/>
                <w:szCs w:val="20"/>
              </w:rPr>
              <w:t>[JWE]</w:t>
            </w:r>
            <w:bookmarkEnd w:id="171"/>
          </w:p>
        </w:tc>
        <w:tc>
          <w:tcPr>
            <w:tcW w:w="0" w:type="auto"/>
            <w:vAlign w:val="center"/>
            <w:hideMark/>
          </w:tcPr>
          <w:p w14:paraId="47AC2B5D"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7"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May 2013 (</w:t>
            </w:r>
            <w:hyperlink r:id="rId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1F092ED" w14:textId="77777777">
        <w:trPr>
          <w:divId w:val="164982122"/>
          <w:tblCellSpacing w:w="15" w:type="dxa"/>
        </w:trPr>
        <w:tc>
          <w:tcPr>
            <w:tcW w:w="0" w:type="auto"/>
            <w:hideMark/>
          </w:tcPr>
          <w:p w14:paraId="6715379A" w14:textId="77777777" w:rsidR="00000000" w:rsidRDefault="0023144C">
            <w:pPr>
              <w:spacing w:before="0" w:beforeAutospacing="0" w:after="0" w:afterAutospacing="0"/>
              <w:rPr>
                <w:rFonts w:ascii="Verdana" w:eastAsia="Times New Roman" w:hAnsi="Verdana"/>
                <w:color w:val="000000"/>
                <w:sz w:val="20"/>
                <w:szCs w:val="20"/>
              </w:rPr>
            </w:pPr>
            <w:bookmarkStart w:id="172" w:name="JWS"/>
            <w:r>
              <w:rPr>
                <w:rFonts w:ascii="Verdana" w:eastAsia="Times New Roman" w:hAnsi="Verdana"/>
                <w:b/>
                <w:bCs/>
                <w:color w:val="000000"/>
                <w:sz w:val="20"/>
                <w:szCs w:val="20"/>
              </w:rPr>
              <w:t>[JWS]</w:t>
            </w:r>
            <w:bookmarkEnd w:id="172"/>
          </w:p>
        </w:tc>
        <w:tc>
          <w:tcPr>
            <w:tcW w:w="0" w:type="auto"/>
            <w:vAlign w:val="center"/>
            <w:hideMark/>
          </w:tcPr>
          <w:p w14:paraId="3402FEAA"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9"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draft-ietf-jose-json-web-signature (work in progress), May 2013 (</w:t>
            </w:r>
            <w:hyperlink r:id="rId1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775C16A" w14:textId="77777777">
        <w:trPr>
          <w:divId w:val="164982122"/>
          <w:tblCellSpacing w:w="15" w:type="dxa"/>
        </w:trPr>
        <w:tc>
          <w:tcPr>
            <w:tcW w:w="0" w:type="auto"/>
            <w:hideMark/>
          </w:tcPr>
          <w:p w14:paraId="35417FC4" w14:textId="77777777" w:rsidR="00000000" w:rsidRDefault="0023144C">
            <w:pPr>
              <w:spacing w:before="0" w:beforeAutospacing="0" w:after="0" w:afterAutospacing="0"/>
              <w:rPr>
                <w:rFonts w:ascii="Verdana" w:eastAsia="Times New Roman" w:hAnsi="Verdana"/>
                <w:color w:val="000000"/>
                <w:sz w:val="20"/>
                <w:szCs w:val="20"/>
              </w:rPr>
            </w:pPr>
            <w:bookmarkStart w:id="173" w:name="JWT"/>
            <w:r>
              <w:rPr>
                <w:rFonts w:ascii="Verdana" w:eastAsia="Times New Roman" w:hAnsi="Verdana"/>
                <w:b/>
                <w:bCs/>
                <w:color w:val="000000"/>
                <w:sz w:val="20"/>
                <w:szCs w:val="20"/>
              </w:rPr>
              <w:t>[JWT]</w:t>
            </w:r>
            <w:bookmarkEnd w:id="173"/>
          </w:p>
        </w:tc>
        <w:tc>
          <w:tcPr>
            <w:tcW w:w="0" w:type="auto"/>
            <w:vAlign w:val="center"/>
            <w:hideMark/>
          </w:tcPr>
          <w:p w14:paraId="2CCF4ACF"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1"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May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E0561F6" w14:textId="77777777">
        <w:trPr>
          <w:divId w:val="164982122"/>
          <w:tblCellSpacing w:w="15" w:type="dxa"/>
        </w:trPr>
        <w:tc>
          <w:tcPr>
            <w:tcW w:w="0" w:type="auto"/>
            <w:hideMark/>
          </w:tcPr>
          <w:p w14:paraId="6B89CDA8" w14:textId="77777777" w:rsidR="00000000" w:rsidRDefault="0023144C">
            <w:pPr>
              <w:spacing w:before="0" w:beforeAutospacing="0" w:after="0" w:afterAutospacing="0"/>
              <w:rPr>
                <w:rFonts w:ascii="Verdana" w:eastAsia="Times New Roman" w:hAnsi="Verdana"/>
                <w:color w:val="000000"/>
                <w:sz w:val="20"/>
                <w:szCs w:val="20"/>
              </w:rPr>
            </w:pPr>
            <w:bookmarkStart w:id="174" w:name="OAuth.Responses"/>
            <w:r>
              <w:rPr>
                <w:rFonts w:ascii="Verdana" w:eastAsia="Times New Roman" w:hAnsi="Verdana"/>
                <w:b/>
                <w:bCs/>
                <w:color w:val="000000"/>
                <w:sz w:val="20"/>
                <w:szCs w:val="20"/>
              </w:rPr>
              <w:t>[OAuth.Responses]</w:t>
            </w:r>
            <w:bookmarkEnd w:id="174"/>
          </w:p>
        </w:tc>
        <w:tc>
          <w:tcPr>
            <w:tcW w:w="0" w:type="auto"/>
            <w:vAlign w:val="center"/>
            <w:hideMark/>
          </w:tcPr>
          <w:p w14:paraId="20A3912E"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a</w:t>
            </w:r>
            <w:r>
              <w:rPr>
                <w:rFonts w:ascii="Verdana" w:eastAsia="Times New Roman" w:hAnsi="Verdana"/>
                <w:color w:val="000000"/>
                <w:sz w:val="20"/>
                <w:szCs w:val="20"/>
              </w:rPr>
              <w:t>nd P. Tarjan, “</w:t>
            </w:r>
            <w:hyperlink r:id="rId13"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June 2013.</w:t>
            </w:r>
          </w:p>
        </w:tc>
      </w:tr>
      <w:tr w:rsidR="00000000" w14:paraId="635D6379" w14:textId="77777777">
        <w:trPr>
          <w:divId w:val="164982122"/>
          <w:tblCellSpacing w:w="15" w:type="dxa"/>
        </w:trPr>
        <w:tc>
          <w:tcPr>
            <w:tcW w:w="0" w:type="auto"/>
            <w:hideMark/>
          </w:tcPr>
          <w:p w14:paraId="6F8BE272" w14:textId="77777777" w:rsidR="00000000" w:rsidRDefault="0023144C">
            <w:pPr>
              <w:spacing w:before="0" w:beforeAutospacing="0" w:after="0" w:afterAutospacing="0"/>
              <w:rPr>
                <w:rFonts w:ascii="Verdana" w:eastAsia="Times New Roman" w:hAnsi="Verdana"/>
                <w:color w:val="000000"/>
                <w:sz w:val="20"/>
                <w:szCs w:val="20"/>
              </w:rPr>
            </w:pPr>
            <w:bookmarkStart w:id="175" w:name="OpenID.Discovery"/>
            <w:r>
              <w:rPr>
                <w:rFonts w:ascii="Verdana" w:eastAsia="Times New Roman" w:hAnsi="Verdana"/>
                <w:b/>
                <w:bCs/>
                <w:color w:val="000000"/>
                <w:sz w:val="20"/>
                <w:szCs w:val="20"/>
              </w:rPr>
              <w:t>[OpenID.Discovery]</w:t>
            </w:r>
            <w:bookmarkEnd w:id="175"/>
          </w:p>
        </w:tc>
        <w:tc>
          <w:tcPr>
            <w:tcW w:w="0" w:type="auto"/>
            <w:vAlign w:val="center"/>
            <w:hideMark/>
          </w:tcPr>
          <w:p w14:paraId="647B2593"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4"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June 2013.</w:t>
            </w:r>
          </w:p>
        </w:tc>
      </w:tr>
      <w:tr w:rsidR="00000000" w14:paraId="56EA5572" w14:textId="77777777">
        <w:trPr>
          <w:divId w:val="164982122"/>
          <w:tblCellSpacing w:w="15" w:type="dxa"/>
        </w:trPr>
        <w:tc>
          <w:tcPr>
            <w:tcW w:w="0" w:type="auto"/>
            <w:hideMark/>
          </w:tcPr>
          <w:p w14:paraId="10BE0874" w14:textId="77777777" w:rsidR="00000000" w:rsidRDefault="0023144C">
            <w:pPr>
              <w:spacing w:before="0" w:beforeAutospacing="0" w:after="0" w:afterAutospacing="0"/>
              <w:rPr>
                <w:rFonts w:ascii="Verdana" w:eastAsia="Times New Roman" w:hAnsi="Verdana"/>
                <w:color w:val="000000"/>
                <w:sz w:val="20"/>
                <w:szCs w:val="20"/>
              </w:rPr>
            </w:pPr>
            <w:bookmarkStart w:id="176" w:name="OpenID.Messages"/>
            <w:r>
              <w:rPr>
                <w:rFonts w:ascii="Verdana" w:eastAsia="Times New Roman" w:hAnsi="Verdana"/>
                <w:b/>
                <w:bCs/>
                <w:color w:val="000000"/>
                <w:sz w:val="20"/>
                <w:szCs w:val="20"/>
              </w:rPr>
              <w:t>[OpenID.Messages]</w:t>
            </w:r>
            <w:bookmarkEnd w:id="176"/>
          </w:p>
        </w:tc>
        <w:tc>
          <w:tcPr>
            <w:tcW w:w="0" w:type="auto"/>
            <w:vAlign w:val="center"/>
            <w:hideMark/>
          </w:tcPr>
          <w:p w14:paraId="65570867"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5" w:history="1">
              <w:r>
                <w:rPr>
                  <w:rStyle w:val="Hyperlink"/>
                  <w:rFonts w:ascii="Verdana" w:eastAsia="Times New Roman" w:hAnsi="Verdana"/>
                  <w:sz w:val="20"/>
                  <w:szCs w:val="20"/>
                </w:rPr>
                <w:t>OpenID Connect Messages 1.0</w:t>
              </w:r>
            </w:hyperlink>
            <w:r>
              <w:rPr>
                <w:rFonts w:ascii="Verdana" w:eastAsia="Times New Roman" w:hAnsi="Verdana"/>
                <w:color w:val="000000"/>
                <w:sz w:val="20"/>
                <w:szCs w:val="20"/>
              </w:rPr>
              <w:t>,” June 2013.</w:t>
            </w:r>
          </w:p>
        </w:tc>
      </w:tr>
      <w:tr w:rsidR="00000000" w14:paraId="699D13D3" w14:textId="77777777">
        <w:trPr>
          <w:divId w:val="164982122"/>
          <w:tblCellSpacing w:w="15" w:type="dxa"/>
        </w:trPr>
        <w:tc>
          <w:tcPr>
            <w:tcW w:w="0" w:type="auto"/>
            <w:hideMark/>
          </w:tcPr>
          <w:p w14:paraId="76DCE42E" w14:textId="77777777" w:rsidR="00000000" w:rsidRDefault="0023144C">
            <w:pPr>
              <w:spacing w:before="0" w:beforeAutospacing="0" w:after="0" w:afterAutospacing="0"/>
              <w:rPr>
                <w:rFonts w:ascii="Verdana" w:eastAsia="Times New Roman" w:hAnsi="Verdana"/>
                <w:color w:val="000000"/>
                <w:sz w:val="20"/>
                <w:szCs w:val="20"/>
              </w:rPr>
            </w:pPr>
            <w:bookmarkStart w:id="177" w:name="OpenID.Registration"/>
            <w:r>
              <w:rPr>
                <w:rFonts w:ascii="Verdana" w:eastAsia="Times New Roman" w:hAnsi="Verdana"/>
                <w:b/>
                <w:bCs/>
                <w:color w:val="000000"/>
                <w:sz w:val="20"/>
                <w:szCs w:val="20"/>
              </w:rPr>
              <w:t>[OpenID.Registration]</w:t>
            </w:r>
            <w:bookmarkEnd w:id="177"/>
          </w:p>
        </w:tc>
        <w:tc>
          <w:tcPr>
            <w:tcW w:w="0" w:type="auto"/>
            <w:vAlign w:val="center"/>
            <w:hideMark/>
          </w:tcPr>
          <w:p w14:paraId="132ABCE3"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16"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June 2013.</w:t>
            </w:r>
          </w:p>
        </w:tc>
      </w:tr>
      <w:tr w:rsidR="00000000" w14:paraId="5828024B" w14:textId="77777777">
        <w:trPr>
          <w:divId w:val="164982122"/>
          <w:tblCellSpacing w:w="15" w:type="dxa"/>
        </w:trPr>
        <w:tc>
          <w:tcPr>
            <w:tcW w:w="0" w:type="auto"/>
            <w:hideMark/>
          </w:tcPr>
          <w:p w14:paraId="4A0E6ACE" w14:textId="77777777" w:rsidR="00000000" w:rsidRDefault="0023144C">
            <w:pPr>
              <w:spacing w:before="0" w:beforeAutospacing="0" w:after="0" w:afterAutospacing="0"/>
              <w:rPr>
                <w:rFonts w:ascii="Verdana" w:eastAsia="Times New Roman" w:hAnsi="Verdana"/>
                <w:color w:val="000000"/>
                <w:sz w:val="20"/>
                <w:szCs w:val="20"/>
              </w:rPr>
            </w:pPr>
            <w:bookmarkStart w:id="178" w:name="RFC2119"/>
            <w:r>
              <w:rPr>
                <w:rFonts w:ascii="Verdana" w:eastAsia="Times New Roman" w:hAnsi="Verdana"/>
                <w:b/>
                <w:bCs/>
                <w:color w:val="000000"/>
                <w:sz w:val="20"/>
                <w:szCs w:val="20"/>
              </w:rPr>
              <w:t>[RFC2119]</w:t>
            </w:r>
            <w:bookmarkEnd w:id="178"/>
          </w:p>
        </w:tc>
        <w:tc>
          <w:tcPr>
            <w:tcW w:w="0" w:type="auto"/>
            <w:vAlign w:val="center"/>
            <w:hideMark/>
          </w:tcPr>
          <w:p w14:paraId="262442EB" w14:textId="77777777" w:rsidR="00000000" w:rsidRDefault="0023144C">
            <w:pPr>
              <w:spacing w:before="0" w:beforeAutospacing="0" w:after="0" w:afterAutospacing="0"/>
              <w:rPr>
                <w:rFonts w:ascii="Verdana" w:eastAsia="Times New Roman" w:hAnsi="Verdana"/>
                <w:color w:val="000000"/>
                <w:sz w:val="20"/>
                <w:szCs w:val="20"/>
              </w:rPr>
            </w:pPr>
            <w:hyperlink r:id="rId17"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18"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xml:space="preserve">,” BCP 14, RFC 2119, </w:t>
            </w:r>
            <w:r>
              <w:rPr>
                <w:rFonts w:ascii="Verdana" w:eastAsia="Times New Roman" w:hAnsi="Verdana"/>
                <w:color w:val="000000"/>
                <w:sz w:val="20"/>
                <w:szCs w:val="20"/>
              </w:rPr>
              <w:t>March 1997 (</w:t>
            </w:r>
            <w:hyperlink r:id="rId1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1"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4C05B87" w14:textId="77777777">
        <w:trPr>
          <w:divId w:val="164982122"/>
          <w:tblCellSpacing w:w="15" w:type="dxa"/>
        </w:trPr>
        <w:tc>
          <w:tcPr>
            <w:tcW w:w="0" w:type="auto"/>
            <w:hideMark/>
          </w:tcPr>
          <w:p w14:paraId="11ECD7AF" w14:textId="77777777" w:rsidR="00000000" w:rsidRDefault="0023144C">
            <w:pPr>
              <w:spacing w:before="0" w:beforeAutospacing="0" w:after="0" w:afterAutospacing="0"/>
              <w:rPr>
                <w:rFonts w:ascii="Verdana" w:eastAsia="Times New Roman" w:hAnsi="Verdana"/>
                <w:color w:val="000000"/>
                <w:sz w:val="20"/>
                <w:szCs w:val="20"/>
              </w:rPr>
            </w:pPr>
            <w:bookmarkStart w:id="179" w:name="RFC2246"/>
            <w:r>
              <w:rPr>
                <w:rFonts w:ascii="Verdana" w:eastAsia="Times New Roman" w:hAnsi="Verdana"/>
                <w:b/>
                <w:bCs/>
                <w:color w:val="000000"/>
                <w:sz w:val="20"/>
                <w:szCs w:val="20"/>
              </w:rPr>
              <w:t>[RFC2246]</w:t>
            </w:r>
            <w:bookmarkEnd w:id="179"/>
          </w:p>
        </w:tc>
        <w:tc>
          <w:tcPr>
            <w:tcW w:w="0" w:type="auto"/>
            <w:vAlign w:val="center"/>
            <w:hideMark/>
          </w:tcPr>
          <w:p w14:paraId="461AFF49" w14:textId="77777777" w:rsidR="00000000" w:rsidRDefault="0023144C">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3"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4"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2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540AE23" w14:textId="77777777">
        <w:trPr>
          <w:divId w:val="164982122"/>
          <w:tblCellSpacing w:w="15" w:type="dxa"/>
        </w:trPr>
        <w:tc>
          <w:tcPr>
            <w:tcW w:w="0" w:type="auto"/>
            <w:hideMark/>
          </w:tcPr>
          <w:p w14:paraId="328412E0" w14:textId="77777777" w:rsidR="00000000" w:rsidRDefault="0023144C">
            <w:pPr>
              <w:spacing w:before="0" w:beforeAutospacing="0" w:after="0" w:afterAutospacing="0"/>
              <w:rPr>
                <w:rFonts w:ascii="Verdana" w:eastAsia="Times New Roman" w:hAnsi="Verdana"/>
                <w:color w:val="000000"/>
                <w:sz w:val="20"/>
                <w:szCs w:val="20"/>
              </w:rPr>
            </w:pPr>
            <w:bookmarkStart w:id="180" w:name="RFC2616"/>
            <w:r>
              <w:rPr>
                <w:rFonts w:ascii="Verdana" w:eastAsia="Times New Roman" w:hAnsi="Verdana"/>
                <w:b/>
                <w:bCs/>
                <w:color w:val="000000"/>
                <w:sz w:val="20"/>
                <w:szCs w:val="20"/>
              </w:rPr>
              <w:t>[RFC2616]</w:t>
            </w:r>
            <w:bookmarkEnd w:id="180"/>
          </w:p>
        </w:tc>
        <w:tc>
          <w:tcPr>
            <w:tcW w:w="0" w:type="auto"/>
            <w:vAlign w:val="center"/>
            <w:hideMark/>
          </w:tcPr>
          <w:p w14:paraId="0FD4E422" w14:textId="77777777" w:rsidR="00000000" w:rsidRDefault="0023144C">
            <w:pPr>
              <w:spacing w:before="0" w:beforeAutospacing="0" w:after="0" w:afterAutospacing="0"/>
              <w:rPr>
                <w:rFonts w:ascii="Verdana" w:eastAsia="Times New Roman" w:hAnsi="Verdana"/>
                <w:color w:val="000000"/>
                <w:sz w:val="20"/>
                <w:szCs w:val="20"/>
              </w:rPr>
            </w:pPr>
            <w:hyperlink r:id="rId26"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27"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28"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29"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30"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32"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33" w:history="1">
              <w:r>
                <w:rPr>
                  <w:rStyle w:val="Hyperlink"/>
                  <w:rFonts w:ascii="Verdana" w:eastAsia="Times New Roman" w:hAnsi="Verdana"/>
                  <w:sz w:val="20"/>
                  <w:szCs w:val="20"/>
                </w:rPr>
                <w:t>Hypertext Transfer Protocol -- H</w:t>
              </w:r>
              <w:r>
                <w:rPr>
                  <w:rStyle w:val="Hyperlink"/>
                  <w:rFonts w:ascii="Verdana" w:eastAsia="Times New Roman" w:hAnsi="Verdana"/>
                  <w:sz w:val="20"/>
                  <w:szCs w:val="20"/>
                </w:rPr>
                <w:t>TTP/1.1</w:t>
              </w:r>
            </w:hyperlink>
            <w:r>
              <w:rPr>
                <w:rFonts w:ascii="Verdana" w:eastAsia="Times New Roman" w:hAnsi="Verdana"/>
                <w:color w:val="000000"/>
                <w:sz w:val="20"/>
                <w:szCs w:val="20"/>
              </w:rPr>
              <w:t>,” RFC 2616, June 1999 (</w:t>
            </w:r>
            <w:hyperlink r:id="rId3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5"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3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EFCB157" w14:textId="77777777">
        <w:trPr>
          <w:divId w:val="164982122"/>
          <w:tblCellSpacing w:w="15" w:type="dxa"/>
        </w:trPr>
        <w:tc>
          <w:tcPr>
            <w:tcW w:w="0" w:type="auto"/>
            <w:hideMark/>
          </w:tcPr>
          <w:p w14:paraId="4D6560FC" w14:textId="77777777" w:rsidR="00000000" w:rsidRDefault="0023144C">
            <w:pPr>
              <w:spacing w:before="0" w:beforeAutospacing="0" w:after="0" w:afterAutospacing="0"/>
              <w:rPr>
                <w:rFonts w:ascii="Verdana" w:eastAsia="Times New Roman" w:hAnsi="Verdana"/>
                <w:color w:val="000000"/>
                <w:sz w:val="20"/>
                <w:szCs w:val="20"/>
              </w:rPr>
            </w:pPr>
            <w:bookmarkStart w:id="181" w:name="RFC3986"/>
            <w:r>
              <w:rPr>
                <w:rFonts w:ascii="Verdana" w:eastAsia="Times New Roman" w:hAnsi="Verdana"/>
                <w:b/>
                <w:bCs/>
                <w:color w:val="000000"/>
                <w:sz w:val="20"/>
                <w:szCs w:val="20"/>
              </w:rPr>
              <w:t>[RFC3986]</w:t>
            </w:r>
            <w:bookmarkEnd w:id="181"/>
          </w:p>
        </w:tc>
        <w:tc>
          <w:tcPr>
            <w:tcW w:w="0" w:type="auto"/>
            <w:vAlign w:val="center"/>
            <w:hideMark/>
          </w:tcPr>
          <w:p w14:paraId="45468F85" w14:textId="77777777" w:rsidR="00000000" w:rsidRDefault="0023144C">
            <w:pPr>
              <w:spacing w:before="0" w:beforeAutospacing="0" w:after="0" w:afterAutospacing="0"/>
              <w:rPr>
                <w:rFonts w:ascii="Verdana" w:eastAsia="Times New Roman" w:hAnsi="Verdana"/>
                <w:color w:val="000000"/>
                <w:sz w:val="20"/>
                <w:szCs w:val="20"/>
              </w:rPr>
            </w:pPr>
            <w:hyperlink r:id="rId39"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41"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42"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4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753F18F7" w14:textId="77777777">
        <w:trPr>
          <w:divId w:val="164982122"/>
          <w:tblCellSpacing w:w="15" w:type="dxa"/>
        </w:trPr>
        <w:tc>
          <w:tcPr>
            <w:tcW w:w="0" w:type="auto"/>
            <w:hideMark/>
          </w:tcPr>
          <w:p w14:paraId="7F2C3024" w14:textId="77777777" w:rsidR="00000000" w:rsidRDefault="0023144C">
            <w:pPr>
              <w:spacing w:before="0" w:beforeAutospacing="0" w:after="0" w:afterAutospacing="0"/>
              <w:rPr>
                <w:rFonts w:ascii="Verdana" w:eastAsia="Times New Roman" w:hAnsi="Verdana"/>
                <w:color w:val="000000"/>
                <w:sz w:val="20"/>
                <w:szCs w:val="20"/>
              </w:rPr>
            </w:pPr>
            <w:bookmarkStart w:id="182" w:name="RFC5246"/>
            <w:r>
              <w:rPr>
                <w:rFonts w:ascii="Verdana" w:eastAsia="Times New Roman" w:hAnsi="Verdana"/>
                <w:b/>
                <w:bCs/>
                <w:color w:val="000000"/>
                <w:sz w:val="20"/>
                <w:szCs w:val="20"/>
              </w:rPr>
              <w:t>[RFC5246]</w:t>
            </w:r>
            <w:bookmarkEnd w:id="182"/>
          </w:p>
        </w:tc>
        <w:tc>
          <w:tcPr>
            <w:tcW w:w="0" w:type="auto"/>
            <w:vAlign w:val="center"/>
            <w:hideMark/>
          </w:tcPr>
          <w:p w14:paraId="5D3FD79A"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46"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4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159DB10" w14:textId="77777777">
        <w:trPr>
          <w:divId w:val="164982122"/>
          <w:tblCellSpacing w:w="15" w:type="dxa"/>
        </w:trPr>
        <w:tc>
          <w:tcPr>
            <w:tcW w:w="0" w:type="auto"/>
            <w:hideMark/>
          </w:tcPr>
          <w:p w14:paraId="10ADBCC3" w14:textId="77777777" w:rsidR="00000000" w:rsidRDefault="0023144C">
            <w:pPr>
              <w:spacing w:before="0" w:beforeAutospacing="0" w:after="0" w:afterAutospacing="0"/>
              <w:rPr>
                <w:rFonts w:ascii="Verdana" w:eastAsia="Times New Roman" w:hAnsi="Verdana"/>
                <w:color w:val="000000"/>
                <w:sz w:val="20"/>
                <w:szCs w:val="20"/>
              </w:rPr>
            </w:pPr>
            <w:bookmarkStart w:id="183" w:name="RFC5646"/>
            <w:r>
              <w:rPr>
                <w:rFonts w:ascii="Verdana" w:eastAsia="Times New Roman" w:hAnsi="Verdana"/>
                <w:b/>
                <w:bCs/>
                <w:color w:val="000000"/>
                <w:sz w:val="20"/>
                <w:szCs w:val="20"/>
              </w:rPr>
              <w:t>[RFC5646]</w:t>
            </w:r>
            <w:bookmarkEnd w:id="183"/>
          </w:p>
        </w:tc>
        <w:tc>
          <w:tcPr>
            <w:tcW w:w="0" w:type="auto"/>
            <w:vAlign w:val="center"/>
            <w:hideMark/>
          </w:tcPr>
          <w:p w14:paraId="742F3038"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48"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4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5DBD7E8" w14:textId="77777777">
        <w:trPr>
          <w:divId w:val="164982122"/>
          <w:tblCellSpacing w:w="15" w:type="dxa"/>
        </w:trPr>
        <w:tc>
          <w:tcPr>
            <w:tcW w:w="0" w:type="auto"/>
            <w:hideMark/>
          </w:tcPr>
          <w:p w14:paraId="7F35E56D" w14:textId="77777777" w:rsidR="00000000" w:rsidRDefault="0023144C">
            <w:pPr>
              <w:spacing w:before="0" w:beforeAutospacing="0" w:after="0" w:afterAutospacing="0"/>
              <w:rPr>
                <w:rFonts w:ascii="Verdana" w:eastAsia="Times New Roman" w:hAnsi="Verdana"/>
                <w:color w:val="000000"/>
                <w:sz w:val="20"/>
                <w:szCs w:val="20"/>
              </w:rPr>
            </w:pPr>
            <w:bookmarkStart w:id="184" w:name="RFC6125"/>
            <w:r>
              <w:rPr>
                <w:rFonts w:ascii="Verdana" w:eastAsia="Times New Roman" w:hAnsi="Verdana"/>
                <w:b/>
                <w:bCs/>
                <w:color w:val="000000"/>
                <w:sz w:val="20"/>
                <w:szCs w:val="20"/>
              </w:rPr>
              <w:t>[RFC6125]</w:t>
            </w:r>
            <w:bookmarkEnd w:id="184"/>
          </w:p>
        </w:tc>
        <w:tc>
          <w:tcPr>
            <w:tcW w:w="0" w:type="auto"/>
            <w:vAlign w:val="center"/>
            <w:hideMark/>
          </w:tcPr>
          <w:p w14:paraId="51AF8706"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50" w:history="1">
              <w:r>
                <w:rPr>
                  <w:rStyle w:val="Hyperlink"/>
                  <w:rFonts w:ascii="Verdana" w:eastAsia="Times New Roman" w:hAnsi="Verdana"/>
                  <w:sz w:val="20"/>
                  <w:szCs w:val="20"/>
                </w:rPr>
                <w:t>Representation and Verifica</w:t>
              </w:r>
              <w:r>
                <w:rPr>
                  <w:rStyle w:val="Hyperlink"/>
                  <w:rFonts w:ascii="Verdana" w:eastAsia="Times New Roman" w:hAnsi="Verdana"/>
                  <w:sz w:val="20"/>
                  <w:szCs w:val="20"/>
                </w:rPr>
                <w:t>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51" w:history="1">
              <w:r>
                <w:rPr>
                  <w:rStyle w:val="Hyperlink"/>
                  <w:rFonts w:ascii="Verdana" w:eastAsia="Times New Roman" w:hAnsi="Verdana"/>
                  <w:sz w:val="20"/>
                  <w:szCs w:val="20"/>
                </w:rPr>
                <w:t>T</w:t>
              </w:r>
              <w:r>
                <w:rPr>
                  <w:rStyle w:val="Hyperlink"/>
                  <w:rFonts w:ascii="Verdana" w:eastAsia="Times New Roman" w:hAnsi="Verdana"/>
                  <w:sz w:val="20"/>
                  <w:szCs w:val="20"/>
                </w:rPr>
                <w:t>XT</w:t>
              </w:r>
            </w:hyperlink>
            <w:r>
              <w:rPr>
                <w:rFonts w:ascii="Verdana" w:eastAsia="Times New Roman" w:hAnsi="Verdana"/>
                <w:color w:val="000000"/>
                <w:sz w:val="20"/>
                <w:szCs w:val="20"/>
              </w:rPr>
              <w:t>).</w:t>
            </w:r>
          </w:p>
        </w:tc>
      </w:tr>
      <w:tr w:rsidR="00000000" w14:paraId="0278FDA7" w14:textId="77777777">
        <w:trPr>
          <w:divId w:val="164982122"/>
          <w:tblCellSpacing w:w="15" w:type="dxa"/>
        </w:trPr>
        <w:tc>
          <w:tcPr>
            <w:tcW w:w="0" w:type="auto"/>
            <w:hideMark/>
          </w:tcPr>
          <w:p w14:paraId="6DF6BA3E" w14:textId="77777777" w:rsidR="00000000" w:rsidRDefault="0023144C">
            <w:pPr>
              <w:spacing w:before="0" w:beforeAutospacing="0" w:after="0" w:afterAutospacing="0"/>
              <w:rPr>
                <w:rFonts w:ascii="Verdana" w:eastAsia="Times New Roman" w:hAnsi="Verdana"/>
                <w:color w:val="000000"/>
                <w:sz w:val="20"/>
                <w:szCs w:val="20"/>
              </w:rPr>
            </w:pPr>
            <w:bookmarkStart w:id="185" w:name="RFC6749"/>
            <w:r>
              <w:rPr>
                <w:rFonts w:ascii="Verdana" w:eastAsia="Times New Roman" w:hAnsi="Verdana"/>
                <w:b/>
                <w:bCs/>
                <w:color w:val="000000"/>
                <w:sz w:val="20"/>
                <w:szCs w:val="20"/>
              </w:rPr>
              <w:t>[RFC6749]</w:t>
            </w:r>
            <w:bookmarkEnd w:id="185"/>
          </w:p>
        </w:tc>
        <w:tc>
          <w:tcPr>
            <w:tcW w:w="0" w:type="auto"/>
            <w:vAlign w:val="center"/>
            <w:hideMark/>
          </w:tcPr>
          <w:p w14:paraId="2D53C9FF"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2"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E146D81" w14:textId="77777777">
        <w:trPr>
          <w:divId w:val="164982122"/>
          <w:tblCellSpacing w:w="15" w:type="dxa"/>
        </w:trPr>
        <w:tc>
          <w:tcPr>
            <w:tcW w:w="0" w:type="auto"/>
            <w:hideMark/>
          </w:tcPr>
          <w:p w14:paraId="76A7A41D" w14:textId="77777777" w:rsidR="00000000" w:rsidRDefault="0023144C">
            <w:pPr>
              <w:spacing w:before="0" w:beforeAutospacing="0" w:after="0" w:afterAutospacing="0"/>
              <w:rPr>
                <w:rFonts w:ascii="Verdana" w:eastAsia="Times New Roman" w:hAnsi="Verdana"/>
                <w:color w:val="000000"/>
                <w:sz w:val="20"/>
                <w:szCs w:val="20"/>
              </w:rPr>
            </w:pPr>
            <w:bookmarkStart w:id="186" w:name="RFC6750"/>
            <w:r>
              <w:rPr>
                <w:rFonts w:ascii="Verdana" w:eastAsia="Times New Roman" w:hAnsi="Verdana"/>
                <w:b/>
                <w:bCs/>
                <w:color w:val="000000"/>
                <w:sz w:val="20"/>
                <w:szCs w:val="20"/>
              </w:rPr>
              <w:t>[RFC6750]</w:t>
            </w:r>
            <w:bookmarkEnd w:id="186"/>
          </w:p>
        </w:tc>
        <w:tc>
          <w:tcPr>
            <w:tcW w:w="0" w:type="auto"/>
            <w:vAlign w:val="center"/>
            <w:hideMark/>
          </w:tcPr>
          <w:p w14:paraId="184FF270"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54"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5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C38BE4B" w14:textId="77777777">
        <w:trPr>
          <w:divId w:val="164982122"/>
          <w:tblCellSpacing w:w="15" w:type="dxa"/>
        </w:trPr>
        <w:tc>
          <w:tcPr>
            <w:tcW w:w="0" w:type="auto"/>
            <w:hideMark/>
          </w:tcPr>
          <w:p w14:paraId="00B9DE43" w14:textId="77777777" w:rsidR="00000000" w:rsidRDefault="0023144C">
            <w:pPr>
              <w:spacing w:before="0" w:beforeAutospacing="0" w:after="0" w:afterAutospacing="0"/>
              <w:rPr>
                <w:rFonts w:ascii="Verdana" w:eastAsia="Times New Roman" w:hAnsi="Verdana"/>
                <w:color w:val="000000"/>
                <w:sz w:val="20"/>
                <w:szCs w:val="20"/>
              </w:rPr>
            </w:pPr>
            <w:bookmarkStart w:id="187" w:name="RFC6819"/>
            <w:r>
              <w:rPr>
                <w:rFonts w:ascii="Verdana" w:eastAsia="Times New Roman" w:hAnsi="Verdana"/>
                <w:b/>
                <w:bCs/>
                <w:color w:val="000000"/>
                <w:sz w:val="20"/>
                <w:szCs w:val="20"/>
              </w:rPr>
              <w:t>[RFC6819]</w:t>
            </w:r>
            <w:bookmarkEnd w:id="187"/>
          </w:p>
        </w:tc>
        <w:tc>
          <w:tcPr>
            <w:tcW w:w="0" w:type="auto"/>
            <w:vAlign w:val="center"/>
            <w:hideMark/>
          </w:tcPr>
          <w:p w14:paraId="75904F22"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w:t>
            </w:r>
            <w:r>
              <w:rPr>
                <w:rFonts w:ascii="Verdana" w:eastAsia="Times New Roman" w:hAnsi="Verdana"/>
                <w:color w:val="000000"/>
                <w:sz w:val="20"/>
                <w:szCs w:val="20"/>
              </w:rPr>
              <w:t xml:space="preserve"> “</w:t>
            </w:r>
            <w:hyperlink r:id="rId56" w:history="1">
              <w:r>
                <w:rPr>
                  <w:rStyle w:val="Hyperlink"/>
                  <w:rFonts w:ascii="Verdana" w:eastAsia="Times New Roman" w:hAnsi="Verdana"/>
                  <w:sz w:val="20"/>
                  <w:szCs w:val="20"/>
                </w:rPr>
                <w:t>OAuth 2.0 Threat Model and Security Considerations</w:t>
              </w:r>
            </w:hyperlink>
            <w:r>
              <w:rPr>
                <w:rFonts w:ascii="Verdana" w:eastAsia="Times New Roman" w:hAnsi="Verdana"/>
                <w:color w:val="000000"/>
                <w:sz w:val="20"/>
                <w:szCs w:val="20"/>
              </w:rPr>
              <w:t>,” RFC 6819, January 2013 (</w:t>
            </w:r>
            <w:hyperlink r:id="rId5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EF264A5" w14:textId="77777777">
        <w:trPr>
          <w:divId w:val="164982122"/>
          <w:tblCellSpacing w:w="15" w:type="dxa"/>
        </w:trPr>
        <w:tc>
          <w:tcPr>
            <w:tcW w:w="0" w:type="auto"/>
            <w:hideMark/>
          </w:tcPr>
          <w:p w14:paraId="67E91AAF" w14:textId="77777777" w:rsidR="00000000" w:rsidRDefault="0023144C">
            <w:pPr>
              <w:spacing w:before="0" w:beforeAutospacing="0" w:after="0" w:afterAutospacing="0"/>
              <w:rPr>
                <w:rFonts w:ascii="Verdana" w:eastAsia="Times New Roman" w:hAnsi="Verdana"/>
                <w:color w:val="000000"/>
                <w:sz w:val="20"/>
                <w:szCs w:val="20"/>
              </w:rPr>
            </w:pPr>
            <w:bookmarkStart w:id="188" w:name="W3C.REC-html401-19991224"/>
            <w:r>
              <w:rPr>
                <w:rFonts w:ascii="Verdana" w:eastAsia="Times New Roman" w:hAnsi="Verdana"/>
                <w:b/>
                <w:bCs/>
                <w:color w:val="000000"/>
                <w:sz w:val="20"/>
                <w:szCs w:val="20"/>
              </w:rPr>
              <w:t>[W3C.REC-html401-19991224]</w:t>
            </w:r>
            <w:bookmarkEnd w:id="188"/>
          </w:p>
        </w:tc>
        <w:tc>
          <w:tcPr>
            <w:tcW w:w="0" w:type="auto"/>
            <w:vAlign w:val="center"/>
            <w:hideMark/>
          </w:tcPr>
          <w:p w14:paraId="74B1AACD"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58"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5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bl>
    <w:p w14:paraId="140BF69F" w14:textId="77777777" w:rsidR="00000000" w:rsidRDefault="0023144C">
      <w:pPr>
        <w:spacing w:before="0" w:beforeAutospacing="0" w:after="0" w:afterAutospacing="0"/>
        <w:divId w:val="164982122"/>
        <w:rPr>
          <w:rFonts w:ascii="Verdana" w:eastAsia="Times New Roman" w:hAnsi="Verdana"/>
          <w:color w:val="000000"/>
          <w:lang w:val="en"/>
        </w:rPr>
      </w:pPr>
      <w:bookmarkStart w:id="189" w:name="rfc.references2"/>
      <w:bookmarkEnd w:id="189"/>
    </w:p>
    <w:p w14:paraId="2A00DBB9"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E5B0AA7" w14:textId="77777777">
        <w:trPr>
          <w:divId w:val="164982122"/>
          <w:trHeight w:val="225"/>
          <w:tblCellSpacing w:w="15" w:type="dxa"/>
        </w:trPr>
        <w:tc>
          <w:tcPr>
            <w:tcW w:w="450" w:type="dxa"/>
            <w:shd w:val="clear" w:color="auto" w:fill="990000"/>
            <w:vAlign w:val="center"/>
            <w:hideMark/>
          </w:tcPr>
          <w:p w14:paraId="7DFA1741"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5B49432" w14:textId="77777777" w:rsidR="00000000" w:rsidRDefault="0023144C">
      <w:pPr>
        <w:pStyle w:val="Heading3"/>
        <w:divId w:val="164982122"/>
        <w:rPr>
          <w:rFonts w:eastAsia="Times New Roman"/>
          <w:lang w:val="en"/>
        </w:rPr>
      </w:pPr>
      <w:r>
        <w:rPr>
          <w:rFonts w:eastAsia="Times New Roman"/>
          <w:lang w:val="en"/>
        </w:rPr>
        <w:t>11.2. </w:t>
      </w:r>
      <w:r>
        <w:rPr>
          <w:rFonts w:eastAsia="Times New Roman"/>
          <w:lang w:val="en"/>
        </w:rPr>
        <w:t>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00"/>
        <w:gridCol w:w="7256"/>
      </w:tblGrid>
      <w:tr w:rsidR="00000000" w14:paraId="1A6FB209" w14:textId="77777777">
        <w:trPr>
          <w:divId w:val="164982122"/>
          <w:tblCellSpacing w:w="15" w:type="dxa"/>
        </w:trPr>
        <w:tc>
          <w:tcPr>
            <w:tcW w:w="0" w:type="auto"/>
            <w:hideMark/>
          </w:tcPr>
          <w:p w14:paraId="7BA5E873" w14:textId="77777777" w:rsidR="00000000" w:rsidRDefault="0023144C">
            <w:pPr>
              <w:spacing w:before="0" w:beforeAutospacing="0" w:after="0" w:afterAutospacing="0"/>
              <w:rPr>
                <w:rFonts w:ascii="Verdana" w:eastAsia="Times New Roman" w:hAnsi="Verdana"/>
                <w:color w:val="000000"/>
                <w:sz w:val="20"/>
                <w:szCs w:val="20"/>
              </w:rPr>
            </w:pPr>
            <w:bookmarkStart w:id="190" w:name="CORS"/>
            <w:r>
              <w:rPr>
                <w:rFonts w:ascii="Verdana" w:eastAsia="Times New Roman" w:hAnsi="Verdana"/>
                <w:b/>
                <w:bCs/>
                <w:color w:val="000000"/>
                <w:sz w:val="20"/>
                <w:szCs w:val="20"/>
              </w:rPr>
              <w:t>[CORS]</w:t>
            </w:r>
            <w:bookmarkEnd w:id="190"/>
          </w:p>
        </w:tc>
        <w:tc>
          <w:tcPr>
            <w:tcW w:w="0" w:type="auto"/>
            <w:vAlign w:val="center"/>
            <w:hideMark/>
          </w:tcPr>
          <w:p w14:paraId="26D37D03"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60"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000000" w14:paraId="10276EB5" w14:textId="77777777">
        <w:trPr>
          <w:divId w:val="164982122"/>
          <w:tblCellSpacing w:w="15" w:type="dxa"/>
        </w:trPr>
        <w:tc>
          <w:tcPr>
            <w:tcW w:w="0" w:type="auto"/>
            <w:hideMark/>
          </w:tcPr>
          <w:p w14:paraId="4A0DC3DC" w14:textId="77777777" w:rsidR="00000000" w:rsidRDefault="0023144C">
            <w:pPr>
              <w:spacing w:before="0" w:beforeAutospacing="0" w:after="0" w:afterAutospacing="0"/>
              <w:rPr>
                <w:rFonts w:ascii="Verdana" w:eastAsia="Times New Roman" w:hAnsi="Verdana"/>
                <w:color w:val="000000"/>
                <w:sz w:val="20"/>
                <w:szCs w:val="20"/>
              </w:rPr>
            </w:pPr>
            <w:bookmarkStart w:id="191" w:name="OpenID.Basic"/>
            <w:r>
              <w:rPr>
                <w:rFonts w:ascii="Verdana" w:eastAsia="Times New Roman" w:hAnsi="Verdana"/>
                <w:b/>
                <w:bCs/>
                <w:color w:val="000000"/>
                <w:sz w:val="20"/>
                <w:szCs w:val="20"/>
              </w:rPr>
              <w:t>[OpenID.Basic]</w:t>
            </w:r>
            <w:bookmarkEnd w:id="191"/>
          </w:p>
        </w:tc>
        <w:tc>
          <w:tcPr>
            <w:tcW w:w="0" w:type="auto"/>
            <w:vAlign w:val="center"/>
            <w:hideMark/>
          </w:tcPr>
          <w:p w14:paraId="0D1F986E"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61" w:history="1">
              <w:r>
                <w:rPr>
                  <w:rStyle w:val="Hyperlink"/>
                  <w:rFonts w:ascii="Verdana" w:eastAsia="Times New Roman" w:hAnsi="Verdana"/>
                  <w:sz w:val="20"/>
                  <w:szCs w:val="20"/>
                </w:rPr>
                <w:t>OpenID Connect Basic Client Profile 1.0</w:t>
              </w:r>
            </w:hyperlink>
            <w:r>
              <w:rPr>
                <w:rFonts w:ascii="Verdana" w:eastAsia="Times New Roman" w:hAnsi="Verdana"/>
                <w:color w:val="000000"/>
                <w:sz w:val="20"/>
                <w:szCs w:val="20"/>
              </w:rPr>
              <w:t>,” June 2013.</w:t>
            </w:r>
          </w:p>
        </w:tc>
      </w:tr>
      <w:tr w:rsidR="00000000" w14:paraId="30FC2475" w14:textId="77777777">
        <w:trPr>
          <w:divId w:val="164982122"/>
          <w:tblCellSpacing w:w="15" w:type="dxa"/>
        </w:trPr>
        <w:tc>
          <w:tcPr>
            <w:tcW w:w="0" w:type="auto"/>
            <w:hideMark/>
          </w:tcPr>
          <w:p w14:paraId="53CED8D0" w14:textId="77777777" w:rsidR="00000000" w:rsidRDefault="0023144C">
            <w:pPr>
              <w:spacing w:before="0" w:beforeAutospacing="0" w:after="0" w:afterAutospacing="0"/>
              <w:rPr>
                <w:rFonts w:ascii="Verdana" w:eastAsia="Times New Roman" w:hAnsi="Verdana"/>
                <w:color w:val="000000"/>
                <w:sz w:val="20"/>
                <w:szCs w:val="20"/>
              </w:rPr>
            </w:pPr>
            <w:bookmarkStart w:id="192" w:name="OpenID.Implicit"/>
            <w:r>
              <w:rPr>
                <w:rFonts w:ascii="Verdana" w:eastAsia="Times New Roman" w:hAnsi="Verdana"/>
                <w:b/>
                <w:bCs/>
                <w:color w:val="000000"/>
                <w:sz w:val="20"/>
                <w:szCs w:val="20"/>
              </w:rPr>
              <w:t>[OpenID.Implicit]</w:t>
            </w:r>
            <w:bookmarkEnd w:id="192"/>
          </w:p>
        </w:tc>
        <w:tc>
          <w:tcPr>
            <w:tcW w:w="0" w:type="auto"/>
            <w:vAlign w:val="center"/>
            <w:hideMark/>
          </w:tcPr>
          <w:p w14:paraId="41609335"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62" w:history="1">
              <w:r>
                <w:rPr>
                  <w:rStyle w:val="Hyperlink"/>
                  <w:rFonts w:ascii="Verdana" w:eastAsia="Times New Roman" w:hAnsi="Verdana"/>
                  <w:sz w:val="20"/>
                  <w:szCs w:val="20"/>
                </w:rPr>
                <w:t>OpenID Connect Implicit Client Profile 1.0</w:t>
              </w:r>
            </w:hyperlink>
            <w:r>
              <w:rPr>
                <w:rFonts w:ascii="Verdana" w:eastAsia="Times New Roman" w:hAnsi="Verdana"/>
                <w:color w:val="000000"/>
                <w:sz w:val="20"/>
                <w:szCs w:val="20"/>
              </w:rPr>
              <w:t>,” June 2013.</w:t>
            </w:r>
          </w:p>
        </w:tc>
      </w:tr>
    </w:tbl>
    <w:p w14:paraId="540F6BED" w14:textId="77777777" w:rsidR="00000000" w:rsidRDefault="0023144C">
      <w:pPr>
        <w:spacing w:before="0" w:beforeAutospacing="0" w:after="0" w:afterAutospacing="0"/>
        <w:divId w:val="164982122"/>
        <w:rPr>
          <w:rFonts w:ascii="Verdana" w:eastAsia="Times New Roman" w:hAnsi="Verdana"/>
          <w:color w:val="000000"/>
          <w:lang w:val="en"/>
        </w:rPr>
      </w:pPr>
      <w:bookmarkStart w:id="193" w:name="Acknowledgements"/>
      <w:bookmarkEnd w:id="193"/>
    </w:p>
    <w:p w14:paraId="6EAC519D"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F07BF48" w14:textId="77777777">
        <w:trPr>
          <w:divId w:val="164982122"/>
          <w:trHeight w:val="225"/>
          <w:tblCellSpacing w:w="15" w:type="dxa"/>
        </w:trPr>
        <w:tc>
          <w:tcPr>
            <w:tcW w:w="450" w:type="dxa"/>
            <w:shd w:val="clear" w:color="auto" w:fill="990000"/>
            <w:vAlign w:val="center"/>
            <w:hideMark/>
          </w:tcPr>
          <w:p w14:paraId="63C3F12A"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4223FF" w14:textId="77777777" w:rsidR="00000000" w:rsidRDefault="0023144C">
      <w:pPr>
        <w:pStyle w:val="Heading3"/>
        <w:divId w:val="164982122"/>
        <w:rPr>
          <w:rFonts w:eastAsia="Times New Roman"/>
          <w:lang w:val="en"/>
        </w:rPr>
      </w:pPr>
      <w:bookmarkStart w:id="194" w:name="rfc.section.A"/>
      <w:bookmarkEnd w:id="194"/>
      <w:r>
        <w:rPr>
          <w:rFonts w:eastAsia="Times New Roman"/>
          <w:lang w:val="en"/>
        </w:rPr>
        <w:t>Appendix A.  Acknowledgements</w:t>
      </w:r>
    </w:p>
    <w:p w14:paraId="5F6BA46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The OpenID Community would like to thank the following people for the </w:t>
      </w:r>
      <w:r>
        <w:rPr>
          <w:rFonts w:ascii="Verdana" w:hAnsi="Verdana"/>
          <w:color w:val="000000"/>
          <w:lang w:val="en"/>
        </w:rPr>
        <w:t xml:space="preserve">work they've done in the drafting and editing of this specification. </w:t>
      </w:r>
    </w:p>
    <w:p w14:paraId="3F8F2184"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Naveen Agarwal (naa@google.com), Google </w:t>
      </w:r>
    </w:p>
    <w:p w14:paraId="7105A8D4"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Amanda Anganes (aanganes@mitre.org), Mitre </w:t>
      </w:r>
    </w:p>
    <w:p w14:paraId="012AD218"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John Bradley (ve7jtb@ve7jtb.com), Ping Identity </w:t>
      </w:r>
    </w:p>
    <w:p w14:paraId="62CA869C"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Tim Bray (tbray@textuality.com), Google </w:t>
      </w:r>
    </w:p>
    <w:p w14:paraId="0E9AE8BD"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Brian Campb</w:t>
      </w:r>
      <w:r>
        <w:rPr>
          <w:rFonts w:ascii="Verdana" w:hAnsi="Verdana"/>
          <w:color w:val="000000"/>
          <w:lang w:val="en"/>
        </w:rPr>
        <w:t xml:space="preserve">ell (bcampbell@pingidentity.com), Ping Identity </w:t>
      </w:r>
    </w:p>
    <w:p w14:paraId="67DF6656"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Blaine Cook (romeda@gmail.com), Independent </w:t>
      </w:r>
    </w:p>
    <w:p w14:paraId="0065DC9E"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Breno de Medeiros (breno@gmail.com), Google </w:t>
      </w:r>
    </w:p>
    <w:p w14:paraId="5ECD5809"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Vladimir Dzhuvinov (vladimir@nimbusds.com), Nimbus Directory Services </w:t>
      </w:r>
    </w:p>
    <w:p w14:paraId="06B74BC8"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George Fletcher (gffletch@aol.com), AOL </w:t>
      </w:r>
    </w:p>
    <w:p w14:paraId="40E2F8D8"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Rolan</w:t>
      </w:r>
      <w:r>
        <w:rPr>
          <w:rFonts w:ascii="Verdana" w:hAnsi="Verdana"/>
          <w:color w:val="000000"/>
          <w:lang w:val="en"/>
        </w:rPr>
        <w:t xml:space="preserve">d Hedberg (roland.hedberg@adm.umu.se), University of Umea </w:t>
      </w:r>
    </w:p>
    <w:p w14:paraId="5E71515B"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Ryo Ito (ryo.ito@mixi.co.jp), mixi, Inc. </w:t>
      </w:r>
    </w:p>
    <w:p w14:paraId="3C4AF690"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Michael B. Jones (mbj@microsoft.com), Microsoft </w:t>
      </w:r>
    </w:p>
    <w:p w14:paraId="22E1B85F"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Torsten Lodderstedt (t.lodderstedt@telecom.de), Deutsche Telekom </w:t>
      </w:r>
    </w:p>
    <w:p w14:paraId="486AE7FB"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Hideki Nara (hdknr@ic-tact.co.jp), Tact </w:t>
      </w:r>
      <w:r>
        <w:rPr>
          <w:rFonts w:ascii="Verdana" w:hAnsi="Verdana"/>
          <w:color w:val="000000"/>
          <w:lang w:val="en"/>
        </w:rPr>
        <w:t xml:space="preserve">Communications </w:t>
      </w:r>
    </w:p>
    <w:p w14:paraId="48526F5C"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Axel Nennker (axel.nennker@telekom.de), Deutsche Telekom </w:t>
      </w:r>
    </w:p>
    <w:p w14:paraId="1D86FAD5"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Justin Richer (jricher@mitre.org), Mitre </w:t>
      </w:r>
    </w:p>
    <w:p w14:paraId="5E51921F" w14:textId="77777777" w:rsidR="00000000" w:rsidRDefault="0023144C" w:rsidP="0023144C">
      <w:pPr>
        <w:pStyle w:val="NormalWeb"/>
        <w:ind w:left="1680" w:right="1680"/>
        <w:divId w:val="1542398127"/>
        <w:rPr>
          <w:rFonts w:ascii="Verdana" w:hAnsi="Verdana"/>
          <w:color w:val="000000"/>
          <w:lang w:val="en"/>
        </w:rPr>
      </w:pPr>
      <w:r>
        <w:rPr>
          <w:rFonts w:ascii="Verdana" w:hAnsi="Verdana"/>
          <w:color w:val="000000"/>
          <w:lang w:val="en"/>
        </w:rPr>
        <w:t xml:space="preserve">Nat Sakimura (n-sakimura@nri.co.jp), Nomura Research Institute, Ltd. </w:t>
      </w:r>
    </w:p>
    <w:p w14:paraId="7A5F99CE" w14:textId="77777777" w:rsidR="00000000" w:rsidRDefault="0023144C">
      <w:pPr>
        <w:spacing w:before="0" w:beforeAutospacing="0" w:after="0" w:afterAutospacing="0"/>
        <w:divId w:val="164982122"/>
        <w:rPr>
          <w:rFonts w:ascii="Verdana" w:eastAsia="Times New Roman" w:hAnsi="Verdana"/>
          <w:color w:val="000000"/>
          <w:lang w:val="en"/>
        </w:rPr>
      </w:pPr>
      <w:bookmarkStart w:id="195" w:name="Notices"/>
      <w:bookmarkEnd w:id="195"/>
    </w:p>
    <w:p w14:paraId="409C7F47"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11F631" w14:textId="77777777">
        <w:trPr>
          <w:divId w:val="164982122"/>
          <w:trHeight w:val="225"/>
          <w:tblCellSpacing w:w="15" w:type="dxa"/>
        </w:trPr>
        <w:tc>
          <w:tcPr>
            <w:tcW w:w="450" w:type="dxa"/>
            <w:shd w:val="clear" w:color="auto" w:fill="990000"/>
            <w:vAlign w:val="center"/>
            <w:hideMark/>
          </w:tcPr>
          <w:p w14:paraId="4ECBA1FB"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1EB81A" w14:textId="77777777" w:rsidR="00000000" w:rsidRDefault="0023144C">
      <w:pPr>
        <w:pStyle w:val="Heading3"/>
        <w:divId w:val="164982122"/>
        <w:rPr>
          <w:rFonts w:eastAsia="Times New Roman"/>
          <w:lang w:val="en"/>
        </w:rPr>
      </w:pPr>
      <w:bookmarkStart w:id="196" w:name="rfc.section.B"/>
      <w:bookmarkEnd w:id="196"/>
      <w:r>
        <w:rPr>
          <w:rFonts w:eastAsia="Times New Roman"/>
          <w:lang w:val="en"/>
        </w:rPr>
        <w:t>Appendix B.  Notices</w:t>
      </w:r>
    </w:p>
    <w:p w14:paraId="2E89927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Copyright (c) 2013 The OpenID Foundation. </w:t>
      </w:r>
    </w:p>
    <w:p w14:paraId="6EC5A577" w14:textId="77777777" w:rsidR="00000000" w:rsidRDefault="0023144C">
      <w:pPr>
        <w:pStyle w:val="NormalWeb"/>
        <w:divId w:val="164982122"/>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 royalty free, worldwide copyright license to reproduce, prepare derivative works from, distribute, perform and display, this Implemen</w:t>
      </w:r>
      <w:r>
        <w:rPr>
          <w:rFonts w:ascii="Verdana" w:hAnsi="Verdana"/>
          <w:color w:val="000000"/>
          <w:lang w:val="en"/>
        </w:rPr>
        <w:t>ters Draft or Final Specification solely for the purposes of (i) developing specifications, and (ii) implementing Implementers Drafts and Final Specifications based on such documents, provided that attribution be made to the OIDF as the source of the mater</w:t>
      </w:r>
      <w:r>
        <w:rPr>
          <w:rFonts w:ascii="Verdana" w:hAnsi="Verdana"/>
          <w:color w:val="000000"/>
          <w:lang w:val="en"/>
        </w:rPr>
        <w:t xml:space="preserve">ial, but that such attribution does not indicate an endorsement by the OIDF. </w:t>
      </w:r>
    </w:p>
    <w:p w14:paraId="2F69C130" w14:textId="77777777" w:rsidR="00000000" w:rsidRDefault="0023144C">
      <w:pPr>
        <w:pStyle w:val="NormalWeb"/>
        <w:divId w:val="164982122"/>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w:t>
      </w:r>
      <w:r>
        <w:rPr>
          <w:rFonts w:ascii="Verdana" w:hAnsi="Verdana"/>
          <w:color w:val="000000"/>
          <w:lang w:val="en"/>
        </w:rPr>
        <w:t>nID Foundation has taken steps to help ensure that the technology is available for distribution, it takes no position regarding the validity or scope of any intellectual property or other rights that might be claimed to pertain to the implementation or use</w:t>
      </w:r>
      <w:r>
        <w:rPr>
          <w:rFonts w:ascii="Verdana" w:hAnsi="Verdana"/>
          <w:color w:val="000000"/>
          <w:lang w:val="en"/>
        </w:rPr>
        <w:t xml:space="preserve"> of the technology described in this specification or the extent to which any license under such rights might or might not be available; neither does it represent that it has made any independent effort to identify any such rights. The OpenID Foundation an</w:t>
      </w:r>
      <w:r>
        <w:rPr>
          <w:rFonts w:ascii="Verdana" w:hAnsi="Verdana"/>
          <w:color w:val="000000"/>
          <w:lang w:val="en"/>
        </w:rPr>
        <w:t>d the contributors to this specification make no (and hereby expressly disclaim any) warranties (express, implied, or otherwise), including implied warranties of merchantability, non-infringement, fitness for a particular purpose, or title, related to this</w:t>
      </w:r>
      <w:r>
        <w:rPr>
          <w:rFonts w:ascii="Verdana" w:hAnsi="Verdana"/>
          <w:color w:val="000000"/>
          <w:lang w:val="en"/>
        </w:rPr>
        <w:t xml:space="preserve"> specification, and the entire risk as to implementing this specification is assumed by the implementer. The OpenID Intellectual Property Rights policy requires contributors to offer a patent promise not to assert certain patent claims against other contri</w:t>
      </w:r>
      <w:r>
        <w:rPr>
          <w:rFonts w:ascii="Verdana" w:hAnsi="Verdana"/>
          <w:color w:val="000000"/>
          <w:lang w:val="en"/>
        </w:rPr>
        <w:t>butors and against implementers. The OpenID Foundation invites any interested party to bring to its attention any copyrights, patents, patent applications, or other proprietary rights that may cover technology that may be required to practice this specific</w:t>
      </w:r>
      <w:r>
        <w:rPr>
          <w:rFonts w:ascii="Verdana" w:hAnsi="Verdana"/>
          <w:color w:val="000000"/>
          <w:lang w:val="en"/>
        </w:rPr>
        <w:t xml:space="preserve">ation. </w:t>
      </w:r>
    </w:p>
    <w:p w14:paraId="07252B21" w14:textId="77777777" w:rsidR="00000000" w:rsidRDefault="0023144C">
      <w:pPr>
        <w:spacing w:before="0" w:beforeAutospacing="0" w:after="0" w:afterAutospacing="0"/>
        <w:divId w:val="164982122"/>
        <w:rPr>
          <w:rFonts w:ascii="Verdana" w:eastAsia="Times New Roman" w:hAnsi="Verdana"/>
          <w:color w:val="000000"/>
          <w:lang w:val="en"/>
        </w:rPr>
      </w:pPr>
      <w:bookmarkStart w:id="197" w:name="History"/>
      <w:bookmarkEnd w:id="197"/>
    </w:p>
    <w:p w14:paraId="37F4388D"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53764B2" w14:textId="77777777">
        <w:trPr>
          <w:divId w:val="164982122"/>
          <w:trHeight w:val="225"/>
          <w:tblCellSpacing w:w="15" w:type="dxa"/>
        </w:trPr>
        <w:tc>
          <w:tcPr>
            <w:tcW w:w="450" w:type="dxa"/>
            <w:shd w:val="clear" w:color="auto" w:fill="990000"/>
            <w:vAlign w:val="center"/>
            <w:hideMark/>
          </w:tcPr>
          <w:p w14:paraId="2F2A4F7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1EB9AF" w14:textId="77777777" w:rsidR="00000000" w:rsidRDefault="0023144C">
      <w:pPr>
        <w:pStyle w:val="Heading3"/>
        <w:divId w:val="164982122"/>
        <w:rPr>
          <w:rFonts w:eastAsia="Times New Roman"/>
          <w:lang w:val="en"/>
        </w:rPr>
      </w:pPr>
      <w:bookmarkStart w:id="198" w:name="rfc.section.C"/>
      <w:bookmarkEnd w:id="198"/>
      <w:r>
        <w:rPr>
          <w:rFonts w:eastAsia="Times New Roman"/>
          <w:lang w:val="en"/>
        </w:rPr>
        <w:t>Appendix C.  Document History</w:t>
      </w:r>
    </w:p>
    <w:p w14:paraId="6AC6512D" w14:textId="77777777" w:rsidR="00000000" w:rsidRDefault="0023144C">
      <w:pPr>
        <w:pStyle w:val="NormalWeb"/>
        <w:divId w:val="164982122"/>
        <w:rPr>
          <w:rFonts w:ascii="Verdana" w:hAnsi="Verdana"/>
          <w:color w:val="000000"/>
          <w:lang w:val="en"/>
        </w:rPr>
      </w:pPr>
      <w:r>
        <w:rPr>
          <w:rFonts w:ascii="Verdana" w:hAnsi="Verdana"/>
          <w:color w:val="000000"/>
          <w:lang w:val="en"/>
        </w:rPr>
        <w:t>[</w:t>
      </w:r>
      <w:r>
        <w:rPr>
          <w:rFonts w:ascii="Verdana" w:hAnsi="Verdana"/>
          <w:color w:val="000000"/>
          <w:lang w:val="en"/>
        </w:rPr>
        <w:t xml:space="preserve">[ To be removed from the final specification ]] </w:t>
      </w:r>
    </w:p>
    <w:p w14:paraId="55252D0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-21 </w:t>
      </w:r>
    </w:p>
    <w:p w14:paraId="0E3E0F63" w14:textId="77777777" w:rsidR="00000000" w:rsidRDefault="0023144C">
      <w:pPr>
        <w:numPr>
          <w:ilvl w:val="0"/>
          <w:numId w:val="17"/>
        </w:numPr>
        <w:ind w:left="1680" w:right="960"/>
        <w:divId w:val="164982122"/>
        <w:rPr>
          <w:rFonts w:ascii="Verdana" w:eastAsia="Times New Roman" w:hAnsi="Verdana"/>
          <w:color w:val="000000"/>
          <w:lang w:val="en"/>
        </w:rPr>
        <w:pPrChange w:id="199" w:author="Author" w:date="2013-06-27T18:34:00Z">
          <w:pPr>
            <w:numPr>
              <w:numId w:val="54"/>
            </w:numPr>
            <w:tabs>
              <w:tab w:val="num" w:pos="720"/>
            </w:tabs>
            <w:ind w:left="720" w:right="960" w:hanging="360"/>
            <w:divId w:val="164982122"/>
          </w:pPr>
        </w:pPrChange>
      </w:pPr>
      <w:r>
        <w:rPr>
          <w:rFonts w:ascii="Verdana" w:eastAsia="Times New Roman" w:hAnsi="Verdana"/>
          <w:color w:val="000000"/>
          <w:lang w:val="en"/>
        </w:rPr>
        <w:t xml:space="preserve">Fixed #839 - Described requirement to employ countermeasures against Cross-Site Request Forgery and Clickjacking. </w:t>
      </w:r>
    </w:p>
    <w:p w14:paraId="7DE0FD43" w14:textId="77777777" w:rsidR="00000000" w:rsidRDefault="0023144C">
      <w:pPr>
        <w:numPr>
          <w:ilvl w:val="0"/>
          <w:numId w:val="17"/>
        </w:numPr>
        <w:ind w:left="1680" w:right="960"/>
        <w:divId w:val="164982122"/>
        <w:rPr>
          <w:rFonts w:ascii="Verdana" w:eastAsia="Times New Roman" w:hAnsi="Verdana"/>
          <w:color w:val="000000"/>
          <w:lang w:val="en"/>
        </w:rPr>
        <w:pPrChange w:id="200" w:author="Author" w:date="2013-06-27T18:34:00Z">
          <w:pPr>
            <w:numPr>
              <w:numId w:val="54"/>
            </w:numPr>
            <w:tabs>
              <w:tab w:val="num" w:pos="720"/>
            </w:tabs>
            <w:ind w:left="720" w:right="960" w:hanging="360"/>
            <w:divId w:val="164982122"/>
          </w:pPr>
        </w:pPrChange>
      </w:pPr>
      <w:r>
        <w:rPr>
          <w:rFonts w:ascii="Verdana" w:eastAsia="Times New Roman" w:hAnsi="Verdana"/>
          <w:color w:val="000000"/>
          <w:lang w:val="en"/>
        </w:rPr>
        <w:t xml:space="preserve">Fixed #841 - Described verification requirements for Authorization Server responses. </w:t>
      </w:r>
    </w:p>
    <w:p w14:paraId="3B60EB4D" w14:textId="77777777" w:rsidR="00000000" w:rsidRDefault="0023144C">
      <w:pPr>
        <w:numPr>
          <w:ilvl w:val="0"/>
          <w:numId w:val="17"/>
        </w:numPr>
        <w:ind w:left="1680" w:right="960"/>
        <w:divId w:val="164982122"/>
        <w:rPr>
          <w:rFonts w:ascii="Verdana" w:eastAsia="Times New Roman" w:hAnsi="Verdana"/>
          <w:color w:val="000000"/>
          <w:lang w:val="en"/>
        </w:rPr>
        <w:pPrChange w:id="201" w:author="Author" w:date="2013-06-27T18:34:00Z">
          <w:pPr>
            <w:numPr>
              <w:numId w:val="54"/>
            </w:numPr>
            <w:tabs>
              <w:tab w:val="num" w:pos="720"/>
            </w:tabs>
            <w:ind w:left="720" w:right="960" w:hanging="360"/>
            <w:divId w:val="164982122"/>
          </w:pPr>
        </w:pPrChange>
      </w:pPr>
      <w:r>
        <w:rPr>
          <w:rFonts w:ascii="Verdana" w:eastAsia="Times New Roman" w:hAnsi="Verdana"/>
          <w:color w:val="000000"/>
          <w:lang w:val="en"/>
        </w:rPr>
        <w:t>F</w:t>
      </w:r>
      <w:r>
        <w:rPr>
          <w:rFonts w:ascii="Verdana" w:eastAsia="Times New Roman" w:hAnsi="Verdana"/>
          <w:color w:val="000000"/>
          <w:lang w:val="en"/>
        </w:rPr>
        <w:t xml:space="preserve">ixed #846 - Provided a more complete introduction to Standard. </w:t>
      </w:r>
    </w:p>
    <w:p w14:paraId="102FBB79" w14:textId="77777777" w:rsidR="00000000" w:rsidRDefault="0023144C">
      <w:pPr>
        <w:numPr>
          <w:ilvl w:val="0"/>
          <w:numId w:val="17"/>
        </w:numPr>
        <w:ind w:left="1680" w:right="960"/>
        <w:divId w:val="164982122"/>
        <w:rPr>
          <w:rFonts w:ascii="Verdana" w:eastAsia="Times New Roman" w:hAnsi="Verdana"/>
          <w:color w:val="000000"/>
          <w:lang w:val="en"/>
        </w:rPr>
        <w:pPrChange w:id="202" w:author="Author" w:date="2013-06-27T18:34:00Z">
          <w:pPr>
            <w:numPr>
              <w:numId w:val="54"/>
            </w:numPr>
            <w:tabs>
              <w:tab w:val="num" w:pos="720"/>
            </w:tabs>
            <w:ind w:left="720" w:right="960" w:hanging="360"/>
            <w:divId w:val="164982122"/>
          </w:pPr>
        </w:pPrChange>
      </w:pPr>
      <w:r>
        <w:rPr>
          <w:rFonts w:ascii="Verdana" w:eastAsia="Times New Roman" w:hAnsi="Verdana"/>
          <w:color w:val="000000"/>
          <w:lang w:val="en"/>
        </w:rPr>
        <w:t xml:space="preserve">Removed the Privacy Considerations section in Standard since it was a duplicate of the one in Messages. </w:t>
      </w:r>
    </w:p>
    <w:p w14:paraId="1237C3E9" w14:textId="77777777" w:rsidR="00000000" w:rsidRDefault="0023144C">
      <w:pPr>
        <w:numPr>
          <w:ilvl w:val="0"/>
          <w:numId w:val="17"/>
        </w:numPr>
        <w:ind w:left="1680" w:right="960"/>
        <w:divId w:val="164982122"/>
        <w:rPr>
          <w:rFonts w:ascii="Verdana" w:eastAsia="Times New Roman" w:hAnsi="Verdana"/>
          <w:color w:val="000000"/>
          <w:lang w:val="en"/>
        </w:rPr>
        <w:pPrChange w:id="203" w:author="Author" w:date="2013-06-27T18:34:00Z">
          <w:pPr>
            <w:numPr>
              <w:numId w:val="54"/>
            </w:numPr>
            <w:tabs>
              <w:tab w:val="num" w:pos="720"/>
            </w:tabs>
            <w:ind w:left="720" w:right="960" w:hanging="360"/>
            <w:divId w:val="164982122"/>
          </w:pPr>
        </w:pPrChange>
      </w:pPr>
      <w:r>
        <w:rPr>
          <w:rFonts w:ascii="Verdana" w:eastAsia="Times New Roman" w:hAnsi="Verdana"/>
          <w:color w:val="000000"/>
          <w:lang w:val="en"/>
        </w:rPr>
        <w:t xml:space="preserve">Stated that </w:t>
      </w:r>
      <w:r>
        <w:rPr>
          <w:rStyle w:val="HTMLTypewriter"/>
          <w:lang w:val="en"/>
        </w:rPr>
        <w:t>redirect_uri</w:t>
      </w:r>
      <w:r>
        <w:rPr>
          <w:rFonts w:ascii="Verdana" w:eastAsia="Times New Roman" w:hAnsi="Verdana"/>
          <w:color w:val="000000"/>
          <w:lang w:val="en"/>
        </w:rPr>
        <w:t xml:space="preserve"> matches must be exact, with matching performed as described in</w:t>
      </w:r>
      <w:r>
        <w:rPr>
          <w:rFonts w:ascii="Verdana" w:eastAsia="Times New Roman" w:hAnsi="Verdana"/>
          <w:color w:val="000000"/>
          <w:lang w:val="en"/>
        </w:rPr>
        <w:t xml:space="preserve"> Section 6.2.1 of RFC 3986 (Simple String Comparison). </w:t>
      </w:r>
    </w:p>
    <w:p w14:paraId="006388E8" w14:textId="77777777" w:rsidR="00000000" w:rsidRDefault="0023144C">
      <w:pPr>
        <w:numPr>
          <w:ilvl w:val="0"/>
          <w:numId w:val="17"/>
        </w:numPr>
        <w:ind w:left="1200" w:right="480"/>
        <w:divId w:val="164982122"/>
        <w:rPr>
          <w:ins w:id="204" w:author="Author" w:date="2013-06-27T18:34:00Z"/>
          <w:rFonts w:ascii="Verdana" w:eastAsia="Times New Roman" w:hAnsi="Verdana"/>
          <w:color w:val="000000"/>
          <w:lang w:val="en"/>
        </w:rPr>
      </w:pPr>
      <w:ins w:id="205" w:author="Author" w:date="2013-06-27T18:34:00Z">
        <w:r>
          <w:rPr>
            <w:rFonts w:ascii="Verdana" w:eastAsia="Times New Roman" w:hAnsi="Verdana"/>
            <w:color w:val="000000"/>
            <w:lang w:val="en"/>
          </w:rPr>
          <w:t xml:space="preserve">Fixed #850 - Clarified </w:t>
        </w:r>
        <w:r>
          <w:rPr>
            <w:rStyle w:val="HTMLTypewriter"/>
            <w:lang w:val="en"/>
          </w:rPr>
          <w:t>login_hint</w:t>
        </w:r>
        <w:r>
          <w:rPr>
            <w:rFonts w:ascii="Verdana" w:eastAsia="Times New Roman" w:hAnsi="Verdana"/>
            <w:color w:val="000000"/>
            <w:lang w:val="en"/>
          </w:rPr>
          <w:t xml:space="preserve"> semantics for third party initiated logins. </w:t>
        </w:r>
      </w:ins>
    </w:p>
    <w:p w14:paraId="0587D5CC" w14:textId="77777777" w:rsidR="00000000" w:rsidRDefault="0023144C">
      <w:pPr>
        <w:numPr>
          <w:ilvl w:val="0"/>
          <w:numId w:val="17"/>
        </w:numPr>
        <w:ind w:left="1200" w:right="480"/>
        <w:divId w:val="164982122"/>
        <w:rPr>
          <w:ins w:id="206" w:author="Author" w:date="2013-06-27T18:34:00Z"/>
          <w:rFonts w:ascii="Verdana" w:eastAsia="Times New Roman" w:hAnsi="Verdana"/>
          <w:color w:val="000000"/>
          <w:lang w:val="en"/>
        </w:rPr>
      </w:pPr>
      <w:ins w:id="207" w:author="Author" w:date="2013-06-27T18:34:00Z">
        <w:r>
          <w:rPr>
            <w:rFonts w:ascii="Verdana" w:eastAsia="Times New Roman" w:hAnsi="Verdana"/>
            <w:color w:val="000000"/>
            <w:lang w:val="en"/>
          </w:rPr>
          <w:t xml:space="preserve">Fixed #854 - Clarified that the </w:t>
        </w:r>
        <w:r>
          <w:rPr>
            <w:rStyle w:val="HTMLTypewriter"/>
            <w:lang w:val="en"/>
          </w:rPr>
          <w:t>acr_values</w:t>
        </w:r>
        <w:r>
          <w:rPr>
            <w:rFonts w:ascii="Verdana" w:eastAsia="Times New Roman" w:hAnsi="Verdana"/>
            <w:color w:val="000000"/>
            <w:lang w:val="en"/>
          </w:rPr>
          <w:t xml:space="preserve"> values are in order of preference. </w:t>
        </w:r>
      </w:ins>
    </w:p>
    <w:p w14:paraId="4721985A"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-20 </w:t>
      </w:r>
    </w:p>
    <w:p w14:paraId="6EDE811B" w14:textId="77777777" w:rsidR="00000000" w:rsidRDefault="0023144C">
      <w:pPr>
        <w:numPr>
          <w:ilvl w:val="0"/>
          <w:numId w:val="18"/>
        </w:numPr>
        <w:ind w:left="1680" w:right="960"/>
        <w:divId w:val="164982122"/>
        <w:rPr>
          <w:rFonts w:ascii="Verdana" w:eastAsia="Times New Roman" w:hAnsi="Verdana"/>
          <w:color w:val="000000"/>
          <w:lang w:val="en"/>
        </w:rPr>
        <w:pPrChange w:id="208" w:author="Author" w:date="2013-06-27T18:34:00Z">
          <w:pPr>
            <w:numPr>
              <w:numId w:val="55"/>
            </w:numPr>
            <w:tabs>
              <w:tab w:val="num" w:pos="720"/>
            </w:tabs>
            <w:ind w:left="720" w:right="960" w:hanging="360"/>
            <w:divId w:val="164982122"/>
          </w:pPr>
        </w:pPrChange>
      </w:pPr>
      <w:r>
        <w:rPr>
          <w:rFonts w:ascii="Verdana" w:eastAsia="Times New Roman" w:hAnsi="Verdana"/>
          <w:color w:val="000000"/>
          <w:lang w:val="en"/>
        </w:rPr>
        <w:t>Changed from using the term "byte" to</w:t>
      </w:r>
      <w:r>
        <w:rPr>
          <w:rFonts w:ascii="Verdana" w:eastAsia="Times New Roman" w:hAnsi="Verdana"/>
          <w:color w:val="000000"/>
          <w:lang w:val="en"/>
        </w:rPr>
        <w:t xml:space="preserve"> either "octet" or "character". </w:t>
      </w:r>
    </w:p>
    <w:p w14:paraId="690BDCA5" w14:textId="77777777" w:rsidR="00000000" w:rsidRDefault="0023144C">
      <w:pPr>
        <w:numPr>
          <w:ilvl w:val="0"/>
          <w:numId w:val="18"/>
        </w:numPr>
        <w:ind w:left="1680" w:right="960"/>
        <w:divId w:val="164982122"/>
        <w:rPr>
          <w:rFonts w:ascii="Verdana" w:eastAsia="Times New Roman" w:hAnsi="Verdana"/>
          <w:color w:val="000000"/>
          <w:lang w:val="en"/>
        </w:rPr>
        <w:pPrChange w:id="209" w:author="Author" w:date="2013-06-27T18:34:00Z">
          <w:pPr>
            <w:numPr>
              <w:numId w:val="55"/>
            </w:numPr>
            <w:tabs>
              <w:tab w:val="num" w:pos="720"/>
            </w:tabs>
            <w:ind w:left="720" w:right="960" w:hanging="360"/>
            <w:divId w:val="164982122"/>
          </w:pPr>
        </w:pPrChange>
      </w:pPr>
      <w:r>
        <w:rPr>
          <w:rFonts w:ascii="Verdana" w:eastAsia="Times New Roman" w:hAnsi="Verdana"/>
          <w:color w:val="000000"/>
          <w:lang w:val="en"/>
        </w:rPr>
        <w:t xml:space="preserve">Fixed #836 - Clarified language describing signing and encrypting </w:t>
      </w:r>
      <w:r>
        <w:rPr>
          <w:rStyle w:val="HTMLTypewriter"/>
          <w:lang w:val="en"/>
        </w:rPr>
        <w:t>request</w:t>
      </w:r>
      <w:r>
        <w:rPr>
          <w:rFonts w:ascii="Verdana" w:eastAsia="Times New Roman" w:hAnsi="Verdana"/>
          <w:color w:val="000000"/>
          <w:lang w:val="en"/>
        </w:rPr>
        <w:t xml:space="preserve"> parameter values. </w:t>
      </w:r>
    </w:p>
    <w:p w14:paraId="071C9F41" w14:textId="77777777" w:rsidR="00000000" w:rsidRDefault="0023144C">
      <w:pPr>
        <w:numPr>
          <w:ilvl w:val="0"/>
          <w:numId w:val="18"/>
        </w:numPr>
        <w:ind w:left="1680" w:right="960"/>
        <w:divId w:val="164982122"/>
        <w:rPr>
          <w:rFonts w:ascii="Verdana" w:eastAsia="Times New Roman" w:hAnsi="Verdana"/>
          <w:color w:val="000000"/>
          <w:lang w:val="en"/>
        </w:rPr>
        <w:pPrChange w:id="210" w:author="Author" w:date="2013-06-27T18:34:00Z">
          <w:pPr>
            <w:numPr>
              <w:numId w:val="55"/>
            </w:numPr>
            <w:tabs>
              <w:tab w:val="num" w:pos="720"/>
            </w:tabs>
            <w:ind w:left="720" w:right="960" w:hanging="360"/>
            <w:divId w:val="164982122"/>
          </w:pPr>
        </w:pPrChange>
      </w:pPr>
      <w:r>
        <w:rPr>
          <w:rFonts w:ascii="Verdana" w:eastAsia="Times New Roman" w:hAnsi="Verdana"/>
          <w:color w:val="000000"/>
          <w:lang w:val="en"/>
        </w:rPr>
        <w:t xml:space="preserve">Stated that the JWS Compact Serialization and the JWE Compact Serialization are always used for JWS and JWE data structures. </w:t>
      </w:r>
    </w:p>
    <w:p w14:paraId="7016370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-19 </w:t>
      </w:r>
    </w:p>
    <w:p w14:paraId="1F4942FC" w14:textId="77777777" w:rsidR="00000000" w:rsidRDefault="0023144C">
      <w:pPr>
        <w:numPr>
          <w:ilvl w:val="0"/>
          <w:numId w:val="19"/>
        </w:numPr>
        <w:ind w:left="1680" w:right="960"/>
        <w:divId w:val="164982122"/>
        <w:rPr>
          <w:rFonts w:ascii="Verdana" w:eastAsia="Times New Roman" w:hAnsi="Verdana"/>
          <w:color w:val="000000"/>
          <w:lang w:val="en"/>
        </w:rPr>
        <w:pPrChange w:id="211" w:author="Author" w:date="2013-06-27T18:34:00Z">
          <w:pPr>
            <w:numPr>
              <w:numId w:val="56"/>
            </w:numPr>
            <w:tabs>
              <w:tab w:val="num" w:pos="720"/>
            </w:tabs>
            <w:ind w:left="720" w:right="960" w:hanging="360"/>
            <w:divId w:val="164982122"/>
          </w:pPr>
        </w:pPrChange>
      </w:pPr>
      <w:r>
        <w:rPr>
          <w:rFonts w:ascii="Verdana" w:eastAsia="Times New Roman" w:hAnsi="Verdana"/>
          <w:color w:val="000000"/>
          <w:lang w:val="en"/>
        </w:rPr>
        <w:t xml:space="preserve">Fixed #821 - Moved definition of JSON Serialization to where it's used. </w:t>
      </w:r>
    </w:p>
    <w:p w14:paraId="589B8FB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-18 </w:t>
      </w:r>
    </w:p>
    <w:p w14:paraId="62E64FD3" w14:textId="77777777" w:rsidR="00000000" w:rsidRDefault="0023144C">
      <w:pPr>
        <w:numPr>
          <w:ilvl w:val="0"/>
          <w:numId w:val="20"/>
        </w:numPr>
        <w:ind w:left="1680" w:right="960"/>
        <w:divId w:val="164982122"/>
        <w:rPr>
          <w:rFonts w:ascii="Verdana" w:eastAsia="Times New Roman" w:hAnsi="Verdana"/>
          <w:color w:val="000000"/>
          <w:lang w:val="en"/>
        </w:rPr>
        <w:pPrChange w:id="212" w:author="Author" w:date="2013-06-27T18:34:00Z">
          <w:pPr>
            <w:numPr>
              <w:numId w:val="57"/>
            </w:numPr>
            <w:tabs>
              <w:tab w:val="num" w:pos="720"/>
            </w:tabs>
            <w:ind w:left="720" w:right="960" w:hanging="360"/>
            <w:divId w:val="164982122"/>
          </w:pPr>
        </w:pPrChange>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UserInfo Endpoint. Also fixed related issue #791 - Removed </w:t>
      </w:r>
      <w:r>
        <w:rPr>
          <w:rStyle w:val="HTMLTypewriter"/>
          <w:lang w:val="en"/>
        </w:rPr>
        <w:t>invalid_schema</w:t>
      </w:r>
      <w:r>
        <w:rPr>
          <w:rFonts w:ascii="Verdana" w:eastAsia="Times New Roman" w:hAnsi="Verdana"/>
          <w:color w:val="000000"/>
          <w:lang w:val="en"/>
        </w:rPr>
        <w:t xml:space="preserve"> error. </w:t>
      </w:r>
    </w:p>
    <w:p w14:paraId="38914FC2"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-17 </w:t>
      </w:r>
    </w:p>
    <w:p w14:paraId="39AD93DA" w14:textId="77777777" w:rsidR="00000000" w:rsidRDefault="0023144C">
      <w:pPr>
        <w:numPr>
          <w:ilvl w:val="0"/>
          <w:numId w:val="21"/>
        </w:numPr>
        <w:ind w:left="1680" w:right="960"/>
        <w:divId w:val="164982122"/>
        <w:rPr>
          <w:rFonts w:ascii="Verdana" w:eastAsia="Times New Roman" w:hAnsi="Verdana"/>
          <w:color w:val="000000"/>
          <w:lang w:val="en"/>
        </w:rPr>
        <w:pPrChange w:id="213"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Fixed #715 - Delete "profile" from reques</w:t>
      </w:r>
      <w:r>
        <w:rPr>
          <w:rFonts w:ascii="Verdana" w:eastAsia="Times New Roman" w:hAnsi="Verdana"/>
          <w:color w:val="000000"/>
          <w:lang w:val="en"/>
        </w:rPr>
        <w:t xml:space="preserve">t object example. </w:t>
      </w:r>
    </w:p>
    <w:p w14:paraId="530DEBE2" w14:textId="77777777" w:rsidR="00000000" w:rsidRDefault="0023144C">
      <w:pPr>
        <w:numPr>
          <w:ilvl w:val="0"/>
          <w:numId w:val="21"/>
        </w:numPr>
        <w:ind w:left="1680" w:right="960"/>
        <w:divId w:val="164982122"/>
        <w:rPr>
          <w:rFonts w:ascii="Verdana" w:eastAsia="Times New Roman" w:hAnsi="Verdana"/>
          <w:color w:val="000000"/>
          <w:lang w:val="en"/>
        </w:rPr>
        <w:pPrChange w:id="214"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#722 - Text on "id_token_hint" needs to be clarified. </w:t>
      </w:r>
    </w:p>
    <w:p w14:paraId="581F2733" w14:textId="77777777" w:rsidR="00000000" w:rsidRDefault="0023144C">
      <w:pPr>
        <w:numPr>
          <w:ilvl w:val="0"/>
          <w:numId w:val="21"/>
        </w:numPr>
        <w:ind w:left="1680" w:right="960"/>
        <w:divId w:val="164982122"/>
        <w:rPr>
          <w:rFonts w:ascii="Verdana" w:eastAsia="Times New Roman" w:hAnsi="Verdana"/>
          <w:color w:val="000000"/>
          <w:lang w:val="en"/>
        </w:rPr>
        <w:pPrChange w:id="215"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#718 - Text on re-encrypting should be clearer. </w:t>
      </w:r>
    </w:p>
    <w:p w14:paraId="3E2FB129" w14:textId="77777777" w:rsidR="00000000" w:rsidRDefault="0023144C">
      <w:pPr>
        <w:numPr>
          <w:ilvl w:val="0"/>
          <w:numId w:val="21"/>
        </w:numPr>
        <w:ind w:left="1680" w:right="960"/>
        <w:divId w:val="164982122"/>
        <w:rPr>
          <w:rFonts w:ascii="Verdana" w:eastAsia="Times New Roman" w:hAnsi="Verdana"/>
          <w:color w:val="000000"/>
          <w:lang w:val="en"/>
        </w:rPr>
        <w:pPrChange w:id="216"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Fixed #714 - Clarified text specifying response_type behaviors, including prohibiting the use of the "token" response_typ</w:t>
      </w:r>
      <w:r>
        <w:rPr>
          <w:rFonts w:ascii="Verdana" w:eastAsia="Times New Roman" w:hAnsi="Verdana"/>
          <w:color w:val="000000"/>
          <w:lang w:val="en"/>
        </w:rPr>
        <w:t xml:space="preserve">e, since it returns no ID Token. </w:t>
      </w:r>
    </w:p>
    <w:p w14:paraId="46AC3F5F" w14:textId="77777777" w:rsidR="00000000" w:rsidRDefault="0023144C">
      <w:pPr>
        <w:numPr>
          <w:ilvl w:val="0"/>
          <w:numId w:val="21"/>
        </w:numPr>
        <w:ind w:left="1680" w:right="960"/>
        <w:divId w:val="164982122"/>
        <w:rPr>
          <w:rFonts w:ascii="Verdana" w:eastAsia="Times New Roman" w:hAnsi="Verdana"/>
          <w:color w:val="000000"/>
          <w:lang w:val="en"/>
        </w:rPr>
        <w:pPrChange w:id="217"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Added Security Considerations section about TLS version requirements and usage. </w:t>
      </w:r>
    </w:p>
    <w:p w14:paraId="5907F24E" w14:textId="77777777" w:rsidR="00000000" w:rsidRDefault="0023144C">
      <w:pPr>
        <w:numPr>
          <w:ilvl w:val="0"/>
          <w:numId w:val="21"/>
        </w:numPr>
        <w:ind w:left="1680" w:right="960"/>
        <w:divId w:val="164982122"/>
        <w:rPr>
          <w:rFonts w:ascii="Verdana" w:eastAsia="Times New Roman" w:hAnsi="Verdana"/>
          <w:color w:val="000000"/>
          <w:lang w:val="en"/>
        </w:rPr>
        <w:pPrChange w:id="218"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Removed language about supporting other transport-layer mechanisms with equivalent security to TLS. </w:t>
      </w:r>
    </w:p>
    <w:p w14:paraId="20E78F87" w14:textId="77777777" w:rsidR="00000000" w:rsidRDefault="0023144C">
      <w:pPr>
        <w:numPr>
          <w:ilvl w:val="0"/>
          <w:numId w:val="21"/>
        </w:numPr>
        <w:ind w:left="1680" w:right="960"/>
        <w:divId w:val="164982122"/>
        <w:rPr>
          <w:rFonts w:ascii="Verdana" w:eastAsia="Times New Roman" w:hAnsi="Verdana"/>
          <w:color w:val="000000"/>
          <w:lang w:val="en"/>
        </w:rPr>
        <w:pPrChange w:id="219"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State that when any validations fail, an</w:t>
      </w:r>
      <w:r>
        <w:rPr>
          <w:rFonts w:ascii="Verdana" w:eastAsia="Times New Roman" w:hAnsi="Verdana"/>
          <w:color w:val="000000"/>
          <w:lang w:val="en"/>
        </w:rPr>
        <w:t xml:space="preserve">y operations requiring the information that failed to correctly validate MUST be aborted and the information that failed to validate MUST NOT be used. </w:t>
      </w:r>
    </w:p>
    <w:p w14:paraId="6E79E4D0" w14:textId="77777777" w:rsidR="00000000" w:rsidRDefault="0023144C">
      <w:pPr>
        <w:numPr>
          <w:ilvl w:val="0"/>
          <w:numId w:val="21"/>
        </w:numPr>
        <w:ind w:left="1680" w:right="960"/>
        <w:divId w:val="164982122"/>
        <w:rPr>
          <w:rFonts w:ascii="Verdana" w:eastAsia="Times New Roman" w:hAnsi="Verdana"/>
          <w:color w:val="000000"/>
          <w:lang w:val="en"/>
        </w:rPr>
        <w:pPrChange w:id="220"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#744 - Promoted </w:t>
      </w:r>
      <w:r>
        <w:rPr>
          <w:rStyle w:val="HTMLTypewriter"/>
          <w:lang w:val="en"/>
        </w:rPr>
        <w:t>max_age</w:t>
      </w:r>
      <w:r>
        <w:rPr>
          <w:rFonts w:ascii="Verdana" w:eastAsia="Times New Roman" w:hAnsi="Verdana"/>
          <w:color w:val="000000"/>
          <w:lang w:val="en"/>
        </w:rPr>
        <w:t xml:space="preserve"> to being a top-level parameter. </w:t>
      </w:r>
    </w:p>
    <w:p w14:paraId="554BF74C" w14:textId="77777777" w:rsidR="00000000" w:rsidRDefault="0023144C">
      <w:pPr>
        <w:numPr>
          <w:ilvl w:val="0"/>
          <w:numId w:val="21"/>
        </w:numPr>
        <w:ind w:left="1680" w:right="960"/>
        <w:divId w:val="164982122"/>
        <w:rPr>
          <w:rFonts w:ascii="Verdana" w:eastAsia="Times New Roman" w:hAnsi="Verdana"/>
          <w:color w:val="000000"/>
          <w:lang w:val="en"/>
        </w:rPr>
        <w:pPrChange w:id="221"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#748 - Promoted </w:t>
      </w:r>
      <w:r>
        <w:rPr>
          <w:rStyle w:val="HTMLTypewriter"/>
          <w:lang w:val="en"/>
        </w:rPr>
        <w:t>claims</w:t>
      </w:r>
      <w:r>
        <w:rPr>
          <w:rFonts w:ascii="Verdana" w:eastAsia="Times New Roman" w:hAnsi="Verdana"/>
          <w:color w:val="000000"/>
          <w:lang w:val="en"/>
        </w:rPr>
        <w:t xml:space="preserve"> to being a </w:t>
      </w:r>
      <w:r>
        <w:rPr>
          <w:rFonts w:ascii="Verdana" w:eastAsia="Times New Roman" w:hAnsi="Verdana"/>
          <w:color w:val="000000"/>
          <w:lang w:val="en"/>
        </w:rPr>
        <w:t xml:space="preserve">top-level parameter separate from the OpenID Request Object. </w:t>
      </w:r>
    </w:p>
    <w:p w14:paraId="5E5B02A3" w14:textId="77777777" w:rsidR="00000000" w:rsidRDefault="0023144C">
      <w:pPr>
        <w:numPr>
          <w:ilvl w:val="0"/>
          <w:numId w:val="21"/>
        </w:numPr>
        <w:ind w:left="1680" w:right="960"/>
        <w:divId w:val="164982122"/>
        <w:rPr>
          <w:rFonts w:ascii="Verdana" w:eastAsia="Times New Roman" w:hAnsi="Verdana"/>
          <w:color w:val="000000"/>
          <w:lang w:val="en"/>
        </w:rPr>
        <w:pPrChange w:id="222"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#597 - Changed representation of omitted year in </w:t>
      </w:r>
      <w:r>
        <w:rPr>
          <w:rStyle w:val="HTMLTypewriter"/>
          <w:lang w:val="en"/>
        </w:rPr>
        <w:t>birthdate</w:t>
      </w:r>
      <w:r>
        <w:rPr>
          <w:rFonts w:ascii="Verdana" w:eastAsia="Times New Roman" w:hAnsi="Verdana"/>
          <w:color w:val="000000"/>
          <w:lang w:val="en"/>
        </w:rPr>
        <w:t xml:space="preserve"> from </w:t>
      </w:r>
      <w:r>
        <w:rPr>
          <w:rStyle w:val="HTMLTypewriter"/>
          <w:lang w:val="en"/>
        </w:rPr>
        <w:t>9999</w:t>
      </w:r>
      <w:r>
        <w:rPr>
          <w:rFonts w:ascii="Verdana" w:eastAsia="Times New Roman" w:hAnsi="Verdana"/>
          <w:color w:val="000000"/>
          <w:lang w:val="en"/>
        </w:rPr>
        <w:t xml:space="preserve"> to </w:t>
      </w:r>
      <w:r>
        <w:rPr>
          <w:rStyle w:val="HTMLTypewriter"/>
          <w:lang w:val="en"/>
        </w:rPr>
        <w:t>0000</w:t>
      </w:r>
      <w:r>
        <w:rPr>
          <w:rFonts w:ascii="Verdana" w:eastAsia="Times New Roman" w:hAnsi="Verdana"/>
          <w:color w:val="000000"/>
          <w:lang w:val="en"/>
        </w:rPr>
        <w:t xml:space="preserve">. </w:t>
      </w:r>
    </w:p>
    <w:p w14:paraId="648113DC" w14:textId="77777777" w:rsidR="00000000" w:rsidRDefault="0023144C">
      <w:pPr>
        <w:numPr>
          <w:ilvl w:val="0"/>
          <w:numId w:val="21"/>
        </w:numPr>
        <w:ind w:left="1680" w:right="960"/>
        <w:divId w:val="164982122"/>
        <w:rPr>
          <w:rFonts w:ascii="Verdana" w:eastAsia="Times New Roman" w:hAnsi="Verdana"/>
          <w:color w:val="000000"/>
          <w:lang w:val="en"/>
        </w:rPr>
        <w:pPrChange w:id="223"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#773 - Added </w:t>
      </w:r>
      <w:r>
        <w:rPr>
          <w:rStyle w:val="HTMLTypewriter"/>
          <w:lang w:val="en"/>
        </w:rPr>
        <w:t>request_uris</w:t>
      </w:r>
      <w:r>
        <w:rPr>
          <w:rFonts w:ascii="Verdana" w:eastAsia="Times New Roman" w:hAnsi="Verdana"/>
          <w:color w:val="000000"/>
          <w:lang w:val="en"/>
        </w:rPr>
        <w:t xml:space="preserve"> registration parameter to pre-register </w:t>
      </w:r>
      <w:r>
        <w:rPr>
          <w:rStyle w:val="HTMLTypewriter"/>
          <w:lang w:val="en"/>
        </w:rPr>
        <w:t>request_uri</w:t>
      </w:r>
      <w:r>
        <w:rPr>
          <w:rFonts w:ascii="Verdana" w:eastAsia="Times New Roman" w:hAnsi="Verdana"/>
          <w:color w:val="000000"/>
          <w:lang w:val="en"/>
        </w:rPr>
        <w:t xml:space="preserve"> values. Also clarified tha</w:t>
      </w:r>
      <w:r>
        <w:rPr>
          <w:rFonts w:ascii="Verdana" w:eastAsia="Times New Roman" w:hAnsi="Verdana"/>
          <w:color w:val="000000"/>
          <w:lang w:val="en"/>
        </w:rPr>
        <w:t xml:space="preserve">t Request File contents may be cached. </w:t>
      </w:r>
    </w:p>
    <w:p w14:paraId="46E3C74C" w14:textId="77777777" w:rsidR="00000000" w:rsidRDefault="0023144C">
      <w:pPr>
        <w:numPr>
          <w:ilvl w:val="0"/>
          <w:numId w:val="21"/>
        </w:numPr>
        <w:ind w:left="1680" w:right="960"/>
        <w:divId w:val="164982122"/>
        <w:rPr>
          <w:rFonts w:ascii="Verdana" w:eastAsia="Times New Roman" w:hAnsi="Verdana"/>
          <w:color w:val="000000"/>
          <w:lang w:val="en"/>
        </w:rPr>
        <w:pPrChange w:id="224"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Deleted top-level </w:t>
      </w:r>
      <w:r>
        <w:rPr>
          <w:rStyle w:val="HTMLTypewriter"/>
          <w:lang w:val="en"/>
        </w:rPr>
        <w:t>policy_url</w:t>
      </w:r>
      <w:r>
        <w:rPr>
          <w:rFonts w:ascii="Verdana" w:eastAsia="Times New Roman" w:hAnsi="Verdana"/>
          <w:color w:val="000000"/>
          <w:lang w:val="en"/>
        </w:rPr>
        <w:t xml:space="preserve"> parameter from the Self-Issued case, since it is already a </w:t>
      </w:r>
      <w:r>
        <w:rPr>
          <w:rStyle w:val="HTMLTypewriter"/>
          <w:lang w:val="en"/>
        </w:rPr>
        <w:t>registration</w:t>
      </w:r>
      <w:r>
        <w:rPr>
          <w:rFonts w:ascii="Verdana" w:eastAsia="Times New Roman" w:hAnsi="Verdana"/>
          <w:color w:val="000000"/>
          <w:lang w:val="en"/>
        </w:rPr>
        <w:t xml:space="preserve"> parameter member. </w:t>
      </w:r>
    </w:p>
    <w:p w14:paraId="2B61896D" w14:textId="77777777" w:rsidR="00000000" w:rsidRDefault="0023144C">
      <w:pPr>
        <w:numPr>
          <w:ilvl w:val="0"/>
          <w:numId w:val="21"/>
        </w:numPr>
        <w:ind w:left="1680" w:right="960"/>
        <w:divId w:val="164982122"/>
        <w:rPr>
          <w:rFonts w:ascii="Verdana" w:eastAsia="Times New Roman" w:hAnsi="Verdana"/>
          <w:color w:val="000000"/>
          <w:lang w:val="en"/>
        </w:rPr>
        <w:pPrChange w:id="225"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#778 - Added </w:t>
      </w:r>
      <w:r>
        <w:rPr>
          <w:rStyle w:val="HTMLTypewriter"/>
          <w:lang w:val="en"/>
        </w:rPr>
        <w:t>registration</w:t>
      </w:r>
      <w:r>
        <w:rPr>
          <w:rFonts w:ascii="Verdana" w:eastAsia="Times New Roman" w:hAnsi="Verdana"/>
          <w:color w:val="000000"/>
          <w:lang w:val="en"/>
        </w:rPr>
        <w:t xml:space="preserve"> parameter to Self-Issued request example. </w:t>
      </w:r>
    </w:p>
    <w:p w14:paraId="57E1D3C4" w14:textId="77777777" w:rsidR="00000000" w:rsidRDefault="0023144C">
      <w:pPr>
        <w:numPr>
          <w:ilvl w:val="0"/>
          <w:numId w:val="21"/>
        </w:numPr>
        <w:ind w:left="1680" w:right="960"/>
        <w:divId w:val="164982122"/>
        <w:rPr>
          <w:rFonts w:ascii="Verdana" w:eastAsia="Times New Roman" w:hAnsi="Verdana"/>
          <w:color w:val="000000"/>
          <w:lang w:val="en"/>
        </w:rPr>
        <w:pPrChange w:id="226"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#782 - Changed </w:t>
      </w:r>
      <w:r>
        <w:rPr>
          <w:rFonts w:ascii="Verdana" w:eastAsia="Times New Roman" w:hAnsi="Verdana"/>
          <w:color w:val="000000"/>
          <w:lang w:val="en"/>
        </w:rPr>
        <w:t xml:space="preserve">uses of "_url" in identifiers to "_uri". </w:t>
      </w:r>
    </w:p>
    <w:p w14:paraId="0D85F6C0" w14:textId="77777777" w:rsidR="00000000" w:rsidRDefault="0023144C">
      <w:pPr>
        <w:numPr>
          <w:ilvl w:val="0"/>
          <w:numId w:val="21"/>
        </w:numPr>
        <w:ind w:left="1680" w:right="960"/>
        <w:divId w:val="164982122"/>
        <w:rPr>
          <w:rFonts w:ascii="Verdana" w:eastAsia="Times New Roman" w:hAnsi="Verdana"/>
          <w:color w:val="000000"/>
          <w:lang w:val="en"/>
        </w:rPr>
        <w:pPrChange w:id="227"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#719 - Moved message definitions for Self-Issued OPs to the Messages spec. </w:t>
      </w:r>
    </w:p>
    <w:p w14:paraId="6757D07B" w14:textId="77777777" w:rsidR="00000000" w:rsidRDefault="0023144C">
      <w:pPr>
        <w:numPr>
          <w:ilvl w:val="0"/>
          <w:numId w:val="21"/>
        </w:numPr>
        <w:ind w:left="1680" w:right="960"/>
        <w:divId w:val="164982122"/>
        <w:rPr>
          <w:rFonts w:ascii="Verdana" w:eastAsia="Times New Roman" w:hAnsi="Verdana"/>
          <w:color w:val="000000"/>
          <w:lang w:val="en"/>
        </w:rPr>
        <w:pPrChange w:id="228"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Fixed #788 - Renamed "OpenID Request Object" to "Request Object". </w:t>
      </w:r>
    </w:p>
    <w:p w14:paraId="2EE5E962" w14:textId="77777777" w:rsidR="00000000" w:rsidRDefault="0023144C">
      <w:pPr>
        <w:numPr>
          <w:ilvl w:val="0"/>
          <w:numId w:val="21"/>
        </w:numPr>
        <w:ind w:left="1680" w:right="960"/>
        <w:divId w:val="164982122"/>
        <w:rPr>
          <w:rFonts w:ascii="Verdana" w:eastAsia="Times New Roman" w:hAnsi="Verdana"/>
          <w:color w:val="000000"/>
          <w:lang w:val="en"/>
        </w:rPr>
        <w:pPrChange w:id="229" w:author="Author" w:date="2013-06-27T18:34:00Z">
          <w:pPr>
            <w:numPr>
              <w:numId w:val="58"/>
            </w:numPr>
            <w:tabs>
              <w:tab w:val="num" w:pos="720"/>
            </w:tabs>
            <w:ind w:left="720" w:right="960" w:hanging="360"/>
            <w:divId w:val="164982122"/>
          </w:pPr>
        </w:pPrChange>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values in examples. </w:t>
      </w:r>
    </w:p>
    <w:p w14:paraId="4537214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-16 </w:t>
      </w:r>
    </w:p>
    <w:p w14:paraId="6F038D7B" w14:textId="77777777" w:rsidR="00000000" w:rsidRDefault="0023144C">
      <w:pPr>
        <w:numPr>
          <w:ilvl w:val="0"/>
          <w:numId w:val="22"/>
        </w:numPr>
        <w:ind w:left="1680" w:right="960"/>
        <w:divId w:val="164982122"/>
        <w:rPr>
          <w:rFonts w:ascii="Verdana" w:eastAsia="Times New Roman" w:hAnsi="Verdana"/>
          <w:color w:val="000000"/>
          <w:lang w:val="en"/>
        </w:rPr>
        <w:pPrChange w:id="230" w:author="Author" w:date="2013-06-27T18:34:00Z">
          <w:pPr>
            <w:numPr>
              <w:numId w:val="59"/>
            </w:numPr>
            <w:tabs>
              <w:tab w:val="num" w:pos="720"/>
            </w:tabs>
            <w:ind w:left="720" w:right="960" w:hanging="360"/>
            <w:divId w:val="164982122"/>
          </w:pPr>
        </w:pPrChange>
      </w:pPr>
      <w:r>
        <w:rPr>
          <w:rFonts w:ascii="Verdana" w:eastAsia="Times New Roman" w:hAnsi="Verdana"/>
          <w:color w:val="000000"/>
          <w:lang w:val="en"/>
        </w:rPr>
        <w:t>Added Implementation Cons</w:t>
      </w:r>
      <w:r>
        <w:rPr>
          <w:rFonts w:ascii="Verdana" w:eastAsia="Times New Roman" w:hAnsi="Verdana"/>
          <w:color w:val="000000"/>
          <w:lang w:val="en"/>
        </w:rPr>
        <w:t xml:space="preserve">iderations section. </w:t>
      </w:r>
    </w:p>
    <w:p w14:paraId="7657A3D6" w14:textId="77777777" w:rsidR="00000000" w:rsidRDefault="0023144C">
      <w:pPr>
        <w:numPr>
          <w:ilvl w:val="0"/>
          <w:numId w:val="22"/>
        </w:numPr>
        <w:ind w:left="1680" w:right="960"/>
        <w:divId w:val="164982122"/>
        <w:rPr>
          <w:rFonts w:ascii="Verdana" w:eastAsia="Times New Roman" w:hAnsi="Verdana"/>
          <w:color w:val="000000"/>
          <w:lang w:val="en"/>
        </w:rPr>
        <w:pPrChange w:id="231" w:author="Author" w:date="2013-06-27T18:34:00Z">
          <w:pPr>
            <w:numPr>
              <w:numId w:val="59"/>
            </w:numPr>
            <w:tabs>
              <w:tab w:val="num" w:pos="720"/>
            </w:tabs>
            <w:ind w:left="720" w:right="960" w:hanging="360"/>
            <w:divId w:val="164982122"/>
          </w:pPr>
        </w:pPrChange>
      </w:pPr>
      <w:r>
        <w:rPr>
          <w:rFonts w:ascii="Verdana" w:eastAsia="Times New Roman" w:hAnsi="Verdana"/>
          <w:color w:val="000000"/>
          <w:lang w:val="en"/>
        </w:rPr>
        <w:t xml:space="preserve">Fixed #698 - Inconsistent use of articles. </w:t>
      </w:r>
    </w:p>
    <w:p w14:paraId="1B354833" w14:textId="77777777" w:rsidR="00000000" w:rsidRDefault="0023144C">
      <w:pPr>
        <w:numPr>
          <w:ilvl w:val="0"/>
          <w:numId w:val="22"/>
        </w:numPr>
        <w:ind w:left="1680" w:right="960"/>
        <w:divId w:val="164982122"/>
        <w:rPr>
          <w:rFonts w:ascii="Verdana" w:eastAsia="Times New Roman" w:hAnsi="Verdana"/>
          <w:color w:val="000000"/>
          <w:lang w:val="en"/>
        </w:rPr>
        <w:pPrChange w:id="232" w:author="Author" w:date="2013-06-27T18:34:00Z">
          <w:pPr>
            <w:numPr>
              <w:numId w:val="59"/>
            </w:numPr>
            <w:tabs>
              <w:tab w:val="num" w:pos="720"/>
            </w:tabs>
            <w:ind w:left="720" w:right="960" w:hanging="360"/>
            <w:divId w:val="164982122"/>
          </w:pPr>
        </w:pPrChange>
      </w:pPr>
      <w:r>
        <w:rPr>
          <w:rFonts w:ascii="Verdana" w:eastAsia="Times New Roman" w:hAnsi="Verdana"/>
          <w:color w:val="000000"/>
          <w:lang w:val="en"/>
        </w:rPr>
        <w:t xml:space="preserve">Fixed #655 - Specify UTF-8 as encoding scheme whenever necessary. </w:t>
      </w:r>
    </w:p>
    <w:p w14:paraId="661F7EF4" w14:textId="77777777" w:rsidR="00000000" w:rsidRDefault="0023144C">
      <w:pPr>
        <w:numPr>
          <w:ilvl w:val="0"/>
          <w:numId w:val="22"/>
        </w:numPr>
        <w:ind w:left="1680" w:right="960"/>
        <w:divId w:val="164982122"/>
        <w:rPr>
          <w:rFonts w:ascii="Verdana" w:eastAsia="Times New Roman" w:hAnsi="Verdana"/>
          <w:color w:val="000000"/>
          <w:lang w:val="en"/>
        </w:rPr>
        <w:pPrChange w:id="233" w:author="Author" w:date="2013-06-27T18:34:00Z">
          <w:pPr>
            <w:numPr>
              <w:numId w:val="59"/>
            </w:numPr>
            <w:tabs>
              <w:tab w:val="num" w:pos="720"/>
            </w:tabs>
            <w:ind w:left="720" w:right="960" w:hanging="360"/>
            <w:divId w:val="164982122"/>
          </w:pPr>
        </w:pPrChange>
      </w:pPr>
      <w:r>
        <w:rPr>
          <w:rFonts w:ascii="Verdana" w:eastAsia="Times New Roman" w:hAnsi="Verdana"/>
          <w:color w:val="000000"/>
          <w:lang w:val="en"/>
        </w:rPr>
        <w:t xml:space="preserve">To remove ambiguity in the self-issued </w:t>
      </w:r>
      <w:r>
        <w:rPr>
          <w:rStyle w:val="HTMLTypewriter"/>
          <w:lang w:val="en"/>
        </w:rPr>
        <w:t>sub</w:t>
      </w:r>
      <w:r>
        <w:rPr>
          <w:rFonts w:ascii="Verdana" w:eastAsia="Times New Roman" w:hAnsi="Verdana"/>
          <w:color w:val="000000"/>
          <w:lang w:val="en"/>
        </w:rPr>
        <w:t xml:space="preserve"> computation, changed the text "the concatenation of the key values" to "the conca</w:t>
      </w:r>
      <w:r>
        <w:rPr>
          <w:rFonts w:ascii="Verdana" w:eastAsia="Times New Roman" w:hAnsi="Verdana"/>
          <w:color w:val="000000"/>
          <w:lang w:val="en"/>
        </w:rPr>
        <w:t xml:space="preserve">tenation of the bytes of the UTF-8 representations of the base64url encoded key values". </w:t>
      </w:r>
    </w:p>
    <w:p w14:paraId="615639D8" w14:textId="77777777" w:rsidR="00000000" w:rsidRDefault="0023144C">
      <w:pPr>
        <w:numPr>
          <w:ilvl w:val="0"/>
          <w:numId w:val="22"/>
        </w:numPr>
        <w:ind w:left="1680" w:right="960"/>
        <w:divId w:val="164982122"/>
        <w:rPr>
          <w:rFonts w:ascii="Verdana" w:eastAsia="Times New Roman" w:hAnsi="Verdana"/>
          <w:color w:val="000000"/>
          <w:lang w:val="en"/>
        </w:rPr>
        <w:pPrChange w:id="234" w:author="Author" w:date="2013-06-27T18:34:00Z">
          <w:pPr>
            <w:numPr>
              <w:numId w:val="59"/>
            </w:numPr>
            <w:tabs>
              <w:tab w:val="num" w:pos="720"/>
            </w:tabs>
            <w:ind w:left="720" w:right="960" w:hanging="360"/>
            <w:divId w:val="164982122"/>
          </w:pPr>
        </w:pPrChange>
      </w:pPr>
      <w:r>
        <w:rPr>
          <w:rFonts w:ascii="Verdana" w:eastAsia="Times New Roman" w:hAnsi="Verdana"/>
          <w:color w:val="000000"/>
          <w:lang w:val="en"/>
        </w:rPr>
        <w:t xml:space="preserve">Renamed the </w:t>
      </w:r>
      <w:r>
        <w:rPr>
          <w:rStyle w:val="HTMLTypewriter"/>
          <w:lang w:val="en"/>
        </w:rPr>
        <w:t>user_jwk</w:t>
      </w:r>
      <w:r>
        <w:rPr>
          <w:rFonts w:ascii="Verdana" w:eastAsia="Times New Roman" w:hAnsi="Verdana"/>
          <w:color w:val="000000"/>
          <w:lang w:val="en"/>
        </w:rPr>
        <w:t xml:space="preserve"> Claim to </w:t>
      </w:r>
      <w:r>
        <w:rPr>
          <w:rStyle w:val="HTMLTypewriter"/>
          <w:lang w:val="en"/>
        </w:rPr>
        <w:t>sub_jwk</w:t>
      </w:r>
      <w:r>
        <w:rPr>
          <w:rFonts w:ascii="Verdana" w:eastAsia="Times New Roman" w:hAnsi="Verdana"/>
          <w:color w:val="000000"/>
          <w:lang w:val="en"/>
        </w:rPr>
        <w:t xml:space="preserve">, paralleling the change from </w:t>
      </w:r>
      <w:r>
        <w:rPr>
          <w:rStyle w:val="HTMLTypewriter"/>
          <w:lang w:val="en"/>
        </w:rPr>
        <w:t>user_id</w:t>
      </w:r>
      <w:r>
        <w:rPr>
          <w:rFonts w:ascii="Verdana" w:eastAsia="Times New Roman" w:hAnsi="Verdana"/>
          <w:color w:val="000000"/>
          <w:lang w:val="en"/>
        </w:rPr>
        <w:t xml:space="preserve"> to </w:t>
      </w:r>
      <w:r>
        <w:rPr>
          <w:rStyle w:val="HTMLTypewriter"/>
          <w:lang w:val="en"/>
        </w:rPr>
        <w:t>sub</w:t>
      </w:r>
      <w:r>
        <w:rPr>
          <w:rFonts w:ascii="Verdana" w:eastAsia="Times New Roman" w:hAnsi="Verdana"/>
          <w:color w:val="000000"/>
          <w:lang w:val="en"/>
        </w:rPr>
        <w:t xml:space="preserve">. </w:t>
      </w:r>
    </w:p>
    <w:p w14:paraId="43F60031" w14:textId="77777777" w:rsidR="00000000" w:rsidRDefault="0023144C">
      <w:pPr>
        <w:numPr>
          <w:ilvl w:val="0"/>
          <w:numId w:val="22"/>
        </w:numPr>
        <w:ind w:left="1680" w:right="960"/>
        <w:divId w:val="164982122"/>
        <w:rPr>
          <w:rFonts w:ascii="Verdana" w:eastAsia="Times New Roman" w:hAnsi="Verdana"/>
          <w:color w:val="000000"/>
          <w:lang w:val="en"/>
        </w:rPr>
        <w:pPrChange w:id="235" w:author="Author" w:date="2013-06-27T18:34:00Z">
          <w:pPr>
            <w:numPr>
              <w:numId w:val="59"/>
            </w:numPr>
            <w:tabs>
              <w:tab w:val="num" w:pos="720"/>
            </w:tabs>
            <w:ind w:left="720" w:right="960" w:hanging="360"/>
            <w:divId w:val="164982122"/>
          </w:pPr>
        </w:pPrChange>
      </w:pPr>
      <w:r>
        <w:rPr>
          <w:rFonts w:ascii="Verdana" w:eastAsia="Times New Roman" w:hAnsi="Verdana"/>
          <w:color w:val="000000"/>
          <w:lang w:val="en"/>
        </w:rPr>
        <w:t xml:space="preserve">Tracked JWK parameter name changes alg -&gt; kty, mod -&gt; n, exp -&gt; e. </w:t>
      </w:r>
    </w:p>
    <w:p w14:paraId="4F7220C8"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-15 </w:t>
      </w:r>
    </w:p>
    <w:p w14:paraId="68606F59" w14:textId="77777777" w:rsidR="00000000" w:rsidRDefault="0023144C">
      <w:pPr>
        <w:numPr>
          <w:ilvl w:val="0"/>
          <w:numId w:val="23"/>
        </w:numPr>
        <w:ind w:left="1680" w:right="960"/>
        <w:divId w:val="164982122"/>
        <w:rPr>
          <w:rFonts w:ascii="Verdana" w:eastAsia="Times New Roman" w:hAnsi="Verdana"/>
          <w:color w:val="000000"/>
          <w:lang w:val="en"/>
        </w:rPr>
        <w:pPrChange w:id="236" w:author="Author" w:date="2013-06-27T18:34:00Z">
          <w:pPr>
            <w:numPr>
              <w:numId w:val="60"/>
            </w:numPr>
            <w:tabs>
              <w:tab w:val="num" w:pos="720"/>
            </w:tabs>
            <w:ind w:left="720" w:right="960" w:hanging="360"/>
            <w:divId w:val="164982122"/>
          </w:pPr>
        </w:pPrChange>
      </w:pPr>
      <w:r>
        <w:rPr>
          <w:rFonts w:ascii="Verdana" w:eastAsia="Times New Roman" w:hAnsi="Verdana"/>
          <w:color w:val="000000"/>
          <w:lang w:val="en"/>
        </w:rPr>
        <w:t>Fixed #68</w:t>
      </w:r>
      <w:r>
        <w:rPr>
          <w:rFonts w:ascii="Verdana" w:eastAsia="Times New Roman" w:hAnsi="Verdana"/>
          <w:color w:val="000000"/>
          <w:lang w:val="en"/>
        </w:rPr>
        <w:t xml:space="preserve">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changed these names: user_id -&gt; sub, user_id_types_supported -&gt; subject_types_supported, user_id_type -&gt; subject_type, and prn -&gt; sub. </w:t>
      </w:r>
    </w:p>
    <w:p w14:paraId="569C893D" w14:textId="77777777" w:rsidR="00000000" w:rsidRDefault="0023144C">
      <w:pPr>
        <w:numPr>
          <w:ilvl w:val="0"/>
          <w:numId w:val="23"/>
        </w:numPr>
        <w:ind w:left="1680" w:right="960"/>
        <w:divId w:val="164982122"/>
        <w:rPr>
          <w:rFonts w:ascii="Verdana" w:eastAsia="Times New Roman" w:hAnsi="Verdana"/>
          <w:color w:val="000000"/>
          <w:lang w:val="en"/>
        </w:rPr>
        <w:pPrChange w:id="237" w:author="Author" w:date="2013-06-27T18:34:00Z">
          <w:pPr>
            <w:numPr>
              <w:numId w:val="60"/>
            </w:numPr>
            <w:tabs>
              <w:tab w:val="num" w:pos="720"/>
            </w:tabs>
            <w:ind w:left="720" w:right="960" w:hanging="360"/>
            <w:divId w:val="164982122"/>
          </w:pPr>
        </w:pPrChange>
      </w:pPr>
      <w:r>
        <w:rPr>
          <w:rFonts w:ascii="Verdana" w:eastAsia="Times New Roman" w:hAnsi="Verdana"/>
          <w:color w:val="000000"/>
          <w:lang w:val="en"/>
        </w:rPr>
        <w:t>Fixed #689 - Track JWT change that allows JWTs to have multipl</w:t>
      </w:r>
      <w:r>
        <w:rPr>
          <w:rFonts w:ascii="Verdana" w:eastAsia="Times New Roman" w:hAnsi="Verdana"/>
          <w:color w:val="000000"/>
          <w:lang w:val="en"/>
        </w:rPr>
        <w:t xml:space="preserve">e audiences. </w:t>
      </w:r>
    </w:p>
    <w:p w14:paraId="4E49D62E" w14:textId="77777777" w:rsidR="00000000" w:rsidRDefault="0023144C">
      <w:pPr>
        <w:numPr>
          <w:ilvl w:val="0"/>
          <w:numId w:val="23"/>
        </w:numPr>
        <w:ind w:left="1680" w:right="960"/>
        <w:divId w:val="164982122"/>
        <w:rPr>
          <w:rFonts w:ascii="Verdana" w:eastAsia="Times New Roman" w:hAnsi="Verdana"/>
          <w:color w:val="000000"/>
          <w:lang w:val="en"/>
        </w:rPr>
        <w:pPrChange w:id="238" w:author="Author" w:date="2013-06-27T18:34:00Z">
          <w:pPr>
            <w:numPr>
              <w:numId w:val="60"/>
            </w:numPr>
            <w:tabs>
              <w:tab w:val="num" w:pos="720"/>
            </w:tabs>
            <w:ind w:left="720" w:right="960" w:hanging="360"/>
            <w:divId w:val="164982122"/>
          </w:pPr>
        </w:pPrChange>
      </w:pPr>
      <w:r>
        <w:rPr>
          <w:rFonts w:ascii="Verdana" w:eastAsia="Times New Roman" w:hAnsi="Verdana"/>
          <w:color w:val="000000"/>
          <w:lang w:val="en"/>
        </w:rPr>
        <w:t xml:space="preserve">Fixed #539 - Add scope for offline access. </w:t>
      </w:r>
    </w:p>
    <w:p w14:paraId="01AA8792" w14:textId="77777777" w:rsidR="00000000" w:rsidRDefault="0023144C">
      <w:pPr>
        <w:numPr>
          <w:ilvl w:val="0"/>
          <w:numId w:val="23"/>
        </w:numPr>
        <w:ind w:left="1680" w:right="960"/>
        <w:divId w:val="164982122"/>
        <w:rPr>
          <w:rFonts w:ascii="Verdana" w:eastAsia="Times New Roman" w:hAnsi="Verdana"/>
          <w:color w:val="000000"/>
          <w:lang w:val="en"/>
        </w:rPr>
        <w:pPrChange w:id="239" w:author="Author" w:date="2013-06-27T18:34:00Z">
          <w:pPr>
            <w:numPr>
              <w:numId w:val="60"/>
            </w:numPr>
            <w:tabs>
              <w:tab w:val="num" w:pos="720"/>
            </w:tabs>
            <w:ind w:left="720" w:right="960" w:hanging="360"/>
            <w:divId w:val="164982122"/>
          </w:pPr>
        </w:pPrChange>
      </w:pPr>
      <w:r>
        <w:rPr>
          <w:rFonts w:ascii="Verdana" w:eastAsia="Times New Roman" w:hAnsi="Verdana"/>
          <w:color w:val="000000"/>
          <w:lang w:val="en"/>
        </w:rPr>
        <w:t xml:space="preserve">Re #601 add Initiating login at a client from a third party </w:t>
      </w:r>
    </w:p>
    <w:p w14:paraId="061F8BE3" w14:textId="77777777" w:rsidR="00000000" w:rsidRDefault="0023144C">
      <w:pPr>
        <w:numPr>
          <w:ilvl w:val="0"/>
          <w:numId w:val="23"/>
        </w:numPr>
        <w:ind w:left="1680" w:right="960"/>
        <w:divId w:val="164982122"/>
        <w:rPr>
          <w:rFonts w:ascii="Verdana" w:eastAsia="Times New Roman" w:hAnsi="Verdana"/>
          <w:color w:val="000000"/>
          <w:lang w:val="en"/>
        </w:rPr>
        <w:pPrChange w:id="240" w:author="Author" w:date="2013-06-27T18:34:00Z">
          <w:pPr>
            <w:numPr>
              <w:numId w:val="60"/>
            </w:numPr>
            <w:tabs>
              <w:tab w:val="num" w:pos="720"/>
            </w:tabs>
            <w:ind w:left="720" w:right="960" w:hanging="360"/>
            <w:divId w:val="164982122"/>
          </w:pPr>
        </w:pPrChange>
      </w:pPr>
      <w:r>
        <w:rPr>
          <w:rFonts w:ascii="Verdana" w:eastAsia="Times New Roman" w:hAnsi="Verdana"/>
          <w:color w:val="000000"/>
          <w:lang w:val="en"/>
        </w:rPr>
        <w:t xml:space="preserve">Made the OpenID Foundation Artifact Binding Working Group the change controller for the values registered with IANA. </w:t>
      </w:r>
    </w:p>
    <w:p w14:paraId="03463E84" w14:textId="77777777" w:rsidR="00000000" w:rsidRDefault="0023144C">
      <w:pPr>
        <w:numPr>
          <w:ilvl w:val="0"/>
          <w:numId w:val="23"/>
        </w:numPr>
        <w:ind w:left="1680" w:right="960"/>
        <w:divId w:val="164982122"/>
        <w:rPr>
          <w:rFonts w:ascii="Verdana" w:eastAsia="Times New Roman" w:hAnsi="Verdana"/>
          <w:color w:val="000000"/>
          <w:lang w:val="en"/>
        </w:rPr>
        <w:pPrChange w:id="241" w:author="Author" w:date="2013-06-27T18:34:00Z">
          <w:pPr>
            <w:numPr>
              <w:numId w:val="60"/>
            </w:numPr>
            <w:tabs>
              <w:tab w:val="num" w:pos="720"/>
            </w:tabs>
            <w:ind w:left="720" w:right="960" w:hanging="360"/>
            <w:divId w:val="164982122"/>
          </w:pPr>
        </w:pPrChange>
      </w:pPr>
      <w:r>
        <w:rPr>
          <w:rFonts w:ascii="Verdana" w:eastAsia="Times New Roman" w:hAnsi="Verdana"/>
          <w:color w:val="000000"/>
          <w:lang w:val="en"/>
        </w:rPr>
        <w:t>Moved OAuth error r</w:t>
      </w:r>
      <w:r>
        <w:rPr>
          <w:rFonts w:ascii="Verdana" w:eastAsia="Times New Roman" w:hAnsi="Verdana"/>
          <w:color w:val="000000"/>
          <w:lang w:val="en"/>
        </w:rPr>
        <w:t xml:space="preserve">egistrations from Standard to Messages since the errors are defined in Messages and not in Standard. </w:t>
      </w:r>
    </w:p>
    <w:p w14:paraId="38D8F728" w14:textId="77777777" w:rsidR="00000000" w:rsidRDefault="0023144C">
      <w:pPr>
        <w:numPr>
          <w:ilvl w:val="0"/>
          <w:numId w:val="23"/>
        </w:numPr>
        <w:ind w:left="1680" w:right="960"/>
        <w:divId w:val="164982122"/>
        <w:rPr>
          <w:rFonts w:ascii="Verdana" w:eastAsia="Times New Roman" w:hAnsi="Verdana"/>
          <w:color w:val="000000"/>
          <w:lang w:val="en"/>
        </w:rPr>
        <w:pPrChange w:id="242" w:author="Author" w:date="2013-06-27T18:34:00Z">
          <w:pPr>
            <w:numPr>
              <w:numId w:val="60"/>
            </w:numPr>
            <w:tabs>
              <w:tab w:val="num" w:pos="720"/>
            </w:tabs>
            <w:ind w:left="720" w:right="960" w:hanging="360"/>
            <w:divId w:val="164982122"/>
          </w:pPr>
        </w:pPrChange>
      </w:pPr>
      <w:r>
        <w:rPr>
          <w:rFonts w:ascii="Verdana" w:eastAsia="Times New Roman" w:hAnsi="Verdana"/>
          <w:color w:val="000000"/>
          <w:lang w:val="en"/>
        </w:rPr>
        <w:t xml:space="preserve">Re #657 Changed id_token to id_token_hint in Sec 2.3.1 </w:t>
      </w:r>
    </w:p>
    <w:p w14:paraId="768E805E"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-14 </w:t>
      </w:r>
    </w:p>
    <w:p w14:paraId="53DF80FF" w14:textId="77777777" w:rsidR="00000000" w:rsidRDefault="0023144C">
      <w:pPr>
        <w:numPr>
          <w:ilvl w:val="0"/>
          <w:numId w:val="24"/>
        </w:numPr>
        <w:ind w:left="1680" w:right="960"/>
        <w:divId w:val="164982122"/>
        <w:rPr>
          <w:rFonts w:ascii="Verdana" w:eastAsia="Times New Roman" w:hAnsi="Verdana"/>
          <w:color w:val="000000"/>
          <w:lang w:val="en"/>
        </w:rPr>
        <w:pPrChange w:id="243" w:author="Author" w:date="2013-06-27T18:34:00Z">
          <w:pPr>
            <w:numPr>
              <w:numId w:val="61"/>
            </w:numPr>
            <w:tabs>
              <w:tab w:val="num" w:pos="720"/>
            </w:tabs>
            <w:ind w:left="720" w:right="960" w:hanging="360"/>
            <w:divId w:val="164982122"/>
          </w:pPr>
        </w:pPrChange>
      </w:pPr>
      <w:r>
        <w:rPr>
          <w:rFonts w:ascii="Verdana" w:eastAsia="Times New Roman" w:hAnsi="Verdana"/>
          <w:color w:val="000000"/>
          <w:lang w:val="en"/>
        </w:rPr>
        <w:t>Fixed #614 - Discovery - 3.2 Distinguishing between signature and integrity parameters for HMAC algorithms. This fix tracks the parameter changes made to the JWE spec in draft-ietf-jose-json-web-encryption-06. It deletes the parameters {userinfo,id_token}_</w:t>
      </w:r>
      <w:r>
        <w:rPr>
          <w:rFonts w:ascii="Verdana" w:eastAsia="Times New Roman" w:hAnsi="Verdana"/>
          <w:color w:val="000000"/>
          <w:lang w:val="en"/>
        </w:rPr>
        <w:t>encrypted_response_int. It replaces the parameters {userinfo,id_token,request_object,token_endpoint}_algs_supported with {userinfo,id_token,request_object,token_endpoint}_signing_alg_values_supported and {userinfo,id_token,request_object,token_endpoint}_en</w:t>
      </w:r>
      <w:r>
        <w:rPr>
          <w:rFonts w:ascii="Verdana" w:eastAsia="Times New Roman" w:hAnsi="Verdana"/>
          <w:color w:val="000000"/>
          <w:lang w:val="en"/>
        </w:rPr>
        <w:t xml:space="preserve">cryption_{alg,enc}_values_supported. </w:t>
      </w:r>
    </w:p>
    <w:p w14:paraId="40649160" w14:textId="77777777" w:rsidR="00000000" w:rsidRDefault="0023144C">
      <w:pPr>
        <w:numPr>
          <w:ilvl w:val="0"/>
          <w:numId w:val="24"/>
        </w:numPr>
        <w:ind w:left="1680" w:right="960"/>
        <w:divId w:val="164982122"/>
        <w:rPr>
          <w:rFonts w:ascii="Verdana" w:eastAsia="Times New Roman" w:hAnsi="Verdana"/>
          <w:color w:val="000000"/>
          <w:lang w:val="en"/>
        </w:rPr>
        <w:pPrChange w:id="244" w:author="Author" w:date="2013-06-27T18:34:00Z">
          <w:pPr>
            <w:numPr>
              <w:numId w:val="61"/>
            </w:numPr>
            <w:tabs>
              <w:tab w:val="num" w:pos="720"/>
            </w:tabs>
            <w:ind w:left="720" w:right="960" w:hanging="360"/>
            <w:divId w:val="164982122"/>
          </w:pPr>
        </w:pPrChange>
      </w:pPr>
      <w:r>
        <w:rPr>
          <w:rFonts w:ascii="Verdana" w:eastAsia="Times New Roman" w:hAnsi="Verdana"/>
          <w:color w:val="000000"/>
          <w:lang w:val="en"/>
        </w:rPr>
        <w:t xml:space="preserve">Fixed #666 - JWS signature validation vs. verification. </w:t>
      </w:r>
    </w:p>
    <w:p w14:paraId="6D29E870" w14:textId="77777777" w:rsidR="00000000" w:rsidRDefault="0023144C">
      <w:pPr>
        <w:numPr>
          <w:ilvl w:val="0"/>
          <w:numId w:val="24"/>
        </w:numPr>
        <w:ind w:left="1680" w:right="960"/>
        <w:divId w:val="164982122"/>
        <w:rPr>
          <w:rFonts w:ascii="Verdana" w:eastAsia="Times New Roman" w:hAnsi="Verdana"/>
          <w:color w:val="000000"/>
          <w:lang w:val="en"/>
        </w:rPr>
        <w:pPrChange w:id="245" w:author="Author" w:date="2013-06-27T18:34:00Z">
          <w:pPr>
            <w:numPr>
              <w:numId w:val="61"/>
            </w:numPr>
            <w:tabs>
              <w:tab w:val="num" w:pos="720"/>
            </w:tabs>
            <w:ind w:left="720" w:right="960" w:hanging="360"/>
            <w:divId w:val="164982122"/>
          </w:pPr>
        </w:pPrChange>
      </w:pPr>
      <w:r>
        <w:rPr>
          <w:rFonts w:ascii="Verdana" w:eastAsia="Times New Roman" w:hAnsi="Verdana"/>
          <w:color w:val="000000"/>
          <w:lang w:val="en"/>
        </w:rPr>
        <w:t xml:space="preserve">Fixed #681 - Change remaining uses of "birthday" to "birthdate". </w:t>
      </w:r>
    </w:p>
    <w:p w14:paraId="7BC70559" w14:textId="77777777" w:rsidR="00000000" w:rsidRDefault="0023144C">
      <w:pPr>
        <w:numPr>
          <w:ilvl w:val="0"/>
          <w:numId w:val="24"/>
        </w:numPr>
        <w:ind w:left="1680" w:right="960"/>
        <w:divId w:val="164982122"/>
        <w:rPr>
          <w:rFonts w:ascii="Verdana" w:eastAsia="Times New Roman" w:hAnsi="Verdana"/>
          <w:color w:val="000000"/>
          <w:lang w:val="en"/>
        </w:rPr>
        <w:pPrChange w:id="246" w:author="Author" w:date="2013-06-27T18:34:00Z">
          <w:pPr>
            <w:numPr>
              <w:numId w:val="61"/>
            </w:numPr>
            <w:tabs>
              <w:tab w:val="num" w:pos="720"/>
            </w:tabs>
            <w:ind w:left="720" w:right="960" w:hanging="360"/>
            <w:divId w:val="164982122"/>
          </w:pPr>
        </w:pPrChange>
      </w:pPr>
      <w:r>
        <w:rPr>
          <w:rFonts w:ascii="Verdana" w:eastAsia="Times New Roman" w:hAnsi="Verdana"/>
          <w:color w:val="000000"/>
          <w:lang w:val="en"/>
        </w:rPr>
        <w:t xml:space="preserve">Fixed #669 - Inconsistent treatment of redirect_uri parameter. </w:t>
      </w:r>
    </w:p>
    <w:p w14:paraId="1D25207E" w14:textId="77777777" w:rsidR="00000000" w:rsidRDefault="0023144C">
      <w:pPr>
        <w:numPr>
          <w:ilvl w:val="0"/>
          <w:numId w:val="24"/>
        </w:numPr>
        <w:ind w:left="1680" w:right="960"/>
        <w:divId w:val="164982122"/>
        <w:rPr>
          <w:rFonts w:ascii="Verdana" w:eastAsia="Times New Roman" w:hAnsi="Verdana"/>
          <w:color w:val="000000"/>
          <w:lang w:val="en"/>
        </w:rPr>
        <w:pPrChange w:id="247" w:author="Author" w:date="2013-06-27T18:34:00Z">
          <w:pPr>
            <w:numPr>
              <w:numId w:val="61"/>
            </w:numPr>
            <w:tabs>
              <w:tab w:val="num" w:pos="720"/>
            </w:tabs>
            <w:ind w:left="720" w:right="960" w:hanging="360"/>
            <w:divId w:val="164982122"/>
          </w:pPr>
        </w:pPrChange>
      </w:pPr>
      <w:r>
        <w:rPr>
          <w:rFonts w:ascii="Verdana" w:eastAsia="Times New Roman" w:hAnsi="Verdana"/>
          <w:color w:val="000000"/>
          <w:lang w:val="en"/>
        </w:rPr>
        <w:t>Referenced OAuth 2.0 RFCs -- RF</w:t>
      </w:r>
      <w:r>
        <w:rPr>
          <w:rFonts w:ascii="Verdana" w:eastAsia="Times New Roman" w:hAnsi="Verdana"/>
          <w:color w:val="000000"/>
          <w:lang w:val="en"/>
        </w:rPr>
        <w:t xml:space="preserve">C 6749 and RFC 6750. </w:t>
      </w:r>
    </w:p>
    <w:p w14:paraId="345C50A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-13 </w:t>
      </w:r>
    </w:p>
    <w:p w14:paraId="548FBA96" w14:textId="77777777" w:rsidR="00000000" w:rsidRDefault="0023144C">
      <w:pPr>
        <w:numPr>
          <w:ilvl w:val="0"/>
          <w:numId w:val="25"/>
        </w:numPr>
        <w:ind w:left="1680" w:right="960"/>
        <w:divId w:val="164982122"/>
        <w:rPr>
          <w:rFonts w:ascii="Verdana" w:eastAsia="Times New Roman" w:hAnsi="Verdana"/>
          <w:color w:val="000000"/>
          <w:lang w:val="en"/>
        </w:rPr>
        <w:pPrChange w:id="248" w:author="Author" w:date="2013-06-27T18:34:00Z">
          <w:pPr>
            <w:numPr>
              <w:numId w:val="62"/>
            </w:numPr>
            <w:tabs>
              <w:tab w:val="num" w:pos="720"/>
            </w:tabs>
            <w:ind w:left="720" w:right="960" w:hanging="360"/>
            <w:divId w:val="164982122"/>
          </w:pPr>
        </w:pPrChange>
      </w:pPr>
      <w:r>
        <w:rPr>
          <w:rFonts w:ascii="Verdana" w:eastAsia="Times New Roman" w:hAnsi="Verdana"/>
          <w:color w:val="000000"/>
          <w:lang w:val="en"/>
        </w:rPr>
        <w:t xml:space="preserve">Defined means of using a self-issued OP </w:t>
      </w:r>
    </w:p>
    <w:p w14:paraId="28F6001C"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-12 </w:t>
      </w:r>
    </w:p>
    <w:p w14:paraId="006EF011" w14:textId="77777777" w:rsidR="00000000" w:rsidRDefault="0023144C">
      <w:pPr>
        <w:numPr>
          <w:ilvl w:val="0"/>
          <w:numId w:val="26"/>
        </w:numPr>
        <w:ind w:left="1680" w:right="960"/>
        <w:divId w:val="164982122"/>
        <w:rPr>
          <w:rFonts w:ascii="Verdana" w:eastAsia="Times New Roman" w:hAnsi="Verdana"/>
          <w:color w:val="000000"/>
          <w:lang w:val="en"/>
        </w:rPr>
        <w:pPrChange w:id="249" w:author="Author" w:date="2013-06-27T18:34:00Z">
          <w:pPr>
            <w:numPr>
              <w:numId w:val="63"/>
            </w:numPr>
            <w:tabs>
              <w:tab w:val="num" w:pos="720"/>
            </w:tabs>
            <w:ind w:left="720" w:right="960" w:hanging="360"/>
            <w:divId w:val="164982122"/>
          </w:pPr>
        </w:pPrChange>
      </w:pPr>
      <w:r>
        <w:rPr>
          <w:rFonts w:ascii="Verdana" w:eastAsia="Times New Roman" w:hAnsi="Verdana"/>
          <w:color w:val="000000"/>
          <w:lang w:val="en"/>
        </w:rPr>
        <w:t xml:space="preserve">Updated matching of redirect URI to include query parameters to match Google's implementation </w:t>
      </w:r>
    </w:p>
    <w:p w14:paraId="3AFC710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-11 </w:t>
      </w:r>
    </w:p>
    <w:p w14:paraId="0187E904" w14:textId="77777777" w:rsidR="00000000" w:rsidRDefault="0023144C">
      <w:pPr>
        <w:numPr>
          <w:ilvl w:val="0"/>
          <w:numId w:val="27"/>
        </w:numPr>
        <w:ind w:left="1680" w:right="960"/>
        <w:divId w:val="164982122"/>
        <w:rPr>
          <w:rFonts w:ascii="Verdana" w:eastAsia="Times New Roman" w:hAnsi="Verdana"/>
          <w:color w:val="000000"/>
          <w:lang w:val="en"/>
        </w:rPr>
        <w:pPrChange w:id="250" w:author="Author" w:date="2013-06-27T18:34:00Z">
          <w:pPr>
            <w:numPr>
              <w:numId w:val="64"/>
            </w:numPr>
            <w:tabs>
              <w:tab w:val="num" w:pos="720"/>
            </w:tabs>
            <w:ind w:left="720" w:right="960" w:hanging="360"/>
            <w:divId w:val="164982122"/>
          </w:pPr>
        </w:pPrChange>
      </w:pPr>
      <w:r>
        <w:rPr>
          <w:rFonts w:ascii="Verdana" w:eastAsia="Times New Roman" w:hAnsi="Verdana"/>
          <w:color w:val="000000"/>
          <w:lang w:val="en"/>
        </w:rPr>
        <w:t xml:space="preserve">Removed </w:t>
      </w:r>
      <w:r>
        <w:rPr>
          <w:rStyle w:val="HTMLTypewriter"/>
          <w:lang w:val="en"/>
        </w:rPr>
        <w:t>claims_in_id_token</w:t>
      </w:r>
      <w:r>
        <w:rPr>
          <w:rFonts w:ascii="Verdana" w:eastAsia="Times New Roman" w:hAnsi="Verdana"/>
          <w:color w:val="000000"/>
          <w:lang w:val="en"/>
        </w:rPr>
        <w:t xml:space="preserve"> scope value, per decision on June 15, 2012 special worki</w:t>
      </w:r>
      <w:r>
        <w:rPr>
          <w:rFonts w:ascii="Verdana" w:eastAsia="Times New Roman" w:hAnsi="Verdana"/>
          <w:color w:val="000000"/>
          <w:lang w:val="en"/>
        </w:rPr>
        <w:t xml:space="preserve">ng group call </w:t>
      </w:r>
    </w:p>
    <w:p w14:paraId="5602FF7D"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-10 </w:t>
      </w:r>
    </w:p>
    <w:p w14:paraId="4C1051BA" w14:textId="77777777" w:rsidR="00000000" w:rsidRDefault="0023144C">
      <w:pPr>
        <w:numPr>
          <w:ilvl w:val="0"/>
          <w:numId w:val="28"/>
        </w:numPr>
        <w:ind w:left="1680" w:right="960"/>
        <w:divId w:val="164982122"/>
        <w:rPr>
          <w:rFonts w:ascii="Verdana" w:eastAsia="Times New Roman" w:hAnsi="Verdana"/>
          <w:color w:val="000000"/>
          <w:lang w:val="en"/>
        </w:rPr>
        <w:pPrChange w:id="251"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Changed </w:t>
      </w:r>
      <w:r>
        <w:rPr>
          <w:rStyle w:val="HTMLTypewriter"/>
          <w:lang w:val="en"/>
        </w:rPr>
        <w:t>verified</w:t>
      </w:r>
      <w:r>
        <w:rPr>
          <w:rFonts w:ascii="Verdana" w:eastAsia="Times New Roman" w:hAnsi="Verdana"/>
          <w:color w:val="000000"/>
          <w:lang w:val="en"/>
        </w:rPr>
        <w:t xml:space="preserve"> to </w:t>
      </w:r>
      <w:r>
        <w:rPr>
          <w:rStyle w:val="HTMLTypewriter"/>
          <w:lang w:val="en"/>
        </w:rPr>
        <w:t>email_verified</w:t>
      </w:r>
      <w:r>
        <w:rPr>
          <w:rFonts w:ascii="Verdana" w:eastAsia="Times New Roman" w:hAnsi="Verdana"/>
          <w:color w:val="000000"/>
          <w:lang w:val="en"/>
        </w:rPr>
        <w:t xml:space="preserve">, per issue #564 </w:t>
      </w:r>
    </w:p>
    <w:p w14:paraId="291C206B" w14:textId="77777777" w:rsidR="00000000" w:rsidRDefault="0023144C">
      <w:pPr>
        <w:numPr>
          <w:ilvl w:val="0"/>
          <w:numId w:val="28"/>
        </w:numPr>
        <w:ind w:left="1680" w:right="960"/>
        <w:divId w:val="164982122"/>
        <w:rPr>
          <w:rFonts w:ascii="Verdana" w:eastAsia="Times New Roman" w:hAnsi="Verdana"/>
          <w:color w:val="000000"/>
          <w:lang w:val="en"/>
        </w:rPr>
        <w:pPrChange w:id="252"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Added scope value </w:t>
      </w:r>
      <w:r>
        <w:rPr>
          <w:rStyle w:val="HTMLTypewriter"/>
          <w:lang w:val="en"/>
        </w:rPr>
        <w:t>claims_in_id_token</w:t>
      </w:r>
      <w:r>
        <w:rPr>
          <w:rFonts w:ascii="Verdana" w:eastAsia="Times New Roman" w:hAnsi="Verdana"/>
          <w:color w:val="000000"/>
          <w:lang w:val="en"/>
        </w:rPr>
        <w:t xml:space="preserve"> as a switch to indicate that the UserInfo claims should be returned in the </w:t>
      </w:r>
      <w:r>
        <w:rPr>
          <w:rStyle w:val="HTMLTypewriter"/>
          <w:lang w:val="en"/>
        </w:rPr>
        <w:t>id_token</w:t>
      </w:r>
      <w:r>
        <w:rPr>
          <w:rFonts w:ascii="Verdana" w:eastAsia="Times New Roman" w:hAnsi="Verdana"/>
          <w:color w:val="000000"/>
          <w:lang w:val="en"/>
        </w:rPr>
        <w:t xml:space="preserve">, per issue #561 </w:t>
      </w:r>
    </w:p>
    <w:p w14:paraId="3714662A" w14:textId="77777777" w:rsidR="00000000" w:rsidRDefault="0023144C">
      <w:pPr>
        <w:numPr>
          <w:ilvl w:val="0"/>
          <w:numId w:val="28"/>
        </w:numPr>
        <w:ind w:left="1680" w:right="960"/>
        <w:divId w:val="164982122"/>
        <w:rPr>
          <w:rFonts w:ascii="Verdana" w:eastAsia="Times New Roman" w:hAnsi="Verdana"/>
          <w:color w:val="000000"/>
          <w:lang w:val="en"/>
        </w:rPr>
        <w:pPrChange w:id="253"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Changed </w:t>
      </w:r>
      <w:r>
        <w:rPr>
          <w:rStyle w:val="HTMLTypewriter"/>
          <w:lang w:val="en"/>
        </w:rPr>
        <w:t>optional</w:t>
      </w:r>
      <w:r>
        <w:rPr>
          <w:rFonts w:ascii="Verdana" w:eastAsia="Times New Roman" w:hAnsi="Verdana"/>
          <w:color w:val="000000"/>
          <w:lang w:val="en"/>
        </w:rPr>
        <w:t xml:space="preserve"> claim request parameter to </w:t>
      </w:r>
      <w:r>
        <w:rPr>
          <w:rStyle w:val="HTMLTypewriter"/>
          <w:lang w:val="en"/>
        </w:rPr>
        <w:t>es</w:t>
      </w:r>
      <w:r>
        <w:rPr>
          <w:rStyle w:val="HTMLTypewriter"/>
          <w:lang w:val="en"/>
        </w:rPr>
        <w:t>sential</w:t>
      </w:r>
      <w:r>
        <w:rPr>
          <w:rFonts w:ascii="Verdana" w:eastAsia="Times New Roman" w:hAnsi="Verdana"/>
          <w:color w:val="000000"/>
          <w:lang w:val="en"/>
        </w:rPr>
        <w:t xml:space="preserve">, per issue #577 </w:t>
      </w:r>
    </w:p>
    <w:p w14:paraId="24A02310" w14:textId="77777777" w:rsidR="00000000" w:rsidRDefault="0023144C">
      <w:pPr>
        <w:numPr>
          <w:ilvl w:val="0"/>
          <w:numId w:val="28"/>
        </w:numPr>
        <w:ind w:left="1680" w:right="960"/>
        <w:divId w:val="164982122"/>
        <w:rPr>
          <w:rFonts w:ascii="Verdana" w:eastAsia="Times New Roman" w:hAnsi="Verdana"/>
          <w:color w:val="000000"/>
          <w:lang w:val="en"/>
        </w:rPr>
        <w:pPrChange w:id="254"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Removed Check ID Endpoint, per issue #570 </w:t>
      </w:r>
    </w:p>
    <w:p w14:paraId="2E6DF36E" w14:textId="77777777" w:rsidR="00000000" w:rsidRDefault="0023144C">
      <w:pPr>
        <w:numPr>
          <w:ilvl w:val="0"/>
          <w:numId w:val="28"/>
        </w:numPr>
        <w:ind w:left="1680" w:right="960"/>
        <w:divId w:val="164982122"/>
        <w:rPr>
          <w:rFonts w:ascii="Verdana" w:eastAsia="Times New Roman" w:hAnsi="Verdana"/>
          <w:color w:val="000000"/>
          <w:lang w:val="en"/>
        </w:rPr>
        <w:pPrChange w:id="255"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Specified that parameters present in both the OpenID Request Object and the OAuth 2.0 Authorization Request MUST exactly match, per issue #575 </w:t>
      </w:r>
    </w:p>
    <w:p w14:paraId="4B209BE7" w14:textId="77777777" w:rsidR="00000000" w:rsidRDefault="0023144C">
      <w:pPr>
        <w:numPr>
          <w:ilvl w:val="0"/>
          <w:numId w:val="28"/>
        </w:numPr>
        <w:ind w:left="1680" w:right="960"/>
        <w:divId w:val="164982122"/>
        <w:rPr>
          <w:rFonts w:ascii="Verdana" w:eastAsia="Times New Roman" w:hAnsi="Verdana"/>
          <w:color w:val="000000"/>
          <w:lang w:val="en"/>
        </w:rPr>
        <w:pPrChange w:id="256"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Changed OpenID Request Object from being spe</w:t>
      </w:r>
      <w:r>
        <w:rPr>
          <w:rFonts w:ascii="Verdana" w:eastAsia="Times New Roman" w:hAnsi="Verdana"/>
          <w:color w:val="000000"/>
          <w:lang w:val="en"/>
        </w:rPr>
        <w:t xml:space="preserve">cified as a JWT to being specified as a JWS signed base64url encoded JSON object, per issue #592 </w:t>
      </w:r>
    </w:p>
    <w:p w14:paraId="3D09B7B2" w14:textId="77777777" w:rsidR="00000000" w:rsidRDefault="0023144C">
      <w:pPr>
        <w:numPr>
          <w:ilvl w:val="0"/>
          <w:numId w:val="28"/>
        </w:numPr>
        <w:ind w:left="1680" w:right="960"/>
        <w:divId w:val="164982122"/>
        <w:rPr>
          <w:rFonts w:ascii="Verdana" w:eastAsia="Times New Roman" w:hAnsi="Verdana"/>
          <w:color w:val="000000"/>
          <w:lang w:val="en"/>
        </w:rPr>
        <w:pPrChange w:id="257"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Made use of the nonce REQUIRED when using the implicit flow and OPTIONAL when using the code flow, per issue #569 </w:t>
      </w:r>
    </w:p>
    <w:p w14:paraId="38D90C25" w14:textId="77777777" w:rsidR="00000000" w:rsidRDefault="0023144C">
      <w:pPr>
        <w:numPr>
          <w:ilvl w:val="0"/>
          <w:numId w:val="28"/>
        </w:numPr>
        <w:ind w:left="1680" w:right="960"/>
        <w:divId w:val="164982122"/>
        <w:rPr>
          <w:rFonts w:ascii="Verdana" w:eastAsia="Times New Roman" w:hAnsi="Verdana"/>
          <w:color w:val="000000"/>
          <w:lang w:val="en"/>
        </w:rPr>
        <w:pPrChange w:id="258"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Changed client.example.com to client.example.org, per issue #251 </w:t>
      </w:r>
    </w:p>
    <w:p w14:paraId="79B3B12B" w14:textId="77777777" w:rsidR="00000000" w:rsidRDefault="0023144C">
      <w:pPr>
        <w:numPr>
          <w:ilvl w:val="0"/>
          <w:numId w:val="28"/>
        </w:numPr>
        <w:ind w:left="1680" w:right="960"/>
        <w:divId w:val="164982122"/>
        <w:rPr>
          <w:rFonts w:ascii="Verdana" w:eastAsia="Times New Roman" w:hAnsi="Verdana"/>
          <w:color w:val="000000"/>
          <w:lang w:val="en"/>
        </w:rPr>
        <w:pPrChange w:id="259"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Removed example text for generating a nonce via a signed session cookie, per issue #562 </w:t>
      </w:r>
    </w:p>
    <w:p w14:paraId="7DA0B4A1" w14:textId="77777777" w:rsidR="00000000" w:rsidRDefault="0023144C">
      <w:pPr>
        <w:numPr>
          <w:ilvl w:val="0"/>
          <w:numId w:val="28"/>
        </w:numPr>
        <w:ind w:left="1680" w:right="960"/>
        <w:divId w:val="164982122"/>
        <w:rPr>
          <w:rFonts w:ascii="Verdana" w:eastAsia="Times New Roman" w:hAnsi="Verdana"/>
          <w:color w:val="000000"/>
          <w:lang w:val="en"/>
        </w:rPr>
        <w:pPrChange w:id="260" w:author="Author" w:date="2013-06-27T18:34:00Z">
          <w:pPr>
            <w:numPr>
              <w:numId w:val="65"/>
            </w:numPr>
            <w:tabs>
              <w:tab w:val="num" w:pos="720"/>
            </w:tabs>
            <w:ind w:left="720" w:right="960" w:hanging="360"/>
            <w:divId w:val="164982122"/>
          </w:pPr>
        </w:pPrChange>
      </w:pPr>
      <w:r>
        <w:rPr>
          <w:rFonts w:ascii="Verdana" w:eastAsia="Times New Roman" w:hAnsi="Verdana"/>
          <w:color w:val="000000"/>
          <w:lang w:val="en"/>
        </w:rPr>
        <w:t xml:space="preserve">Use standards track version of JSON Web Token spec (draft-ietf-oauth-json-web-token) </w:t>
      </w:r>
    </w:p>
    <w:p w14:paraId="193E87FD" w14:textId="77777777" w:rsidR="00000000" w:rsidRDefault="0023144C">
      <w:pPr>
        <w:pStyle w:val="NormalWeb"/>
        <w:divId w:val="164982122"/>
        <w:rPr>
          <w:rFonts w:ascii="Verdana" w:hAnsi="Verdana"/>
          <w:color w:val="000000"/>
          <w:lang w:val="en"/>
        </w:rPr>
      </w:pPr>
      <w:r>
        <w:rPr>
          <w:rFonts w:ascii="Verdana" w:hAnsi="Verdana"/>
          <w:color w:val="000000"/>
          <w:lang w:val="en"/>
        </w:rPr>
        <w:t>-09</w:t>
      </w:r>
    </w:p>
    <w:p w14:paraId="0EF3C65C" w14:textId="77777777" w:rsidR="00000000" w:rsidRDefault="0023144C">
      <w:pPr>
        <w:numPr>
          <w:ilvl w:val="0"/>
          <w:numId w:val="29"/>
        </w:numPr>
        <w:ind w:left="1680" w:right="960"/>
        <w:divId w:val="164982122"/>
        <w:rPr>
          <w:rFonts w:ascii="Verdana" w:eastAsia="Times New Roman" w:hAnsi="Verdana"/>
          <w:color w:val="000000"/>
          <w:lang w:val="en"/>
        </w:rPr>
        <w:pPrChange w:id="261" w:author="Author" w:date="2013-06-27T18:34:00Z">
          <w:pPr>
            <w:numPr>
              <w:numId w:val="66"/>
            </w:numPr>
            <w:tabs>
              <w:tab w:val="num" w:pos="720"/>
            </w:tabs>
            <w:ind w:left="720" w:right="960" w:hanging="360"/>
            <w:divId w:val="164982122"/>
          </w:pPr>
        </w:pPrChange>
      </w:pPr>
      <w:r>
        <w:rPr>
          <w:rFonts w:ascii="Verdana" w:eastAsia="Times New Roman" w:hAnsi="Verdana"/>
          <w:color w:val="000000"/>
          <w:lang w:val="en"/>
        </w:rPr>
        <w:t>Added error</w:t>
      </w:r>
      <w:r>
        <w:rPr>
          <w:rFonts w:ascii="Verdana" w:eastAsia="Times New Roman" w:hAnsi="Verdana"/>
          <w:color w:val="000000"/>
          <w:lang w:val="en"/>
        </w:rPr>
        <w:t xml:space="preserve"> interaction_required and removed user_mismatched, per issue #523 </w:t>
      </w:r>
    </w:p>
    <w:p w14:paraId="390D7BE8" w14:textId="77777777" w:rsidR="00000000" w:rsidRDefault="0023144C">
      <w:pPr>
        <w:numPr>
          <w:ilvl w:val="0"/>
          <w:numId w:val="29"/>
        </w:numPr>
        <w:ind w:left="1680" w:right="960"/>
        <w:divId w:val="164982122"/>
        <w:rPr>
          <w:rFonts w:ascii="Verdana" w:eastAsia="Times New Roman" w:hAnsi="Verdana"/>
          <w:color w:val="000000"/>
          <w:lang w:val="en"/>
        </w:rPr>
        <w:pPrChange w:id="262" w:author="Author" w:date="2013-06-27T18:34:00Z">
          <w:pPr>
            <w:numPr>
              <w:numId w:val="66"/>
            </w:numPr>
            <w:tabs>
              <w:tab w:val="num" w:pos="720"/>
            </w:tabs>
            <w:ind w:left="720" w:right="960" w:hanging="360"/>
            <w:divId w:val="164982122"/>
          </w:pPr>
        </w:pPrChange>
      </w:pPr>
      <w:r>
        <w:rPr>
          <w:rFonts w:ascii="Verdana" w:eastAsia="Times New Roman" w:hAnsi="Verdana"/>
          <w:color w:val="000000"/>
          <w:lang w:val="en"/>
        </w:rPr>
        <w:t xml:space="preserve">Changed invalid_request_request_uri to invalid_request_uri and invalid_request_redirect_uri to invalid_redirect_uri, per issue #553 </w:t>
      </w:r>
    </w:p>
    <w:p w14:paraId="55574DDE" w14:textId="77777777" w:rsidR="00000000" w:rsidRDefault="0023144C">
      <w:pPr>
        <w:numPr>
          <w:ilvl w:val="0"/>
          <w:numId w:val="29"/>
        </w:numPr>
        <w:ind w:left="1680" w:right="960"/>
        <w:divId w:val="164982122"/>
        <w:rPr>
          <w:rFonts w:ascii="Verdana" w:eastAsia="Times New Roman" w:hAnsi="Verdana"/>
          <w:color w:val="000000"/>
          <w:lang w:val="en"/>
        </w:rPr>
        <w:pPrChange w:id="263" w:author="Author" w:date="2013-06-27T18:34:00Z">
          <w:pPr>
            <w:numPr>
              <w:numId w:val="66"/>
            </w:numPr>
            <w:tabs>
              <w:tab w:val="num" w:pos="720"/>
            </w:tabs>
            <w:ind w:left="720" w:right="960" w:hanging="360"/>
            <w:divId w:val="164982122"/>
          </w:pPr>
        </w:pPrChange>
      </w:pPr>
      <w:r>
        <w:rPr>
          <w:rFonts w:ascii="Verdana" w:eastAsia="Times New Roman" w:hAnsi="Verdana"/>
          <w:color w:val="000000"/>
          <w:lang w:val="en"/>
        </w:rPr>
        <w:t>Added optional id_token to authorization request paramet</w:t>
      </w:r>
      <w:r>
        <w:rPr>
          <w:rFonts w:ascii="Verdana" w:eastAsia="Times New Roman" w:hAnsi="Verdana"/>
          <w:color w:val="000000"/>
          <w:lang w:val="en"/>
        </w:rPr>
        <w:t xml:space="preserve">ers, per issue #535 </w:t>
      </w:r>
    </w:p>
    <w:p w14:paraId="11532EA5" w14:textId="77777777" w:rsidR="00000000" w:rsidRDefault="0023144C">
      <w:pPr>
        <w:numPr>
          <w:ilvl w:val="0"/>
          <w:numId w:val="29"/>
        </w:numPr>
        <w:ind w:left="1680" w:right="960"/>
        <w:divId w:val="164982122"/>
        <w:rPr>
          <w:rFonts w:ascii="Verdana" w:eastAsia="Times New Roman" w:hAnsi="Verdana"/>
          <w:color w:val="000000"/>
          <w:lang w:val="en"/>
        </w:rPr>
        <w:pPrChange w:id="264" w:author="Author" w:date="2013-06-27T18:34:00Z">
          <w:pPr>
            <w:numPr>
              <w:numId w:val="66"/>
            </w:numPr>
            <w:tabs>
              <w:tab w:val="num" w:pos="720"/>
            </w:tabs>
            <w:ind w:left="720" w:right="960" w:hanging="360"/>
            <w:divId w:val="164982122"/>
          </w:pPr>
        </w:pPrChange>
      </w:pPr>
      <w:r>
        <w:rPr>
          <w:rFonts w:ascii="Verdana" w:eastAsia="Times New Roman" w:hAnsi="Verdana"/>
          <w:color w:val="000000"/>
          <w:lang w:val="en"/>
        </w:rPr>
        <w:t xml:space="preserve">Removed use of non-existent scope parameters registry, per issue #558 </w:t>
      </w:r>
    </w:p>
    <w:p w14:paraId="3F31201F" w14:textId="77777777" w:rsidR="00000000" w:rsidRDefault="0023144C">
      <w:pPr>
        <w:numPr>
          <w:ilvl w:val="0"/>
          <w:numId w:val="29"/>
        </w:numPr>
        <w:ind w:left="1680" w:right="960"/>
        <w:divId w:val="164982122"/>
        <w:rPr>
          <w:rFonts w:ascii="Verdana" w:eastAsia="Times New Roman" w:hAnsi="Verdana"/>
          <w:color w:val="000000"/>
          <w:lang w:val="en"/>
        </w:rPr>
        <w:pPrChange w:id="265" w:author="Author" w:date="2013-06-27T18:34:00Z">
          <w:pPr>
            <w:numPr>
              <w:numId w:val="66"/>
            </w:numPr>
            <w:tabs>
              <w:tab w:val="num" w:pos="720"/>
            </w:tabs>
            <w:ind w:left="720" w:right="960" w:hanging="360"/>
            <w:divId w:val="164982122"/>
          </w:pPr>
        </w:pPrChange>
      </w:pPr>
      <w:r>
        <w:rPr>
          <w:rFonts w:ascii="Verdana" w:eastAsia="Times New Roman" w:hAnsi="Verdana"/>
          <w:color w:val="000000"/>
          <w:lang w:val="en"/>
        </w:rPr>
        <w:t xml:space="preserve">Updated Notices </w:t>
      </w:r>
    </w:p>
    <w:p w14:paraId="5AAA173B" w14:textId="77777777" w:rsidR="00000000" w:rsidRDefault="0023144C">
      <w:pPr>
        <w:numPr>
          <w:ilvl w:val="0"/>
          <w:numId w:val="29"/>
        </w:numPr>
        <w:ind w:left="1680" w:right="960"/>
        <w:divId w:val="164982122"/>
        <w:rPr>
          <w:rFonts w:ascii="Verdana" w:eastAsia="Times New Roman" w:hAnsi="Verdana"/>
          <w:color w:val="000000"/>
          <w:lang w:val="en"/>
        </w:rPr>
        <w:pPrChange w:id="266" w:author="Author" w:date="2013-06-27T18:34:00Z">
          <w:pPr>
            <w:numPr>
              <w:numId w:val="66"/>
            </w:numPr>
            <w:tabs>
              <w:tab w:val="num" w:pos="720"/>
            </w:tabs>
            <w:ind w:left="720" w:right="960" w:hanging="360"/>
            <w:divId w:val="164982122"/>
          </w:pPr>
        </w:pPrChange>
      </w:pPr>
      <w:r>
        <w:rPr>
          <w:rFonts w:ascii="Verdana" w:eastAsia="Times New Roman" w:hAnsi="Verdana"/>
          <w:color w:val="000000"/>
          <w:lang w:val="en"/>
        </w:rPr>
        <w:t xml:space="preserve">Updated References </w:t>
      </w:r>
    </w:p>
    <w:p w14:paraId="4A4A27B2" w14:textId="77777777" w:rsidR="00000000" w:rsidRDefault="0023144C">
      <w:pPr>
        <w:pStyle w:val="NormalWeb"/>
        <w:divId w:val="164982122"/>
        <w:rPr>
          <w:rFonts w:ascii="Verdana" w:hAnsi="Verdana"/>
          <w:color w:val="000000"/>
          <w:lang w:val="en"/>
        </w:rPr>
      </w:pPr>
      <w:r>
        <w:rPr>
          <w:rFonts w:ascii="Verdana" w:hAnsi="Verdana"/>
          <w:color w:val="000000"/>
          <w:lang w:val="en"/>
        </w:rPr>
        <w:t>-08</w:t>
      </w:r>
    </w:p>
    <w:p w14:paraId="19E1BBC5" w14:textId="77777777" w:rsidR="00000000" w:rsidRDefault="0023144C">
      <w:pPr>
        <w:numPr>
          <w:ilvl w:val="0"/>
          <w:numId w:val="30"/>
        </w:numPr>
        <w:ind w:left="1680" w:right="960"/>
        <w:divId w:val="164982122"/>
        <w:rPr>
          <w:rFonts w:ascii="Verdana" w:eastAsia="Times New Roman" w:hAnsi="Verdana"/>
          <w:color w:val="000000"/>
          <w:lang w:val="en"/>
        </w:rPr>
        <w:pPrChange w:id="267" w:author="Author" w:date="2013-06-27T18:34:00Z">
          <w:pPr>
            <w:numPr>
              <w:numId w:val="67"/>
            </w:numPr>
            <w:tabs>
              <w:tab w:val="num" w:pos="720"/>
            </w:tabs>
            <w:ind w:left="720" w:right="960" w:hanging="360"/>
            <w:divId w:val="164982122"/>
          </w:pPr>
        </w:pPrChange>
      </w:pPr>
      <w:r>
        <w:rPr>
          <w:rFonts w:ascii="Verdana" w:eastAsia="Times New Roman" w:hAnsi="Verdana"/>
          <w:color w:val="000000"/>
          <w:lang w:val="en"/>
        </w:rPr>
        <w:t xml:space="preserve">Updated version number and date </w:t>
      </w:r>
    </w:p>
    <w:p w14:paraId="03ED41D2" w14:textId="77777777" w:rsidR="00000000" w:rsidRDefault="0023144C">
      <w:pPr>
        <w:numPr>
          <w:ilvl w:val="0"/>
          <w:numId w:val="30"/>
        </w:numPr>
        <w:ind w:left="1680" w:right="960"/>
        <w:divId w:val="164982122"/>
        <w:rPr>
          <w:rFonts w:ascii="Verdana" w:eastAsia="Times New Roman" w:hAnsi="Verdana"/>
          <w:color w:val="000000"/>
          <w:lang w:val="en"/>
        </w:rPr>
        <w:pPrChange w:id="268" w:author="Author" w:date="2013-06-27T18:34:00Z">
          <w:pPr>
            <w:numPr>
              <w:numId w:val="67"/>
            </w:numPr>
            <w:tabs>
              <w:tab w:val="num" w:pos="720"/>
            </w:tabs>
            <w:ind w:left="720" w:right="960" w:hanging="360"/>
            <w:divId w:val="164982122"/>
          </w:pPr>
        </w:pPrChange>
      </w:pPr>
      <w:r>
        <w:rPr>
          <w:rFonts w:ascii="Verdana" w:eastAsia="Times New Roman" w:hAnsi="Verdana"/>
          <w:color w:val="000000"/>
          <w:lang w:val="en"/>
        </w:rPr>
        <w:t>Fix #543 Section 2.3.1.3 Request file requiring all request params to be included is false</w:t>
      </w:r>
      <w:r>
        <w:rPr>
          <w:rFonts w:ascii="Verdana" w:eastAsia="Times New Roman" w:hAnsi="Verdana"/>
          <w:color w:val="000000"/>
          <w:lang w:val="en"/>
        </w:rPr>
        <w:t xml:space="preserve"> </w:t>
      </w:r>
    </w:p>
    <w:p w14:paraId="4002D32E" w14:textId="77777777" w:rsidR="00000000" w:rsidRDefault="0023144C">
      <w:pPr>
        <w:numPr>
          <w:ilvl w:val="0"/>
          <w:numId w:val="30"/>
        </w:numPr>
        <w:ind w:left="1680" w:right="960"/>
        <w:divId w:val="164982122"/>
        <w:rPr>
          <w:rFonts w:ascii="Verdana" w:eastAsia="Times New Roman" w:hAnsi="Verdana"/>
          <w:color w:val="000000"/>
          <w:lang w:val="en"/>
        </w:rPr>
        <w:pPrChange w:id="269" w:author="Author" w:date="2013-06-27T18:34:00Z">
          <w:pPr>
            <w:numPr>
              <w:numId w:val="67"/>
            </w:numPr>
            <w:tabs>
              <w:tab w:val="num" w:pos="720"/>
            </w:tabs>
            <w:ind w:left="720" w:right="960" w:hanging="360"/>
            <w:divId w:val="164982122"/>
          </w:pPr>
        </w:pPrChange>
      </w:pPr>
      <w:r>
        <w:rPr>
          <w:rFonts w:ascii="Verdana" w:eastAsia="Times New Roman" w:hAnsi="Verdana"/>
          <w:color w:val="000000"/>
          <w:lang w:val="en"/>
        </w:rPr>
        <w:t xml:space="preserve">Fix Section 5.1 to reference Messages 2.4.1 rather than 3.3 </w:t>
      </w:r>
    </w:p>
    <w:p w14:paraId="476C66E6" w14:textId="77777777" w:rsidR="00000000" w:rsidRDefault="0023144C">
      <w:pPr>
        <w:numPr>
          <w:ilvl w:val="0"/>
          <w:numId w:val="30"/>
        </w:numPr>
        <w:ind w:left="1680" w:right="960"/>
        <w:divId w:val="164982122"/>
        <w:rPr>
          <w:rFonts w:ascii="Verdana" w:eastAsia="Times New Roman" w:hAnsi="Verdana"/>
          <w:color w:val="000000"/>
          <w:lang w:val="en"/>
        </w:rPr>
        <w:pPrChange w:id="270" w:author="Author" w:date="2013-06-27T18:34:00Z">
          <w:pPr>
            <w:numPr>
              <w:numId w:val="67"/>
            </w:numPr>
            <w:tabs>
              <w:tab w:val="num" w:pos="720"/>
            </w:tabs>
            <w:ind w:left="720" w:right="960" w:hanging="360"/>
            <w:divId w:val="164982122"/>
          </w:pPr>
        </w:pPrChange>
      </w:pPr>
      <w:r>
        <w:rPr>
          <w:rFonts w:ascii="Verdana" w:eastAsia="Times New Roman" w:hAnsi="Verdana"/>
          <w:color w:val="000000"/>
          <w:lang w:val="en"/>
        </w:rPr>
        <w:t xml:space="preserve">Added reference to CORS for JS clients to userinfo and check_id endpoints </w:t>
      </w:r>
    </w:p>
    <w:p w14:paraId="24B46192" w14:textId="77777777" w:rsidR="00000000" w:rsidRDefault="0023144C">
      <w:pPr>
        <w:pStyle w:val="NormalWeb"/>
        <w:divId w:val="164982122"/>
        <w:rPr>
          <w:rFonts w:ascii="Verdana" w:hAnsi="Verdana"/>
          <w:color w:val="000000"/>
          <w:lang w:val="en"/>
        </w:rPr>
      </w:pPr>
      <w:r>
        <w:rPr>
          <w:rFonts w:ascii="Verdana" w:hAnsi="Verdana"/>
          <w:color w:val="000000"/>
          <w:lang w:val="en"/>
        </w:rPr>
        <w:t>-07</w:t>
      </w:r>
    </w:p>
    <w:p w14:paraId="370FD39D" w14:textId="77777777" w:rsidR="00000000" w:rsidRDefault="0023144C">
      <w:pPr>
        <w:numPr>
          <w:ilvl w:val="0"/>
          <w:numId w:val="31"/>
        </w:numPr>
        <w:ind w:left="1680" w:right="960"/>
        <w:divId w:val="164982122"/>
        <w:rPr>
          <w:rFonts w:ascii="Verdana" w:eastAsia="Times New Roman" w:hAnsi="Verdana"/>
          <w:color w:val="000000"/>
          <w:lang w:val="en"/>
        </w:rPr>
        <w:pPrChange w:id="271"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Removed definition and usage for assertion and claim object </w:t>
      </w:r>
    </w:p>
    <w:p w14:paraId="75360300" w14:textId="77777777" w:rsidR="00000000" w:rsidRDefault="0023144C">
      <w:pPr>
        <w:numPr>
          <w:ilvl w:val="0"/>
          <w:numId w:val="31"/>
        </w:numPr>
        <w:ind w:left="1680" w:right="960"/>
        <w:divId w:val="164982122"/>
        <w:rPr>
          <w:rFonts w:ascii="Verdana" w:eastAsia="Times New Roman" w:hAnsi="Verdana"/>
          <w:color w:val="000000"/>
          <w:lang w:val="en"/>
        </w:rPr>
        <w:pPrChange w:id="272"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Removed Request File Registration Service </w:t>
      </w:r>
    </w:p>
    <w:p w14:paraId="341E1674" w14:textId="77777777" w:rsidR="00000000" w:rsidRDefault="0023144C">
      <w:pPr>
        <w:numPr>
          <w:ilvl w:val="0"/>
          <w:numId w:val="31"/>
        </w:numPr>
        <w:ind w:left="1680" w:right="960"/>
        <w:divId w:val="164982122"/>
        <w:rPr>
          <w:rFonts w:ascii="Verdana" w:eastAsia="Times New Roman" w:hAnsi="Verdana"/>
          <w:color w:val="000000"/>
          <w:lang w:val="en"/>
        </w:rPr>
        <w:pPrChange w:id="273"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Consistent</w:t>
      </w:r>
      <w:r>
        <w:rPr>
          <w:rFonts w:ascii="Verdana" w:eastAsia="Times New Roman" w:hAnsi="Verdana"/>
          <w:color w:val="000000"/>
          <w:lang w:val="en"/>
        </w:rPr>
        <w:t xml:space="preserve"> use of End-User </w:t>
      </w:r>
    </w:p>
    <w:p w14:paraId="015038EF" w14:textId="77777777" w:rsidR="00000000" w:rsidRDefault="0023144C">
      <w:pPr>
        <w:numPr>
          <w:ilvl w:val="0"/>
          <w:numId w:val="31"/>
        </w:numPr>
        <w:ind w:left="1680" w:right="960"/>
        <w:divId w:val="164982122"/>
        <w:rPr>
          <w:rFonts w:ascii="Verdana" w:eastAsia="Times New Roman" w:hAnsi="Verdana"/>
          <w:color w:val="000000"/>
          <w:lang w:val="en"/>
        </w:rPr>
        <w:pPrChange w:id="274"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email scope allows access to the 'verified' claim </w:t>
      </w:r>
    </w:p>
    <w:p w14:paraId="7DA4E5AA" w14:textId="77777777" w:rsidR="00000000" w:rsidRDefault="0023144C">
      <w:pPr>
        <w:numPr>
          <w:ilvl w:val="0"/>
          <w:numId w:val="31"/>
        </w:numPr>
        <w:ind w:left="1680" w:right="960"/>
        <w:divId w:val="164982122"/>
        <w:rPr>
          <w:rFonts w:ascii="Verdana" w:eastAsia="Times New Roman" w:hAnsi="Verdana"/>
          <w:color w:val="000000"/>
          <w:lang w:val="en"/>
        </w:rPr>
        <w:pPrChange w:id="275"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Removed language pertaining to custom userinfo schemas </w:t>
      </w:r>
    </w:p>
    <w:p w14:paraId="3A0B977B" w14:textId="77777777" w:rsidR="00000000" w:rsidRDefault="0023144C">
      <w:pPr>
        <w:numPr>
          <w:ilvl w:val="0"/>
          <w:numId w:val="31"/>
        </w:numPr>
        <w:ind w:left="1680" w:right="960"/>
        <w:divId w:val="164982122"/>
        <w:rPr>
          <w:rFonts w:ascii="Verdana" w:eastAsia="Times New Roman" w:hAnsi="Verdana"/>
          <w:color w:val="000000"/>
          <w:lang w:val="en"/>
        </w:rPr>
        <w:pPrChange w:id="276"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Updated error section for refreshing access token </w:t>
      </w:r>
    </w:p>
    <w:p w14:paraId="69BF1E47" w14:textId="77777777" w:rsidR="00000000" w:rsidRDefault="0023144C">
      <w:pPr>
        <w:numPr>
          <w:ilvl w:val="0"/>
          <w:numId w:val="31"/>
        </w:numPr>
        <w:ind w:left="1680" w:right="960"/>
        <w:divId w:val="164982122"/>
        <w:rPr>
          <w:rFonts w:ascii="Verdana" w:eastAsia="Times New Roman" w:hAnsi="Verdana"/>
          <w:color w:val="000000"/>
          <w:lang w:val="en"/>
        </w:rPr>
        <w:pPrChange w:id="277"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Remove 'audience' parameter from Authorization Request </w:t>
      </w:r>
    </w:p>
    <w:p w14:paraId="63F96667" w14:textId="77777777" w:rsidR="00000000" w:rsidRDefault="0023144C">
      <w:pPr>
        <w:numPr>
          <w:ilvl w:val="0"/>
          <w:numId w:val="31"/>
        </w:numPr>
        <w:ind w:left="1680" w:right="960"/>
        <w:divId w:val="164982122"/>
        <w:rPr>
          <w:rFonts w:ascii="Verdana" w:eastAsia="Times New Roman" w:hAnsi="Verdana"/>
          <w:color w:val="000000"/>
          <w:lang w:val="en"/>
        </w:rPr>
        <w:pPrChange w:id="278"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Moved display=none to prompt=none </w:t>
      </w:r>
    </w:p>
    <w:p w14:paraId="71DA6ABC" w14:textId="77777777" w:rsidR="00000000" w:rsidRDefault="0023144C">
      <w:pPr>
        <w:numPr>
          <w:ilvl w:val="0"/>
          <w:numId w:val="31"/>
        </w:numPr>
        <w:ind w:left="1680" w:right="960"/>
        <w:divId w:val="164982122"/>
        <w:rPr>
          <w:rFonts w:ascii="Verdana" w:eastAsia="Times New Roman" w:hAnsi="Verdana"/>
          <w:color w:val="000000"/>
          <w:lang w:val="en"/>
        </w:rPr>
        <w:pPrChange w:id="279"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Moved IANA considerations from Messages </w:t>
      </w:r>
    </w:p>
    <w:p w14:paraId="633DAF06" w14:textId="77777777" w:rsidR="00000000" w:rsidRDefault="0023144C">
      <w:pPr>
        <w:numPr>
          <w:ilvl w:val="0"/>
          <w:numId w:val="31"/>
        </w:numPr>
        <w:ind w:left="1680" w:right="960"/>
        <w:divId w:val="164982122"/>
        <w:rPr>
          <w:rFonts w:ascii="Verdana" w:eastAsia="Times New Roman" w:hAnsi="Verdana"/>
          <w:color w:val="000000"/>
          <w:lang w:val="en"/>
        </w:rPr>
        <w:pPrChange w:id="280"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Check ID Endpoint returns only JSON </w:t>
      </w:r>
    </w:p>
    <w:p w14:paraId="5070556A" w14:textId="77777777" w:rsidR="00000000" w:rsidRDefault="0023144C">
      <w:pPr>
        <w:numPr>
          <w:ilvl w:val="0"/>
          <w:numId w:val="31"/>
        </w:numPr>
        <w:ind w:left="1680" w:right="960"/>
        <w:divId w:val="164982122"/>
        <w:rPr>
          <w:rFonts w:ascii="Verdana" w:eastAsia="Times New Roman" w:hAnsi="Verdana"/>
          <w:color w:val="000000"/>
          <w:lang w:val="en"/>
        </w:rPr>
        <w:pPrChange w:id="281"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Removed PPID scope value </w:t>
      </w:r>
    </w:p>
    <w:p w14:paraId="0089B45B" w14:textId="77777777" w:rsidR="00000000" w:rsidRDefault="0023144C">
      <w:pPr>
        <w:numPr>
          <w:ilvl w:val="0"/>
          <w:numId w:val="31"/>
        </w:numPr>
        <w:ind w:left="1680" w:right="960"/>
        <w:divId w:val="164982122"/>
        <w:rPr>
          <w:rFonts w:ascii="Verdana" w:eastAsia="Times New Roman" w:hAnsi="Verdana"/>
          <w:color w:val="000000"/>
          <w:lang w:val="en"/>
        </w:rPr>
        <w:pPrChange w:id="282"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Reference Messages for validation of request object encryption and signature </w:t>
      </w:r>
    </w:p>
    <w:p w14:paraId="3DD8A94D" w14:textId="77777777" w:rsidR="00000000" w:rsidRDefault="0023144C">
      <w:pPr>
        <w:numPr>
          <w:ilvl w:val="0"/>
          <w:numId w:val="31"/>
        </w:numPr>
        <w:ind w:left="1680" w:right="960"/>
        <w:divId w:val="164982122"/>
        <w:rPr>
          <w:rFonts w:ascii="Verdana" w:eastAsia="Times New Roman" w:hAnsi="Verdana"/>
          <w:color w:val="000000"/>
          <w:lang w:val="en"/>
        </w:rPr>
        <w:pPrChange w:id="283"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Redefined 'nonce' in Authorization Requ</w:t>
      </w:r>
      <w:r>
        <w:rPr>
          <w:rFonts w:ascii="Verdana" w:eastAsia="Times New Roman" w:hAnsi="Verdana"/>
          <w:color w:val="000000"/>
          <w:lang w:val="en"/>
        </w:rPr>
        <w:t xml:space="preserve">est. Changed to REQUIRED parameter. </w:t>
      </w:r>
    </w:p>
    <w:p w14:paraId="3BE3C930" w14:textId="77777777" w:rsidR="00000000" w:rsidRDefault="0023144C">
      <w:pPr>
        <w:numPr>
          <w:ilvl w:val="0"/>
          <w:numId w:val="31"/>
        </w:numPr>
        <w:ind w:left="1680" w:right="960"/>
        <w:divId w:val="164982122"/>
        <w:rPr>
          <w:rFonts w:ascii="Verdana" w:eastAsia="Times New Roman" w:hAnsi="Verdana"/>
          <w:color w:val="000000"/>
          <w:lang w:val="en"/>
        </w:rPr>
        <w:pPrChange w:id="284"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Changed usage of "approval" to "consent" </w:t>
      </w:r>
    </w:p>
    <w:p w14:paraId="2CAA100E" w14:textId="77777777" w:rsidR="00000000" w:rsidRDefault="0023144C">
      <w:pPr>
        <w:numPr>
          <w:ilvl w:val="0"/>
          <w:numId w:val="31"/>
        </w:numPr>
        <w:ind w:left="1680" w:right="960"/>
        <w:divId w:val="164982122"/>
        <w:rPr>
          <w:rFonts w:ascii="Verdana" w:eastAsia="Times New Roman" w:hAnsi="Verdana"/>
          <w:color w:val="000000"/>
          <w:lang w:val="en"/>
        </w:rPr>
        <w:pPrChange w:id="285"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Use RFC 6125 to verify TLS endpoints </w:t>
      </w:r>
    </w:p>
    <w:p w14:paraId="1336A5DB" w14:textId="77777777" w:rsidR="00000000" w:rsidRDefault="0023144C">
      <w:pPr>
        <w:numPr>
          <w:ilvl w:val="0"/>
          <w:numId w:val="31"/>
        </w:numPr>
        <w:ind w:left="1680" w:right="960"/>
        <w:divId w:val="164982122"/>
        <w:rPr>
          <w:rFonts w:ascii="Verdana" w:eastAsia="Times New Roman" w:hAnsi="Verdana"/>
          <w:color w:val="000000"/>
          <w:lang w:val="en"/>
        </w:rPr>
        <w:pPrChange w:id="286"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Added Privacy considerations </w:t>
      </w:r>
    </w:p>
    <w:p w14:paraId="328581F3" w14:textId="77777777" w:rsidR="00000000" w:rsidRDefault="0023144C">
      <w:pPr>
        <w:numPr>
          <w:ilvl w:val="0"/>
          <w:numId w:val="31"/>
        </w:numPr>
        <w:ind w:left="1680" w:right="960"/>
        <w:divId w:val="164982122"/>
        <w:rPr>
          <w:rFonts w:ascii="Verdana" w:eastAsia="Times New Roman" w:hAnsi="Verdana"/>
          <w:color w:val="000000"/>
          <w:lang w:val="en"/>
        </w:rPr>
        <w:pPrChange w:id="287"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Changed 'request_uri' to require HTTPS unless the referenced content is signed and only needs to be reachable</w:t>
      </w:r>
      <w:r>
        <w:rPr>
          <w:rFonts w:ascii="Verdana" w:eastAsia="Times New Roman" w:hAnsi="Verdana"/>
          <w:color w:val="000000"/>
          <w:lang w:val="en"/>
        </w:rPr>
        <w:t xml:space="preserve"> by AS </w:t>
      </w:r>
    </w:p>
    <w:p w14:paraId="46D71461" w14:textId="77777777" w:rsidR="00000000" w:rsidRDefault="0023144C">
      <w:pPr>
        <w:numPr>
          <w:ilvl w:val="0"/>
          <w:numId w:val="31"/>
        </w:numPr>
        <w:ind w:left="1680" w:right="960"/>
        <w:divId w:val="164982122"/>
        <w:rPr>
          <w:rFonts w:ascii="Verdana" w:eastAsia="Times New Roman" w:hAnsi="Verdana"/>
          <w:color w:val="000000"/>
          <w:lang w:val="en"/>
        </w:rPr>
        <w:pPrChange w:id="288"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Added hash and entropy considerations to 'request_uri' </w:t>
      </w:r>
    </w:p>
    <w:p w14:paraId="4435A38E" w14:textId="77777777" w:rsidR="00000000" w:rsidRDefault="0023144C">
      <w:pPr>
        <w:numPr>
          <w:ilvl w:val="0"/>
          <w:numId w:val="31"/>
        </w:numPr>
        <w:ind w:left="1680" w:right="960"/>
        <w:divId w:val="164982122"/>
        <w:rPr>
          <w:rFonts w:ascii="Verdana" w:eastAsia="Times New Roman" w:hAnsi="Verdana"/>
          <w:color w:val="000000"/>
          <w:lang w:val="en"/>
        </w:rPr>
        <w:pPrChange w:id="289"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Added requirement to compare user_id from userinfo endpoint to id_token </w:t>
      </w:r>
    </w:p>
    <w:p w14:paraId="58D06204" w14:textId="77777777" w:rsidR="00000000" w:rsidRDefault="0023144C">
      <w:pPr>
        <w:numPr>
          <w:ilvl w:val="0"/>
          <w:numId w:val="31"/>
        </w:numPr>
        <w:ind w:left="1680" w:right="960"/>
        <w:divId w:val="164982122"/>
        <w:rPr>
          <w:rFonts w:ascii="Verdana" w:eastAsia="Times New Roman" w:hAnsi="Verdana"/>
          <w:color w:val="000000"/>
          <w:lang w:val="en"/>
        </w:rPr>
        <w:pPrChange w:id="290"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Check ID Endpoint SHOULD use POST </w:t>
      </w:r>
    </w:p>
    <w:p w14:paraId="4D4D0EB7" w14:textId="77777777" w:rsidR="00000000" w:rsidRDefault="0023144C">
      <w:pPr>
        <w:numPr>
          <w:ilvl w:val="0"/>
          <w:numId w:val="31"/>
        </w:numPr>
        <w:ind w:left="1680" w:right="960"/>
        <w:divId w:val="164982122"/>
        <w:rPr>
          <w:rFonts w:ascii="Verdana" w:eastAsia="Times New Roman" w:hAnsi="Verdana"/>
          <w:color w:val="000000"/>
          <w:lang w:val="en"/>
        </w:rPr>
        <w:pPrChange w:id="291"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Changed UserInfo Error Response to augment and return OAuth 2.0 Bearer Token Error R</w:t>
      </w:r>
      <w:r>
        <w:rPr>
          <w:rFonts w:ascii="Verdana" w:eastAsia="Times New Roman" w:hAnsi="Verdana"/>
          <w:color w:val="000000"/>
          <w:lang w:val="en"/>
        </w:rPr>
        <w:t xml:space="preserve">esponse </w:t>
      </w:r>
    </w:p>
    <w:p w14:paraId="203A6577" w14:textId="77777777" w:rsidR="00000000" w:rsidRDefault="0023144C">
      <w:pPr>
        <w:numPr>
          <w:ilvl w:val="0"/>
          <w:numId w:val="31"/>
        </w:numPr>
        <w:ind w:left="1680" w:right="960"/>
        <w:divId w:val="164982122"/>
        <w:rPr>
          <w:rFonts w:ascii="Verdana" w:eastAsia="Times New Roman" w:hAnsi="Verdana"/>
          <w:color w:val="000000"/>
          <w:lang w:val="en"/>
        </w:rPr>
        <w:pPrChange w:id="292"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Added section about string comparison rules needed </w:t>
      </w:r>
    </w:p>
    <w:p w14:paraId="7B5337AE" w14:textId="77777777" w:rsidR="00000000" w:rsidRDefault="0023144C">
      <w:pPr>
        <w:numPr>
          <w:ilvl w:val="0"/>
          <w:numId w:val="31"/>
        </w:numPr>
        <w:ind w:left="1680" w:right="960"/>
        <w:divId w:val="164982122"/>
        <w:rPr>
          <w:rFonts w:ascii="Verdana" w:eastAsia="Times New Roman" w:hAnsi="Verdana"/>
          <w:color w:val="000000"/>
          <w:lang w:val="en"/>
        </w:rPr>
        <w:pPrChange w:id="293"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Added Response Encoding according to Multiple Response Types spec </w:t>
      </w:r>
    </w:p>
    <w:p w14:paraId="428C09EB" w14:textId="77777777" w:rsidR="00000000" w:rsidRDefault="0023144C">
      <w:pPr>
        <w:numPr>
          <w:ilvl w:val="0"/>
          <w:numId w:val="31"/>
        </w:numPr>
        <w:ind w:left="1680" w:right="960"/>
        <w:divId w:val="164982122"/>
        <w:rPr>
          <w:rFonts w:ascii="Verdana" w:eastAsia="Times New Roman" w:hAnsi="Verdana"/>
          <w:color w:val="000000"/>
          <w:lang w:val="en"/>
        </w:rPr>
        <w:pPrChange w:id="294"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Allows only 'id_token' for 'response_type' parameter in Authorization Request </w:t>
      </w:r>
    </w:p>
    <w:p w14:paraId="11655204" w14:textId="77777777" w:rsidR="00000000" w:rsidRDefault="0023144C">
      <w:pPr>
        <w:numPr>
          <w:ilvl w:val="0"/>
          <w:numId w:val="31"/>
        </w:numPr>
        <w:ind w:left="1680" w:right="960"/>
        <w:divId w:val="164982122"/>
        <w:rPr>
          <w:rFonts w:ascii="Verdana" w:eastAsia="Times New Roman" w:hAnsi="Verdana"/>
          <w:color w:val="000000"/>
          <w:lang w:val="en"/>
        </w:rPr>
        <w:pPrChange w:id="295"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Clarified redirect_uris matching </w:t>
      </w:r>
    </w:p>
    <w:p w14:paraId="77082E87" w14:textId="77777777" w:rsidR="00000000" w:rsidRDefault="0023144C">
      <w:pPr>
        <w:numPr>
          <w:ilvl w:val="0"/>
          <w:numId w:val="31"/>
        </w:numPr>
        <w:ind w:left="1680" w:right="960"/>
        <w:divId w:val="164982122"/>
        <w:rPr>
          <w:rFonts w:ascii="Verdana" w:eastAsia="Times New Roman" w:hAnsi="Verdana"/>
          <w:color w:val="000000"/>
          <w:lang w:val="en"/>
        </w:rPr>
        <w:pPrChange w:id="296"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Added explanati</w:t>
      </w:r>
      <w:r>
        <w:rPr>
          <w:rFonts w:ascii="Verdana" w:eastAsia="Times New Roman" w:hAnsi="Verdana"/>
          <w:color w:val="000000"/>
          <w:lang w:val="en"/>
        </w:rPr>
        <w:t xml:space="preserve">on of select_account </w:t>
      </w:r>
    </w:p>
    <w:p w14:paraId="0FEDF166" w14:textId="77777777" w:rsidR="00000000" w:rsidRDefault="0023144C">
      <w:pPr>
        <w:numPr>
          <w:ilvl w:val="0"/>
          <w:numId w:val="31"/>
        </w:numPr>
        <w:ind w:left="1680" w:right="960"/>
        <w:divId w:val="164982122"/>
        <w:rPr>
          <w:rFonts w:ascii="Verdana" w:eastAsia="Times New Roman" w:hAnsi="Verdana"/>
          <w:color w:val="000000"/>
          <w:lang w:val="en"/>
        </w:rPr>
        <w:pPrChange w:id="297"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Changed Security Considerations to refer to corresponding section in Messages </w:t>
      </w:r>
    </w:p>
    <w:p w14:paraId="36528F60" w14:textId="77777777" w:rsidR="00000000" w:rsidRDefault="0023144C">
      <w:pPr>
        <w:numPr>
          <w:ilvl w:val="0"/>
          <w:numId w:val="31"/>
        </w:numPr>
        <w:ind w:left="1680" w:right="960"/>
        <w:divId w:val="164982122"/>
        <w:rPr>
          <w:rFonts w:ascii="Verdana" w:eastAsia="Times New Roman" w:hAnsi="Verdana"/>
          <w:color w:val="000000"/>
          <w:lang w:val="en"/>
        </w:rPr>
        <w:pPrChange w:id="298"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Check ID Endpoint uses ID Token as Access Token according to Bearer Token spec </w:t>
      </w:r>
    </w:p>
    <w:p w14:paraId="18532DFE" w14:textId="77777777" w:rsidR="00000000" w:rsidRDefault="0023144C">
      <w:pPr>
        <w:numPr>
          <w:ilvl w:val="0"/>
          <w:numId w:val="31"/>
        </w:numPr>
        <w:ind w:left="1680" w:right="960"/>
        <w:divId w:val="164982122"/>
        <w:rPr>
          <w:rFonts w:ascii="Verdana" w:eastAsia="Times New Roman" w:hAnsi="Verdana"/>
          <w:color w:val="000000"/>
          <w:lang w:val="en"/>
        </w:rPr>
        <w:pPrChange w:id="299"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Update John Bradley email and affiliation for Implementer's Draft </w:t>
      </w:r>
    </w:p>
    <w:p w14:paraId="4A183420" w14:textId="77777777" w:rsidR="00000000" w:rsidRDefault="0023144C">
      <w:pPr>
        <w:numPr>
          <w:ilvl w:val="0"/>
          <w:numId w:val="31"/>
        </w:numPr>
        <w:ind w:left="1680" w:right="960"/>
        <w:divId w:val="164982122"/>
        <w:rPr>
          <w:rFonts w:ascii="Verdana" w:eastAsia="Times New Roman" w:hAnsi="Verdana"/>
          <w:color w:val="000000"/>
          <w:lang w:val="en"/>
        </w:rPr>
        <w:pPrChange w:id="300" w:author="Author" w:date="2013-06-27T18:34:00Z">
          <w:pPr>
            <w:numPr>
              <w:numId w:val="68"/>
            </w:numPr>
            <w:tabs>
              <w:tab w:val="num" w:pos="720"/>
            </w:tabs>
            <w:ind w:left="720" w:right="960" w:hanging="360"/>
            <w:divId w:val="164982122"/>
          </w:pPr>
        </w:pPrChange>
      </w:pPr>
      <w:r>
        <w:rPr>
          <w:rFonts w:ascii="Verdana" w:eastAsia="Times New Roman" w:hAnsi="Verdana"/>
          <w:color w:val="000000"/>
          <w:lang w:val="en"/>
        </w:rPr>
        <w:t xml:space="preserve">Removed </w:t>
      </w:r>
      <w:r>
        <w:rPr>
          <w:rFonts w:ascii="Verdana" w:eastAsia="Times New Roman" w:hAnsi="Verdana"/>
          <w:color w:val="000000"/>
          <w:lang w:val="en"/>
        </w:rPr>
        <w:t xml:space="preserve">invalid_authorization_code, invalid_id_token error codes </w:t>
      </w:r>
    </w:p>
    <w:p w14:paraId="1D949B13" w14:textId="77777777" w:rsidR="00000000" w:rsidRDefault="0023144C">
      <w:pPr>
        <w:pStyle w:val="NormalWeb"/>
        <w:divId w:val="164982122"/>
        <w:rPr>
          <w:rFonts w:ascii="Verdana" w:hAnsi="Verdana"/>
          <w:color w:val="000000"/>
          <w:lang w:val="en"/>
        </w:rPr>
      </w:pPr>
      <w:r>
        <w:rPr>
          <w:rFonts w:ascii="Verdana" w:hAnsi="Verdana"/>
          <w:color w:val="000000"/>
          <w:lang w:val="en"/>
        </w:rPr>
        <w:t>-06</w:t>
      </w:r>
    </w:p>
    <w:p w14:paraId="690DED82" w14:textId="77777777" w:rsidR="00000000" w:rsidRDefault="0023144C">
      <w:pPr>
        <w:numPr>
          <w:ilvl w:val="0"/>
          <w:numId w:val="32"/>
        </w:numPr>
        <w:ind w:left="1680" w:right="960"/>
        <w:divId w:val="164982122"/>
        <w:rPr>
          <w:rFonts w:ascii="Verdana" w:eastAsia="Times New Roman" w:hAnsi="Verdana"/>
          <w:color w:val="000000"/>
          <w:lang w:val="en"/>
        </w:rPr>
        <w:pPrChange w:id="301"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Reworked return type wording in section 4.4.1 per ticket #174. </w:t>
      </w:r>
    </w:p>
    <w:p w14:paraId="565D8A9D" w14:textId="77777777" w:rsidR="00000000" w:rsidRDefault="0023144C">
      <w:pPr>
        <w:numPr>
          <w:ilvl w:val="0"/>
          <w:numId w:val="32"/>
        </w:numPr>
        <w:ind w:left="1680" w:right="960"/>
        <w:divId w:val="164982122"/>
        <w:rPr>
          <w:rFonts w:ascii="Verdana" w:eastAsia="Times New Roman" w:hAnsi="Verdana"/>
          <w:color w:val="000000"/>
          <w:lang w:val="en"/>
        </w:rPr>
        <w:pPrChange w:id="302"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Added reference to registered return types. </w:t>
      </w:r>
    </w:p>
    <w:p w14:paraId="5D9B8293" w14:textId="77777777" w:rsidR="00000000" w:rsidRDefault="0023144C">
      <w:pPr>
        <w:numPr>
          <w:ilvl w:val="0"/>
          <w:numId w:val="32"/>
        </w:numPr>
        <w:ind w:left="1680" w:right="960"/>
        <w:divId w:val="164982122"/>
        <w:rPr>
          <w:rFonts w:ascii="Verdana" w:eastAsia="Times New Roman" w:hAnsi="Verdana"/>
          <w:color w:val="000000"/>
          <w:lang w:val="en"/>
        </w:rPr>
        <w:pPrChange w:id="303"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Bumped Version number and date. </w:t>
      </w:r>
    </w:p>
    <w:p w14:paraId="31ED1D91" w14:textId="77777777" w:rsidR="00000000" w:rsidRDefault="0023144C">
      <w:pPr>
        <w:numPr>
          <w:ilvl w:val="0"/>
          <w:numId w:val="32"/>
        </w:numPr>
        <w:ind w:left="1680" w:right="960"/>
        <w:divId w:val="164982122"/>
        <w:rPr>
          <w:rFonts w:ascii="Verdana" w:eastAsia="Times New Roman" w:hAnsi="Verdana"/>
          <w:color w:val="000000"/>
          <w:lang w:val="en"/>
        </w:rPr>
        <w:pPrChange w:id="304"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Make clear the server passes the value of nonce through untouched. Ticket #97. </w:t>
      </w:r>
    </w:p>
    <w:p w14:paraId="7094072F" w14:textId="77777777" w:rsidR="00000000" w:rsidRDefault="0023144C">
      <w:pPr>
        <w:numPr>
          <w:ilvl w:val="0"/>
          <w:numId w:val="32"/>
        </w:numPr>
        <w:ind w:left="1680" w:right="960"/>
        <w:divId w:val="164982122"/>
        <w:rPr>
          <w:rFonts w:ascii="Verdana" w:eastAsia="Times New Roman" w:hAnsi="Verdana"/>
          <w:color w:val="000000"/>
          <w:lang w:val="en"/>
        </w:rPr>
        <w:pPrChange w:id="305"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Prevent caching of request_uri. Ticket #148. </w:t>
      </w:r>
    </w:p>
    <w:p w14:paraId="79E48929" w14:textId="77777777" w:rsidR="00000000" w:rsidRDefault="0023144C">
      <w:pPr>
        <w:numPr>
          <w:ilvl w:val="0"/>
          <w:numId w:val="32"/>
        </w:numPr>
        <w:ind w:left="1680" w:right="960"/>
        <w:divId w:val="164982122"/>
        <w:rPr>
          <w:rFonts w:ascii="Verdana" w:eastAsia="Times New Roman" w:hAnsi="Verdana"/>
          <w:color w:val="000000"/>
          <w:lang w:val="en"/>
        </w:rPr>
        <w:pPrChange w:id="306"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Add nonce to request examples. Ticket #147. </w:t>
      </w:r>
    </w:p>
    <w:p w14:paraId="4F6EEA19" w14:textId="77777777" w:rsidR="00000000" w:rsidRDefault="0023144C">
      <w:pPr>
        <w:numPr>
          <w:ilvl w:val="0"/>
          <w:numId w:val="32"/>
        </w:numPr>
        <w:ind w:left="1680" w:right="960"/>
        <w:divId w:val="164982122"/>
        <w:rPr>
          <w:rFonts w:ascii="Verdana" w:eastAsia="Times New Roman" w:hAnsi="Verdana"/>
          <w:color w:val="000000"/>
          <w:lang w:val="en"/>
        </w:rPr>
        <w:pPrChange w:id="307"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Fixed 4.3.1.3 per ticket #150. </w:t>
      </w:r>
    </w:p>
    <w:p w14:paraId="6D1792D4" w14:textId="77777777" w:rsidR="00000000" w:rsidRDefault="0023144C">
      <w:pPr>
        <w:numPr>
          <w:ilvl w:val="0"/>
          <w:numId w:val="32"/>
        </w:numPr>
        <w:ind w:left="1680" w:right="960"/>
        <w:divId w:val="164982122"/>
        <w:rPr>
          <w:rFonts w:ascii="Verdana" w:eastAsia="Times New Roman" w:hAnsi="Verdana"/>
          <w:color w:val="000000"/>
          <w:lang w:val="en"/>
        </w:rPr>
        <w:pPrChange w:id="308"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Fixed 4.3.2 to remove display scopes per ticket #172.</w:t>
      </w:r>
      <w:r>
        <w:rPr>
          <w:rFonts w:ascii="Verdana" w:eastAsia="Times New Roman" w:hAnsi="Verdana"/>
          <w:color w:val="000000"/>
          <w:lang w:val="en"/>
        </w:rPr>
        <w:t xml:space="preserve"> </w:t>
      </w:r>
    </w:p>
    <w:p w14:paraId="3C68AF60" w14:textId="77777777" w:rsidR="00000000" w:rsidRDefault="0023144C">
      <w:pPr>
        <w:numPr>
          <w:ilvl w:val="0"/>
          <w:numId w:val="32"/>
        </w:numPr>
        <w:ind w:left="1680" w:right="960"/>
        <w:divId w:val="164982122"/>
        <w:rPr>
          <w:rFonts w:ascii="Verdana" w:eastAsia="Times New Roman" w:hAnsi="Verdana"/>
          <w:color w:val="000000"/>
          <w:lang w:val="en"/>
        </w:rPr>
        <w:pPrChange w:id="309"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Make scope optional for refresh in 5.2. </w:t>
      </w:r>
    </w:p>
    <w:p w14:paraId="171CC022" w14:textId="77777777" w:rsidR="00000000" w:rsidRDefault="0023144C">
      <w:pPr>
        <w:numPr>
          <w:ilvl w:val="0"/>
          <w:numId w:val="32"/>
        </w:numPr>
        <w:ind w:left="1680" w:right="960"/>
        <w:divId w:val="164982122"/>
        <w:rPr>
          <w:rFonts w:ascii="Verdana" w:eastAsia="Times New Roman" w:hAnsi="Verdana"/>
          <w:color w:val="000000"/>
          <w:lang w:val="en"/>
        </w:rPr>
        <w:pPrChange w:id="310"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Reference messages 3.2.2 for field definitions in section 5.2.1 per ticket #159. </w:t>
      </w:r>
    </w:p>
    <w:p w14:paraId="45038C0D" w14:textId="77777777" w:rsidR="00000000" w:rsidRDefault="0023144C">
      <w:pPr>
        <w:numPr>
          <w:ilvl w:val="0"/>
          <w:numId w:val="32"/>
        </w:numPr>
        <w:ind w:left="1680" w:right="960"/>
        <w:divId w:val="164982122"/>
        <w:rPr>
          <w:rFonts w:ascii="Verdana" w:eastAsia="Times New Roman" w:hAnsi="Verdana"/>
          <w:color w:val="000000"/>
          <w:lang w:val="en"/>
        </w:rPr>
        <w:pPrChange w:id="311"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 xml:space="preserve">Removed scopes from display value in 4.3.1 per ticket #172. </w:t>
      </w:r>
    </w:p>
    <w:p w14:paraId="3420B54D" w14:textId="77777777" w:rsidR="00000000" w:rsidRDefault="0023144C">
      <w:pPr>
        <w:numPr>
          <w:ilvl w:val="0"/>
          <w:numId w:val="32"/>
        </w:numPr>
        <w:ind w:left="1680" w:right="960"/>
        <w:divId w:val="164982122"/>
        <w:rPr>
          <w:rFonts w:ascii="Verdana" w:eastAsia="Times New Roman" w:hAnsi="Verdana"/>
          <w:color w:val="000000"/>
          <w:lang w:val="en"/>
        </w:rPr>
        <w:pPrChange w:id="312" w:author="Author" w:date="2013-06-27T18:34:00Z">
          <w:pPr>
            <w:numPr>
              <w:numId w:val="69"/>
            </w:numPr>
            <w:tabs>
              <w:tab w:val="num" w:pos="720"/>
            </w:tabs>
            <w:ind w:left="720" w:right="960" w:hanging="360"/>
            <w:divId w:val="164982122"/>
          </w:pPr>
        </w:pPrChange>
      </w:pPr>
      <w:r>
        <w:rPr>
          <w:rFonts w:ascii="Verdana" w:eastAsia="Times New Roman" w:hAnsi="Verdana"/>
          <w:color w:val="000000"/>
          <w:lang w:val="en"/>
        </w:rPr>
        <w:t>Make "code" and "id_token token" response types mandatory for Authoriz</w:t>
      </w:r>
      <w:r>
        <w:rPr>
          <w:rFonts w:ascii="Verdana" w:eastAsia="Times New Roman" w:hAnsi="Verdana"/>
          <w:color w:val="000000"/>
          <w:lang w:val="en"/>
        </w:rPr>
        <w:t xml:space="preserve">ation Servers to support. </w:t>
      </w:r>
    </w:p>
    <w:p w14:paraId="65D817FF" w14:textId="77777777" w:rsidR="00000000" w:rsidRDefault="0023144C">
      <w:pPr>
        <w:pStyle w:val="NormalWeb"/>
        <w:divId w:val="164982122"/>
        <w:rPr>
          <w:rFonts w:ascii="Verdana" w:hAnsi="Verdana"/>
          <w:color w:val="000000"/>
          <w:lang w:val="en"/>
        </w:rPr>
      </w:pPr>
      <w:r>
        <w:rPr>
          <w:rFonts w:ascii="Verdana" w:hAnsi="Verdana"/>
          <w:color w:val="000000"/>
          <w:lang w:val="en"/>
        </w:rPr>
        <w:t>-05</w:t>
      </w:r>
    </w:p>
    <w:p w14:paraId="2E1D875A" w14:textId="77777777" w:rsidR="00000000" w:rsidRDefault="0023144C">
      <w:pPr>
        <w:numPr>
          <w:ilvl w:val="0"/>
          <w:numId w:val="33"/>
        </w:numPr>
        <w:ind w:left="1680" w:right="960"/>
        <w:divId w:val="164982122"/>
        <w:rPr>
          <w:rFonts w:ascii="Verdana" w:eastAsia="Times New Roman" w:hAnsi="Verdana"/>
          <w:color w:val="000000"/>
          <w:lang w:val="en"/>
        </w:rPr>
        <w:pPrChange w:id="313" w:author="Author" w:date="2013-06-27T18:34:00Z">
          <w:pPr>
            <w:numPr>
              <w:numId w:val="70"/>
            </w:numPr>
            <w:tabs>
              <w:tab w:val="num" w:pos="720"/>
            </w:tabs>
            <w:ind w:left="720" w:right="960" w:hanging="360"/>
            <w:divId w:val="164982122"/>
          </w:pPr>
        </w:pPrChange>
      </w:pPr>
      <w:r>
        <w:rPr>
          <w:rFonts w:ascii="Verdana" w:eastAsia="Times New Roman" w:hAnsi="Verdana"/>
          <w:color w:val="000000"/>
          <w:lang w:val="en"/>
        </w:rPr>
        <w:t xml:space="preserve">Changed check_session to check_id. </w:t>
      </w:r>
    </w:p>
    <w:p w14:paraId="3DDE48E2" w14:textId="77777777" w:rsidR="00000000" w:rsidRDefault="0023144C">
      <w:pPr>
        <w:numPr>
          <w:ilvl w:val="0"/>
          <w:numId w:val="33"/>
        </w:numPr>
        <w:ind w:left="1680" w:right="960"/>
        <w:divId w:val="164982122"/>
        <w:rPr>
          <w:rFonts w:ascii="Verdana" w:eastAsia="Times New Roman" w:hAnsi="Verdana"/>
          <w:color w:val="000000"/>
          <w:lang w:val="en"/>
        </w:rPr>
        <w:pPrChange w:id="314" w:author="Author" w:date="2013-06-27T18:34:00Z">
          <w:pPr>
            <w:numPr>
              <w:numId w:val="70"/>
            </w:numPr>
            <w:tabs>
              <w:tab w:val="num" w:pos="720"/>
            </w:tabs>
            <w:ind w:left="720" w:right="960" w:hanging="360"/>
            <w:divId w:val="164982122"/>
          </w:pPr>
        </w:pPrChange>
      </w:pPr>
      <w:r>
        <w:rPr>
          <w:rFonts w:ascii="Verdana" w:eastAsia="Times New Roman" w:hAnsi="Verdana"/>
          <w:color w:val="000000"/>
          <w:lang w:val="en"/>
        </w:rPr>
        <w:t xml:space="preserve">schema=openid now required when requesting UserInfo. </w:t>
      </w:r>
    </w:p>
    <w:p w14:paraId="139EE0FE" w14:textId="77777777" w:rsidR="00000000" w:rsidRDefault="0023144C">
      <w:pPr>
        <w:numPr>
          <w:ilvl w:val="0"/>
          <w:numId w:val="33"/>
        </w:numPr>
        <w:ind w:left="1680" w:right="960"/>
        <w:divId w:val="164982122"/>
        <w:rPr>
          <w:rFonts w:ascii="Verdana" w:eastAsia="Times New Roman" w:hAnsi="Verdana"/>
          <w:color w:val="000000"/>
          <w:lang w:val="en"/>
        </w:rPr>
        <w:pPrChange w:id="315" w:author="Author" w:date="2013-06-27T18:34:00Z">
          <w:pPr>
            <w:numPr>
              <w:numId w:val="70"/>
            </w:numPr>
            <w:tabs>
              <w:tab w:val="num" w:pos="720"/>
            </w:tabs>
            <w:ind w:left="720" w:right="960" w:hanging="360"/>
            <w:divId w:val="164982122"/>
          </w:pPr>
        </w:pPrChange>
      </w:pPr>
      <w:r>
        <w:rPr>
          <w:rFonts w:ascii="Verdana" w:eastAsia="Times New Roman" w:hAnsi="Verdana"/>
          <w:color w:val="000000"/>
          <w:lang w:val="en"/>
        </w:rPr>
        <w:t xml:space="preserve">Removed display values popup, touch, and mobile, since not well defined. </w:t>
      </w:r>
    </w:p>
    <w:p w14:paraId="512A3069" w14:textId="77777777" w:rsidR="00000000" w:rsidRDefault="0023144C">
      <w:pPr>
        <w:numPr>
          <w:ilvl w:val="0"/>
          <w:numId w:val="33"/>
        </w:numPr>
        <w:ind w:left="1680" w:right="960"/>
        <w:divId w:val="164982122"/>
        <w:rPr>
          <w:rFonts w:ascii="Verdana" w:eastAsia="Times New Roman" w:hAnsi="Verdana"/>
          <w:color w:val="000000"/>
          <w:lang w:val="en"/>
        </w:rPr>
        <w:pPrChange w:id="316" w:author="Author" w:date="2013-06-27T18:34:00Z">
          <w:pPr>
            <w:numPr>
              <w:numId w:val="70"/>
            </w:numPr>
            <w:tabs>
              <w:tab w:val="num" w:pos="720"/>
            </w:tabs>
            <w:ind w:left="720" w:right="960" w:hanging="360"/>
            <w:divId w:val="164982122"/>
          </w:pPr>
        </w:pPrChange>
      </w:pPr>
      <w:r>
        <w:rPr>
          <w:rFonts w:ascii="Verdana" w:eastAsia="Times New Roman" w:hAnsi="Verdana"/>
          <w:color w:val="000000"/>
          <w:lang w:val="en"/>
        </w:rPr>
        <w:t>Resolve issue #135, clarifying that the access_token MAY be s</w:t>
      </w:r>
      <w:r>
        <w:rPr>
          <w:rFonts w:ascii="Verdana" w:eastAsia="Times New Roman" w:hAnsi="Verdana"/>
          <w:color w:val="000000"/>
          <w:lang w:val="en"/>
        </w:rPr>
        <w:t xml:space="preserve">ent in the message body. </w:t>
      </w:r>
    </w:p>
    <w:p w14:paraId="5A901891"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-04 </w:t>
      </w:r>
    </w:p>
    <w:p w14:paraId="650B4625" w14:textId="77777777" w:rsidR="00000000" w:rsidRDefault="0023144C">
      <w:pPr>
        <w:numPr>
          <w:ilvl w:val="0"/>
          <w:numId w:val="34"/>
        </w:numPr>
        <w:ind w:left="1680" w:right="960"/>
        <w:divId w:val="164982122"/>
        <w:rPr>
          <w:rFonts w:ascii="Verdana" w:eastAsia="Times New Roman" w:hAnsi="Verdana"/>
          <w:color w:val="000000"/>
          <w:lang w:val="en"/>
        </w:rPr>
        <w:pPrChange w:id="317" w:author="Author" w:date="2013-06-27T18:34:00Z">
          <w:pPr>
            <w:numPr>
              <w:numId w:val="71"/>
            </w:numPr>
            <w:tabs>
              <w:tab w:val="num" w:pos="720"/>
            </w:tabs>
            <w:ind w:left="720" w:right="960" w:hanging="360"/>
            <w:divId w:val="164982122"/>
          </w:pPr>
        </w:pPrChange>
      </w:pPr>
      <w:r>
        <w:rPr>
          <w:rFonts w:ascii="Verdana" w:eastAsia="Times New Roman" w:hAnsi="Verdana"/>
          <w:color w:val="000000"/>
          <w:lang w:val="en"/>
        </w:rPr>
        <w:t xml:space="preserve">Changes associated with renaming "Lite" to "Basic Client" and replacing "Core" and "Framework" with "Messages" and "Standard". </w:t>
      </w:r>
    </w:p>
    <w:p w14:paraId="7C8EE09D" w14:textId="77777777" w:rsidR="00000000" w:rsidRDefault="0023144C">
      <w:pPr>
        <w:numPr>
          <w:ilvl w:val="0"/>
          <w:numId w:val="34"/>
        </w:numPr>
        <w:ind w:left="1680" w:right="960"/>
        <w:divId w:val="164982122"/>
        <w:rPr>
          <w:rFonts w:ascii="Verdana" w:eastAsia="Times New Roman" w:hAnsi="Verdana"/>
          <w:color w:val="000000"/>
          <w:lang w:val="en"/>
        </w:rPr>
        <w:pPrChange w:id="318" w:author="Author" w:date="2013-06-27T18:34:00Z">
          <w:pPr>
            <w:numPr>
              <w:numId w:val="71"/>
            </w:numPr>
            <w:tabs>
              <w:tab w:val="num" w:pos="720"/>
            </w:tabs>
            <w:ind w:left="720" w:right="960" w:hanging="360"/>
            <w:divId w:val="164982122"/>
          </w:pPr>
        </w:pPrChange>
      </w:pPr>
      <w:r>
        <w:rPr>
          <w:rFonts w:ascii="Verdana" w:eastAsia="Times New Roman" w:hAnsi="Verdana"/>
          <w:color w:val="000000"/>
          <w:lang w:val="en"/>
        </w:rPr>
        <w:t xml:space="preserve">Numerous cleanups, including updating references. </w:t>
      </w:r>
    </w:p>
    <w:p w14:paraId="104BEBD0"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-03 </w:t>
      </w:r>
    </w:p>
    <w:p w14:paraId="4BA238F1" w14:textId="77777777" w:rsidR="00000000" w:rsidRDefault="0023144C">
      <w:pPr>
        <w:numPr>
          <w:ilvl w:val="0"/>
          <w:numId w:val="35"/>
        </w:numPr>
        <w:ind w:left="1680" w:right="960"/>
        <w:divId w:val="164982122"/>
        <w:rPr>
          <w:rFonts w:ascii="Verdana" w:eastAsia="Times New Roman" w:hAnsi="Verdana"/>
          <w:color w:val="000000"/>
          <w:lang w:val="en"/>
        </w:rPr>
        <w:pPrChange w:id="319" w:author="Author" w:date="2013-06-27T18:34:00Z">
          <w:pPr>
            <w:numPr>
              <w:numId w:val="72"/>
            </w:numPr>
            <w:tabs>
              <w:tab w:val="num" w:pos="720"/>
            </w:tabs>
            <w:ind w:left="720" w:right="960" w:hanging="360"/>
            <w:divId w:val="164982122"/>
          </w:pPr>
        </w:pPrChange>
      </w:pPr>
      <w:r>
        <w:rPr>
          <w:rFonts w:ascii="Verdana" w:eastAsia="Times New Roman" w:hAnsi="Verdana"/>
          <w:color w:val="000000"/>
          <w:lang w:val="en"/>
        </w:rPr>
        <w:t xml:space="preserve">Added secret_type to the Token Endpoint. </w:t>
      </w:r>
    </w:p>
    <w:p w14:paraId="296F601A" w14:textId="77777777" w:rsidR="00000000" w:rsidRDefault="0023144C">
      <w:pPr>
        <w:numPr>
          <w:ilvl w:val="0"/>
          <w:numId w:val="35"/>
        </w:numPr>
        <w:ind w:left="1680" w:right="960"/>
        <w:divId w:val="164982122"/>
        <w:rPr>
          <w:rFonts w:ascii="Verdana" w:eastAsia="Times New Roman" w:hAnsi="Verdana"/>
          <w:color w:val="000000"/>
          <w:lang w:val="en"/>
        </w:rPr>
        <w:pPrChange w:id="320" w:author="Author" w:date="2013-06-27T18:34:00Z">
          <w:pPr>
            <w:numPr>
              <w:numId w:val="72"/>
            </w:numPr>
            <w:tabs>
              <w:tab w:val="num" w:pos="720"/>
            </w:tabs>
            <w:ind w:left="720" w:right="960" w:hanging="360"/>
            <w:divId w:val="164982122"/>
          </w:pPr>
        </w:pPrChange>
      </w:pPr>
      <w:r>
        <w:rPr>
          <w:rFonts w:ascii="Verdana" w:eastAsia="Times New Roman" w:hAnsi="Verdana"/>
          <w:color w:val="000000"/>
          <w:lang w:val="en"/>
        </w:rPr>
        <w:t xml:space="preserve">Minor edits to the samples. </w:t>
      </w:r>
    </w:p>
    <w:p w14:paraId="30C68429"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-02 </w:t>
      </w:r>
    </w:p>
    <w:p w14:paraId="4AC8F402" w14:textId="77777777" w:rsidR="00000000" w:rsidRDefault="0023144C">
      <w:pPr>
        <w:numPr>
          <w:ilvl w:val="0"/>
          <w:numId w:val="36"/>
        </w:numPr>
        <w:ind w:left="1680" w:right="960"/>
        <w:divId w:val="164982122"/>
        <w:rPr>
          <w:rFonts w:ascii="Verdana" w:eastAsia="Times New Roman" w:hAnsi="Verdana"/>
          <w:color w:val="000000"/>
          <w:lang w:val="en"/>
        </w:rPr>
        <w:pPrChange w:id="321" w:author="Author" w:date="2013-06-27T18:34:00Z">
          <w:pPr>
            <w:numPr>
              <w:numId w:val="73"/>
            </w:numPr>
            <w:tabs>
              <w:tab w:val="num" w:pos="720"/>
            </w:tabs>
            <w:ind w:left="720" w:right="960" w:hanging="360"/>
            <w:divId w:val="164982122"/>
          </w:pPr>
        </w:pPrChange>
      </w:pPr>
      <w:r>
        <w:rPr>
          <w:rFonts w:ascii="Verdana" w:eastAsia="Times New Roman" w:hAnsi="Verdana"/>
          <w:color w:val="000000"/>
          <w:lang w:val="en"/>
        </w:rPr>
        <w:t xml:space="preserve">Incorporates feedback from Nat Sakimura. </w:t>
      </w:r>
    </w:p>
    <w:p w14:paraId="1A45C5C6" w14:textId="77777777" w:rsidR="00000000" w:rsidRDefault="0023144C">
      <w:pPr>
        <w:pStyle w:val="NormalWeb"/>
        <w:divId w:val="164982122"/>
        <w:rPr>
          <w:rFonts w:ascii="Verdana" w:hAnsi="Verdana"/>
          <w:color w:val="000000"/>
          <w:lang w:val="en"/>
        </w:rPr>
      </w:pPr>
      <w:r>
        <w:rPr>
          <w:rFonts w:ascii="Verdana" w:hAnsi="Verdana"/>
          <w:color w:val="000000"/>
          <w:lang w:val="en"/>
        </w:rPr>
        <w:t xml:space="preserve">-01 </w:t>
      </w:r>
    </w:p>
    <w:p w14:paraId="01C0F6A1" w14:textId="77777777" w:rsidR="00000000" w:rsidRDefault="0023144C">
      <w:pPr>
        <w:numPr>
          <w:ilvl w:val="0"/>
          <w:numId w:val="37"/>
        </w:numPr>
        <w:ind w:left="1680" w:right="960"/>
        <w:divId w:val="164982122"/>
        <w:rPr>
          <w:rFonts w:ascii="Verdana" w:eastAsia="Times New Roman" w:hAnsi="Verdana"/>
          <w:color w:val="000000"/>
          <w:lang w:val="en"/>
        </w:rPr>
        <w:pPrChange w:id="322" w:author="Author" w:date="2013-06-27T18:34:00Z">
          <w:pPr>
            <w:numPr>
              <w:numId w:val="74"/>
            </w:numPr>
            <w:tabs>
              <w:tab w:val="num" w:pos="720"/>
            </w:tabs>
            <w:ind w:left="720" w:right="960" w:hanging="360"/>
            <w:divId w:val="164982122"/>
          </w:pPr>
        </w:pPrChange>
      </w:pPr>
      <w:r>
        <w:rPr>
          <w:rFonts w:ascii="Verdana" w:eastAsia="Times New Roman" w:hAnsi="Verdana"/>
          <w:color w:val="000000"/>
          <w:lang w:val="en"/>
        </w:rPr>
        <w:t xml:space="preserve">First Draft that incorporates the merge of the Core and Framework specs. </w:t>
      </w:r>
    </w:p>
    <w:p w14:paraId="62C22CB8" w14:textId="77777777" w:rsidR="00000000" w:rsidRDefault="0023144C">
      <w:pPr>
        <w:spacing w:before="0" w:beforeAutospacing="0" w:after="0" w:afterAutospacing="0"/>
        <w:divId w:val="164982122"/>
        <w:rPr>
          <w:rFonts w:ascii="Verdana" w:eastAsia="Times New Roman" w:hAnsi="Verdana"/>
          <w:color w:val="000000"/>
          <w:lang w:val="en"/>
        </w:rPr>
      </w:pPr>
      <w:bookmarkStart w:id="323" w:name="rfc.authors"/>
      <w:bookmarkEnd w:id="323"/>
    </w:p>
    <w:p w14:paraId="4E3A6B75" w14:textId="77777777" w:rsidR="00000000" w:rsidRDefault="0023144C">
      <w:pPr>
        <w:spacing w:before="0" w:beforeAutospacing="0" w:after="0" w:afterAutospacing="0"/>
        <w:divId w:val="164982122"/>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2AB787" w14:textId="77777777">
        <w:trPr>
          <w:divId w:val="164982122"/>
          <w:trHeight w:val="225"/>
          <w:tblCellSpacing w:w="15" w:type="dxa"/>
        </w:trPr>
        <w:tc>
          <w:tcPr>
            <w:tcW w:w="450" w:type="dxa"/>
            <w:shd w:val="clear" w:color="auto" w:fill="990000"/>
            <w:vAlign w:val="center"/>
            <w:hideMark/>
          </w:tcPr>
          <w:p w14:paraId="32394577" w14:textId="77777777" w:rsidR="00000000" w:rsidRDefault="0023144C">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CF92F5" w14:textId="77777777" w:rsidR="00000000" w:rsidRDefault="0023144C">
      <w:pPr>
        <w:pStyle w:val="Heading3"/>
        <w:divId w:val="164982122"/>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14:paraId="38227354" w14:textId="77777777">
        <w:trPr>
          <w:divId w:val="164982122"/>
          <w:tblCellSpacing w:w="0" w:type="dxa"/>
        </w:trPr>
        <w:tc>
          <w:tcPr>
            <w:tcW w:w="0" w:type="auto"/>
            <w:vAlign w:val="center"/>
            <w:hideMark/>
          </w:tcPr>
          <w:p w14:paraId="3D457D79"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DEB54D6"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6EBC7BA5" w14:textId="77777777">
        <w:trPr>
          <w:divId w:val="164982122"/>
          <w:tblCellSpacing w:w="0" w:type="dxa"/>
        </w:trPr>
        <w:tc>
          <w:tcPr>
            <w:tcW w:w="0" w:type="auto"/>
            <w:vAlign w:val="center"/>
            <w:hideMark/>
          </w:tcPr>
          <w:p w14:paraId="1CAF3256"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82AD866"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60526563" w14:textId="77777777">
        <w:trPr>
          <w:divId w:val="164982122"/>
          <w:tblCellSpacing w:w="0" w:type="dxa"/>
        </w:trPr>
        <w:tc>
          <w:tcPr>
            <w:tcW w:w="0" w:type="auto"/>
            <w:vAlign w:val="center"/>
            <w:hideMark/>
          </w:tcPr>
          <w:p w14:paraId="4FE06ACB" w14:textId="77777777" w:rsidR="00000000" w:rsidRDefault="0023144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F6DBF57" w14:textId="77777777" w:rsidR="00000000" w:rsidRDefault="0023144C">
            <w:pPr>
              <w:spacing w:before="0" w:beforeAutospacing="0" w:after="0" w:afterAutospacing="0"/>
              <w:rPr>
                <w:rFonts w:ascii="Verdana" w:eastAsia="Times New Roman" w:hAnsi="Verdana"/>
                <w:color w:val="000000"/>
                <w:sz w:val="20"/>
                <w:szCs w:val="20"/>
              </w:rPr>
            </w:pPr>
            <w:hyperlink r:id="rId63" w:history="1">
              <w:r>
                <w:rPr>
                  <w:rStyle w:val="Hyperlink"/>
                  <w:rFonts w:ascii="Verdana" w:eastAsia="Times New Roman" w:hAnsi="Verdana"/>
                  <w:sz w:val="20"/>
                  <w:szCs w:val="20"/>
                </w:rPr>
                <w:t>n-sakimura@nri.co.jp</w:t>
              </w:r>
            </w:hyperlink>
          </w:p>
        </w:tc>
      </w:tr>
      <w:tr w:rsidR="00000000" w14:paraId="38E50F92" w14:textId="77777777">
        <w:trPr>
          <w:divId w:val="164982122"/>
          <w:tblCellSpacing w:w="0" w:type="dxa"/>
        </w:trPr>
        <w:tc>
          <w:tcPr>
            <w:tcW w:w="0" w:type="auto"/>
            <w:vAlign w:val="center"/>
            <w:hideMark/>
          </w:tcPr>
          <w:p w14:paraId="54087FAC"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516DB39"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ECC892B" w14:textId="77777777">
        <w:trPr>
          <w:divId w:val="164982122"/>
          <w:tblCellSpacing w:w="0" w:type="dxa"/>
        </w:trPr>
        <w:tc>
          <w:tcPr>
            <w:tcW w:w="0" w:type="auto"/>
            <w:vAlign w:val="center"/>
            <w:hideMark/>
          </w:tcPr>
          <w:p w14:paraId="4693232A"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5B8D4E8"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28202A8F" w14:textId="77777777">
        <w:trPr>
          <w:divId w:val="164982122"/>
          <w:tblCellSpacing w:w="0" w:type="dxa"/>
        </w:trPr>
        <w:tc>
          <w:tcPr>
            <w:tcW w:w="0" w:type="auto"/>
            <w:vAlign w:val="center"/>
            <w:hideMark/>
          </w:tcPr>
          <w:p w14:paraId="37B71C00"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6B9FCB4"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1C45F15C" w14:textId="77777777">
        <w:trPr>
          <w:divId w:val="164982122"/>
          <w:tblCellSpacing w:w="0" w:type="dxa"/>
        </w:trPr>
        <w:tc>
          <w:tcPr>
            <w:tcW w:w="0" w:type="auto"/>
            <w:vAlign w:val="center"/>
            <w:hideMark/>
          </w:tcPr>
          <w:p w14:paraId="750D6705" w14:textId="77777777" w:rsidR="00000000" w:rsidRDefault="0023144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E361810" w14:textId="77777777" w:rsidR="00000000" w:rsidRDefault="0023144C">
            <w:pPr>
              <w:spacing w:before="0" w:beforeAutospacing="0" w:after="0" w:afterAutospacing="0"/>
              <w:rPr>
                <w:rFonts w:ascii="Verdana" w:eastAsia="Times New Roman" w:hAnsi="Verdana"/>
                <w:color w:val="000000"/>
                <w:sz w:val="20"/>
                <w:szCs w:val="20"/>
              </w:rPr>
            </w:pPr>
            <w:hyperlink r:id="rId64" w:history="1">
              <w:r>
                <w:rPr>
                  <w:rStyle w:val="Hyperlink"/>
                  <w:rFonts w:ascii="Verdana" w:eastAsia="Times New Roman" w:hAnsi="Verdana"/>
                  <w:sz w:val="20"/>
                  <w:szCs w:val="20"/>
                </w:rPr>
                <w:t>ve7jtb@ve7jtb.com</w:t>
              </w:r>
            </w:hyperlink>
          </w:p>
        </w:tc>
      </w:tr>
      <w:tr w:rsidR="00000000" w14:paraId="6AA038D4" w14:textId="77777777">
        <w:trPr>
          <w:divId w:val="164982122"/>
          <w:tblCellSpacing w:w="0" w:type="dxa"/>
        </w:trPr>
        <w:tc>
          <w:tcPr>
            <w:tcW w:w="0" w:type="auto"/>
            <w:vAlign w:val="center"/>
            <w:hideMark/>
          </w:tcPr>
          <w:p w14:paraId="42491E34"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0A188B2F"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2D3DA95" w14:textId="77777777">
        <w:trPr>
          <w:divId w:val="164982122"/>
          <w:tblCellSpacing w:w="0" w:type="dxa"/>
        </w:trPr>
        <w:tc>
          <w:tcPr>
            <w:tcW w:w="0" w:type="auto"/>
            <w:vAlign w:val="center"/>
            <w:hideMark/>
          </w:tcPr>
          <w:p w14:paraId="1FB1040B"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4F4EA78"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53A15149" w14:textId="77777777">
        <w:trPr>
          <w:divId w:val="164982122"/>
          <w:tblCellSpacing w:w="0" w:type="dxa"/>
        </w:trPr>
        <w:tc>
          <w:tcPr>
            <w:tcW w:w="0" w:type="auto"/>
            <w:vAlign w:val="center"/>
            <w:hideMark/>
          </w:tcPr>
          <w:p w14:paraId="34754991"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2940570"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439FC893" w14:textId="77777777">
        <w:trPr>
          <w:divId w:val="164982122"/>
          <w:tblCellSpacing w:w="0" w:type="dxa"/>
        </w:trPr>
        <w:tc>
          <w:tcPr>
            <w:tcW w:w="0" w:type="auto"/>
            <w:vAlign w:val="center"/>
            <w:hideMark/>
          </w:tcPr>
          <w:p w14:paraId="6EB82ED0" w14:textId="77777777" w:rsidR="00000000" w:rsidRDefault="0023144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AE8E4D7" w14:textId="77777777" w:rsidR="00000000" w:rsidRDefault="0023144C">
            <w:pPr>
              <w:spacing w:before="0" w:beforeAutospacing="0" w:after="0" w:afterAutospacing="0"/>
              <w:rPr>
                <w:rFonts w:ascii="Verdana" w:eastAsia="Times New Roman" w:hAnsi="Verdana"/>
                <w:color w:val="000000"/>
                <w:sz w:val="20"/>
                <w:szCs w:val="20"/>
              </w:rPr>
            </w:pPr>
            <w:hyperlink r:id="rId65" w:history="1">
              <w:r>
                <w:rPr>
                  <w:rStyle w:val="Hyperlink"/>
                  <w:rFonts w:ascii="Verdana" w:eastAsia="Times New Roman" w:hAnsi="Verdana"/>
                  <w:sz w:val="20"/>
                  <w:szCs w:val="20"/>
                </w:rPr>
                <w:t>mbj@microsoft.com</w:t>
              </w:r>
            </w:hyperlink>
          </w:p>
        </w:tc>
      </w:tr>
      <w:tr w:rsidR="00000000" w14:paraId="658CF9D7" w14:textId="77777777">
        <w:trPr>
          <w:divId w:val="164982122"/>
          <w:tblCellSpacing w:w="0" w:type="dxa"/>
        </w:trPr>
        <w:tc>
          <w:tcPr>
            <w:tcW w:w="0" w:type="auto"/>
            <w:vAlign w:val="center"/>
            <w:hideMark/>
          </w:tcPr>
          <w:p w14:paraId="63DE7948"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8DF9CBD"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0838E07C" w14:textId="77777777">
        <w:trPr>
          <w:divId w:val="164982122"/>
          <w:tblCellSpacing w:w="0" w:type="dxa"/>
        </w:trPr>
        <w:tc>
          <w:tcPr>
            <w:tcW w:w="0" w:type="auto"/>
            <w:vAlign w:val="center"/>
            <w:hideMark/>
          </w:tcPr>
          <w:p w14:paraId="6C599E9F"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5271AB8"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7AA6D1E2" w14:textId="77777777">
        <w:trPr>
          <w:divId w:val="164982122"/>
          <w:tblCellSpacing w:w="0" w:type="dxa"/>
        </w:trPr>
        <w:tc>
          <w:tcPr>
            <w:tcW w:w="0" w:type="auto"/>
            <w:vAlign w:val="center"/>
            <w:hideMark/>
          </w:tcPr>
          <w:p w14:paraId="0908AE25"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D0D84A7"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5D2EDAFD" w14:textId="77777777">
        <w:trPr>
          <w:divId w:val="164982122"/>
          <w:tblCellSpacing w:w="0" w:type="dxa"/>
        </w:trPr>
        <w:tc>
          <w:tcPr>
            <w:tcW w:w="0" w:type="auto"/>
            <w:vAlign w:val="center"/>
            <w:hideMark/>
          </w:tcPr>
          <w:p w14:paraId="6CCEB56C" w14:textId="77777777" w:rsidR="00000000" w:rsidRDefault="0023144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112E6D8" w14:textId="77777777" w:rsidR="00000000" w:rsidRDefault="0023144C">
            <w:pPr>
              <w:spacing w:before="0" w:beforeAutospacing="0" w:after="0" w:afterAutospacing="0"/>
              <w:rPr>
                <w:rFonts w:ascii="Verdana" w:eastAsia="Times New Roman" w:hAnsi="Verdana"/>
                <w:color w:val="000000"/>
                <w:sz w:val="20"/>
                <w:szCs w:val="20"/>
              </w:rPr>
            </w:pPr>
            <w:hyperlink r:id="rId66" w:history="1">
              <w:r>
                <w:rPr>
                  <w:rStyle w:val="Hyperlink"/>
                  <w:rFonts w:ascii="Verdana" w:eastAsia="Times New Roman" w:hAnsi="Verdana"/>
                  <w:sz w:val="20"/>
                  <w:szCs w:val="20"/>
                </w:rPr>
                <w:t>breno@google.com</w:t>
              </w:r>
            </w:hyperlink>
          </w:p>
        </w:tc>
      </w:tr>
      <w:tr w:rsidR="00000000" w14:paraId="68684B1B" w14:textId="77777777">
        <w:trPr>
          <w:divId w:val="164982122"/>
          <w:tblCellSpacing w:w="0" w:type="dxa"/>
        </w:trPr>
        <w:tc>
          <w:tcPr>
            <w:tcW w:w="0" w:type="auto"/>
            <w:vAlign w:val="center"/>
            <w:hideMark/>
          </w:tcPr>
          <w:p w14:paraId="6993F2AD"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BD1BDB9" w14:textId="77777777" w:rsidR="00000000" w:rsidRDefault="0023144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73EEC096" w14:textId="77777777">
        <w:trPr>
          <w:divId w:val="164982122"/>
          <w:tblCellSpacing w:w="0" w:type="dxa"/>
        </w:trPr>
        <w:tc>
          <w:tcPr>
            <w:tcW w:w="0" w:type="auto"/>
            <w:vAlign w:val="center"/>
            <w:hideMark/>
          </w:tcPr>
          <w:p w14:paraId="0416300A"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23DB251"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74518476" w14:textId="77777777">
        <w:trPr>
          <w:divId w:val="164982122"/>
          <w:tblCellSpacing w:w="0" w:type="dxa"/>
        </w:trPr>
        <w:tc>
          <w:tcPr>
            <w:tcW w:w="0" w:type="auto"/>
            <w:vAlign w:val="center"/>
            <w:hideMark/>
          </w:tcPr>
          <w:p w14:paraId="295F41AA"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666E44F" w14:textId="77777777" w:rsidR="00000000" w:rsidRDefault="0023144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7DC53209" w14:textId="77777777">
        <w:trPr>
          <w:divId w:val="164982122"/>
          <w:tblCellSpacing w:w="0" w:type="dxa"/>
        </w:trPr>
        <w:tc>
          <w:tcPr>
            <w:tcW w:w="0" w:type="auto"/>
            <w:vAlign w:val="center"/>
            <w:hideMark/>
          </w:tcPr>
          <w:p w14:paraId="765393EE" w14:textId="77777777" w:rsidR="00000000" w:rsidRDefault="0023144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F5F1568" w14:textId="77777777" w:rsidR="00000000" w:rsidRDefault="0023144C">
            <w:pPr>
              <w:spacing w:before="0" w:beforeAutospacing="0" w:after="0" w:afterAutospacing="0"/>
              <w:rPr>
                <w:rFonts w:ascii="Verdana" w:eastAsia="Times New Roman" w:hAnsi="Verdana"/>
                <w:color w:val="000000"/>
                <w:sz w:val="20"/>
                <w:szCs w:val="20"/>
              </w:rPr>
            </w:pPr>
            <w:hyperlink r:id="rId67" w:history="1">
              <w:r>
                <w:rPr>
                  <w:rStyle w:val="Hyperlink"/>
                  <w:rFonts w:ascii="Verdana" w:eastAsia="Times New Roman" w:hAnsi="Verdana"/>
                  <w:sz w:val="20"/>
                  <w:szCs w:val="20"/>
                </w:rPr>
                <w:t>ejay@mgi1.com</w:t>
              </w:r>
            </w:hyperlink>
          </w:p>
        </w:tc>
      </w:tr>
    </w:tbl>
    <w:p w14:paraId="111D7BD5" w14:textId="77777777" w:rsidR="0023144C" w:rsidRDefault="0023144C">
      <w:pPr>
        <w:spacing w:before="0" w:beforeAutospacing="0" w:after="0" w:afterAutospacing="0"/>
        <w:divId w:val="164982122"/>
        <w:rPr>
          <w:rFonts w:eastAsia="Times New Roman"/>
        </w:rPr>
      </w:pPr>
    </w:p>
    <w:sectPr w:rsidR="002314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E77"/>
    <w:multiLevelType w:val="multilevel"/>
    <w:tmpl w:val="779CF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045EE"/>
    <w:multiLevelType w:val="multilevel"/>
    <w:tmpl w:val="FF40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5F7E70"/>
    <w:multiLevelType w:val="multilevel"/>
    <w:tmpl w:val="DFE29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A54996"/>
    <w:multiLevelType w:val="multilevel"/>
    <w:tmpl w:val="AB12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6B4733"/>
    <w:multiLevelType w:val="multilevel"/>
    <w:tmpl w:val="51FA4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973E4E"/>
    <w:multiLevelType w:val="multilevel"/>
    <w:tmpl w:val="E9DAE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54798C"/>
    <w:multiLevelType w:val="multilevel"/>
    <w:tmpl w:val="6F34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D93E61"/>
    <w:multiLevelType w:val="multilevel"/>
    <w:tmpl w:val="B762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F5218F"/>
    <w:multiLevelType w:val="multilevel"/>
    <w:tmpl w:val="2B640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816E46"/>
    <w:multiLevelType w:val="multilevel"/>
    <w:tmpl w:val="8E908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361F42"/>
    <w:multiLevelType w:val="multilevel"/>
    <w:tmpl w:val="99FA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CC27CB"/>
    <w:multiLevelType w:val="multilevel"/>
    <w:tmpl w:val="8782E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2446172"/>
    <w:multiLevelType w:val="multilevel"/>
    <w:tmpl w:val="57FC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35549C5"/>
    <w:multiLevelType w:val="multilevel"/>
    <w:tmpl w:val="8C74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57F6BE6"/>
    <w:multiLevelType w:val="multilevel"/>
    <w:tmpl w:val="5C48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335087"/>
    <w:multiLevelType w:val="multilevel"/>
    <w:tmpl w:val="27DC9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9E81CF9"/>
    <w:multiLevelType w:val="multilevel"/>
    <w:tmpl w:val="48045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C9E017C"/>
    <w:multiLevelType w:val="multilevel"/>
    <w:tmpl w:val="457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EBA69D3"/>
    <w:multiLevelType w:val="multilevel"/>
    <w:tmpl w:val="40C89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0BF73E7"/>
    <w:multiLevelType w:val="multilevel"/>
    <w:tmpl w:val="5128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1987B36"/>
    <w:multiLevelType w:val="multilevel"/>
    <w:tmpl w:val="0FB63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1BA22A0"/>
    <w:multiLevelType w:val="multilevel"/>
    <w:tmpl w:val="0638E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24A27D2"/>
    <w:multiLevelType w:val="multilevel"/>
    <w:tmpl w:val="9CF60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4EF25B6"/>
    <w:multiLevelType w:val="multilevel"/>
    <w:tmpl w:val="E6C4A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7B16874"/>
    <w:multiLevelType w:val="multilevel"/>
    <w:tmpl w:val="1004B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89D4B81"/>
    <w:multiLevelType w:val="multilevel"/>
    <w:tmpl w:val="CCD00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A4302A7"/>
    <w:multiLevelType w:val="multilevel"/>
    <w:tmpl w:val="EF6EF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B2D1789"/>
    <w:multiLevelType w:val="multilevel"/>
    <w:tmpl w:val="4B0C9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BC01B1F"/>
    <w:multiLevelType w:val="multilevel"/>
    <w:tmpl w:val="5142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D037B43"/>
    <w:multiLevelType w:val="multilevel"/>
    <w:tmpl w:val="349A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D65280D"/>
    <w:multiLevelType w:val="multilevel"/>
    <w:tmpl w:val="881E7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0D52948"/>
    <w:multiLevelType w:val="multilevel"/>
    <w:tmpl w:val="D18A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15411BE"/>
    <w:multiLevelType w:val="multilevel"/>
    <w:tmpl w:val="D1F09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2E6714B"/>
    <w:multiLevelType w:val="multilevel"/>
    <w:tmpl w:val="1ED41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37D0E61"/>
    <w:multiLevelType w:val="multilevel"/>
    <w:tmpl w:val="95E2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A038E0"/>
    <w:multiLevelType w:val="multilevel"/>
    <w:tmpl w:val="383A8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47F1A9F"/>
    <w:multiLevelType w:val="multilevel"/>
    <w:tmpl w:val="1CAEB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63264A9"/>
    <w:multiLevelType w:val="multilevel"/>
    <w:tmpl w:val="D75E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7100DB2"/>
    <w:multiLevelType w:val="multilevel"/>
    <w:tmpl w:val="41B2C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C9D20F2"/>
    <w:multiLevelType w:val="multilevel"/>
    <w:tmpl w:val="38C4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3497919"/>
    <w:multiLevelType w:val="multilevel"/>
    <w:tmpl w:val="F7E48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37817FB"/>
    <w:multiLevelType w:val="multilevel"/>
    <w:tmpl w:val="3C56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4884EBB"/>
    <w:multiLevelType w:val="multilevel"/>
    <w:tmpl w:val="41083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5811C2D"/>
    <w:multiLevelType w:val="multilevel"/>
    <w:tmpl w:val="42E83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6D0AF7"/>
    <w:multiLevelType w:val="multilevel"/>
    <w:tmpl w:val="B7B6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6C36FD4"/>
    <w:multiLevelType w:val="multilevel"/>
    <w:tmpl w:val="B114C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74B39F4"/>
    <w:multiLevelType w:val="multilevel"/>
    <w:tmpl w:val="F4E6E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7862930"/>
    <w:multiLevelType w:val="multilevel"/>
    <w:tmpl w:val="9A3A4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985317E"/>
    <w:multiLevelType w:val="multilevel"/>
    <w:tmpl w:val="ED125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DF5760C"/>
    <w:multiLevelType w:val="multilevel"/>
    <w:tmpl w:val="13A64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E3B6E1D"/>
    <w:multiLevelType w:val="multilevel"/>
    <w:tmpl w:val="2B42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EBD6C0B"/>
    <w:multiLevelType w:val="multilevel"/>
    <w:tmpl w:val="51AC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F901AD8"/>
    <w:multiLevelType w:val="multilevel"/>
    <w:tmpl w:val="F258A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FAE1145"/>
    <w:multiLevelType w:val="multilevel"/>
    <w:tmpl w:val="6C58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0E36A9B"/>
    <w:multiLevelType w:val="multilevel"/>
    <w:tmpl w:val="2A426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27E6091"/>
    <w:multiLevelType w:val="multilevel"/>
    <w:tmpl w:val="DC36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7BB745E"/>
    <w:multiLevelType w:val="multilevel"/>
    <w:tmpl w:val="257C7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86609B5"/>
    <w:multiLevelType w:val="multilevel"/>
    <w:tmpl w:val="16E0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BF46682"/>
    <w:multiLevelType w:val="multilevel"/>
    <w:tmpl w:val="8ED4D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D097547"/>
    <w:multiLevelType w:val="multilevel"/>
    <w:tmpl w:val="F7365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DB949EF"/>
    <w:multiLevelType w:val="multilevel"/>
    <w:tmpl w:val="1B726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1850966"/>
    <w:multiLevelType w:val="multilevel"/>
    <w:tmpl w:val="7228C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42E0B25"/>
    <w:multiLevelType w:val="multilevel"/>
    <w:tmpl w:val="98C42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47C3B97"/>
    <w:multiLevelType w:val="multilevel"/>
    <w:tmpl w:val="A9768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6FB0B45"/>
    <w:multiLevelType w:val="multilevel"/>
    <w:tmpl w:val="02968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9A366F5"/>
    <w:multiLevelType w:val="multilevel"/>
    <w:tmpl w:val="3184F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E9F21B4"/>
    <w:multiLevelType w:val="multilevel"/>
    <w:tmpl w:val="3BE88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EB27E0C"/>
    <w:multiLevelType w:val="multilevel"/>
    <w:tmpl w:val="E50C8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F81023B"/>
    <w:multiLevelType w:val="multilevel"/>
    <w:tmpl w:val="7BDA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1EE78FA"/>
    <w:multiLevelType w:val="multilevel"/>
    <w:tmpl w:val="BE5C6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734A3A18"/>
    <w:multiLevelType w:val="multilevel"/>
    <w:tmpl w:val="C3F2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D963C91"/>
    <w:multiLevelType w:val="multilevel"/>
    <w:tmpl w:val="9BAA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DDE0CC3"/>
    <w:multiLevelType w:val="multilevel"/>
    <w:tmpl w:val="88C8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F941FB6"/>
    <w:multiLevelType w:val="multilevel"/>
    <w:tmpl w:val="93349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45"/>
  </w:num>
  <w:num w:numId="3">
    <w:abstractNumId w:val="59"/>
  </w:num>
  <w:num w:numId="4">
    <w:abstractNumId w:val="47"/>
  </w:num>
  <w:num w:numId="5">
    <w:abstractNumId w:val="40"/>
  </w:num>
  <w:num w:numId="6">
    <w:abstractNumId w:val="58"/>
  </w:num>
  <w:num w:numId="7">
    <w:abstractNumId w:val="7"/>
  </w:num>
  <w:num w:numId="8">
    <w:abstractNumId w:val="39"/>
  </w:num>
  <w:num w:numId="9">
    <w:abstractNumId w:val="46"/>
  </w:num>
  <w:num w:numId="10">
    <w:abstractNumId w:val="19"/>
  </w:num>
  <w:num w:numId="11">
    <w:abstractNumId w:val="64"/>
  </w:num>
  <w:num w:numId="12">
    <w:abstractNumId w:val="11"/>
  </w:num>
  <w:num w:numId="13">
    <w:abstractNumId w:val="32"/>
  </w:num>
  <w:num w:numId="14">
    <w:abstractNumId w:val="18"/>
  </w:num>
  <w:num w:numId="15">
    <w:abstractNumId w:val="20"/>
  </w:num>
  <w:num w:numId="16">
    <w:abstractNumId w:val="26"/>
  </w:num>
  <w:num w:numId="17">
    <w:abstractNumId w:val="14"/>
  </w:num>
  <w:num w:numId="18">
    <w:abstractNumId w:val="61"/>
  </w:num>
  <w:num w:numId="19">
    <w:abstractNumId w:val="52"/>
  </w:num>
  <w:num w:numId="20">
    <w:abstractNumId w:val="34"/>
  </w:num>
  <w:num w:numId="21">
    <w:abstractNumId w:val="28"/>
  </w:num>
  <w:num w:numId="22">
    <w:abstractNumId w:val="31"/>
  </w:num>
  <w:num w:numId="23">
    <w:abstractNumId w:val="24"/>
  </w:num>
  <w:num w:numId="24">
    <w:abstractNumId w:val="50"/>
  </w:num>
  <w:num w:numId="25">
    <w:abstractNumId w:val="72"/>
  </w:num>
  <w:num w:numId="26">
    <w:abstractNumId w:val="53"/>
  </w:num>
  <w:num w:numId="27">
    <w:abstractNumId w:val="15"/>
  </w:num>
  <w:num w:numId="28">
    <w:abstractNumId w:val="6"/>
  </w:num>
  <w:num w:numId="29">
    <w:abstractNumId w:val="9"/>
  </w:num>
  <w:num w:numId="30">
    <w:abstractNumId w:val="0"/>
  </w:num>
  <w:num w:numId="31">
    <w:abstractNumId w:val="66"/>
  </w:num>
  <w:num w:numId="32">
    <w:abstractNumId w:val="17"/>
  </w:num>
  <w:num w:numId="33">
    <w:abstractNumId w:val="36"/>
  </w:num>
  <w:num w:numId="34">
    <w:abstractNumId w:val="12"/>
  </w:num>
  <w:num w:numId="35">
    <w:abstractNumId w:val="37"/>
  </w:num>
  <w:num w:numId="36">
    <w:abstractNumId w:val="5"/>
  </w:num>
  <w:num w:numId="37">
    <w:abstractNumId w:val="43"/>
  </w:num>
  <w:num w:numId="38">
    <w:abstractNumId w:val="21"/>
  </w:num>
  <w:num w:numId="39">
    <w:abstractNumId w:val="69"/>
  </w:num>
  <w:num w:numId="40">
    <w:abstractNumId w:val="73"/>
  </w:num>
  <w:num w:numId="41">
    <w:abstractNumId w:val="60"/>
  </w:num>
  <w:num w:numId="42">
    <w:abstractNumId w:val="35"/>
  </w:num>
  <w:num w:numId="43">
    <w:abstractNumId w:val="48"/>
  </w:num>
  <w:num w:numId="44">
    <w:abstractNumId w:val="29"/>
  </w:num>
  <w:num w:numId="45">
    <w:abstractNumId w:val="71"/>
  </w:num>
  <w:num w:numId="46">
    <w:abstractNumId w:val="16"/>
  </w:num>
  <w:num w:numId="47">
    <w:abstractNumId w:val="56"/>
  </w:num>
  <w:num w:numId="48">
    <w:abstractNumId w:val="33"/>
  </w:num>
  <w:num w:numId="49">
    <w:abstractNumId w:val="49"/>
  </w:num>
  <w:num w:numId="50">
    <w:abstractNumId w:val="8"/>
  </w:num>
  <w:num w:numId="51">
    <w:abstractNumId w:val="2"/>
  </w:num>
  <w:num w:numId="52">
    <w:abstractNumId w:val="3"/>
  </w:num>
  <w:num w:numId="53">
    <w:abstractNumId w:val="42"/>
  </w:num>
  <w:num w:numId="54">
    <w:abstractNumId w:val="57"/>
  </w:num>
  <w:num w:numId="55">
    <w:abstractNumId w:val="13"/>
  </w:num>
  <w:num w:numId="56">
    <w:abstractNumId w:val="70"/>
  </w:num>
  <w:num w:numId="57">
    <w:abstractNumId w:val="4"/>
  </w:num>
  <w:num w:numId="58">
    <w:abstractNumId w:val="22"/>
  </w:num>
  <w:num w:numId="59">
    <w:abstractNumId w:val="62"/>
  </w:num>
  <w:num w:numId="60">
    <w:abstractNumId w:val="41"/>
  </w:num>
  <w:num w:numId="61">
    <w:abstractNumId w:val="68"/>
  </w:num>
  <w:num w:numId="62">
    <w:abstractNumId w:val="54"/>
  </w:num>
  <w:num w:numId="63">
    <w:abstractNumId w:val="10"/>
  </w:num>
  <w:num w:numId="64">
    <w:abstractNumId w:val="25"/>
  </w:num>
  <w:num w:numId="65">
    <w:abstractNumId w:val="51"/>
  </w:num>
  <w:num w:numId="66">
    <w:abstractNumId w:val="65"/>
  </w:num>
  <w:num w:numId="67">
    <w:abstractNumId w:val="38"/>
  </w:num>
  <w:num w:numId="68">
    <w:abstractNumId w:val="44"/>
  </w:num>
  <w:num w:numId="69">
    <w:abstractNumId w:val="67"/>
  </w:num>
  <w:num w:numId="70">
    <w:abstractNumId w:val="1"/>
  </w:num>
  <w:num w:numId="71">
    <w:abstractNumId w:val="63"/>
  </w:num>
  <w:num w:numId="72">
    <w:abstractNumId w:val="55"/>
  </w:num>
  <w:num w:numId="73">
    <w:abstractNumId w:val="23"/>
  </w:num>
  <w:num w:numId="74">
    <w:abstractNumId w:val="2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3144C"/>
    <w:rsid w:val="0023144C"/>
    <w:rsid w:val="00ED6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23144C"/>
    <w:rPr>
      <w:rFonts w:eastAsiaTheme="minorEastAsia"/>
      <w:sz w:val="24"/>
      <w:szCs w:val="24"/>
    </w:rPr>
  </w:style>
  <w:style w:type="paragraph" w:styleId="BalloonText">
    <w:name w:val="Balloon Text"/>
    <w:basedOn w:val="Normal"/>
    <w:link w:val="BalloonTextChar"/>
    <w:uiPriority w:val="99"/>
    <w:semiHidden/>
    <w:unhideWhenUsed/>
    <w:rsid w:val="0023144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44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23144C"/>
    <w:rPr>
      <w:rFonts w:eastAsiaTheme="minorEastAsia"/>
      <w:sz w:val="24"/>
      <w:szCs w:val="24"/>
    </w:rPr>
  </w:style>
  <w:style w:type="paragraph" w:styleId="BalloonText">
    <w:name w:val="Balloon Text"/>
    <w:basedOn w:val="Normal"/>
    <w:link w:val="BalloonTextChar"/>
    <w:uiPriority w:val="99"/>
    <w:semiHidden/>
    <w:unhideWhenUsed/>
    <w:rsid w:val="0023144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44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82122">
      <w:bodyDiv w:val="1"/>
      <w:marLeft w:val="480"/>
      <w:marRight w:val="480"/>
      <w:marTop w:val="480"/>
      <w:marBottom w:val="480"/>
      <w:divBdr>
        <w:top w:val="none" w:sz="0" w:space="0" w:color="auto"/>
        <w:left w:val="none" w:sz="0" w:space="0" w:color="auto"/>
        <w:bottom w:val="none" w:sz="0" w:space="0" w:color="auto"/>
        <w:right w:val="none" w:sz="0" w:space="0" w:color="auto"/>
      </w:divBdr>
      <w:divsChild>
        <w:div w:id="6888779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30821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791808">
          <w:blockQuote w:val="1"/>
          <w:marLeft w:val="720"/>
          <w:marRight w:val="720"/>
          <w:marTop w:val="100"/>
          <w:marBottom w:val="100"/>
          <w:divBdr>
            <w:top w:val="none" w:sz="0" w:space="0" w:color="auto"/>
            <w:left w:val="none" w:sz="0" w:space="0" w:color="auto"/>
            <w:bottom w:val="none" w:sz="0" w:space="0" w:color="auto"/>
            <w:right w:val="none" w:sz="0" w:space="0" w:color="auto"/>
          </w:divBdr>
        </w:div>
        <w:div w:id="729498196">
          <w:marLeft w:val="720"/>
          <w:marRight w:val="0"/>
          <w:marTop w:val="0"/>
          <w:marBottom w:val="0"/>
          <w:divBdr>
            <w:top w:val="none" w:sz="0" w:space="0" w:color="auto"/>
            <w:left w:val="none" w:sz="0" w:space="0" w:color="auto"/>
            <w:bottom w:val="none" w:sz="0" w:space="0" w:color="auto"/>
            <w:right w:val="none" w:sz="0" w:space="0" w:color="auto"/>
          </w:divBdr>
        </w:div>
        <w:div w:id="323171626">
          <w:marLeft w:val="720"/>
          <w:marRight w:val="0"/>
          <w:marTop w:val="0"/>
          <w:marBottom w:val="0"/>
          <w:divBdr>
            <w:top w:val="none" w:sz="0" w:space="0" w:color="auto"/>
            <w:left w:val="none" w:sz="0" w:space="0" w:color="auto"/>
            <w:bottom w:val="none" w:sz="0" w:space="0" w:color="auto"/>
            <w:right w:val="none" w:sz="0" w:space="0" w:color="auto"/>
          </w:divBdr>
        </w:div>
        <w:div w:id="1016421847">
          <w:marLeft w:val="720"/>
          <w:marRight w:val="0"/>
          <w:marTop w:val="0"/>
          <w:marBottom w:val="0"/>
          <w:divBdr>
            <w:top w:val="none" w:sz="0" w:space="0" w:color="auto"/>
            <w:left w:val="none" w:sz="0" w:space="0" w:color="auto"/>
            <w:bottom w:val="none" w:sz="0" w:space="0" w:color="auto"/>
            <w:right w:val="none" w:sz="0" w:space="0" w:color="auto"/>
          </w:divBdr>
        </w:div>
        <w:div w:id="506790204">
          <w:marLeft w:val="720"/>
          <w:marRight w:val="0"/>
          <w:marTop w:val="0"/>
          <w:marBottom w:val="0"/>
          <w:divBdr>
            <w:top w:val="none" w:sz="0" w:space="0" w:color="auto"/>
            <w:left w:val="none" w:sz="0" w:space="0" w:color="auto"/>
            <w:bottom w:val="none" w:sz="0" w:space="0" w:color="auto"/>
            <w:right w:val="none" w:sz="0" w:space="0" w:color="auto"/>
          </w:divBdr>
        </w:div>
        <w:div w:id="1683431383">
          <w:marLeft w:val="720"/>
          <w:marRight w:val="0"/>
          <w:marTop w:val="0"/>
          <w:marBottom w:val="0"/>
          <w:divBdr>
            <w:top w:val="none" w:sz="0" w:space="0" w:color="auto"/>
            <w:left w:val="none" w:sz="0" w:space="0" w:color="auto"/>
            <w:bottom w:val="none" w:sz="0" w:space="0" w:color="auto"/>
            <w:right w:val="none" w:sz="0" w:space="0" w:color="auto"/>
          </w:divBdr>
        </w:div>
        <w:div w:id="2043554874">
          <w:marLeft w:val="720"/>
          <w:marRight w:val="0"/>
          <w:marTop w:val="0"/>
          <w:marBottom w:val="0"/>
          <w:divBdr>
            <w:top w:val="none" w:sz="0" w:space="0" w:color="auto"/>
            <w:left w:val="none" w:sz="0" w:space="0" w:color="auto"/>
            <w:bottom w:val="none" w:sz="0" w:space="0" w:color="auto"/>
            <w:right w:val="none" w:sz="0" w:space="0" w:color="auto"/>
          </w:divBdr>
        </w:div>
        <w:div w:id="2022199621">
          <w:marLeft w:val="720"/>
          <w:marRight w:val="0"/>
          <w:marTop w:val="0"/>
          <w:marBottom w:val="0"/>
          <w:divBdr>
            <w:top w:val="none" w:sz="0" w:space="0" w:color="auto"/>
            <w:left w:val="none" w:sz="0" w:space="0" w:color="auto"/>
            <w:bottom w:val="none" w:sz="0" w:space="0" w:color="auto"/>
            <w:right w:val="none" w:sz="0" w:space="0" w:color="auto"/>
          </w:divBdr>
        </w:div>
        <w:div w:id="470906580">
          <w:marLeft w:val="720"/>
          <w:marRight w:val="0"/>
          <w:marTop w:val="0"/>
          <w:marBottom w:val="0"/>
          <w:divBdr>
            <w:top w:val="none" w:sz="0" w:space="0" w:color="auto"/>
            <w:left w:val="none" w:sz="0" w:space="0" w:color="auto"/>
            <w:bottom w:val="none" w:sz="0" w:space="0" w:color="auto"/>
            <w:right w:val="none" w:sz="0" w:space="0" w:color="auto"/>
          </w:divBdr>
        </w:div>
        <w:div w:id="1905871732">
          <w:marLeft w:val="720"/>
          <w:marRight w:val="0"/>
          <w:marTop w:val="0"/>
          <w:marBottom w:val="0"/>
          <w:divBdr>
            <w:top w:val="none" w:sz="0" w:space="0" w:color="auto"/>
            <w:left w:val="none" w:sz="0" w:space="0" w:color="auto"/>
            <w:bottom w:val="none" w:sz="0" w:space="0" w:color="auto"/>
            <w:right w:val="none" w:sz="0" w:space="0" w:color="auto"/>
          </w:divBdr>
        </w:div>
        <w:div w:id="715085883">
          <w:marLeft w:val="720"/>
          <w:marRight w:val="0"/>
          <w:marTop w:val="0"/>
          <w:marBottom w:val="0"/>
          <w:divBdr>
            <w:top w:val="none" w:sz="0" w:space="0" w:color="auto"/>
            <w:left w:val="none" w:sz="0" w:space="0" w:color="auto"/>
            <w:bottom w:val="none" w:sz="0" w:space="0" w:color="auto"/>
            <w:right w:val="none" w:sz="0" w:space="0" w:color="auto"/>
          </w:divBdr>
        </w:div>
        <w:div w:id="2030637927">
          <w:marLeft w:val="720"/>
          <w:marRight w:val="0"/>
          <w:marTop w:val="0"/>
          <w:marBottom w:val="0"/>
          <w:divBdr>
            <w:top w:val="none" w:sz="0" w:space="0" w:color="auto"/>
            <w:left w:val="none" w:sz="0" w:space="0" w:color="auto"/>
            <w:bottom w:val="none" w:sz="0" w:space="0" w:color="auto"/>
            <w:right w:val="none" w:sz="0" w:space="0" w:color="auto"/>
          </w:divBdr>
        </w:div>
        <w:div w:id="1389575821">
          <w:marLeft w:val="720"/>
          <w:marRight w:val="0"/>
          <w:marTop w:val="0"/>
          <w:marBottom w:val="0"/>
          <w:divBdr>
            <w:top w:val="none" w:sz="0" w:space="0" w:color="auto"/>
            <w:left w:val="none" w:sz="0" w:space="0" w:color="auto"/>
            <w:bottom w:val="none" w:sz="0" w:space="0" w:color="auto"/>
            <w:right w:val="none" w:sz="0" w:space="0" w:color="auto"/>
          </w:divBdr>
        </w:div>
        <w:div w:id="1351495691">
          <w:marLeft w:val="720"/>
          <w:marRight w:val="0"/>
          <w:marTop w:val="0"/>
          <w:marBottom w:val="0"/>
          <w:divBdr>
            <w:top w:val="none" w:sz="0" w:space="0" w:color="auto"/>
            <w:left w:val="none" w:sz="0" w:space="0" w:color="auto"/>
            <w:bottom w:val="none" w:sz="0" w:space="0" w:color="auto"/>
            <w:right w:val="none" w:sz="0" w:space="0" w:color="auto"/>
          </w:divBdr>
        </w:div>
        <w:div w:id="814025772">
          <w:marLeft w:val="720"/>
          <w:marRight w:val="0"/>
          <w:marTop w:val="0"/>
          <w:marBottom w:val="0"/>
          <w:divBdr>
            <w:top w:val="none" w:sz="0" w:space="0" w:color="auto"/>
            <w:left w:val="none" w:sz="0" w:space="0" w:color="auto"/>
            <w:bottom w:val="none" w:sz="0" w:space="0" w:color="auto"/>
            <w:right w:val="none" w:sz="0" w:space="0" w:color="auto"/>
          </w:divBdr>
        </w:div>
        <w:div w:id="188681847">
          <w:marLeft w:val="720"/>
          <w:marRight w:val="0"/>
          <w:marTop w:val="0"/>
          <w:marBottom w:val="0"/>
          <w:divBdr>
            <w:top w:val="none" w:sz="0" w:space="0" w:color="auto"/>
            <w:left w:val="none" w:sz="0" w:space="0" w:color="auto"/>
            <w:bottom w:val="none" w:sz="0" w:space="0" w:color="auto"/>
            <w:right w:val="none" w:sz="0" w:space="0" w:color="auto"/>
          </w:divBdr>
        </w:div>
        <w:div w:id="1959725635">
          <w:marLeft w:val="720"/>
          <w:marRight w:val="0"/>
          <w:marTop w:val="0"/>
          <w:marBottom w:val="0"/>
          <w:divBdr>
            <w:top w:val="none" w:sz="0" w:space="0" w:color="auto"/>
            <w:left w:val="none" w:sz="0" w:space="0" w:color="auto"/>
            <w:bottom w:val="none" w:sz="0" w:space="0" w:color="auto"/>
            <w:right w:val="none" w:sz="0" w:space="0" w:color="auto"/>
          </w:divBdr>
        </w:div>
        <w:div w:id="853424770">
          <w:marLeft w:val="720"/>
          <w:marRight w:val="0"/>
          <w:marTop w:val="0"/>
          <w:marBottom w:val="0"/>
          <w:divBdr>
            <w:top w:val="none" w:sz="0" w:space="0" w:color="auto"/>
            <w:left w:val="none" w:sz="0" w:space="0" w:color="auto"/>
            <w:bottom w:val="none" w:sz="0" w:space="0" w:color="auto"/>
            <w:right w:val="none" w:sz="0" w:space="0" w:color="auto"/>
          </w:divBdr>
        </w:div>
        <w:div w:id="705526230">
          <w:marLeft w:val="720"/>
          <w:marRight w:val="0"/>
          <w:marTop w:val="0"/>
          <w:marBottom w:val="0"/>
          <w:divBdr>
            <w:top w:val="none" w:sz="0" w:space="0" w:color="auto"/>
            <w:left w:val="none" w:sz="0" w:space="0" w:color="auto"/>
            <w:bottom w:val="none" w:sz="0" w:space="0" w:color="auto"/>
            <w:right w:val="none" w:sz="0" w:space="0" w:color="auto"/>
          </w:divBdr>
        </w:div>
        <w:div w:id="643237489">
          <w:marLeft w:val="720"/>
          <w:marRight w:val="0"/>
          <w:marTop w:val="0"/>
          <w:marBottom w:val="0"/>
          <w:divBdr>
            <w:top w:val="none" w:sz="0" w:space="0" w:color="auto"/>
            <w:left w:val="none" w:sz="0" w:space="0" w:color="auto"/>
            <w:bottom w:val="none" w:sz="0" w:space="0" w:color="auto"/>
            <w:right w:val="none" w:sz="0" w:space="0" w:color="auto"/>
          </w:divBdr>
        </w:div>
        <w:div w:id="564414145">
          <w:marLeft w:val="720"/>
          <w:marRight w:val="0"/>
          <w:marTop w:val="0"/>
          <w:marBottom w:val="0"/>
          <w:divBdr>
            <w:top w:val="none" w:sz="0" w:space="0" w:color="auto"/>
            <w:left w:val="none" w:sz="0" w:space="0" w:color="auto"/>
            <w:bottom w:val="none" w:sz="0" w:space="0" w:color="auto"/>
            <w:right w:val="none" w:sz="0" w:space="0" w:color="auto"/>
          </w:divBdr>
        </w:div>
        <w:div w:id="1798647400">
          <w:marLeft w:val="720"/>
          <w:marRight w:val="0"/>
          <w:marTop w:val="0"/>
          <w:marBottom w:val="0"/>
          <w:divBdr>
            <w:top w:val="none" w:sz="0" w:space="0" w:color="auto"/>
            <w:left w:val="none" w:sz="0" w:space="0" w:color="auto"/>
            <w:bottom w:val="none" w:sz="0" w:space="0" w:color="auto"/>
            <w:right w:val="none" w:sz="0" w:space="0" w:color="auto"/>
          </w:divBdr>
        </w:div>
        <w:div w:id="1584223176">
          <w:marLeft w:val="720"/>
          <w:marRight w:val="0"/>
          <w:marTop w:val="0"/>
          <w:marBottom w:val="0"/>
          <w:divBdr>
            <w:top w:val="none" w:sz="0" w:space="0" w:color="auto"/>
            <w:left w:val="none" w:sz="0" w:space="0" w:color="auto"/>
            <w:bottom w:val="none" w:sz="0" w:space="0" w:color="auto"/>
            <w:right w:val="none" w:sz="0" w:space="0" w:color="auto"/>
          </w:divBdr>
        </w:div>
        <w:div w:id="18965476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5837585">
          <w:marLeft w:val="720"/>
          <w:marRight w:val="0"/>
          <w:marTop w:val="0"/>
          <w:marBottom w:val="0"/>
          <w:divBdr>
            <w:top w:val="none" w:sz="0" w:space="0" w:color="auto"/>
            <w:left w:val="none" w:sz="0" w:space="0" w:color="auto"/>
            <w:bottom w:val="none" w:sz="0" w:space="0" w:color="auto"/>
            <w:right w:val="none" w:sz="0" w:space="0" w:color="auto"/>
          </w:divBdr>
        </w:div>
        <w:div w:id="33623285">
          <w:marLeft w:val="720"/>
          <w:marRight w:val="0"/>
          <w:marTop w:val="0"/>
          <w:marBottom w:val="0"/>
          <w:divBdr>
            <w:top w:val="none" w:sz="0" w:space="0" w:color="auto"/>
            <w:left w:val="none" w:sz="0" w:space="0" w:color="auto"/>
            <w:bottom w:val="none" w:sz="0" w:space="0" w:color="auto"/>
            <w:right w:val="none" w:sz="0" w:space="0" w:color="auto"/>
          </w:divBdr>
        </w:div>
        <w:div w:id="590964701">
          <w:marLeft w:val="720"/>
          <w:marRight w:val="0"/>
          <w:marTop w:val="0"/>
          <w:marBottom w:val="0"/>
          <w:divBdr>
            <w:top w:val="none" w:sz="0" w:space="0" w:color="auto"/>
            <w:left w:val="none" w:sz="0" w:space="0" w:color="auto"/>
            <w:bottom w:val="none" w:sz="0" w:space="0" w:color="auto"/>
            <w:right w:val="none" w:sz="0" w:space="0" w:color="auto"/>
          </w:divBdr>
        </w:div>
        <w:div w:id="957031854">
          <w:marLeft w:val="720"/>
          <w:marRight w:val="0"/>
          <w:marTop w:val="0"/>
          <w:marBottom w:val="0"/>
          <w:divBdr>
            <w:top w:val="none" w:sz="0" w:space="0" w:color="auto"/>
            <w:left w:val="none" w:sz="0" w:space="0" w:color="auto"/>
            <w:bottom w:val="none" w:sz="0" w:space="0" w:color="auto"/>
            <w:right w:val="none" w:sz="0" w:space="0" w:color="auto"/>
          </w:divBdr>
        </w:div>
        <w:div w:id="238369695">
          <w:marLeft w:val="720"/>
          <w:marRight w:val="0"/>
          <w:marTop w:val="0"/>
          <w:marBottom w:val="0"/>
          <w:divBdr>
            <w:top w:val="none" w:sz="0" w:space="0" w:color="auto"/>
            <w:left w:val="none" w:sz="0" w:space="0" w:color="auto"/>
            <w:bottom w:val="none" w:sz="0" w:space="0" w:color="auto"/>
            <w:right w:val="none" w:sz="0" w:space="0" w:color="auto"/>
          </w:divBdr>
        </w:div>
        <w:div w:id="1562252578">
          <w:marLeft w:val="720"/>
          <w:marRight w:val="0"/>
          <w:marTop w:val="0"/>
          <w:marBottom w:val="0"/>
          <w:divBdr>
            <w:top w:val="none" w:sz="0" w:space="0" w:color="auto"/>
            <w:left w:val="none" w:sz="0" w:space="0" w:color="auto"/>
            <w:bottom w:val="none" w:sz="0" w:space="0" w:color="auto"/>
            <w:right w:val="none" w:sz="0" w:space="0" w:color="auto"/>
          </w:divBdr>
        </w:div>
        <w:div w:id="1997175525">
          <w:marLeft w:val="720"/>
          <w:marRight w:val="0"/>
          <w:marTop w:val="0"/>
          <w:marBottom w:val="0"/>
          <w:divBdr>
            <w:top w:val="none" w:sz="0" w:space="0" w:color="auto"/>
            <w:left w:val="none" w:sz="0" w:space="0" w:color="auto"/>
            <w:bottom w:val="none" w:sz="0" w:space="0" w:color="auto"/>
            <w:right w:val="none" w:sz="0" w:space="0" w:color="auto"/>
          </w:divBdr>
        </w:div>
        <w:div w:id="70741191">
          <w:marLeft w:val="720"/>
          <w:marRight w:val="0"/>
          <w:marTop w:val="0"/>
          <w:marBottom w:val="0"/>
          <w:divBdr>
            <w:top w:val="none" w:sz="0" w:space="0" w:color="auto"/>
            <w:left w:val="none" w:sz="0" w:space="0" w:color="auto"/>
            <w:bottom w:val="none" w:sz="0" w:space="0" w:color="auto"/>
            <w:right w:val="none" w:sz="0" w:space="0" w:color="auto"/>
          </w:divBdr>
        </w:div>
        <w:div w:id="374550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126316012">
          <w:marLeft w:val="720"/>
          <w:marRight w:val="0"/>
          <w:marTop w:val="0"/>
          <w:marBottom w:val="0"/>
          <w:divBdr>
            <w:top w:val="none" w:sz="0" w:space="0" w:color="auto"/>
            <w:left w:val="none" w:sz="0" w:space="0" w:color="auto"/>
            <w:bottom w:val="none" w:sz="0" w:space="0" w:color="auto"/>
            <w:right w:val="none" w:sz="0" w:space="0" w:color="auto"/>
          </w:divBdr>
        </w:div>
        <w:div w:id="920606706">
          <w:marLeft w:val="720"/>
          <w:marRight w:val="0"/>
          <w:marTop w:val="0"/>
          <w:marBottom w:val="0"/>
          <w:divBdr>
            <w:top w:val="none" w:sz="0" w:space="0" w:color="auto"/>
            <w:left w:val="none" w:sz="0" w:space="0" w:color="auto"/>
            <w:bottom w:val="none" w:sz="0" w:space="0" w:color="auto"/>
            <w:right w:val="none" w:sz="0" w:space="0" w:color="auto"/>
          </w:divBdr>
        </w:div>
        <w:div w:id="1468813244">
          <w:marLeft w:val="720"/>
          <w:marRight w:val="0"/>
          <w:marTop w:val="0"/>
          <w:marBottom w:val="0"/>
          <w:divBdr>
            <w:top w:val="none" w:sz="0" w:space="0" w:color="auto"/>
            <w:left w:val="none" w:sz="0" w:space="0" w:color="auto"/>
            <w:bottom w:val="none" w:sz="0" w:space="0" w:color="auto"/>
            <w:right w:val="none" w:sz="0" w:space="0" w:color="auto"/>
          </w:divBdr>
        </w:div>
        <w:div w:id="15423981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838657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4694716">
          <w:blockQuote w:val="1"/>
          <w:marLeft w:val="720"/>
          <w:marRight w:val="720"/>
          <w:marTop w:val="100"/>
          <w:marBottom w:val="100"/>
          <w:divBdr>
            <w:top w:val="none" w:sz="0" w:space="0" w:color="auto"/>
            <w:left w:val="none" w:sz="0" w:space="0" w:color="auto"/>
            <w:bottom w:val="none" w:sz="0" w:space="0" w:color="auto"/>
            <w:right w:val="none" w:sz="0" w:space="0" w:color="auto"/>
          </w:divBdr>
        </w:div>
        <w:div w:id="51737665">
          <w:marLeft w:val="720"/>
          <w:marRight w:val="0"/>
          <w:marTop w:val="0"/>
          <w:marBottom w:val="0"/>
          <w:divBdr>
            <w:top w:val="none" w:sz="0" w:space="0" w:color="auto"/>
            <w:left w:val="none" w:sz="0" w:space="0" w:color="auto"/>
            <w:bottom w:val="none" w:sz="0" w:space="0" w:color="auto"/>
            <w:right w:val="none" w:sz="0" w:space="0" w:color="auto"/>
          </w:divBdr>
        </w:div>
        <w:div w:id="81949330">
          <w:blockQuote w:val="1"/>
          <w:marLeft w:val="720"/>
          <w:marRight w:val="720"/>
          <w:marTop w:val="100"/>
          <w:marBottom w:val="100"/>
          <w:divBdr>
            <w:top w:val="none" w:sz="0" w:space="0" w:color="auto"/>
            <w:left w:val="none" w:sz="0" w:space="0" w:color="auto"/>
            <w:bottom w:val="none" w:sz="0" w:space="0" w:color="auto"/>
            <w:right w:val="none" w:sz="0" w:space="0" w:color="auto"/>
          </w:divBdr>
        </w:div>
        <w:div w:id="117845309">
          <w:marLeft w:val="720"/>
          <w:marRight w:val="0"/>
          <w:marTop w:val="0"/>
          <w:marBottom w:val="0"/>
          <w:divBdr>
            <w:top w:val="none" w:sz="0" w:space="0" w:color="auto"/>
            <w:left w:val="none" w:sz="0" w:space="0" w:color="auto"/>
            <w:bottom w:val="none" w:sz="0" w:space="0" w:color="auto"/>
            <w:right w:val="none" w:sz="0" w:space="0" w:color="auto"/>
          </w:divBdr>
        </w:div>
        <w:div w:id="124927538">
          <w:marLeft w:val="720"/>
          <w:marRight w:val="0"/>
          <w:marTop w:val="0"/>
          <w:marBottom w:val="0"/>
          <w:divBdr>
            <w:top w:val="none" w:sz="0" w:space="0" w:color="auto"/>
            <w:left w:val="none" w:sz="0" w:space="0" w:color="auto"/>
            <w:bottom w:val="none" w:sz="0" w:space="0" w:color="auto"/>
            <w:right w:val="none" w:sz="0" w:space="0" w:color="auto"/>
          </w:divBdr>
        </w:div>
        <w:div w:id="129977828">
          <w:marLeft w:val="720"/>
          <w:marRight w:val="0"/>
          <w:marTop w:val="0"/>
          <w:marBottom w:val="0"/>
          <w:divBdr>
            <w:top w:val="none" w:sz="0" w:space="0" w:color="auto"/>
            <w:left w:val="none" w:sz="0" w:space="0" w:color="auto"/>
            <w:bottom w:val="none" w:sz="0" w:space="0" w:color="auto"/>
            <w:right w:val="none" w:sz="0" w:space="0" w:color="auto"/>
          </w:divBdr>
        </w:div>
        <w:div w:id="149102216">
          <w:blockQuote w:val="1"/>
          <w:marLeft w:val="720"/>
          <w:marRight w:val="720"/>
          <w:marTop w:val="100"/>
          <w:marBottom w:val="100"/>
          <w:divBdr>
            <w:top w:val="none" w:sz="0" w:space="0" w:color="auto"/>
            <w:left w:val="none" w:sz="0" w:space="0" w:color="auto"/>
            <w:bottom w:val="none" w:sz="0" w:space="0" w:color="auto"/>
            <w:right w:val="none" w:sz="0" w:space="0" w:color="auto"/>
          </w:divBdr>
        </w:div>
        <w:div w:id="284237127">
          <w:marLeft w:val="720"/>
          <w:marRight w:val="0"/>
          <w:marTop w:val="0"/>
          <w:marBottom w:val="0"/>
          <w:divBdr>
            <w:top w:val="none" w:sz="0" w:space="0" w:color="auto"/>
            <w:left w:val="none" w:sz="0" w:space="0" w:color="auto"/>
            <w:bottom w:val="none" w:sz="0" w:space="0" w:color="auto"/>
            <w:right w:val="none" w:sz="0" w:space="0" w:color="auto"/>
          </w:divBdr>
        </w:div>
        <w:div w:id="400099394">
          <w:marLeft w:val="720"/>
          <w:marRight w:val="0"/>
          <w:marTop w:val="0"/>
          <w:marBottom w:val="0"/>
          <w:divBdr>
            <w:top w:val="none" w:sz="0" w:space="0" w:color="auto"/>
            <w:left w:val="none" w:sz="0" w:space="0" w:color="auto"/>
            <w:bottom w:val="none" w:sz="0" w:space="0" w:color="auto"/>
            <w:right w:val="none" w:sz="0" w:space="0" w:color="auto"/>
          </w:divBdr>
        </w:div>
        <w:div w:id="413741369">
          <w:marLeft w:val="720"/>
          <w:marRight w:val="0"/>
          <w:marTop w:val="0"/>
          <w:marBottom w:val="0"/>
          <w:divBdr>
            <w:top w:val="none" w:sz="0" w:space="0" w:color="auto"/>
            <w:left w:val="none" w:sz="0" w:space="0" w:color="auto"/>
            <w:bottom w:val="none" w:sz="0" w:space="0" w:color="auto"/>
            <w:right w:val="none" w:sz="0" w:space="0" w:color="auto"/>
          </w:divBdr>
        </w:div>
        <w:div w:id="414207221">
          <w:marLeft w:val="720"/>
          <w:marRight w:val="0"/>
          <w:marTop w:val="0"/>
          <w:marBottom w:val="0"/>
          <w:divBdr>
            <w:top w:val="none" w:sz="0" w:space="0" w:color="auto"/>
            <w:left w:val="none" w:sz="0" w:space="0" w:color="auto"/>
            <w:bottom w:val="none" w:sz="0" w:space="0" w:color="auto"/>
            <w:right w:val="none" w:sz="0" w:space="0" w:color="auto"/>
          </w:divBdr>
        </w:div>
        <w:div w:id="498934655">
          <w:marLeft w:val="720"/>
          <w:marRight w:val="0"/>
          <w:marTop w:val="0"/>
          <w:marBottom w:val="0"/>
          <w:divBdr>
            <w:top w:val="none" w:sz="0" w:space="0" w:color="auto"/>
            <w:left w:val="none" w:sz="0" w:space="0" w:color="auto"/>
            <w:bottom w:val="none" w:sz="0" w:space="0" w:color="auto"/>
            <w:right w:val="none" w:sz="0" w:space="0" w:color="auto"/>
          </w:divBdr>
        </w:div>
        <w:div w:id="671033944">
          <w:marLeft w:val="720"/>
          <w:marRight w:val="0"/>
          <w:marTop w:val="0"/>
          <w:marBottom w:val="0"/>
          <w:divBdr>
            <w:top w:val="none" w:sz="0" w:space="0" w:color="auto"/>
            <w:left w:val="none" w:sz="0" w:space="0" w:color="auto"/>
            <w:bottom w:val="none" w:sz="0" w:space="0" w:color="auto"/>
            <w:right w:val="none" w:sz="0" w:space="0" w:color="auto"/>
          </w:divBdr>
        </w:div>
        <w:div w:id="699625560">
          <w:marLeft w:val="720"/>
          <w:marRight w:val="0"/>
          <w:marTop w:val="0"/>
          <w:marBottom w:val="0"/>
          <w:divBdr>
            <w:top w:val="none" w:sz="0" w:space="0" w:color="auto"/>
            <w:left w:val="none" w:sz="0" w:space="0" w:color="auto"/>
            <w:bottom w:val="none" w:sz="0" w:space="0" w:color="auto"/>
            <w:right w:val="none" w:sz="0" w:space="0" w:color="auto"/>
          </w:divBdr>
        </w:div>
        <w:div w:id="720596983">
          <w:marLeft w:val="720"/>
          <w:marRight w:val="0"/>
          <w:marTop w:val="0"/>
          <w:marBottom w:val="0"/>
          <w:divBdr>
            <w:top w:val="none" w:sz="0" w:space="0" w:color="auto"/>
            <w:left w:val="none" w:sz="0" w:space="0" w:color="auto"/>
            <w:bottom w:val="none" w:sz="0" w:space="0" w:color="auto"/>
            <w:right w:val="none" w:sz="0" w:space="0" w:color="auto"/>
          </w:divBdr>
        </w:div>
        <w:div w:id="774252284">
          <w:marLeft w:val="720"/>
          <w:marRight w:val="0"/>
          <w:marTop w:val="0"/>
          <w:marBottom w:val="0"/>
          <w:divBdr>
            <w:top w:val="none" w:sz="0" w:space="0" w:color="auto"/>
            <w:left w:val="none" w:sz="0" w:space="0" w:color="auto"/>
            <w:bottom w:val="none" w:sz="0" w:space="0" w:color="auto"/>
            <w:right w:val="none" w:sz="0" w:space="0" w:color="auto"/>
          </w:divBdr>
        </w:div>
        <w:div w:id="801652348">
          <w:marLeft w:val="720"/>
          <w:marRight w:val="0"/>
          <w:marTop w:val="0"/>
          <w:marBottom w:val="0"/>
          <w:divBdr>
            <w:top w:val="none" w:sz="0" w:space="0" w:color="auto"/>
            <w:left w:val="none" w:sz="0" w:space="0" w:color="auto"/>
            <w:bottom w:val="none" w:sz="0" w:space="0" w:color="auto"/>
            <w:right w:val="none" w:sz="0" w:space="0" w:color="auto"/>
          </w:divBdr>
        </w:div>
        <w:div w:id="807282075">
          <w:blockQuote w:val="1"/>
          <w:marLeft w:val="720"/>
          <w:marRight w:val="720"/>
          <w:marTop w:val="100"/>
          <w:marBottom w:val="100"/>
          <w:divBdr>
            <w:top w:val="none" w:sz="0" w:space="0" w:color="auto"/>
            <w:left w:val="none" w:sz="0" w:space="0" w:color="auto"/>
            <w:bottom w:val="none" w:sz="0" w:space="0" w:color="auto"/>
            <w:right w:val="none" w:sz="0" w:space="0" w:color="auto"/>
          </w:divBdr>
        </w:div>
        <w:div w:id="816265248">
          <w:marLeft w:val="720"/>
          <w:marRight w:val="0"/>
          <w:marTop w:val="0"/>
          <w:marBottom w:val="0"/>
          <w:divBdr>
            <w:top w:val="none" w:sz="0" w:space="0" w:color="auto"/>
            <w:left w:val="none" w:sz="0" w:space="0" w:color="auto"/>
            <w:bottom w:val="none" w:sz="0" w:space="0" w:color="auto"/>
            <w:right w:val="none" w:sz="0" w:space="0" w:color="auto"/>
          </w:divBdr>
        </w:div>
        <w:div w:id="958489561">
          <w:blockQuote w:val="1"/>
          <w:marLeft w:val="720"/>
          <w:marRight w:val="720"/>
          <w:marTop w:val="100"/>
          <w:marBottom w:val="100"/>
          <w:divBdr>
            <w:top w:val="none" w:sz="0" w:space="0" w:color="auto"/>
            <w:left w:val="none" w:sz="0" w:space="0" w:color="auto"/>
            <w:bottom w:val="none" w:sz="0" w:space="0" w:color="auto"/>
            <w:right w:val="none" w:sz="0" w:space="0" w:color="auto"/>
          </w:divBdr>
        </w:div>
        <w:div w:id="996568097">
          <w:marLeft w:val="720"/>
          <w:marRight w:val="0"/>
          <w:marTop w:val="0"/>
          <w:marBottom w:val="0"/>
          <w:divBdr>
            <w:top w:val="none" w:sz="0" w:space="0" w:color="auto"/>
            <w:left w:val="none" w:sz="0" w:space="0" w:color="auto"/>
            <w:bottom w:val="none" w:sz="0" w:space="0" w:color="auto"/>
            <w:right w:val="none" w:sz="0" w:space="0" w:color="auto"/>
          </w:divBdr>
        </w:div>
        <w:div w:id="1147354929">
          <w:marLeft w:val="720"/>
          <w:marRight w:val="0"/>
          <w:marTop w:val="0"/>
          <w:marBottom w:val="0"/>
          <w:divBdr>
            <w:top w:val="none" w:sz="0" w:space="0" w:color="auto"/>
            <w:left w:val="none" w:sz="0" w:space="0" w:color="auto"/>
            <w:bottom w:val="none" w:sz="0" w:space="0" w:color="auto"/>
            <w:right w:val="none" w:sz="0" w:space="0" w:color="auto"/>
          </w:divBdr>
        </w:div>
        <w:div w:id="1183278400">
          <w:marLeft w:val="720"/>
          <w:marRight w:val="0"/>
          <w:marTop w:val="0"/>
          <w:marBottom w:val="0"/>
          <w:divBdr>
            <w:top w:val="none" w:sz="0" w:space="0" w:color="auto"/>
            <w:left w:val="none" w:sz="0" w:space="0" w:color="auto"/>
            <w:bottom w:val="none" w:sz="0" w:space="0" w:color="auto"/>
            <w:right w:val="none" w:sz="0" w:space="0" w:color="auto"/>
          </w:divBdr>
        </w:div>
        <w:div w:id="1190798364">
          <w:marLeft w:val="720"/>
          <w:marRight w:val="0"/>
          <w:marTop w:val="0"/>
          <w:marBottom w:val="0"/>
          <w:divBdr>
            <w:top w:val="none" w:sz="0" w:space="0" w:color="auto"/>
            <w:left w:val="none" w:sz="0" w:space="0" w:color="auto"/>
            <w:bottom w:val="none" w:sz="0" w:space="0" w:color="auto"/>
            <w:right w:val="none" w:sz="0" w:space="0" w:color="auto"/>
          </w:divBdr>
        </w:div>
        <w:div w:id="1193884649">
          <w:marLeft w:val="720"/>
          <w:marRight w:val="0"/>
          <w:marTop w:val="0"/>
          <w:marBottom w:val="0"/>
          <w:divBdr>
            <w:top w:val="none" w:sz="0" w:space="0" w:color="auto"/>
            <w:left w:val="none" w:sz="0" w:space="0" w:color="auto"/>
            <w:bottom w:val="none" w:sz="0" w:space="0" w:color="auto"/>
            <w:right w:val="none" w:sz="0" w:space="0" w:color="auto"/>
          </w:divBdr>
        </w:div>
        <w:div w:id="1225142803">
          <w:marLeft w:val="720"/>
          <w:marRight w:val="0"/>
          <w:marTop w:val="0"/>
          <w:marBottom w:val="0"/>
          <w:divBdr>
            <w:top w:val="none" w:sz="0" w:space="0" w:color="auto"/>
            <w:left w:val="none" w:sz="0" w:space="0" w:color="auto"/>
            <w:bottom w:val="none" w:sz="0" w:space="0" w:color="auto"/>
            <w:right w:val="none" w:sz="0" w:space="0" w:color="auto"/>
          </w:divBdr>
        </w:div>
        <w:div w:id="1238319567">
          <w:marLeft w:val="720"/>
          <w:marRight w:val="0"/>
          <w:marTop w:val="0"/>
          <w:marBottom w:val="0"/>
          <w:divBdr>
            <w:top w:val="none" w:sz="0" w:space="0" w:color="auto"/>
            <w:left w:val="none" w:sz="0" w:space="0" w:color="auto"/>
            <w:bottom w:val="none" w:sz="0" w:space="0" w:color="auto"/>
            <w:right w:val="none" w:sz="0" w:space="0" w:color="auto"/>
          </w:divBdr>
        </w:div>
        <w:div w:id="1375421773">
          <w:marLeft w:val="720"/>
          <w:marRight w:val="0"/>
          <w:marTop w:val="0"/>
          <w:marBottom w:val="0"/>
          <w:divBdr>
            <w:top w:val="none" w:sz="0" w:space="0" w:color="auto"/>
            <w:left w:val="none" w:sz="0" w:space="0" w:color="auto"/>
            <w:bottom w:val="none" w:sz="0" w:space="0" w:color="auto"/>
            <w:right w:val="none" w:sz="0" w:space="0" w:color="auto"/>
          </w:divBdr>
        </w:div>
        <w:div w:id="1409156352">
          <w:marLeft w:val="720"/>
          <w:marRight w:val="0"/>
          <w:marTop w:val="0"/>
          <w:marBottom w:val="0"/>
          <w:divBdr>
            <w:top w:val="none" w:sz="0" w:space="0" w:color="auto"/>
            <w:left w:val="none" w:sz="0" w:space="0" w:color="auto"/>
            <w:bottom w:val="none" w:sz="0" w:space="0" w:color="auto"/>
            <w:right w:val="none" w:sz="0" w:space="0" w:color="auto"/>
          </w:divBdr>
        </w:div>
        <w:div w:id="1468157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4274868">
          <w:marLeft w:val="720"/>
          <w:marRight w:val="0"/>
          <w:marTop w:val="0"/>
          <w:marBottom w:val="0"/>
          <w:divBdr>
            <w:top w:val="none" w:sz="0" w:space="0" w:color="auto"/>
            <w:left w:val="none" w:sz="0" w:space="0" w:color="auto"/>
            <w:bottom w:val="none" w:sz="0" w:space="0" w:color="auto"/>
            <w:right w:val="none" w:sz="0" w:space="0" w:color="auto"/>
          </w:divBdr>
        </w:div>
        <w:div w:id="1524368257">
          <w:marLeft w:val="720"/>
          <w:marRight w:val="0"/>
          <w:marTop w:val="0"/>
          <w:marBottom w:val="0"/>
          <w:divBdr>
            <w:top w:val="none" w:sz="0" w:space="0" w:color="auto"/>
            <w:left w:val="none" w:sz="0" w:space="0" w:color="auto"/>
            <w:bottom w:val="none" w:sz="0" w:space="0" w:color="auto"/>
            <w:right w:val="none" w:sz="0" w:space="0" w:color="auto"/>
          </w:divBdr>
        </w:div>
        <w:div w:id="1546867004">
          <w:marLeft w:val="720"/>
          <w:marRight w:val="0"/>
          <w:marTop w:val="0"/>
          <w:marBottom w:val="0"/>
          <w:divBdr>
            <w:top w:val="none" w:sz="0" w:space="0" w:color="auto"/>
            <w:left w:val="none" w:sz="0" w:space="0" w:color="auto"/>
            <w:bottom w:val="none" w:sz="0" w:space="0" w:color="auto"/>
            <w:right w:val="none" w:sz="0" w:space="0" w:color="auto"/>
          </w:divBdr>
        </w:div>
        <w:div w:id="1879316641">
          <w:marLeft w:val="720"/>
          <w:marRight w:val="0"/>
          <w:marTop w:val="0"/>
          <w:marBottom w:val="0"/>
          <w:divBdr>
            <w:top w:val="none" w:sz="0" w:space="0" w:color="auto"/>
            <w:left w:val="none" w:sz="0" w:space="0" w:color="auto"/>
            <w:bottom w:val="none" w:sz="0" w:space="0" w:color="auto"/>
            <w:right w:val="none" w:sz="0" w:space="0" w:color="auto"/>
          </w:divBdr>
        </w:div>
        <w:div w:id="1889993286">
          <w:marLeft w:val="720"/>
          <w:marRight w:val="0"/>
          <w:marTop w:val="0"/>
          <w:marBottom w:val="0"/>
          <w:divBdr>
            <w:top w:val="none" w:sz="0" w:space="0" w:color="auto"/>
            <w:left w:val="none" w:sz="0" w:space="0" w:color="auto"/>
            <w:bottom w:val="none" w:sz="0" w:space="0" w:color="auto"/>
            <w:right w:val="none" w:sz="0" w:space="0" w:color="auto"/>
          </w:divBdr>
        </w:div>
        <w:div w:id="1907640890">
          <w:marLeft w:val="720"/>
          <w:marRight w:val="0"/>
          <w:marTop w:val="0"/>
          <w:marBottom w:val="0"/>
          <w:divBdr>
            <w:top w:val="none" w:sz="0" w:space="0" w:color="auto"/>
            <w:left w:val="none" w:sz="0" w:space="0" w:color="auto"/>
            <w:bottom w:val="none" w:sz="0" w:space="0" w:color="auto"/>
            <w:right w:val="none" w:sz="0" w:space="0" w:color="auto"/>
          </w:divBdr>
        </w:div>
        <w:div w:id="1950158031">
          <w:marLeft w:val="720"/>
          <w:marRight w:val="0"/>
          <w:marTop w:val="0"/>
          <w:marBottom w:val="0"/>
          <w:divBdr>
            <w:top w:val="none" w:sz="0" w:space="0" w:color="auto"/>
            <w:left w:val="none" w:sz="0" w:space="0" w:color="auto"/>
            <w:bottom w:val="none" w:sz="0" w:space="0" w:color="auto"/>
            <w:right w:val="none" w:sz="0" w:space="0" w:color="auto"/>
          </w:divBdr>
        </w:div>
        <w:div w:id="2066097240">
          <w:marLeft w:val="720"/>
          <w:marRight w:val="0"/>
          <w:marTop w:val="0"/>
          <w:marBottom w:val="0"/>
          <w:divBdr>
            <w:top w:val="none" w:sz="0" w:space="0" w:color="auto"/>
            <w:left w:val="none" w:sz="0" w:space="0" w:color="auto"/>
            <w:bottom w:val="none" w:sz="0" w:space="0" w:color="auto"/>
            <w:right w:val="none" w:sz="0" w:space="0" w:color="auto"/>
          </w:divBdr>
        </w:div>
        <w:div w:id="2104759205">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enid.net/specs/oauth-v2-multiple-response-types-1_0-08.html" TargetMode="External"/><Relationship Id="rId18" Type="http://schemas.openxmlformats.org/officeDocument/2006/relationships/hyperlink" Target="http://tools.ietf.org/html/rfc2119" TargetMode="External"/><Relationship Id="rId26" Type="http://schemas.openxmlformats.org/officeDocument/2006/relationships/hyperlink" Target="mailto:fielding@ics.uci.edu" TargetMode="External"/><Relationship Id="rId39" Type="http://schemas.openxmlformats.org/officeDocument/2006/relationships/hyperlink" Target="mailto:timbl@w3.org" TargetMode="External"/><Relationship Id="rId21" Type="http://schemas.openxmlformats.org/officeDocument/2006/relationships/hyperlink" Target="http://xml.resource.org/public/rfc/xml/rfc2119.xml" TargetMode="External"/><Relationship Id="rId34" Type="http://schemas.openxmlformats.org/officeDocument/2006/relationships/hyperlink" Target="http://www.rfc-editor.org/rfc/rfc2616.txt" TargetMode="External"/><Relationship Id="rId42" Type="http://schemas.openxmlformats.org/officeDocument/2006/relationships/hyperlink" Target="http://tools.ietf.org/html/rfc3986" TargetMode="External"/><Relationship Id="rId47" Type="http://schemas.openxmlformats.org/officeDocument/2006/relationships/hyperlink" Target="http://www.rfc-editor.org/rfc/rfc5246.txt" TargetMode="External"/><Relationship Id="rId50" Type="http://schemas.openxmlformats.org/officeDocument/2006/relationships/hyperlink" Target="http://tools.ietf.org/html/rfc6125" TargetMode="External"/><Relationship Id="rId55" Type="http://schemas.openxmlformats.org/officeDocument/2006/relationships/hyperlink" Target="http://www.rfc-editor.org/rfc/rfc6750.txt" TargetMode="External"/><Relationship Id="rId63" Type="http://schemas.openxmlformats.org/officeDocument/2006/relationships/hyperlink" Target="mailto:n-sakimura@nri.co.jp" TargetMode="External"/><Relationship Id="rId68" Type="http://schemas.openxmlformats.org/officeDocument/2006/relationships/fontTable" Target="fontTable.xml"/><Relationship Id="rId7" Type="http://schemas.openxmlformats.org/officeDocument/2006/relationships/hyperlink" Target="http://tools.ietf.org/html/draft-ietf-jose-json-web-encryption" TargetMode="External"/><Relationship Id="rId2" Type="http://schemas.openxmlformats.org/officeDocument/2006/relationships/numbering" Target="numbering.xml"/><Relationship Id="rId16" Type="http://schemas.openxmlformats.org/officeDocument/2006/relationships/hyperlink" Target="http://openid.net/specs/openid-connect-registration-1_0-19.html" TargetMode="External"/><Relationship Id="rId29" Type="http://schemas.openxmlformats.org/officeDocument/2006/relationships/hyperlink" Target="mailto:frystyk@w3.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ols.ietf.org/html/draft-ietf-oauth-json-web-token" TargetMode="External"/><Relationship Id="rId24" Type="http://schemas.openxmlformats.org/officeDocument/2006/relationships/hyperlink" Target="http://tools.ietf.org/html/rfc2246" TargetMode="External"/><Relationship Id="rId32" Type="http://schemas.openxmlformats.org/officeDocument/2006/relationships/hyperlink" Target="mailto:timbl@w3.org" TargetMode="External"/><Relationship Id="rId37" Type="http://schemas.openxmlformats.org/officeDocument/2006/relationships/hyperlink" Target="http://xml.resource.org/public/rfc/html/rfc2616.html" TargetMode="External"/><Relationship Id="rId40" Type="http://schemas.openxmlformats.org/officeDocument/2006/relationships/hyperlink" Target="mailto:fielding@gbiv.com" TargetMode="External"/><Relationship Id="rId45" Type="http://schemas.openxmlformats.org/officeDocument/2006/relationships/hyperlink" Target="http://xml.resource.org/public/rfc/xml/rfc3986.xml" TargetMode="External"/><Relationship Id="rId53" Type="http://schemas.openxmlformats.org/officeDocument/2006/relationships/hyperlink" Target="http://www.rfc-editor.org/rfc/rfc6749.txt" TargetMode="External"/><Relationship Id="rId58" Type="http://schemas.openxmlformats.org/officeDocument/2006/relationships/hyperlink" Target="http://www.w3.org/TR/1999/REC-html401-19991224" TargetMode="External"/><Relationship Id="rId66" Type="http://schemas.openxmlformats.org/officeDocument/2006/relationships/hyperlink" Target="mailto:breno@google.com" TargetMode="External"/><Relationship Id="rId5" Type="http://schemas.openxmlformats.org/officeDocument/2006/relationships/settings" Target="settings.xml"/><Relationship Id="rId15" Type="http://schemas.openxmlformats.org/officeDocument/2006/relationships/hyperlink" Target="http://openid.net/specs/openid-connect-messages-1_0-20.html" TargetMode="External"/><Relationship Id="rId23" Type="http://schemas.openxmlformats.org/officeDocument/2006/relationships/hyperlink" Target="mailto:callen@certicom.com" TargetMode="External"/><Relationship Id="rId28" Type="http://schemas.openxmlformats.org/officeDocument/2006/relationships/hyperlink" Target="mailto:mogul@wrl.dec.com" TargetMode="External"/><Relationship Id="rId36" Type="http://schemas.openxmlformats.org/officeDocument/2006/relationships/hyperlink" Target="http://www.rfc-editor.org/rfc/rfc2616.pdf" TargetMode="External"/><Relationship Id="rId49" Type="http://schemas.openxmlformats.org/officeDocument/2006/relationships/hyperlink" Target="http://www.rfc-editor.org/rfc/rfc5646.txt" TargetMode="External"/><Relationship Id="rId57" Type="http://schemas.openxmlformats.org/officeDocument/2006/relationships/hyperlink" Target="http://www.rfc-editor.org/rfc/rfc6819.txt" TargetMode="External"/><Relationship Id="rId61" Type="http://schemas.openxmlformats.org/officeDocument/2006/relationships/hyperlink" Target="http://openid.net/specs/openid-connect-basic-1_0-28.html" TargetMode="External"/><Relationship Id="rId10" Type="http://schemas.openxmlformats.org/officeDocument/2006/relationships/hyperlink" Target="http://tools.ietf.org/html/draft-ietf-jose-json-web-signature-11" TargetMode="External"/><Relationship Id="rId19" Type="http://schemas.openxmlformats.org/officeDocument/2006/relationships/hyperlink" Target="http://www.rfc-editor.org/rfc/rfc2119.txt" TargetMode="External"/><Relationship Id="rId31" Type="http://schemas.openxmlformats.org/officeDocument/2006/relationships/hyperlink" Target="mailto:paulle@microsoft.com" TargetMode="External"/><Relationship Id="rId44" Type="http://schemas.openxmlformats.org/officeDocument/2006/relationships/hyperlink" Target="http://xml.resource.org/public/rfc/html/rfc3986.html" TargetMode="External"/><Relationship Id="rId52" Type="http://schemas.openxmlformats.org/officeDocument/2006/relationships/hyperlink" Target="http://tools.ietf.org/html/rfc6749" TargetMode="External"/><Relationship Id="rId60" Type="http://schemas.openxmlformats.org/officeDocument/2006/relationships/hyperlink" Target="http://www.w3.org/TR/access-control/" TargetMode="External"/><Relationship Id="rId65" Type="http://schemas.openxmlformats.org/officeDocument/2006/relationships/hyperlink" Target="mailto:mbj@microsoft.com" TargetMode="External"/><Relationship Id="rId4" Type="http://schemas.microsoft.com/office/2007/relationships/stylesWithEffects" Target="stylesWithEffects.xml"/><Relationship Id="rId9" Type="http://schemas.openxmlformats.org/officeDocument/2006/relationships/hyperlink" Target="http://tools.ietf.org/html/draft-ietf-jose-json-web-signature" TargetMode="External"/><Relationship Id="rId14" Type="http://schemas.openxmlformats.org/officeDocument/2006/relationships/hyperlink" Target="http://openid.net/specs/openid-connect-discovery-1_0-17.html" TargetMode="External"/><Relationship Id="rId22" Type="http://schemas.openxmlformats.org/officeDocument/2006/relationships/hyperlink" Target="mailto:tdierks@certicom.com" TargetMode="External"/><Relationship Id="rId27" Type="http://schemas.openxmlformats.org/officeDocument/2006/relationships/hyperlink" Target="mailto:jg@w3.org" TargetMode="External"/><Relationship Id="rId30" Type="http://schemas.openxmlformats.org/officeDocument/2006/relationships/hyperlink" Target="mailto:masinter@parc.xerox.com" TargetMode="External"/><Relationship Id="rId35" Type="http://schemas.openxmlformats.org/officeDocument/2006/relationships/hyperlink" Target="http://www.rfc-editor.org/rfc/rfc2616.ps" TargetMode="External"/><Relationship Id="rId43" Type="http://schemas.openxmlformats.org/officeDocument/2006/relationships/hyperlink" Target="http://www.rfc-editor.org/rfc/rfc3986.txt" TargetMode="External"/><Relationship Id="rId48" Type="http://schemas.openxmlformats.org/officeDocument/2006/relationships/hyperlink" Target="http://tools.ietf.org/html/rfc5646" TargetMode="External"/><Relationship Id="rId56" Type="http://schemas.openxmlformats.org/officeDocument/2006/relationships/hyperlink" Target="http://tools.ietf.org/html/rfc6819" TargetMode="External"/><Relationship Id="rId64" Type="http://schemas.openxmlformats.org/officeDocument/2006/relationships/hyperlink" Target="mailto:ve7jtb@ve7jtb.com" TargetMode="External"/><Relationship Id="rId69" Type="http://schemas.openxmlformats.org/officeDocument/2006/relationships/theme" Target="theme/theme1.xml"/><Relationship Id="rId8" Type="http://schemas.openxmlformats.org/officeDocument/2006/relationships/hyperlink" Target="http://tools.ietf.org/html/draft-ietf-jose-json-web-encryption-11" TargetMode="External"/><Relationship Id="rId51" Type="http://schemas.openxmlformats.org/officeDocument/2006/relationships/hyperlink" Target="http://www.rfc-editor.org/rfc/rfc6125.txt" TargetMode="External"/><Relationship Id="rId3" Type="http://schemas.openxmlformats.org/officeDocument/2006/relationships/styles" Target="styles.xml"/><Relationship Id="rId12" Type="http://schemas.openxmlformats.org/officeDocument/2006/relationships/hyperlink" Target="http://tools.ietf.org/html/draft-ietf-oauth-json-web-token-08" TargetMode="External"/><Relationship Id="rId17" Type="http://schemas.openxmlformats.org/officeDocument/2006/relationships/hyperlink" Target="mailto:sob@harvard.edu" TargetMode="External"/><Relationship Id="rId25" Type="http://schemas.openxmlformats.org/officeDocument/2006/relationships/hyperlink" Target="http://www.rfc-editor.org/rfc/rfc2246.txt" TargetMode="External"/><Relationship Id="rId33" Type="http://schemas.openxmlformats.org/officeDocument/2006/relationships/hyperlink" Target="http://tools.ietf.org/html/rfc2616" TargetMode="External"/><Relationship Id="rId38" Type="http://schemas.openxmlformats.org/officeDocument/2006/relationships/hyperlink" Target="http://xml.resource.org/public/rfc/xml/rfc2616.xml" TargetMode="External"/><Relationship Id="rId46" Type="http://schemas.openxmlformats.org/officeDocument/2006/relationships/hyperlink" Target="http://tools.ietf.org/html/rfc5246" TargetMode="External"/><Relationship Id="rId59" Type="http://schemas.openxmlformats.org/officeDocument/2006/relationships/hyperlink" Target="http://www.w3.org/TR/1999/REC-html401-19991224" TargetMode="External"/><Relationship Id="rId67" Type="http://schemas.openxmlformats.org/officeDocument/2006/relationships/hyperlink" Target="mailto:ejay@mgi1.com" TargetMode="External"/><Relationship Id="rId20" Type="http://schemas.openxmlformats.org/officeDocument/2006/relationships/hyperlink" Target="http://xml.resource.org/public/rfc/html/rfc2119.html" TargetMode="External"/><Relationship Id="rId41" Type="http://schemas.openxmlformats.org/officeDocument/2006/relationships/hyperlink" Target="mailto:LMM@acm.org" TargetMode="External"/><Relationship Id="rId54" Type="http://schemas.openxmlformats.org/officeDocument/2006/relationships/hyperlink" Target="http://tools.ietf.org/html/rfc6750" TargetMode="External"/><Relationship Id="rId62" Type="http://schemas.openxmlformats.org/officeDocument/2006/relationships/hyperlink" Target="http://openid.net/specs/openid-connect-implicit-1_0-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741CD-BEE6-4F6F-B81D-31035D9C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14445</Words>
  <Characters>82341</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Draft: OpenID Connect Standard 1.0 - draft 21</vt:lpstr>
    </vt:vector>
  </TitlesOfParts>
  <Company>Microsoft Corporation</Company>
  <LinksUpToDate>false</LinksUpToDate>
  <CharactersWithSpaces>96593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Standard 1.0 - draft 21</dc:title>
  <dc:creator>Mike Jones</dc:creator>
  <cp:lastModifiedBy>Mike Jones</cp:lastModifiedBy>
  <cp:revision>1</cp:revision>
  <dcterms:created xsi:type="dcterms:W3CDTF">2013-06-28T01:34:00Z</dcterms:created>
  <dcterms:modified xsi:type="dcterms:W3CDTF">2013-06-28T01:34:00Z</dcterms:modified>
</cp:coreProperties>
</file>