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6ED853E" w14:textId="77777777">
        <w:trPr>
          <w:divId w:val="745765489"/>
          <w:trHeight w:val="225"/>
          <w:tblCellSpacing w:w="15" w:type="dxa"/>
        </w:trPr>
        <w:tc>
          <w:tcPr>
            <w:tcW w:w="450" w:type="dxa"/>
            <w:shd w:val="clear" w:color="auto" w:fill="990000"/>
            <w:vAlign w:val="center"/>
            <w:hideMark/>
          </w:tcPr>
          <w:bookmarkStart w:id="0" w:name="_GoBack"/>
          <w:bookmarkEnd w:id="0"/>
          <w:p w14:paraId="2F65FED2" w14:textId="77777777" w:rsidR="00000000" w:rsidRDefault="008E4755">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2133B566" w14:textId="77777777">
        <w:trPr>
          <w:divId w:val="745765489"/>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000000" w14:paraId="77C4C8E3" w14:textId="77777777">
              <w:trPr>
                <w:tblCellSpacing w:w="7" w:type="dxa"/>
              </w:trPr>
              <w:tc>
                <w:tcPr>
                  <w:tcW w:w="1650" w:type="pct"/>
                  <w:shd w:val="clear" w:color="auto" w:fill="666666"/>
                  <w:hideMark/>
                </w:tcPr>
                <w:p w14:paraId="111D9C41"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38001F7D"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0E9E1B28" w14:textId="77777777">
              <w:trPr>
                <w:tblCellSpacing w:w="7" w:type="dxa"/>
              </w:trPr>
              <w:tc>
                <w:tcPr>
                  <w:tcW w:w="1650" w:type="pct"/>
                  <w:shd w:val="clear" w:color="auto" w:fill="666666"/>
                  <w:hideMark/>
                </w:tcPr>
                <w:p w14:paraId="535B9B6F"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C66CB9C"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1E031E34" w14:textId="77777777">
              <w:trPr>
                <w:tblCellSpacing w:w="7" w:type="dxa"/>
              </w:trPr>
              <w:tc>
                <w:tcPr>
                  <w:tcW w:w="1650" w:type="pct"/>
                  <w:shd w:val="clear" w:color="auto" w:fill="666666"/>
                  <w:hideMark/>
                </w:tcPr>
                <w:p w14:paraId="62848E31"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24FE4A4"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586EDB77" w14:textId="77777777">
              <w:trPr>
                <w:tblCellSpacing w:w="7" w:type="dxa"/>
              </w:trPr>
              <w:tc>
                <w:tcPr>
                  <w:tcW w:w="1650" w:type="pct"/>
                  <w:shd w:val="clear" w:color="auto" w:fill="666666"/>
                  <w:hideMark/>
                </w:tcPr>
                <w:p w14:paraId="78AA7453"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E3D8046"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0B15E34E" w14:textId="77777777">
              <w:trPr>
                <w:tblCellSpacing w:w="7" w:type="dxa"/>
              </w:trPr>
              <w:tc>
                <w:tcPr>
                  <w:tcW w:w="1650" w:type="pct"/>
                  <w:shd w:val="clear" w:color="auto" w:fill="666666"/>
                  <w:hideMark/>
                </w:tcPr>
                <w:p w14:paraId="2FE63C7F"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EABACEE"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1CF126A3" w14:textId="77777777">
              <w:trPr>
                <w:tblCellSpacing w:w="7" w:type="dxa"/>
              </w:trPr>
              <w:tc>
                <w:tcPr>
                  <w:tcW w:w="1650" w:type="pct"/>
                  <w:shd w:val="clear" w:color="auto" w:fill="666666"/>
                  <w:hideMark/>
                </w:tcPr>
                <w:p w14:paraId="61BDEDB1"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E548EA5"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14DA23FE" w14:textId="77777777">
              <w:trPr>
                <w:tblCellSpacing w:w="7" w:type="dxa"/>
              </w:trPr>
              <w:tc>
                <w:tcPr>
                  <w:tcW w:w="1650" w:type="pct"/>
                  <w:shd w:val="clear" w:color="auto" w:fill="666666"/>
                  <w:hideMark/>
                </w:tcPr>
                <w:p w14:paraId="6A63F4C2"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7B1A380"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000000" w14:paraId="54D3164A" w14:textId="77777777">
              <w:trPr>
                <w:tblCellSpacing w:w="7" w:type="dxa"/>
              </w:trPr>
              <w:tc>
                <w:tcPr>
                  <w:tcW w:w="1650" w:type="pct"/>
                  <w:shd w:val="clear" w:color="auto" w:fill="666666"/>
                  <w:hideMark/>
                </w:tcPr>
                <w:p w14:paraId="0FA38D7C"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0778918"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14:paraId="4836EF5D" w14:textId="77777777">
              <w:trPr>
                <w:tblCellSpacing w:w="7" w:type="dxa"/>
              </w:trPr>
              <w:tc>
                <w:tcPr>
                  <w:tcW w:w="1650" w:type="pct"/>
                  <w:shd w:val="clear" w:color="auto" w:fill="666666"/>
                  <w:hideMark/>
                </w:tcPr>
                <w:p w14:paraId="410AF40B"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C4117B2"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000000" w14:paraId="6AE560C7" w14:textId="77777777">
              <w:trPr>
                <w:tblCellSpacing w:w="7" w:type="dxa"/>
              </w:trPr>
              <w:tc>
                <w:tcPr>
                  <w:tcW w:w="1650" w:type="pct"/>
                  <w:shd w:val="clear" w:color="auto" w:fill="666666"/>
                  <w:hideMark/>
                </w:tcPr>
                <w:p w14:paraId="7E89AB9B"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2895DF0"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000000" w14:paraId="4079B311" w14:textId="77777777">
              <w:trPr>
                <w:tblCellSpacing w:w="7" w:type="dxa"/>
              </w:trPr>
              <w:tc>
                <w:tcPr>
                  <w:tcW w:w="1650" w:type="pct"/>
                  <w:shd w:val="clear" w:color="auto" w:fill="666666"/>
                  <w:hideMark/>
                </w:tcPr>
                <w:p w14:paraId="7CBEB305"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AE6B9FB"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000000" w14:paraId="6DE9BAC6" w14:textId="77777777">
              <w:trPr>
                <w:tblCellSpacing w:w="7" w:type="dxa"/>
              </w:trPr>
              <w:tc>
                <w:tcPr>
                  <w:tcW w:w="1650" w:type="pct"/>
                  <w:shd w:val="clear" w:color="auto" w:fill="666666"/>
                  <w:hideMark/>
                </w:tcPr>
                <w:p w14:paraId="17D767B3"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DB1ED4F"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Illumila</w:t>
                  </w:r>
                </w:p>
              </w:tc>
            </w:tr>
            <w:tr w:rsidR="00000000" w14:paraId="2C392339" w14:textId="77777777">
              <w:trPr>
                <w:tblCellSpacing w:w="7" w:type="dxa"/>
              </w:trPr>
              <w:tc>
                <w:tcPr>
                  <w:tcW w:w="1650" w:type="pct"/>
                  <w:shd w:val="clear" w:color="auto" w:fill="666666"/>
                  <w:hideMark/>
                </w:tcPr>
                <w:p w14:paraId="3AAF3E48" w14:textId="77777777"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FF52FD6" w14:textId="12BB9A5B" w:rsidR="00000000" w:rsidRDefault="008E475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June </w:t>
                  </w:r>
                  <w:del w:id="1" w:author="Author" w:date="2013-06-27T18:33:00Z">
                    <w:r>
                      <w:rPr>
                        <w:rFonts w:ascii="Arial" w:eastAsia="Times New Roman" w:hAnsi="Arial" w:cs="Arial"/>
                        <w:color w:val="FFFFFF"/>
                        <w:sz w:val="20"/>
                        <w:szCs w:val="20"/>
                      </w:rPr>
                      <w:delText>7</w:delText>
                    </w:r>
                  </w:del>
                  <w:ins w:id="2" w:author="Author" w:date="2013-06-27T18:33:00Z">
                    <w:r>
                      <w:rPr>
                        <w:rFonts w:ascii="Arial" w:eastAsia="Times New Roman" w:hAnsi="Arial" w:cs="Arial"/>
                        <w:color w:val="FFFFFF"/>
                        <w:sz w:val="20"/>
                        <w:szCs w:val="20"/>
                      </w:rPr>
                      <w:t>27</w:t>
                    </w:r>
                  </w:ins>
                  <w:r>
                    <w:rPr>
                      <w:rFonts w:ascii="Arial" w:eastAsia="Times New Roman" w:hAnsi="Arial" w:cs="Arial"/>
                      <w:color w:val="FFFFFF"/>
                      <w:sz w:val="20"/>
                      <w:szCs w:val="20"/>
                    </w:rPr>
                    <w:t>, 2013</w:t>
                  </w:r>
                </w:p>
              </w:tc>
            </w:tr>
          </w:tbl>
          <w:p w14:paraId="27090C90" w14:textId="77777777" w:rsidR="00000000" w:rsidRDefault="008E4755">
            <w:pPr>
              <w:spacing w:before="0" w:beforeAutospacing="0" w:after="0" w:afterAutospacing="0"/>
              <w:rPr>
                <w:rFonts w:ascii="Verdana" w:eastAsia="Times New Roman" w:hAnsi="Verdana"/>
                <w:color w:val="000000"/>
              </w:rPr>
            </w:pPr>
          </w:p>
        </w:tc>
      </w:tr>
    </w:tbl>
    <w:p w14:paraId="57C2CFA9" w14:textId="77777777" w:rsidR="00000000" w:rsidRDefault="008E4755">
      <w:pPr>
        <w:pStyle w:val="Heading1"/>
        <w:divId w:val="745765489"/>
        <w:rPr>
          <w:rFonts w:eastAsia="Times New Roman"/>
          <w:lang w:val="en"/>
        </w:rPr>
      </w:pPr>
      <w:r>
        <w:rPr>
          <w:rFonts w:eastAsia="Times New Roman"/>
          <w:lang w:val="en"/>
        </w:rPr>
        <w:br/>
        <w:t>OpenID Connect Messages 1.0 - draft 20</w:t>
      </w:r>
    </w:p>
    <w:p w14:paraId="67A57CC7" w14:textId="77777777" w:rsidR="00000000" w:rsidRDefault="008E4755">
      <w:pPr>
        <w:pStyle w:val="Heading3"/>
        <w:divId w:val="745765489"/>
        <w:rPr>
          <w:rFonts w:eastAsia="Times New Roman"/>
          <w:lang w:val="en"/>
        </w:rPr>
      </w:pPr>
      <w:r>
        <w:rPr>
          <w:rFonts w:eastAsia="Times New Roman"/>
          <w:lang w:val="en"/>
        </w:rPr>
        <w:t>Abstract</w:t>
      </w:r>
    </w:p>
    <w:p w14:paraId="52B0DE32" w14:textId="77777777" w:rsidR="00000000" w:rsidRDefault="008E4755">
      <w:pPr>
        <w:pStyle w:val="NormalWeb"/>
        <w:divId w:val="745765489"/>
        <w:rPr>
          <w:rFonts w:ascii="Verdana" w:hAnsi="Verdana"/>
          <w:color w:val="000000"/>
          <w:lang w:val="en"/>
        </w:rPr>
      </w:pPr>
      <w:r>
        <w:rPr>
          <w:rFonts w:ascii="Verdana" w:hAnsi="Verdana"/>
          <w:color w:val="000000"/>
          <w:lang w:val="en"/>
        </w:rPr>
        <w:t>OpenID Connect 1.0 is a simple identity layer on top of the OAuth 2.0 protocol. It allows Clients to verify the identity of the End-User based on the authentication performed by an Authorizatio</w:t>
      </w:r>
      <w:r>
        <w:rPr>
          <w:rFonts w:ascii="Verdana" w:hAnsi="Verdana"/>
          <w:color w:val="000000"/>
          <w:lang w:val="en"/>
        </w:rPr>
        <w:t xml:space="preserve">n Server, as well as to obtain basic profile information about the End-User in an interoperable and REST-like manner. </w:t>
      </w:r>
    </w:p>
    <w:p w14:paraId="66490053" w14:textId="77777777" w:rsidR="00000000" w:rsidRDefault="008E4755">
      <w:pPr>
        <w:pStyle w:val="NormalWeb"/>
        <w:divId w:val="745765489"/>
        <w:rPr>
          <w:rFonts w:ascii="Verdana" w:hAnsi="Verdana"/>
          <w:color w:val="000000"/>
          <w:lang w:val="en"/>
        </w:rPr>
      </w:pPr>
      <w:r>
        <w:rPr>
          <w:rFonts w:ascii="Verdana" w:hAnsi="Verdana"/>
          <w:color w:val="000000"/>
          <w:lang w:val="en"/>
        </w:rPr>
        <w:t>This specification only defines the endpoints, associated messages, and message exchange sequences. These are used in protocol bindings s</w:t>
      </w:r>
      <w:r>
        <w:rPr>
          <w:rFonts w:ascii="Verdana" w:hAnsi="Verdana"/>
          <w:color w:val="000000"/>
          <w:lang w:val="en"/>
        </w:rPr>
        <w:t xml:space="preserve">uch as OpenID Connect Standard 1.0, which is a binding of these messages to OAuth 2.0. Actual use requires also using a companion protocol binding specification, such as OpenID Connect Standard 1.0. </w:t>
      </w:r>
    </w:p>
    <w:p w14:paraId="199E5A07" w14:textId="77777777" w:rsidR="00000000" w:rsidRDefault="008E4755">
      <w:pPr>
        <w:spacing w:before="0" w:beforeAutospacing="0" w:after="0" w:afterAutospacing="0"/>
        <w:divId w:val="745765489"/>
        <w:rPr>
          <w:rFonts w:ascii="Verdana" w:eastAsia="Times New Roman" w:hAnsi="Verdana"/>
          <w:color w:val="000000"/>
          <w:lang w:val="en"/>
        </w:rPr>
      </w:pPr>
      <w:bookmarkStart w:id="3" w:name="toc"/>
      <w:bookmarkEnd w:id="3"/>
    </w:p>
    <w:p w14:paraId="6AF08B44"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291BAFE8" w14:textId="77777777" w:rsidR="00000000" w:rsidRDefault="008E4755">
      <w:pPr>
        <w:pStyle w:val="Heading3"/>
        <w:divId w:val="745765489"/>
        <w:rPr>
          <w:rFonts w:eastAsia="Times New Roman"/>
          <w:lang w:val="en"/>
        </w:rPr>
      </w:pPr>
      <w:r>
        <w:rPr>
          <w:rFonts w:eastAsia="Times New Roman"/>
          <w:lang w:val="en"/>
        </w:rPr>
        <w:t>Table of Contents</w:t>
      </w:r>
    </w:p>
    <w:p w14:paraId="26382908" w14:textId="77777777" w:rsidR="00000000" w:rsidRDefault="008E4755">
      <w:pPr>
        <w:pStyle w:val="toc"/>
        <w:divId w:val="745765489"/>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r>
        <w:rPr>
          <w:rFonts w:ascii="Verdana" w:hAnsi="Verdana"/>
          <w:color w:val="000000"/>
          <w:lang w:val="en"/>
        </w:rPr>
        <w:t>Requirements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t>    </w:t>
      </w:r>
      <w:hyperlink w:anchor="Overview" w:history="1">
        <w:r>
          <w:rPr>
            <w:rStyle w:val="Hyperlink"/>
            <w:rFonts w:ascii="Verdana" w:hAnsi="Verdana"/>
            <w:b/>
            <w:bCs/>
            <w:lang w:val="en"/>
          </w:rPr>
          <w:t>1.3.</w:t>
        </w:r>
      </w:hyperlink>
      <w:r>
        <w:rPr>
          <w:rFonts w:ascii="Verdana" w:hAnsi="Verdana"/>
          <w:color w:val="000000"/>
          <w:lang w:val="en"/>
        </w:rPr>
        <w:t>  Overview</w:t>
      </w:r>
      <w:r>
        <w:rPr>
          <w:rFonts w:ascii="Verdana" w:hAnsi="Verdana"/>
          <w:color w:val="000000"/>
          <w:lang w:val="en"/>
        </w:rPr>
        <w:br/>
      </w:r>
      <w:hyperlink w:anchor="Messages" w:history="1">
        <w:r>
          <w:rPr>
            <w:rStyle w:val="Hyperlink"/>
            <w:rFonts w:ascii="Verdana" w:hAnsi="Verdana"/>
            <w:b/>
            <w:bCs/>
            <w:lang w:val="en"/>
          </w:rPr>
          <w:t>2.</w:t>
        </w:r>
      </w:hyperlink>
      <w:r>
        <w:rPr>
          <w:rFonts w:ascii="Verdana" w:hAnsi="Verdana"/>
          <w:color w:val="000000"/>
          <w:lang w:val="en"/>
        </w:rPr>
        <w:t>  Messages</w:t>
      </w:r>
      <w:r>
        <w:rPr>
          <w:rFonts w:ascii="Verdana" w:hAnsi="Verdana"/>
          <w:color w:val="000000"/>
          <w:lang w:val="en"/>
        </w:rPr>
        <w:br/>
        <w:t>    </w:t>
      </w:r>
      <w:hyperlink w:anchor="AuthorizationEndpoint" w:history="1">
        <w:r>
          <w:rPr>
            <w:rStyle w:val="Hyperlink"/>
            <w:rFonts w:ascii="Verdana" w:hAnsi="Verdana"/>
            <w:b/>
            <w:bCs/>
            <w:lang w:val="en"/>
          </w:rPr>
          <w:t>2.1.</w:t>
        </w:r>
      </w:hyperlink>
      <w:r>
        <w:rPr>
          <w:rFonts w:ascii="Verdana" w:hAnsi="Verdana"/>
          <w:color w:val="000000"/>
          <w:lang w:val="en"/>
        </w:rPr>
        <w:t xml:space="preserve">  Authorization </w:t>
      </w:r>
      <w:r>
        <w:rPr>
          <w:rFonts w:ascii="Verdana" w:hAnsi="Verdana"/>
          <w:color w:val="000000"/>
          <w:lang w:val="en"/>
        </w:rPr>
        <w:t>Endpoint</w:t>
      </w:r>
      <w:r>
        <w:rPr>
          <w:rFonts w:ascii="Verdana" w:hAnsi="Verdana"/>
          <w:color w:val="000000"/>
          <w:lang w:val="en"/>
        </w:rPr>
        <w:br/>
        <w:t>        </w:t>
      </w:r>
      <w:hyperlink w:anchor="AuthorizationRequest" w:history="1">
        <w:r>
          <w:rPr>
            <w:rStyle w:val="Hyperlink"/>
            <w:rFonts w:ascii="Verdana" w:hAnsi="Verdana"/>
            <w:b/>
            <w:bCs/>
            <w:lang w:val="en"/>
          </w:rPr>
          <w:t>2.1.1.</w:t>
        </w:r>
      </w:hyperlink>
      <w:r>
        <w:rPr>
          <w:rFonts w:ascii="Verdana" w:hAnsi="Verdana"/>
          <w:color w:val="000000"/>
          <w:lang w:val="en"/>
        </w:rPr>
        <w:t>  Authorization Request</w:t>
      </w:r>
      <w:r>
        <w:rPr>
          <w:rFonts w:ascii="Verdana" w:hAnsi="Verdana"/>
          <w:color w:val="000000"/>
          <w:lang w:val="en"/>
        </w:rPr>
        <w:br/>
        <w:t>            </w:t>
      </w:r>
      <w:hyperlink w:anchor="RequestParameters" w:history="1">
        <w:r>
          <w:rPr>
            <w:rStyle w:val="Hyperlink"/>
            <w:rFonts w:ascii="Verdana" w:hAnsi="Verdana"/>
            <w:b/>
            <w:bCs/>
            <w:lang w:val="en"/>
          </w:rPr>
          <w:t>2.1.1.1.</w:t>
        </w:r>
      </w:hyperlink>
      <w:r>
        <w:rPr>
          <w:rFonts w:ascii="Verdana" w:hAnsi="Verdana"/>
          <w:color w:val="000000"/>
          <w:lang w:val="en"/>
        </w:rPr>
        <w:t>  Request Parameters</w:t>
      </w:r>
      <w:r>
        <w:rPr>
          <w:rFonts w:ascii="Verdana" w:hAnsi="Verdana"/>
          <w:color w:val="000000"/>
          <w:lang w:val="en"/>
        </w:rPr>
        <w:br/>
        <w:t>        </w:t>
      </w:r>
      <w:hyperlink w:anchor="AuthzResponse" w:history="1">
        <w:r>
          <w:rPr>
            <w:rStyle w:val="Hyperlink"/>
            <w:rFonts w:ascii="Verdana" w:hAnsi="Verdana"/>
            <w:b/>
            <w:bCs/>
            <w:lang w:val="en"/>
          </w:rPr>
          <w:t>2.1.2.</w:t>
        </w:r>
      </w:hyperlink>
      <w:r>
        <w:rPr>
          <w:rFonts w:ascii="Verdana" w:hAnsi="Verdana"/>
          <w:color w:val="000000"/>
          <w:lang w:val="en"/>
        </w:rPr>
        <w:t>  Authorization Response</w:t>
      </w:r>
      <w:r>
        <w:rPr>
          <w:rFonts w:ascii="Verdana" w:hAnsi="Verdana"/>
          <w:color w:val="000000"/>
          <w:lang w:val="en"/>
        </w:rPr>
        <w:br/>
        <w:t>          </w:t>
      </w:r>
      <w:r>
        <w:rPr>
          <w:rFonts w:ascii="Verdana" w:hAnsi="Verdana"/>
          <w:color w:val="000000"/>
          <w:lang w:val="en"/>
        </w:rPr>
        <w:t>  </w:t>
      </w:r>
      <w:hyperlink w:anchor="id_token" w:history="1">
        <w:r>
          <w:rPr>
            <w:rStyle w:val="Hyperlink"/>
            <w:rFonts w:ascii="Verdana" w:hAnsi="Verdana"/>
            <w:b/>
            <w:bCs/>
            <w:lang w:val="en"/>
          </w:rPr>
          <w:t>2.1.2.1.</w:t>
        </w:r>
      </w:hyperlink>
      <w:r>
        <w:rPr>
          <w:rFonts w:ascii="Verdana" w:hAnsi="Verdana"/>
          <w:color w:val="000000"/>
          <w:lang w:val="en"/>
        </w:rPr>
        <w:t>  ID Token</w:t>
      </w:r>
      <w:r>
        <w:rPr>
          <w:rFonts w:ascii="Verdana" w:hAnsi="Verdana"/>
          <w:color w:val="000000"/>
          <w:lang w:val="en"/>
        </w:rPr>
        <w:br/>
        <w:t>        </w:t>
      </w:r>
      <w:hyperlink w:anchor="AuthError" w:history="1">
        <w:r>
          <w:rPr>
            <w:rStyle w:val="Hyperlink"/>
            <w:rFonts w:ascii="Verdana" w:hAnsi="Verdana"/>
            <w:b/>
            <w:bCs/>
            <w:lang w:val="en"/>
          </w:rPr>
          <w:t>2.1.3.</w:t>
        </w:r>
      </w:hyperlink>
      <w:r>
        <w:rPr>
          <w:rFonts w:ascii="Verdana" w:hAnsi="Verdana"/>
          <w:color w:val="000000"/>
          <w:lang w:val="en"/>
        </w:rPr>
        <w:t>  Authorization Error Response</w:t>
      </w:r>
      <w:r>
        <w:rPr>
          <w:rFonts w:ascii="Verdana" w:hAnsi="Verdana"/>
          <w:color w:val="000000"/>
          <w:lang w:val="en"/>
        </w:rPr>
        <w:br/>
        <w:t>    </w:t>
      </w:r>
      <w:hyperlink w:anchor="token_ep" w:history="1">
        <w:r>
          <w:rPr>
            <w:rStyle w:val="Hyperlink"/>
            <w:rFonts w:ascii="Verdana" w:hAnsi="Verdana"/>
            <w:b/>
            <w:bCs/>
            <w:lang w:val="en"/>
          </w:rPr>
          <w:t>2.2.</w:t>
        </w:r>
      </w:hyperlink>
      <w:r>
        <w:rPr>
          <w:rFonts w:ascii="Verdana" w:hAnsi="Verdana"/>
          <w:color w:val="000000"/>
          <w:lang w:val="en"/>
        </w:rPr>
        <w:t>  Token Endpoint</w:t>
      </w:r>
      <w:r>
        <w:rPr>
          <w:rFonts w:ascii="Verdana" w:hAnsi="Verdana"/>
          <w:color w:val="000000"/>
          <w:lang w:val="en"/>
        </w:rPr>
        <w:br/>
        <w:t>        </w:t>
      </w:r>
      <w:hyperlink w:anchor="client_authentication" w:history="1">
        <w:r>
          <w:rPr>
            <w:rStyle w:val="Hyperlink"/>
            <w:rFonts w:ascii="Verdana" w:hAnsi="Verdana"/>
            <w:b/>
            <w:bCs/>
            <w:lang w:val="en"/>
          </w:rPr>
          <w:t>2.2.1.</w:t>
        </w:r>
      </w:hyperlink>
      <w:r>
        <w:rPr>
          <w:rFonts w:ascii="Verdana" w:hAnsi="Verdana"/>
          <w:color w:val="000000"/>
          <w:lang w:val="en"/>
        </w:rPr>
        <w:t>  Client Auth</w:t>
      </w:r>
      <w:r>
        <w:rPr>
          <w:rFonts w:ascii="Verdana" w:hAnsi="Verdana"/>
          <w:color w:val="000000"/>
          <w:lang w:val="en"/>
        </w:rPr>
        <w:t>entication</w:t>
      </w:r>
      <w:r>
        <w:rPr>
          <w:rFonts w:ascii="Verdana" w:hAnsi="Verdana"/>
          <w:color w:val="000000"/>
          <w:lang w:val="en"/>
        </w:rPr>
        <w:br/>
        <w:t>        </w:t>
      </w:r>
      <w:hyperlink w:anchor="access_token_request" w:history="1">
        <w:r>
          <w:rPr>
            <w:rStyle w:val="Hyperlink"/>
            <w:rFonts w:ascii="Verdana" w:hAnsi="Verdana"/>
            <w:b/>
            <w:bCs/>
            <w:lang w:val="en"/>
          </w:rPr>
          <w:t>2.2.2.</w:t>
        </w:r>
      </w:hyperlink>
      <w:r>
        <w:rPr>
          <w:rFonts w:ascii="Verdana" w:hAnsi="Verdana"/>
          <w:color w:val="000000"/>
          <w:lang w:val="en"/>
        </w:rPr>
        <w:t>  Access Token Request</w:t>
      </w:r>
      <w:r>
        <w:rPr>
          <w:rFonts w:ascii="Verdana" w:hAnsi="Verdana"/>
          <w:color w:val="000000"/>
          <w:lang w:val="en"/>
        </w:rPr>
        <w:br/>
        <w:t>        </w:t>
      </w:r>
      <w:hyperlink w:anchor="access_token_response" w:history="1">
        <w:r>
          <w:rPr>
            <w:rStyle w:val="Hyperlink"/>
            <w:rFonts w:ascii="Verdana" w:hAnsi="Verdana"/>
            <w:b/>
            <w:bCs/>
            <w:lang w:val="en"/>
          </w:rPr>
          <w:t>2.2.3.</w:t>
        </w:r>
      </w:hyperlink>
      <w:r>
        <w:rPr>
          <w:rFonts w:ascii="Verdana" w:hAnsi="Verdana"/>
          <w:color w:val="000000"/>
          <w:lang w:val="en"/>
        </w:rPr>
        <w:t>  Access Token Response</w:t>
      </w:r>
      <w:r>
        <w:rPr>
          <w:rFonts w:ascii="Verdana" w:hAnsi="Verdana"/>
          <w:color w:val="000000"/>
          <w:lang w:val="en"/>
        </w:rPr>
        <w:br/>
        <w:t>        </w:t>
      </w:r>
      <w:hyperlink w:anchor="TokenErrorResponse" w:history="1">
        <w:r>
          <w:rPr>
            <w:rStyle w:val="Hyperlink"/>
            <w:rFonts w:ascii="Verdana" w:hAnsi="Verdana"/>
            <w:b/>
            <w:bCs/>
            <w:lang w:val="en"/>
          </w:rPr>
          <w:t>2.2.4.</w:t>
        </w:r>
      </w:hyperlink>
      <w:r>
        <w:rPr>
          <w:rFonts w:ascii="Verdana" w:hAnsi="Verdana"/>
          <w:color w:val="000000"/>
          <w:lang w:val="en"/>
        </w:rPr>
        <w:t>  Access Token Error Respons</w:t>
      </w:r>
      <w:r>
        <w:rPr>
          <w:rFonts w:ascii="Verdana" w:hAnsi="Verdana"/>
          <w:color w:val="000000"/>
          <w:lang w:val="en"/>
        </w:rPr>
        <w:t>e</w:t>
      </w:r>
      <w:r>
        <w:rPr>
          <w:rFonts w:ascii="Verdana" w:hAnsi="Verdana"/>
          <w:color w:val="000000"/>
          <w:lang w:val="en"/>
        </w:rPr>
        <w:br/>
        <w:t>    </w:t>
      </w:r>
      <w:hyperlink w:anchor="userinfo" w:history="1">
        <w:r>
          <w:rPr>
            <w:rStyle w:val="Hyperlink"/>
            <w:rFonts w:ascii="Verdana" w:hAnsi="Verdana"/>
            <w:b/>
            <w:bCs/>
            <w:lang w:val="en"/>
          </w:rPr>
          <w:t>2.3.</w:t>
        </w:r>
      </w:hyperlink>
      <w:r>
        <w:rPr>
          <w:rFonts w:ascii="Verdana" w:hAnsi="Verdana"/>
          <w:color w:val="000000"/>
          <w:lang w:val="en"/>
        </w:rPr>
        <w:t>  UserInfo Endpoint</w:t>
      </w:r>
      <w:r>
        <w:rPr>
          <w:rFonts w:ascii="Verdana" w:hAnsi="Verdana"/>
          <w:color w:val="000000"/>
          <w:lang w:val="en"/>
        </w:rPr>
        <w:br/>
        <w:t>        </w:t>
      </w:r>
      <w:hyperlink w:anchor="UserInfoRequest" w:history="1">
        <w:r>
          <w:rPr>
            <w:rStyle w:val="Hyperlink"/>
            <w:rFonts w:ascii="Verdana" w:hAnsi="Verdana"/>
            <w:b/>
            <w:bCs/>
            <w:lang w:val="en"/>
          </w:rPr>
          <w:t>2.3.1.</w:t>
        </w:r>
      </w:hyperlink>
      <w:r>
        <w:rPr>
          <w:rFonts w:ascii="Verdana" w:hAnsi="Verdana"/>
          <w:color w:val="000000"/>
          <w:lang w:val="en"/>
        </w:rPr>
        <w:t>  UserInfo Request</w:t>
      </w:r>
      <w:r>
        <w:rPr>
          <w:rFonts w:ascii="Verdana" w:hAnsi="Verdana"/>
          <w:color w:val="000000"/>
          <w:lang w:val="en"/>
        </w:rPr>
        <w:br/>
        <w:t>        </w:t>
      </w:r>
      <w:hyperlink w:anchor="UserInfoResponse" w:history="1">
        <w:r>
          <w:rPr>
            <w:rStyle w:val="Hyperlink"/>
            <w:rFonts w:ascii="Verdana" w:hAnsi="Verdana"/>
            <w:b/>
            <w:bCs/>
            <w:lang w:val="en"/>
          </w:rPr>
          <w:t>2.3.2.</w:t>
        </w:r>
      </w:hyperlink>
      <w:r>
        <w:rPr>
          <w:rFonts w:ascii="Verdana" w:hAnsi="Verdana"/>
          <w:color w:val="000000"/>
          <w:lang w:val="en"/>
        </w:rPr>
        <w:t>  UserInfo Response</w:t>
      </w:r>
      <w:r>
        <w:rPr>
          <w:rFonts w:ascii="Verdana" w:hAnsi="Verdana"/>
          <w:color w:val="000000"/>
          <w:lang w:val="en"/>
        </w:rPr>
        <w:br/>
        <w:t>        </w:t>
      </w:r>
      <w:hyperlink w:anchor="UserInfoError" w:history="1">
        <w:r>
          <w:rPr>
            <w:rStyle w:val="Hyperlink"/>
            <w:rFonts w:ascii="Verdana" w:hAnsi="Verdana"/>
            <w:b/>
            <w:bCs/>
            <w:lang w:val="en"/>
          </w:rPr>
          <w:t>2.3.3.</w:t>
        </w:r>
      </w:hyperlink>
      <w:r>
        <w:rPr>
          <w:rFonts w:ascii="Verdana" w:hAnsi="Verdana"/>
          <w:color w:val="000000"/>
          <w:lang w:val="en"/>
        </w:rPr>
        <w:t> </w:t>
      </w:r>
      <w:r>
        <w:rPr>
          <w:rFonts w:ascii="Verdana" w:hAnsi="Verdana"/>
          <w:color w:val="000000"/>
          <w:lang w:val="en"/>
        </w:rPr>
        <w:t xml:space="preserve"> UserInfo Error Response</w:t>
      </w:r>
      <w:r>
        <w:rPr>
          <w:rFonts w:ascii="Verdana" w:hAnsi="Verdana"/>
          <w:color w:val="000000"/>
          <w:lang w:val="en"/>
        </w:rPr>
        <w:br/>
        <w:t>    </w:t>
      </w:r>
      <w:hyperlink w:anchor="scopes" w:history="1">
        <w:r>
          <w:rPr>
            <w:rStyle w:val="Hyperlink"/>
            <w:rFonts w:ascii="Verdana" w:hAnsi="Verdana"/>
            <w:b/>
            <w:bCs/>
            <w:lang w:val="en"/>
          </w:rPr>
          <w:t>2.4.</w:t>
        </w:r>
      </w:hyperlink>
      <w:r>
        <w:rPr>
          <w:rFonts w:ascii="Verdana" w:hAnsi="Verdana"/>
          <w:color w:val="000000"/>
          <w:lang w:val="en"/>
        </w:rPr>
        <w:t>  Scope Values</w:t>
      </w:r>
      <w:r>
        <w:rPr>
          <w:rFonts w:ascii="Verdana" w:hAnsi="Verdana"/>
          <w:color w:val="000000"/>
          <w:lang w:val="en"/>
        </w:rPr>
        <w:br/>
        <w:t>    </w:t>
      </w:r>
      <w:hyperlink w:anchor="StandardClaims" w:history="1">
        <w:r>
          <w:rPr>
            <w:rStyle w:val="Hyperlink"/>
            <w:rFonts w:ascii="Verdana" w:hAnsi="Verdana"/>
            <w:b/>
            <w:bCs/>
            <w:lang w:val="en"/>
          </w:rPr>
          <w:t>2.5.</w:t>
        </w:r>
      </w:hyperlink>
      <w:r>
        <w:rPr>
          <w:rFonts w:ascii="Verdana" w:hAnsi="Verdana"/>
          <w:color w:val="000000"/>
          <w:lang w:val="en"/>
        </w:rPr>
        <w:t>  Standard Claims</w:t>
      </w:r>
      <w:r>
        <w:rPr>
          <w:rFonts w:ascii="Verdana" w:hAnsi="Verdana"/>
          <w:color w:val="000000"/>
          <w:lang w:val="en"/>
        </w:rPr>
        <w:br/>
        <w:t>        </w:t>
      </w:r>
      <w:hyperlink w:anchor="address_claim" w:history="1">
        <w:r>
          <w:rPr>
            <w:rStyle w:val="Hyperlink"/>
            <w:rFonts w:ascii="Verdana" w:hAnsi="Verdana"/>
            <w:b/>
            <w:bCs/>
            <w:lang w:val="en"/>
          </w:rPr>
          <w:t>2.5.1.</w:t>
        </w:r>
      </w:hyperlink>
      <w:r>
        <w:rPr>
          <w:rFonts w:ascii="Verdana" w:hAnsi="Verdana"/>
          <w:color w:val="000000"/>
          <w:lang w:val="en"/>
        </w:rPr>
        <w:t>  Address Claim</w:t>
      </w:r>
      <w:r>
        <w:rPr>
          <w:rFonts w:ascii="Verdana" w:hAnsi="Verdana"/>
          <w:color w:val="000000"/>
          <w:lang w:val="en"/>
        </w:rPr>
        <w:br/>
        <w:t>        </w:t>
      </w:r>
      <w:hyperlink w:anchor="ClaimsLanguagesAndScripts" w:history="1">
        <w:r>
          <w:rPr>
            <w:rStyle w:val="Hyperlink"/>
            <w:rFonts w:ascii="Verdana" w:hAnsi="Verdana"/>
            <w:b/>
            <w:bCs/>
            <w:lang w:val="en"/>
          </w:rPr>
          <w:t>2.5.2.</w:t>
        </w:r>
      </w:hyperlink>
      <w:r>
        <w:rPr>
          <w:rFonts w:ascii="Verdana" w:hAnsi="Verdana"/>
          <w:color w:val="000000"/>
          <w:lang w:val="en"/>
        </w:rPr>
        <w:t>  Claims Languages and Scripts</w:t>
      </w:r>
      <w:r>
        <w:rPr>
          <w:rFonts w:ascii="Verdana" w:hAnsi="Verdana"/>
          <w:color w:val="000000"/>
          <w:lang w:val="en"/>
        </w:rPr>
        <w:br/>
        <w:t>        </w:t>
      </w:r>
      <w:hyperlink w:anchor="claim.stability" w:history="1">
        <w:r>
          <w:rPr>
            <w:rStyle w:val="Hyperlink"/>
            <w:rFonts w:ascii="Verdana" w:hAnsi="Verdana"/>
            <w:b/>
            <w:bCs/>
            <w:lang w:val="en"/>
          </w:rPr>
          <w:t>2.5.3.</w:t>
        </w:r>
      </w:hyperlink>
      <w:r>
        <w:rPr>
          <w:rFonts w:ascii="Verdana" w:hAnsi="Verdana"/>
          <w:color w:val="000000"/>
          <w:lang w:val="en"/>
        </w:rPr>
        <w:t>  Claim Stability and Uniqueness</w:t>
      </w:r>
      <w:r>
        <w:rPr>
          <w:rFonts w:ascii="Verdana" w:hAnsi="Verdana"/>
          <w:color w:val="000000"/>
          <w:lang w:val="en"/>
        </w:rPr>
        <w:br/>
        <w:t>        </w:t>
      </w:r>
      <w:hyperlink w:anchor="AdditionalClaims" w:history="1">
        <w:r>
          <w:rPr>
            <w:rStyle w:val="Hyperlink"/>
            <w:rFonts w:ascii="Verdana" w:hAnsi="Verdana"/>
            <w:b/>
            <w:bCs/>
            <w:lang w:val="en"/>
          </w:rPr>
          <w:t>2.5.4.</w:t>
        </w:r>
      </w:hyperlink>
      <w:r>
        <w:rPr>
          <w:rFonts w:ascii="Verdana" w:hAnsi="Verdana"/>
          <w:color w:val="000000"/>
          <w:lang w:val="en"/>
        </w:rPr>
        <w:t>  Additional Claims</w:t>
      </w:r>
      <w:r>
        <w:rPr>
          <w:rFonts w:ascii="Verdana" w:hAnsi="Verdana"/>
          <w:color w:val="000000"/>
          <w:lang w:val="en"/>
        </w:rPr>
        <w:br/>
        <w:t>    </w:t>
      </w:r>
      <w:hyperlink w:anchor="ClaimsRequest" w:history="1">
        <w:r>
          <w:rPr>
            <w:rStyle w:val="Hyperlink"/>
            <w:rFonts w:ascii="Verdana" w:hAnsi="Verdana"/>
            <w:b/>
            <w:bCs/>
            <w:lang w:val="en"/>
          </w:rPr>
          <w:t>2.6.</w:t>
        </w:r>
      </w:hyperlink>
      <w:r>
        <w:rPr>
          <w:rFonts w:ascii="Verdana" w:hAnsi="Verdana"/>
          <w:color w:val="000000"/>
          <w:lang w:val="en"/>
        </w:rPr>
        <w:t>  Claims Re</w:t>
      </w:r>
      <w:r>
        <w:rPr>
          <w:rFonts w:ascii="Verdana" w:hAnsi="Verdana"/>
          <w:color w:val="000000"/>
          <w:lang w:val="en"/>
        </w:rPr>
        <w:t>quest</w:t>
      </w:r>
      <w:r>
        <w:rPr>
          <w:rFonts w:ascii="Verdana" w:hAnsi="Verdana"/>
          <w:color w:val="000000"/>
          <w:lang w:val="en"/>
        </w:rPr>
        <w:br/>
        <w:t>        </w:t>
      </w:r>
      <w:hyperlink w:anchor="IndividualClaimsRequests" w:history="1">
        <w:r>
          <w:rPr>
            <w:rStyle w:val="Hyperlink"/>
            <w:rFonts w:ascii="Verdana" w:hAnsi="Verdana"/>
            <w:b/>
            <w:bCs/>
            <w:lang w:val="en"/>
          </w:rPr>
          <w:t>2.6.1.</w:t>
        </w:r>
      </w:hyperlink>
      <w:r>
        <w:rPr>
          <w:rFonts w:ascii="Verdana" w:hAnsi="Verdana"/>
          <w:color w:val="000000"/>
          <w:lang w:val="en"/>
        </w:rPr>
        <w:t>  Individual Claims Requests</w:t>
      </w:r>
      <w:r>
        <w:rPr>
          <w:rFonts w:ascii="Verdana" w:hAnsi="Verdana"/>
          <w:color w:val="000000"/>
          <w:lang w:val="en"/>
        </w:rPr>
        <w:br/>
        <w:t>        </w:t>
      </w:r>
      <w:hyperlink w:anchor="IndividualClaimsLanguages" w:history="1">
        <w:r>
          <w:rPr>
            <w:rStyle w:val="Hyperlink"/>
            <w:rFonts w:ascii="Verdana" w:hAnsi="Verdana"/>
            <w:b/>
            <w:bCs/>
            <w:lang w:val="en"/>
          </w:rPr>
          <w:t>2.6.2.</w:t>
        </w:r>
      </w:hyperlink>
      <w:r>
        <w:rPr>
          <w:rFonts w:ascii="Verdana" w:hAnsi="Verdana"/>
          <w:color w:val="000000"/>
          <w:lang w:val="en"/>
        </w:rPr>
        <w:t>  Languages and Scripts for Individual Claims</w:t>
      </w:r>
      <w:r>
        <w:rPr>
          <w:rFonts w:ascii="Verdana" w:hAnsi="Verdana"/>
          <w:color w:val="000000"/>
          <w:lang w:val="en"/>
        </w:rPr>
        <w:br/>
        <w:t>    </w:t>
      </w:r>
      <w:hyperlink w:anchor="ClaimTypes" w:history="1">
        <w:r>
          <w:rPr>
            <w:rStyle w:val="Hyperlink"/>
            <w:rFonts w:ascii="Verdana" w:hAnsi="Verdana"/>
            <w:b/>
            <w:bCs/>
            <w:lang w:val="en"/>
          </w:rPr>
          <w:t>2.7.</w:t>
        </w:r>
      </w:hyperlink>
      <w:r>
        <w:rPr>
          <w:rFonts w:ascii="Verdana" w:hAnsi="Verdana"/>
          <w:color w:val="000000"/>
          <w:lang w:val="en"/>
        </w:rPr>
        <w:t>  Claim Typ</w:t>
      </w:r>
      <w:r>
        <w:rPr>
          <w:rFonts w:ascii="Verdana" w:hAnsi="Verdana"/>
          <w:color w:val="000000"/>
          <w:lang w:val="en"/>
        </w:rPr>
        <w:t>es</w:t>
      </w:r>
      <w:r>
        <w:rPr>
          <w:rFonts w:ascii="Verdana" w:hAnsi="Verdana"/>
          <w:color w:val="000000"/>
          <w:lang w:val="en"/>
        </w:rPr>
        <w:br/>
        <w:t>        </w:t>
      </w:r>
      <w:hyperlink w:anchor="NormalClaims" w:history="1">
        <w:r>
          <w:rPr>
            <w:rStyle w:val="Hyperlink"/>
            <w:rFonts w:ascii="Verdana" w:hAnsi="Verdana"/>
            <w:b/>
            <w:bCs/>
            <w:lang w:val="en"/>
          </w:rPr>
          <w:t>2.7.1.</w:t>
        </w:r>
      </w:hyperlink>
      <w:r>
        <w:rPr>
          <w:rFonts w:ascii="Verdana" w:hAnsi="Verdana"/>
          <w:color w:val="000000"/>
          <w:lang w:val="en"/>
        </w:rPr>
        <w:t>  Normal Claims</w:t>
      </w:r>
      <w:r>
        <w:rPr>
          <w:rFonts w:ascii="Verdana" w:hAnsi="Verdana"/>
          <w:color w:val="000000"/>
          <w:lang w:val="en"/>
        </w:rPr>
        <w:br/>
        <w:t>        </w:t>
      </w:r>
      <w:hyperlink w:anchor="AggregatedDistributedClaims" w:history="1">
        <w:r>
          <w:rPr>
            <w:rStyle w:val="Hyperlink"/>
            <w:rFonts w:ascii="Verdana" w:hAnsi="Verdana"/>
            <w:b/>
            <w:bCs/>
            <w:lang w:val="en"/>
          </w:rPr>
          <w:t>2.7.2.</w:t>
        </w:r>
      </w:hyperlink>
      <w:r>
        <w:rPr>
          <w:rFonts w:ascii="Verdana" w:hAnsi="Verdana"/>
          <w:color w:val="000000"/>
          <w:lang w:val="en"/>
        </w:rPr>
        <w:t>  Aggregated and Distributed Claims</w:t>
      </w:r>
      <w:r>
        <w:rPr>
          <w:rFonts w:ascii="Verdana" w:hAnsi="Verdana"/>
          <w:color w:val="000000"/>
          <w:lang w:val="en"/>
        </w:rPr>
        <w:br/>
        <w:t>            </w:t>
      </w:r>
      <w:hyperlink w:anchor="AggregatedExample" w:history="1">
        <w:r>
          <w:rPr>
            <w:rStyle w:val="Hyperlink"/>
            <w:rFonts w:ascii="Verdana" w:hAnsi="Verdana"/>
            <w:b/>
            <w:bCs/>
            <w:lang w:val="en"/>
          </w:rPr>
          <w:t>2.7.2.1.</w:t>
        </w:r>
      </w:hyperlink>
      <w:r>
        <w:rPr>
          <w:rFonts w:ascii="Verdana" w:hAnsi="Verdana"/>
          <w:color w:val="000000"/>
          <w:lang w:val="en"/>
        </w:rPr>
        <w:t>  Example of Aggregated Clai</w:t>
      </w:r>
      <w:r>
        <w:rPr>
          <w:rFonts w:ascii="Verdana" w:hAnsi="Verdana"/>
          <w:color w:val="000000"/>
          <w:lang w:val="en"/>
        </w:rPr>
        <w:t>ms</w:t>
      </w:r>
      <w:r>
        <w:rPr>
          <w:rFonts w:ascii="Verdana" w:hAnsi="Verdana"/>
          <w:color w:val="000000"/>
          <w:lang w:val="en"/>
        </w:rPr>
        <w:br/>
        <w:t>            </w:t>
      </w:r>
      <w:hyperlink w:anchor="DistributedExample" w:history="1">
        <w:r>
          <w:rPr>
            <w:rStyle w:val="Hyperlink"/>
            <w:rFonts w:ascii="Verdana" w:hAnsi="Verdana"/>
            <w:b/>
            <w:bCs/>
            <w:lang w:val="en"/>
          </w:rPr>
          <w:t>2.7.2.2.</w:t>
        </w:r>
      </w:hyperlink>
      <w:r>
        <w:rPr>
          <w:rFonts w:ascii="Verdana" w:hAnsi="Verdana"/>
          <w:color w:val="000000"/>
          <w:lang w:val="en"/>
        </w:rPr>
        <w:t>  Example of Distributed Claims</w:t>
      </w:r>
      <w:r>
        <w:rPr>
          <w:rFonts w:ascii="Verdana" w:hAnsi="Verdana"/>
          <w:color w:val="000000"/>
          <w:lang w:val="en"/>
        </w:rPr>
        <w:br/>
        <w:t>    </w:t>
      </w:r>
      <w:hyperlink w:anchor="idtype" w:history="1">
        <w:r>
          <w:rPr>
            <w:rStyle w:val="Hyperlink"/>
            <w:rFonts w:ascii="Verdana" w:hAnsi="Verdana"/>
            <w:b/>
            <w:bCs/>
            <w:lang w:val="en"/>
          </w:rPr>
          <w:t>2.8.</w:t>
        </w:r>
      </w:hyperlink>
      <w:r>
        <w:rPr>
          <w:rFonts w:ascii="Verdana" w:hAnsi="Verdana"/>
          <w:color w:val="000000"/>
          <w:lang w:val="en"/>
        </w:rPr>
        <w:t>  Subject Identifier Types</w:t>
      </w:r>
      <w:r>
        <w:rPr>
          <w:rFonts w:ascii="Verdana" w:hAnsi="Verdana"/>
          <w:color w:val="000000"/>
          <w:lang w:val="en"/>
        </w:rPr>
        <w:br/>
        <w:t>        </w:t>
      </w:r>
      <w:hyperlink w:anchor="idtype.pairwise.alg" w:history="1">
        <w:r>
          <w:rPr>
            <w:rStyle w:val="Hyperlink"/>
            <w:rFonts w:ascii="Verdana" w:hAnsi="Verdana"/>
            <w:b/>
            <w:bCs/>
            <w:lang w:val="en"/>
          </w:rPr>
          <w:t>2.8.1.</w:t>
        </w:r>
      </w:hyperlink>
      <w:r>
        <w:rPr>
          <w:rFonts w:ascii="Verdana" w:hAnsi="Verdana"/>
          <w:color w:val="000000"/>
          <w:lang w:val="en"/>
        </w:rPr>
        <w:t>  Pairwise Identifier Algorithm</w:t>
      </w:r>
      <w:r>
        <w:rPr>
          <w:rFonts w:ascii="Verdana" w:hAnsi="Verdana"/>
          <w:color w:val="000000"/>
          <w:lang w:val="en"/>
        </w:rPr>
        <w:br/>
        <w:t>    </w:t>
      </w:r>
      <w:hyperlink w:anchor="RequestObject" w:history="1">
        <w:r>
          <w:rPr>
            <w:rStyle w:val="Hyperlink"/>
            <w:rFonts w:ascii="Verdana" w:hAnsi="Verdana"/>
            <w:b/>
            <w:bCs/>
            <w:lang w:val="en"/>
          </w:rPr>
          <w:t>2.9.</w:t>
        </w:r>
      </w:hyperlink>
      <w:r>
        <w:rPr>
          <w:rFonts w:ascii="Verdana" w:hAnsi="Verdana"/>
          <w:color w:val="000000"/>
          <w:lang w:val="en"/>
        </w:rPr>
        <w:t>  Request Object</w:t>
      </w:r>
      <w:r>
        <w:rPr>
          <w:rFonts w:ascii="Verdana" w:hAnsi="Verdana"/>
          <w:color w:val="000000"/>
          <w:lang w:val="en"/>
        </w:rPr>
        <w:br/>
        <w:t>    </w:t>
      </w:r>
      <w:hyperlink w:anchor="RequestUriParameter" w:history="1">
        <w:r>
          <w:rPr>
            <w:rStyle w:val="Hyperlink"/>
            <w:rFonts w:ascii="Verdana" w:hAnsi="Verdana"/>
            <w:b/>
            <w:bCs/>
            <w:lang w:val="en"/>
          </w:rPr>
          <w:t>2.10.</w:t>
        </w:r>
      </w:hyperlink>
      <w:r>
        <w:rPr>
          <w:rFonts w:ascii="Verdana" w:hAnsi="Verdana"/>
          <w:color w:val="000000"/>
          <w:lang w:val="en"/>
        </w:rPr>
        <w:t>  Using the "request_uri" Parameter</w:t>
      </w:r>
      <w:r>
        <w:rPr>
          <w:rFonts w:ascii="Verdana" w:hAnsi="Verdana"/>
          <w:color w:val="000000"/>
          <w:lang w:val="en"/>
        </w:rPr>
        <w:br/>
        <w:t>        </w:t>
      </w:r>
      <w:hyperlink w:anchor="RequestUriRationale" w:history="1">
        <w:r>
          <w:rPr>
            <w:rStyle w:val="Hyperlink"/>
            <w:rFonts w:ascii="Verdana" w:hAnsi="Verdana"/>
            <w:b/>
            <w:bCs/>
            <w:lang w:val="en"/>
          </w:rPr>
          <w:t>2.10.1.</w:t>
        </w:r>
      </w:hyperlink>
      <w:r>
        <w:rPr>
          <w:rFonts w:ascii="Verdana" w:hAnsi="Verdana"/>
          <w:color w:val="000000"/>
          <w:lang w:val="en"/>
        </w:rPr>
        <w:t>  "request_uri" Rationale</w:t>
      </w:r>
      <w:r>
        <w:rPr>
          <w:rFonts w:ascii="Verdana" w:hAnsi="Verdana"/>
          <w:color w:val="000000"/>
          <w:lang w:val="en"/>
        </w:rPr>
        <w:br/>
      </w:r>
      <w:hyperlink w:anchor="sigenc" w:history="1">
        <w:r>
          <w:rPr>
            <w:rStyle w:val="Hyperlink"/>
            <w:rFonts w:ascii="Verdana" w:hAnsi="Verdana"/>
            <w:b/>
            <w:bCs/>
            <w:lang w:val="en"/>
          </w:rPr>
          <w:t>3.</w:t>
        </w:r>
      </w:hyperlink>
      <w:r>
        <w:rPr>
          <w:rFonts w:ascii="Verdana" w:hAnsi="Verdana"/>
          <w:color w:val="000000"/>
          <w:lang w:val="en"/>
        </w:rPr>
        <w:t>  Signatures and Encryption</w:t>
      </w:r>
      <w:r>
        <w:rPr>
          <w:rFonts w:ascii="Verdana" w:hAnsi="Verdana"/>
          <w:color w:val="000000"/>
          <w:lang w:val="en"/>
        </w:rPr>
        <w:br/>
        <w:t>    </w:t>
      </w:r>
      <w:hyperlink w:anchor="sigenc.alg" w:history="1">
        <w:r>
          <w:rPr>
            <w:rStyle w:val="Hyperlink"/>
            <w:rFonts w:ascii="Verdana" w:hAnsi="Verdana"/>
            <w:b/>
            <w:bCs/>
            <w:lang w:val="en"/>
          </w:rPr>
          <w:t>3.1.</w:t>
        </w:r>
      </w:hyperlink>
      <w:r>
        <w:rPr>
          <w:rFonts w:ascii="Verdana" w:hAnsi="Verdana"/>
          <w:color w:val="000000"/>
          <w:lang w:val="en"/>
        </w:rPr>
        <w:t>  Supported Algorithms</w:t>
      </w:r>
      <w:r>
        <w:rPr>
          <w:rFonts w:ascii="Verdana" w:hAnsi="Verdana"/>
          <w:color w:val="000000"/>
          <w:lang w:val="en"/>
        </w:rPr>
        <w:br/>
        <w:t>    </w:t>
      </w:r>
      <w:hyperlink w:anchor="sigenc.key" w:history="1">
        <w:r>
          <w:rPr>
            <w:rStyle w:val="Hyperlink"/>
            <w:rFonts w:ascii="Verdana" w:hAnsi="Verdana"/>
            <w:b/>
            <w:bCs/>
            <w:lang w:val="en"/>
          </w:rPr>
          <w:t>3.2.</w:t>
        </w:r>
      </w:hyperlink>
      <w:r>
        <w:rPr>
          <w:rFonts w:ascii="Verdana" w:hAnsi="Verdana"/>
          <w:color w:val="000000"/>
          <w:lang w:val="en"/>
        </w:rPr>
        <w:t>  Keys</w:t>
      </w:r>
      <w:r>
        <w:rPr>
          <w:rFonts w:ascii="Verdana" w:hAnsi="Verdana"/>
          <w:color w:val="000000"/>
          <w:lang w:val="en"/>
        </w:rPr>
        <w:br/>
        <w:t>    </w:t>
      </w:r>
      <w:hyperlink w:anchor="sigs" w:history="1">
        <w:r>
          <w:rPr>
            <w:rStyle w:val="Hyperlink"/>
            <w:rFonts w:ascii="Verdana" w:hAnsi="Verdana"/>
            <w:b/>
            <w:bCs/>
            <w:lang w:val="en"/>
          </w:rPr>
          <w:t>3.3.</w:t>
        </w:r>
      </w:hyperlink>
      <w:r>
        <w:rPr>
          <w:rFonts w:ascii="Verdana" w:hAnsi="Verdana"/>
          <w:color w:val="000000"/>
          <w:lang w:val="en"/>
        </w:rPr>
        <w:t>  Signing</w:t>
      </w:r>
      <w:r>
        <w:rPr>
          <w:rFonts w:ascii="Verdana" w:hAnsi="Verdana"/>
          <w:color w:val="000000"/>
          <w:lang w:val="en"/>
        </w:rPr>
        <w:br/>
        <w:t>        </w:t>
      </w:r>
      <w:hyperlink w:anchor="rotate.sig.keys" w:history="1">
        <w:r>
          <w:rPr>
            <w:rStyle w:val="Hyperlink"/>
            <w:rFonts w:ascii="Verdana" w:hAnsi="Verdana"/>
            <w:b/>
            <w:bCs/>
            <w:lang w:val="en"/>
          </w:rPr>
          <w:t>3.3.1.</w:t>
        </w:r>
      </w:hyperlink>
      <w:r>
        <w:rPr>
          <w:rFonts w:ascii="Verdana" w:hAnsi="Verdana"/>
          <w:color w:val="000000"/>
          <w:lang w:val="en"/>
        </w:rPr>
        <w:t>  Rotation of Asy</w:t>
      </w:r>
      <w:r>
        <w:rPr>
          <w:rFonts w:ascii="Verdana" w:hAnsi="Verdana"/>
          <w:color w:val="000000"/>
          <w:lang w:val="en"/>
        </w:rPr>
        <w:t>mmetric Signing Keys</w:t>
      </w:r>
      <w:r>
        <w:rPr>
          <w:rFonts w:ascii="Verdana" w:hAnsi="Verdana"/>
          <w:color w:val="000000"/>
          <w:lang w:val="en"/>
        </w:rPr>
        <w:br/>
        <w:t>    </w:t>
      </w:r>
      <w:hyperlink w:anchor="enc" w:history="1">
        <w:r>
          <w:rPr>
            <w:rStyle w:val="Hyperlink"/>
            <w:rFonts w:ascii="Verdana" w:hAnsi="Verdana"/>
            <w:b/>
            <w:bCs/>
            <w:lang w:val="en"/>
          </w:rPr>
          <w:t>3.4.</w:t>
        </w:r>
      </w:hyperlink>
      <w:r>
        <w:rPr>
          <w:rFonts w:ascii="Verdana" w:hAnsi="Verdana"/>
          <w:color w:val="000000"/>
          <w:lang w:val="en"/>
        </w:rPr>
        <w:t>  Encryption</w:t>
      </w:r>
      <w:r>
        <w:rPr>
          <w:rFonts w:ascii="Verdana" w:hAnsi="Verdana"/>
          <w:color w:val="000000"/>
          <w:lang w:val="en"/>
        </w:rPr>
        <w:br/>
        <w:t>        </w:t>
      </w:r>
      <w:hyperlink w:anchor="rotate.enc.keys" w:history="1">
        <w:r>
          <w:rPr>
            <w:rStyle w:val="Hyperlink"/>
            <w:rFonts w:ascii="Verdana" w:hAnsi="Verdana"/>
            <w:b/>
            <w:bCs/>
            <w:lang w:val="en"/>
          </w:rPr>
          <w:t>3.4.1.</w:t>
        </w:r>
      </w:hyperlink>
      <w:r>
        <w:rPr>
          <w:rFonts w:ascii="Verdana" w:hAnsi="Verdana"/>
          <w:color w:val="000000"/>
          <w:lang w:val="en"/>
        </w:rPr>
        <w:t>  Rotation of Asymmetric Encryption Keys</w:t>
      </w:r>
      <w:r>
        <w:rPr>
          <w:rFonts w:ascii="Verdana" w:hAnsi="Verdana"/>
          <w:color w:val="000000"/>
          <w:lang w:val="en"/>
        </w:rPr>
        <w:br/>
      </w:r>
      <w:hyperlink w:anchor="Validation" w:history="1">
        <w:r>
          <w:rPr>
            <w:rStyle w:val="Hyperlink"/>
            <w:rFonts w:ascii="Verdana" w:hAnsi="Verdana"/>
            <w:b/>
            <w:bCs/>
            <w:lang w:val="en"/>
          </w:rPr>
          <w:t>4.</w:t>
        </w:r>
      </w:hyperlink>
      <w:r>
        <w:rPr>
          <w:rFonts w:ascii="Verdana" w:hAnsi="Verdana"/>
          <w:color w:val="000000"/>
          <w:lang w:val="en"/>
        </w:rPr>
        <w:t>  Validation</w:t>
      </w:r>
      <w:r>
        <w:rPr>
          <w:rFonts w:ascii="Verdana" w:hAnsi="Verdana"/>
          <w:color w:val="000000"/>
          <w:lang w:val="en"/>
        </w:rPr>
        <w:br/>
        <w:t>    </w:t>
      </w:r>
      <w:hyperlink w:anchor="AuthorizationRequestValidation" w:history="1">
        <w:r>
          <w:rPr>
            <w:rStyle w:val="Hyperlink"/>
            <w:rFonts w:ascii="Verdana" w:hAnsi="Verdana"/>
            <w:b/>
            <w:bCs/>
            <w:lang w:val="en"/>
          </w:rPr>
          <w:t>4.1.</w:t>
        </w:r>
      </w:hyperlink>
      <w:r>
        <w:rPr>
          <w:rFonts w:ascii="Verdana" w:hAnsi="Verdana"/>
          <w:color w:val="000000"/>
          <w:lang w:val="en"/>
        </w:rPr>
        <w:t>  Authorization Request Validation</w:t>
      </w:r>
      <w:r>
        <w:rPr>
          <w:rFonts w:ascii="Verdana" w:hAnsi="Verdana"/>
          <w:color w:val="000000"/>
          <w:lang w:val="en"/>
        </w:rPr>
        <w:br/>
        <w:t>        </w:t>
      </w:r>
      <w:hyperlink w:anchor="EncryptedRequestObject" w:history="1">
        <w:r>
          <w:rPr>
            <w:rStyle w:val="Hyperlink"/>
            <w:rFonts w:ascii="Verdana" w:hAnsi="Verdana"/>
            <w:b/>
            <w:bCs/>
            <w:lang w:val="en"/>
          </w:rPr>
          <w:t>4.1.1.</w:t>
        </w:r>
      </w:hyperlink>
      <w:r>
        <w:rPr>
          <w:rFonts w:ascii="Verdana" w:hAnsi="Verdana"/>
          <w:color w:val="000000"/>
          <w:lang w:val="en"/>
        </w:rPr>
        <w:t>  Encrypted Request Object</w:t>
      </w:r>
      <w:r>
        <w:rPr>
          <w:rFonts w:ascii="Verdana" w:hAnsi="Verdana"/>
          <w:color w:val="000000"/>
          <w:lang w:val="en"/>
        </w:rPr>
        <w:br/>
        <w:t>        </w:t>
      </w:r>
      <w:hyperlink w:anchor="signed.req.obj.var" w:history="1">
        <w:r>
          <w:rPr>
            <w:rStyle w:val="Hyperlink"/>
            <w:rFonts w:ascii="Verdana" w:hAnsi="Verdana"/>
            <w:b/>
            <w:bCs/>
            <w:lang w:val="en"/>
          </w:rPr>
          <w:t>4.1.2.</w:t>
        </w:r>
      </w:hyperlink>
      <w:r>
        <w:rPr>
          <w:rFonts w:ascii="Verdana" w:hAnsi="Verdana"/>
          <w:color w:val="000000"/>
          <w:lang w:val="en"/>
        </w:rPr>
        <w:t>  Signed Request Object</w:t>
      </w:r>
      <w:r>
        <w:rPr>
          <w:rFonts w:ascii="Verdana" w:hAnsi="Verdana"/>
          <w:color w:val="000000"/>
          <w:lang w:val="en"/>
        </w:rPr>
        <w:br/>
        <w:t>        </w:t>
      </w:r>
      <w:hyperlink w:anchor="req.obj.veri" w:history="1">
        <w:r>
          <w:rPr>
            <w:rStyle w:val="Hyperlink"/>
            <w:rFonts w:ascii="Verdana" w:hAnsi="Verdana"/>
            <w:b/>
            <w:bCs/>
            <w:lang w:val="en"/>
          </w:rPr>
          <w:t>4.1.3.</w:t>
        </w:r>
      </w:hyperlink>
      <w:r>
        <w:rPr>
          <w:rFonts w:ascii="Verdana" w:hAnsi="Verdana"/>
          <w:color w:val="000000"/>
          <w:lang w:val="en"/>
        </w:rPr>
        <w:t>  Parameter Validation</w:t>
      </w:r>
      <w:r>
        <w:rPr>
          <w:rFonts w:ascii="Verdana" w:hAnsi="Verdana"/>
          <w:color w:val="000000"/>
          <w:lang w:val="en"/>
        </w:rPr>
        <w:br/>
        <w:t>    </w:t>
      </w:r>
      <w:hyperlink w:anchor="id.token.validation" w:history="1">
        <w:r>
          <w:rPr>
            <w:rStyle w:val="Hyperlink"/>
            <w:rFonts w:ascii="Verdana" w:hAnsi="Verdana"/>
            <w:b/>
            <w:bCs/>
            <w:lang w:val="en"/>
          </w:rPr>
          <w:t>4.2.</w:t>
        </w:r>
      </w:hyperlink>
      <w:r>
        <w:rPr>
          <w:rFonts w:ascii="Verdana" w:hAnsi="Verdana"/>
          <w:color w:val="000000"/>
          <w:lang w:val="en"/>
        </w:rPr>
        <w:t>  ID Token Validation</w:t>
      </w:r>
      <w:r>
        <w:rPr>
          <w:rFonts w:ascii="Verdana" w:hAnsi="Verdana"/>
          <w:color w:val="000000"/>
          <w:lang w:val="en"/>
        </w:rPr>
        <w:br/>
        <w:t>    </w:t>
      </w:r>
      <w:hyperlink w:anchor="UserInfoResponseValidation" w:history="1">
        <w:r>
          <w:rPr>
            <w:rStyle w:val="Hyperlink"/>
            <w:rFonts w:ascii="Verdana" w:hAnsi="Verdana"/>
            <w:b/>
            <w:bCs/>
            <w:lang w:val="en"/>
          </w:rPr>
          <w:t>4.3.</w:t>
        </w:r>
      </w:hyperlink>
      <w:r>
        <w:rPr>
          <w:rFonts w:ascii="Verdana" w:hAnsi="Verdana"/>
          <w:color w:val="000000"/>
          <w:lang w:val="en"/>
        </w:rPr>
        <w:t>  UserInfo Response Validation</w:t>
      </w:r>
      <w:r>
        <w:rPr>
          <w:rFonts w:ascii="Verdana" w:hAnsi="Verdana"/>
          <w:color w:val="000000"/>
          <w:lang w:val="en"/>
        </w:rPr>
        <w:br/>
        <w:t>    </w:t>
      </w:r>
      <w:hyperlink w:anchor="access.token.validation" w:history="1">
        <w:r>
          <w:rPr>
            <w:rStyle w:val="Hyperlink"/>
            <w:rFonts w:ascii="Verdana" w:hAnsi="Verdana"/>
            <w:b/>
            <w:bCs/>
            <w:lang w:val="en"/>
          </w:rPr>
          <w:t>4.4.</w:t>
        </w:r>
      </w:hyperlink>
      <w:r>
        <w:rPr>
          <w:rFonts w:ascii="Verdana" w:hAnsi="Verdana"/>
          <w:color w:val="000000"/>
          <w:lang w:val="en"/>
        </w:rPr>
        <w:t>  Access Tok</w:t>
      </w:r>
      <w:r>
        <w:rPr>
          <w:rFonts w:ascii="Verdana" w:hAnsi="Verdana"/>
          <w:color w:val="000000"/>
          <w:lang w:val="en"/>
        </w:rPr>
        <w:t>en Validation</w:t>
      </w:r>
      <w:r>
        <w:rPr>
          <w:rFonts w:ascii="Verdana" w:hAnsi="Verdana"/>
          <w:color w:val="000000"/>
          <w:lang w:val="en"/>
        </w:rPr>
        <w:br/>
        <w:t>    </w:t>
      </w:r>
      <w:hyperlink w:anchor="code.validation" w:history="1">
        <w:r>
          <w:rPr>
            <w:rStyle w:val="Hyperlink"/>
            <w:rFonts w:ascii="Verdana" w:hAnsi="Verdana"/>
            <w:b/>
            <w:bCs/>
            <w:lang w:val="en"/>
          </w:rPr>
          <w:t>4.5.</w:t>
        </w:r>
      </w:hyperlink>
      <w:r>
        <w:rPr>
          <w:rFonts w:ascii="Verdana" w:hAnsi="Verdana"/>
          <w:color w:val="000000"/>
          <w:lang w:val="en"/>
        </w:rPr>
        <w:t>  Code Validation</w:t>
      </w:r>
      <w:r>
        <w:rPr>
          <w:rFonts w:ascii="Verdana" w:hAnsi="Verdana"/>
          <w:color w:val="000000"/>
          <w:lang w:val="en"/>
        </w:rPr>
        <w:br/>
      </w:r>
      <w:hyperlink w:anchor="OfflineAccess" w:history="1">
        <w:r>
          <w:rPr>
            <w:rStyle w:val="Hyperlink"/>
            <w:rFonts w:ascii="Verdana" w:hAnsi="Verdana"/>
            <w:b/>
            <w:bCs/>
            <w:lang w:val="en"/>
          </w:rPr>
          <w:t>5.</w:t>
        </w:r>
      </w:hyperlink>
      <w:r>
        <w:rPr>
          <w:rFonts w:ascii="Verdana" w:hAnsi="Verdana"/>
          <w:color w:val="000000"/>
          <w:lang w:val="en"/>
        </w:rPr>
        <w:t>  Offline Access</w:t>
      </w:r>
      <w:r>
        <w:rPr>
          <w:rFonts w:ascii="Verdana" w:hAnsi="Verdana"/>
          <w:color w:val="000000"/>
          <w:lang w:val="en"/>
        </w:rPr>
        <w:br/>
      </w:r>
      <w:hyperlink w:anchor="self_issued" w:history="1">
        <w:r>
          <w:rPr>
            <w:rStyle w:val="Hyperlink"/>
            <w:rFonts w:ascii="Verdana" w:hAnsi="Verdana"/>
            <w:b/>
            <w:bCs/>
            <w:lang w:val="en"/>
          </w:rPr>
          <w:t>6.</w:t>
        </w:r>
      </w:hyperlink>
      <w:r>
        <w:rPr>
          <w:rFonts w:ascii="Verdana" w:hAnsi="Verdana"/>
          <w:color w:val="000000"/>
          <w:lang w:val="en"/>
        </w:rPr>
        <w:t>  Self-Issued OpenID Provider</w:t>
      </w:r>
      <w:r>
        <w:rPr>
          <w:rFonts w:ascii="Verdana" w:hAnsi="Verdana"/>
          <w:color w:val="000000"/>
          <w:lang w:val="en"/>
        </w:rPr>
        <w:br/>
        <w:t>    </w:t>
      </w:r>
      <w:hyperlink w:anchor="self_issued.discovery" w:history="1">
        <w:r>
          <w:rPr>
            <w:rStyle w:val="Hyperlink"/>
            <w:rFonts w:ascii="Verdana" w:hAnsi="Verdana"/>
            <w:b/>
            <w:bCs/>
            <w:lang w:val="en"/>
          </w:rPr>
          <w:t>6.1.</w:t>
        </w:r>
      </w:hyperlink>
      <w:r>
        <w:rPr>
          <w:rFonts w:ascii="Verdana" w:hAnsi="Verdana"/>
          <w:color w:val="000000"/>
          <w:lang w:val="en"/>
        </w:rPr>
        <w:t>  Sel</w:t>
      </w:r>
      <w:r>
        <w:rPr>
          <w:rFonts w:ascii="Verdana" w:hAnsi="Verdana"/>
          <w:color w:val="000000"/>
          <w:lang w:val="en"/>
        </w:rPr>
        <w:t>f-Issued OpenID Provider Discovery</w:t>
      </w:r>
      <w:r>
        <w:rPr>
          <w:rFonts w:ascii="Verdana" w:hAnsi="Verdana"/>
          <w:color w:val="000000"/>
          <w:lang w:val="en"/>
        </w:rPr>
        <w:br/>
        <w:t>    </w:t>
      </w:r>
      <w:hyperlink w:anchor="self_issued.registration" w:history="1">
        <w:r>
          <w:rPr>
            <w:rStyle w:val="Hyperlink"/>
            <w:rFonts w:ascii="Verdana" w:hAnsi="Verdana"/>
            <w:b/>
            <w:bCs/>
            <w:lang w:val="en"/>
          </w:rPr>
          <w:t>6.2.</w:t>
        </w:r>
      </w:hyperlink>
      <w:r>
        <w:rPr>
          <w:rFonts w:ascii="Verdana" w:hAnsi="Verdana"/>
          <w:color w:val="000000"/>
          <w:lang w:val="en"/>
        </w:rPr>
        <w:t>  Self-Issued OpenID Provider Registration</w:t>
      </w:r>
      <w:r>
        <w:rPr>
          <w:rFonts w:ascii="Verdana" w:hAnsi="Verdana"/>
          <w:color w:val="000000"/>
          <w:lang w:val="en"/>
        </w:rPr>
        <w:br/>
        <w:t>        </w:t>
      </w:r>
      <w:hyperlink w:anchor="SelfIssuedRegistrationRequest" w:history="1">
        <w:r>
          <w:rPr>
            <w:rStyle w:val="Hyperlink"/>
            <w:rFonts w:ascii="Verdana" w:hAnsi="Verdana"/>
            <w:b/>
            <w:bCs/>
            <w:lang w:val="en"/>
          </w:rPr>
          <w:t>6.2.1.</w:t>
        </w:r>
      </w:hyperlink>
      <w:r>
        <w:rPr>
          <w:rFonts w:ascii="Verdana" w:hAnsi="Verdana"/>
          <w:color w:val="000000"/>
          <w:lang w:val="en"/>
        </w:rPr>
        <w:t>  Providing Additional Registration Information</w:t>
      </w:r>
      <w:r>
        <w:rPr>
          <w:rFonts w:ascii="Verdana" w:hAnsi="Verdana"/>
          <w:color w:val="000000"/>
          <w:lang w:val="en"/>
        </w:rPr>
        <w:br/>
        <w:t>    </w:t>
      </w:r>
      <w:hyperlink w:anchor="self_issued.request" w:history="1">
        <w:r>
          <w:rPr>
            <w:rStyle w:val="Hyperlink"/>
            <w:rFonts w:ascii="Verdana" w:hAnsi="Verdana"/>
            <w:b/>
            <w:bCs/>
            <w:lang w:val="en"/>
          </w:rPr>
          <w:t>6.3.</w:t>
        </w:r>
      </w:hyperlink>
      <w:r>
        <w:rPr>
          <w:rFonts w:ascii="Verdana" w:hAnsi="Verdana"/>
          <w:color w:val="000000"/>
          <w:lang w:val="en"/>
        </w:rPr>
        <w:t>  Self-Issued OpenID Provider Request</w:t>
      </w:r>
      <w:r>
        <w:rPr>
          <w:rFonts w:ascii="Verdana" w:hAnsi="Verdana"/>
          <w:color w:val="000000"/>
          <w:lang w:val="en"/>
        </w:rPr>
        <w:br/>
        <w:t>    </w:t>
      </w:r>
      <w:hyperlink w:anchor="self_issued.response" w:history="1">
        <w:r>
          <w:rPr>
            <w:rStyle w:val="Hyperlink"/>
            <w:rFonts w:ascii="Verdana" w:hAnsi="Verdana"/>
            <w:b/>
            <w:bCs/>
            <w:lang w:val="en"/>
          </w:rPr>
          <w:t>6.4.</w:t>
        </w:r>
      </w:hyperlink>
      <w:r>
        <w:rPr>
          <w:rFonts w:ascii="Verdana" w:hAnsi="Verdana"/>
          <w:color w:val="000000"/>
          <w:lang w:val="en"/>
        </w:rPr>
        <w:t>  Self-Issued OpenID Provider Response</w:t>
      </w:r>
      <w:r>
        <w:rPr>
          <w:rFonts w:ascii="Verdana" w:hAnsi="Verdana"/>
          <w:color w:val="000000"/>
          <w:lang w:val="en"/>
        </w:rPr>
        <w:br/>
        <w:t>    </w:t>
      </w:r>
      <w:hyperlink w:anchor="self_issued.validation" w:history="1">
        <w:r>
          <w:rPr>
            <w:rStyle w:val="Hyperlink"/>
            <w:rFonts w:ascii="Verdana" w:hAnsi="Verdana"/>
            <w:b/>
            <w:bCs/>
            <w:lang w:val="en"/>
          </w:rPr>
          <w:t>6.5.</w:t>
        </w:r>
      </w:hyperlink>
      <w:r>
        <w:rPr>
          <w:rFonts w:ascii="Verdana" w:hAnsi="Verdana"/>
          <w:color w:val="000000"/>
          <w:lang w:val="en"/>
        </w:rPr>
        <w:t>  Self-Issued ID Token Validation</w:t>
      </w:r>
      <w:r>
        <w:rPr>
          <w:rFonts w:ascii="Verdana" w:hAnsi="Verdana"/>
          <w:color w:val="000000"/>
          <w:lang w:val="en"/>
        </w:rPr>
        <w:br/>
      </w:r>
      <w:hyperlink w:anchor="stringops" w:history="1">
        <w:r>
          <w:rPr>
            <w:rStyle w:val="Hyperlink"/>
            <w:rFonts w:ascii="Verdana" w:hAnsi="Verdana"/>
            <w:b/>
            <w:bCs/>
            <w:lang w:val="en"/>
          </w:rPr>
          <w:t>7.</w:t>
        </w:r>
      </w:hyperlink>
      <w:r>
        <w:rPr>
          <w:rFonts w:ascii="Verdana" w:hAnsi="Verdana"/>
          <w:color w:val="000000"/>
          <w:lang w:val="en"/>
        </w:rPr>
        <w:t>  String Operations</w:t>
      </w:r>
      <w:r>
        <w:rPr>
          <w:rFonts w:ascii="Verdana" w:hAnsi="Verdana"/>
          <w:color w:val="000000"/>
          <w:lang w:val="en"/>
        </w:rPr>
        <w:br/>
      </w:r>
      <w:hyperlink w:anchor="ImplementationConsiderations" w:history="1">
        <w:r>
          <w:rPr>
            <w:rStyle w:val="Hyperlink"/>
            <w:rFonts w:ascii="Verdana" w:hAnsi="Verdana"/>
            <w:b/>
            <w:bCs/>
            <w:lang w:val="en"/>
          </w:rPr>
          <w:t>8.</w:t>
        </w:r>
      </w:hyperlink>
      <w:r>
        <w:rPr>
          <w:rFonts w:ascii="Verdana" w:hAnsi="Verdana"/>
          <w:color w:val="000000"/>
          <w:lang w:val="en"/>
        </w:rPr>
        <w:t>  Implementation Considerations</w:t>
      </w:r>
      <w:r>
        <w:rPr>
          <w:rFonts w:ascii="Verdana" w:hAnsi="Verdana"/>
          <w:color w:val="000000"/>
          <w:lang w:val="en"/>
        </w:rPr>
        <w:br/>
        <w:t>    </w:t>
      </w:r>
      <w:hyperlink w:anchor="ServerMTI" w:history="1">
        <w:r>
          <w:rPr>
            <w:rStyle w:val="Hyperlink"/>
            <w:rFonts w:ascii="Verdana" w:hAnsi="Verdana"/>
            <w:b/>
            <w:bCs/>
            <w:lang w:val="en"/>
          </w:rPr>
          <w:t>8.1.</w:t>
        </w:r>
      </w:hyperlink>
      <w:r>
        <w:rPr>
          <w:rFonts w:ascii="Verdana" w:hAnsi="Verdana"/>
          <w:color w:val="000000"/>
          <w:lang w:val="en"/>
        </w:rPr>
        <w:t>  Mandatory to Implement Features for All OpenID Providers</w:t>
      </w:r>
      <w:r>
        <w:rPr>
          <w:rFonts w:ascii="Verdana" w:hAnsi="Verdana"/>
          <w:color w:val="000000"/>
          <w:lang w:val="en"/>
        </w:rPr>
        <w:br/>
        <w:t>    </w:t>
      </w:r>
      <w:hyperlink w:anchor="DynamicMTI" w:history="1">
        <w:r>
          <w:rPr>
            <w:rStyle w:val="Hyperlink"/>
            <w:rFonts w:ascii="Verdana" w:hAnsi="Verdana"/>
            <w:b/>
            <w:bCs/>
            <w:lang w:val="en"/>
          </w:rPr>
          <w:t>8.2.</w:t>
        </w:r>
      </w:hyperlink>
      <w:r>
        <w:rPr>
          <w:rFonts w:ascii="Verdana" w:hAnsi="Verdana"/>
          <w:color w:val="000000"/>
          <w:lang w:val="en"/>
        </w:rPr>
        <w:t>  Mandatory to Implement Features for Dynamic OpenID Providers</w:t>
      </w:r>
      <w:r>
        <w:rPr>
          <w:rFonts w:ascii="Verdana" w:hAnsi="Verdana"/>
          <w:color w:val="000000"/>
          <w:lang w:val="en"/>
        </w:rPr>
        <w:br/>
        <w:t>    </w:t>
      </w:r>
      <w:hyperlink w:anchor="related" w:history="1">
        <w:r>
          <w:rPr>
            <w:rStyle w:val="Hyperlink"/>
            <w:rFonts w:ascii="Verdana" w:hAnsi="Verdana"/>
            <w:b/>
            <w:bCs/>
            <w:lang w:val="en"/>
          </w:rPr>
          <w:t>8.3.</w:t>
        </w:r>
      </w:hyperlink>
      <w:r>
        <w:rPr>
          <w:rFonts w:ascii="Verdana" w:hAnsi="Verdana"/>
          <w:color w:val="000000"/>
          <w:lang w:val="en"/>
        </w:rPr>
        <w:t>  Related Specifications</w:t>
      </w:r>
      <w:r>
        <w:rPr>
          <w:rFonts w:ascii="Verdana" w:hAnsi="Verdana"/>
          <w:color w:val="000000"/>
          <w:lang w:val="en"/>
        </w:rPr>
        <w:br/>
      </w:r>
      <w:hyperlink w:anchor="security_considerations" w:history="1">
        <w:r>
          <w:rPr>
            <w:rStyle w:val="Hyperlink"/>
            <w:rFonts w:ascii="Verdana" w:hAnsi="Verdana"/>
            <w:b/>
            <w:bCs/>
            <w:lang w:val="en"/>
          </w:rPr>
          <w:t>9.</w:t>
        </w:r>
      </w:hyperlink>
      <w:r>
        <w:rPr>
          <w:rFonts w:ascii="Verdana" w:hAnsi="Verdana"/>
          <w:color w:val="000000"/>
          <w:lang w:val="en"/>
        </w:rPr>
        <w:t>  Security Considerations</w:t>
      </w:r>
      <w:r>
        <w:rPr>
          <w:rFonts w:ascii="Verdana" w:hAnsi="Verdana"/>
          <w:color w:val="000000"/>
          <w:lang w:val="en"/>
        </w:rPr>
        <w:br/>
        <w:t>    </w:t>
      </w:r>
      <w:hyperlink w:anchor="request_disclosure" w:history="1">
        <w:r>
          <w:rPr>
            <w:rStyle w:val="Hyperlink"/>
            <w:rFonts w:ascii="Verdana" w:hAnsi="Verdana"/>
            <w:b/>
            <w:bCs/>
            <w:lang w:val="en"/>
          </w:rPr>
          <w:t>9.1.</w:t>
        </w:r>
      </w:hyperlink>
      <w:r>
        <w:rPr>
          <w:rFonts w:ascii="Verdana" w:hAnsi="Verdana"/>
          <w:color w:val="000000"/>
          <w:lang w:val="en"/>
        </w:rPr>
        <w:t>  Request Disclosure</w:t>
      </w:r>
      <w:r>
        <w:rPr>
          <w:rFonts w:ascii="Verdana" w:hAnsi="Verdana"/>
          <w:color w:val="000000"/>
          <w:lang w:val="en"/>
        </w:rPr>
        <w:br/>
        <w:t>    </w:t>
      </w:r>
      <w:hyperlink w:anchor="server_masquerading" w:history="1">
        <w:r>
          <w:rPr>
            <w:rStyle w:val="Hyperlink"/>
            <w:rFonts w:ascii="Verdana" w:hAnsi="Verdana"/>
            <w:b/>
            <w:bCs/>
            <w:lang w:val="en"/>
          </w:rPr>
          <w:t>9.2.</w:t>
        </w:r>
      </w:hyperlink>
      <w:r>
        <w:rPr>
          <w:rFonts w:ascii="Verdana" w:hAnsi="Verdana"/>
          <w:color w:val="000000"/>
          <w:lang w:val="en"/>
        </w:rPr>
        <w:t>  Server Masquerading</w:t>
      </w:r>
      <w:r>
        <w:rPr>
          <w:rFonts w:ascii="Verdana" w:hAnsi="Verdana"/>
          <w:color w:val="000000"/>
          <w:lang w:val="en"/>
        </w:rPr>
        <w:br/>
        <w:t>    </w:t>
      </w:r>
      <w:hyperlink w:anchor="token_manufacture" w:history="1">
        <w:r>
          <w:rPr>
            <w:rStyle w:val="Hyperlink"/>
            <w:rFonts w:ascii="Verdana" w:hAnsi="Verdana"/>
            <w:b/>
            <w:bCs/>
            <w:lang w:val="en"/>
          </w:rPr>
          <w:t>9.3.</w:t>
        </w:r>
      </w:hyperlink>
      <w:r>
        <w:rPr>
          <w:rFonts w:ascii="Verdana" w:hAnsi="Verdana"/>
          <w:color w:val="000000"/>
          <w:lang w:val="en"/>
        </w:rPr>
        <w:t>  Token Manufacture/Modification</w:t>
      </w:r>
      <w:r>
        <w:rPr>
          <w:rFonts w:ascii="Verdana" w:hAnsi="Verdana"/>
          <w:color w:val="000000"/>
          <w:lang w:val="en"/>
        </w:rPr>
        <w:br/>
        <w:t>    </w:t>
      </w:r>
      <w:hyperlink w:anchor="response_disclosure" w:history="1">
        <w:r>
          <w:rPr>
            <w:rStyle w:val="Hyperlink"/>
            <w:rFonts w:ascii="Verdana" w:hAnsi="Verdana"/>
            <w:b/>
            <w:bCs/>
            <w:lang w:val="en"/>
          </w:rPr>
          <w:t>9.4.</w:t>
        </w:r>
      </w:hyperlink>
      <w:r>
        <w:rPr>
          <w:rFonts w:ascii="Verdana" w:hAnsi="Verdana"/>
          <w:color w:val="000000"/>
          <w:lang w:val="en"/>
        </w:rPr>
        <w:t>  Server Response Disclosure</w:t>
      </w:r>
      <w:r>
        <w:rPr>
          <w:rFonts w:ascii="Verdana" w:hAnsi="Verdana"/>
          <w:color w:val="000000"/>
          <w:lang w:val="en"/>
        </w:rPr>
        <w:br/>
        <w:t>    </w:t>
      </w:r>
      <w:hyperlink w:anchor="server_response_repudiation" w:history="1">
        <w:r>
          <w:rPr>
            <w:rStyle w:val="Hyperlink"/>
            <w:rFonts w:ascii="Verdana" w:hAnsi="Verdana"/>
            <w:b/>
            <w:bCs/>
            <w:lang w:val="en"/>
          </w:rPr>
          <w:t>9.5.</w:t>
        </w:r>
      </w:hyperlink>
      <w:r>
        <w:rPr>
          <w:rFonts w:ascii="Verdana" w:hAnsi="Verdana"/>
          <w:color w:val="000000"/>
          <w:lang w:val="en"/>
        </w:rPr>
        <w:t>  Server Response Repudiation</w:t>
      </w:r>
      <w:r>
        <w:rPr>
          <w:rFonts w:ascii="Verdana" w:hAnsi="Verdana"/>
          <w:color w:val="000000"/>
          <w:lang w:val="en"/>
        </w:rPr>
        <w:br/>
        <w:t>    </w:t>
      </w:r>
      <w:hyperlink w:anchor="request_repudation" w:history="1">
        <w:r>
          <w:rPr>
            <w:rStyle w:val="Hyperlink"/>
            <w:rFonts w:ascii="Verdana" w:hAnsi="Verdana"/>
            <w:b/>
            <w:bCs/>
            <w:lang w:val="en"/>
          </w:rPr>
          <w:t>9.6.</w:t>
        </w:r>
      </w:hyperlink>
      <w:r>
        <w:rPr>
          <w:rFonts w:ascii="Verdana" w:hAnsi="Verdana"/>
          <w:color w:val="000000"/>
          <w:lang w:val="en"/>
        </w:rPr>
        <w:t>  Request Repudiation</w:t>
      </w:r>
      <w:r>
        <w:rPr>
          <w:rFonts w:ascii="Verdana" w:hAnsi="Verdana"/>
          <w:color w:val="000000"/>
          <w:lang w:val="en"/>
        </w:rPr>
        <w:br/>
        <w:t>    </w:t>
      </w:r>
      <w:hyperlink w:anchor="access_token_redirect" w:history="1">
        <w:r>
          <w:rPr>
            <w:rStyle w:val="Hyperlink"/>
            <w:rFonts w:ascii="Verdana" w:hAnsi="Verdana"/>
            <w:b/>
            <w:bCs/>
            <w:lang w:val="en"/>
          </w:rPr>
          <w:t>9.7.</w:t>
        </w:r>
      </w:hyperlink>
      <w:r>
        <w:rPr>
          <w:rFonts w:ascii="Verdana" w:hAnsi="Verdana"/>
          <w:color w:val="000000"/>
          <w:lang w:val="en"/>
        </w:rPr>
        <w:t>  A</w:t>
      </w:r>
      <w:r>
        <w:rPr>
          <w:rFonts w:ascii="Verdana" w:hAnsi="Verdana"/>
          <w:color w:val="000000"/>
          <w:lang w:val="en"/>
        </w:rPr>
        <w:t>ccess Token Redirect</w:t>
      </w:r>
      <w:r>
        <w:rPr>
          <w:rFonts w:ascii="Verdana" w:hAnsi="Verdana"/>
          <w:color w:val="000000"/>
          <w:lang w:val="en"/>
        </w:rPr>
        <w:br/>
        <w:t>    </w:t>
      </w:r>
      <w:hyperlink w:anchor="token_reuse" w:history="1">
        <w:r>
          <w:rPr>
            <w:rStyle w:val="Hyperlink"/>
            <w:rFonts w:ascii="Verdana" w:hAnsi="Verdana"/>
            <w:b/>
            <w:bCs/>
            <w:lang w:val="en"/>
          </w:rPr>
          <w:t>9.8.</w:t>
        </w:r>
      </w:hyperlink>
      <w:r>
        <w:rPr>
          <w:rFonts w:ascii="Verdana" w:hAnsi="Verdana"/>
          <w:color w:val="000000"/>
          <w:lang w:val="en"/>
        </w:rPr>
        <w:t>  Token Reuse</w:t>
      </w:r>
      <w:r>
        <w:rPr>
          <w:rFonts w:ascii="Verdana" w:hAnsi="Verdana"/>
          <w:color w:val="000000"/>
          <w:lang w:val="en"/>
        </w:rPr>
        <w:br/>
        <w:t>    </w:t>
      </w:r>
      <w:hyperlink w:anchor="auth_code_capture" w:history="1">
        <w:r>
          <w:rPr>
            <w:rStyle w:val="Hyperlink"/>
            <w:rFonts w:ascii="Verdana" w:hAnsi="Verdana"/>
            <w:b/>
            <w:bCs/>
            <w:lang w:val="en"/>
          </w:rPr>
          <w:t>9.9.</w:t>
        </w:r>
      </w:hyperlink>
      <w:r>
        <w:rPr>
          <w:rFonts w:ascii="Verdana" w:hAnsi="Verdana"/>
          <w:color w:val="000000"/>
          <w:lang w:val="en"/>
        </w:rPr>
        <w:t>  Eavesdropping or Leaking Authorization Codes (Secondary Authenticator Capture)</w:t>
      </w:r>
      <w:r>
        <w:rPr>
          <w:rFonts w:ascii="Verdana" w:hAnsi="Verdana"/>
          <w:color w:val="000000"/>
          <w:lang w:val="en"/>
        </w:rPr>
        <w:br/>
        <w:t>    </w:t>
      </w:r>
      <w:hyperlink w:anchor="token_substitution" w:history="1">
        <w:r>
          <w:rPr>
            <w:rStyle w:val="Hyperlink"/>
            <w:rFonts w:ascii="Verdana" w:hAnsi="Verdana"/>
            <w:b/>
            <w:bCs/>
            <w:lang w:val="en"/>
          </w:rPr>
          <w:t>9.10.</w:t>
        </w:r>
      </w:hyperlink>
      <w:r>
        <w:rPr>
          <w:rFonts w:ascii="Verdana" w:hAnsi="Verdana"/>
          <w:color w:val="000000"/>
          <w:lang w:val="en"/>
        </w:rPr>
        <w:t>  Token Substitution</w:t>
      </w:r>
      <w:r>
        <w:rPr>
          <w:rFonts w:ascii="Verdana" w:hAnsi="Verdana"/>
          <w:color w:val="000000"/>
          <w:lang w:val="en"/>
        </w:rPr>
        <w:br/>
        <w:t>    </w:t>
      </w:r>
      <w:hyperlink w:anchor="TimingAttack" w:history="1">
        <w:r>
          <w:rPr>
            <w:rStyle w:val="Hyperlink"/>
            <w:rFonts w:ascii="Verdana" w:hAnsi="Verdana"/>
            <w:b/>
            <w:bCs/>
            <w:lang w:val="en"/>
          </w:rPr>
          <w:t>9.11.</w:t>
        </w:r>
      </w:hyperlink>
      <w:r>
        <w:rPr>
          <w:rFonts w:ascii="Verdana" w:hAnsi="Verdana"/>
          <w:color w:val="000000"/>
          <w:lang w:val="en"/>
        </w:rPr>
        <w:t>  Timing Attack</w:t>
      </w:r>
      <w:r>
        <w:rPr>
          <w:rFonts w:ascii="Verdana" w:hAnsi="Verdana"/>
          <w:color w:val="000000"/>
          <w:lang w:val="en"/>
        </w:rPr>
        <w:br/>
        <w:t>    </w:t>
      </w:r>
      <w:hyperlink w:anchor="OtherCryptoAttacks" w:history="1">
        <w:r>
          <w:rPr>
            <w:rStyle w:val="Hyperlink"/>
            <w:rFonts w:ascii="Verdana" w:hAnsi="Verdana"/>
            <w:b/>
            <w:bCs/>
            <w:lang w:val="en"/>
          </w:rPr>
          <w:t>9.12.</w:t>
        </w:r>
      </w:hyperlink>
      <w:r>
        <w:rPr>
          <w:rFonts w:ascii="Verdana" w:hAnsi="Verdana"/>
          <w:color w:val="000000"/>
          <w:lang w:val="en"/>
        </w:rPr>
        <w:t>  Other Crypto Related Attacks</w:t>
      </w:r>
      <w:r>
        <w:rPr>
          <w:rFonts w:ascii="Verdana" w:hAnsi="Verdana"/>
          <w:color w:val="000000"/>
          <w:lang w:val="en"/>
        </w:rPr>
        <w:br/>
        <w:t>    </w:t>
      </w:r>
      <w:hyperlink w:anchor="signing_order" w:history="1">
        <w:r>
          <w:rPr>
            <w:rStyle w:val="Hyperlink"/>
            <w:rFonts w:ascii="Verdana" w:hAnsi="Verdana"/>
            <w:b/>
            <w:bCs/>
            <w:lang w:val="en"/>
          </w:rPr>
          <w:t>9.13.</w:t>
        </w:r>
      </w:hyperlink>
      <w:r>
        <w:rPr>
          <w:rFonts w:ascii="Verdana" w:hAnsi="Verdana"/>
          <w:color w:val="000000"/>
          <w:lang w:val="en"/>
        </w:rPr>
        <w:t>  Signing and Encryption Order</w:t>
      </w:r>
      <w:r>
        <w:rPr>
          <w:rFonts w:ascii="Verdana" w:hAnsi="Verdana"/>
          <w:color w:val="000000"/>
          <w:lang w:val="en"/>
        </w:rPr>
        <w:br/>
        <w:t>    </w:t>
      </w:r>
      <w:hyperlink w:anchor="issuer_identifier" w:history="1">
        <w:r>
          <w:rPr>
            <w:rStyle w:val="Hyperlink"/>
            <w:rFonts w:ascii="Verdana" w:hAnsi="Verdana"/>
            <w:b/>
            <w:bCs/>
            <w:lang w:val="en"/>
          </w:rPr>
          <w:t>9.14.</w:t>
        </w:r>
      </w:hyperlink>
      <w:r>
        <w:rPr>
          <w:rFonts w:ascii="Verdana" w:hAnsi="Verdana"/>
          <w:color w:val="000000"/>
          <w:lang w:val="en"/>
        </w:rPr>
        <w:t>  Issuer Identifier</w:t>
      </w:r>
      <w:r>
        <w:rPr>
          <w:rFonts w:ascii="Verdana" w:hAnsi="Verdana"/>
          <w:color w:val="000000"/>
          <w:lang w:val="en"/>
        </w:rPr>
        <w:br/>
        <w:t>    </w:t>
      </w:r>
      <w:hyperlink w:anchor="TLS_requirements" w:history="1">
        <w:r>
          <w:rPr>
            <w:rStyle w:val="Hyperlink"/>
            <w:rFonts w:ascii="Verdana" w:hAnsi="Verdana"/>
            <w:b/>
            <w:bCs/>
            <w:lang w:val="en"/>
          </w:rPr>
          <w:t>9.15.</w:t>
        </w:r>
      </w:hyperlink>
      <w:r>
        <w:rPr>
          <w:rFonts w:ascii="Verdana" w:hAnsi="Verdana"/>
          <w:color w:val="000000"/>
          <w:lang w:val="en"/>
        </w:rPr>
        <w:t>  TLS Requirements</w:t>
      </w:r>
      <w:r>
        <w:rPr>
          <w:rFonts w:ascii="Verdana" w:hAnsi="Verdana"/>
          <w:color w:val="000000"/>
          <w:lang w:val="en"/>
        </w:rPr>
        <w:br/>
        <w:t>    </w:t>
      </w:r>
      <w:hyperlink w:anchor="token_lifetime" w:history="1">
        <w:r>
          <w:rPr>
            <w:rStyle w:val="Hyperlink"/>
            <w:rFonts w:ascii="Verdana" w:hAnsi="Verdana"/>
            <w:b/>
            <w:bCs/>
            <w:lang w:val="en"/>
          </w:rPr>
          <w:t>9.16.</w:t>
        </w:r>
      </w:hyperlink>
      <w:r>
        <w:rPr>
          <w:rFonts w:ascii="Verdana" w:hAnsi="Verdana"/>
          <w:color w:val="000000"/>
          <w:lang w:val="en"/>
        </w:rPr>
        <w:t>  Lifetimes of Access Tokens and Refresh Tokens</w:t>
      </w:r>
      <w:r>
        <w:rPr>
          <w:rFonts w:ascii="Verdana" w:hAnsi="Verdana"/>
          <w:color w:val="000000"/>
          <w:lang w:val="en"/>
        </w:rPr>
        <w:br/>
        <w:t>    </w:t>
      </w:r>
      <w:hyperlink w:anchor="SymmetricKeyEntropy" w:history="1">
        <w:r>
          <w:rPr>
            <w:rStyle w:val="Hyperlink"/>
            <w:rFonts w:ascii="Verdana" w:hAnsi="Verdana"/>
            <w:b/>
            <w:bCs/>
            <w:lang w:val="en"/>
          </w:rPr>
          <w:t>9.17.</w:t>
        </w:r>
      </w:hyperlink>
      <w:r>
        <w:rPr>
          <w:rFonts w:ascii="Verdana" w:hAnsi="Verdana"/>
          <w:color w:val="000000"/>
          <w:lang w:val="en"/>
        </w:rPr>
        <w:t>  Symmetric Key Entropy</w:t>
      </w:r>
      <w:r>
        <w:rPr>
          <w:rFonts w:ascii="Verdana" w:hAnsi="Verdana"/>
          <w:color w:val="000000"/>
          <w:lang w:val="en"/>
        </w:rPr>
        <w:br/>
        <w:t>    </w:t>
      </w:r>
      <w:hyperlink w:anchor="NeedForSignedRequests" w:history="1">
        <w:r>
          <w:rPr>
            <w:rStyle w:val="Hyperlink"/>
            <w:rFonts w:ascii="Verdana" w:hAnsi="Verdana"/>
            <w:b/>
            <w:bCs/>
            <w:lang w:val="en"/>
          </w:rPr>
          <w:t>9.18.</w:t>
        </w:r>
      </w:hyperlink>
      <w:r>
        <w:rPr>
          <w:rFonts w:ascii="Verdana" w:hAnsi="Verdana"/>
          <w:color w:val="000000"/>
          <w:lang w:val="en"/>
        </w:rPr>
        <w:t>  Need for Signed Requests</w:t>
      </w:r>
      <w:r>
        <w:rPr>
          <w:rFonts w:ascii="Verdana" w:hAnsi="Verdana"/>
          <w:color w:val="000000"/>
          <w:lang w:val="en"/>
        </w:rPr>
        <w:br/>
        <w:t>    </w:t>
      </w:r>
      <w:hyperlink w:anchor="NeedForEncryptedRequests" w:history="1">
        <w:r>
          <w:rPr>
            <w:rStyle w:val="Hyperlink"/>
            <w:rFonts w:ascii="Verdana" w:hAnsi="Verdana"/>
            <w:b/>
            <w:bCs/>
            <w:lang w:val="en"/>
          </w:rPr>
          <w:t>9.19.</w:t>
        </w:r>
      </w:hyperlink>
      <w:r>
        <w:rPr>
          <w:rFonts w:ascii="Verdana" w:hAnsi="Verdana"/>
          <w:color w:val="000000"/>
          <w:lang w:val="en"/>
        </w:rPr>
        <w:t>  Need for Encrypted Requests</w:t>
      </w:r>
      <w:r>
        <w:rPr>
          <w:rFonts w:ascii="Verdana" w:hAnsi="Verdana"/>
          <w:color w:val="000000"/>
          <w:lang w:val="en"/>
        </w:rPr>
        <w:br/>
      </w:r>
      <w:hyperlink w:anchor="privacy_considerations" w:history="1">
        <w:r>
          <w:rPr>
            <w:rStyle w:val="Hyperlink"/>
            <w:rFonts w:ascii="Verdana" w:hAnsi="Verdana"/>
            <w:b/>
            <w:bCs/>
            <w:lang w:val="en"/>
          </w:rPr>
          <w:t>10.</w:t>
        </w:r>
      </w:hyperlink>
      <w:r>
        <w:rPr>
          <w:rFonts w:ascii="Verdana" w:hAnsi="Verdana"/>
          <w:color w:val="000000"/>
          <w:lang w:val="en"/>
        </w:rPr>
        <w:t>  Privacy C</w:t>
      </w:r>
      <w:r>
        <w:rPr>
          <w:rFonts w:ascii="Verdana" w:hAnsi="Verdana"/>
          <w:color w:val="000000"/>
          <w:lang w:val="en"/>
        </w:rPr>
        <w:t>onsiderations</w:t>
      </w:r>
      <w:r>
        <w:rPr>
          <w:rFonts w:ascii="Verdana" w:hAnsi="Verdana"/>
          <w:color w:val="000000"/>
          <w:lang w:val="en"/>
        </w:rPr>
        <w:br/>
        <w:t>    </w:t>
      </w:r>
      <w:hyperlink w:anchor="PII" w:history="1">
        <w:r>
          <w:rPr>
            <w:rStyle w:val="Hyperlink"/>
            <w:rFonts w:ascii="Verdana" w:hAnsi="Verdana"/>
            <w:b/>
            <w:bCs/>
            <w:lang w:val="en"/>
          </w:rPr>
          <w:t>10.1.</w:t>
        </w:r>
      </w:hyperlink>
      <w:r>
        <w:rPr>
          <w:rFonts w:ascii="Verdana" w:hAnsi="Verdana"/>
          <w:color w:val="000000"/>
          <w:lang w:val="en"/>
        </w:rPr>
        <w:t>  Personally Identifiable Information</w:t>
      </w:r>
      <w:r>
        <w:rPr>
          <w:rFonts w:ascii="Verdana" w:hAnsi="Verdana"/>
          <w:color w:val="000000"/>
          <w:lang w:val="en"/>
        </w:rPr>
        <w:br/>
        <w:t>    </w:t>
      </w:r>
      <w:hyperlink w:anchor="AccessMonitoring" w:history="1">
        <w:r>
          <w:rPr>
            <w:rStyle w:val="Hyperlink"/>
            <w:rFonts w:ascii="Verdana" w:hAnsi="Verdana"/>
            <w:b/>
            <w:bCs/>
            <w:lang w:val="en"/>
          </w:rPr>
          <w:t>10.2.</w:t>
        </w:r>
      </w:hyperlink>
      <w:r>
        <w:rPr>
          <w:rFonts w:ascii="Verdana" w:hAnsi="Verdana"/>
          <w:color w:val="000000"/>
          <w:lang w:val="en"/>
        </w:rPr>
        <w:t>  Data Access Monitoring</w:t>
      </w:r>
      <w:r>
        <w:rPr>
          <w:rFonts w:ascii="Verdana" w:hAnsi="Verdana"/>
          <w:color w:val="000000"/>
          <w:lang w:val="en"/>
        </w:rPr>
        <w:br/>
        <w:t>    </w:t>
      </w:r>
      <w:hyperlink w:anchor="Correlation" w:history="1">
        <w:r>
          <w:rPr>
            <w:rStyle w:val="Hyperlink"/>
            <w:rFonts w:ascii="Verdana" w:hAnsi="Verdana"/>
            <w:b/>
            <w:bCs/>
            <w:lang w:val="en"/>
          </w:rPr>
          <w:t>10.3.</w:t>
        </w:r>
      </w:hyperlink>
      <w:r>
        <w:rPr>
          <w:rFonts w:ascii="Verdana" w:hAnsi="Verdana"/>
          <w:color w:val="000000"/>
          <w:lang w:val="en"/>
        </w:rPr>
        <w:t>  Correlation</w:t>
      </w:r>
      <w:r>
        <w:rPr>
          <w:rFonts w:ascii="Verdana" w:hAnsi="Verdana"/>
          <w:color w:val="000000"/>
          <w:lang w:val="en"/>
        </w:rPr>
        <w:br/>
        <w:t>    </w:t>
      </w:r>
      <w:hyperlink w:anchor="OfflineAccessPrivacy" w:history="1">
        <w:r>
          <w:rPr>
            <w:rStyle w:val="Hyperlink"/>
            <w:rFonts w:ascii="Verdana" w:hAnsi="Verdana"/>
            <w:b/>
            <w:bCs/>
            <w:lang w:val="en"/>
          </w:rPr>
          <w:t>10.4.</w:t>
        </w:r>
      </w:hyperlink>
      <w:r>
        <w:rPr>
          <w:rFonts w:ascii="Verdana" w:hAnsi="Verdana"/>
          <w:color w:val="000000"/>
          <w:lang w:val="en"/>
        </w:rPr>
        <w:t>  Offline Access</w:t>
      </w:r>
      <w:r>
        <w:rPr>
          <w:rFonts w:ascii="Verdana" w:hAnsi="Verdana"/>
          <w:color w:val="000000"/>
          <w:lang w:val="en"/>
        </w:rPr>
        <w:br/>
      </w:r>
      <w:hyperlink w:anchor="IANA" w:history="1">
        <w:r>
          <w:rPr>
            <w:rStyle w:val="Hyperlink"/>
            <w:rFonts w:ascii="Verdana" w:hAnsi="Verdana"/>
            <w:b/>
            <w:bCs/>
            <w:lang w:val="en"/>
          </w:rPr>
          <w:t>11.</w:t>
        </w:r>
      </w:hyperlink>
      <w:r>
        <w:rPr>
          <w:rFonts w:ascii="Verdana" w:hAnsi="Verdana"/>
          <w:color w:val="000000"/>
          <w:lang w:val="en"/>
        </w:rPr>
        <w:t>  IANA Considerations</w:t>
      </w:r>
      <w:r>
        <w:rPr>
          <w:rFonts w:ascii="Verdana" w:hAnsi="Verdana"/>
          <w:color w:val="000000"/>
          <w:lang w:val="en"/>
        </w:rPr>
        <w:br/>
        <w:t>    </w:t>
      </w:r>
      <w:hyperlink w:anchor="ClaimsRegistry" w:history="1">
        <w:r>
          <w:rPr>
            <w:rStyle w:val="Hyperlink"/>
            <w:rFonts w:ascii="Verdana" w:hAnsi="Verdana"/>
            <w:b/>
            <w:bCs/>
            <w:lang w:val="en"/>
          </w:rPr>
          <w:t>11.1.</w:t>
        </w:r>
      </w:hyperlink>
      <w:r>
        <w:rPr>
          <w:rFonts w:ascii="Verdana" w:hAnsi="Verdana"/>
          <w:color w:val="000000"/>
          <w:lang w:val="en"/>
        </w:rPr>
        <w:t>  JSON Web Token Claims Registry</w:t>
      </w:r>
      <w:r>
        <w:rPr>
          <w:rFonts w:ascii="Verdana" w:hAnsi="Verdana"/>
          <w:color w:val="000000"/>
          <w:lang w:val="en"/>
        </w:rPr>
        <w:br/>
        <w:t>        </w:t>
      </w:r>
      <w:hyperlink w:anchor="ClaimsContents" w:history="1">
        <w:r>
          <w:rPr>
            <w:rStyle w:val="Hyperlink"/>
            <w:rFonts w:ascii="Verdana" w:hAnsi="Verdana"/>
            <w:b/>
            <w:bCs/>
            <w:lang w:val="en"/>
          </w:rPr>
          <w:t>11.1.1.</w:t>
        </w:r>
      </w:hyperlink>
      <w:r>
        <w:rPr>
          <w:rFonts w:ascii="Verdana" w:hAnsi="Verdana"/>
          <w:color w:val="000000"/>
          <w:lang w:val="en"/>
        </w:rPr>
        <w:t>  Registry Contents</w:t>
      </w:r>
      <w:r>
        <w:rPr>
          <w:rFonts w:ascii="Verdana" w:hAnsi="Verdana"/>
          <w:color w:val="000000"/>
          <w:lang w:val="en"/>
        </w:rPr>
        <w:br/>
        <w:t>    </w:t>
      </w:r>
      <w:hyperlink w:anchor="OAuthParametersRegistry" w:history="1">
        <w:r>
          <w:rPr>
            <w:rStyle w:val="Hyperlink"/>
            <w:rFonts w:ascii="Verdana" w:hAnsi="Verdana"/>
            <w:b/>
            <w:bCs/>
            <w:lang w:val="en"/>
          </w:rPr>
          <w:t>11.2.</w:t>
        </w:r>
      </w:hyperlink>
      <w:r>
        <w:rPr>
          <w:rFonts w:ascii="Verdana" w:hAnsi="Verdana"/>
          <w:color w:val="000000"/>
          <w:lang w:val="en"/>
        </w:rPr>
        <w:t>  OAuth Parameters Registry</w:t>
      </w:r>
      <w:r>
        <w:rPr>
          <w:rFonts w:ascii="Verdana" w:hAnsi="Verdana"/>
          <w:color w:val="000000"/>
          <w:lang w:val="en"/>
        </w:rPr>
        <w:br/>
        <w:t>        </w:t>
      </w:r>
      <w:hyperlink w:anchor="ParametersContents" w:history="1">
        <w:r>
          <w:rPr>
            <w:rStyle w:val="Hyperlink"/>
            <w:rFonts w:ascii="Verdana" w:hAnsi="Verdana"/>
            <w:b/>
            <w:bCs/>
            <w:lang w:val="en"/>
          </w:rPr>
          <w:t>11.2.1.</w:t>
        </w:r>
      </w:hyperlink>
      <w:r>
        <w:rPr>
          <w:rFonts w:ascii="Verdana" w:hAnsi="Verdana"/>
          <w:color w:val="000000"/>
          <w:lang w:val="en"/>
        </w:rPr>
        <w:t>  Registry Contents</w:t>
      </w:r>
      <w:r>
        <w:rPr>
          <w:rFonts w:ascii="Verdana" w:hAnsi="Verdana"/>
          <w:color w:val="000000"/>
          <w:lang w:val="en"/>
        </w:rPr>
        <w:br/>
        <w:t>    </w:t>
      </w:r>
      <w:hyperlink w:anchor="OAuthErrorRegistry" w:history="1">
        <w:r>
          <w:rPr>
            <w:rStyle w:val="Hyperlink"/>
            <w:rFonts w:ascii="Verdana" w:hAnsi="Verdana"/>
            <w:b/>
            <w:bCs/>
            <w:lang w:val="en"/>
          </w:rPr>
          <w:t>11.3.</w:t>
        </w:r>
      </w:hyperlink>
      <w:r>
        <w:rPr>
          <w:rFonts w:ascii="Verdana" w:hAnsi="Verdana"/>
          <w:color w:val="000000"/>
          <w:lang w:val="en"/>
        </w:rPr>
        <w:t>  OAuth Extensions Error Registry</w:t>
      </w:r>
      <w:r>
        <w:rPr>
          <w:rFonts w:ascii="Verdana" w:hAnsi="Verdana"/>
          <w:color w:val="000000"/>
          <w:lang w:val="en"/>
        </w:rPr>
        <w:br/>
        <w:t>        </w:t>
      </w:r>
      <w:hyperlink w:anchor="ErrorContents" w:history="1">
        <w:r>
          <w:rPr>
            <w:rStyle w:val="Hyperlink"/>
            <w:rFonts w:ascii="Verdana" w:hAnsi="Verdana"/>
            <w:b/>
            <w:bCs/>
            <w:lang w:val="en"/>
          </w:rPr>
          <w:t>11.3.1.</w:t>
        </w:r>
      </w:hyperlink>
      <w:r>
        <w:rPr>
          <w:rFonts w:ascii="Verdana" w:hAnsi="Verdana"/>
          <w:color w:val="000000"/>
          <w:lang w:val="en"/>
        </w:rPr>
        <w:t>  Registry Contents</w:t>
      </w:r>
      <w:r>
        <w:rPr>
          <w:rFonts w:ascii="Verdana" w:hAnsi="Verdana"/>
          <w:color w:val="000000"/>
          <w:lang w:val="en"/>
        </w:rPr>
        <w:br/>
      </w:r>
      <w:hyperlink w:anchor="rfc.references1" w:history="1">
        <w:r>
          <w:rPr>
            <w:rStyle w:val="Hyperlink"/>
            <w:rFonts w:ascii="Verdana" w:hAnsi="Verdana"/>
            <w:b/>
            <w:bCs/>
            <w:lang w:val="en"/>
          </w:rPr>
          <w:t>12.</w:t>
        </w:r>
      </w:hyperlink>
      <w:r>
        <w:rPr>
          <w:rFonts w:ascii="Verdana" w:hAnsi="Verdana"/>
          <w:color w:val="000000"/>
          <w:lang w:val="en"/>
        </w:rPr>
        <w:t>  References</w:t>
      </w:r>
      <w:r>
        <w:rPr>
          <w:rFonts w:ascii="Verdana" w:hAnsi="Verdana"/>
          <w:color w:val="000000"/>
          <w:lang w:val="en"/>
        </w:rPr>
        <w:br/>
        <w:t>    </w:t>
      </w:r>
      <w:hyperlink w:anchor="rfc.references1" w:history="1">
        <w:r>
          <w:rPr>
            <w:rStyle w:val="Hyperlink"/>
            <w:rFonts w:ascii="Verdana" w:hAnsi="Verdana"/>
            <w:b/>
            <w:bCs/>
            <w:lang w:val="en"/>
          </w:rPr>
          <w:t>12.1.</w:t>
        </w:r>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12.2.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C.</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538AD1E6"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br w:type="textWrapping" w:clear="all"/>
      </w:r>
      <w:bookmarkStart w:id="4" w:name="Introduction"/>
      <w:bookmarkEnd w:id="4"/>
    </w:p>
    <w:p w14:paraId="0FA35506"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F7D0628" w14:textId="77777777">
        <w:trPr>
          <w:divId w:val="745765489"/>
          <w:trHeight w:val="225"/>
          <w:tblCellSpacing w:w="15" w:type="dxa"/>
        </w:trPr>
        <w:tc>
          <w:tcPr>
            <w:tcW w:w="450" w:type="dxa"/>
            <w:shd w:val="clear" w:color="auto" w:fill="990000"/>
            <w:vAlign w:val="center"/>
            <w:hideMark/>
          </w:tcPr>
          <w:p w14:paraId="08019350"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A61F8CF" w14:textId="77777777" w:rsidR="00000000" w:rsidRDefault="008E4755">
      <w:pPr>
        <w:pStyle w:val="Heading3"/>
        <w:divId w:val="745765489"/>
        <w:rPr>
          <w:rFonts w:eastAsia="Times New Roman"/>
          <w:lang w:val="en"/>
        </w:rPr>
      </w:pPr>
      <w:bookmarkStart w:id="5" w:name="rfc.section.1"/>
      <w:bookmarkEnd w:id="5"/>
      <w:r>
        <w:rPr>
          <w:rFonts w:eastAsia="Times New Roman"/>
          <w:lang w:val="en"/>
        </w:rPr>
        <w:t>1.  Introduction</w:t>
      </w:r>
    </w:p>
    <w:p w14:paraId="5B92F397"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OpenID Connect Messages 1.0 specification defines endpoints, associated messages, and message sequences that can be used to build an actual OpenID Connect identity protocol. </w:t>
      </w:r>
      <w:hyperlink w:anchor="OpenID.Standard" w:history="1">
        <w:r>
          <w:rPr>
            <w:rStyle w:val="Hyperlink"/>
            <w:rFonts w:ascii="Verdana" w:hAnsi="Verdana"/>
            <w:u w:val="none"/>
            <w:lang w:val="en"/>
          </w:rPr>
          <w:t>OpenID Connect Standard 1.0</w:t>
        </w:r>
        <w:r>
          <w:rPr>
            <w:rStyle w:val="Hyperlink"/>
            <w:rFonts w:ascii="Verdana" w:hAnsi="Verdana"/>
            <w:vanish/>
            <w:u w:val="none"/>
            <w:lang w:val="en"/>
          </w:rPr>
          <w:t xml:space="preserve"> (Sakimura, N</w:t>
        </w:r>
        <w:r>
          <w:rPr>
            <w:rStyle w:val="Hyperlink"/>
            <w:rFonts w:ascii="Verdana" w:hAnsi="Verdana"/>
            <w:vanish/>
            <w:u w:val="none"/>
            <w:lang w:val="en"/>
          </w:rPr>
          <w:t>., Bradley, J., Jones, M., de Medeiros, B., Mortimore, C., and E. Jay, “OpenID Connect Standard 1.0,” June 2013.)</w:t>
        </w:r>
      </w:hyperlink>
      <w:r>
        <w:rPr>
          <w:rFonts w:ascii="Verdana" w:hAnsi="Verdana"/>
          <w:color w:val="000000"/>
          <w:lang w:val="en"/>
        </w:rPr>
        <w:t xml:space="preserve"> [OpenID.Standard] is such a protocol. It binds the OAuth 2.0 code and implicit flows to the elements defined by this specification to define a</w:t>
      </w:r>
      <w:r>
        <w:rPr>
          <w:rFonts w:ascii="Verdana" w:hAnsi="Verdana"/>
          <w:color w:val="000000"/>
          <w:lang w:val="en"/>
        </w:rPr>
        <w:t xml:space="preserve">n interoperable identity protocol over HTTPS. Similarly, one could use this specification to write bindings to other protocols such as IMAP or XMPP. </w:t>
      </w:r>
    </w:p>
    <w:p w14:paraId="2F97D241" w14:textId="77777777" w:rsidR="00000000" w:rsidRDefault="008E4755">
      <w:pPr>
        <w:spacing w:before="0" w:beforeAutospacing="0" w:after="0" w:afterAutospacing="0"/>
        <w:divId w:val="745765489"/>
        <w:rPr>
          <w:rFonts w:ascii="Verdana" w:eastAsia="Times New Roman" w:hAnsi="Verdana"/>
          <w:color w:val="000000"/>
          <w:lang w:val="en"/>
        </w:rPr>
      </w:pPr>
      <w:bookmarkStart w:id="6" w:name="rnc"/>
      <w:bookmarkEnd w:id="6"/>
    </w:p>
    <w:p w14:paraId="6E69DEC1"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A0E510A" w14:textId="77777777">
        <w:trPr>
          <w:divId w:val="745765489"/>
          <w:trHeight w:val="225"/>
          <w:tblCellSpacing w:w="15" w:type="dxa"/>
        </w:trPr>
        <w:tc>
          <w:tcPr>
            <w:tcW w:w="450" w:type="dxa"/>
            <w:shd w:val="clear" w:color="auto" w:fill="990000"/>
            <w:vAlign w:val="center"/>
            <w:hideMark/>
          </w:tcPr>
          <w:p w14:paraId="6E937577"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247BB63" w14:textId="77777777" w:rsidR="00000000" w:rsidRDefault="008E4755">
      <w:pPr>
        <w:pStyle w:val="Heading3"/>
        <w:divId w:val="745765489"/>
        <w:rPr>
          <w:rFonts w:eastAsia="Times New Roman"/>
          <w:lang w:val="en"/>
        </w:rPr>
      </w:pPr>
      <w:bookmarkStart w:id="7" w:name="rfc.section.1.1"/>
      <w:bookmarkEnd w:id="7"/>
      <w:r>
        <w:rPr>
          <w:rFonts w:eastAsia="Times New Roman"/>
          <w:lang w:val="en"/>
        </w:rPr>
        <w:t>1.1.  Requirements Notation and Conventions</w:t>
      </w:r>
    </w:p>
    <w:p w14:paraId="14EC74C6" w14:textId="77777777" w:rsidR="00000000" w:rsidRDefault="008E4755">
      <w:pPr>
        <w:pStyle w:val="NormalWeb"/>
        <w:divId w:val="745765489"/>
        <w:rPr>
          <w:rFonts w:ascii="Verdana" w:hAnsi="Verdana"/>
          <w:color w:val="000000"/>
          <w:lang w:val="en"/>
        </w:rPr>
      </w:pPr>
      <w:r>
        <w:rPr>
          <w:rFonts w:ascii="Verdana" w:hAnsi="Verdana"/>
          <w:color w:val="000000"/>
          <w:lang w:val="en"/>
        </w:rPr>
        <w:t>The key words "MUST", "MUST NOT", "REQUIRED", "SHALL", "SHALL NOT", "</w:t>
      </w:r>
      <w:r>
        <w:rPr>
          <w:rFonts w:ascii="Verdana" w:hAnsi="Verdana"/>
          <w:color w:val="000000"/>
          <w:lang w:val="en"/>
        </w:rPr>
        <w:t xml:space="preserve">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14:paraId="4E487F10"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Throughout this document, values are quoted to indicate that they are to be taken literally. When using these values in protocol messages, the quotes MUST NOT be used as part of the value. </w:t>
      </w:r>
    </w:p>
    <w:p w14:paraId="4E3F5CF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w:t>
        </w:r>
        <w:r>
          <w:rPr>
            <w:rStyle w:val="Hyperlink"/>
            <w:rFonts w:ascii="Verdana" w:hAnsi="Verdana"/>
            <w:vanish/>
            <w:u w:val="none"/>
            <w:lang w:val="en"/>
          </w:rPr>
          <w:t>nes, M., Bradley, J., and N. Sakimura, “JSON Web Signature (JWS),” May 2013.)</w:t>
        </w:r>
      </w:hyperlink>
      <w:r>
        <w:rPr>
          <w:rFonts w:ascii="Verdana" w:hAnsi="Verdana"/>
          <w:color w:val="000000"/>
          <w:lang w:val="en"/>
        </w:rPr>
        <w:t xml:space="preserve"> [JWS] and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May 2013.)</w:t>
        </w:r>
      </w:hyperlink>
      <w:r>
        <w:rPr>
          <w:rFonts w:ascii="Verdana" w:hAnsi="Verdana"/>
          <w:color w:val="000000"/>
          <w:lang w:val="en"/>
        </w:rPr>
        <w:t xml:space="preserve"> [JWE] data structures in this s</w:t>
      </w:r>
      <w:r>
        <w:rPr>
          <w:rFonts w:ascii="Verdana" w:hAnsi="Verdana"/>
          <w:color w:val="000000"/>
          <w:lang w:val="en"/>
        </w:rPr>
        <w:t xml:space="preserve">pecification utilize the JWS Compact Serialization or the JWE Compact Serialization; the JWS JSON Serialization and the JWE JSON Serialization are not used. </w:t>
      </w:r>
    </w:p>
    <w:p w14:paraId="6FDDFC2A" w14:textId="77777777" w:rsidR="00000000" w:rsidRDefault="008E4755">
      <w:pPr>
        <w:spacing w:before="0" w:beforeAutospacing="0" w:after="0" w:afterAutospacing="0"/>
        <w:divId w:val="745765489"/>
        <w:rPr>
          <w:rFonts w:ascii="Verdana" w:eastAsia="Times New Roman" w:hAnsi="Verdana"/>
          <w:color w:val="000000"/>
          <w:lang w:val="en"/>
        </w:rPr>
      </w:pPr>
      <w:bookmarkStart w:id="8" w:name="terminology"/>
      <w:bookmarkEnd w:id="8"/>
    </w:p>
    <w:p w14:paraId="321FDD4E"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B67F9DD" w14:textId="77777777">
        <w:trPr>
          <w:divId w:val="745765489"/>
          <w:trHeight w:val="225"/>
          <w:tblCellSpacing w:w="15" w:type="dxa"/>
        </w:trPr>
        <w:tc>
          <w:tcPr>
            <w:tcW w:w="450" w:type="dxa"/>
            <w:shd w:val="clear" w:color="auto" w:fill="990000"/>
            <w:vAlign w:val="center"/>
            <w:hideMark/>
          </w:tcPr>
          <w:p w14:paraId="0B79D188"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EE97A9D" w14:textId="77777777" w:rsidR="00000000" w:rsidRDefault="008E4755">
      <w:pPr>
        <w:pStyle w:val="Heading3"/>
        <w:divId w:val="745765489"/>
        <w:rPr>
          <w:rFonts w:eastAsia="Times New Roman"/>
          <w:lang w:val="en"/>
        </w:rPr>
      </w:pPr>
      <w:bookmarkStart w:id="9" w:name="rfc.section.1.2"/>
      <w:bookmarkEnd w:id="9"/>
      <w:r>
        <w:rPr>
          <w:rFonts w:eastAsia="Times New Roman"/>
          <w:lang w:val="en"/>
        </w:rPr>
        <w:t>1.2.  Terminology</w:t>
      </w:r>
    </w:p>
    <w:p w14:paraId="1E119F0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This specification uses the terms "Access Token", "Refresh Token", </w:t>
      </w:r>
      <w:r>
        <w:rPr>
          <w:rFonts w:ascii="Verdana" w:hAnsi="Verdana"/>
          <w:color w:val="000000"/>
          <w:lang w:val="en"/>
        </w:rPr>
        <w:t xml:space="preserve">"Authorization Code", "Authorization Grant", "Authorization Server", "Authorization Endpoint", "Client", "Client Identifier", "Client Secret", "Protected Resource", "Resource Owner", "Resource Server",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the terms "Claim Names" and "Claim Values" defined by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w:t>
        </w:r>
        <w:r>
          <w:rPr>
            <w:rStyle w:val="Hyperlink"/>
            <w:rFonts w:ascii="Verdana" w:hAnsi="Verdana"/>
            <w:vanish/>
            <w:u w:val="none"/>
            <w:lang w:val="en"/>
          </w:rPr>
          <w:t>ken (JWT),” May 2013.)</w:t>
        </w:r>
      </w:hyperlink>
      <w:r>
        <w:rPr>
          <w:rFonts w:ascii="Verdana" w:hAnsi="Verdana"/>
          <w:color w:val="000000"/>
          <w:lang w:val="en"/>
        </w:rPr>
        <w:t xml:space="preserve"> [JWT]. </w:t>
      </w:r>
    </w:p>
    <w:p w14:paraId="250E4F52"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This specification also defines the following terms: </w:t>
      </w:r>
    </w:p>
    <w:p w14:paraId="3105C1B9" w14:textId="77777777" w:rsidR="00000000" w:rsidRDefault="008E4755" w:rsidP="008E4755">
      <w:pPr>
        <w:spacing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Authentication</w:t>
      </w:r>
    </w:p>
    <w:p w14:paraId="44E5B43E"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Process of verifying that an Entity is the owner of an Identity. Typically this involves the verification of the current or past possession of particular cr</w:t>
      </w:r>
      <w:r>
        <w:rPr>
          <w:rFonts w:ascii="Verdana" w:eastAsia="Times New Roman" w:hAnsi="Verdana"/>
          <w:color w:val="000000"/>
          <w:lang w:val="en"/>
        </w:rPr>
        <w:t xml:space="preserve">edentials, including what the entity knows, possesses, has as physical features, or behaviors, or combinations of these utilizing heuristics. The entity is often an End-User or a Client. </w:t>
      </w:r>
    </w:p>
    <w:p w14:paraId="3B4086CA"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Authentication Context</w:t>
      </w:r>
    </w:p>
    <w:p w14:paraId="357FCC2C"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Information that the Relying Party can requir</w:t>
      </w:r>
      <w:r>
        <w:rPr>
          <w:rFonts w:ascii="Verdana" w:eastAsia="Times New Roman" w:hAnsi="Verdana"/>
          <w:color w:val="000000"/>
          <w:lang w:val="en"/>
        </w:rPr>
        <w:t xml:space="preserve">e before it makes an entitlement decision with respect to an authentication response. Such context can include, but is not limited to, the actual authentication method used or level of assurance such as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w:t>
        </w:r>
        <w:r>
          <w:rPr>
            <w:rStyle w:val="Hyperlink"/>
            <w:rFonts w:ascii="Verdana" w:eastAsia="Times New Roman" w:hAnsi="Verdana"/>
            <w:vanish/>
            <w:u w:val="none"/>
            <w:lang w:val="en"/>
          </w:rPr>
          <w:t>tional Organization for Standardization, “ISO/IEC 29115:2013 -- Information technology - Security techniques - Entity authentication assurance framework,” March 2013.)</w:t>
        </w:r>
      </w:hyperlink>
      <w:r>
        <w:rPr>
          <w:rFonts w:ascii="Verdana" w:eastAsia="Times New Roman" w:hAnsi="Verdana"/>
          <w:color w:val="000000"/>
          <w:lang w:val="en"/>
        </w:rPr>
        <w:t xml:space="preserve"> [ISO29115] entity authentication assurance level. </w:t>
      </w:r>
    </w:p>
    <w:p w14:paraId="02C89732"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Authentication Context Class</w:t>
      </w:r>
    </w:p>
    <w:p w14:paraId="645CF928"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Set of a</w:t>
      </w:r>
      <w:r>
        <w:rPr>
          <w:rFonts w:ascii="Verdana" w:eastAsia="Times New Roman" w:hAnsi="Verdana"/>
          <w:color w:val="000000"/>
          <w:lang w:val="en"/>
        </w:rPr>
        <w:t xml:space="preserve">uthentication methods or procedures that are considered to be equivalent to each other in a particular context. </w:t>
      </w:r>
    </w:p>
    <w:p w14:paraId="5DCF62E0"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Authentication Context Class Reference</w:t>
      </w:r>
    </w:p>
    <w:p w14:paraId="78111911"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Identifier for an Authentication Context Class. </w:t>
      </w:r>
    </w:p>
    <w:p w14:paraId="42FB9E62"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Claim</w:t>
      </w:r>
    </w:p>
    <w:p w14:paraId="49F7DD28"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Piece of information asserted about an Entity. </w:t>
      </w:r>
    </w:p>
    <w:p w14:paraId="44EC3347"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C</w:t>
      </w:r>
      <w:r>
        <w:rPr>
          <w:rFonts w:ascii="Verdana" w:eastAsia="Times New Roman" w:hAnsi="Verdana"/>
          <w:color w:val="000000"/>
          <w:lang w:val="en"/>
        </w:rPr>
        <w:t>laim Type</w:t>
      </w:r>
    </w:p>
    <w:p w14:paraId="34780C47"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Syntax used for representing a Claim Value. This specification defines Normal, Aggregated, and Distributed Claim Types. </w:t>
      </w:r>
    </w:p>
    <w:p w14:paraId="7C7BBF54"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Claims Provider</w:t>
      </w:r>
    </w:p>
    <w:p w14:paraId="3267FAEB"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Server that can return Claims about an Entity. </w:t>
      </w:r>
    </w:p>
    <w:p w14:paraId="5A11D785"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Credential</w:t>
      </w:r>
    </w:p>
    <w:p w14:paraId="7985F476"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Data presented as evidence of the right to use an identity or other resources. </w:t>
      </w:r>
    </w:p>
    <w:p w14:paraId="23004955"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End-User</w:t>
      </w:r>
    </w:p>
    <w:p w14:paraId="5D09FC19"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Human Resource Owner. </w:t>
      </w:r>
    </w:p>
    <w:p w14:paraId="63192A17"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Entity</w:t>
      </w:r>
    </w:p>
    <w:p w14:paraId="57709A7B"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Something that has a separate and distinct existence and that can be identified in a context. An End-User is one example of an Entity. </w:t>
      </w:r>
    </w:p>
    <w:p w14:paraId="15E350A1"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E</w:t>
      </w:r>
      <w:r>
        <w:rPr>
          <w:rFonts w:ascii="Verdana" w:eastAsia="Times New Roman" w:hAnsi="Verdana"/>
          <w:color w:val="000000"/>
          <w:lang w:val="en"/>
        </w:rPr>
        <w:t>ssential Claim</w:t>
      </w:r>
    </w:p>
    <w:p w14:paraId="4C98F233"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Claim specified by the Client as being necessary to ensure a smooth authorization experience for the specific task requested by the End-User. </w:t>
      </w:r>
    </w:p>
    <w:p w14:paraId="229073D5"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ID Token</w:t>
      </w:r>
    </w:p>
    <w:p w14:paraId="1AB87C09"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hyperlink w:anchor="JWT" w:history="1">
        <w:r>
          <w:rPr>
            <w:rStyle w:val="Hyperlink"/>
            <w:rFonts w:ascii="Verdana" w:eastAsia="Times New Roman" w:hAnsi="Verdana"/>
            <w:u w:val="none"/>
            <w:lang w:val="en"/>
          </w:rPr>
          <w:t>JSON Web Token (JWT)</w:t>
        </w:r>
        <w:r>
          <w:rPr>
            <w:rStyle w:val="Hyperlink"/>
            <w:rFonts w:ascii="Verdana" w:eastAsia="Times New Roman" w:hAnsi="Verdana"/>
            <w:vanish/>
            <w:u w:val="none"/>
            <w:lang w:val="en"/>
          </w:rPr>
          <w:t xml:space="preserve"> (Jones, M., Bradley, J., and N. Sakimura, </w:t>
        </w:r>
        <w:r>
          <w:rPr>
            <w:rStyle w:val="Hyperlink"/>
            <w:rFonts w:ascii="Verdana" w:eastAsia="Times New Roman" w:hAnsi="Verdana"/>
            <w:vanish/>
            <w:u w:val="none"/>
            <w:lang w:val="en"/>
          </w:rPr>
          <w:t>“JSON Web Token (JWT),” May 2013.)</w:t>
        </w:r>
      </w:hyperlink>
      <w:r>
        <w:rPr>
          <w:rFonts w:ascii="Verdana" w:eastAsia="Times New Roman" w:hAnsi="Verdana"/>
          <w:color w:val="000000"/>
          <w:lang w:val="en"/>
        </w:rPr>
        <w:t xml:space="preserve"> [JWT] that contains Claims about the authentication event. It MAY contain other Claims. </w:t>
      </w:r>
    </w:p>
    <w:p w14:paraId="327B2DF3"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Identifier</w:t>
      </w:r>
    </w:p>
    <w:p w14:paraId="3A9EA476"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Value that uniquely characterizes an Entity in a specific context. </w:t>
      </w:r>
    </w:p>
    <w:p w14:paraId="73180CE5"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Identity</w:t>
      </w:r>
    </w:p>
    <w:p w14:paraId="7CB398B6"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Set of attributes related to an Entity. </w:t>
      </w:r>
    </w:p>
    <w:p w14:paraId="10F67123"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Iss</w:t>
      </w:r>
      <w:r>
        <w:rPr>
          <w:rFonts w:ascii="Verdana" w:eastAsia="Times New Roman" w:hAnsi="Verdana"/>
          <w:color w:val="000000"/>
          <w:lang w:val="en"/>
        </w:rPr>
        <w:t>uer</w:t>
      </w:r>
    </w:p>
    <w:p w14:paraId="595EF84C"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Entity that issues a set of Claims. </w:t>
      </w:r>
    </w:p>
    <w:p w14:paraId="2B68585F"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Issuer Identifier</w:t>
      </w:r>
    </w:p>
    <w:p w14:paraId="5D130967"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Verifiable identifier for an Issuer. An Issuer Identifier is a URL using the </w:t>
      </w:r>
      <w:r>
        <w:rPr>
          <w:rStyle w:val="HTMLTypewriter"/>
          <w:lang w:val="en"/>
        </w:rPr>
        <w:t>https</w:t>
      </w:r>
      <w:r>
        <w:rPr>
          <w:rFonts w:ascii="Verdana" w:eastAsia="Times New Roman" w:hAnsi="Verdana"/>
          <w:color w:val="000000"/>
          <w:lang w:val="en"/>
        </w:rPr>
        <w:t xml:space="preserve"> scheme that contains scheme, host, and OPTIONALLY, port number and path components. (No query or fragment componen</w:t>
      </w:r>
      <w:r>
        <w:rPr>
          <w:rFonts w:ascii="Verdana" w:eastAsia="Times New Roman" w:hAnsi="Verdana"/>
          <w:color w:val="000000"/>
          <w:lang w:val="en"/>
        </w:rPr>
        <w:t xml:space="preserve">ts MAY be present.) </w:t>
      </w:r>
    </w:p>
    <w:p w14:paraId="3E5CACE7"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Message</w:t>
      </w:r>
    </w:p>
    <w:p w14:paraId="0461F6C2"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Request or a response between an OpenID Relying Party and an OpenID Provider. </w:t>
      </w:r>
    </w:p>
    <w:p w14:paraId="3D4425FA"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OpenID Provider (OP)</w:t>
      </w:r>
    </w:p>
    <w:p w14:paraId="7A71B5D1"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OAuth 2.0 Authorization Server that is capable of providing Claims to a Relying Party about the authentication event and the En</w:t>
      </w:r>
      <w:r>
        <w:rPr>
          <w:rFonts w:ascii="Verdana" w:eastAsia="Times New Roman" w:hAnsi="Verdana"/>
          <w:color w:val="000000"/>
          <w:lang w:val="en"/>
        </w:rPr>
        <w:t xml:space="preserve">d-User in an ID Token and/or a UserInfo Endpoint response. </w:t>
      </w:r>
    </w:p>
    <w:p w14:paraId="7759167F"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OP Endpoints</w:t>
      </w:r>
    </w:p>
    <w:p w14:paraId="2FC104D7"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Authorization Endpoint, Token Endpoint, and UserInfo Endpoint. </w:t>
      </w:r>
    </w:p>
    <w:p w14:paraId="1AE38BF1"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Request Object</w:t>
      </w:r>
    </w:p>
    <w:p w14:paraId="267C5C3E"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JWT that contains a set of request parameters as its Claims. </w:t>
      </w:r>
    </w:p>
    <w:p w14:paraId="0BEB7923"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Pairwise Pseudonymous Identifier (PPID)</w:t>
      </w:r>
    </w:p>
    <w:p w14:paraId="6392F98C"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Identifier that identifies the Entity to a Relying Party that cannot be correlated with the Entity's PPID at another Relying Party. </w:t>
      </w:r>
    </w:p>
    <w:p w14:paraId="187C54CA"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Personally Identifiable Information (PII)</w:t>
      </w:r>
    </w:p>
    <w:p w14:paraId="74CD968E"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Information that (a) can be used to identify the natural person to whom such info</w:t>
      </w:r>
      <w:r>
        <w:rPr>
          <w:rFonts w:ascii="Verdana" w:eastAsia="Times New Roman" w:hAnsi="Verdana"/>
          <w:color w:val="000000"/>
          <w:lang w:val="en"/>
        </w:rPr>
        <w:t xml:space="preserve">rmation relates, or (b) is or might be directly or indirectly linked to a natural person to whom such information relates. </w:t>
      </w:r>
    </w:p>
    <w:p w14:paraId="0E15C93D"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Relying Party (RP)</w:t>
      </w:r>
    </w:p>
    <w:p w14:paraId="74D5E22D"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OAuth 2.0 Client application requiring Claims from an OpenID Provider. </w:t>
      </w:r>
    </w:p>
    <w:p w14:paraId="4C52E151"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Self-Issued OpenID Provider</w:t>
      </w:r>
    </w:p>
    <w:p w14:paraId="229ABBC4"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Personal Open</w:t>
      </w:r>
      <w:r>
        <w:rPr>
          <w:rFonts w:ascii="Verdana" w:eastAsia="Times New Roman" w:hAnsi="Verdana"/>
          <w:color w:val="000000"/>
          <w:lang w:val="en"/>
        </w:rPr>
        <w:t xml:space="preserve">ID Provider that issues self-signed ID Tokens. </w:t>
      </w:r>
    </w:p>
    <w:p w14:paraId="252211CA"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UserInfo Endpoint</w:t>
      </w:r>
    </w:p>
    <w:p w14:paraId="27114614"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Protected resource that, when presented with an Access Token by the Client, returns authorized information about the End-User represented by the corresponding Authorization Grant. </w:t>
      </w:r>
    </w:p>
    <w:p w14:paraId="5CBA42FB"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Validatio</w:t>
      </w:r>
      <w:r>
        <w:rPr>
          <w:rFonts w:ascii="Verdana" w:eastAsia="Times New Roman" w:hAnsi="Verdana"/>
          <w:color w:val="000000"/>
          <w:lang w:val="en"/>
        </w:rPr>
        <w:t>n</w:t>
      </w:r>
    </w:p>
    <w:p w14:paraId="70A88F97"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Process intended to establish the soundness or correctness of a construct. </w:t>
      </w:r>
    </w:p>
    <w:p w14:paraId="0D999017"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Verification</w:t>
      </w:r>
    </w:p>
    <w:p w14:paraId="57397C20" w14:textId="77777777" w:rsidR="00000000" w:rsidRDefault="008E4755" w:rsidP="008E4755">
      <w:pPr>
        <w:spacing w:before="0" w:beforeAutospacing="0" w:after="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Process intended to test or prove the truth or accuracy of a fact or value. </w:t>
      </w:r>
    </w:p>
    <w:p w14:paraId="535BB330" w14:textId="77777777" w:rsidR="00000000" w:rsidRDefault="008E4755" w:rsidP="008E4755">
      <w:pPr>
        <w:spacing w:before="0" w:beforeAutospacing="0" w:after="0" w:afterAutospacing="0"/>
        <w:ind w:left="1200" w:right="1200"/>
        <w:divId w:val="569075576"/>
        <w:rPr>
          <w:rFonts w:ascii="Verdana" w:eastAsia="Times New Roman" w:hAnsi="Verdana"/>
          <w:color w:val="000000"/>
          <w:lang w:val="en"/>
        </w:rPr>
      </w:pPr>
      <w:r>
        <w:rPr>
          <w:rFonts w:ascii="Verdana" w:eastAsia="Times New Roman" w:hAnsi="Verdana"/>
          <w:color w:val="000000"/>
          <w:lang w:val="en"/>
        </w:rPr>
        <w:t>Voluntary Claim</w:t>
      </w:r>
    </w:p>
    <w:p w14:paraId="7FF610ED" w14:textId="77777777" w:rsidR="00000000" w:rsidRDefault="008E4755" w:rsidP="008E4755">
      <w:pPr>
        <w:spacing w:before="0" w:beforeAutospacing="0" w:afterAutospacing="0"/>
        <w:ind w:left="1920" w:right="1200"/>
        <w:divId w:val="569075576"/>
        <w:rPr>
          <w:rFonts w:ascii="Verdana" w:eastAsia="Times New Roman" w:hAnsi="Verdana"/>
          <w:color w:val="000000"/>
          <w:lang w:val="en"/>
        </w:rPr>
      </w:pPr>
      <w:r>
        <w:rPr>
          <w:rFonts w:ascii="Verdana" w:eastAsia="Times New Roman" w:hAnsi="Verdana"/>
          <w:color w:val="000000"/>
          <w:lang w:val="en"/>
        </w:rPr>
        <w:t xml:space="preserve">Claim specified by the Client as being useful but not Essential for the </w:t>
      </w:r>
      <w:r>
        <w:rPr>
          <w:rFonts w:ascii="Verdana" w:eastAsia="Times New Roman" w:hAnsi="Verdana"/>
          <w:color w:val="000000"/>
          <w:lang w:val="en"/>
        </w:rPr>
        <w:t xml:space="preserve">specific task requested by the End-User. </w:t>
      </w:r>
    </w:p>
    <w:p w14:paraId="1DF441CC"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For more background on some of the terminology used, see </w:t>
      </w:r>
      <w:hyperlink w:anchor="RFC4949" w:history="1">
        <w:r>
          <w:rPr>
            <w:rStyle w:val="Hyperlink"/>
            <w:rFonts w:ascii="Verdana" w:hAnsi="Verdana"/>
            <w:u w:val="none"/>
            <w:lang w:val="en"/>
          </w:rPr>
          <w:t>Internet Security Glossary, Version 2</w:t>
        </w:r>
        <w:r>
          <w:rPr>
            <w:rStyle w:val="Hyperlink"/>
            <w:rFonts w:ascii="Verdana" w:hAnsi="Verdana"/>
            <w:vanish/>
            <w:u w:val="none"/>
            <w:lang w:val="en"/>
          </w:rPr>
          <w:t xml:space="preserve"> (Shirey, R., “Internet Security Glossary, Version 2,” August 2007.)</w:t>
        </w:r>
      </w:hyperlink>
      <w:r>
        <w:rPr>
          <w:rFonts w:ascii="Verdana" w:hAnsi="Verdana"/>
          <w:color w:val="000000"/>
          <w:lang w:val="en"/>
        </w:rPr>
        <w:t xml:space="preserve"> [RFC4949], </w:t>
      </w:r>
      <w:hyperlink w:anchor="ISO29115" w:history="1">
        <w:r>
          <w:rPr>
            <w:rStyle w:val="Hyperlink"/>
            <w:rFonts w:ascii="Verdana" w:hAnsi="Verdana"/>
            <w:u w:val="none"/>
            <w:lang w:val="en"/>
          </w:rPr>
          <w:t>ISO/IEC 29115 Entity Authentication Assurance</w:t>
        </w:r>
        <w:r>
          <w:rPr>
            <w:rStyle w:val="Hyperlink"/>
            <w:rFonts w:ascii="Verdana"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hAnsi="Verdana"/>
          <w:color w:val="000000"/>
          <w:lang w:val="en"/>
        </w:rPr>
        <w:t xml:space="preserve"> [ISO29115], a</w:t>
      </w:r>
      <w:r>
        <w:rPr>
          <w:rFonts w:ascii="Verdana" w:hAnsi="Verdana"/>
          <w:color w:val="000000"/>
          <w:lang w:val="en"/>
        </w:rPr>
        <w:t xml:space="preserve">nd </w:t>
      </w:r>
      <w:hyperlink w:anchor="X.1252" w:history="1">
        <w:r>
          <w:rPr>
            <w:rStyle w:val="Hyperlink"/>
            <w:rFonts w:ascii="Verdana" w:hAnsi="Verdana"/>
            <w:u w:val="none"/>
            <w:lang w:val="en"/>
          </w:rPr>
          <w:t>ITU-T X.1252</w:t>
        </w:r>
        <w:r>
          <w:rPr>
            <w:rStyle w:val="Hyperlink"/>
            <w:rFonts w:ascii="Verdana" w:hAnsi="Verdana"/>
            <w:vanish/>
            <w:u w:val="none"/>
            <w:lang w:val="en"/>
          </w:rPr>
          <w:t xml:space="preserve"> (International Telecommunication Union, “ITU-T Recommendation X.1252 -- Cyberspace security -- Identity management -- Baseline identity management terms and definitions,” November 2010.)</w:t>
        </w:r>
      </w:hyperlink>
      <w:r>
        <w:rPr>
          <w:rFonts w:ascii="Verdana" w:hAnsi="Verdana"/>
          <w:color w:val="000000"/>
          <w:lang w:val="en"/>
        </w:rPr>
        <w:t xml:space="preserve"> [X.1252]. </w:t>
      </w:r>
    </w:p>
    <w:p w14:paraId="3E8CDF97" w14:textId="77777777" w:rsidR="00000000" w:rsidRDefault="008E4755">
      <w:pPr>
        <w:spacing w:before="0" w:beforeAutospacing="0" w:after="0" w:afterAutospacing="0"/>
        <w:divId w:val="745765489"/>
        <w:rPr>
          <w:rFonts w:ascii="Verdana" w:eastAsia="Times New Roman" w:hAnsi="Verdana"/>
          <w:color w:val="000000"/>
          <w:lang w:val="en"/>
        </w:rPr>
      </w:pPr>
      <w:bookmarkStart w:id="10" w:name="Overview"/>
      <w:bookmarkEnd w:id="10"/>
    </w:p>
    <w:p w14:paraId="3D6A6B56"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5A8506B" w14:textId="77777777">
        <w:trPr>
          <w:divId w:val="745765489"/>
          <w:trHeight w:val="225"/>
          <w:tblCellSpacing w:w="15" w:type="dxa"/>
        </w:trPr>
        <w:tc>
          <w:tcPr>
            <w:tcW w:w="450" w:type="dxa"/>
            <w:shd w:val="clear" w:color="auto" w:fill="990000"/>
            <w:vAlign w:val="center"/>
            <w:hideMark/>
          </w:tcPr>
          <w:p w14:paraId="36A4A706"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521FE67" w14:textId="77777777" w:rsidR="00000000" w:rsidRDefault="008E4755">
      <w:pPr>
        <w:pStyle w:val="Heading3"/>
        <w:divId w:val="745765489"/>
        <w:rPr>
          <w:rFonts w:eastAsia="Times New Roman"/>
          <w:lang w:val="en"/>
        </w:rPr>
      </w:pPr>
      <w:bookmarkStart w:id="11" w:name="rfc.section.1.3"/>
      <w:bookmarkEnd w:id="11"/>
      <w:r>
        <w:rPr>
          <w:rFonts w:eastAsia="Times New Roman"/>
          <w:lang w:val="en"/>
        </w:rPr>
        <w:t>1.3.  Overview</w:t>
      </w:r>
    </w:p>
    <w:p w14:paraId="04296D9E"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OpenID Connect protocol, in abstract, follows the following steps. </w:t>
      </w:r>
    </w:p>
    <w:p w14:paraId="445F02B7" w14:textId="77777777" w:rsidR="00000000" w:rsidRDefault="008E4755">
      <w:pPr>
        <w:numPr>
          <w:ilvl w:val="0"/>
          <w:numId w:val="1"/>
        </w:numPr>
        <w:ind w:left="1680" w:right="960"/>
        <w:divId w:val="745765489"/>
        <w:rPr>
          <w:rFonts w:ascii="Verdana" w:eastAsia="Times New Roman" w:hAnsi="Verdana"/>
          <w:color w:val="000000"/>
          <w:lang w:val="en"/>
        </w:rPr>
        <w:pPrChange w:id="12" w:author="Author" w:date="2013-06-27T18:33:00Z">
          <w:pPr>
            <w:numPr>
              <w:numId w:val="85"/>
            </w:numPr>
            <w:tabs>
              <w:tab w:val="num" w:pos="720"/>
            </w:tabs>
            <w:ind w:left="720" w:right="960" w:hanging="360"/>
            <w:divId w:val="745765489"/>
          </w:pPr>
        </w:pPrChange>
      </w:pPr>
      <w:r>
        <w:rPr>
          <w:rFonts w:ascii="Verdana" w:eastAsia="Times New Roman" w:hAnsi="Verdana"/>
          <w:color w:val="000000"/>
          <w:lang w:val="en"/>
        </w:rPr>
        <w:t xml:space="preserve">The RP (Client) sends a request to the OP's (Authorization Server's) </w:t>
      </w:r>
      <w:r>
        <w:rPr>
          <w:rFonts w:ascii="Verdana" w:eastAsia="Times New Roman" w:hAnsi="Verdana"/>
          <w:color w:val="000000"/>
          <w:lang w:val="en"/>
        </w:rPr>
        <w:t xml:space="preserve">End-User Authorization Endpoint. </w:t>
      </w:r>
    </w:p>
    <w:p w14:paraId="0BF808CA" w14:textId="77777777" w:rsidR="00000000" w:rsidRDefault="008E4755">
      <w:pPr>
        <w:numPr>
          <w:ilvl w:val="0"/>
          <w:numId w:val="1"/>
        </w:numPr>
        <w:ind w:left="1680" w:right="960"/>
        <w:divId w:val="745765489"/>
        <w:rPr>
          <w:rFonts w:ascii="Verdana" w:eastAsia="Times New Roman" w:hAnsi="Verdana"/>
          <w:color w:val="000000"/>
          <w:lang w:val="en"/>
        </w:rPr>
        <w:pPrChange w:id="13" w:author="Author" w:date="2013-06-27T18:33:00Z">
          <w:pPr>
            <w:numPr>
              <w:numId w:val="85"/>
            </w:numPr>
            <w:tabs>
              <w:tab w:val="num" w:pos="720"/>
            </w:tabs>
            <w:ind w:left="720" w:right="960" w:hanging="360"/>
            <w:divId w:val="745765489"/>
          </w:pPr>
        </w:pPrChange>
      </w:pPr>
      <w:r>
        <w:rPr>
          <w:rFonts w:ascii="Verdana" w:eastAsia="Times New Roman" w:hAnsi="Verdana"/>
          <w:color w:val="000000"/>
          <w:lang w:val="en"/>
        </w:rPr>
        <w:t xml:space="preserve">The OP authenticates the End-User and obtains appropriate authorization. </w:t>
      </w:r>
    </w:p>
    <w:p w14:paraId="4575ECD9" w14:textId="77777777" w:rsidR="00000000" w:rsidRDefault="008E4755">
      <w:pPr>
        <w:numPr>
          <w:ilvl w:val="0"/>
          <w:numId w:val="1"/>
        </w:numPr>
        <w:ind w:left="1680" w:right="960"/>
        <w:divId w:val="745765489"/>
        <w:rPr>
          <w:rFonts w:ascii="Verdana" w:eastAsia="Times New Roman" w:hAnsi="Verdana"/>
          <w:color w:val="000000"/>
          <w:lang w:val="en"/>
        </w:rPr>
        <w:pPrChange w:id="14" w:author="Author" w:date="2013-06-27T18:33:00Z">
          <w:pPr>
            <w:numPr>
              <w:numId w:val="85"/>
            </w:numPr>
            <w:tabs>
              <w:tab w:val="num" w:pos="720"/>
            </w:tabs>
            <w:ind w:left="720" w:right="960" w:hanging="360"/>
            <w:divId w:val="745765489"/>
          </w:pPr>
        </w:pPrChange>
      </w:pPr>
      <w:r>
        <w:rPr>
          <w:rFonts w:ascii="Verdana" w:eastAsia="Times New Roman" w:hAnsi="Verdana"/>
          <w:color w:val="000000"/>
          <w:lang w:val="en"/>
        </w:rPr>
        <w:t xml:space="preserve">The OP responds with an Access Token, an Id Token, and a few other variables. </w:t>
      </w:r>
    </w:p>
    <w:p w14:paraId="580C14E7" w14:textId="77777777" w:rsidR="00000000" w:rsidRDefault="008E4755">
      <w:pPr>
        <w:numPr>
          <w:ilvl w:val="0"/>
          <w:numId w:val="1"/>
        </w:numPr>
        <w:ind w:left="1680" w:right="960"/>
        <w:divId w:val="745765489"/>
        <w:rPr>
          <w:rFonts w:ascii="Verdana" w:eastAsia="Times New Roman" w:hAnsi="Verdana"/>
          <w:color w:val="000000"/>
          <w:lang w:val="en"/>
        </w:rPr>
        <w:pPrChange w:id="15" w:author="Author" w:date="2013-06-27T18:33:00Z">
          <w:pPr>
            <w:numPr>
              <w:numId w:val="85"/>
            </w:numPr>
            <w:tabs>
              <w:tab w:val="num" w:pos="720"/>
            </w:tabs>
            <w:ind w:left="720" w:right="960" w:hanging="360"/>
            <w:divId w:val="745765489"/>
          </w:pPr>
        </w:pPrChange>
      </w:pPr>
      <w:r>
        <w:rPr>
          <w:rFonts w:ascii="Verdana" w:eastAsia="Times New Roman" w:hAnsi="Verdana"/>
          <w:color w:val="000000"/>
          <w:lang w:val="en"/>
        </w:rPr>
        <w:t>The RP sends a request with the Access Token to the UserInfo Endpoint</w:t>
      </w:r>
      <w:r>
        <w:rPr>
          <w:rFonts w:ascii="Verdana" w:eastAsia="Times New Roman" w:hAnsi="Verdana"/>
          <w:color w:val="000000"/>
          <w:lang w:val="en"/>
        </w:rPr>
        <w:t xml:space="preserve">, 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"userinfo"</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2.3</w:t>
      </w:r>
      <w:r>
        <w:rPr>
          <w:rStyle w:val="Hyperlink"/>
          <w:rFonts w:ascii="Verdana" w:eastAsia="Times New Roman" w:hAnsi="Verdana"/>
          <w:vanish/>
          <w:u w:val="none"/>
          <w:lang w:val="en"/>
        </w:rPr>
        <w:t xml:space="preserve"> (UserInfo Endpoint)</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628AB41D" w14:textId="77777777" w:rsidR="00000000" w:rsidRDefault="008E4755">
      <w:pPr>
        <w:numPr>
          <w:ilvl w:val="0"/>
          <w:numId w:val="1"/>
        </w:numPr>
        <w:ind w:left="1680" w:right="960"/>
        <w:divId w:val="745765489"/>
        <w:rPr>
          <w:rFonts w:ascii="Verdana" w:eastAsia="Times New Roman" w:hAnsi="Verdana"/>
          <w:color w:val="000000"/>
          <w:lang w:val="en"/>
        </w:rPr>
        <w:pPrChange w:id="16" w:author="Author" w:date="2013-06-27T18:33:00Z">
          <w:pPr>
            <w:numPr>
              <w:numId w:val="85"/>
            </w:numPr>
            <w:tabs>
              <w:tab w:val="num" w:pos="720"/>
            </w:tabs>
            <w:ind w:left="720" w:right="960" w:hanging="360"/>
            <w:divId w:val="745765489"/>
          </w:pPr>
        </w:pPrChange>
      </w:pPr>
      <w:r>
        <w:rPr>
          <w:rFonts w:ascii="Verdana" w:eastAsia="Times New Roman" w:hAnsi="Verdana"/>
          <w:color w:val="000000"/>
          <w:lang w:val="en"/>
        </w:rPr>
        <w:t xml:space="preserve">The UserInfo Endpoint returns the additional End-User information supported by the Resource Server. </w:t>
      </w:r>
    </w:p>
    <w:p w14:paraId="7E2CA056"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This specification </w:t>
      </w:r>
      <w:r>
        <w:rPr>
          <w:rFonts w:ascii="Verdana" w:hAnsi="Verdana"/>
          <w:color w:val="000000"/>
          <w:lang w:val="en"/>
        </w:rPr>
        <w:t xml:space="preserve">only defines the abstract message flow and message formats. The actual use MUST be based on one of the companion protocol bindings specifications such as </w:t>
      </w:r>
      <w:hyperlink w:anchor="OpenID.Standard" w:history="1">
        <w:r>
          <w:rPr>
            <w:rStyle w:val="Hyperlink"/>
            <w:rFonts w:ascii="Verdana" w:hAnsi="Verdana"/>
            <w:u w:val="none"/>
            <w:lang w:val="en"/>
          </w:rPr>
          <w:t>OpenID Connect Standard 1.0</w:t>
        </w:r>
        <w:r>
          <w:rPr>
            <w:rStyle w:val="Hyperlink"/>
            <w:rFonts w:ascii="Verdana" w:hAnsi="Verdana"/>
            <w:vanish/>
            <w:u w:val="none"/>
            <w:lang w:val="en"/>
          </w:rPr>
          <w:t xml:space="preserve"> (Sakimura, N., Bradley, J., Jones, M</w:t>
        </w:r>
        <w:r>
          <w:rPr>
            <w:rStyle w:val="Hyperlink"/>
            <w:rFonts w:ascii="Verdana" w:hAnsi="Verdana"/>
            <w:vanish/>
            <w:u w:val="none"/>
            <w:lang w:val="en"/>
          </w:rPr>
          <w:t>., de Medeiros, B., Mortimore, C., and E. Jay, “OpenID Connect Standard 1.0,” June 2013.)</w:t>
        </w:r>
      </w:hyperlink>
      <w:r>
        <w:rPr>
          <w:rFonts w:ascii="Verdana" w:hAnsi="Verdana"/>
          <w:color w:val="000000"/>
          <w:lang w:val="en"/>
        </w:rPr>
        <w:t xml:space="preserve"> [OpenID.Standard], </w:t>
      </w:r>
      <w:hyperlink w:anchor="OpenID.Basic" w:history="1">
        <w:r>
          <w:rPr>
            <w:rStyle w:val="Hyperlink"/>
            <w:rFonts w:ascii="Verdana" w:hAnsi="Verdana"/>
            <w:u w:val="none"/>
            <w:lang w:val="en"/>
          </w:rPr>
          <w:t>OpenID Connect Basic Client Profile 1.0</w:t>
        </w:r>
        <w:r>
          <w:rPr>
            <w:rStyle w:val="Hyperlink"/>
            <w:rFonts w:ascii="Verdana" w:hAnsi="Verdana"/>
            <w:vanish/>
            <w:u w:val="none"/>
            <w:lang w:val="en"/>
          </w:rPr>
          <w:t xml:space="preserve"> (Sakimura, N., Bradley, J., Jones, M., de Medeiros, B., and C. Mortimore</w:t>
        </w:r>
        <w:r>
          <w:rPr>
            <w:rStyle w:val="Hyperlink"/>
            <w:rFonts w:ascii="Verdana" w:hAnsi="Verdana"/>
            <w:vanish/>
            <w:u w:val="none"/>
            <w:lang w:val="en"/>
          </w:rPr>
          <w:t>, “OpenID Connect Basic Client Profile 1.0,” June 2013.)</w:t>
        </w:r>
      </w:hyperlink>
      <w:r>
        <w:rPr>
          <w:rFonts w:ascii="Verdana" w:hAnsi="Verdana"/>
          <w:color w:val="000000"/>
          <w:lang w:val="en"/>
        </w:rPr>
        <w:t xml:space="preserve"> [OpenID.Basic], or </w:t>
      </w:r>
      <w:hyperlink w:anchor="OpenID.Implicit" w:history="1">
        <w:r>
          <w:rPr>
            <w:rStyle w:val="Hyperlink"/>
            <w:rFonts w:ascii="Verdana" w:hAnsi="Verdana"/>
            <w:u w:val="none"/>
            <w:lang w:val="en"/>
          </w:rPr>
          <w:t>OpenID Connect Implicit Client Profile 1.0</w:t>
        </w:r>
        <w:r>
          <w:rPr>
            <w:rStyle w:val="Hyperlink"/>
            <w:rFonts w:ascii="Verdana" w:hAnsi="Verdana"/>
            <w:vanish/>
            <w:u w:val="none"/>
            <w:lang w:val="en"/>
          </w:rPr>
          <w:t xml:space="preserve"> (Sakimura, N., Bradley, J., Jones, M., de Medeiros, B., Mortimore, C., and E. Jay, “OpenID Connect </w:t>
        </w:r>
        <w:r>
          <w:rPr>
            <w:rStyle w:val="Hyperlink"/>
            <w:rFonts w:ascii="Verdana" w:hAnsi="Verdana"/>
            <w:vanish/>
            <w:u w:val="none"/>
            <w:lang w:val="en"/>
          </w:rPr>
          <w:t>Implicit Client Profile 1.0,” June 2013.)</w:t>
        </w:r>
      </w:hyperlink>
      <w:r>
        <w:rPr>
          <w:rFonts w:ascii="Verdana" w:hAnsi="Verdana"/>
          <w:color w:val="000000"/>
          <w:lang w:val="en"/>
        </w:rPr>
        <w:t xml:space="preserve"> [OpenID.Implicit]. </w:t>
      </w:r>
    </w:p>
    <w:p w14:paraId="1110015A" w14:textId="77777777" w:rsidR="00000000" w:rsidRDefault="008E4755">
      <w:pPr>
        <w:spacing w:before="0" w:beforeAutospacing="0" w:after="0" w:afterAutospacing="0"/>
        <w:divId w:val="745765489"/>
        <w:rPr>
          <w:rFonts w:ascii="Verdana" w:eastAsia="Times New Roman" w:hAnsi="Verdana"/>
          <w:color w:val="000000"/>
          <w:lang w:val="en"/>
        </w:rPr>
      </w:pPr>
      <w:bookmarkStart w:id="17" w:name="Messages"/>
      <w:bookmarkEnd w:id="17"/>
    </w:p>
    <w:p w14:paraId="2E1081C9"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F12010A" w14:textId="77777777">
        <w:trPr>
          <w:divId w:val="745765489"/>
          <w:trHeight w:val="225"/>
          <w:tblCellSpacing w:w="15" w:type="dxa"/>
        </w:trPr>
        <w:tc>
          <w:tcPr>
            <w:tcW w:w="450" w:type="dxa"/>
            <w:shd w:val="clear" w:color="auto" w:fill="990000"/>
            <w:vAlign w:val="center"/>
            <w:hideMark/>
          </w:tcPr>
          <w:p w14:paraId="4A4FB650"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0BEBEA4" w14:textId="77777777" w:rsidR="00000000" w:rsidRDefault="008E4755">
      <w:pPr>
        <w:pStyle w:val="Heading3"/>
        <w:divId w:val="745765489"/>
        <w:rPr>
          <w:rFonts w:eastAsia="Times New Roman"/>
          <w:lang w:val="en"/>
        </w:rPr>
      </w:pPr>
      <w:bookmarkStart w:id="18" w:name="rfc.section.2"/>
      <w:bookmarkEnd w:id="18"/>
      <w:r>
        <w:rPr>
          <w:rFonts w:eastAsia="Times New Roman"/>
          <w:lang w:val="en"/>
        </w:rPr>
        <w:t>2.  Messages</w:t>
      </w:r>
    </w:p>
    <w:p w14:paraId="50A46388"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In OpenID Connect, the RP interacts with these endpoints at the OP: </w:t>
      </w:r>
    </w:p>
    <w:p w14:paraId="4D8B3CF6" w14:textId="77777777" w:rsidR="00000000" w:rsidRDefault="008E4755">
      <w:pPr>
        <w:numPr>
          <w:ilvl w:val="0"/>
          <w:numId w:val="2"/>
        </w:numPr>
        <w:ind w:left="1680" w:right="960"/>
        <w:divId w:val="745765489"/>
        <w:rPr>
          <w:rFonts w:ascii="Verdana" w:eastAsia="Times New Roman" w:hAnsi="Verdana"/>
          <w:color w:val="000000"/>
          <w:lang w:val="en"/>
        </w:rPr>
        <w:pPrChange w:id="19" w:author="Author" w:date="2013-06-27T18:33:00Z">
          <w:pPr>
            <w:numPr>
              <w:numId w:val="86"/>
            </w:numPr>
            <w:tabs>
              <w:tab w:val="num" w:pos="720"/>
            </w:tabs>
            <w:ind w:left="720" w:right="960" w:hanging="360"/>
            <w:divId w:val="745765489"/>
          </w:pPr>
        </w:pPrChange>
      </w:pPr>
      <w:r>
        <w:rPr>
          <w:rFonts w:ascii="Verdana" w:eastAsia="Times New Roman" w:hAnsi="Verdana"/>
          <w:color w:val="000000"/>
          <w:lang w:val="en"/>
        </w:rPr>
        <w:t xml:space="preserve">Authorization Endpoint: The RP sends a request to the OP at the Authorization Endpoint. The OP then authenticates the End-User. </w:t>
      </w:r>
      <w:r>
        <w:rPr>
          <w:rFonts w:ascii="Verdana" w:eastAsia="Times New Roman" w:hAnsi="Verdana"/>
          <w:color w:val="000000"/>
          <w:lang w:val="en"/>
        </w:rPr>
        <w:t>Then, after potential authorization actions by the End-User, the Authorization Server returns an Authorization Response, which can include an Authorization Code value. For some Clients, the Implicit Grant will be used to obtain an ID Token and Access Token</w:t>
      </w:r>
      <w:r>
        <w:rPr>
          <w:rFonts w:ascii="Verdana" w:eastAsia="Times New Roman" w:hAnsi="Verdana"/>
          <w:color w:val="000000"/>
          <w:lang w:val="en"/>
        </w:rPr>
        <w:t xml:space="preserve"> without using an Authorization Code; the </w:t>
      </w:r>
      <w:r>
        <w:rPr>
          <w:rStyle w:val="HTMLTypewriter"/>
          <w:lang w:val="en"/>
        </w:rPr>
        <w:t>response_type</w:t>
      </w:r>
      <w:r>
        <w:rPr>
          <w:rFonts w:ascii="Verdana" w:eastAsia="Times New Roman" w:hAnsi="Verdana"/>
          <w:color w:val="000000"/>
          <w:lang w:val="en"/>
        </w:rPr>
        <w:t xml:space="preserve"> parameter value </w:t>
      </w:r>
      <w:r>
        <w:rPr>
          <w:rStyle w:val="HTMLTypewriter"/>
          <w:lang w:val="en"/>
        </w:rPr>
        <w:t>id_token token</w:t>
      </w:r>
      <w:r>
        <w:rPr>
          <w:rFonts w:ascii="Verdana" w:eastAsia="Times New Roman" w:hAnsi="Verdana"/>
          <w:color w:val="000000"/>
          <w:lang w:val="en"/>
        </w:rPr>
        <w:t xml:space="preserve"> does this. For some Clients, the Implicit Grant will be used to obtain only an ID Token; the </w:t>
      </w:r>
      <w:r>
        <w:rPr>
          <w:rStyle w:val="HTMLTypewriter"/>
          <w:lang w:val="en"/>
        </w:rPr>
        <w:t>response_type</w:t>
      </w:r>
      <w:r>
        <w:rPr>
          <w:rFonts w:ascii="Verdana" w:eastAsia="Times New Roman" w:hAnsi="Verdana"/>
          <w:color w:val="000000"/>
          <w:lang w:val="en"/>
        </w:rPr>
        <w:t xml:space="preserve"> parameter value </w:t>
      </w:r>
      <w:r>
        <w:rPr>
          <w:rStyle w:val="HTMLTypewriter"/>
          <w:lang w:val="en"/>
        </w:rPr>
        <w:t>id_token</w:t>
      </w:r>
      <w:r>
        <w:rPr>
          <w:rFonts w:ascii="Verdana" w:eastAsia="Times New Roman" w:hAnsi="Verdana"/>
          <w:color w:val="000000"/>
          <w:lang w:val="en"/>
        </w:rPr>
        <w:t xml:space="preserve"> does this. </w:t>
      </w:r>
    </w:p>
    <w:p w14:paraId="71AE7A10" w14:textId="77777777" w:rsidR="00000000" w:rsidRDefault="008E4755">
      <w:pPr>
        <w:numPr>
          <w:ilvl w:val="0"/>
          <w:numId w:val="2"/>
        </w:numPr>
        <w:ind w:left="1680" w:right="960"/>
        <w:divId w:val="745765489"/>
        <w:rPr>
          <w:rFonts w:ascii="Verdana" w:eastAsia="Times New Roman" w:hAnsi="Verdana"/>
          <w:color w:val="000000"/>
          <w:lang w:val="en"/>
        </w:rPr>
        <w:pPrChange w:id="20" w:author="Author" w:date="2013-06-27T18:33:00Z">
          <w:pPr>
            <w:numPr>
              <w:numId w:val="86"/>
            </w:numPr>
            <w:tabs>
              <w:tab w:val="num" w:pos="720"/>
            </w:tabs>
            <w:ind w:left="720" w:right="960" w:hanging="360"/>
            <w:divId w:val="745765489"/>
          </w:pPr>
        </w:pPrChange>
      </w:pPr>
      <w:r>
        <w:rPr>
          <w:rFonts w:ascii="Verdana" w:eastAsia="Times New Roman" w:hAnsi="Verdana"/>
          <w:color w:val="000000"/>
          <w:lang w:val="en"/>
        </w:rPr>
        <w:t>Token Endpoint: Clients u</w:t>
      </w:r>
      <w:r>
        <w:rPr>
          <w:rFonts w:ascii="Verdana" w:eastAsia="Times New Roman" w:hAnsi="Verdana"/>
          <w:color w:val="000000"/>
          <w:lang w:val="en"/>
        </w:rPr>
        <w:t>sing an Authorization Code send an Access Token Request containing the Authorization Code to the Token Endpoint to obtain an Access Token Response that includes an Access Token and an ID Token. The Client can also send a Refresh Token to it to obtain a new</w:t>
      </w:r>
      <w:r>
        <w:rPr>
          <w:rFonts w:ascii="Verdana" w:eastAsia="Times New Roman" w:hAnsi="Verdana"/>
          <w:color w:val="000000"/>
          <w:lang w:val="en"/>
        </w:rPr>
        <w:t xml:space="preserve"> Access Token. </w:t>
      </w:r>
    </w:p>
    <w:p w14:paraId="4D8DA9B4" w14:textId="77777777" w:rsidR="00000000" w:rsidRDefault="008E4755">
      <w:pPr>
        <w:numPr>
          <w:ilvl w:val="0"/>
          <w:numId w:val="2"/>
        </w:numPr>
        <w:ind w:left="1680" w:right="960"/>
        <w:divId w:val="745765489"/>
        <w:rPr>
          <w:rFonts w:ascii="Verdana" w:eastAsia="Times New Roman" w:hAnsi="Verdana"/>
          <w:color w:val="000000"/>
          <w:lang w:val="en"/>
        </w:rPr>
        <w:pPrChange w:id="21" w:author="Author" w:date="2013-06-27T18:33:00Z">
          <w:pPr>
            <w:numPr>
              <w:numId w:val="86"/>
            </w:numPr>
            <w:tabs>
              <w:tab w:val="num" w:pos="720"/>
            </w:tabs>
            <w:ind w:left="720" w:right="960" w:hanging="360"/>
            <w:divId w:val="745765489"/>
          </w:pPr>
        </w:pPrChange>
      </w:pPr>
      <w:r>
        <w:rPr>
          <w:rFonts w:ascii="Verdana" w:eastAsia="Times New Roman" w:hAnsi="Verdana"/>
          <w:color w:val="000000"/>
          <w:lang w:val="en"/>
        </w:rPr>
        <w:t xml:space="preserve">UserInfo Endpoint: Clients using an Access Token send the Access Token to the UserInfo Endpoint to obtain Claims about the End-User. </w:t>
      </w:r>
    </w:p>
    <w:p w14:paraId="4EB43BD3" w14:textId="77777777" w:rsidR="00000000" w:rsidRDefault="008E4755">
      <w:pPr>
        <w:spacing w:before="0" w:beforeAutospacing="0" w:after="0" w:afterAutospacing="0"/>
        <w:divId w:val="745765489"/>
        <w:rPr>
          <w:rFonts w:ascii="Verdana" w:eastAsia="Times New Roman" w:hAnsi="Verdana"/>
          <w:color w:val="000000"/>
          <w:lang w:val="en"/>
        </w:rPr>
      </w:pPr>
      <w:bookmarkStart w:id="22" w:name="AuthorizationEndpoint"/>
      <w:bookmarkEnd w:id="22"/>
    </w:p>
    <w:p w14:paraId="7367FAE5"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690768F" w14:textId="77777777">
        <w:trPr>
          <w:divId w:val="745765489"/>
          <w:trHeight w:val="225"/>
          <w:tblCellSpacing w:w="15" w:type="dxa"/>
        </w:trPr>
        <w:tc>
          <w:tcPr>
            <w:tcW w:w="450" w:type="dxa"/>
            <w:shd w:val="clear" w:color="auto" w:fill="990000"/>
            <w:vAlign w:val="center"/>
            <w:hideMark/>
          </w:tcPr>
          <w:p w14:paraId="77111CF2"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F213586" w14:textId="77777777" w:rsidR="00000000" w:rsidRDefault="008E4755">
      <w:pPr>
        <w:pStyle w:val="Heading3"/>
        <w:divId w:val="745765489"/>
        <w:rPr>
          <w:rFonts w:eastAsia="Times New Roman"/>
          <w:lang w:val="en"/>
        </w:rPr>
      </w:pPr>
      <w:bookmarkStart w:id="23" w:name="rfc.section.2.1"/>
      <w:bookmarkEnd w:id="23"/>
      <w:r>
        <w:rPr>
          <w:rFonts w:eastAsia="Times New Roman"/>
          <w:lang w:val="en"/>
        </w:rPr>
        <w:t>2.1.  Authorization Endpoint</w:t>
      </w:r>
    </w:p>
    <w:p w14:paraId="480F2CE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RP sends an Authorization Request to the Authorization Endpoint of the OP to obtain an Authorization Response, </w:t>
      </w:r>
      <w:r>
        <w:rPr>
          <w:rFonts w:ascii="Verdana" w:hAnsi="Verdana"/>
          <w:color w:val="000000"/>
          <w:lang w:val="en"/>
        </w:rPr>
        <w:t xml:space="preserve">which MAY contain an ID Token, Code, and Access Token, depending on the </w:t>
      </w:r>
      <w:r>
        <w:rPr>
          <w:rStyle w:val="HTMLTypewriter"/>
          <w:lang w:val="en"/>
        </w:rPr>
        <w:t>response_type</w:t>
      </w:r>
      <w:r>
        <w:rPr>
          <w:rFonts w:ascii="Verdana" w:hAnsi="Verdana"/>
          <w:color w:val="000000"/>
          <w:lang w:val="en"/>
        </w:rPr>
        <w:t xml:space="preserve"> value used. </w:t>
      </w:r>
    </w:p>
    <w:p w14:paraId="093A3785" w14:textId="77777777" w:rsidR="00000000" w:rsidRDefault="008E4755">
      <w:pPr>
        <w:spacing w:before="0" w:beforeAutospacing="0" w:after="0" w:afterAutospacing="0"/>
        <w:divId w:val="745765489"/>
        <w:rPr>
          <w:rFonts w:ascii="Verdana" w:eastAsia="Times New Roman" w:hAnsi="Verdana"/>
          <w:color w:val="000000"/>
          <w:lang w:val="en"/>
        </w:rPr>
      </w:pPr>
      <w:bookmarkStart w:id="24" w:name="AuthorizationRequest"/>
      <w:bookmarkEnd w:id="24"/>
    </w:p>
    <w:p w14:paraId="19709321"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3FB2B5D" w14:textId="77777777">
        <w:trPr>
          <w:divId w:val="745765489"/>
          <w:trHeight w:val="225"/>
          <w:tblCellSpacing w:w="15" w:type="dxa"/>
        </w:trPr>
        <w:tc>
          <w:tcPr>
            <w:tcW w:w="450" w:type="dxa"/>
            <w:shd w:val="clear" w:color="auto" w:fill="990000"/>
            <w:vAlign w:val="center"/>
            <w:hideMark/>
          </w:tcPr>
          <w:p w14:paraId="0EC91A1B"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5BB7968" w14:textId="77777777" w:rsidR="00000000" w:rsidRDefault="008E4755">
      <w:pPr>
        <w:pStyle w:val="Heading3"/>
        <w:divId w:val="745765489"/>
        <w:rPr>
          <w:rFonts w:eastAsia="Times New Roman"/>
          <w:lang w:val="en"/>
        </w:rPr>
      </w:pPr>
      <w:bookmarkStart w:id="25" w:name="rfc.section.2.1.1"/>
      <w:bookmarkEnd w:id="25"/>
      <w:r>
        <w:rPr>
          <w:rFonts w:eastAsia="Times New Roman"/>
          <w:lang w:val="en"/>
        </w:rPr>
        <w:t>2.1.1.  Authorization Request</w:t>
      </w:r>
    </w:p>
    <w:p w14:paraId="642D76D3"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An Authorization Request is a message sent from an RP to the OP's Authorization Endpoint. It is an extended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[RFC6749] Authorization Request. Section 4.1.1 and 4.2.1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define the OAuth 2.0 Au</w:t>
      </w:r>
      <w:r>
        <w:rPr>
          <w:rFonts w:ascii="Verdana" w:hAnsi="Verdana"/>
          <w:color w:val="000000"/>
          <w:lang w:val="en"/>
        </w:rPr>
        <w:t xml:space="preserve">thorization Request parameters. </w:t>
      </w:r>
    </w:p>
    <w:p w14:paraId="3F347A02" w14:textId="77777777" w:rsidR="00000000" w:rsidRDefault="008E4755">
      <w:pPr>
        <w:spacing w:before="0" w:beforeAutospacing="0" w:after="0" w:afterAutospacing="0"/>
        <w:divId w:val="745765489"/>
        <w:rPr>
          <w:rFonts w:ascii="Verdana" w:eastAsia="Times New Roman" w:hAnsi="Verdana"/>
          <w:color w:val="000000"/>
          <w:lang w:val="en"/>
        </w:rPr>
      </w:pPr>
      <w:bookmarkStart w:id="26" w:name="RequestParameters"/>
      <w:bookmarkEnd w:id="26"/>
    </w:p>
    <w:p w14:paraId="5B397425"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2EBDC2C" w14:textId="77777777">
        <w:trPr>
          <w:divId w:val="745765489"/>
          <w:trHeight w:val="225"/>
          <w:tblCellSpacing w:w="15" w:type="dxa"/>
        </w:trPr>
        <w:tc>
          <w:tcPr>
            <w:tcW w:w="450" w:type="dxa"/>
            <w:shd w:val="clear" w:color="auto" w:fill="990000"/>
            <w:vAlign w:val="center"/>
            <w:hideMark/>
          </w:tcPr>
          <w:p w14:paraId="46298BFA"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D6A6277" w14:textId="77777777" w:rsidR="00000000" w:rsidRDefault="008E4755">
      <w:pPr>
        <w:pStyle w:val="Heading3"/>
        <w:divId w:val="745765489"/>
        <w:rPr>
          <w:rFonts w:eastAsia="Times New Roman"/>
          <w:lang w:val="en"/>
        </w:rPr>
      </w:pPr>
      <w:bookmarkStart w:id="27" w:name="rfc.section.2.1.1.1"/>
      <w:bookmarkEnd w:id="27"/>
      <w:r>
        <w:rPr>
          <w:rFonts w:eastAsia="Times New Roman"/>
          <w:lang w:val="en"/>
        </w:rPr>
        <w:t>2.1.1.1.  Request Parameters</w:t>
      </w:r>
    </w:p>
    <w:p w14:paraId="2550714F"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OpenID Connect uses the following OAuth 2.0 request parameters: </w:t>
      </w:r>
    </w:p>
    <w:p w14:paraId="1A17A3C4" w14:textId="77777777" w:rsidR="00000000" w:rsidRDefault="008E4755" w:rsidP="008E4755">
      <w:pPr>
        <w:spacing w:beforeAutospacing="0" w:after="0" w:afterAutospacing="0"/>
        <w:ind w:left="1200" w:right="1200"/>
        <w:divId w:val="1490173042"/>
        <w:rPr>
          <w:rFonts w:ascii="Verdana" w:eastAsia="Times New Roman" w:hAnsi="Verdana"/>
          <w:color w:val="000000"/>
          <w:lang w:val="en"/>
        </w:rPr>
      </w:pPr>
      <w:r>
        <w:rPr>
          <w:rFonts w:ascii="Verdana" w:eastAsia="Times New Roman" w:hAnsi="Verdana"/>
          <w:color w:val="000000"/>
          <w:lang w:val="en"/>
        </w:rPr>
        <w:t>response_type</w:t>
      </w:r>
    </w:p>
    <w:p w14:paraId="17F2554C" w14:textId="77777777" w:rsidR="00000000" w:rsidRDefault="008E4755" w:rsidP="008E4755">
      <w:pPr>
        <w:spacing w:before="0" w:beforeAutospacing="0" w:after="0" w:afterAutospacing="0"/>
        <w:ind w:left="1920" w:right="1200"/>
        <w:divId w:val="1490173042"/>
        <w:rPr>
          <w:rFonts w:ascii="Verdana" w:eastAsia="Times New Roman" w:hAnsi="Verdana"/>
          <w:color w:val="000000"/>
          <w:lang w:val="en"/>
        </w:rPr>
      </w:pPr>
      <w:r>
        <w:rPr>
          <w:rFonts w:ascii="Verdana" w:eastAsia="Times New Roman" w:hAnsi="Verdana"/>
          <w:color w:val="000000"/>
          <w:lang w:val="en"/>
        </w:rPr>
        <w:t>REQUI</w:t>
      </w:r>
      <w:r>
        <w:rPr>
          <w:rFonts w:ascii="Verdana" w:eastAsia="Times New Roman" w:hAnsi="Verdana"/>
          <w:color w:val="000000"/>
          <w:lang w:val="en"/>
        </w:rPr>
        <w:t xml:space="preserve">RED. Value that controls the parameters returned in the response from the Authorization Endpoint. </w:t>
      </w:r>
    </w:p>
    <w:p w14:paraId="46BEF5D6" w14:textId="77777777" w:rsidR="00000000" w:rsidRDefault="008E4755" w:rsidP="008E4755">
      <w:pPr>
        <w:spacing w:before="0" w:beforeAutospacing="0" w:after="0" w:afterAutospacing="0"/>
        <w:ind w:left="1920" w:right="1200"/>
        <w:divId w:val="1490173042"/>
        <w:rPr>
          <w:rFonts w:ascii="Verdana" w:eastAsia="Times New Roman" w:hAnsi="Verdana"/>
          <w:color w:val="000000"/>
          <w:lang w:val="en"/>
        </w:rPr>
      </w:pPr>
      <w:r>
        <w:rPr>
          <w:rFonts w:ascii="Verdana" w:eastAsia="Times New Roman" w:hAnsi="Verdana"/>
          <w:color w:val="000000"/>
          <w:lang w:val="en"/>
        </w:rPr>
        <w:t xml:space="preserve">The OAuth 2.0 specification defines two response types: </w:t>
      </w:r>
    </w:p>
    <w:p w14:paraId="26E9F98C" w14:textId="77777777" w:rsidR="00000000" w:rsidRDefault="008E4755" w:rsidP="008E4755">
      <w:pPr>
        <w:spacing w:before="0" w:beforeAutospacing="0" w:after="0" w:afterAutospacing="0"/>
        <w:ind w:left="1920" w:right="1200"/>
        <w:divId w:val="1490173042"/>
        <w:rPr>
          <w:rFonts w:ascii="Verdana" w:eastAsia="Times New Roman" w:hAnsi="Verdana"/>
          <w:color w:val="000000"/>
          <w:lang w:val="en"/>
        </w:rPr>
      </w:pPr>
      <w:r>
        <w:rPr>
          <w:rFonts w:ascii="Verdana" w:eastAsia="Times New Roman" w:hAnsi="Verdana"/>
          <w:color w:val="000000"/>
          <w:lang w:val="en"/>
        </w:rPr>
        <w:t>code</w:t>
      </w:r>
    </w:p>
    <w:p w14:paraId="79172B6D" w14:textId="77777777" w:rsidR="00000000" w:rsidRDefault="008E4755" w:rsidP="008E4755">
      <w:pPr>
        <w:spacing w:before="0" w:beforeAutospacing="0" w:after="0" w:afterAutospacing="0"/>
        <w:ind w:left="1920" w:right="1200"/>
        <w:divId w:val="1490173042"/>
        <w:rPr>
          <w:rFonts w:ascii="Verdana" w:eastAsia="Times New Roman" w:hAnsi="Verdana"/>
          <w:color w:val="000000"/>
          <w:lang w:val="en"/>
        </w:rPr>
      </w:pPr>
      <w:r>
        <w:rPr>
          <w:rFonts w:ascii="Verdana" w:eastAsia="Times New Roman" w:hAnsi="Verdana"/>
          <w:color w:val="000000"/>
          <w:lang w:val="en"/>
        </w:rPr>
        <w:t xml:space="preserve">When supplied as the value for the </w:t>
      </w:r>
      <w:r>
        <w:rPr>
          <w:rStyle w:val="HTMLTypewriter"/>
          <w:lang w:val="en"/>
        </w:rPr>
        <w:t>response_type</w:t>
      </w:r>
      <w:r>
        <w:rPr>
          <w:rFonts w:ascii="Verdana" w:eastAsia="Times New Roman" w:hAnsi="Verdana"/>
          <w:color w:val="000000"/>
          <w:lang w:val="en"/>
        </w:rPr>
        <w:t xml:space="preserve"> parameter, a successful response MUST include </w:t>
      </w:r>
      <w:r>
        <w:rPr>
          <w:rFonts w:ascii="Verdana" w:eastAsia="Times New Roman" w:hAnsi="Verdana"/>
          <w:color w:val="000000"/>
          <w:lang w:val="en"/>
        </w:rPr>
        <w:t>an Authorization Code as defined in OAuth 2.0. Both successful and error responses MUST be added as parameters to the query component of the response. All tokens are returned from the Token Endpoint. When used by OpenID Connect, an ID Token is also returne</w:t>
      </w:r>
      <w:r>
        <w:rPr>
          <w:rFonts w:ascii="Verdana" w:eastAsia="Times New Roman" w:hAnsi="Verdana"/>
          <w:color w:val="000000"/>
          <w:lang w:val="en"/>
        </w:rPr>
        <w:t xml:space="preserve">d from the Token Endpoint. OpenID Providers that are not Self-Issued OPs MUST support this </w:t>
      </w:r>
      <w:r>
        <w:rPr>
          <w:rStyle w:val="HTMLTypewriter"/>
          <w:lang w:val="en"/>
        </w:rPr>
        <w:t>response_type</w:t>
      </w:r>
      <w:r>
        <w:rPr>
          <w:rFonts w:ascii="Verdana" w:eastAsia="Times New Roman" w:hAnsi="Verdana"/>
          <w:color w:val="000000"/>
          <w:lang w:val="en"/>
        </w:rPr>
        <w:t xml:space="preserve">. </w:t>
      </w:r>
    </w:p>
    <w:p w14:paraId="08E9DDF3" w14:textId="77777777" w:rsidR="00000000" w:rsidRDefault="008E4755" w:rsidP="008E4755">
      <w:pPr>
        <w:spacing w:before="0" w:beforeAutospacing="0" w:after="0" w:afterAutospacing="0"/>
        <w:ind w:left="1920" w:right="1200"/>
        <w:divId w:val="1490173042"/>
        <w:rPr>
          <w:rFonts w:ascii="Verdana" w:eastAsia="Times New Roman" w:hAnsi="Verdana"/>
          <w:color w:val="000000"/>
          <w:lang w:val="en"/>
        </w:rPr>
      </w:pPr>
      <w:r>
        <w:rPr>
          <w:rFonts w:ascii="Verdana" w:eastAsia="Times New Roman" w:hAnsi="Verdana"/>
          <w:color w:val="000000"/>
          <w:lang w:val="en"/>
        </w:rPr>
        <w:t>token</w:t>
      </w:r>
    </w:p>
    <w:p w14:paraId="0EF475BE" w14:textId="77777777" w:rsidR="00000000" w:rsidRDefault="008E4755" w:rsidP="008E4755">
      <w:pPr>
        <w:spacing w:before="0" w:beforeAutospacing="0" w:after="0" w:afterAutospacing="0"/>
        <w:ind w:left="1920" w:right="1200"/>
        <w:divId w:val="1490173042"/>
        <w:rPr>
          <w:rFonts w:ascii="Verdana" w:eastAsia="Times New Roman" w:hAnsi="Verdana"/>
          <w:color w:val="000000"/>
          <w:lang w:val="en"/>
        </w:rPr>
      </w:pPr>
      <w:r>
        <w:rPr>
          <w:rFonts w:ascii="Verdana" w:eastAsia="Times New Roman" w:hAnsi="Verdana"/>
          <w:color w:val="000000"/>
          <w:lang w:val="en"/>
        </w:rPr>
        <w:t xml:space="preserve">When supplied as the value for the </w:t>
      </w:r>
      <w:r>
        <w:rPr>
          <w:rStyle w:val="HTMLTypewriter"/>
          <w:lang w:val="en"/>
        </w:rPr>
        <w:t>response_type</w:t>
      </w:r>
      <w:r>
        <w:rPr>
          <w:rFonts w:ascii="Verdana" w:eastAsia="Times New Roman" w:hAnsi="Verdana"/>
          <w:color w:val="000000"/>
          <w:lang w:val="en"/>
        </w:rPr>
        <w:t xml:space="preserve"> parameter, a successful response MUST include an Access Token as defined in OAuth 2.0. </w:t>
      </w:r>
      <w:r>
        <w:rPr>
          <w:rFonts w:ascii="Verdana" w:eastAsia="Times New Roman" w:hAnsi="Verdana"/>
          <w:color w:val="000000"/>
          <w:lang w:val="en"/>
        </w:rPr>
        <w:t xml:space="preserve">Both successful and error responses MUST be fragment-encoded. No ID Token is provided to the Client; therefore, this </w:t>
      </w:r>
      <w:r>
        <w:rPr>
          <w:rStyle w:val="HTMLTypewriter"/>
          <w:lang w:val="en"/>
        </w:rPr>
        <w:t>response_type</w:t>
      </w:r>
      <w:r>
        <w:rPr>
          <w:rFonts w:ascii="Verdana" w:eastAsia="Times New Roman" w:hAnsi="Verdana"/>
          <w:color w:val="000000"/>
          <w:lang w:val="en"/>
        </w:rPr>
        <w:t xml:space="preserve"> is not used by OpenID Connect. </w:t>
      </w:r>
    </w:p>
    <w:p w14:paraId="5355B1EB" w14:textId="77777777" w:rsidR="00000000" w:rsidRDefault="008E4755" w:rsidP="008E4755">
      <w:pPr>
        <w:spacing w:before="0" w:beforeAutospacing="0" w:after="0" w:afterAutospacing="0"/>
        <w:ind w:left="1920" w:right="1200"/>
        <w:divId w:val="1490173042"/>
        <w:rPr>
          <w:rFonts w:ascii="Verdana" w:eastAsia="Times New Roman" w:hAnsi="Verdana"/>
          <w:color w:val="000000"/>
          <w:lang w:val="en"/>
        </w:rPr>
      </w:pPr>
      <w:r>
        <w:rPr>
          <w:rFonts w:ascii="Verdana" w:eastAsia="Times New Roman" w:hAnsi="Verdana"/>
          <w:color w:val="000000"/>
          <w:lang w:val="en"/>
        </w:rPr>
        <w:t xml:space="preserve">OpenID Connect supports these </w:t>
      </w:r>
      <w:hyperlink w:anchor="OAuth.Responses" w:history="1">
        <w:r>
          <w:rPr>
            <w:rStyle w:val="Hyperlink"/>
            <w:rFonts w:ascii="Verdana" w:eastAsia="Times New Roman" w:hAnsi="Verdana"/>
            <w:u w:val="none"/>
            <w:lang w:val="en"/>
          </w:rPr>
          <w:t>additional response types</w:t>
        </w:r>
        <w:r>
          <w:rPr>
            <w:rStyle w:val="Hyperlink"/>
            <w:rFonts w:ascii="Verdana" w:eastAsia="Times New Roman" w:hAnsi="Verdana"/>
            <w:vanish/>
            <w:u w:val="none"/>
            <w:lang w:val="en"/>
          </w:rPr>
          <w:t xml:space="preserve"> (de Medeiros, B., Ed., Scurtescu, M., and P. Tarjan, “OAuth 2.0 Multiple Response Type Encoding Practices,” June 2013.)</w:t>
        </w:r>
      </w:hyperlink>
      <w:r>
        <w:rPr>
          <w:rFonts w:ascii="Verdana" w:eastAsia="Times New Roman" w:hAnsi="Verdana"/>
          <w:color w:val="000000"/>
          <w:lang w:val="en"/>
        </w:rPr>
        <w:t xml:space="preserve"> [OAuth.Responses], which have been registered with IANA: </w:t>
      </w:r>
    </w:p>
    <w:p w14:paraId="1997718B" w14:textId="77777777" w:rsidR="00000000" w:rsidRDefault="008E4755" w:rsidP="008E4755">
      <w:pPr>
        <w:spacing w:beforeAutospacing="0" w:after="0" w:afterAutospacing="0"/>
        <w:ind w:left="2640" w:right="1920"/>
        <w:divId w:val="658578653"/>
        <w:rPr>
          <w:rFonts w:ascii="Verdana" w:eastAsia="Times New Roman" w:hAnsi="Verdana"/>
          <w:color w:val="000000"/>
          <w:lang w:val="en"/>
        </w:rPr>
      </w:pPr>
      <w:r>
        <w:rPr>
          <w:rFonts w:ascii="Verdana" w:eastAsia="Times New Roman" w:hAnsi="Verdana"/>
          <w:color w:val="000000"/>
          <w:lang w:val="en"/>
        </w:rPr>
        <w:t>id_token</w:t>
      </w:r>
    </w:p>
    <w:p w14:paraId="61EBADEC" w14:textId="77777777" w:rsidR="00000000" w:rsidRDefault="008E4755" w:rsidP="008E4755">
      <w:pPr>
        <w:spacing w:before="0" w:beforeAutospacing="0" w:after="0" w:afterAutospacing="0"/>
        <w:ind w:left="2640" w:right="1920"/>
        <w:divId w:val="658578653"/>
        <w:rPr>
          <w:rFonts w:ascii="Verdana" w:eastAsia="Times New Roman" w:hAnsi="Verdana"/>
          <w:color w:val="000000"/>
          <w:lang w:val="en"/>
        </w:rPr>
      </w:pPr>
      <w:r>
        <w:rPr>
          <w:rFonts w:ascii="Verdana" w:eastAsia="Times New Roman" w:hAnsi="Verdana"/>
          <w:color w:val="000000"/>
          <w:lang w:val="en"/>
        </w:rPr>
        <w:t xml:space="preserve">When supplied as the value for the </w:t>
      </w:r>
      <w:r>
        <w:rPr>
          <w:rStyle w:val="HTMLTypewriter"/>
          <w:lang w:val="en"/>
        </w:rPr>
        <w:t>response_type</w:t>
      </w:r>
      <w:r>
        <w:rPr>
          <w:rFonts w:ascii="Verdana" w:eastAsia="Times New Roman" w:hAnsi="Verdana"/>
          <w:color w:val="000000"/>
          <w:lang w:val="en"/>
        </w:rPr>
        <w:t xml:space="preserve"> </w:t>
      </w:r>
      <w:r>
        <w:rPr>
          <w:rFonts w:ascii="Verdana" w:eastAsia="Times New Roman" w:hAnsi="Verdana"/>
          <w:color w:val="000000"/>
          <w:lang w:val="en"/>
        </w:rPr>
        <w:t xml:space="preserve">parameter, a successful response MUST include an ID Token. Both successful and error responses SHOULD be fragment-encoded. OpenID Providers MUST support this </w:t>
      </w:r>
      <w:r>
        <w:rPr>
          <w:rStyle w:val="HTMLTypewriter"/>
          <w:lang w:val="en"/>
        </w:rPr>
        <w:t>response_type</w:t>
      </w:r>
      <w:r>
        <w:rPr>
          <w:rFonts w:ascii="Verdana" w:eastAsia="Times New Roman" w:hAnsi="Verdana"/>
          <w:color w:val="000000"/>
          <w:lang w:val="en"/>
        </w:rPr>
        <w:t xml:space="preserve">. </w:t>
      </w:r>
    </w:p>
    <w:p w14:paraId="297C1B11" w14:textId="77777777" w:rsidR="00000000" w:rsidRDefault="008E4755" w:rsidP="008E4755">
      <w:pPr>
        <w:spacing w:before="0" w:beforeAutospacing="0" w:after="0" w:afterAutospacing="0"/>
        <w:ind w:left="2640" w:right="1920"/>
        <w:divId w:val="658578653"/>
        <w:rPr>
          <w:rFonts w:ascii="Verdana" w:eastAsia="Times New Roman" w:hAnsi="Verdana"/>
          <w:color w:val="000000"/>
          <w:lang w:val="en"/>
        </w:rPr>
      </w:pPr>
      <w:r>
        <w:rPr>
          <w:rFonts w:ascii="Verdana" w:eastAsia="Times New Roman" w:hAnsi="Verdana"/>
          <w:color w:val="000000"/>
          <w:lang w:val="en"/>
        </w:rPr>
        <w:t>id_token token</w:t>
      </w:r>
    </w:p>
    <w:p w14:paraId="192716F9" w14:textId="77777777" w:rsidR="00000000" w:rsidRDefault="008E4755" w:rsidP="008E4755">
      <w:pPr>
        <w:spacing w:before="0" w:beforeAutospacing="0" w:after="0" w:afterAutospacing="0"/>
        <w:ind w:left="2640" w:right="1920"/>
        <w:divId w:val="658578653"/>
        <w:rPr>
          <w:rFonts w:ascii="Verdana" w:eastAsia="Times New Roman" w:hAnsi="Verdana"/>
          <w:color w:val="000000"/>
          <w:lang w:val="en"/>
        </w:rPr>
      </w:pPr>
      <w:r>
        <w:rPr>
          <w:rFonts w:ascii="Verdana" w:eastAsia="Times New Roman" w:hAnsi="Verdana"/>
          <w:color w:val="000000"/>
          <w:lang w:val="en"/>
        </w:rPr>
        <w:t xml:space="preserve">When supplied as the value for the </w:t>
      </w:r>
      <w:r>
        <w:rPr>
          <w:rStyle w:val="HTMLTypewriter"/>
          <w:lang w:val="en"/>
        </w:rPr>
        <w:t>response_type</w:t>
      </w:r>
      <w:r>
        <w:rPr>
          <w:rFonts w:ascii="Verdana" w:eastAsia="Times New Roman" w:hAnsi="Verdana"/>
          <w:color w:val="000000"/>
          <w:lang w:val="en"/>
        </w:rPr>
        <w:t xml:space="preserve"> parameter, a succe</w:t>
      </w:r>
      <w:r>
        <w:rPr>
          <w:rFonts w:ascii="Verdana" w:eastAsia="Times New Roman" w:hAnsi="Verdana"/>
          <w:color w:val="000000"/>
          <w:lang w:val="en"/>
        </w:rPr>
        <w:t xml:space="preserve">ssful response MUST include both an Access Token and an ID Token. Both successful and error responses SHOULD be fragment-encoded. OpenID Providers MUST support this </w:t>
      </w:r>
      <w:r>
        <w:rPr>
          <w:rStyle w:val="HTMLTypewriter"/>
          <w:lang w:val="en"/>
        </w:rPr>
        <w:t>response_type</w:t>
      </w:r>
      <w:r>
        <w:rPr>
          <w:rFonts w:ascii="Verdana" w:eastAsia="Times New Roman" w:hAnsi="Verdana"/>
          <w:color w:val="000000"/>
          <w:lang w:val="en"/>
        </w:rPr>
        <w:t xml:space="preserve">. </w:t>
      </w:r>
    </w:p>
    <w:p w14:paraId="0BA8FFFD" w14:textId="77777777" w:rsidR="00000000" w:rsidRDefault="008E4755" w:rsidP="008E4755">
      <w:pPr>
        <w:spacing w:before="0" w:beforeAutospacing="0" w:after="0" w:afterAutospacing="0"/>
        <w:ind w:left="2640" w:right="1920"/>
        <w:divId w:val="658578653"/>
        <w:rPr>
          <w:rFonts w:ascii="Verdana" w:eastAsia="Times New Roman" w:hAnsi="Verdana"/>
          <w:color w:val="000000"/>
          <w:lang w:val="en"/>
        </w:rPr>
      </w:pPr>
      <w:r>
        <w:rPr>
          <w:rFonts w:ascii="Verdana" w:eastAsia="Times New Roman" w:hAnsi="Verdana"/>
          <w:color w:val="000000"/>
          <w:lang w:val="en"/>
        </w:rPr>
        <w:t>code token</w:t>
      </w:r>
    </w:p>
    <w:p w14:paraId="6D7142DB" w14:textId="77777777" w:rsidR="00000000" w:rsidRDefault="008E4755" w:rsidP="008E4755">
      <w:pPr>
        <w:spacing w:before="0" w:beforeAutospacing="0" w:after="0" w:afterAutospacing="0"/>
        <w:ind w:left="2640" w:right="1920"/>
        <w:divId w:val="658578653"/>
        <w:rPr>
          <w:rFonts w:ascii="Verdana" w:eastAsia="Times New Roman" w:hAnsi="Verdana"/>
          <w:color w:val="000000"/>
          <w:lang w:val="en"/>
        </w:rPr>
      </w:pPr>
      <w:r>
        <w:rPr>
          <w:rFonts w:ascii="Verdana" w:eastAsia="Times New Roman" w:hAnsi="Verdana"/>
          <w:color w:val="000000"/>
          <w:lang w:val="en"/>
        </w:rPr>
        <w:t xml:space="preserve">When supplied as the value for the </w:t>
      </w:r>
      <w:r>
        <w:rPr>
          <w:rStyle w:val="HTMLTypewriter"/>
          <w:lang w:val="en"/>
        </w:rPr>
        <w:t>response_type</w:t>
      </w:r>
      <w:r>
        <w:rPr>
          <w:rFonts w:ascii="Verdana" w:eastAsia="Times New Roman" w:hAnsi="Verdana"/>
          <w:color w:val="000000"/>
          <w:lang w:val="en"/>
        </w:rPr>
        <w:t xml:space="preserve"> parameter, a su</w:t>
      </w:r>
      <w:r>
        <w:rPr>
          <w:rFonts w:ascii="Verdana" w:eastAsia="Times New Roman" w:hAnsi="Verdana"/>
          <w:color w:val="000000"/>
          <w:lang w:val="en"/>
        </w:rPr>
        <w:t xml:space="preserve">ccessful response MUST include both an Access Token and an Authorization Code as defined in OAuth 2.0. When used by OpenID Connect, an ID Token is also returned from the Token Endpoint. Both successful and error responses SHOULD be fragment-encoded. </w:t>
      </w:r>
    </w:p>
    <w:p w14:paraId="2D1EC35F" w14:textId="77777777" w:rsidR="00000000" w:rsidRDefault="008E4755" w:rsidP="008E4755">
      <w:pPr>
        <w:spacing w:before="0" w:beforeAutospacing="0" w:after="0" w:afterAutospacing="0"/>
        <w:ind w:left="2640" w:right="1920"/>
        <w:divId w:val="658578653"/>
        <w:rPr>
          <w:rFonts w:ascii="Verdana" w:eastAsia="Times New Roman" w:hAnsi="Verdana"/>
          <w:color w:val="000000"/>
          <w:lang w:val="en"/>
        </w:rPr>
      </w:pPr>
      <w:r>
        <w:rPr>
          <w:rFonts w:ascii="Verdana" w:eastAsia="Times New Roman" w:hAnsi="Verdana"/>
          <w:color w:val="000000"/>
          <w:lang w:val="en"/>
        </w:rPr>
        <w:t>code </w:t>
      </w:r>
      <w:r>
        <w:rPr>
          <w:rFonts w:ascii="Verdana" w:eastAsia="Times New Roman" w:hAnsi="Verdana"/>
          <w:color w:val="000000"/>
          <w:lang w:val="en"/>
        </w:rPr>
        <w:t>id_token</w:t>
      </w:r>
    </w:p>
    <w:p w14:paraId="1039D813" w14:textId="77777777" w:rsidR="00000000" w:rsidRDefault="008E4755" w:rsidP="008E4755">
      <w:pPr>
        <w:spacing w:before="0" w:beforeAutospacing="0" w:after="0" w:afterAutospacing="0"/>
        <w:ind w:left="2640" w:right="1920"/>
        <w:divId w:val="658578653"/>
        <w:rPr>
          <w:rFonts w:ascii="Verdana" w:eastAsia="Times New Roman" w:hAnsi="Verdana"/>
          <w:color w:val="000000"/>
          <w:lang w:val="en"/>
        </w:rPr>
      </w:pPr>
      <w:r>
        <w:rPr>
          <w:rFonts w:ascii="Verdana" w:eastAsia="Times New Roman" w:hAnsi="Verdana"/>
          <w:color w:val="000000"/>
          <w:lang w:val="en"/>
        </w:rPr>
        <w:t xml:space="preserve">When supplied as the value for the </w:t>
      </w:r>
      <w:r>
        <w:rPr>
          <w:rStyle w:val="HTMLTypewriter"/>
          <w:lang w:val="en"/>
        </w:rPr>
        <w:t>response_type</w:t>
      </w:r>
      <w:r>
        <w:rPr>
          <w:rFonts w:ascii="Verdana" w:eastAsia="Times New Roman" w:hAnsi="Verdana"/>
          <w:color w:val="000000"/>
          <w:lang w:val="en"/>
        </w:rPr>
        <w:t xml:space="preserve"> parameter, a successful response MUST include both an Authorization Code and an ID Token. Both successful and error responses SHOULD be fragment-encoded. </w:t>
      </w:r>
    </w:p>
    <w:p w14:paraId="16230C19" w14:textId="77777777" w:rsidR="00000000" w:rsidRDefault="008E4755" w:rsidP="008E4755">
      <w:pPr>
        <w:spacing w:before="0" w:beforeAutospacing="0" w:after="0" w:afterAutospacing="0"/>
        <w:ind w:left="2640" w:right="1920"/>
        <w:divId w:val="658578653"/>
        <w:rPr>
          <w:rFonts w:ascii="Verdana" w:eastAsia="Times New Roman" w:hAnsi="Verdana"/>
          <w:color w:val="000000"/>
          <w:lang w:val="en"/>
        </w:rPr>
      </w:pPr>
      <w:r>
        <w:rPr>
          <w:rFonts w:ascii="Verdana" w:eastAsia="Times New Roman" w:hAnsi="Verdana"/>
          <w:color w:val="000000"/>
          <w:lang w:val="en"/>
        </w:rPr>
        <w:t>code id_token token</w:t>
      </w:r>
    </w:p>
    <w:p w14:paraId="5993E197" w14:textId="77777777" w:rsidR="00000000" w:rsidRDefault="008E4755" w:rsidP="008E4755">
      <w:pPr>
        <w:spacing w:before="0" w:beforeAutospacing="0" w:afterAutospacing="0"/>
        <w:ind w:left="2640" w:right="1920"/>
        <w:divId w:val="658578653"/>
        <w:rPr>
          <w:rFonts w:ascii="Verdana" w:eastAsia="Times New Roman" w:hAnsi="Verdana"/>
          <w:color w:val="000000"/>
          <w:lang w:val="en"/>
        </w:rPr>
      </w:pPr>
      <w:r>
        <w:rPr>
          <w:rFonts w:ascii="Verdana" w:eastAsia="Times New Roman" w:hAnsi="Verdana"/>
          <w:color w:val="000000"/>
          <w:lang w:val="en"/>
        </w:rPr>
        <w:t>When supplied as the va</w:t>
      </w:r>
      <w:r>
        <w:rPr>
          <w:rFonts w:ascii="Verdana" w:eastAsia="Times New Roman" w:hAnsi="Verdana"/>
          <w:color w:val="000000"/>
          <w:lang w:val="en"/>
        </w:rPr>
        <w:t xml:space="preserve">lue for the </w:t>
      </w:r>
      <w:r>
        <w:rPr>
          <w:rStyle w:val="HTMLTypewriter"/>
          <w:lang w:val="en"/>
        </w:rPr>
        <w:t>response_type</w:t>
      </w:r>
      <w:r>
        <w:rPr>
          <w:rFonts w:ascii="Verdana" w:eastAsia="Times New Roman" w:hAnsi="Verdana"/>
          <w:color w:val="000000"/>
          <w:lang w:val="en"/>
        </w:rPr>
        <w:t xml:space="preserve"> parameter, a successful response MUST include an Authorization Code, an ID Token, and an Access Token. Both successful and error responses SHOULD be fragment-encoded. </w:t>
      </w:r>
    </w:p>
    <w:p w14:paraId="194234C6" w14:textId="77777777" w:rsidR="00000000" w:rsidRDefault="008E4755" w:rsidP="008E4755">
      <w:pPr>
        <w:spacing w:before="0" w:beforeAutospacing="0" w:after="0" w:afterAutospacing="0"/>
        <w:ind w:left="1920" w:right="1200"/>
        <w:divId w:val="1490173042"/>
        <w:rPr>
          <w:rFonts w:ascii="Verdana" w:eastAsia="Times New Roman" w:hAnsi="Verdana"/>
          <w:color w:val="000000"/>
          <w:lang w:val="en"/>
        </w:rPr>
      </w:pPr>
      <w:r>
        <w:rPr>
          <w:rFonts w:ascii="Verdana" w:eastAsia="Times New Roman" w:hAnsi="Verdana"/>
          <w:color w:val="000000"/>
          <w:lang w:val="en"/>
        </w:rPr>
        <w:t xml:space="preserve">All OpenID Providers MUST support the </w:t>
      </w:r>
      <w:r>
        <w:rPr>
          <w:rStyle w:val="HTMLTypewriter"/>
          <w:lang w:val="en"/>
        </w:rPr>
        <w:t>id_token</w:t>
      </w:r>
      <w:r>
        <w:rPr>
          <w:rFonts w:ascii="Verdana" w:eastAsia="Times New Roman" w:hAnsi="Verdana"/>
          <w:color w:val="000000"/>
          <w:lang w:val="en"/>
        </w:rPr>
        <w:t xml:space="preserve"> response type a</w:t>
      </w:r>
      <w:r>
        <w:rPr>
          <w:rFonts w:ascii="Verdana" w:eastAsia="Times New Roman" w:hAnsi="Verdana"/>
          <w:color w:val="000000"/>
          <w:lang w:val="en"/>
        </w:rPr>
        <w:t xml:space="preserve">nd all OpenID Providers that are not Self-Issued OPs MUST also support the </w:t>
      </w:r>
      <w:r>
        <w:rPr>
          <w:rStyle w:val="HTMLTypewriter"/>
          <w:lang w:val="en"/>
        </w:rPr>
        <w:t>id_token token</w:t>
      </w:r>
      <w:r>
        <w:rPr>
          <w:rFonts w:ascii="Verdana" w:eastAsia="Times New Roman" w:hAnsi="Verdana"/>
          <w:color w:val="000000"/>
          <w:lang w:val="en"/>
        </w:rPr>
        <w:t xml:space="preserve"> and </w:t>
      </w:r>
      <w:r>
        <w:rPr>
          <w:rStyle w:val="HTMLTypewriter"/>
          <w:lang w:val="en"/>
        </w:rPr>
        <w:t>code</w:t>
      </w:r>
      <w:r>
        <w:rPr>
          <w:rFonts w:ascii="Verdana" w:eastAsia="Times New Roman" w:hAnsi="Verdana"/>
          <w:color w:val="000000"/>
          <w:lang w:val="en"/>
        </w:rPr>
        <w:t xml:space="preserve"> response types. </w:t>
      </w:r>
    </w:p>
    <w:p w14:paraId="1BEF5E62" w14:textId="77777777" w:rsidR="00000000" w:rsidRDefault="008E4755" w:rsidP="008E4755">
      <w:pPr>
        <w:spacing w:before="0" w:beforeAutospacing="0" w:after="0" w:afterAutospacing="0"/>
        <w:ind w:left="1920" w:right="1200"/>
        <w:divId w:val="1490173042"/>
        <w:rPr>
          <w:rFonts w:ascii="Verdana" w:eastAsia="Times New Roman" w:hAnsi="Verdana"/>
          <w:color w:val="000000"/>
          <w:lang w:val="en"/>
        </w:rPr>
      </w:pPr>
      <w:r>
        <w:rPr>
          <w:rFonts w:ascii="Verdana" w:eastAsia="Times New Roman" w:hAnsi="Verdana"/>
          <w:color w:val="000000"/>
          <w:lang w:val="en"/>
        </w:rPr>
        <w:t xml:space="preserve">The Client can use any OAuth 2.0 registered response type supported by the OpenID Provider other than </w:t>
      </w:r>
      <w:r>
        <w:rPr>
          <w:rStyle w:val="HTMLTypewriter"/>
          <w:lang w:val="en"/>
        </w:rPr>
        <w:t>token</w:t>
      </w:r>
      <w:r>
        <w:rPr>
          <w:rFonts w:ascii="Verdana" w:eastAsia="Times New Roman" w:hAnsi="Verdana"/>
          <w:color w:val="000000"/>
          <w:lang w:val="en"/>
        </w:rPr>
        <w:t xml:space="preserve"> (which provides no ID Token). </w:t>
      </w:r>
    </w:p>
    <w:p w14:paraId="49048FE5" w14:textId="77777777" w:rsidR="00000000" w:rsidRDefault="008E4755" w:rsidP="008E4755">
      <w:pPr>
        <w:spacing w:before="0" w:beforeAutospacing="0" w:after="0" w:afterAutospacing="0"/>
        <w:ind w:left="1200" w:right="1200"/>
        <w:divId w:val="1490173042"/>
        <w:rPr>
          <w:rFonts w:ascii="Verdana" w:eastAsia="Times New Roman" w:hAnsi="Verdana"/>
          <w:color w:val="000000"/>
          <w:lang w:val="en"/>
        </w:rPr>
      </w:pPr>
      <w:r>
        <w:rPr>
          <w:rFonts w:ascii="Verdana" w:eastAsia="Times New Roman" w:hAnsi="Verdana"/>
          <w:color w:val="000000"/>
          <w:lang w:val="en"/>
        </w:rPr>
        <w:t>c</w:t>
      </w:r>
      <w:r>
        <w:rPr>
          <w:rFonts w:ascii="Verdana" w:eastAsia="Times New Roman" w:hAnsi="Verdana"/>
          <w:color w:val="000000"/>
          <w:lang w:val="en"/>
        </w:rPr>
        <w:t>lient_id</w:t>
      </w:r>
    </w:p>
    <w:p w14:paraId="4F112A2B" w14:textId="77777777" w:rsidR="00000000" w:rsidRDefault="008E4755" w:rsidP="008E4755">
      <w:pPr>
        <w:spacing w:before="0" w:beforeAutospacing="0" w:after="0" w:afterAutospacing="0"/>
        <w:ind w:left="1920" w:right="1200"/>
        <w:divId w:val="1490173042"/>
        <w:rPr>
          <w:rFonts w:ascii="Verdana" w:eastAsia="Times New Roman" w:hAnsi="Verdana"/>
          <w:color w:val="000000"/>
          <w:lang w:val="en"/>
        </w:rPr>
      </w:pPr>
      <w:r>
        <w:rPr>
          <w:rFonts w:ascii="Verdana" w:eastAsia="Times New Roman" w:hAnsi="Verdana"/>
          <w:color w:val="000000"/>
          <w:lang w:val="en"/>
        </w:rPr>
        <w:t xml:space="preserve">REQUIRED. OAuth 2.0 Client Identifier. </w:t>
      </w:r>
    </w:p>
    <w:p w14:paraId="608B95A0" w14:textId="77777777" w:rsidR="00000000" w:rsidRDefault="008E4755" w:rsidP="008E4755">
      <w:pPr>
        <w:spacing w:before="0" w:beforeAutospacing="0" w:after="0" w:afterAutospacing="0"/>
        <w:ind w:left="1200" w:right="1200"/>
        <w:divId w:val="1490173042"/>
        <w:rPr>
          <w:rFonts w:ascii="Verdana" w:eastAsia="Times New Roman" w:hAnsi="Verdana"/>
          <w:color w:val="000000"/>
          <w:lang w:val="en"/>
        </w:rPr>
      </w:pPr>
      <w:r>
        <w:rPr>
          <w:rFonts w:ascii="Verdana" w:eastAsia="Times New Roman" w:hAnsi="Verdana"/>
          <w:color w:val="000000"/>
          <w:lang w:val="en"/>
        </w:rPr>
        <w:t>scope</w:t>
      </w:r>
    </w:p>
    <w:p w14:paraId="65F80B71" w14:textId="77777777" w:rsidR="00000000" w:rsidRDefault="008E4755" w:rsidP="008E4755">
      <w:pPr>
        <w:spacing w:before="0" w:beforeAutospacing="0" w:after="0" w:afterAutospacing="0"/>
        <w:ind w:left="1920" w:right="1200"/>
        <w:divId w:val="1490173042"/>
        <w:rPr>
          <w:rFonts w:ascii="Verdana" w:eastAsia="Times New Roman" w:hAnsi="Verdana"/>
          <w:color w:val="000000"/>
          <w:lang w:val="en"/>
        </w:rPr>
      </w:pPr>
      <w:r>
        <w:rPr>
          <w:rFonts w:ascii="Verdana" w:eastAsia="Times New Roman" w:hAnsi="Verdana"/>
          <w:color w:val="000000"/>
          <w:lang w:val="en"/>
        </w:rPr>
        <w:t xml:space="preserve">REQUIRED. Space delimited, case sensitive list of ASCII OAuth 2.0 scope values. OpenID Connect requests MUST contain the </w:t>
      </w:r>
      <w:r>
        <w:rPr>
          <w:rStyle w:val="HTMLTypewriter"/>
          <w:lang w:val="en"/>
        </w:rPr>
        <w:t>openid</w:t>
      </w:r>
      <w:r>
        <w:rPr>
          <w:rFonts w:ascii="Verdana" w:eastAsia="Times New Roman" w:hAnsi="Verdana"/>
          <w:color w:val="000000"/>
          <w:lang w:val="en"/>
        </w:rPr>
        <w:t xml:space="preserve"> scope value. OPTIONAL scope values of </w:t>
      </w:r>
      <w:r>
        <w:rPr>
          <w:rStyle w:val="HTMLTypewriter"/>
          <w:lang w:val="en"/>
        </w:rPr>
        <w:t>profile</w:t>
      </w:r>
      <w:r>
        <w:rPr>
          <w:rFonts w:ascii="Verdana" w:eastAsia="Times New Roman" w:hAnsi="Verdana"/>
          <w:color w:val="000000"/>
          <w:lang w:val="en"/>
        </w:rPr>
        <w:t xml:space="preserve">, </w:t>
      </w:r>
      <w:r>
        <w:rPr>
          <w:rStyle w:val="HTMLTypewriter"/>
          <w:lang w:val="en"/>
        </w:rPr>
        <w:t>email</w:t>
      </w:r>
      <w:r>
        <w:rPr>
          <w:rFonts w:ascii="Verdana" w:eastAsia="Times New Roman" w:hAnsi="Verdana"/>
          <w:color w:val="000000"/>
          <w:lang w:val="en"/>
        </w:rPr>
        <w:t xml:space="preserve">, </w:t>
      </w:r>
      <w:r>
        <w:rPr>
          <w:rStyle w:val="HTMLTypewriter"/>
          <w:lang w:val="en"/>
        </w:rPr>
        <w:t>address</w:t>
      </w:r>
      <w:r>
        <w:rPr>
          <w:rFonts w:ascii="Verdana" w:eastAsia="Times New Roman" w:hAnsi="Verdana"/>
          <w:color w:val="000000"/>
          <w:lang w:val="en"/>
        </w:rPr>
        <w:t xml:space="preserve">, </w:t>
      </w:r>
      <w:r>
        <w:rPr>
          <w:rStyle w:val="HTMLTypewriter"/>
          <w:lang w:val="en"/>
        </w:rPr>
        <w:t>phone</w:t>
      </w:r>
      <w:r>
        <w:rPr>
          <w:rFonts w:ascii="Verdana" w:eastAsia="Times New Roman" w:hAnsi="Verdana"/>
          <w:color w:val="000000"/>
          <w:lang w:val="en"/>
        </w:rPr>
        <w:t>, and</w:t>
      </w:r>
      <w:r>
        <w:rPr>
          <w:rFonts w:ascii="Verdana" w:eastAsia="Times New Roman" w:hAnsi="Verdana"/>
          <w:color w:val="000000"/>
          <w:lang w:val="en"/>
        </w:rPr>
        <w:t xml:space="preserve"> </w:t>
      </w:r>
      <w:r>
        <w:rPr>
          <w:rStyle w:val="HTMLTypewriter"/>
          <w:lang w:val="en"/>
        </w:rPr>
        <w:t>offline_access</w:t>
      </w:r>
      <w:r>
        <w:rPr>
          <w:rFonts w:ascii="Verdana" w:eastAsia="Times New Roman" w:hAnsi="Verdana"/>
          <w:color w:val="000000"/>
          <w:lang w:val="en"/>
        </w:rPr>
        <w:t xml:space="preserve"> are also defined. See </w:t>
      </w:r>
      <w:hyperlink w:anchor="scopes" w:history="1">
        <w:r>
          <w:rPr>
            <w:rStyle w:val="Hyperlink"/>
            <w:rFonts w:ascii="Verdana" w:eastAsia="Times New Roman" w:hAnsi="Verdana"/>
            <w:u w:val="none"/>
            <w:lang w:val="en"/>
          </w:rPr>
          <w:t>Section 2.4</w:t>
        </w:r>
        <w:r>
          <w:rPr>
            <w:rStyle w:val="Hyperlink"/>
            <w:rFonts w:ascii="Verdana" w:eastAsia="Times New Roman" w:hAnsi="Verdana"/>
            <w:vanish/>
            <w:u w:val="none"/>
            <w:lang w:val="en"/>
          </w:rPr>
          <w:t xml:space="preserve"> (Scope Values)</w:t>
        </w:r>
      </w:hyperlink>
      <w:r>
        <w:rPr>
          <w:rFonts w:ascii="Verdana" w:eastAsia="Times New Roman" w:hAnsi="Verdana"/>
          <w:color w:val="000000"/>
          <w:lang w:val="en"/>
        </w:rPr>
        <w:t xml:space="preserve"> for more about the scope values defined by this specification. </w:t>
      </w:r>
    </w:p>
    <w:p w14:paraId="77DBD29A" w14:textId="77777777" w:rsidR="00000000" w:rsidRDefault="008E4755" w:rsidP="008E4755">
      <w:pPr>
        <w:spacing w:before="0" w:beforeAutospacing="0" w:after="0" w:afterAutospacing="0"/>
        <w:ind w:left="1200" w:right="1200"/>
        <w:divId w:val="1490173042"/>
        <w:rPr>
          <w:rFonts w:ascii="Verdana" w:eastAsia="Times New Roman" w:hAnsi="Verdana"/>
          <w:color w:val="000000"/>
          <w:lang w:val="en"/>
        </w:rPr>
      </w:pPr>
      <w:r>
        <w:rPr>
          <w:rFonts w:ascii="Verdana" w:eastAsia="Times New Roman" w:hAnsi="Verdana"/>
          <w:color w:val="000000"/>
          <w:lang w:val="en"/>
        </w:rPr>
        <w:t>redirect_uri</w:t>
      </w:r>
    </w:p>
    <w:p w14:paraId="472B5502" w14:textId="77777777" w:rsidR="00000000" w:rsidRDefault="008E4755" w:rsidP="008E4755">
      <w:pPr>
        <w:spacing w:before="0" w:beforeAutospacing="0" w:after="0" w:afterAutospacing="0"/>
        <w:ind w:left="1920" w:right="1200"/>
        <w:divId w:val="1490173042"/>
        <w:rPr>
          <w:rFonts w:ascii="Verdana" w:eastAsia="Times New Roman" w:hAnsi="Verdana"/>
          <w:color w:val="000000"/>
          <w:lang w:val="en"/>
        </w:rPr>
      </w:pPr>
      <w:r>
        <w:rPr>
          <w:rFonts w:ascii="Verdana" w:eastAsia="Times New Roman" w:hAnsi="Verdana"/>
          <w:color w:val="000000"/>
          <w:lang w:val="en"/>
        </w:rPr>
        <w:t>REQUIRED. Redirection URI to which the response will be sent. This MUST be pre-regist</w:t>
      </w:r>
      <w:r>
        <w:rPr>
          <w:rFonts w:ascii="Verdana" w:eastAsia="Times New Roman" w:hAnsi="Verdana"/>
          <w:color w:val="000000"/>
          <w:lang w:val="en"/>
        </w:rPr>
        <w:t xml:space="preserve">ered with the OpenID Provider. This URI MUST exactly match one of the </w:t>
      </w:r>
      <w:r>
        <w:rPr>
          <w:rStyle w:val="HTMLTypewriter"/>
          <w:lang w:val="en"/>
        </w:rPr>
        <w:t>redirect_uris</w:t>
      </w:r>
      <w:r>
        <w:rPr>
          <w:rFonts w:ascii="Verdana" w:eastAsia="Times New Roman" w:hAnsi="Verdana"/>
          <w:color w:val="000000"/>
          <w:lang w:val="en"/>
        </w:rPr>
        <w:t xml:space="preserve"> registered for the Client,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w:t>
        </w:r>
        <w:r>
          <w:rPr>
            <w:rStyle w:val="Hyperlink"/>
            <w:rFonts w:ascii="Verdana" w:eastAsia="Times New Roman" w:hAnsi="Verdana"/>
            <w:vanish/>
            <w:u w:val="none"/>
            <w:lang w:val="en"/>
          </w:rPr>
          <w:t>ter, “Uniform Resource Identifier (URI): Generic Syntax,” January 2005.)</w:t>
        </w:r>
      </w:hyperlink>
      <w:r>
        <w:rPr>
          <w:rFonts w:ascii="Verdana" w:eastAsia="Times New Roman" w:hAnsi="Verdana"/>
          <w:color w:val="000000"/>
          <w:lang w:val="en"/>
        </w:rPr>
        <w:t xml:space="preserve"> (Simple String Comparison). If the Client uses the OAuth implicit grant type, the redirection URI MUST NOT use the </w:t>
      </w:r>
      <w:r>
        <w:rPr>
          <w:rStyle w:val="HTMLTypewriter"/>
          <w:lang w:val="en"/>
        </w:rPr>
        <w:t>http</w:t>
      </w:r>
      <w:r>
        <w:rPr>
          <w:rFonts w:ascii="Verdana" w:eastAsia="Times New Roman" w:hAnsi="Verdana"/>
          <w:color w:val="000000"/>
          <w:lang w:val="en"/>
        </w:rPr>
        <w:t xml:space="preserve"> scheme unless the Client is a native application, in which case</w:t>
      </w:r>
      <w:r>
        <w:rPr>
          <w:rFonts w:ascii="Verdana" w:eastAsia="Times New Roman" w:hAnsi="Verdana"/>
          <w:color w:val="000000"/>
          <w:lang w:val="en"/>
        </w:rPr>
        <w:t xml:space="preserve"> it MAY use the </w:t>
      </w:r>
      <w:r>
        <w:rPr>
          <w:rStyle w:val="HTMLTypewriter"/>
          <w:lang w:val="en"/>
        </w:rPr>
        <w:t>http:</w:t>
      </w:r>
      <w:r>
        <w:rPr>
          <w:rFonts w:ascii="Verdana" w:eastAsia="Times New Roman" w:hAnsi="Verdana"/>
          <w:color w:val="000000"/>
          <w:lang w:val="en"/>
        </w:rPr>
        <w:t xml:space="preserve"> scheme with </w:t>
      </w:r>
      <w:r>
        <w:rPr>
          <w:rStyle w:val="HTMLTypewriter"/>
          <w:lang w:val="en"/>
        </w:rPr>
        <w:t>localhost</w:t>
      </w:r>
      <w:r>
        <w:rPr>
          <w:rFonts w:ascii="Verdana" w:eastAsia="Times New Roman" w:hAnsi="Verdana"/>
          <w:color w:val="000000"/>
          <w:lang w:val="en"/>
        </w:rPr>
        <w:t xml:space="preserve"> as the hostname. If the Client only uses the OAuth </w:t>
      </w:r>
      <w:r>
        <w:rPr>
          <w:rStyle w:val="HTMLTypewriter"/>
          <w:lang w:val="en"/>
        </w:rPr>
        <w:t>authorization_code</w:t>
      </w:r>
      <w:r>
        <w:rPr>
          <w:rFonts w:ascii="Verdana" w:eastAsia="Times New Roman" w:hAnsi="Verdana"/>
          <w:color w:val="000000"/>
          <w:lang w:val="en"/>
        </w:rPr>
        <w:t xml:space="preserve"> grant type, the redirection URI MAY use the </w:t>
      </w:r>
      <w:r>
        <w:rPr>
          <w:rStyle w:val="HTMLTypewriter"/>
          <w:lang w:val="en"/>
        </w:rPr>
        <w:t>http</w:t>
      </w:r>
      <w:r>
        <w:rPr>
          <w:rFonts w:ascii="Verdana" w:eastAsia="Times New Roman" w:hAnsi="Verdana"/>
          <w:color w:val="000000"/>
          <w:lang w:val="en"/>
        </w:rPr>
        <w:t xml:space="preserve"> scheme, provided that the Client Type is </w:t>
      </w:r>
      <w:r>
        <w:rPr>
          <w:rStyle w:val="HTMLTypewriter"/>
          <w:lang w:val="en"/>
        </w:rPr>
        <w:t>confidential</w:t>
      </w:r>
      <w:r>
        <w:rPr>
          <w:rFonts w:ascii="Verdana" w:eastAsia="Times New Roman" w:hAnsi="Verdana"/>
          <w:color w:val="000000"/>
          <w:lang w:val="en"/>
        </w:rPr>
        <w:t>, as defined in Section 2.1 of OAuth 2.0</w:t>
      </w:r>
      <w:r>
        <w:rPr>
          <w:rFonts w:ascii="Verdana" w:eastAsia="Times New Roman" w:hAnsi="Verdana"/>
          <w:color w:val="000000"/>
          <w:lang w:val="en"/>
        </w:rPr>
        <w:t xml:space="preserve">. </w:t>
      </w:r>
    </w:p>
    <w:p w14:paraId="6468F954" w14:textId="77777777" w:rsidR="00000000" w:rsidRDefault="008E4755" w:rsidP="008E4755">
      <w:pPr>
        <w:spacing w:before="0" w:beforeAutospacing="0" w:after="0" w:afterAutospacing="0"/>
        <w:ind w:left="1200" w:right="1200"/>
        <w:divId w:val="1490173042"/>
        <w:rPr>
          <w:rFonts w:ascii="Verdana" w:eastAsia="Times New Roman" w:hAnsi="Verdana"/>
          <w:color w:val="000000"/>
          <w:lang w:val="en"/>
        </w:rPr>
      </w:pPr>
      <w:r>
        <w:rPr>
          <w:rFonts w:ascii="Verdana" w:eastAsia="Times New Roman" w:hAnsi="Verdana"/>
          <w:color w:val="000000"/>
          <w:lang w:val="en"/>
        </w:rPr>
        <w:t>state</w:t>
      </w:r>
    </w:p>
    <w:p w14:paraId="2A31EFEC" w14:textId="77777777" w:rsidR="00000000" w:rsidRDefault="008E4755" w:rsidP="008E4755">
      <w:pPr>
        <w:spacing w:before="0" w:beforeAutospacing="0" w:afterAutospacing="0"/>
        <w:ind w:left="1920" w:right="1200"/>
        <w:divId w:val="1490173042"/>
        <w:rPr>
          <w:rFonts w:ascii="Verdana" w:eastAsia="Times New Roman" w:hAnsi="Verdana"/>
          <w:color w:val="000000"/>
          <w:lang w:val="en"/>
        </w:rPr>
      </w:pPr>
      <w:r>
        <w:rPr>
          <w:rFonts w:ascii="Verdana" w:eastAsia="Times New Roman" w:hAnsi="Verdana"/>
          <w:color w:val="000000"/>
          <w:lang w:val="en"/>
        </w:rPr>
        <w:t xml:space="preserve">RECOMMENDED. Opaque value used to maintain state between the request and the callback. Typically, Cross-Site Request Forgery (CSRF, XSRF) mitigation is done by cryptographically binding the value of this parameter with the browser cookie. </w:t>
      </w:r>
    </w:p>
    <w:p w14:paraId="58CDF37F" w14:textId="77777777" w:rsidR="00000000" w:rsidRDefault="008E4755">
      <w:pPr>
        <w:pStyle w:val="NormalWeb"/>
        <w:divId w:val="745765489"/>
        <w:rPr>
          <w:rFonts w:ascii="Verdana" w:hAnsi="Verdana"/>
          <w:color w:val="000000"/>
          <w:lang w:val="en"/>
        </w:rPr>
      </w:pPr>
      <w:r>
        <w:rPr>
          <w:rFonts w:ascii="Verdana" w:hAnsi="Verdana"/>
          <w:color w:val="000000"/>
          <w:lang w:val="en"/>
        </w:rPr>
        <w:t>This sp</w:t>
      </w:r>
      <w:r>
        <w:rPr>
          <w:rFonts w:ascii="Verdana" w:hAnsi="Verdana"/>
          <w:color w:val="000000"/>
          <w:lang w:val="en"/>
        </w:rPr>
        <w:t xml:space="preserve">ecification also defines the following request parameters: </w:t>
      </w:r>
    </w:p>
    <w:p w14:paraId="700322E7" w14:textId="77777777" w:rsidR="00000000" w:rsidRDefault="008E4755" w:rsidP="008E4755">
      <w:pPr>
        <w:spacing w:beforeAutospacing="0" w:after="0" w:afterAutospacing="0"/>
        <w:ind w:left="1200" w:right="1200"/>
        <w:divId w:val="1337072762"/>
        <w:rPr>
          <w:rFonts w:ascii="Verdana" w:eastAsia="Times New Roman" w:hAnsi="Verdana"/>
          <w:color w:val="000000"/>
          <w:lang w:val="en"/>
        </w:rPr>
      </w:pPr>
      <w:r>
        <w:rPr>
          <w:rFonts w:ascii="Verdana" w:eastAsia="Times New Roman" w:hAnsi="Verdana"/>
          <w:color w:val="000000"/>
          <w:lang w:val="en"/>
        </w:rPr>
        <w:t>nonce</w:t>
      </w:r>
    </w:p>
    <w:p w14:paraId="435EFAF8"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REQUIRED or OPTIONAL. String value used to associate a Client session with an ID Token, and to mitigate replay attacks. </w:t>
      </w:r>
      <w:r>
        <w:rPr>
          <w:rFonts w:ascii="Verdana" w:eastAsia="Times New Roman" w:hAnsi="Verdana"/>
          <w:color w:val="000000"/>
          <w:lang w:val="en"/>
        </w:rPr>
        <w:t xml:space="preserve">The value is passed through unmodified from the Authorization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prevent attackers from guessing values. One method to achieve this is to store a random value as a signed </w:t>
      </w:r>
      <w:r>
        <w:rPr>
          <w:rFonts w:ascii="Verdana" w:eastAsia="Times New Roman" w:hAnsi="Verdana"/>
          <w:color w:val="000000"/>
          <w:lang w:val="en"/>
        </w:rPr>
        <w:t xml:space="preserve">session cookie, and pass the value in the </w:t>
      </w:r>
      <w:r>
        <w:rPr>
          <w:rStyle w:val="HTMLTypewriter"/>
          <w:lang w:val="en"/>
        </w:rPr>
        <w:t>nonce</w:t>
      </w:r>
      <w:r>
        <w:rPr>
          <w:rFonts w:ascii="Verdana" w:eastAsia="Times New Roman" w:hAnsi="Verdana"/>
          <w:color w:val="000000"/>
          <w:lang w:val="en"/>
        </w:rPr>
        <w:t xml:space="preserve"> parameter. In that case, the </w:t>
      </w:r>
      <w:r>
        <w:rPr>
          <w:rStyle w:val="HTMLTypewriter"/>
          <w:lang w:val="en"/>
        </w:rPr>
        <w:t>nonce</w:t>
      </w:r>
      <w:r>
        <w:rPr>
          <w:rFonts w:ascii="Verdana" w:eastAsia="Times New Roman" w:hAnsi="Verdana"/>
          <w:color w:val="000000"/>
          <w:lang w:val="en"/>
        </w:rPr>
        <w:t xml:space="preserve"> in the returned ID Token can be compared to the signed session cookie to detect ID Token replay by third parties. Use of the nonce is REQUIRED for all requests where an ID T</w:t>
      </w:r>
      <w:r>
        <w:rPr>
          <w:rFonts w:ascii="Verdana" w:eastAsia="Times New Roman" w:hAnsi="Verdana"/>
          <w:color w:val="000000"/>
          <w:lang w:val="en"/>
        </w:rPr>
        <w:t xml:space="preserve">oken is returned directly from the Authorization Endpoint. It is OPTIONAL when the ID Token is returned from the Token Endpoint. </w:t>
      </w:r>
    </w:p>
    <w:p w14:paraId="2DCECA18" w14:textId="77777777" w:rsidR="00000000" w:rsidRDefault="008E4755" w:rsidP="008E4755">
      <w:pPr>
        <w:spacing w:before="0" w:beforeAutospacing="0" w:after="0" w:afterAutospacing="0"/>
        <w:ind w:left="1200" w:right="1200"/>
        <w:divId w:val="1337072762"/>
        <w:rPr>
          <w:rFonts w:ascii="Verdana" w:eastAsia="Times New Roman" w:hAnsi="Verdana"/>
          <w:color w:val="000000"/>
          <w:lang w:val="en"/>
        </w:rPr>
      </w:pPr>
      <w:r>
        <w:rPr>
          <w:rFonts w:ascii="Verdana" w:eastAsia="Times New Roman" w:hAnsi="Verdana"/>
          <w:color w:val="000000"/>
          <w:lang w:val="en"/>
        </w:rPr>
        <w:t>display</w:t>
      </w:r>
    </w:p>
    <w:p w14:paraId="712BD7ED"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OPTIONAL. ASCII string value that specifies how the Authorization Server displays the authentication and consent user </w:t>
      </w:r>
      <w:r>
        <w:rPr>
          <w:rFonts w:ascii="Verdana" w:eastAsia="Times New Roman" w:hAnsi="Verdana"/>
          <w:color w:val="000000"/>
          <w:lang w:val="en"/>
        </w:rPr>
        <w:t xml:space="preserve">interface pages to the End-User. The defined values are: </w:t>
      </w:r>
    </w:p>
    <w:p w14:paraId="3A079DCD"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page</w:t>
      </w:r>
    </w:p>
    <w:p w14:paraId="513DA14E"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and consent UI consistent with a full User-Agent page view. If the display parameter is not specified this is the default display mode. </w:t>
      </w:r>
    </w:p>
    <w:p w14:paraId="44621363"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popup</w:t>
      </w:r>
    </w:p>
    <w:p w14:paraId="018EA5F2"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and consent UI consistent with a popup User-Agent window. The popup User-Agent window SHOULD be 450 pixels wide and 500 pixels tall. </w:t>
      </w:r>
    </w:p>
    <w:p w14:paraId="5880D462"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touch</w:t>
      </w:r>
    </w:p>
    <w:p w14:paraId="61609888"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w:t>
      </w:r>
      <w:r>
        <w:rPr>
          <w:rFonts w:ascii="Verdana" w:eastAsia="Times New Roman" w:hAnsi="Verdana"/>
          <w:color w:val="000000"/>
          <w:lang w:val="en"/>
        </w:rPr>
        <w:t xml:space="preserve">and consent UI consistent with a device that leverages a touch interface. The Authorization Server MAY attempt to detect the touch device and further customize the interface. </w:t>
      </w:r>
    </w:p>
    <w:p w14:paraId="51C8720C"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wap</w:t>
      </w:r>
    </w:p>
    <w:p w14:paraId="11CC0BA2"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The Authorization Server SHOULD display authentication and consent UI consis</w:t>
      </w:r>
      <w:r>
        <w:rPr>
          <w:rFonts w:ascii="Verdana" w:eastAsia="Times New Roman" w:hAnsi="Verdana"/>
          <w:color w:val="000000"/>
          <w:lang w:val="en"/>
        </w:rPr>
        <w:t xml:space="preserve">tent with a "feature phone" type display. </w:t>
      </w:r>
    </w:p>
    <w:p w14:paraId="5BE6EE16" w14:textId="77777777" w:rsidR="00000000" w:rsidRDefault="008E4755" w:rsidP="008E4755">
      <w:pPr>
        <w:spacing w:before="0" w:beforeAutospacing="0" w:after="0" w:afterAutospacing="0"/>
        <w:ind w:left="1200" w:right="1200"/>
        <w:divId w:val="1337072762"/>
        <w:rPr>
          <w:rFonts w:ascii="Verdana" w:eastAsia="Times New Roman" w:hAnsi="Verdana"/>
          <w:color w:val="000000"/>
          <w:lang w:val="en"/>
        </w:rPr>
      </w:pPr>
      <w:r>
        <w:rPr>
          <w:rFonts w:ascii="Verdana" w:eastAsia="Times New Roman" w:hAnsi="Verdana"/>
          <w:color w:val="000000"/>
          <w:lang w:val="en"/>
        </w:rPr>
        <w:t>prompt</w:t>
      </w:r>
    </w:p>
    <w:p w14:paraId="4548B096"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OPTIONAL. Space delimited, case sensitive list of ASCII string values that specifies whether the Authorization Server prompts the End-User for reauthentication and consent. The defined values are: </w:t>
      </w:r>
    </w:p>
    <w:p w14:paraId="10AB483B"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none</w:t>
      </w:r>
    </w:p>
    <w:p w14:paraId="15FEBBD4"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The</w:t>
      </w:r>
      <w:r>
        <w:rPr>
          <w:rFonts w:ascii="Verdana" w:eastAsia="Times New Roman" w:hAnsi="Verdana"/>
          <w:color w:val="000000"/>
          <w:lang w:val="en"/>
        </w:rPr>
        <w:t xml:space="preserve"> Authorization Server MUST NOT display any authentication or consent user interface pages. An error is returned if the End-User is not already authenticated or the Client does not have pre-configured consent for the requested Claims or does not fulfill oth</w:t>
      </w:r>
      <w:r>
        <w:rPr>
          <w:rFonts w:ascii="Verdana" w:eastAsia="Times New Roman" w:hAnsi="Verdana"/>
          <w:color w:val="000000"/>
          <w:lang w:val="en"/>
        </w:rPr>
        <w:t xml:space="preserve">er conditions for processing. This can be used as a method to check for existing authentication and/or consent. </w:t>
      </w:r>
    </w:p>
    <w:p w14:paraId="687876ED"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login</w:t>
      </w:r>
    </w:p>
    <w:p w14:paraId="707743CD"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for reauthentication. If it cannot prompt the End-User, it MUST return an error. </w:t>
      </w:r>
    </w:p>
    <w:p w14:paraId="2A710A48"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con</w:t>
      </w:r>
      <w:r>
        <w:rPr>
          <w:rFonts w:ascii="Verdana" w:eastAsia="Times New Roman" w:hAnsi="Verdana"/>
          <w:color w:val="000000"/>
          <w:lang w:val="en"/>
        </w:rPr>
        <w:t>sent</w:t>
      </w:r>
    </w:p>
    <w:p w14:paraId="4DA43AE8"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for consent before returning information to the Client. </w:t>
      </w:r>
    </w:p>
    <w:p w14:paraId="3074AC73"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select_account</w:t>
      </w:r>
    </w:p>
    <w:p w14:paraId="07088D46"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The Authorization Server SHOULD prompt the End-User to select a user account. This allows an End-User who has multiple accounts</w:t>
      </w:r>
      <w:r>
        <w:rPr>
          <w:rFonts w:ascii="Verdana" w:eastAsia="Times New Roman" w:hAnsi="Verdana"/>
          <w:color w:val="000000"/>
          <w:lang w:val="en"/>
        </w:rPr>
        <w:t xml:space="preserve"> at the Authorization Server to select amongst the multiple accounts that they might have current sessions for. If it cannot prompt the End-User, it MUST return an error. </w:t>
      </w:r>
    </w:p>
    <w:p w14:paraId="6E207392"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prompt</w:t>
      </w:r>
      <w:r>
        <w:rPr>
          <w:rFonts w:ascii="Verdana" w:eastAsia="Times New Roman" w:hAnsi="Verdana"/>
          <w:color w:val="000000"/>
          <w:lang w:val="en"/>
        </w:rPr>
        <w:t xml:space="preserve"> parameter can be used by the Client to make sure that the End-User is sti</w:t>
      </w:r>
      <w:r>
        <w:rPr>
          <w:rFonts w:ascii="Verdana" w:eastAsia="Times New Roman" w:hAnsi="Verdana"/>
          <w:color w:val="000000"/>
          <w:lang w:val="en"/>
        </w:rPr>
        <w:t xml:space="preserve">ll present for the current session or to bring attention to the request. If this parameter contains </w:t>
      </w:r>
      <w:r>
        <w:rPr>
          <w:rStyle w:val="HTMLTypewriter"/>
          <w:lang w:val="en"/>
        </w:rPr>
        <w:t>none</w:t>
      </w:r>
      <w:r>
        <w:rPr>
          <w:rFonts w:ascii="Verdana" w:eastAsia="Times New Roman" w:hAnsi="Verdana"/>
          <w:color w:val="000000"/>
          <w:lang w:val="en"/>
        </w:rPr>
        <w:t xml:space="preserve"> with any other value, an error is returned. </w:t>
      </w:r>
    </w:p>
    <w:p w14:paraId="6DFE8A45" w14:textId="77777777" w:rsidR="00000000" w:rsidRDefault="008E4755" w:rsidP="008E4755">
      <w:pPr>
        <w:spacing w:before="0" w:beforeAutospacing="0" w:after="0" w:afterAutospacing="0"/>
        <w:ind w:left="1200" w:right="1200"/>
        <w:divId w:val="1337072762"/>
        <w:rPr>
          <w:rFonts w:ascii="Verdana" w:eastAsia="Times New Roman" w:hAnsi="Verdana"/>
          <w:color w:val="000000"/>
          <w:lang w:val="en"/>
        </w:rPr>
      </w:pPr>
      <w:r>
        <w:rPr>
          <w:rFonts w:ascii="Verdana" w:eastAsia="Times New Roman" w:hAnsi="Verdana"/>
          <w:color w:val="000000"/>
          <w:lang w:val="en"/>
        </w:rPr>
        <w:t>max_age</w:t>
      </w:r>
    </w:p>
    <w:p w14:paraId="590B5800"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OPTIONAL. Maximum Authentication Age. Specifies the allowable elapsed time in seconds since the la</w:t>
      </w:r>
      <w:r>
        <w:rPr>
          <w:rFonts w:ascii="Verdana" w:eastAsia="Times New Roman" w:hAnsi="Verdana"/>
          <w:color w:val="000000"/>
          <w:lang w:val="en"/>
        </w:rPr>
        <w:t xml:space="preserve">st time the End-User was actively authenticated. If the elapsed time is greater than this value, the OP MUST attempt to actively re-authenticate the End-User. (The </w:t>
      </w:r>
      <w:r>
        <w:rPr>
          <w:rStyle w:val="HTMLTypewriter"/>
          <w:lang w:val="en"/>
        </w:rPr>
        <w:t>max_age</w:t>
      </w:r>
      <w:r>
        <w:rPr>
          <w:rFonts w:ascii="Verdana" w:eastAsia="Times New Roman" w:hAnsi="Verdana"/>
          <w:color w:val="000000"/>
          <w:lang w:val="en"/>
        </w:rPr>
        <w:t xml:space="preserve"> request parameter corresponds to the OpenID 2.0 </w:t>
      </w:r>
      <w:hyperlink w:anchor="OpenID.PAPE" w:history="1">
        <w:r>
          <w:rPr>
            <w:rStyle w:val="Hyperlink"/>
            <w:rFonts w:ascii="Verdana" w:eastAsia="Times New Roman" w:hAnsi="Verdana"/>
            <w:u w:val="none"/>
            <w:lang w:val="en"/>
          </w:rPr>
          <w:t>PA</w:t>
        </w:r>
        <w:r>
          <w:rPr>
            <w:rStyle w:val="Hyperlink"/>
            <w:rFonts w:ascii="Verdana" w:eastAsia="Times New Roman" w:hAnsi="Verdana"/>
            <w:u w:val="none"/>
            <w:lang w:val="en"/>
          </w:rPr>
          <w:t>PE</w:t>
        </w:r>
        <w:r>
          <w:rPr>
            <w:rStyle w:val="Hyperlink"/>
            <w:rFonts w:ascii="Verdana" w:eastAsia="Times New Roman" w:hAnsi="Verdana"/>
            <w:vanish/>
            <w:u w:val="none"/>
            <w:lang w:val="en"/>
          </w:rPr>
          <w:t xml:space="preserve"> (Recordon,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max_auth_age</w:t>
      </w:r>
      <w:r>
        <w:rPr>
          <w:rFonts w:ascii="Verdana" w:eastAsia="Times New Roman" w:hAnsi="Verdana"/>
          <w:color w:val="000000"/>
          <w:lang w:val="en"/>
        </w:rPr>
        <w:t xml:space="preserve"> request parameter.) When </w:t>
      </w:r>
      <w:r>
        <w:rPr>
          <w:rStyle w:val="HTMLTypewriter"/>
          <w:lang w:val="en"/>
        </w:rPr>
        <w:t>max_age</w:t>
      </w:r>
      <w:r>
        <w:rPr>
          <w:rFonts w:ascii="Verdana" w:eastAsia="Times New Roman" w:hAnsi="Verdana"/>
          <w:color w:val="000000"/>
          <w:lang w:val="en"/>
        </w:rPr>
        <w:t xml:space="preserve"> is used, the ID Token returned MUST include </w:t>
      </w:r>
      <w:r>
        <w:rPr>
          <w:rFonts w:ascii="Verdana" w:eastAsia="Times New Roman" w:hAnsi="Verdana"/>
          <w:color w:val="000000"/>
          <w:lang w:val="en"/>
        </w:rPr>
        <w:t xml:space="preserve">an </w:t>
      </w:r>
      <w:r>
        <w:rPr>
          <w:rStyle w:val="HTMLTypewriter"/>
          <w:lang w:val="en"/>
        </w:rPr>
        <w:t>auth_time</w:t>
      </w:r>
      <w:r>
        <w:rPr>
          <w:rFonts w:ascii="Verdana" w:eastAsia="Times New Roman" w:hAnsi="Verdana"/>
          <w:color w:val="000000"/>
          <w:lang w:val="en"/>
        </w:rPr>
        <w:t xml:space="preserve"> Claim Value. </w:t>
      </w:r>
    </w:p>
    <w:p w14:paraId="233BD73C" w14:textId="77777777" w:rsidR="00000000" w:rsidRDefault="008E4755" w:rsidP="008E4755">
      <w:pPr>
        <w:spacing w:before="0" w:beforeAutospacing="0" w:after="0" w:afterAutospacing="0"/>
        <w:ind w:left="1200" w:right="1200"/>
        <w:divId w:val="1337072762"/>
        <w:rPr>
          <w:rFonts w:ascii="Verdana" w:eastAsia="Times New Roman" w:hAnsi="Verdana"/>
          <w:color w:val="000000"/>
          <w:lang w:val="en"/>
        </w:rPr>
      </w:pPr>
      <w:r>
        <w:rPr>
          <w:rFonts w:ascii="Verdana" w:eastAsia="Times New Roman" w:hAnsi="Verdana"/>
          <w:color w:val="000000"/>
          <w:lang w:val="en"/>
        </w:rPr>
        <w:t>ui_locales</w:t>
      </w:r>
    </w:p>
    <w:p w14:paraId="49BCED77"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the user interface,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w:t>
        </w:r>
        <w:r>
          <w:rPr>
            <w:rStyle w:val="Hyperlink"/>
            <w:rFonts w:ascii="Verdana" w:eastAsia="Times New Roman" w:hAnsi="Verdana"/>
            <w:vanish/>
            <w:u w:val="none"/>
            <w:lang w:val="en"/>
          </w:rPr>
          <w:t>ptember 2009.)</w:t>
        </w:r>
      </w:hyperlink>
      <w:r>
        <w:rPr>
          <w:rFonts w:ascii="Verdana" w:eastAsia="Times New Roman" w:hAnsi="Verdana"/>
          <w:color w:val="000000"/>
          <w:lang w:val="en"/>
        </w:rPr>
        <w:t xml:space="preserve"> [RFC5646] language tag values, ordered by preference. For instance, the value "fr-CA fr en" represents a preference for French as spoken in Canada, then French (without a region designation), followed by English (without a region designation</w:t>
      </w:r>
      <w:r>
        <w:rPr>
          <w:rFonts w:ascii="Verdana" w:eastAsia="Times New Roman" w:hAnsi="Verdana"/>
          <w:color w:val="000000"/>
          <w:lang w:val="en"/>
        </w:rPr>
        <w:t xml:space="preserve">). An error SHOULD NOT result if some or all of the requested locales are not supported by the OpenID Provider. </w:t>
      </w:r>
    </w:p>
    <w:p w14:paraId="6FEED1CF" w14:textId="77777777" w:rsidR="00000000" w:rsidRDefault="008E4755" w:rsidP="008E4755">
      <w:pPr>
        <w:spacing w:before="0" w:beforeAutospacing="0" w:after="0" w:afterAutospacing="0"/>
        <w:ind w:left="1200" w:right="1200"/>
        <w:divId w:val="1337072762"/>
        <w:rPr>
          <w:rFonts w:ascii="Verdana" w:eastAsia="Times New Roman" w:hAnsi="Verdana"/>
          <w:color w:val="000000"/>
          <w:lang w:val="en"/>
        </w:rPr>
      </w:pPr>
      <w:r>
        <w:rPr>
          <w:rFonts w:ascii="Verdana" w:eastAsia="Times New Roman" w:hAnsi="Verdana"/>
          <w:color w:val="000000"/>
          <w:lang w:val="en"/>
        </w:rPr>
        <w:t>claims_locales</w:t>
      </w:r>
    </w:p>
    <w:p w14:paraId="37F3DB66"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Claims being returned,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ordered by preference. An error SHOULD NOT result if some or all of the requested locales are not supported by the Op</w:t>
      </w:r>
      <w:r>
        <w:rPr>
          <w:rFonts w:ascii="Verdana" w:eastAsia="Times New Roman" w:hAnsi="Verdana"/>
          <w:color w:val="000000"/>
          <w:lang w:val="en"/>
        </w:rPr>
        <w:t xml:space="preserve">enID Provider. </w:t>
      </w:r>
    </w:p>
    <w:p w14:paraId="2134B2CC" w14:textId="77777777" w:rsidR="00000000" w:rsidRDefault="008E4755" w:rsidP="008E4755">
      <w:pPr>
        <w:spacing w:before="0" w:beforeAutospacing="0" w:after="0" w:afterAutospacing="0"/>
        <w:ind w:left="1200" w:right="1200"/>
        <w:divId w:val="1337072762"/>
        <w:rPr>
          <w:rFonts w:ascii="Verdana" w:eastAsia="Times New Roman" w:hAnsi="Verdana"/>
          <w:color w:val="000000"/>
          <w:lang w:val="en"/>
        </w:rPr>
      </w:pPr>
      <w:r>
        <w:rPr>
          <w:rFonts w:ascii="Verdana" w:eastAsia="Times New Roman" w:hAnsi="Verdana"/>
          <w:color w:val="000000"/>
          <w:lang w:val="en"/>
        </w:rPr>
        <w:t>id_token_hint</w:t>
      </w:r>
    </w:p>
    <w:p w14:paraId="7DBBEE4F"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OPTIONAL. Previously issued ID Token passed to the Authorization Server as a hint about the End-User's current or past authenticated session with the Client. This SHOULD be present when </w:t>
      </w:r>
      <w:r>
        <w:rPr>
          <w:rStyle w:val="HTMLTypewriter"/>
          <w:lang w:val="en"/>
        </w:rPr>
        <w:t>prompt=none</w:t>
      </w:r>
      <w:r>
        <w:rPr>
          <w:rFonts w:ascii="Verdana" w:eastAsia="Times New Roman" w:hAnsi="Verdana"/>
          <w:color w:val="000000"/>
          <w:lang w:val="en"/>
        </w:rPr>
        <w:t xml:space="preserve"> is used. If the End-User ide</w:t>
      </w:r>
      <w:r>
        <w:rPr>
          <w:rFonts w:ascii="Verdana" w:eastAsia="Times New Roman" w:hAnsi="Verdana"/>
          <w:color w:val="000000"/>
          <w:lang w:val="en"/>
        </w:rPr>
        <w:t>ntified by the ID Token is logged in or is logged in by the request, then the Authorization Server returns a positive response; otherwise, it SHOULD return a negative response. The Authorization Server need not be listed as an audience of the ID Token when</w:t>
      </w:r>
      <w:r>
        <w:rPr>
          <w:rFonts w:ascii="Verdana" w:eastAsia="Times New Roman" w:hAnsi="Verdana"/>
          <w:color w:val="000000"/>
          <w:lang w:val="en"/>
        </w:rPr>
        <w:t xml:space="preserve"> it is used as an </w:t>
      </w:r>
      <w:r>
        <w:rPr>
          <w:rStyle w:val="HTMLTypewriter"/>
          <w:lang w:val="en"/>
        </w:rPr>
        <w:t>id_token_hint</w:t>
      </w:r>
      <w:r>
        <w:rPr>
          <w:rFonts w:ascii="Verdana" w:eastAsia="Times New Roman" w:hAnsi="Verdana"/>
          <w:color w:val="000000"/>
          <w:lang w:val="en"/>
        </w:rPr>
        <w:t xml:space="preserve"> value. </w:t>
      </w:r>
    </w:p>
    <w:p w14:paraId="2DB2415D"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If the ID Token received by the RP is encrypted, the Client MUST decrypt the signed ID Token contained within the encrypted ID Token. The Client MAY re-encrypt the signed ID token to the Authentication Server using a</w:t>
      </w:r>
      <w:r>
        <w:rPr>
          <w:rFonts w:ascii="Verdana" w:eastAsia="Times New Roman" w:hAnsi="Verdana"/>
          <w:color w:val="000000"/>
          <w:lang w:val="en"/>
        </w:rPr>
        <w:t xml:space="preserve"> key that enables the server to decrypt the ID Token. </w:t>
      </w:r>
    </w:p>
    <w:p w14:paraId="2A825F95"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For a Self-Issued ID Token, the </w:t>
      </w:r>
      <w:r>
        <w:rPr>
          <w:rStyle w:val="HTMLTypewriter"/>
          <w:lang w:val="en"/>
        </w:rPr>
        <w:t>sub</w:t>
      </w:r>
      <w:r>
        <w:rPr>
          <w:rFonts w:ascii="Verdana" w:eastAsia="Times New Roman" w:hAnsi="Verdana"/>
          <w:color w:val="000000"/>
          <w:lang w:val="en"/>
        </w:rPr>
        <w:t xml:space="preserve"> (subject) of the signed ID Token MUST be sent as the </w:t>
      </w:r>
      <w:r>
        <w:rPr>
          <w:rStyle w:val="HTMLTypewriter"/>
          <w:lang w:val="en"/>
        </w:rPr>
        <w:t>kid</w:t>
      </w:r>
      <w:r>
        <w:rPr>
          <w:rFonts w:ascii="Verdana" w:eastAsia="Times New Roman" w:hAnsi="Verdana"/>
          <w:color w:val="000000"/>
          <w:lang w:val="en"/>
        </w:rPr>
        <w:t xml:space="preserve"> (Key ID) of the JWE. </w:t>
      </w:r>
    </w:p>
    <w:p w14:paraId="6699A5F4" w14:textId="77777777" w:rsidR="00000000" w:rsidRDefault="008E4755" w:rsidP="008E4755">
      <w:pPr>
        <w:spacing w:before="0" w:beforeAutospacing="0" w:after="0" w:afterAutospacing="0"/>
        <w:ind w:left="1200" w:right="1200"/>
        <w:divId w:val="1337072762"/>
        <w:rPr>
          <w:rFonts w:ascii="Verdana" w:eastAsia="Times New Roman" w:hAnsi="Verdana"/>
          <w:color w:val="000000"/>
          <w:lang w:val="en"/>
        </w:rPr>
      </w:pPr>
      <w:r>
        <w:rPr>
          <w:rFonts w:ascii="Verdana" w:eastAsia="Times New Roman" w:hAnsi="Verdana"/>
          <w:color w:val="000000"/>
          <w:lang w:val="en"/>
        </w:rPr>
        <w:t>login_hint</w:t>
      </w:r>
    </w:p>
    <w:p w14:paraId="2F805EC7"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OPTIONAL. Hint to the Authorization Server </w:t>
      </w:r>
      <w:r>
        <w:rPr>
          <w:rFonts w:ascii="Verdana" w:eastAsia="Times New Roman" w:hAnsi="Verdana"/>
          <w:color w:val="000000"/>
          <w:lang w:val="en"/>
        </w:rPr>
        <w:t>about the login identifier the End-User might use to log in (if necessary). This hint can be used by an RP if it first asks the End-User for their e-mail address (or other identifier) and then wants to pass that value as a hint to the discovered authorizat</w:t>
      </w:r>
      <w:r>
        <w:rPr>
          <w:rFonts w:ascii="Verdana" w:eastAsia="Times New Roman" w:hAnsi="Verdana"/>
          <w:color w:val="000000"/>
          <w:lang w:val="en"/>
        </w:rPr>
        <w:t xml:space="preserve">ion service. It is RECOMMENDED that the hint value match the value used for discovery. This value MAY also be a phone number in the format specified for the </w:t>
      </w:r>
      <w:r>
        <w:rPr>
          <w:rStyle w:val="HTMLTypewriter"/>
          <w:lang w:val="en"/>
        </w:rPr>
        <w:t>phone_number</w:t>
      </w:r>
      <w:r>
        <w:rPr>
          <w:rFonts w:ascii="Verdana" w:eastAsia="Times New Roman" w:hAnsi="Verdana"/>
          <w:color w:val="000000"/>
          <w:lang w:val="en"/>
        </w:rPr>
        <w:t xml:space="preserve"> Claim. The use of this parameter is left to the OP's discretion. </w:t>
      </w:r>
    </w:p>
    <w:p w14:paraId="6AC0C9AA" w14:textId="77777777" w:rsidR="00000000" w:rsidRDefault="008E4755" w:rsidP="008E4755">
      <w:pPr>
        <w:spacing w:before="0" w:beforeAutospacing="0" w:after="0" w:afterAutospacing="0"/>
        <w:ind w:left="1200" w:right="1200"/>
        <w:divId w:val="1337072762"/>
        <w:rPr>
          <w:rFonts w:ascii="Verdana" w:eastAsia="Times New Roman" w:hAnsi="Verdana"/>
          <w:color w:val="000000"/>
          <w:lang w:val="en"/>
        </w:rPr>
      </w:pPr>
      <w:r>
        <w:rPr>
          <w:rFonts w:ascii="Verdana" w:eastAsia="Times New Roman" w:hAnsi="Verdana"/>
          <w:color w:val="000000"/>
          <w:lang w:val="en"/>
        </w:rPr>
        <w:t>acr_values</w:t>
      </w:r>
    </w:p>
    <w:p w14:paraId="010562A4" w14:textId="7CEC576E"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OPTIONAL.</w:t>
      </w:r>
      <w:r>
        <w:rPr>
          <w:rFonts w:ascii="Verdana" w:eastAsia="Times New Roman" w:hAnsi="Verdana"/>
          <w:color w:val="000000"/>
          <w:lang w:val="en"/>
        </w:rPr>
        <w:t xml:space="preserve"> Requested Authentication Context Class Reference values. Space-separated string that specifies the </w:t>
      </w:r>
      <w:r>
        <w:rPr>
          <w:rStyle w:val="HTMLTypewriter"/>
          <w:lang w:val="en"/>
        </w:rPr>
        <w:t>acr</w:t>
      </w:r>
      <w:r>
        <w:rPr>
          <w:rFonts w:ascii="Verdana" w:eastAsia="Times New Roman" w:hAnsi="Verdana"/>
          <w:color w:val="000000"/>
          <w:lang w:val="en"/>
        </w:rPr>
        <w:t xml:space="preserve"> values that the Authorization Server </w:t>
      </w:r>
      <w:del w:id="28" w:author="Author" w:date="2013-06-27T18:33:00Z">
        <w:r>
          <w:rPr>
            <w:rFonts w:ascii="Verdana" w:eastAsia="Times New Roman" w:hAnsi="Verdana"/>
            <w:color w:val="000000"/>
            <w:lang w:val="en"/>
          </w:rPr>
          <w:delText>MUST</w:delText>
        </w:r>
      </w:del>
      <w:ins w:id="29" w:author="Author" w:date="2013-06-27T18:33:00Z">
        <w:r>
          <w:rPr>
            <w:rFonts w:ascii="Verdana" w:eastAsia="Times New Roman" w:hAnsi="Verdana"/>
            <w:color w:val="000000"/>
            <w:lang w:val="en"/>
          </w:rPr>
          <w:t>is being requested to</w:t>
        </w:r>
      </w:ins>
      <w:r>
        <w:rPr>
          <w:rFonts w:ascii="Verdana" w:eastAsia="Times New Roman" w:hAnsi="Verdana"/>
          <w:color w:val="000000"/>
          <w:lang w:val="en"/>
        </w:rPr>
        <w:t xml:space="preserve"> use for processing </w:t>
      </w:r>
      <w:del w:id="30" w:author="Author" w:date="2013-06-27T18:33:00Z">
        <w:r>
          <w:rPr>
            <w:rFonts w:ascii="Verdana" w:eastAsia="Times New Roman" w:hAnsi="Verdana"/>
            <w:color w:val="000000"/>
            <w:lang w:val="en"/>
          </w:rPr>
          <w:delText xml:space="preserve">requests from </w:delText>
        </w:r>
      </w:del>
      <w:r>
        <w:rPr>
          <w:rFonts w:ascii="Verdana" w:eastAsia="Times New Roman" w:hAnsi="Verdana"/>
          <w:color w:val="000000"/>
          <w:lang w:val="en"/>
        </w:rPr>
        <w:t xml:space="preserve">this </w:t>
      </w:r>
      <w:del w:id="31" w:author="Author" w:date="2013-06-27T18:33:00Z">
        <w:r>
          <w:rPr>
            <w:rFonts w:ascii="Verdana" w:eastAsia="Times New Roman" w:hAnsi="Verdana"/>
            <w:color w:val="000000"/>
            <w:lang w:val="en"/>
          </w:rPr>
          <w:delText>Client.</w:delText>
        </w:r>
      </w:del>
      <w:ins w:id="32" w:author="Author" w:date="2013-06-27T18:33:00Z">
        <w:r>
          <w:rPr>
            <w:rFonts w:ascii="Verdana" w:eastAsia="Times New Roman" w:hAnsi="Verdana"/>
            <w:color w:val="000000"/>
            <w:lang w:val="en"/>
          </w:rPr>
          <w:t>authentication request, with the values appearing in order of prefere</w:t>
        </w:r>
        <w:r>
          <w:rPr>
            <w:rFonts w:ascii="Verdana" w:eastAsia="Times New Roman" w:hAnsi="Verdana"/>
            <w:color w:val="000000"/>
            <w:lang w:val="en"/>
          </w:rPr>
          <w:t>nce.</w:t>
        </w:r>
      </w:ins>
      <w:r>
        <w:rPr>
          <w:rFonts w:ascii="Verdana" w:eastAsia="Times New Roman" w:hAnsi="Verdana"/>
          <w:color w:val="000000"/>
          <w:lang w:val="en"/>
        </w:rPr>
        <w:t xml:space="preserve"> The Authentication Context Class satisfied by the authentication performed is returned as the </w:t>
      </w:r>
      <w:r>
        <w:rPr>
          <w:rStyle w:val="HTMLTypewriter"/>
          <w:lang w:val="en"/>
        </w:rPr>
        <w:t>acr</w:t>
      </w:r>
      <w:r>
        <w:rPr>
          <w:rFonts w:ascii="Verdana" w:eastAsia="Times New Roman" w:hAnsi="Verdana"/>
          <w:color w:val="000000"/>
          <w:lang w:val="en"/>
        </w:rPr>
        <w:t xml:space="preserve"> Claim Value, as specified in </w:t>
      </w:r>
      <w:hyperlink w:anchor="id_token" w:history="1">
        <w:r>
          <w:rPr>
            <w:rStyle w:val="Hyperlink"/>
            <w:rFonts w:ascii="Verdana" w:eastAsia="Times New Roman" w:hAnsi="Verdana"/>
            <w:u w:val="none"/>
            <w:lang w:val="en"/>
          </w:rPr>
          <w:t>Section 2.1.2.1</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w:t>
      </w:r>
      <w:ins w:id="33" w:author="Author" w:date="2013-06-27T18:33:00Z">
        <w:r>
          <w:rPr>
            <w:rFonts w:ascii="Verdana" w:eastAsia="Times New Roman" w:hAnsi="Verdana"/>
            <w:color w:val="000000"/>
            <w:lang w:val="en"/>
          </w:rPr>
          <w:t xml:space="preserve"> The </w:t>
        </w:r>
        <w:r>
          <w:rPr>
            <w:rStyle w:val="HTMLTypewriter"/>
            <w:lang w:val="en"/>
          </w:rPr>
          <w:t>acr</w:t>
        </w:r>
        <w:r>
          <w:rPr>
            <w:rFonts w:ascii="Verdana" w:eastAsia="Times New Roman" w:hAnsi="Verdana"/>
            <w:color w:val="000000"/>
            <w:lang w:val="en"/>
          </w:rPr>
          <w:t xml:space="preserve"> Claim is requested as a Voluntary Claim by this parameter</w:t>
        </w:r>
        <w:r>
          <w:rPr>
            <w:rFonts w:ascii="Verdana" w:eastAsia="Times New Roman" w:hAnsi="Verdana"/>
            <w:color w:val="000000"/>
            <w:lang w:val="en"/>
          </w:rPr>
          <w:t>.</w:t>
        </w:r>
      </w:ins>
      <w:r>
        <w:rPr>
          <w:rFonts w:ascii="Verdana" w:eastAsia="Times New Roman" w:hAnsi="Verdana"/>
          <w:color w:val="000000"/>
          <w:lang w:val="en"/>
        </w:rPr>
        <w:t xml:space="preserve"> </w:t>
      </w:r>
    </w:p>
    <w:p w14:paraId="46A5E5ED" w14:textId="77777777" w:rsidR="00000000" w:rsidRDefault="008E4755" w:rsidP="008E4755">
      <w:pPr>
        <w:spacing w:before="0" w:beforeAutospacing="0" w:after="0" w:afterAutospacing="0"/>
        <w:ind w:left="1200" w:right="1200"/>
        <w:divId w:val="1337072762"/>
        <w:rPr>
          <w:rFonts w:ascii="Verdana" w:eastAsia="Times New Roman" w:hAnsi="Verdana"/>
          <w:color w:val="000000"/>
          <w:lang w:val="en"/>
        </w:rPr>
      </w:pPr>
      <w:r>
        <w:rPr>
          <w:rFonts w:ascii="Verdana" w:eastAsia="Times New Roman" w:hAnsi="Verdana"/>
          <w:color w:val="000000"/>
          <w:lang w:val="en"/>
        </w:rPr>
        <w:t>claims</w:t>
      </w:r>
    </w:p>
    <w:p w14:paraId="65727F5A"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OPTIONAL. This parameter is used to request that specific Claims be returned. The value is a JSON object, as specified in </w:t>
      </w:r>
      <w:hyperlink w:anchor="ClaimsRequest" w:history="1">
        <w:r>
          <w:rPr>
            <w:rStyle w:val="Hyperlink"/>
            <w:rFonts w:ascii="Verdana" w:eastAsia="Times New Roman" w:hAnsi="Verdana"/>
            <w:u w:val="none"/>
            <w:lang w:val="en"/>
          </w:rPr>
          <w:t>Section 2.6</w:t>
        </w:r>
        <w:r>
          <w:rPr>
            <w:rStyle w:val="Hyperlink"/>
            <w:rFonts w:ascii="Verdana" w:eastAsia="Times New Roman" w:hAnsi="Verdana"/>
            <w:vanish/>
            <w:u w:val="none"/>
            <w:lang w:val="en"/>
          </w:rPr>
          <w:t xml:space="preserve"> (Claims Request)</w:t>
        </w:r>
      </w:hyperlink>
      <w:r>
        <w:rPr>
          <w:rFonts w:ascii="Verdana" w:eastAsia="Times New Roman" w:hAnsi="Verdana"/>
          <w:color w:val="000000"/>
          <w:lang w:val="en"/>
        </w:rPr>
        <w:t xml:space="preserve">. </w:t>
      </w:r>
    </w:p>
    <w:p w14:paraId="748C8538" w14:textId="77777777" w:rsidR="00000000" w:rsidRDefault="008E4755" w:rsidP="008E4755">
      <w:pPr>
        <w:spacing w:before="0" w:beforeAutospacing="0" w:after="0" w:afterAutospacing="0"/>
        <w:ind w:left="1200" w:right="1200"/>
        <w:divId w:val="1337072762"/>
        <w:rPr>
          <w:rFonts w:ascii="Verdana" w:eastAsia="Times New Roman" w:hAnsi="Verdana"/>
          <w:color w:val="000000"/>
          <w:lang w:val="en"/>
        </w:rPr>
      </w:pPr>
      <w:r>
        <w:rPr>
          <w:rFonts w:ascii="Verdana" w:eastAsia="Times New Roman" w:hAnsi="Verdana"/>
          <w:color w:val="000000"/>
          <w:lang w:val="en"/>
        </w:rPr>
        <w:t>registration</w:t>
      </w:r>
    </w:p>
    <w:p w14:paraId="4DDFBA44"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OPTIONAL. This parameter is used by the Clie</w:t>
      </w:r>
      <w:r>
        <w:rPr>
          <w:rFonts w:ascii="Verdana" w:eastAsia="Times New Roman" w:hAnsi="Verdana"/>
          <w:color w:val="000000"/>
          <w:lang w:val="en"/>
        </w:rPr>
        <w:t xml:space="preserve">nt to provide information about itself to a Self-Issued OP that would normally be provided to an OP during Dynamic Client Registration, as specified in </w:t>
      </w:r>
      <w:hyperlink w:anchor="SelfIssuedRegistrationRequest" w:history="1">
        <w:r>
          <w:rPr>
            <w:rStyle w:val="Hyperlink"/>
            <w:rFonts w:ascii="Verdana" w:eastAsia="Times New Roman" w:hAnsi="Verdana"/>
            <w:u w:val="none"/>
            <w:lang w:val="en"/>
          </w:rPr>
          <w:t>Section 6.2.1</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Providing Additional Registration Information)</w:t>
        </w:r>
      </w:hyperlink>
      <w:r>
        <w:rPr>
          <w:rFonts w:ascii="Verdana" w:eastAsia="Times New Roman" w:hAnsi="Verdana"/>
          <w:color w:val="000000"/>
          <w:lang w:val="en"/>
        </w:rPr>
        <w:t xml:space="preserve">. The </w:t>
      </w:r>
      <w:r>
        <w:rPr>
          <w:rStyle w:val="HTMLTypewriter"/>
          <w:lang w:val="en"/>
        </w:rPr>
        <w:t>registration</w:t>
      </w:r>
      <w:r>
        <w:rPr>
          <w:rFonts w:ascii="Verdana" w:eastAsia="Times New Roman" w:hAnsi="Verdana"/>
          <w:color w:val="000000"/>
          <w:lang w:val="en"/>
        </w:rPr>
        <w:t xml:space="preserve"> parameter SHOULD NOT be used when the OP is not a Self-Issued OP. </w:t>
      </w:r>
    </w:p>
    <w:p w14:paraId="1AF9A589" w14:textId="77777777" w:rsidR="00000000" w:rsidRDefault="008E4755" w:rsidP="008E4755">
      <w:pPr>
        <w:spacing w:before="0" w:beforeAutospacing="0" w:after="0" w:afterAutospacing="0"/>
        <w:ind w:left="1200" w:right="1200"/>
        <w:divId w:val="1337072762"/>
        <w:rPr>
          <w:rFonts w:ascii="Verdana" w:eastAsia="Times New Roman" w:hAnsi="Verdana"/>
          <w:color w:val="000000"/>
          <w:lang w:val="en"/>
        </w:rPr>
      </w:pPr>
      <w:r>
        <w:rPr>
          <w:rFonts w:ascii="Verdana" w:eastAsia="Times New Roman" w:hAnsi="Verdana"/>
          <w:color w:val="000000"/>
          <w:lang w:val="en"/>
        </w:rPr>
        <w:t>request</w:t>
      </w:r>
    </w:p>
    <w:p w14:paraId="765042A5"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OPTIONAL. This parameter enables OpenID Connect requests to be passed in a single, self-contained parameter and to b</w:t>
      </w:r>
      <w:r>
        <w:rPr>
          <w:rFonts w:ascii="Verdana" w:eastAsia="Times New Roman" w:hAnsi="Verdana"/>
          <w:color w:val="000000"/>
          <w:lang w:val="en"/>
        </w:rPr>
        <w:t xml:space="preserve">e signed and optionally encrypted. The parameter value is a Request Object value, as specified in </w:t>
      </w:r>
      <w:hyperlink w:anchor="RequestObject" w:history="1">
        <w:r>
          <w:rPr>
            <w:rStyle w:val="Hyperlink"/>
            <w:rFonts w:ascii="Verdana" w:eastAsia="Times New Roman" w:hAnsi="Verdana"/>
            <w:u w:val="none"/>
            <w:lang w:val="en"/>
          </w:rPr>
          <w:t>Section 2.9</w:t>
        </w:r>
        <w:r>
          <w:rPr>
            <w:rStyle w:val="Hyperlink"/>
            <w:rFonts w:ascii="Verdana" w:eastAsia="Times New Roman" w:hAnsi="Verdana"/>
            <w:vanish/>
            <w:u w:val="none"/>
            <w:lang w:val="en"/>
          </w:rPr>
          <w:t xml:space="preserve"> (Request Object)</w:t>
        </w:r>
      </w:hyperlink>
      <w:r>
        <w:rPr>
          <w:rFonts w:ascii="Verdana" w:eastAsia="Times New Roman" w:hAnsi="Verdana"/>
          <w:color w:val="000000"/>
          <w:lang w:val="en"/>
        </w:rPr>
        <w:t xml:space="preserve">. It represents the request as a JWT whose Claims are the request parameters above. </w:t>
      </w:r>
    </w:p>
    <w:p w14:paraId="0019B7E5" w14:textId="77777777" w:rsidR="00000000" w:rsidRDefault="008E4755" w:rsidP="008E4755">
      <w:pPr>
        <w:spacing w:before="0" w:beforeAutospacing="0" w:after="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 xml:space="preserve">When the </w:t>
      </w:r>
      <w:r>
        <w:rPr>
          <w:rStyle w:val="HTMLTypewriter"/>
          <w:lang w:val="en"/>
        </w:rPr>
        <w:t>request</w:t>
      </w:r>
      <w:r>
        <w:rPr>
          <w:rFonts w:ascii="Verdana" w:eastAsia="Times New Roman" w:hAnsi="Verdana"/>
          <w:color w:val="000000"/>
          <w:lang w:val="en"/>
        </w:rPr>
        <w:t xml:space="preserve"> parameter is used, the OpenID Connect request parameter values contained in the JWT supersede those passed using the OAuth 2.0 request syntax. Even if a </w:t>
      </w:r>
      <w:r>
        <w:rPr>
          <w:rStyle w:val="HTMLTypewriter"/>
          <w:lang w:val="en"/>
        </w:rPr>
        <w:t>scope</w:t>
      </w:r>
      <w:r>
        <w:rPr>
          <w:rFonts w:ascii="Verdana" w:eastAsia="Times New Roman" w:hAnsi="Verdana"/>
          <w:color w:val="000000"/>
          <w:lang w:val="en"/>
        </w:rPr>
        <w:t xml:space="preserve"> parameter is present in the Request Object value, a </w:t>
      </w:r>
      <w:r>
        <w:rPr>
          <w:rStyle w:val="HTMLTypewriter"/>
          <w:lang w:val="en"/>
        </w:rPr>
        <w:t>scope</w:t>
      </w:r>
      <w:r>
        <w:rPr>
          <w:rFonts w:ascii="Verdana" w:eastAsia="Times New Roman" w:hAnsi="Verdana"/>
          <w:color w:val="000000"/>
          <w:lang w:val="en"/>
        </w:rPr>
        <w:t xml:space="preserve"> parameter MUST always be passed</w:t>
      </w:r>
      <w:r>
        <w:rPr>
          <w:rFonts w:ascii="Verdana" w:eastAsia="Times New Roman" w:hAnsi="Verdana"/>
          <w:color w:val="000000"/>
          <w:lang w:val="en"/>
        </w:rPr>
        <w:t xml:space="preserve"> using the OAuth 2.0 request syntax containing the </w:t>
      </w:r>
      <w:r>
        <w:rPr>
          <w:rStyle w:val="HTMLTypewriter"/>
          <w:lang w:val="en"/>
        </w:rPr>
        <w:t>openid</w:t>
      </w:r>
      <w:r>
        <w:rPr>
          <w:rFonts w:ascii="Verdana" w:eastAsia="Times New Roman" w:hAnsi="Verdana"/>
          <w:color w:val="000000"/>
          <w:lang w:val="en"/>
        </w:rPr>
        <w:t xml:space="preserve"> scope value to indicate to the underlying OAuth 2.0 logic that this is an OpenID Connect request. </w:t>
      </w:r>
    </w:p>
    <w:p w14:paraId="75B07AB8" w14:textId="77777777" w:rsidR="00000000" w:rsidRDefault="008E4755" w:rsidP="008E4755">
      <w:pPr>
        <w:spacing w:before="0" w:beforeAutospacing="0" w:after="0" w:afterAutospacing="0"/>
        <w:ind w:left="1200" w:right="1200"/>
        <w:divId w:val="1337072762"/>
        <w:rPr>
          <w:rFonts w:ascii="Verdana" w:eastAsia="Times New Roman" w:hAnsi="Verdana"/>
          <w:color w:val="000000"/>
          <w:lang w:val="en"/>
        </w:rPr>
      </w:pPr>
      <w:r>
        <w:rPr>
          <w:rFonts w:ascii="Verdana" w:eastAsia="Times New Roman" w:hAnsi="Verdana"/>
          <w:color w:val="000000"/>
          <w:lang w:val="en"/>
        </w:rPr>
        <w:t>request_uri</w:t>
      </w:r>
    </w:p>
    <w:p w14:paraId="0E60DD55" w14:textId="77777777" w:rsidR="00000000" w:rsidRDefault="008E4755" w:rsidP="008E4755">
      <w:pPr>
        <w:spacing w:before="0" w:beforeAutospacing="0" w:afterAutospacing="0"/>
        <w:ind w:left="1920" w:right="1200"/>
        <w:divId w:val="1337072762"/>
        <w:rPr>
          <w:rFonts w:ascii="Verdana" w:eastAsia="Times New Roman" w:hAnsi="Verdana"/>
          <w:color w:val="000000"/>
          <w:lang w:val="en"/>
        </w:rPr>
      </w:pPr>
      <w:r>
        <w:rPr>
          <w:rFonts w:ascii="Verdana" w:eastAsia="Times New Roman" w:hAnsi="Verdana"/>
          <w:color w:val="000000"/>
          <w:lang w:val="en"/>
        </w:rPr>
        <w:t>OPTIONAL. This parameter enables OpenID Connect requests to be passed by reference, rat</w:t>
      </w:r>
      <w:r>
        <w:rPr>
          <w:rFonts w:ascii="Verdana" w:eastAsia="Times New Roman" w:hAnsi="Verdana"/>
          <w:color w:val="000000"/>
          <w:lang w:val="en"/>
        </w:rPr>
        <w:t xml:space="preserve">her than by value. The </w:t>
      </w:r>
      <w:r>
        <w:rPr>
          <w:rStyle w:val="HTMLTypewriter"/>
          <w:lang w:val="en"/>
        </w:rPr>
        <w:t>request_uri</w:t>
      </w:r>
      <w:r>
        <w:rPr>
          <w:rFonts w:ascii="Verdana" w:eastAsia="Times New Roman" w:hAnsi="Verdana"/>
          <w:color w:val="000000"/>
          <w:lang w:val="en"/>
        </w:rPr>
        <w:t xml:space="preserve"> value is a URL using the </w:t>
      </w:r>
      <w:r>
        <w:rPr>
          <w:rStyle w:val="HTMLTypewriter"/>
          <w:lang w:val="en"/>
        </w:rPr>
        <w:t>https</w:t>
      </w:r>
      <w:r>
        <w:rPr>
          <w:rFonts w:ascii="Verdana" w:eastAsia="Times New Roman" w:hAnsi="Verdana"/>
          <w:color w:val="000000"/>
          <w:lang w:val="en"/>
        </w:rPr>
        <w:t xml:space="preserve"> scheme referencing a resource containing a Request Object value, which is a JWT containing the request parameters. This parameter is used identically to the </w:t>
      </w:r>
      <w:r>
        <w:rPr>
          <w:rStyle w:val="HTMLTypewriter"/>
          <w:lang w:val="en"/>
        </w:rPr>
        <w:t>request</w:t>
      </w:r>
      <w:r>
        <w:rPr>
          <w:rFonts w:ascii="Verdana" w:eastAsia="Times New Roman" w:hAnsi="Verdana"/>
          <w:color w:val="000000"/>
          <w:lang w:val="en"/>
        </w:rPr>
        <w:t xml:space="preserve"> parameter, other than tha</w:t>
      </w:r>
      <w:r>
        <w:rPr>
          <w:rFonts w:ascii="Verdana" w:eastAsia="Times New Roman" w:hAnsi="Verdana"/>
          <w:color w:val="000000"/>
          <w:lang w:val="en"/>
        </w:rPr>
        <w:t xml:space="preserve">t the Request Object value is retrieved from the specified URL, rather than passed by value. See </w:t>
      </w:r>
      <w:hyperlink w:anchor="RequestUriParameter" w:history="1">
        <w:r>
          <w:rPr>
            <w:rStyle w:val="Hyperlink"/>
            <w:rFonts w:ascii="Verdana" w:eastAsia="Times New Roman" w:hAnsi="Verdana"/>
            <w:u w:val="none"/>
            <w:lang w:val="en"/>
          </w:rPr>
          <w:t>Section 2.10</w:t>
        </w:r>
        <w:r>
          <w:rPr>
            <w:rStyle w:val="Hyperlink"/>
            <w:rFonts w:ascii="Verdana" w:eastAsia="Times New Roman" w:hAnsi="Verdana"/>
            <w:vanish/>
            <w:u w:val="none"/>
            <w:lang w:val="en"/>
          </w:rPr>
          <w:t xml:space="preserve"> (Using the "request_uri" Parameter)</w:t>
        </w:r>
      </w:hyperlink>
      <w:r>
        <w:rPr>
          <w:rFonts w:ascii="Verdana" w:eastAsia="Times New Roman" w:hAnsi="Verdana"/>
          <w:color w:val="000000"/>
          <w:lang w:val="en"/>
        </w:rPr>
        <w:t xml:space="preserve"> for more information on using the </w:t>
      </w:r>
      <w:r>
        <w:rPr>
          <w:rStyle w:val="HTMLTypewriter"/>
          <w:lang w:val="en"/>
        </w:rPr>
        <w:t>request_uri</w:t>
      </w:r>
      <w:r>
        <w:rPr>
          <w:rFonts w:ascii="Verdana" w:eastAsia="Times New Roman" w:hAnsi="Verdana"/>
          <w:color w:val="000000"/>
          <w:lang w:val="en"/>
        </w:rPr>
        <w:t xml:space="preserve"> parameter. </w:t>
      </w:r>
    </w:p>
    <w:p w14:paraId="3517CA24" w14:textId="77777777" w:rsidR="00000000" w:rsidRDefault="008E4755">
      <w:pPr>
        <w:spacing w:before="0" w:beforeAutospacing="0" w:after="0" w:afterAutospacing="0"/>
        <w:divId w:val="745765489"/>
        <w:rPr>
          <w:rFonts w:ascii="Verdana" w:eastAsia="Times New Roman" w:hAnsi="Verdana"/>
          <w:color w:val="000000"/>
          <w:lang w:val="en"/>
        </w:rPr>
      </w:pPr>
      <w:bookmarkStart w:id="34" w:name="AuthzResponse"/>
      <w:bookmarkEnd w:id="34"/>
    </w:p>
    <w:p w14:paraId="6CB28CC2"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53A1FDF" w14:textId="77777777">
        <w:trPr>
          <w:divId w:val="745765489"/>
          <w:trHeight w:val="225"/>
          <w:tblCellSpacing w:w="15" w:type="dxa"/>
        </w:trPr>
        <w:tc>
          <w:tcPr>
            <w:tcW w:w="450" w:type="dxa"/>
            <w:shd w:val="clear" w:color="auto" w:fill="990000"/>
            <w:vAlign w:val="center"/>
            <w:hideMark/>
          </w:tcPr>
          <w:p w14:paraId="18CEEBD6"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1E59185" w14:textId="77777777" w:rsidR="00000000" w:rsidRDefault="008E4755">
      <w:pPr>
        <w:pStyle w:val="Heading3"/>
        <w:divId w:val="745765489"/>
        <w:rPr>
          <w:rFonts w:eastAsia="Times New Roman"/>
          <w:lang w:val="en"/>
        </w:rPr>
      </w:pPr>
      <w:bookmarkStart w:id="35" w:name="rfc.section.2.1.2"/>
      <w:bookmarkEnd w:id="35"/>
      <w:r>
        <w:rPr>
          <w:rFonts w:eastAsia="Times New Roman"/>
          <w:lang w:val="en"/>
        </w:rPr>
        <w:t>2.1.2.  Authorization Response</w:t>
      </w:r>
    </w:p>
    <w:p w14:paraId="4F0C572F"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An Authorization Response is a message returned from the OP's Authorization Endpoint in response to the Authorization Request by the RP. </w:t>
      </w:r>
    </w:p>
    <w:p w14:paraId="277984EF"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This specification only describes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w:t>
        </w:r>
        <w:r>
          <w:rPr>
            <w:rStyle w:val="Hyperlink"/>
            <w:rFonts w:ascii="Verdana" w:hAnsi="Verdana"/>
            <w:vanish/>
            <w:u w:val="none"/>
            <w:lang w:val="en"/>
          </w:rPr>
          <w:t>“The OAuth 2.0 Authorization Framework: Bearer Token Usage,” October 2012.)</w:t>
        </w:r>
      </w:hyperlink>
      <w:r>
        <w:rPr>
          <w:rFonts w:ascii="Verdana" w:hAnsi="Verdana"/>
          <w:color w:val="000000"/>
          <w:lang w:val="en"/>
        </w:rPr>
        <w:t xml:space="preserve"> [RFC6750]. The OAuth 2.0 response parameter </w:t>
      </w:r>
      <w:r>
        <w:rPr>
          <w:rStyle w:val="HTMLTypewriter"/>
          <w:lang w:val="en"/>
        </w:rPr>
        <w:t>token_type</w:t>
      </w:r>
      <w:r>
        <w:rPr>
          <w:rFonts w:ascii="Verdana" w:hAnsi="Verdana"/>
          <w:color w:val="000000"/>
          <w:lang w:val="en"/>
        </w:rPr>
        <w:t xml:space="preserve"> MUST be set to </w:t>
      </w:r>
      <w:r>
        <w:rPr>
          <w:rStyle w:val="HTMLTypewriter"/>
          <w:lang w:val="en"/>
        </w:rPr>
        <w:t>Bearer</w:t>
      </w:r>
      <w:r>
        <w:rPr>
          <w:rFonts w:ascii="Verdana" w:hAnsi="Verdana"/>
          <w:color w:val="000000"/>
          <w:lang w:val="en"/>
        </w:rPr>
        <w:t xml:space="preserve"> unless another Token Type has been negotiated with the Client. </w:t>
      </w:r>
    </w:p>
    <w:p w14:paraId="7BED9D03"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When the </w:t>
      </w:r>
      <w:r>
        <w:rPr>
          <w:rStyle w:val="HTMLTypewriter"/>
          <w:lang w:val="en"/>
        </w:rPr>
        <w:t>response_type</w:t>
      </w:r>
      <w:r>
        <w:rPr>
          <w:rFonts w:ascii="Verdana" w:hAnsi="Verdana"/>
          <w:color w:val="000000"/>
          <w:lang w:val="en"/>
        </w:rPr>
        <w:t xml:space="preserve"> in the request i</w:t>
      </w:r>
      <w:r>
        <w:rPr>
          <w:rFonts w:ascii="Verdana" w:hAnsi="Verdana"/>
          <w:color w:val="000000"/>
          <w:lang w:val="en"/>
        </w:rPr>
        <w:t xml:space="preserve">s </w:t>
      </w:r>
      <w:r>
        <w:rPr>
          <w:rStyle w:val="HTMLTypewriter"/>
          <w:lang w:val="en"/>
        </w:rPr>
        <w:t>code</w:t>
      </w:r>
      <w:r>
        <w:rPr>
          <w:rFonts w:ascii="Verdana" w:hAnsi="Verdana"/>
          <w:color w:val="000000"/>
          <w:lang w:val="en"/>
        </w:rPr>
        <w:t xml:space="preserve">, the Authorization Response MUST return the parameters defined in Section 4.1.2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65AD7446"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When the </w:t>
      </w:r>
      <w:r>
        <w:rPr>
          <w:rStyle w:val="HTMLTypewriter"/>
          <w:lang w:val="en"/>
        </w:rPr>
        <w:t>response_type</w:t>
      </w:r>
      <w:r>
        <w:rPr>
          <w:rFonts w:ascii="Verdana" w:hAnsi="Verdana"/>
          <w:color w:val="000000"/>
          <w:lang w:val="en"/>
        </w:rPr>
        <w:t xml:space="preserve"> includes other values, </w:t>
      </w:r>
      <w:r>
        <w:rPr>
          <w:rFonts w:ascii="Verdana" w:hAnsi="Verdana"/>
          <w:color w:val="000000"/>
          <w:lang w:val="en"/>
        </w:rPr>
        <w:t xml:space="preserve">they MUST be returned as defined by their registration. The </w:t>
      </w:r>
      <w:r>
        <w:rPr>
          <w:rStyle w:val="HTMLTypewriter"/>
          <w:lang w:val="en"/>
        </w:rPr>
        <w:t>id_token</w:t>
      </w:r>
      <w:r>
        <w:rPr>
          <w:rFonts w:ascii="Verdana" w:hAnsi="Verdana"/>
          <w:color w:val="000000"/>
          <w:lang w:val="en"/>
        </w:rPr>
        <w:t xml:space="preserve">, </w:t>
      </w:r>
      <w:r>
        <w:rPr>
          <w:rStyle w:val="HTMLTypewriter"/>
          <w:lang w:val="en"/>
        </w:rPr>
        <w:t>code id_token</w:t>
      </w:r>
      <w:r>
        <w:rPr>
          <w:rFonts w:ascii="Verdana" w:hAnsi="Verdana"/>
          <w:color w:val="000000"/>
          <w:lang w:val="en"/>
        </w:rPr>
        <w:t xml:space="preserve">, </w:t>
      </w:r>
      <w:r>
        <w:rPr>
          <w:rStyle w:val="HTMLTypewriter"/>
          <w:lang w:val="en"/>
        </w:rPr>
        <w:t>id_token token</w:t>
      </w:r>
      <w:r>
        <w:rPr>
          <w:rFonts w:ascii="Verdana" w:hAnsi="Verdana"/>
          <w:color w:val="000000"/>
          <w:lang w:val="en"/>
        </w:rPr>
        <w:t xml:space="preserve">, </w:t>
      </w:r>
      <w:r>
        <w:rPr>
          <w:rStyle w:val="HTMLTypewriter"/>
          <w:lang w:val="en"/>
        </w:rPr>
        <w:t>code token</w:t>
      </w:r>
      <w:r>
        <w:rPr>
          <w:rFonts w:ascii="Verdana" w:hAnsi="Verdana"/>
          <w:color w:val="000000"/>
          <w:lang w:val="en"/>
        </w:rPr>
        <w:t xml:space="preserve">, and </w:t>
      </w:r>
      <w:r>
        <w:rPr>
          <w:rStyle w:val="HTMLTypewriter"/>
          <w:lang w:val="en"/>
        </w:rPr>
        <w:t>code id_token token</w:t>
      </w:r>
      <w:r>
        <w:rPr>
          <w:rFonts w:ascii="Verdana" w:hAnsi="Verdana"/>
          <w:color w:val="000000"/>
          <w:lang w:val="en"/>
        </w:rPr>
        <w:t xml:space="preserve"> response types are defined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and P. Tarjan, “OAuth 2.0 Multiple Response Type Encoding Practices,” June 2013.)</w:t>
        </w:r>
      </w:hyperlink>
      <w:r>
        <w:rPr>
          <w:rFonts w:ascii="Verdana" w:hAnsi="Verdana"/>
          <w:color w:val="000000"/>
          <w:lang w:val="en"/>
        </w:rPr>
        <w:t xml:space="preserve"> [OAuth.Responses]. </w:t>
      </w:r>
    </w:p>
    <w:p w14:paraId="4A5288C1" w14:textId="77777777" w:rsidR="00000000" w:rsidRDefault="008E4755">
      <w:pPr>
        <w:spacing w:before="0" w:beforeAutospacing="0" w:after="0" w:afterAutospacing="0"/>
        <w:divId w:val="745765489"/>
        <w:rPr>
          <w:rFonts w:ascii="Verdana" w:eastAsia="Times New Roman" w:hAnsi="Verdana"/>
          <w:color w:val="000000"/>
          <w:lang w:val="en"/>
        </w:rPr>
      </w:pPr>
      <w:bookmarkStart w:id="36" w:name="id_token"/>
      <w:bookmarkEnd w:id="36"/>
    </w:p>
    <w:p w14:paraId="5B554075"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19EF072" w14:textId="77777777">
        <w:trPr>
          <w:divId w:val="745765489"/>
          <w:trHeight w:val="225"/>
          <w:tblCellSpacing w:w="15" w:type="dxa"/>
        </w:trPr>
        <w:tc>
          <w:tcPr>
            <w:tcW w:w="450" w:type="dxa"/>
            <w:shd w:val="clear" w:color="auto" w:fill="990000"/>
            <w:vAlign w:val="center"/>
            <w:hideMark/>
          </w:tcPr>
          <w:p w14:paraId="7096BB5E"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97B2373" w14:textId="77777777" w:rsidR="00000000" w:rsidRDefault="008E4755">
      <w:pPr>
        <w:pStyle w:val="Heading3"/>
        <w:divId w:val="745765489"/>
        <w:rPr>
          <w:rFonts w:eastAsia="Times New Roman"/>
          <w:lang w:val="en"/>
        </w:rPr>
      </w:pPr>
      <w:bookmarkStart w:id="37" w:name="rfc.section.2.1.2.1"/>
      <w:bookmarkEnd w:id="37"/>
      <w:r>
        <w:rPr>
          <w:rFonts w:eastAsia="Times New Roman"/>
          <w:lang w:val="en"/>
        </w:rPr>
        <w:t>2.1.2.1.  ID Token</w:t>
      </w:r>
    </w:p>
    <w:p w14:paraId="740BCB0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ID Token is a security token that contains Claims about the authentication event and other requested Claims. </w:t>
      </w:r>
      <w:r>
        <w:rPr>
          <w:rFonts w:ascii="Verdana" w:hAnsi="Verdana"/>
          <w:color w:val="000000"/>
          <w:lang w:val="en"/>
        </w:rPr>
        <w:t xml:space="preserve">The ID Token is represented as a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May 2013.)</w:t>
        </w:r>
      </w:hyperlink>
      <w:r>
        <w:rPr>
          <w:rFonts w:ascii="Verdana" w:hAnsi="Verdana"/>
          <w:color w:val="000000"/>
          <w:lang w:val="en"/>
        </w:rPr>
        <w:t xml:space="preserve"> [JWT]. </w:t>
      </w:r>
    </w:p>
    <w:p w14:paraId="03793DCA" w14:textId="77777777" w:rsidR="00000000" w:rsidRDefault="008E4755">
      <w:pPr>
        <w:pStyle w:val="NormalWeb"/>
        <w:divId w:val="745765489"/>
        <w:rPr>
          <w:rFonts w:ascii="Verdana" w:hAnsi="Verdana"/>
          <w:color w:val="000000"/>
          <w:lang w:val="en"/>
        </w:rPr>
      </w:pPr>
      <w:r>
        <w:rPr>
          <w:rFonts w:ascii="Verdana" w:hAnsi="Verdana"/>
          <w:color w:val="000000"/>
          <w:lang w:val="en"/>
        </w:rPr>
        <w:t>The ID Token is used to manage the authentication event and user identifier and is scoped t</w:t>
      </w:r>
      <w:r>
        <w:rPr>
          <w:rFonts w:ascii="Verdana" w:hAnsi="Verdana"/>
          <w:color w:val="000000"/>
          <w:lang w:val="en"/>
        </w:rPr>
        <w:t xml:space="preserve">o a particular Client via the </w:t>
      </w:r>
      <w:r>
        <w:rPr>
          <w:rStyle w:val="HTMLTypewriter"/>
          <w:lang w:val="en"/>
        </w:rPr>
        <w:t>aud</w:t>
      </w:r>
      <w:r>
        <w:rPr>
          <w:rFonts w:ascii="Verdana" w:hAnsi="Verdana"/>
          <w:color w:val="000000"/>
          <w:lang w:val="en"/>
        </w:rPr>
        <w:t xml:space="preserve"> (audience) and </w:t>
      </w:r>
      <w:r>
        <w:rPr>
          <w:rStyle w:val="HTMLTypewriter"/>
          <w:lang w:val="en"/>
        </w:rPr>
        <w:t>nonce</w:t>
      </w:r>
      <w:r>
        <w:rPr>
          <w:rFonts w:ascii="Verdana" w:hAnsi="Verdana"/>
          <w:color w:val="000000"/>
          <w:lang w:val="en"/>
        </w:rPr>
        <w:t xml:space="preserve"> Claims. </w:t>
      </w:r>
    </w:p>
    <w:p w14:paraId="5D442B4C"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following Claims are used within the ID Token: </w:t>
      </w:r>
    </w:p>
    <w:p w14:paraId="1B3DF64D" w14:textId="77777777" w:rsidR="00000000" w:rsidRDefault="008E4755" w:rsidP="008E4755">
      <w:pPr>
        <w:spacing w:beforeAutospacing="0" w:after="0" w:afterAutospacing="0"/>
        <w:ind w:left="1200" w:right="1200"/>
        <w:divId w:val="306084701"/>
        <w:rPr>
          <w:rFonts w:ascii="Verdana" w:eastAsia="Times New Roman" w:hAnsi="Verdana"/>
          <w:color w:val="000000"/>
          <w:lang w:val="en"/>
        </w:rPr>
      </w:pPr>
      <w:r>
        <w:rPr>
          <w:rFonts w:ascii="Verdana" w:eastAsia="Times New Roman" w:hAnsi="Verdana"/>
          <w:color w:val="000000"/>
          <w:lang w:val="en"/>
        </w:rPr>
        <w:t>iss</w:t>
      </w:r>
    </w:p>
    <w:p w14:paraId="331EACD5" w14:textId="77777777" w:rsidR="00000000" w:rsidRDefault="008E4755" w:rsidP="008E4755">
      <w:pPr>
        <w:spacing w:before="0" w:beforeAutospacing="0" w:after="0" w:afterAutospacing="0"/>
        <w:ind w:left="1920" w:right="1200"/>
        <w:divId w:val="306084701"/>
        <w:rPr>
          <w:rFonts w:ascii="Verdana" w:eastAsia="Times New Roman" w:hAnsi="Verdana"/>
          <w:color w:val="000000"/>
          <w:lang w:val="en"/>
        </w:rPr>
      </w:pPr>
      <w:r>
        <w:rPr>
          <w:rFonts w:ascii="Verdana" w:eastAsia="Times New Roman" w:hAnsi="Verdana"/>
          <w:color w:val="000000"/>
          <w:lang w:val="en"/>
        </w:rPr>
        <w:t xml:space="preserve">REQUIRED. Issuer Identifier for the Issuer of the response. The </w:t>
      </w:r>
      <w:r>
        <w:rPr>
          <w:rStyle w:val="HTMLTypewriter"/>
          <w:lang w:val="en"/>
        </w:rPr>
        <w:t>iss</w:t>
      </w:r>
      <w:r>
        <w:rPr>
          <w:rFonts w:ascii="Verdana" w:eastAsia="Times New Roman" w:hAnsi="Verdana"/>
          <w:color w:val="000000"/>
          <w:lang w:val="en"/>
        </w:rPr>
        <w:t xml:space="preserve"> value is a case sensitive string. </w:t>
      </w:r>
    </w:p>
    <w:p w14:paraId="3AD93E72" w14:textId="77777777" w:rsidR="00000000" w:rsidRDefault="008E4755" w:rsidP="008E4755">
      <w:pPr>
        <w:spacing w:before="0" w:beforeAutospacing="0" w:after="0" w:afterAutospacing="0"/>
        <w:ind w:left="1200" w:right="1200"/>
        <w:divId w:val="306084701"/>
        <w:rPr>
          <w:rFonts w:ascii="Verdana" w:eastAsia="Times New Roman" w:hAnsi="Verdana"/>
          <w:color w:val="000000"/>
          <w:lang w:val="en"/>
        </w:rPr>
      </w:pPr>
      <w:r>
        <w:rPr>
          <w:rFonts w:ascii="Verdana" w:eastAsia="Times New Roman" w:hAnsi="Verdana"/>
          <w:color w:val="000000"/>
          <w:lang w:val="en"/>
        </w:rPr>
        <w:t>sub</w:t>
      </w:r>
    </w:p>
    <w:p w14:paraId="3B3D77CD" w14:textId="77777777" w:rsidR="00000000" w:rsidRDefault="008E4755" w:rsidP="008E4755">
      <w:pPr>
        <w:spacing w:before="0" w:beforeAutospacing="0" w:after="0" w:afterAutospacing="0"/>
        <w:ind w:left="1920" w:right="1200"/>
        <w:divId w:val="306084701"/>
        <w:rPr>
          <w:rFonts w:ascii="Verdana" w:eastAsia="Times New Roman" w:hAnsi="Verdana"/>
          <w:color w:val="000000"/>
          <w:lang w:val="en"/>
        </w:rPr>
      </w:pPr>
      <w:r>
        <w:rPr>
          <w:rFonts w:ascii="Verdana" w:eastAsia="Times New Roman" w:hAnsi="Verdana"/>
          <w:color w:val="000000"/>
          <w:lang w:val="en"/>
        </w:rPr>
        <w:t>REQUIRED. Subject identifier.</w:t>
      </w:r>
      <w:r>
        <w:rPr>
          <w:rFonts w:ascii="Verdana" w:eastAsia="Times New Roman" w:hAnsi="Verdana"/>
          <w:color w:val="000000"/>
          <w:lang w:val="en"/>
        </w:rPr>
        <w:t xml:space="preserve"> A locally unique and never reassigned identifier within the Issuer for the End-User, which is intended to be consumed by the Client, e.g., </w:t>
      </w:r>
      <w:r>
        <w:rPr>
          <w:rStyle w:val="HTMLTypewriter"/>
          <w:lang w:val="en"/>
        </w:rPr>
        <w:t>24400320</w:t>
      </w:r>
      <w:r>
        <w:rPr>
          <w:rFonts w:ascii="Verdana" w:eastAsia="Times New Roman" w:hAnsi="Verdana"/>
          <w:color w:val="000000"/>
          <w:lang w:val="en"/>
        </w:rPr>
        <w:t xml:space="preserve"> or </w:t>
      </w:r>
      <w:r>
        <w:rPr>
          <w:rStyle w:val="HTMLTypewriter"/>
          <w:lang w:val="en"/>
        </w:rPr>
        <w:t>AItOawmwtWwcT0k51BayewNvutrJUqsvl6qs7A4</w:t>
      </w:r>
      <w:r>
        <w:rPr>
          <w:rFonts w:ascii="Verdana" w:eastAsia="Times New Roman" w:hAnsi="Verdana"/>
          <w:color w:val="000000"/>
          <w:lang w:val="en"/>
        </w:rPr>
        <w:t xml:space="preserve">. It MUST NOT exceed 255 ASCII characters in length. The </w:t>
      </w:r>
      <w:r>
        <w:rPr>
          <w:rStyle w:val="HTMLTypewriter"/>
          <w:lang w:val="en"/>
        </w:rPr>
        <w:t>sub</w:t>
      </w:r>
      <w:r>
        <w:rPr>
          <w:rFonts w:ascii="Verdana" w:eastAsia="Times New Roman" w:hAnsi="Verdana"/>
          <w:color w:val="000000"/>
          <w:lang w:val="en"/>
        </w:rPr>
        <w:t xml:space="preserve"> valu</w:t>
      </w:r>
      <w:r>
        <w:rPr>
          <w:rFonts w:ascii="Verdana" w:eastAsia="Times New Roman" w:hAnsi="Verdana"/>
          <w:color w:val="000000"/>
          <w:lang w:val="en"/>
        </w:rPr>
        <w:t xml:space="preserve">e is a case sensitive string. </w:t>
      </w:r>
    </w:p>
    <w:p w14:paraId="4029CBE3" w14:textId="77777777" w:rsidR="00000000" w:rsidRDefault="008E4755" w:rsidP="008E4755">
      <w:pPr>
        <w:spacing w:before="0" w:beforeAutospacing="0" w:after="0" w:afterAutospacing="0"/>
        <w:ind w:left="1200" w:right="1200"/>
        <w:divId w:val="306084701"/>
        <w:rPr>
          <w:rFonts w:ascii="Verdana" w:eastAsia="Times New Roman" w:hAnsi="Verdana"/>
          <w:color w:val="000000"/>
          <w:lang w:val="en"/>
        </w:rPr>
      </w:pPr>
      <w:r>
        <w:rPr>
          <w:rFonts w:ascii="Verdana" w:eastAsia="Times New Roman" w:hAnsi="Verdana"/>
          <w:color w:val="000000"/>
          <w:lang w:val="en"/>
        </w:rPr>
        <w:t>aud</w:t>
      </w:r>
    </w:p>
    <w:p w14:paraId="1E7FAA32" w14:textId="77777777" w:rsidR="00000000" w:rsidRDefault="008E4755" w:rsidP="008E4755">
      <w:pPr>
        <w:spacing w:before="0" w:beforeAutospacing="0" w:after="0" w:afterAutospacing="0"/>
        <w:ind w:left="1920" w:right="1200"/>
        <w:divId w:val="306084701"/>
        <w:rPr>
          <w:rFonts w:ascii="Verdana" w:eastAsia="Times New Roman" w:hAnsi="Verdana"/>
          <w:color w:val="000000"/>
          <w:lang w:val="en"/>
        </w:rPr>
      </w:pPr>
      <w:r>
        <w:rPr>
          <w:rFonts w:ascii="Verdana" w:eastAsia="Times New Roman" w:hAnsi="Verdana"/>
          <w:color w:val="000000"/>
          <w:lang w:val="en"/>
        </w:rPr>
        <w:t xml:space="preserve">REQUIRED. Audience(s) that this ID Token is intended for. It MUST contain the OAuth 2.0 </w:t>
      </w:r>
      <w:r>
        <w:rPr>
          <w:rStyle w:val="HTMLTypewriter"/>
          <w:lang w:val="en"/>
        </w:rPr>
        <w:t>client_id</w:t>
      </w:r>
      <w:r>
        <w:rPr>
          <w:rFonts w:ascii="Verdana" w:eastAsia="Times New Roman" w:hAnsi="Verdana"/>
          <w:color w:val="000000"/>
          <w:lang w:val="en"/>
        </w:rPr>
        <w:t xml:space="preserve"> of the Relying Party as an audience value. It MAY also contain identifiers for other audiences. In the general case, the </w:t>
      </w:r>
      <w:r>
        <w:rPr>
          <w:rStyle w:val="HTMLTypewriter"/>
          <w:lang w:val="en"/>
        </w:rPr>
        <w:t>au</w:t>
      </w:r>
      <w:r>
        <w:rPr>
          <w:rStyle w:val="HTMLTypewriter"/>
          <w:lang w:val="en"/>
        </w:rPr>
        <w:t>d</w:t>
      </w:r>
      <w:r>
        <w:rPr>
          <w:rFonts w:ascii="Verdana" w:eastAsia="Times New Roman" w:hAnsi="Verdana"/>
          <w:color w:val="000000"/>
          <w:lang w:val="en"/>
        </w:rPr>
        <w:t xml:space="preserve"> value is an array of case sensitive strings. In the special case when there is one audience, the </w:t>
      </w:r>
      <w:r>
        <w:rPr>
          <w:rStyle w:val="HTMLTypewriter"/>
          <w:lang w:val="en"/>
        </w:rPr>
        <w:t>aud</w:t>
      </w:r>
      <w:r>
        <w:rPr>
          <w:rFonts w:ascii="Verdana" w:eastAsia="Times New Roman" w:hAnsi="Verdana"/>
          <w:color w:val="000000"/>
          <w:lang w:val="en"/>
        </w:rPr>
        <w:t xml:space="preserve"> value MAY be a single case sensitive string. </w:t>
      </w:r>
    </w:p>
    <w:p w14:paraId="22B0F4C4" w14:textId="77777777" w:rsidR="00000000" w:rsidRDefault="008E4755" w:rsidP="008E4755">
      <w:pPr>
        <w:spacing w:before="0" w:beforeAutospacing="0" w:after="0" w:afterAutospacing="0"/>
        <w:ind w:left="1200" w:right="1200"/>
        <w:divId w:val="306084701"/>
        <w:rPr>
          <w:rFonts w:ascii="Verdana" w:eastAsia="Times New Roman" w:hAnsi="Verdana"/>
          <w:color w:val="000000"/>
          <w:lang w:val="en"/>
        </w:rPr>
      </w:pPr>
      <w:r>
        <w:rPr>
          <w:rFonts w:ascii="Verdana" w:eastAsia="Times New Roman" w:hAnsi="Verdana"/>
          <w:color w:val="000000"/>
          <w:lang w:val="en"/>
        </w:rPr>
        <w:t>exp</w:t>
      </w:r>
    </w:p>
    <w:p w14:paraId="79AACA4F" w14:textId="77777777" w:rsidR="00000000" w:rsidRDefault="008E4755" w:rsidP="008E4755">
      <w:pPr>
        <w:spacing w:before="0" w:beforeAutospacing="0" w:after="0" w:afterAutospacing="0"/>
        <w:ind w:left="1920" w:right="1200"/>
        <w:divId w:val="306084701"/>
        <w:rPr>
          <w:rFonts w:ascii="Verdana" w:eastAsia="Times New Roman" w:hAnsi="Verdana"/>
          <w:color w:val="000000"/>
          <w:lang w:val="en"/>
        </w:rPr>
      </w:pPr>
      <w:r>
        <w:rPr>
          <w:rFonts w:ascii="Verdana" w:eastAsia="Times New Roman" w:hAnsi="Verdana"/>
          <w:color w:val="000000"/>
          <w:lang w:val="en"/>
        </w:rPr>
        <w:t>REQUIRED. Expiration time on or after which the ID Token MUST NOT be accepted for processing. The proce</w:t>
      </w:r>
      <w:r>
        <w:rPr>
          <w:rFonts w:ascii="Verdana" w:eastAsia="Times New Roman" w:hAnsi="Verdana"/>
          <w:color w:val="000000"/>
          <w:lang w:val="en"/>
        </w:rPr>
        <w:t xml:space="preserve">ssing of this parameter requires that the current date/time MUST be before the expiration date/time listed in the value. Implementers MAY provide for some small leeway, usually no more than a few minutes, to account for clock skew. The time is represented </w:t>
      </w:r>
      <w:r>
        <w:rPr>
          <w:rFonts w:ascii="Verdana" w:eastAsia="Times New Roman" w:hAnsi="Verdana"/>
          <w:color w:val="000000"/>
          <w:lang w:val="en"/>
        </w:rPr>
        <w:t xml:space="preserve">as the number of seconds from 1970-01-01T0:0:0Z as measured in UTC until the date/time. See </w:t>
      </w:r>
      <w:hyperlink w:anchor="RFC3339" w:history="1">
        <w:r>
          <w:rPr>
            <w:rStyle w:val="Hyperlink"/>
            <w:rFonts w:ascii="Verdana" w:eastAsia="Times New Roman" w:hAnsi="Verdana"/>
            <w:u w:val="none"/>
            <w:lang w:val="en"/>
          </w:rPr>
          <w:t>RFC 3339</w:t>
        </w:r>
        <w:r>
          <w:rPr>
            <w:rStyle w:val="Hyperlink"/>
            <w:rFonts w:ascii="Verdana" w:eastAsia="Times New Roman" w:hAnsi="Verdana"/>
            <w:vanish/>
            <w:u w:val="none"/>
            <w:lang w:val="en"/>
          </w:rPr>
          <w:t xml:space="preserve"> (Klyne, G., Ed. and C. Newman, “Date and Time on the Internet: Timestamps,” July 2002.)</w:t>
        </w:r>
      </w:hyperlink>
      <w:r>
        <w:rPr>
          <w:rFonts w:ascii="Verdana" w:eastAsia="Times New Roman" w:hAnsi="Verdana"/>
          <w:color w:val="000000"/>
          <w:lang w:val="en"/>
        </w:rPr>
        <w:t xml:space="preserve"> [RFC3339] </w:t>
      </w:r>
      <w:r>
        <w:rPr>
          <w:rFonts w:ascii="Verdana" w:eastAsia="Times New Roman" w:hAnsi="Verdana"/>
          <w:color w:val="000000"/>
          <w:lang w:val="en"/>
        </w:rPr>
        <w:t xml:space="preserve">for details regarding date/times in general and UTC in particular. The </w:t>
      </w:r>
      <w:r>
        <w:rPr>
          <w:rStyle w:val="HTMLTypewriter"/>
          <w:lang w:val="en"/>
        </w:rPr>
        <w:t>exp</w:t>
      </w:r>
      <w:r>
        <w:rPr>
          <w:rFonts w:ascii="Verdana" w:eastAsia="Times New Roman" w:hAnsi="Verdana"/>
          <w:color w:val="000000"/>
          <w:lang w:val="en"/>
        </w:rPr>
        <w:t xml:space="preserve"> value is a number. </w:t>
      </w:r>
    </w:p>
    <w:p w14:paraId="28202100" w14:textId="77777777" w:rsidR="00000000" w:rsidRDefault="008E4755" w:rsidP="008E4755">
      <w:pPr>
        <w:spacing w:before="0" w:beforeAutospacing="0" w:after="0" w:afterAutospacing="0"/>
        <w:ind w:left="1200" w:right="1200"/>
        <w:divId w:val="306084701"/>
        <w:rPr>
          <w:rFonts w:ascii="Verdana" w:eastAsia="Times New Roman" w:hAnsi="Verdana"/>
          <w:color w:val="000000"/>
          <w:lang w:val="en"/>
        </w:rPr>
      </w:pPr>
      <w:r>
        <w:rPr>
          <w:rFonts w:ascii="Verdana" w:eastAsia="Times New Roman" w:hAnsi="Verdana"/>
          <w:color w:val="000000"/>
          <w:lang w:val="en"/>
        </w:rPr>
        <w:t>iat</w:t>
      </w:r>
    </w:p>
    <w:p w14:paraId="739ED0D8" w14:textId="77777777" w:rsidR="00000000" w:rsidRDefault="008E4755" w:rsidP="008E4755">
      <w:pPr>
        <w:spacing w:before="0" w:beforeAutospacing="0" w:after="0" w:afterAutospacing="0"/>
        <w:ind w:left="1920" w:right="1200"/>
        <w:divId w:val="306084701"/>
        <w:rPr>
          <w:rFonts w:ascii="Verdana" w:eastAsia="Times New Roman" w:hAnsi="Verdana"/>
          <w:color w:val="000000"/>
          <w:lang w:val="en"/>
        </w:rPr>
      </w:pPr>
      <w:r>
        <w:rPr>
          <w:rFonts w:ascii="Verdana" w:eastAsia="Times New Roman" w:hAnsi="Verdana"/>
          <w:color w:val="000000"/>
          <w:lang w:val="en"/>
        </w:rPr>
        <w:t>REQUIRED. Time at which the JWT was issued. The time is represented as the number of seconds from 1970-01-01T0:0:0Z as measured in UTC until the date/time. T</w:t>
      </w:r>
      <w:r>
        <w:rPr>
          <w:rFonts w:ascii="Verdana" w:eastAsia="Times New Roman" w:hAnsi="Verdana"/>
          <w:color w:val="000000"/>
          <w:lang w:val="en"/>
        </w:rPr>
        <w:t xml:space="preserve">he </w:t>
      </w:r>
      <w:r>
        <w:rPr>
          <w:rStyle w:val="HTMLTypewriter"/>
          <w:lang w:val="en"/>
        </w:rPr>
        <w:t>iat</w:t>
      </w:r>
      <w:r>
        <w:rPr>
          <w:rFonts w:ascii="Verdana" w:eastAsia="Times New Roman" w:hAnsi="Verdana"/>
          <w:color w:val="000000"/>
          <w:lang w:val="en"/>
        </w:rPr>
        <w:t xml:space="preserve"> value is a number. </w:t>
      </w:r>
    </w:p>
    <w:p w14:paraId="2EBED220" w14:textId="77777777" w:rsidR="00000000" w:rsidRDefault="008E4755" w:rsidP="008E4755">
      <w:pPr>
        <w:spacing w:before="0" w:beforeAutospacing="0" w:after="0" w:afterAutospacing="0"/>
        <w:ind w:left="1200" w:right="1200"/>
        <w:divId w:val="306084701"/>
        <w:rPr>
          <w:rFonts w:ascii="Verdana" w:eastAsia="Times New Roman" w:hAnsi="Verdana"/>
          <w:color w:val="000000"/>
          <w:lang w:val="en"/>
        </w:rPr>
      </w:pPr>
      <w:r>
        <w:rPr>
          <w:rFonts w:ascii="Verdana" w:eastAsia="Times New Roman" w:hAnsi="Verdana"/>
          <w:color w:val="000000"/>
          <w:lang w:val="en"/>
        </w:rPr>
        <w:t>auth_time</w:t>
      </w:r>
    </w:p>
    <w:p w14:paraId="698FDF94" w14:textId="77777777" w:rsidR="00000000" w:rsidRDefault="008E4755" w:rsidP="008E4755">
      <w:pPr>
        <w:spacing w:before="0" w:beforeAutospacing="0" w:after="0" w:afterAutospacing="0"/>
        <w:ind w:left="1920" w:right="1200"/>
        <w:divId w:val="306084701"/>
        <w:rPr>
          <w:rFonts w:ascii="Verdana" w:eastAsia="Times New Roman" w:hAnsi="Verdana"/>
          <w:color w:val="000000"/>
          <w:lang w:val="en"/>
        </w:rPr>
      </w:pPr>
      <w:r>
        <w:rPr>
          <w:rFonts w:ascii="Verdana" w:eastAsia="Times New Roman" w:hAnsi="Verdana"/>
          <w:color w:val="000000"/>
          <w:lang w:val="en"/>
        </w:rPr>
        <w:t xml:space="preserve">OPTIONAL or REQUIRED. Time when the End-User authentication occurred. The time is represented as the number of seconds from 1970-01-01T0:0:0Z as measured in UTC until the date/time. When a </w:t>
      </w:r>
      <w:r>
        <w:rPr>
          <w:rStyle w:val="HTMLTypewriter"/>
          <w:lang w:val="en"/>
        </w:rPr>
        <w:t>max_age</w:t>
      </w:r>
      <w:r>
        <w:rPr>
          <w:rFonts w:ascii="Verdana" w:eastAsia="Times New Roman" w:hAnsi="Verdana"/>
          <w:color w:val="000000"/>
          <w:lang w:val="en"/>
        </w:rPr>
        <w:t xml:space="preserve"> request is made or whe</w:t>
      </w:r>
      <w:r>
        <w:rPr>
          <w:rFonts w:ascii="Verdana" w:eastAsia="Times New Roman" w:hAnsi="Verdana"/>
          <w:color w:val="000000"/>
          <w:lang w:val="en"/>
        </w:rPr>
        <w:t xml:space="preserve">n </w:t>
      </w:r>
      <w:r>
        <w:rPr>
          <w:rStyle w:val="HTMLTypewriter"/>
          <w:lang w:val="en"/>
        </w:rPr>
        <w:t>auth_time</w:t>
      </w:r>
      <w:r>
        <w:rPr>
          <w:rFonts w:ascii="Verdana" w:eastAsia="Times New Roman" w:hAnsi="Verdana"/>
          <w:color w:val="000000"/>
          <w:lang w:val="en"/>
        </w:rPr>
        <w:t xml:space="preserve"> is requested as an Essential Claim, then this Claim is REQUIRED. (The </w:t>
      </w:r>
      <w:r>
        <w:rPr>
          <w:rStyle w:val="HTMLTypewriter"/>
          <w:lang w:val="en"/>
        </w:rPr>
        <w:t>auth_time</w:t>
      </w:r>
      <w:r>
        <w:rPr>
          <w:rFonts w:ascii="Verdana" w:eastAsia="Times New Roman" w:hAnsi="Verdana"/>
          <w:color w:val="000000"/>
          <w:lang w:val="en"/>
        </w:rPr>
        <w:t xml:space="preserve"> Claim semantically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w:t>
        </w:r>
        <w:r>
          <w:rPr>
            <w:rStyle w:val="Hyperlink"/>
            <w:rFonts w:ascii="Verdana" w:eastAsia="Times New Roman" w:hAnsi="Verdana"/>
            <w:vanish/>
            <w:u w:val="none"/>
            <w:lang w:val="en"/>
          </w:rPr>
          <w:t>, “OpenID Provider Authentication Policy Extension 1.0,” December 2008.)</w:t>
        </w:r>
      </w:hyperlink>
      <w:r>
        <w:rPr>
          <w:rFonts w:ascii="Verdana" w:eastAsia="Times New Roman" w:hAnsi="Verdana"/>
          <w:color w:val="000000"/>
          <w:lang w:val="en"/>
        </w:rPr>
        <w:t xml:space="preserve"> [OpenID.PAPE] </w:t>
      </w:r>
      <w:r>
        <w:rPr>
          <w:rStyle w:val="HTMLTypewriter"/>
          <w:lang w:val="en"/>
        </w:rPr>
        <w:t>auth_time</w:t>
      </w:r>
      <w:r>
        <w:rPr>
          <w:rFonts w:ascii="Verdana" w:eastAsia="Times New Roman" w:hAnsi="Verdana"/>
          <w:color w:val="000000"/>
          <w:lang w:val="en"/>
        </w:rPr>
        <w:t xml:space="preserve"> response parameter.) The </w:t>
      </w:r>
      <w:r>
        <w:rPr>
          <w:rStyle w:val="HTMLTypewriter"/>
          <w:lang w:val="en"/>
        </w:rPr>
        <w:t>auth_time</w:t>
      </w:r>
      <w:r>
        <w:rPr>
          <w:rFonts w:ascii="Verdana" w:eastAsia="Times New Roman" w:hAnsi="Verdana"/>
          <w:color w:val="000000"/>
          <w:lang w:val="en"/>
        </w:rPr>
        <w:t xml:space="preserve"> value is a number. </w:t>
      </w:r>
    </w:p>
    <w:p w14:paraId="4F811552" w14:textId="77777777" w:rsidR="00000000" w:rsidRDefault="008E4755" w:rsidP="008E4755">
      <w:pPr>
        <w:spacing w:before="0" w:beforeAutospacing="0" w:after="0" w:afterAutospacing="0"/>
        <w:ind w:left="1200" w:right="1200"/>
        <w:divId w:val="306084701"/>
        <w:rPr>
          <w:rFonts w:ascii="Verdana" w:eastAsia="Times New Roman" w:hAnsi="Verdana"/>
          <w:color w:val="000000"/>
          <w:lang w:val="en"/>
        </w:rPr>
      </w:pPr>
      <w:r>
        <w:rPr>
          <w:rFonts w:ascii="Verdana" w:eastAsia="Times New Roman" w:hAnsi="Verdana"/>
          <w:color w:val="000000"/>
          <w:lang w:val="en"/>
        </w:rPr>
        <w:t>nonce</w:t>
      </w:r>
    </w:p>
    <w:p w14:paraId="261BBB7D" w14:textId="77777777" w:rsidR="00000000" w:rsidRDefault="008E4755" w:rsidP="008E4755">
      <w:pPr>
        <w:spacing w:before="0" w:beforeAutospacing="0" w:after="0" w:afterAutospacing="0"/>
        <w:ind w:left="1920" w:right="1200"/>
        <w:divId w:val="306084701"/>
        <w:rPr>
          <w:rFonts w:ascii="Verdana" w:eastAsia="Times New Roman" w:hAnsi="Verdana"/>
          <w:color w:val="000000"/>
          <w:lang w:val="en"/>
        </w:rPr>
      </w:pPr>
      <w:r>
        <w:rPr>
          <w:rFonts w:ascii="Verdana" w:eastAsia="Times New Roman" w:hAnsi="Verdana"/>
          <w:color w:val="000000"/>
          <w:lang w:val="en"/>
        </w:rPr>
        <w:t>OPTIONAL or REQUIRED. String value used to associate a Client session with an ID Token, and to mit</w:t>
      </w:r>
      <w:r>
        <w:rPr>
          <w:rFonts w:ascii="Verdana" w:eastAsia="Times New Roman" w:hAnsi="Verdana"/>
          <w:color w:val="000000"/>
          <w:lang w:val="en"/>
        </w:rPr>
        <w:t xml:space="preserve">igate replay attacks. The value is passed through unmodified from the Authorization Request to the ID Token. If present in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Authorization R</w:t>
      </w:r>
      <w:r>
        <w:rPr>
          <w:rFonts w:ascii="Verdana" w:eastAsia="Times New Roman" w:hAnsi="Verdana"/>
          <w:color w:val="000000"/>
          <w:lang w:val="en"/>
        </w:rPr>
        <w:t xml:space="preserve">equest. If present in the Authorization Request, Authorization Servers MUST include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Authorization Request. Authorization Servers SHOULD perform no other processing on </w:t>
      </w:r>
      <w:r>
        <w:rPr>
          <w:rStyle w:val="HTMLTypewriter"/>
          <w:lang w:val="en"/>
        </w:rPr>
        <w:t>nonc</w:t>
      </w:r>
      <w:r>
        <w:rPr>
          <w:rStyle w:val="HTMLTypewriter"/>
          <w:lang w:val="en"/>
        </w:rPr>
        <w:t>e</w:t>
      </w:r>
      <w:r>
        <w:rPr>
          <w:rFonts w:ascii="Verdana" w:eastAsia="Times New Roman" w:hAnsi="Verdana"/>
          <w:color w:val="000000"/>
          <w:lang w:val="en"/>
        </w:rPr>
        <w:t xml:space="preserve"> values used. Use of the nonce is REQUIRED for all requests where an ID Token is returned directly from the Authorization Endpoint. It is OPTIONAL when the ID Token is returned from the Token Endpoint. The </w:t>
      </w:r>
      <w:r>
        <w:rPr>
          <w:rStyle w:val="HTMLTypewriter"/>
          <w:lang w:val="en"/>
        </w:rPr>
        <w:t>nonce</w:t>
      </w:r>
      <w:r>
        <w:rPr>
          <w:rFonts w:ascii="Verdana" w:eastAsia="Times New Roman" w:hAnsi="Verdana"/>
          <w:color w:val="000000"/>
          <w:lang w:val="en"/>
        </w:rPr>
        <w:t xml:space="preserve"> value is a case sensitive string. </w:t>
      </w:r>
    </w:p>
    <w:p w14:paraId="10F475F1" w14:textId="77777777" w:rsidR="00000000" w:rsidRDefault="008E4755" w:rsidP="008E4755">
      <w:pPr>
        <w:spacing w:before="0" w:beforeAutospacing="0" w:after="0" w:afterAutospacing="0"/>
        <w:ind w:left="1200" w:right="1200"/>
        <w:divId w:val="306084701"/>
        <w:rPr>
          <w:rFonts w:ascii="Verdana" w:eastAsia="Times New Roman" w:hAnsi="Verdana"/>
          <w:color w:val="000000"/>
          <w:lang w:val="en"/>
        </w:rPr>
      </w:pPr>
      <w:r>
        <w:rPr>
          <w:rFonts w:ascii="Verdana" w:eastAsia="Times New Roman" w:hAnsi="Verdana"/>
          <w:color w:val="000000"/>
          <w:lang w:val="en"/>
        </w:rPr>
        <w:t>at_hash</w:t>
      </w:r>
    </w:p>
    <w:p w14:paraId="0D5D55A0" w14:textId="77777777" w:rsidR="00000000" w:rsidRDefault="008E4755" w:rsidP="008E4755">
      <w:pPr>
        <w:spacing w:before="0" w:beforeAutospacing="0" w:after="0" w:afterAutospacing="0"/>
        <w:ind w:left="1920" w:right="1200"/>
        <w:divId w:val="306084701"/>
        <w:rPr>
          <w:rFonts w:ascii="Verdana" w:eastAsia="Times New Roman" w:hAnsi="Verdana"/>
          <w:color w:val="000000"/>
          <w:lang w:val="en"/>
        </w:rPr>
      </w:pPr>
      <w:r>
        <w:rPr>
          <w:rFonts w:ascii="Verdana" w:eastAsia="Times New Roman" w:hAnsi="Verdana"/>
          <w:color w:val="000000"/>
          <w:lang w:val="en"/>
        </w:rPr>
        <w:t xml:space="preserve">OPTIONAL or REQUIRED. Access Token hash value. If the ID Token is issued from the Authorization Endpoint with an </w:t>
      </w:r>
      <w:r>
        <w:rPr>
          <w:rStyle w:val="HTMLTypewriter"/>
          <w:lang w:val="en"/>
        </w:rPr>
        <w:t>access_token</w:t>
      </w:r>
      <w:r>
        <w:rPr>
          <w:rFonts w:ascii="Verdana" w:eastAsia="Times New Roman" w:hAnsi="Verdana"/>
          <w:color w:val="000000"/>
          <w:lang w:val="en"/>
        </w:rPr>
        <w:t>, this is REQUIRED. This is OPTIONAL when the ID Token is issued from the Token Endpoint. Its value is the base64url encoding of th</w:t>
      </w:r>
      <w:r>
        <w:rPr>
          <w:rFonts w:ascii="Verdana" w:eastAsia="Times New Roman" w:hAnsi="Verdana"/>
          <w:color w:val="000000"/>
          <w:lang w:val="en"/>
        </w:rPr>
        <w:t xml:space="preserve">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w:t>
        </w:r>
        <w:r>
          <w:rPr>
            <w:rStyle w:val="Hyperlink"/>
            <w:rFonts w:ascii="Verdana" w:eastAsia="Times New Roman" w:hAnsi="Verdana"/>
            <w:vanish/>
            <w:u w:val="none"/>
            <w:lang w:val="en"/>
          </w:rPr>
          <w:t>Sakimura, “JSON Web Signature (JWS),” May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50AAA202" w14:textId="77777777" w:rsidR="00000000" w:rsidRDefault="008E4755" w:rsidP="008E4755">
      <w:pPr>
        <w:spacing w:before="0" w:beforeAutospacing="0" w:after="0" w:afterAutospacing="0"/>
        <w:ind w:left="1200" w:right="1200"/>
        <w:divId w:val="306084701"/>
        <w:rPr>
          <w:rFonts w:ascii="Verdana" w:eastAsia="Times New Roman" w:hAnsi="Verdana"/>
          <w:color w:val="000000"/>
          <w:lang w:val="en"/>
        </w:rPr>
      </w:pPr>
      <w:r>
        <w:rPr>
          <w:rFonts w:ascii="Verdana" w:eastAsia="Times New Roman" w:hAnsi="Verdana"/>
          <w:color w:val="000000"/>
          <w:lang w:val="en"/>
        </w:rPr>
        <w:t>c_hash</w:t>
      </w:r>
    </w:p>
    <w:p w14:paraId="3D15FA1F" w14:textId="77777777" w:rsidR="00000000" w:rsidRDefault="008E4755" w:rsidP="008E4755">
      <w:pPr>
        <w:spacing w:before="0" w:beforeAutospacing="0" w:after="0" w:afterAutospacing="0"/>
        <w:ind w:left="1920" w:right="1200"/>
        <w:divId w:val="306084701"/>
        <w:rPr>
          <w:rFonts w:ascii="Verdana" w:eastAsia="Times New Roman" w:hAnsi="Verdana"/>
          <w:color w:val="000000"/>
          <w:lang w:val="en"/>
        </w:rPr>
      </w:pPr>
      <w:r>
        <w:rPr>
          <w:rFonts w:ascii="Verdana" w:eastAsia="Times New Roman" w:hAnsi="Verdana"/>
          <w:color w:val="000000"/>
          <w:lang w:val="en"/>
        </w:rPr>
        <w:t>So</w:t>
      </w:r>
      <w:r>
        <w:rPr>
          <w:rFonts w:ascii="Verdana" w:eastAsia="Times New Roman" w:hAnsi="Verdana"/>
          <w:color w:val="000000"/>
          <w:lang w:val="en"/>
        </w:rPr>
        <w:t xml:space="preserve">metimes REQUIRED. Code hash value. If the ID Token is issued from the Authorization Endpoint with a </w:t>
      </w:r>
      <w:r>
        <w:rPr>
          <w:rStyle w:val="HTMLTypewriter"/>
          <w:lang w:val="en"/>
        </w:rPr>
        <w:t>code</w:t>
      </w:r>
      <w:r>
        <w:rPr>
          <w:rFonts w:ascii="Verdana" w:eastAsia="Times New Roman" w:hAnsi="Verdana"/>
          <w:color w:val="000000"/>
          <w:lang w:val="en"/>
        </w:rPr>
        <w:t xml:space="preserve">, this is REQUIRED. Its value is the base64url encoding of the left-most half of the hash of the octets of the ASCII representation of the </w:t>
      </w:r>
      <w:r>
        <w:rPr>
          <w:rStyle w:val="HTMLTypewriter"/>
          <w:lang w:val="en"/>
        </w:rPr>
        <w:t>code</w:t>
      </w:r>
      <w:r>
        <w:rPr>
          <w:rFonts w:ascii="Verdana" w:eastAsia="Times New Roman" w:hAnsi="Verdana"/>
          <w:color w:val="000000"/>
          <w:lang w:val="en"/>
        </w:rPr>
        <w:t xml:space="preserve"> value, w</w:t>
      </w:r>
      <w:r>
        <w:rPr>
          <w:rFonts w:ascii="Verdana" w:eastAsia="Times New Roman" w:hAnsi="Verdana"/>
          <w:color w:val="000000"/>
          <w:lang w:val="en"/>
        </w:rPr>
        <w:t xml:space="preserve">here the hash 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May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HS512</w:t>
      </w:r>
      <w:r>
        <w:rPr>
          <w:rFonts w:ascii="Verdana" w:eastAsia="Times New Roman" w:hAnsi="Verdana"/>
          <w:color w:val="000000"/>
          <w:lang w:val="en"/>
        </w:rPr>
        <w:t>, h</w:t>
      </w:r>
      <w:r>
        <w:rPr>
          <w:rFonts w:ascii="Verdana" w:eastAsia="Times New Roman" w:hAnsi="Verdana"/>
          <w:color w:val="000000"/>
          <w:lang w:val="en"/>
        </w:rPr>
        <w:t xml:space="preserve">ash the </w:t>
      </w:r>
      <w:r>
        <w:rPr>
          <w:rStyle w:val="HTMLTypewriter"/>
          <w:lang w:val="en"/>
        </w:rPr>
        <w:t>code</w:t>
      </w:r>
      <w:r>
        <w:rPr>
          <w:rFonts w:ascii="Verdana" w:eastAsia="Times New Roman" w:hAnsi="Verdana"/>
          <w:color w:val="000000"/>
          <w:lang w:val="en"/>
        </w:rPr>
        <w:t xml:space="preserve"> value with SHA-512, then take the left-most 256 bits and base64url encode them. The </w:t>
      </w:r>
      <w:r>
        <w:rPr>
          <w:rStyle w:val="HTMLTypewriter"/>
          <w:lang w:val="en"/>
        </w:rPr>
        <w:t>c_hash</w:t>
      </w:r>
      <w:r>
        <w:rPr>
          <w:rFonts w:ascii="Verdana" w:eastAsia="Times New Roman" w:hAnsi="Verdana"/>
          <w:color w:val="000000"/>
          <w:lang w:val="en"/>
        </w:rPr>
        <w:t xml:space="preserve"> value is a case sensitive string. </w:t>
      </w:r>
    </w:p>
    <w:p w14:paraId="0F295779" w14:textId="77777777" w:rsidR="00000000" w:rsidRDefault="008E4755" w:rsidP="008E4755">
      <w:pPr>
        <w:spacing w:before="0" w:beforeAutospacing="0" w:after="0" w:afterAutospacing="0"/>
        <w:ind w:left="1200" w:right="1200"/>
        <w:divId w:val="306084701"/>
        <w:rPr>
          <w:rFonts w:ascii="Verdana" w:eastAsia="Times New Roman" w:hAnsi="Verdana"/>
          <w:color w:val="000000"/>
          <w:lang w:val="en"/>
        </w:rPr>
      </w:pPr>
      <w:r>
        <w:rPr>
          <w:rFonts w:ascii="Verdana" w:eastAsia="Times New Roman" w:hAnsi="Verdana"/>
          <w:color w:val="000000"/>
          <w:lang w:val="en"/>
        </w:rPr>
        <w:t>acr</w:t>
      </w:r>
    </w:p>
    <w:p w14:paraId="400D7920" w14:textId="77777777" w:rsidR="00000000" w:rsidRDefault="008E4755" w:rsidP="008E4755">
      <w:pPr>
        <w:spacing w:before="0" w:beforeAutospacing="0" w:after="0" w:afterAutospacing="0"/>
        <w:ind w:left="1920" w:right="1200"/>
        <w:divId w:val="306084701"/>
        <w:rPr>
          <w:rFonts w:ascii="Verdana" w:eastAsia="Times New Roman" w:hAnsi="Verdana"/>
          <w:color w:val="000000"/>
          <w:lang w:val="en"/>
        </w:rPr>
      </w:pPr>
      <w:r>
        <w:rPr>
          <w:rFonts w:ascii="Verdana" w:eastAsia="Times New Roman" w:hAnsi="Verdana"/>
          <w:color w:val="000000"/>
          <w:lang w:val="en"/>
        </w:rPr>
        <w:t xml:space="preserve">OPTIONAL. Authentication Context Class Reference. </w:t>
      </w:r>
      <w:r>
        <w:rPr>
          <w:rFonts w:ascii="Verdana" w:eastAsia="Times New Roman" w:hAnsi="Verdana"/>
          <w:color w:val="000000"/>
          <w:lang w:val="en"/>
        </w:rPr>
        <w:t xml:space="preserve">String specifying an Authentication Context Class Reference value that identifies the Authentication Context Class that the authentication performed satisfied. The value "0" indicates the End-User authentication did not meet the requirements of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val="en"/>
        </w:rPr>
        <w:t xml:space="preserve"> [ISO29115] level 1. Authentication using a lon</w:t>
      </w:r>
      <w:r>
        <w:rPr>
          <w:rFonts w:ascii="Verdana" w:eastAsia="Times New Roman" w:hAnsi="Verdana"/>
          <w:color w:val="000000"/>
          <w:lang w:val="en"/>
        </w:rPr>
        <w:t xml:space="preserve">g-lived browser cookie, for instance, is one example where the use of "level 0" is appropriate. Authentications with level 0 SHOULD never be used to authorize access to any resource of any monetary value. (This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nist_auth_level</w:t>
      </w:r>
      <w:r>
        <w:rPr>
          <w:rFonts w:ascii="Verdana" w:eastAsia="Times New Roman" w:hAnsi="Verdana"/>
          <w:color w:val="000000"/>
          <w:lang w:val="en"/>
        </w:rPr>
        <w:t xml:space="preserve"> 0.) An absolute URI or a </w:t>
      </w:r>
      <w:hyperlink w:anchor="RFC6711" w:history="1">
        <w:r>
          <w:rPr>
            <w:rStyle w:val="Hyperlink"/>
            <w:rFonts w:ascii="Verdana" w:eastAsia="Times New Roman" w:hAnsi="Verdana"/>
            <w:u w:val="none"/>
            <w:lang w:val="en"/>
          </w:rPr>
          <w:t>registered name</w:t>
        </w:r>
        <w:r>
          <w:rPr>
            <w:rStyle w:val="Hyperlink"/>
            <w:rFonts w:ascii="Verdana" w:eastAsia="Times New Roman" w:hAnsi="Verdana"/>
            <w:vanish/>
            <w:u w:val="none"/>
            <w:lang w:val="en"/>
          </w:rPr>
          <w:t xml:space="preserve"> (Johansson, L., “An IANA Registry for Level of Assurance (LoA) Profiles,” August 2012.)</w:t>
        </w:r>
      </w:hyperlink>
      <w:r>
        <w:rPr>
          <w:rFonts w:ascii="Verdana" w:eastAsia="Times New Roman" w:hAnsi="Verdana"/>
          <w:color w:val="000000"/>
          <w:lang w:val="en"/>
        </w:rPr>
        <w:t xml:space="preserve"> [RFC6711] SHOULD be used as the </w:t>
      </w:r>
      <w:r>
        <w:rPr>
          <w:rStyle w:val="HTMLTypewriter"/>
          <w:lang w:val="en"/>
        </w:rPr>
        <w:t>acr</w:t>
      </w:r>
      <w:r>
        <w:rPr>
          <w:rFonts w:ascii="Verdana" w:eastAsia="Times New Roman" w:hAnsi="Verdana"/>
          <w:color w:val="000000"/>
          <w:lang w:val="en"/>
        </w:rPr>
        <w:t xml:space="preserve"> value; registered names MUST NOT be used with a different meaning than that which is registered. Parties using thi</w:t>
      </w:r>
      <w:r>
        <w:rPr>
          <w:rFonts w:ascii="Verdana" w:eastAsia="Times New Roman" w:hAnsi="Verdana"/>
          <w:color w:val="000000"/>
          <w:lang w:val="en"/>
        </w:rPr>
        <w:t xml:space="preserve">s claim will need to agree upon the meanings of the values used, which may be context-specific. The </w:t>
      </w:r>
      <w:r>
        <w:rPr>
          <w:rStyle w:val="HTMLTypewriter"/>
          <w:lang w:val="en"/>
        </w:rPr>
        <w:t>acr</w:t>
      </w:r>
      <w:r>
        <w:rPr>
          <w:rFonts w:ascii="Verdana" w:eastAsia="Times New Roman" w:hAnsi="Verdana"/>
          <w:color w:val="000000"/>
          <w:lang w:val="en"/>
        </w:rPr>
        <w:t xml:space="preserve"> value is a case sensitive string. </w:t>
      </w:r>
    </w:p>
    <w:p w14:paraId="5FEC94FE" w14:textId="77777777" w:rsidR="00000000" w:rsidRDefault="008E4755" w:rsidP="008E4755">
      <w:pPr>
        <w:spacing w:before="0" w:beforeAutospacing="0" w:after="0" w:afterAutospacing="0"/>
        <w:ind w:left="1200" w:right="1200"/>
        <w:divId w:val="306084701"/>
        <w:rPr>
          <w:rFonts w:ascii="Verdana" w:eastAsia="Times New Roman" w:hAnsi="Verdana"/>
          <w:color w:val="000000"/>
          <w:lang w:val="en"/>
        </w:rPr>
      </w:pPr>
      <w:r>
        <w:rPr>
          <w:rFonts w:ascii="Verdana" w:eastAsia="Times New Roman" w:hAnsi="Verdana"/>
          <w:color w:val="000000"/>
          <w:lang w:val="en"/>
        </w:rPr>
        <w:t>amr</w:t>
      </w:r>
    </w:p>
    <w:p w14:paraId="121CC259" w14:textId="77777777" w:rsidR="00000000" w:rsidRDefault="008E4755" w:rsidP="008E4755">
      <w:pPr>
        <w:spacing w:before="0" w:beforeAutospacing="0" w:after="0" w:afterAutospacing="0"/>
        <w:ind w:left="1920" w:right="1200"/>
        <w:divId w:val="306084701"/>
        <w:rPr>
          <w:rFonts w:ascii="Verdana" w:eastAsia="Times New Roman" w:hAnsi="Verdana"/>
          <w:color w:val="000000"/>
          <w:lang w:val="en"/>
        </w:rPr>
      </w:pPr>
      <w:r>
        <w:rPr>
          <w:rFonts w:ascii="Verdana" w:eastAsia="Times New Roman" w:hAnsi="Verdana"/>
          <w:color w:val="000000"/>
          <w:lang w:val="en"/>
        </w:rPr>
        <w:t>OPTIONAL. Authentication Methods References. JSON array of strings that are identifiers for authentication method</w:t>
      </w:r>
      <w:r>
        <w:rPr>
          <w:rFonts w:ascii="Verdana" w:eastAsia="Times New Roman" w:hAnsi="Verdana"/>
          <w:color w:val="000000"/>
          <w:lang w:val="en"/>
        </w:rPr>
        <w:t xml:space="preserve">s used in the authentication. For instance, values might indicate that both password and OTP authentication methods were used. The definition of particular values to be used in the </w:t>
      </w:r>
      <w:r>
        <w:rPr>
          <w:rStyle w:val="HTMLTypewriter"/>
          <w:lang w:val="en"/>
        </w:rPr>
        <w:t>amr</w:t>
      </w:r>
      <w:r>
        <w:rPr>
          <w:rFonts w:ascii="Verdana" w:eastAsia="Times New Roman" w:hAnsi="Verdana"/>
          <w:color w:val="000000"/>
          <w:lang w:val="en"/>
        </w:rPr>
        <w:t xml:space="preserve"> Claim is beyond the scope of this specification. Parties using this cla</w:t>
      </w:r>
      <w:r>
        <w:rPr>
          <w:rFonts w:ascii="Verdana" w:eastAsia="Times New Roman" w:hAnsi="Verdana"/>
          <w:color w:val="000000"/>
          <w:lang w:val="en"/>
        </w:rPr>
        <w:t xml:space="preserve">im will need to agree upon the meanings of the values used, which may be context-specific. The </w:t>
      </w:r>
      <w:r>
        <w:rPr>
          <w:rStyle w:val="HTMLTypewriter"/>
          <w:lang w:val="en"/>
        </w:rPr>
        <w:t>amr</w:t>
      </w:r>
      <w:r>
        <w:rPr>
          <w:rFonts w:ascii="Verdana" w:eastAsia="Times New Roman" w:hAnsi="Verdana"/>
          <w:color w:val="000000"/>
          <w:lang w:val="en"/>
        </w:rPr>
        <w:t xml:space="preserve"> value is an array of case sensitive strings. </w:t>
      </w:r>
    </w:p>
    <w:p w14:paraId="74587D49" w14:textId="77777777" w:rsidR="00000000" w:rsidRDefault="008E4755" w:rsidP="008E4755">
      <w:pPr>
        <w:spacing w:before="0" w:beforeAutospacing="0" w:after="0" w:afterAutospacing="0"/>
        <w:ind w:left="1200" w:right="1200"/>
        <w:divId w:val="306084701"/>
        <w:rPr>
          <w:rFonts w:ascii="Verdana" w:eastAsia="Times New Roman" w:hAnsi="Verdana"/>
          <w:color w:val="000000"/>
          <w:lang w:val="en"/>
        </w:rPr>
      </w:pPr>
      <w:r>
        <w:rPr>
          <w:rFonts w:ascii="Verdana" w:eastAsia="Times New Roman" w:hAnsi="Verdana"/>
          <w:color w:val="000000"/>
          <w:lang w:val="en"/>
        </w:rPr>
        <w:t>azp</w:t>
      </w:r>
    </w:p>
    <w:p w14:paraId="01CB5920" w14:textId="77777777" w:rsidR="00000000" w:rsidRDefault="008E4755" w:rsidP="008E4755">
      <w:pPr>
        <w:spacing w:before="0" w:beforeAutospacing="0" w:after="0" w:afterAutospacing="0"/>
        <w:ind w:left="1920" w:right="1200"/>
        <w:divId w:val="306084701"/>
        <w:rPr>
          <w:rFonts w:ascii="Verdana" w:eastAsia="Times New Roman" w:hAnsi="Verdana"/>
          <w:color w:val="000000"/>
          <w:lang w:val="en"/>
        </w:rPr>
      </w:pPr>
      <w:r>
        <w:rPr>
          <w:rFonts w:ascii="Verdana" w:eastAsia="Times New Roman" w:hAnsi="Verdana"/>
          <w:color w:val="000000"/>
          <w:lang w:val="en"/>
        </w:rPr>
        <w:t>OPTIONAL or REQUIRED. Authorized Party - the party to which the ID Token was issued. If present, it MUST co</w:t>
      </w:r>
      <w:r>
        <w:rPr>
          <w:rFonts w:ascii="Verdana" w:eastAsia="Times New Roman" w:hAnsi="Verdana"/>
          <w:color w:val="000000"/>
          <w:lang w:val="en"/>
        </w:rPr>
        <w:t xml:space="preserve">ntain the OAuth 2.0 </w:t>
      </w:r>
      <w:r>
        <w:rPr>
          <w:rStyle w:val="HTMLTypewriter"/>
          <w:lang w:val="en"/>
        </w:rPr>
        <w:t>client_id</w:t>
      </w:r>
      <w:r>
        <w:rPr>
          <w:rFonts w:ascii="Verdana" w:eastAsia="Times New Roman" w:hAnsi="Verdana"/>
          <w:color w:val="000000"/>
          <w:lang w:val="en"/>
        </w:rPr>
        <w:t xml:space="preserve"> of the party that will be using it. This Claim is only REQUIRED when the party requesting the ID Token is not the same as the sole audience of the ID Token. It MAY be included even when the Authorized Party is the same as the </w:t>
      </w:r>
      <w:r>
        <w:rPr>
          <w:rFonts w:ascii="Verdana" w:eastAsia="Times New Roman" w:hAnsi="Verdana"/>
          <w:color w:val="000000"/>
          <w:lang w:val="en"/>
        </w:rPr>
        <w:t xml:space="preserve">sole audience. The </w:t>
      </w:r>
      <w:r>
        <w:rPr>
          <w:rStyle w:val="HTMLTypewriter"/>
          <w:lang w:val="en"/>
        </w:rPr>
        <w:t>azp</w:t>
      </w:r>
      <w:r>
        <w:rPr>
          <w:rFonts w:ascii="Verdana" w:eastAsia="Times New Roman" w:hAnsi="Verdana"/>
          <w:color w:val="000000"/>
          <w:lang w:val="en"/>
        </w:rPr>
        <w:t xml:space="preserve"> value is a case sensitive string containing a StringOrURI value. </w:t>
      </w:r>
    </w:p>
    <w:p w14:paraId="7126E0FC" w14:textId="77777777" w:rsidR="00000000" w:rsidRDefault="008E4755" w:rsidP="008E4755">
      <w:pPr>
        <w:spacing w:before="0" w:beforeAutospacing="0" w:after="0" w:afterAutospacing="0"/>
        <w:ind w:left="1200" w:right="1200"/>
        <w:divId w:val="306084701"/>
        <w:rPr>
          <w:rFonts w:ascii="Verdana" w:eastAsia="Times New Roman" w:hAnsi="Verdana"/>
          <w:color w:val="000000"/>
          <w:lang w:val="en"/>
        </w:rPr>
      </w:pPr>
      <w:r>
        <w:rPr>
          <w:rFonts w:ascii="Verdana" w:eastAsia="Times New Roman" w:hAnsi="Verdana"/>
          <w:color w:val="000000"/>
          <w:lang w:val="en"/>
        </w:rPr>
        <w:t>sub_jwk</w:t>
      </w:r>
    </w:p>
    <w:p w14:paraId="7B9224DF" w14:textId="77777777" w:rsidR="00000000" w:rsidRDefault="008E4755" w:rsidP="008E4755">
      <w:pPr>
        <w:spacing w:before="0" w:beforeAutospacing="0" w:afterAutospacing="0"/>
        <w:ind w:left="1920" w:right="1200"/>
        <w:divId w:val="306084701"/>
        <w:rPr>
          <w:rFonts w:ascii="Verdana" w:eastAsia="Times New Roman" w:hAnsi="Verdana"/>
          <w:color w:val="000000"/>
          <w:lang w:val="en"/>
        </w:rPr>
      </w:pPr>
      <w:r>
        <w:rPr>
          <w:rFonts w:ascii="Verdana" w:eastAsia="Times New Roman" w:hAnsi="Verdana"/>
          <w:color w:val="000000"/>
          <w:lang w:val="en"/>
        </w:rPr>
        <w:t xml:space="preserve">NOT RECOMMENDED or REQUIRED. Public key value used to check the signature of an ID Token issued by a Self-Issued OpenID Provider, as specified in </w:t>
      </w:r>
      <w:hyperlink w:anchor="self_issued"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(Self-Issued OpenID Provider)</w:t>
        </w:r>
      </w:hyperlink>
      <w:r>
        <w:rPr>
          <w:rFonts w:ascii="Verdana" w:eastAsia="Times New Roman" w:hAnsi="Verdana"/>
          <w:color w:val="000000"/>
          <w:lang w:val="en"/>
        </w:rPr>
        <w:t xml:space="preserve">. The key is a bare key in JWK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May 2013.)</w:t>
        </w:r>
      </w:hyperlink>
      <w:r>
        <w:rPr>
          <w:rFonts w:ascii="Verdana" w:eastAsia="Times New Roman" w:hAnsi="Verdana"/>
          <w:color w:val="000000"/>
          <w:lang w:val="en"/>
        </w:rPr>
        <w:t xml:space="preserve"> format (not an X.509 certificate value). Use of the </w:t>
      </w:r>
      <w:r>
        <w:rPr>
          <w:rStyle w:val="HTMLTypewriter"/>
          <w:lang w:val="en"/>
        </w:rPr>
        <w:t>sub_jwk</w:t>
      </w:r>
      <w:r>
        <w:rPr>
          <w:rFonts w:ascii="Verdana" w:eastAsia="Times New Roman" w:hAnsi="Verdana"/>
          <w:color w:val="000000"/>
          <w:lang w:val="en"/>
        </w:rPr>
        <w:t xml:space="preserve"> Claim is REQUIRED when the O</w:t>
      </w:r>
      <w:r>
        <w:rPr>
          <w:rFonts w:ascii="Verdana" w:eastAsia="Times New Roman" w:hAnsi="Verdana"/>
          <w:color w:val="000000"/>
          <w:lang w:val="en"/>
        </w:rPr>
        <w:t xml:space="preserve">P is a Self-Issued OP and is NOT RECOMMENDED when the OP is not Self-Issued. The </w:t>
      </w:r>
      <w:r>
        <w:rPr>
          <w:rStyle w:val="HTMLTypewriter"/>
          <w:lang w:val="en"/>
        </w:rPr>
        <w:t>iss</w:t>
      </w:r>
      <w:r>
        <w:rPr>
          <w:rFonts w:ascii="Verdana" w:eastAsia="Times New Roman" w:hAnsi="Verdana"/>
          <w:color w:val="000000"/>
          <w:lang w:val="en"/>
        </w:rPr>
        <w:t xml:space="preserve"> value is a JSON object. </w:t>
      </w:r>
    </w:p>
    <w:p w14:paraId="309D8390"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ID Tokens MAY contain other Claims. Any Claims used that are not understood MUST be ignored. </w:t>
      </w:r>
    </w:p>
    <w:p w14:paraId="25CCEB3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ID Tokens MUST be signed using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May 2013.)</w:t>
        </w:r>
      </w:hyperlink>
      <w:r>
        <w:rPr>
          <w:rFonts w:ascii="Verdana" w:hAnsi="Verdana"/>
          <w:color w:val="000000"/>
          <w:lang w:val="en"/>
        </w:rPr>
        <w:t xml:space="preserve"> [JWS] and OPTIONALLY both signed and then encrypted using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May </w:t>
        </w:r>
        <w:r>
          <w:rPr>
            <w:rStyle w:val="Hyperlink"/>
            <w:rFonts w:ascii="Verdana" w:hAnsi="Verdana"/>
            <w:vanish/>
            <w:u w:val="none"/>
            <w:lang w:val="en"/>
          </w:rPr>
          <w:t>2013.)</w:t>
        </w:r>
      </w:hyperlink>
      <w:r>
        <w:rPr>
          <w:rFonts w:ascii="Verdana" w:hAnsi="Verdana"/>
          <w:color w:val="000000"/>
          <w:lang w:val="en"/>
        </w:rPr>
        <w:t xml:space="preserve"> [JWS] and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 May 2013.)</w:t>
        </w:r>
      </w:hyperlink>
      <w:r>
        <w:rPr>
          <w:rFonts w:ascii="Verdana" w:hAnsi="Verdana"/>
          <w:color w:val="000000"/>
          <w:lang w:val="en"/>
        </w:rPr>
        <w:t xml:space="preserve"> [JWE] respectively, thereby providing authentication, integrity, non-repudiation, and optionally, confidentiality, per </w:t>
      </w:r>
      <w:hyperlink w:anchor="signing_order" w:history="1">
        <w:r>
          <w:rPr>
            <w:rStyle w:val="Hyperlink"/>
            <w:rFonts w:ascii="Verdana" w:hAnsi="Verdana"/>
            <w:u w:val="none"/>
            <w:lang w:val="en"/>
          </w:rPr>
          <w:t>Section 9.13</w:t>
        </w:r>
        <w:r>
          <w:rPr>
            <w:rStyle w:val="Hyperlink"/>
            <w:rFonts w:ascii="Verdana" w:hAnsi="Verdana"/>
            <w:vanish/>
            <w:u w:val="none"/>
            <w:lang w:val="en"/>
          </w:rPr>
          <w:t xml:space="preserve"> (Signing and Encryption Order)</w:t>
        </w:r>
      </w:hyperlink>
      <w:r>
        <w:rPr>
          <w:rFonts w:ascii="Verdana" w:hAnsi="Verdana"/>
          <w:color w:val="000000"/>
          <w:lang w:val="en"/>
        </w:rPr>
        <w:t xml:space="preserve">. </w:t>
      </w:r>
      <w:ins w:id="38" w:author="Author" w:date="2013-06-27T18:33:00Z">
        <w:r>
          <w:rPr>
            <w:rFonts w:ascii="Verdana" w:hAnsi="Verdana"/>
            <w:color w:val="000000"/>
            <w:lang w:val="en"/>
          </w:rPr>
          <w:t xml:space="preserve">ID Tokens MUST NOT use </w:t>
        </w:r>
        <w:r>
          <w:rPr>
            <w:rStyle w:val="HTMLTypewriter"/>
            <w:lang w:val="en"/>
          </w:rPr>
          <w:t>none</w:t>
        </w:r>
        <w:r>
          <w:rPr>
            <w:rFonts w:ascii="Verdana" w:hAnsi="Verdana"/>
            <w:color w:val="000000"/>
            <w:lang w:val="en"/>
          </w:rPr>
          <w:t xml:space="preserve"> as the </w:t>
        </w:r>
        <w:r>
          <w:rPr>
            <w:rStyle w:val="HTMLTypewriter"/>
            <w:lang w:val="en"/>
          </w:rPr>
          <w:t>alg</w:t>
        </w:r>
        <w:r>
          <w:rPr>
            <w:rFonts w:ascii="Verdana" w:hAnsi="Verdana"/>
            <w:color w:val="000000"/>
            <w:lang w:val="en"/>
          </w:rPr>
          <w:t xml:space="preserve"> value. </w:t>
        </w:r>
      </w:ins>
    </w:p>
    <w:p w14:paraId="4168E796"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ID Tokens SHOULD NOT use the JWS or JWE </w:t>
      </w:r>
      <w:r>
        <w:rPr>
          <w:rStyle w:val="HTMLTypewriter"/>
          <w:lang w:val="en"/>
        </w:rPr>
        <w:t>x5u</w:t>
      </w:r>
      <w:r>
        <w:rPr>
          <w:rFonts w:ascii="Verdana" w:hAnsi="Verdana"/>
          <w:color w:val="000000"/>
          <w:lang w:val="en"/>
        </w:rPr>
        <w:t xml:space="preserve">, </w:t>
      </w:r>
      <w:r>
        <w:rPr>
          <w:rStyle w:val="HTMLTypewriter"/>
          <w:lang w:val="en"/>
        </w:rPr>
        <w:t>x5c</w:t>
      </w:r>
      <w:r>
        <w:rPr>
          <w:rFonts w:ascii="Verdana" w:hAnsi="Verdana"/>
          <w:color w:val="000000"/>
          <w:lang w:val="en"/>
        </w:rPr>
        <w:t xml:space="preserve">, </w:t>
      </w:r>
      <w:r>
        <w:rPr>
          <w:rStyle w:val="HTMLTypewriter"/>
          <w:lang w:val="en"/>
        </w:rPr>
        <w:t>jku</w:t>
      </w:r>
      <w:r>
        <w:rPr>
          <w:rFonts w:ascii="Verdana" w:hAnsi="Verdana"/>
          <w:color w:val="000000"/>
          <w:lang w:val="en"/>
        </w:rPr>
        <w:t xml:space="preserve">, or </w:t>
      </w:r>
      <w:r>
        <w:rPr>
          <w:rStyle w:val="HTMLTypewriter"/>
          <w:lang w:val="en"/>
        </w:rPr>
        <w:t>jwk</w:t>
      </w:r>
      <w:r>
        <w:rPr>
          <w:rFonts w:ascii="Verdana" w:hAnsi="Verdana"/>
          <w:color w:val="000000"/>
          <w:lang w:val="en"/>
        </w:rPr>
        <w:t xml:space="preserve"> header parameter fields. Instead, key values and key references used fo</w:t>
      </w:r>
      <w:r>
        <w:rPr>
          <w:rFonts w:ascii="Verdana" w:hAnsi="Verdana"/>
          <w:color w:val="000000"/>
          <w:lang w:val="en"/>
        </w:rPr>
        <w:t xml:space="preserve">r ID Tokens are communicated in advance using Discovery and Registration parameters. </w:t>
      </w:r>
    </w:p>
    <w:p w14:paraId="70894553"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Clients MUST validate the ID Token per </w:t>
      </w:r>
      <w:hyperlink w:anchor="id.token.validation" w:history="1">
        <w:r>
          <w:rPr>
            <w:rStyle w:val="Hyperlink"/>
            <w:rFonts w:ascii="Verdana" w:hAnsi="Verdana"/>
            <w:u w:val="none"/>
            <w:lang w:val="en"/>
          </w:rPr>
          <w:t>Section 4.2</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5D356734"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following is a non-normative example of a base64url decoded ID Token: </w:t>
      </w:r>
    </w:p>
    <w:p w14:paraId="64C51F03" w14:textId="77777777" w:rsidR="00000000" w:rsidRDefault="008E4755" w:rsidP="008E4755">
      <w:pPr>
        <w:pStyle w:val="HTMLPreformatted"/>
        <w:ind w:left="1200" w:right="480"/>
        <w:divId w:val="1291979233"/>
        <w:rPr>
          <w:lang w:val="en"/>
        </w:rPr>
      </w:pPr>
    </w:p>
    <w:p w14:paraId="7943B038" w14:textId="77777777" w:rsidR="00000000" w:rsidRDefault="008E4755" w:rsidP="008E4755">
      <w:pPr>
        <w:pStyle w:val="HTMLPreformatted"/>
        <w:ind w:left="1200" w:right="480"/>
        <w:divId w:val="1291979233"/>
        <w:rPr>
          <w:lang w:val="en"/>
        </w:rPr>
      </w:pPr>
      <w:r>
        <w:rPr>
          <w:lang w:val="en"/>
        </w:rPr>
        <w:t xml:space="preserve">  {</w:t>
      </w:r>
    </w:p>
    <w:p w14:paraId="34CC5765" w14:textId="77777777" w:rsidR="00000000" w:rsidRDefault="008E4755" w:rsidP="008E4755">
      <w:pPr>
        <w:pStyle w:val="HTMLPreformatted"/>
        <w:ind w:left="1200" w:right="480"/>
        <w:divId w:val="1291979233"/>
        <w:rPr>
          <w:lang w:val="en"/>
        </w:rPr>
      </w:pPr>
      <w:r>
        <w:rPr>
          <w:lang w:val="en"/>
        </w:rPr>
        <w:t xml:space="preserve">   "iss": "https://server.example.com",</w:t>
      </w:r>
    </w:p>
    <w:p w14:paraId="1E418BB2" w14:textId="77777777" w:rsidR="00000000" w:rsidRDefault="008E4755" w:rsidP="008E4755">
      <w:pPr>
        <w:pStyle w:val="HTMLPreformatted"/>
        <w:ind w:left="1200" w:right="480"/>
        <w:divId w:val="1291979233"/>
        <w:rPr>
          <w:lang w:val="en"/>
        </w:rPr>
      </w:pPr>
      <w:r>
        <w:rPr>
          <w:lang w:val="en"/>
        </w:rPr>
        <w:t xml:space="preserve">   "sub": "24400320",</w:t>
      </w:r>
    </w:p>
    <w:p w14:paraId="5398E283" w14:textId="77777777" w:rsidR="00000000" w:rsidRDefault="008E4755" w:rsidP="008E4755">
      <w:pPr>
        <w:pStyle w:val="HTMLPreformatted"/>
        <w:ind w:left="1200" w:right="480"/>
        <w:divId w:val="1291979233"/>
        <w:rPr>
          <w:lang w:val="en"/>
        </w:rPr>
      </w:pPr>
      <w:r>
        <w:rPr>
          <w:lang w:val="en"/>
        </w:rPr>
        <w:t xml:space="preserve">   "aud": "s6BhdRkqt3",</w:t>
      </w:r>
    </w:p>
    <w:p w14:paraId="2B3693EF" w14:textId="77777777" w:rsidR="00000000" w:rsidRDefault="008E4755" w:rsidP="008E4755">
      <w:pPr>
        <w:pStyle w:val="HTMLPreformatted"/>
        <w:ind w:left="1200" w:right="480"/>
        <w:divId w:val="1291979233"/>
        <w:rPr>
          <w:lang w:val="en"/>
        </w:rPr>
      </w:pPr>
      <w:r>
        <w:rPr>
          <w:lang w:val="en"/>
        </w:rPr>
        <w:t xml:space="preserve">   "nonce": "n-0S6_WzA2Mj",</w:t>
      </w:r>
    </w:p>
    <w:p w14:paraId="67D5F138" w14:textId="77777777" w:rsidR="00000000" w:rsidRDefault="008E4755" w:rsidP="008E4755">
      <w:pPr>
        <w:pStyle w:val="HTMLPreformatted"/>
        <w:ind w:left="1200" w:right="480"/>
        <w:divId w:val="1291979233"/>
        <w:rPr>
          <w:lang w:val="en"/>
        </w:rPr>
      </w:pPr>
      <w:r>
        <w:rPr>
          <w:lang w:val="en"/>
        </w:rPr>
        <w:t xml:space="preserve">   "exp": 1311281970,</w:t>
      </w:r>
    </w:p>
    <w:p w14:paraId="1593D06E" w14:textId="77777777" w:rsidR="00000000" w:rsidRDefault="008E4755" w:rsidP="008E4755">
      <w:pPr>
        <w:pStyle w:val="HTMLPreformatted"/>
        <w:ind w:left="1200" w:right="480"/>
        <w:divId w:val="1291979233"/>
        <w:rPr>
          <w:lang w:val="en"/>
        </w:rPr>
      </w:pPr>
      <w:r>
        <w:rPr>
          <w:lang w:val="en"/>
        </w:rPr>
        <w:t xml:space="preserve">   "iat": 1311280970,</w:t>
      </w:r>
    </w:p>
    <w:p w14:paraId="62AFD2B1" w14:textId="77777777" w:rsidR="00000000" w:rsidRDefault="008E4755" w:rsidP="008E4755">
      <w:pPr>
        <w:pStyle w:val="HTMLPreformatted"/>
        <w:ind w:left="1200" w:right="480"/>
        <w:divId w:val="1291979233"/>
        <w:rPr>
          <w:lang w:val="en"/>
        </w:rPr>
      </w:pPr>
      <w:r>
        <w:rPr>
          <w:lang w:val="en"/>
        </w:rPr>
        <w:t xml:space="preserve">   "auth_time": 13</w:t>
      </w:r>
      <w:r>
        <w:rPr>
          <w:lang w:val="en"/>
        </w:rPr>
        <w:t>11280969,</w:t>
      </w:r>
    </w:p>
    <w:p w14:paraId="0E32BC20" w14:textId="77777777" w:rsidR="00000000" w:rsidRDefault="008E4755" w:rsidP="008E4755">
      <w:pPr>
        <w:pStyle w:val="HTMLPreformatted"/>
        <w:ind w:left="1200" w:right="480"/>
        <w:divId w:val="1291979233"/>
        <w:rPr>
          <w:lang w:val="en"/>
        </w:rPr>
      </w:pPr>
      <w:r>
        <w:rPr>
          <w:lang w:val="en"/>
        </w:rPr>
        <w:t xml:space="preserve">   "acr": "urn:mace:incommon:iap:silver",</w:t>
      </w:r>
    </w:p>
    <w:p w14:paraId="4B67D9B6" w14:textId="77777777" w:rsidR="00000000" w:rsidRDefault="008E4755" w:rsidP="008E4755">
      <w:pPr>
        <w:pStyle w:val="HTMLPreformatted"/>
        <w:ind w:left="1200" w:right="480"/>
        <w:divId w:val="1291979233"/>
        <w:rPr>
          <w:lang w:val="en"/>
        </w:rPr>
      </w:pPr>
      <w:r>
        <w:rPr>
          <w:lang w:val="en"/>
        </w:rPr>
        <w:t xml:space="preserve">   "at_hash": "MTIzNDU2Nzg5MDEyMzQ1Ng"</w:t>
      </w:r>
    </w:p>
    <w:p w14:paraId="6A17FCE5" w14:textId="77777777" w:rsidR="00000000" w:rsidRDefault="008E4755" w:rsidP="008E4755">
      <w:pPr>
        <w:pStyle w:val="HTMLPreformatted"/>
        <w:ind w:left="1200" w:right="480"/>
        <w:divId w:val="1291979233"/>
        <w:rPr>
          <w:lang w:val="en"/>
        </w:rPr>
      </w:pPr>
      <w:r>
        <w:rPr>
          <w:lang w:val="en"/>
        </w:rPr>
        <w:t xml:space="preserve">  }</w:t>
      </w:r>
    </w:p>
    <w:p w14:paraId="354DDEF8" w14:textId="77777777" w:rsidR="00000000" w:rsidRDefault="008E4755">
      <w:pPr>
        <w:spacing w:before="0" w:beforeAutospacing="0" w:after="0" w:afterAutospacing="0"/>
        <w:divId w:val="745765489"/>
        <w:rPr>
          <w:rFonts w:ascii="Verdana" w:eastAsia="Times New Roman" w:hAnsi="Verdana"/>
          <w:color w:val="000000"/>
          <w:lang w:val="en"/>
        </w:rPr>
      </w:pPr>
      <w:bookmarkStart w:id="39" w:name="AuthError"/>
      <w:bookmarkEnd w:id="39"/>
    </w:p>
    <w:p w14:paraId="076F9AA7"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12B0AD5" w14:textId="77777777">
        <w:trPr>
          <w:divId w:val="745765489"/>
          <w:trHeight w:val="225"/>
          <w:tblCellSpacing w:w="15" w:type="dxa"/>
        </w:trPr>
        <w:tc>
          <w:tcPr>
            <w:tcW w:w="450" w:type="dxa"/>
            <w:shd w:val="clear" w:color="auto" w:fill="990000"/>
            <w:vAlign w:val="center"/>
            <w:hideMark/>
          </w:tcPr>
          <w:p w14:paraId="5F8CA1E0"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B4B5BE7" w14:textId="77777777" w:rsidR="00000000" w:rsidRDefault="008E4755">
      <w:pPr>
        <w:pStyle w:val="Heading3"/>
        <w:divId w:val="745765489"/>
        <w:rPr>
          <w:rFonts w:eastAsia="Times New Roman"/>
          <w:lang w:val="en"/>
        </w:rPr>
      </w:pPr>
      <w:bookmarkStart w:id="40" w:name="rfc.section.2.1.3"/>
      <w:bookmarkEnd w:id="40"/>
      <w:r>
        <w:rPr>
          <w:rFonts w:eastAsia="Times New Roman"/>
          <w:lang w:val="en"/>
        </w:rPr>
        <w:t>2.1.3.  Authorization Error Response</w:t>
      </w:r>
    </w:p>
    <w:p w14:paraId="7511948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If the End-User denies the access request or if the request fails, the OP (Authorization Server) informs the RP (Client) </w:t>
      </w:r>
      <w:r>
        <w:rPr>
          <w:rFonts w:ascii="Verdana" w:hAnsi="Verdana"/>
          <w:color w:val="000000"/>
          <w:lang w:val="en"/>
        </w:rPr>
        <w:t xml:space="preserve">by using the Error Response parameters defined in Sections 4.1.2.1 or 4.2.2.1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according to the </w:t>
      </w:r>
      <w:r>
        <w:rPr>
          <w:rStyle w:val="HTMLTypewriter"/>
          <w:lang w:val="en"/>
        </w:rPr>
        <w:t>response_type</w:t>
      </w:r>
      <w:r>
        <w:rPr>
          <w:rFonts w:ascii="Verdana" w:hAnsi="Verdana"/>
          <w:color w:val="000000"/>
          <w:lang w:val="en"/>
        </w:rPr>
        <w:t xml:space="preserve"> used. </w:t>
      </w:r>
    </w:p>
    <w:p w14:paraId="3E7C7A5A" w14:textId="77777777" w:rsidR="00000000" w:rsidRDefault="008E4755">
      <w:pPr>
        <w:pStyle w:val="NormalWeb"/>
        <w:divId w:val="745765489"/>
        <w:rPr>
          <w:rFonts w:ascii="Verdana" w:hAnsi="Verdana"/>
          <w:color w:val="000000"/>
          <w:lang w:val="en"/>
        </w:rPr>
      </w:pPr>
      <w:r>
        <w:rPr>
          <w:rFonts w:ascii="Verdana" w:hAnsi="Verdana"/>
          <w:color w:val="000000"/>
          <w:lang w:val="en"/>
        </w:rPr>
        <w:t>In addition to the</w:t>
      </w:r>
      <w:r>
        <w:rPr>
          <w:rFonts w:ascii="Verdana" w:hAnsi="Verdana"/>
          <w:color w:val="000000"/>
          <w:lang w:val="en"/>
        </w:rPr>
        <w:t xml:space="preserve"> error codes defined in Sections 4.1.2.1 and 4.2.2.1 of OAuth 2.0, this specification also defines the following error codes: </w:t>
      </w:r>
    </w:p>
    <w:p w14:paraId="486EB13A" w14:textId="77777777" w:rsidR="00000000" w:rsidRDefault="008E4755" w:rsidP="008E4755">
      <w:pPr>
        <w:spacing w:beforeAutospacing="0" w:after="0" w:afterAutospacing="0"/>
        <w:ind w:left="1200" w:right="1200"/>
        <w:divId w:val="2023972821"/>
        <w:rPr>
          <w:rFonts w:ascii="Verdana" w:eastAsia="Times New Roman" w:hAnsi="Verdana"/>
          <w:color w:val="000000"/>
          <w:lang w:val="en"/>
        </w:rPr>
      </w:pPr>
      <w:r>
        <w:rPr>
          <w:rFonts w:ascii="Verdana" w:eastAsia="Times New Roman" w:hAnsi="Verdana"/>
          <w:color w:val="000000"/>
          <w:lang w:val="en"/>
        </w:rPr>
        <w:t>interaction_required</w:t>
      </w:r>
    </w:p>
    <w:p w14:paraId="5991D270" w14:textId="77777777" w:rsidR="00000000" w:rsidRDefault="008E4755" w:rsidP="008E4755">
      <w:pPr>
        <w:spacing w:before="0" w:beforeAutospacing="0" w:after="0" w:afterAutospacing="0"/>
        <w:ind w:left="1920" w:right="1200"/>
        <w:divId w:val="2023972821"/>
        <w:rPr>
          <w:rFonts w:ascii="Verdana" w:eastAsia="Times New Roman" w:hAnsi="Verdana"/>
          <w:color w:val="000000"/>
          <w:lang w:val="en"/>
        </w:rPr>
      </w:pPr>
      <w:r>
        <w:rPr>
          <w:rFonts w:ascii="Verdana" w:eastAsia="Times New Roman" w:hAnsi="Verdana"/>
          <w:color w:val="000000"/>
          <w:lang w:val="en"/>
        </w:rPr>
        <w:t>The Authorization Server requires End-User interaction of some form to proceed. This error MAY be returned w</w:t>
      </w:r>
      <w:r>
        <w:rPr>
          <w:rFonts w:ascii="Verdana" w:eastAsia="Times New Roman" w:hAnsi="Verdana"/>
          <w:color w:val="000000"/>
          <w:lang w:val="en"/>
        </w:rPr>
        <w:t xml:space="preserve">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to request that the Authorization Server SHOULD NOT display any user interfaces to the End-User, but the Authorization Request cannot be completed without displaying a user interface for </w:t>
      </w:r>
      <w:r>
        <w:rPr>
          <w:rFonts w:ascii="Verdana" w:eastAsia="Times New Roman" w:hAnsi="Verdana"/>
          <w:color w:val="000000"/>
          <w:lang w:val="en"/>
        </w:rPr>
        <w:t xml:space="preserve">End-User interaction. </w:t>
      </w:r>
    </w:p>
    <w:p w14:paraId="4A4300C2" w14:textId="77777777" w:rsidR="00000000" w:rsidRDefault="008E4755" w:rsidP="008E4755">
      <w:pPr>
        <w:spacing w:before="0" w:beforeAutospacing="0" w:after="0" w:afterAutospacing="0"/>
        <w:ind w:left="1200" w:right="1200"/>
        <w:divId w:val="2023972821"/>
        <w:rPr>
          <w:rFonts w:ascii="Verdana" w:eastAsia="Times New Roman" w:hAnsi="Verdana"/>
          <w:color w:val="000000"/>
          <w:lang w:val="en"/>
        </w:rPr>
      </w:pPr>
      <w:r>
        <w:rPr>
          <w:rFonts w:ascii="Verdana" w:eastAsia="Times New Roman" w:hAnsi="Verdana"/>
          <w:color w:val="000000"/>
          <w:lang w:val="en"/>
        </w:rPr>
        <w:t>login_required</w:t>
      </w:r>
    </w:p>
    <w:p w14:paraId="0780E5CD" w14:textId="77777777" w:rsidR="00000000" w:rsidRDefault="008E4755" w:rsidP="008E4755">
      <w:pPr>
        <w:spacing w:before="0" w:beforeAutospacing="0" w:after="0" w:afterAutospacing="0"/>
        <w:ind w:left="1920" w:right="1200"/>
        <w:divId w:val="2023972821"/>
        <w:rPr>
          <w:rFonts w:ascii="Verdana" w:eastAsia="Times New Roman" w:hAnsi="Verdana"/>
          <w:color w:val="000000"/>
          <w:lang w:val="en"/>
        </w:rPr>
      </w:pPr>
      <w:r>
        <w:rPr>
          <w:rFonts w:ascii="Verdana" w:eastAsia="Times New Roman" w:hAnsi="Verdana"/>
          <w:color w:val="000000"/>
          <w:lang w:val="en"/>
        </w:rPr>
        <w:t xml:space="preserve">The Authorization Server requires End-User authentication.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to request that the </w:t>
      </w:r>
      <w:r>
        <w:rPr>
          <w:rFonts w:ascii="Verdana" w:eastAsia="Times New Roman" w:hAnsi="Verdana"/>
          <w:color w:val="000000"/>
          <w:lang w:val="en"/>
        </w:rPr>
        <w:t xml:space="preserve">Authorization Server SHOULD NOT display any user interfaces to the End-User, but the Authorization Request cannot be completed without displaying a user interface for user authentication. </w:t>
      </w:r>
    </w:p>
    <w:p w14:paraId="76FC9C59" w14:textId="77777777" w:rsidR="00000000" w:rsidRDefault="008E4755" w:rsidP="008E4755">
      <w:pPr>
        <w:spacing w:before="0" w:beforeAutospacing="0" w:after="0" w:afterAutospacing="0"/>
        <w:ind w:left="1200" w:right="1200"/>
        <w:divId w:val="2023972821"/>
        <w:rPr>
          <w:rFonts w:ascii="Verdana" w:eastAsia="Times New Roman" w:hAnsi="Verdana"/>
          <w:color w:val="000000"/>
          <w:lang w:val="en"/>
        </w:rPr>
      </w:pPr>
      <w:r>
        <w:rPr>
          <w:rFonts w:ascii="Verdana" w:eastAsia="Times New Roman" w:hAnsi="Verdana"/>
          <w:color w:val="000000"/>
          <w:lang w:val="en"/>
        </w:rPr>
        <w:t>session_selection_required</w:t>
      </w:r>
    </w:p>
    <w:p w14:paraId="5406E8FC" w14:textId="77777777" w:rsidR="00000000" w:rsidRDefault="008E4755" w:rsidP="008E4755">
      <w:pPr>
        <w:spacing w:before="0" w:beforeAutospacing="0" w:after="0" w:afterAutospacing="0"/>
        <w:ind w:left="1920" w:right="1200"/>
        <w:divId w:val="2023972821"/>
        <w:rPr>
          <w:rFonts w:ascii="Verdana" w:eastAsia="Times New Roman" w:hAnsi="Verdana"/>
          <w:color w:val="000000"/>
          <w:lang w:val="en"/>
        </w:rPr>
      </w:pPr>
      <w:r>
        <w:rPr>
          <w:rFonts w:ascii="Verdana" w:eastAsia="Times New Roman" w:hAnsi="Verdana"/>
          <w:color w:val="000000"/>
          <w:lang w:val="en"/>
        </w:rPr>
        <w:t>The End-User is REQUIRED to select a ses</w:t>
      </w:r>
      <w:r>
        <w:rPr>
          <w:rFonts w:ascii="Verdana" w:eastAsia="Times New Roman" w:hAnsi="Verdana"/>
          <w:color w:val="000000"/>
          <w:lang w:val="en"/>
        </w:rPr>
        <w:t xml:space="preserve">sion at the Authorization Server. The End-User MAY be authenticated at the Authorization Server with different associated accounts, but the End-User did not select a session. This error MAY be returned when the </w:t>
      </w:r>
      <w:r>
        <w:rPr>
          <w:rStyle w:val="HTMLTypewriter"/>
          <w:lang w:val="en"/>
        </w:rPr>
        <w:t>prompt</w:t>
      </w:r>
      <w:r>
        <w:rPr>
          <w:rFonts w:ascii="Verdana" w:eastAsia="Times New Roman" w:hAnsi="Verdana"/>
          <w:color w:val="000000"/>
          <w:lang w:val="en"/>
        </w:rPr>
        <w:t xml:space="preserve"> parameter in the Authorization Request</w:t>
      </w:r>
      <w:r>
        <w:rPr>
          <w:rFonts w:ascii="Verdana" w:eastAsia="Times New Roman" w:hAnsi="Verdana"/>
          <w:color w:val="000000"/>
          <w:lang w:val="en"/>
        </w:rPr>
        <w:t xml:space="preserve"> is set to </w:t>
      </w:r>
      <w:r>
        <w:rPr>
          <w:rStyle w:val="HTMLTypewriter"/>
          <w:lang w:val="en"/>
        </w:rPr>
        <w:t>none</w:t>
      </w:r>
      <w:r>
        <w:rPr>
          <w:rFonts w:ascii="Verdana" w:eastAsia="Times New Roman" w:hAnsi="Verdana"/>
          <w:color w:val="000000"/>
          <w:lang w:val="en"/>
        </w:rPr>
        <w:t xml:space="preserve"> to request that the Authorization Server SHOULD NOT display any user interfaces to the End-User, but the Authorization Request cannot be completed without displaying a user interface to prompt for a session to use. </w:t>
      </w:r>
    </w:p>
    <w:p w14:paraId="2824DFB1" w14:textId="77777777" w:rsidR="00000000" w:rsidRDefault="008E4755" w:rsidP="008E4755">
      <w:pPr>
        <w:spacing w:before="0" w:beforeAutospacing="0" w:after="0" w:afterAutospacing="0"/>
        <w:ind w:left="1200" w:right="1200"/>
        <w:divId w:val="2023972821"/>
        <w:rPr>
          <w:rFonts w:ascii="Verdana" w:eastAsia="Times New Roman" w:hAnsi="Verdana"/>
          <w:color w:val="000000"/>
          <w:lang w:val="en"/>
        </w:rPr>
      </w:pPr>
      <w:r>
        <w:rPr>
          <w:rFonts w:ascii="Verdana" w:eastAsia="Times New Roman" w:hAnsi="Verdana"/>
          <w:color w:val="000000"/>
          <w:lang w:val="en"/>
        </w:rPr>
        <w:t>consent_required</w:t>
      </w:r>
    </w:p>
    <w:p w14:paraId="29A66278" w14:textId="77777777" w:rsidR="00000000" w:rsidRDefault="008E4755" w:rsidP="008E4755">
      <w:pPr>
        <w:spacing w:before="0" w:beforeAutospacing="0" w:after="0" w:afterAutospacing="0"/>
        <w:ind w:left="1920" w:right="1200"/>
        <w:divId w:val="2023972821"/>
        <w:rPr>
          <w:rFonts w:ascii="Verdana" w:eastAsia="Times New Roman" w:hAnsi="Verdana"/>
          <w:color w:val="000000"/>
          <w:lang w:val="en"/>
        </w:rPr>
      </w:pPr>
      <w:r>
        <w:rPr>
          <w:rFonts w:ascii="Verdana" w:eastAsia="Times New Roman" w:hAnsi="Verdana"/>
          <w:color w:val="000000"/>
          <w:lang w:val="en"/>
        </w:rPr>
        <w:t>The Aut</w:t>
      </w:r>
      <w:r>
        <w:rPr>
          <w:rFonts w:ascii="Verdana" w:eastAsia="Times New Roman" w:hAnsi="Verdana"/>
          <w:color w:val="000000"/>
          <w:lang w:val="en"/>
        </w:rPr>
        <w:t xml:space="preserve">horization Server requires End-User consent.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to request that the Authorization Server SHOULD NOT display any user interfaces to the End-User, but the Authoriza</w:t>
      </w:r>
      <w:r>
        <w:rPr>
          <w:rFonts w:ascii="Verdana" w:eastAsia="Times New Roman" w:hAnsi="Verdana"/>
          <w:color w:val="000000"/>
          <w:lang w:val="en"/>
        </w:rPr>
        <w:t xml:space="preserve">tion Request cannot be completed without displaying a user interface for End-User consent. </w:t>
      </w:r>
    </w:p>
    <w:p w14:paraId="6F1C4EE9" w14:textId="77777777" w:rsidR="00000000" w:rsidRDefault="008E4755" w:rsidP="008E4755">
      <w:pPr>
        <w:spacing w:before="0" w:beforeAutospacing="0" w:after="0" w:afterAutospacing="0"/>
        <w:ind w:left="1200" w:right="1200"/>
        <w:divId w:val="2023972821"/>
        <w:rPr>
          <w:rFonts w:ascii="Verdana" w:eastAsia="Times New Roman" w:hAnsi="Verdana"/>
          <w:color w:val="000000"/>
          <w:lang w:val="en"/>
        </w:rPr>
      </w:pPr>
      <w:r>
        <w:rPr>
          <w:rFonts w:ascii="Verdana" w:eastAsia="Times New Roman" w:hAnsi="Verdana"/>
          <w:color w:val="000000"/>
          <w:lang w:val="en"/>
        </w:rPr>
        <w:t>invalid_request_uri</w:t>
      </w:r>
    </w:p>
    <w:p w14:paraId="2C0C3F20" w14:textId="77777777" w:rsidR="00000000" w:rsidRDefault="008E4755" w:rsidP="008E4755">
      <w:pPr>
        <w:spacing w:before="0" w:beforeAutospacing="0" w:after="0" w:afterAutospacing="0"/>
        <w:ind w:left="1920" w:right="1200"/>
        <w:divId w:val="2023972821"/>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request_uri</w:t>
      </w:r>
      <w:r>
        <w:rPr>
          <w:rFonts w:ascii="Verdana" w:eastAsia="Times New Roman" w:hAnsi="Verdana"/>
          <w:color w:val="000000"/>
          <w:lang w:val="en"/>
        </w:rPr>
        <w:t xml:space="preserve"> in the Authorization Request returns an error or contains invalid data. </w:t>
      </w:r>
    </w:p>
    <w:p w14:paraId="6CDE797A" w14:textId="77777777" w:rsidR="00000000" w:rsidRDefault="008E4755" w:rsidP="008E4755">
      <w:pPr>
        <w:spacing w:before="0" w:beforeAutospacing="0" w:after="0" w:afterAutospacing="0"/>
        <w:ind w:left="1200" w:right="1200"/>
        <w:divId w:val="2023972821"/>
        <w:rPr>
          <w:rFonts w:ascii="Verdana" w:eastAsia="Times New Roman" w:hAnsi="Verdana"/>
          <w:color w:val="000000"/>
          <w:lang w:val="en"/>
        </w:rPr>
      </w:pPr>
      <w:r>
        <w:rPr>
          <w:rFonts w:ascii="Verdana" w:eastAsia="Times New Roman" w:hAnsi="Verdana"/>
          <w:color w:val="000000"/>
          <w:lang w:val="en"/>
        </w:rPr>
        <w:t>invalid_request_object</w:t>
      </w:r>
    </w:p>
    <w:p w14:paraId="2DE728C5" w14:textId="77777777" w:rsidR="00000000" w:rsidRDefault="008E4755" w:rsidP="008E4755">
      <w:pPr>
        <w:spacing w:before="0" w:beforeAutospacing="0" w:after="0" w:afterAutospacing="0"/>
        <w:ind w:left="1920" w:right="1200"/>
        <w:divId w:val="2023972821"/>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w:t>
      </w:r>
      <w:r>
        <w:rPr>
          <w:rFonts w:ascii="Verdana" w:eastAsia="Times New Roman" w:hAnsi="Verdana"/>
          <w:color w:val="000000"/>
          <w:lang w:val="en"/>
        </w:rPr>
        <w:t xml:space="preserve"> parameter contains a</w:t>
      </w:r>
      <w:r>
        <w:rPr>
          <w:rFonts w:ascii="Verdana" w:eastAsia="Times New Roman" w:hAnsi="Verdana"/>
          <w:color w:val="000000"/>
          <w:lang w:val="en"/>
        </w:rPr>
        <w:t xml:space="preserve">n invalid Request Object. </w:t>
      </w:r>
    </w:p>
    <w:p w14:paraId="1813D354" w14:textId="77777777" w:rsidR="00000000" w:rsidRDefault="008E4755" w:rsidP="008E4755">
      <w:pPr>
        <w:spacing w:before="0" w:beforeAutospacing="0" w:after="0" w:afterAutospacing="0"/>
        <w:ind w:left="1200" w:right="1200"/>
        <w:divId w:val="2023972821"/>
        <w:rPr>
          <w:rFonts w:ascii="Verdana" w:eastAsia="Times New Roman" w:hAnsi="Verdana"/>
          <w:color w:val="000000"/>
          <w:lang w:val="en"/>
        </w:rPr>
      </w:pPr>
      <w:r>
        <w:rPr>
          <w:rFonts w:ascii="Verdana" w:eastAsia="Times New Roman" w:hAnsi="Verdana"/>
          <w:color w:val="000000"/>
          <w:lang w:val="en"/>
        </w:rPr>
        <w:t>registration_not_supported</w:t>
      </w:r>
    </w:p>
    <w:p w14:paraId="4B9EF51D" w14:textId="77777777" w:rsidR="00000000" w:rsidRDefault="008E4755" w:rsidP="008E4755">
      <w:pPr>
        <w:spacing w:before="0" w:beforeAutospacing="0" w:after="0" w:afterAutospacing="0"/>
        <w:ind w:left="1920" w:right="1200"/>
        <w:divId w:val="2023972821"/>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registration</w:t>
      </w:r>
      <w:r>
        <w:rPr>
          <w:rFonts w:ascii="Verdana" w:eastAsia="Times New Roman" w:hAnsi="Verdana"/>
          <w:color w:val="000000"/>
          <w:lang w:val="en"/>
        </w:rPr>
        <w:t xml:space="preserve"> parameter. </w:t>
      </w:r>
    </w:p>
    <w:p w14:paraId="2C2E2AD5" w14:textId="77777777" w:rsidR="00000000" w:rsidRDefault="008E4755" w:rsidP="008E4755">
      <w:pPr>
        <w:spacing w:before="0" w:beforeAutospacing="0" w:after="0" w:afterAutospacing="0"/>
        <w:ind w:left="1200" w:right="1200"/>
        <w:divId w:val="2023972821"/>
        <w:rPr>
          <w:rFonts w:ascii="Verdana" w:eastAsia="Times New Roman" w:hAnsi="Verdana"/>
          <w:color w:val="000000"/>
          <w:lang w:val="en"/>
        </w:rPr>
      </w:pPr>
      <w:r>
        <w:rPr>
          <w:rFonts w:ascii="Verdana" w:eastAsia="Times New Roman" w:hAnsi="Verdana"/>
          <w:color w:val="000000"/>
          <w:lang w:val="en"/>
        </w:rPr>
        <w:t>request_not_supported</w:t>
      </w:r>
    </w:p>
    <w:p w14:paraId="022E0A4B" w14:textId="77777777" w:rsidR="00000000" w:rsidRDefault="008E4755" w:rsidP="008E4755">
      <w:pPr>
        <w:spacing w:before="0" w:beforeAutospacing="0" w:after="0" w:afterAutospacing="0"/>
        <w:ind w:left="1920" w:right="1200"/>
        <w:divId w:val="2023972821"/>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request</w:t>
      </w:r>
      <w:r>
        <w:rPr>
          <w:rFonts w:ascii="Verdana" w:eastAsia="Times New Roman" w:hAnsi="Verdana"/>
          <w:color w:val="000000"/>
          <w:lang w:val="en"/>
        </w:rPr>
        <w:t xml:space="preserve"> parameter. </w:t>
      </w:r>
    </w:p>
    <w:p w14:paraId="3B4D9BB7" w14:textId="77777777" w:rsidR="00000000" w:rsidRDefault="008E4755" w:rsidP="008E4755">
      <w:pPr>
        <w:spacing w:before="0" w:beforeAutospacing="0" w:after="0" w:afterAutospacing="0"/>
        <w:ind w:left="1200" w:right="1200"/>
        <w:divId w:val="2023972821"/>
        <w:rPr>
          <w:rFonts w:ascii="Verdana" w:eastAsia="Times New Roman" w:hAnsi="Verdana"/>
          <w:color w:val="000000"/>
          <w:lang w:val="en"/>
        </w:rPr>
      </w:pPr>
      <w:r>
        <w:rPr>
          <w:rFonts w:ascii="Verdana" w:eastAsia="Times New Roman" w:hAnsi="Verdana"/>
          <w:color w:val="000000"/>
          <w:lang w:val="en"/>
        </w:rPr>
        <w:t>request_uri_not_supported</w:t>
      </w:r>
    </w:p>
    <w:p w14:paraId="2B5B855D" w14:textId="77777777" w:rsidR="00000000" w:rsidRDefault="008E4755" w:rsidP="008E4755">
      <w:pPr>
        <w:spacing w:before="0" w:beforeAutospacing="0" w:afterAutospacing="0"/>
        <w:ind w:left="1920" w:right="1200"/>
        <w:divId w:val="2023972821"/>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requ</w:t>
      </w:r>
      <w:r>
        <w:rPr>
          <w:rStyle w:val="HTMLTypewriter"/>
          <w:lang w:val="en"/>
        </w:rPr>
        <w:t>est_uri</w:t>
      </w:r>
      <w:r>
        <w:rPr>
          <w:rFonts w:ascii="Verdana" w:eastAsia="Times New Roman" w:hAnsi="Verdana"/>
          <w:color w:val="000000"/>
          <w:lang w:val="en"/>
        </w:rPr>
        <w:t xml:space="preserve"> parameter. </w:t>
      </w:r>
    </w:p>
    <w:p w14:paraId="71180F02" w14:textId="77777777" w:rsidR="00000000" w:rsidRDefault="008E4755">
      <w:pPr>
        <w:spacing w:before="0" w:beforeAutospacing="0" w:after="0" w:afterAutospacing="0"/>
        <w:divId w:val="745765489"/>
        <w:rPr>
          <w:rFonts w:ascii="Verdana" w:eastAsia="Times New Roman" w:hAnsi="Verdana"/>
          <w:color w:val="000000"/>
          <w:lang w:val="en"/>
        </w:rPr>
      </w:pPr>
      <w:bookmarkStart w:id="41" w:name="token_ep"/>
      <w:bookmarkEnd w:id="41"/>
    </w:p>
    <w:p w14:paraId="4304B1D8"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321112B" w14:textId="77777777">
        <w:trPr>
          <w:divId w:val="745765489"/>
          <w:trHeight w:val="225"/>
          <w:tblCellSpacing w:w="15" w:type="dxa"/>
        </w:trPr>
        <w:tc>
          <w:tcPr>
            <w:tcW w:w="450" w:type="dxa"/>
            <w:shd w:val="clear" w:color="auto" w:fill="990000"/>
            <w:vAlign w:val="center"/>
            <w:hideMark/>
          </w:tcPr>
          <w:p w14:paraId="26277786"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69C6F05" w14:textId="77777777" w:rsidR="00000000" w:rsidRDefault="008E4755">
      <w:pPr>
        <w:pStyle w:val="Heading3"/>
        <w:divId w:val="745765489"/>
        <w:rPr>
          <w:rFonts w:eastAsia="Times New Roman"/>
          <w:lang w:val="en"/>
        </w:rPr>
      </w:pPr>
      <w:bookmarkStart w:id="42" w:name="rfc.section.2.2"/>
      <w:bookmarkEnd w:id="42"/>
      <w:r>
        <w:rPr>
          <w:rFonts w:eastAsia="Times New Roman"/>
          <w:lang w:val="en"/>
        </w:rPr>
        <w:t xml:space="preserve">2.2.  </w:t>
      </w:r>
      <w:r>
        <w:rPr>
          <w:rFonts w:eastAsia="Times New Roman"/>
          <w:lang w:val="en"/>
        </w:rPr>
        <w:t>Token Endpoint</w:t>
      </w:r>
    </w:p>
    <w:p w14:paraId="2A5BE8D6"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RP (Client) sends an Access Token Request to the Token Endpoint to obtain an Access Token Response, which MAY include an Access Token, a Refresh Token, an ID Token, and other results. </w:t>
      </w:r>
    </w:p>
    <w:p w14:paraId="2300214D" w14:textId="77777777" w:rsidR="00000000" w:rsidRDefault="008E4755">
      <w:pPr>
        <w:spacing w:before="0" w:beforeAutospacing="0" w:after="0" w:afterAutospacing="0"/>
        <w:divId w:val="745765489"/>
        <w:rPr>
          <w:rFonts w:ascii="Verdana" w:eastAsia="Times New Roman" w:hAnsi="Verdana"/>
          <w:color w:val="000000"/>
          <w:lang w:val="en"/>
        </w:rPr>
      </w:pPr>
      <w:bookmarkStart w:id="43" w:name="client_authentication"/>
      <w:bookmarkEnd w:id="43"/>
    </w:p>
    <w:p w14:paraId="570A4C5B"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88D340A" w14:textId="77777777">
        <w:trPr>
          <w:divId w:val="745765489"/>
          <w:trHeight w:val="225"/>
          <w:tblCellSpacing w:w="15" w:type="dxa"/>
        </w:trPr>
        <w:tc>
          <w:tcPr>
            <w:tcW w:w="450" w:type="dxa"/>
            <w:shd w:val="clear" w:color="auto" w:fill="990000"/>
            <w:vAlign w:val="center"/>
            <w:hideMark/>
          </w:tcPr>
          <w:p w14:paraId="4120208A"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C12184F" w14:textId="77777777" w:rsidR="00000000" w:rsidRDefault="008E4755">
      <w:pPr>
        <w:pStyle w:val="Heading3"/>
        <w:divId w:val="745765489"/>
        <w:rPr>
          <w:rFonts w:eastAsia="Times New Roman"/>
          <w:lang w:val="en"/>
        </w:rPr>
      </w:pPr>
      <w:bookmarkStart w:id="44" w:name="rfc.section.2.2.1"/>
      <w:bookmarkEnd w:id="44"/>
      <w:r>
        <w:rPr>
          <w:rFonts w:eastAsia="Times New Roman"/>
          <w:lang w:val="en"/>
        </w:rPr>
        <w:t>2.2.1.  Client Authentication</w:t>
      </w:r>
    </w:p>
    <w:p w14:paraId="4D3B5CC6" w14:textId="77777777" w:rsidR="00000000" w:rsidRDefault="008E4755">
      <w:pPr>
        <w:pStyle w:val="NormalWeb"/>
        <w:divId w:val="745765489"/>
        <w:rPr>
          <w:rFonts w:ascii="Verdana" w:hAnsi="Verdana"/>
          <w:color w:val="000000"/>
          <w:lang w:val="en"/>
        </w:rPr>
      </w:pPr>
      <w:r>
        <w:rPr>
          <w:rFonts w:ascii="Verdana" w:hAnsi="Verdana"/>
          <w:color w:val="000000"/>
          <w:lang w:val="en"/>
        </w:rPr>
        <w:t>During Client Registration, the RP (Client) MAY register an a</w:t>
      </w:r>
      <w:r>
        <w:rPr>
          <w:rFonts w:ascii="Verdana" w:hAnsi="Verdana"/>
          <w:color w:val="000000"/>
          <w:lang w:val="en"/>
        </w:rPr>
        <w:t xml:space="preserve">uthentication method. If no method is registered, the default method of </w:t>
      </w:r>
      <w:r>
        <w:rPr>
          <w:rStyle w:val="HTMLTypewriter"/>
          <w:lang w:val="en"/>
        </w:rPr>
        <w:t>client_secret_basic</w:t>
      </w:r>
      <w:r>
        <w:rPr>
          <w:rFonts w:ascii="Verdana" w:hAnsi="Verdana"/>
          <w:color w:val="000000"/>
          <w:lang w:val="en"/>
        </w:rPr>
        <w:t xml:space="preserve"> MUST be used. </w:t>
      </w:r>
    </w:p>
    <w:p w14:paraId="7962FC1B"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Supported options are: </w:t>
      </w:r>
    </w:p>
    <w:p w14:paraId="656E9264" w14:textId="77777777" w:rsidR="00000000" w:rsidRDefault="008E4755" w:rsidP="008E4755">
      <w:pPr>
        <w:spacing w:beforeAutospacing="0" w:after="0" w:afterAutospacing="0"/>
        <w:ind w:left="1200" w:right="1200"/>
        <w:divId w:val="1821341026"/>
        <w:rPr>
          <w:rFonts w:ascii="Verdana" w:eastAsia="Times New Roman" w:hAnsi="Verdana"/>
          <w:color w:val="000000"/>
          <w:lang w:val="en"/>
        </w:rPr>
      </w:pPr>
      <w:r>
        <w:rPr>
          <w:rFonts w:ascii="Verdana" w:eastAsia="Times New Roman" w:hAnsi="Verdana"/>
          <w:color w:val="000000"/>
          <w:lang w:val="en"/>
        </w:rPr>
        <w:t>client_secret_basic</w:t>
      </w:r>
    </w:p>
    <w:p w14:paraId="5DF2E676" w14:textId="77777777" w:rsidR="00000000" w:rsidRDefault="008E4755" w:rsidP="008E4755">
      <w:pPr>
        <w:spacing w:before="0" w:beforeAutospacing="0" w:after="0" w:afterAutospacing="0"/>
        <w:ind w:left="1920" w:right="1200"/>
        <w:divId w:val="1821341026"/>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w:t>
      </w:r>
      <w:r>
        <w:rPr>
          <w:rFonts w:ascii="Verdana" w:eastAsia="Times New Roman" w:hAnsi="Verdana"/>
          <w:color w:val="000000"/>
          <w:lang w:val="en"/>
        </w:rPr>
        <w:t xml:space="preserve">from the Authorization Server, authenticate with the Authorization Server in accordance with Section 3.2.1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using HTTP Basic authenticat</w:t>
      </w:r>
      <w:r>
        <w:rPr>
          <w:rFonts w:ascii="Verdana" w:eastAsia="Times New Roman" w:hAnsi="Verdana"/>
          <w:color w:val="000000"/>
          <w:lang w:val="en"/>
        </w:rPr>
        <w:t xml:space="preserve">ion scheme. </w:t>
      </w:r>
    </w:p>
    <w:p w14:paraId="4A80186E" w14:textId="77777777" w:rsidR="00000000" w:rsidRDefault="008E4755" w:rsidP="008E4755">
      <w:pPr>
        <w:spacing w:before="0" w:beforeAutospacing="0" w:after="0" w:afterAutospacing="0"/>
        <w:ind w:left="1200" w:right="1200"/>
        <w:divId w:val="1821341026"/>
        <w:rPr>
          <w:rFonts w:ascii="Verdana" w:eastAsia="Times New Roman" w:hAnsi="Verdana"/>
          <w:color w:val="000000"/>
          <w:lang w:val="en"/>
        </w:rPr>
      </w:pPr>
      <w:r>
        <w:rPr>
          <w:rFonts w:ascii="Verdana" w:eastAsia="Times New Roman" w:hAnsi="Verdana"/>
          <w:color w:val="000000"/>
          <w:lang w:val="en"/>
        </w:rPr>
        <w:t>client_secret_post</w:t>
      </w:r>
    </w:p>
    <w:p w14:paraId="2F360C74" w14:textId="77777777" w:rsidR="00000000" w:rsidRDefault="008E4755" w:rsidP="008E4755">
      <w:pPr>
        <w:spacing w:before="0" w:beforeAutospacing="0" w:after="0" w:afterAutospacing="0"/>
        <w:ind w:left="1920" w:right="1200"/>
        <w:divId w:val="1821341026"/>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authenticate with the Authorization Server in accordance with Section 3.2.1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w:t>
        </w:r>
        <w:r>
          <w:rPr>
            <w:rStyle w:val="Hyperlink"/>
            <w:rFonts w:ascii="Verdana" w:eastAsia="Times New Roman" w:hAnsi="Verdana"/>
            <w:vanish/>
            <w:u w:val="none"/>
            <w:lang w:val="en"/>
          </w:rPr>
          <w:t>0 Authorization Framework,” October 2012.)</w:t>
        </w:r>
      </w:hyperlink>
      <w:r>
        <w:rPr>
          <w:rFonts w:ascii="Verdana" w:eastAsia="Times New Roman" w:hAnsi="Verdana"/>
          <w:color w:val="000000"/>
          <w:lang w:val="en"/>
        </w:rPr>
        <w:t xml:space="preserve"> [RFC6749] by including the Client Credentials in the request body. </w:t>
      </w:r>
    </w:p>
    <w:p w14:paraId="47888579" w14:textId="77777777" w:rsidR="00000000" w:rsidRDefault="008E4755" w:rsidP="008E4755">
      <w:pPr>
        <w:spacing w:before="0" w:beforeAutospacing="0" w:after="0" w:afterAutospacing="0"/>
        <w:ind w:left="1200" w:right="1200"/>
        <w:divId w:val="1821341026"/>
        <w:rPr>
          <w:rFonts w:ascii="Verdana" w:eastAsia="Times New Roman" w:hAnsi="Verdana"/>
          <w:color w:val="000000"/>
          <w:lang w:val="en"/>
        </w:rPr>
      </w:pPr>
      <w:r>
        <w:rPr>
          <w:rFonts w:ascii="Verdana" w:eastAsia="Times New Roman" w:hAnsi="Verdana"/>
          <w:color w:val="000000"/>
          <w:lang w:val="en"/>
        </w:rPr>
        <w:t>client_secret_jwt</w:t>
      </w:r>
    </w:p>
    <w:p w14:paraId="5B7549CC" w14:textId="77777777" w:rsidR="00000000" w:rsidRDefault="008E4755" w:rsidP="008E4755">
      <w:pPr>
        <w:spacing w:before="0" w:beforeAutospacing="0" w:after="0" w:afterAutospacing="0"/>
        <w:ind w:left="1920" w:right="1200"/>
        <w:divId w:val="1821341026"/>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create a JWT using an </w:t>
      </w:r>
      <w:r>
        <w:rPr>
          <w:rFonts w:ascii="Verdana" w:eastAsia="Times New Roman" w:hAnsi="Verdana"/>
          <w:color w:val="000000"/>
          <w:lang w:val="en"/>
        </w:rPr>
        <w:t xml:space="preserve">HMAC SHA algorithm, such as HMAC SHA-256. The HMAC (Hash-based Message Authentication Code) is calculated using the octets of the UTF-8 representation of the </w:t>
      </w:r>
      <w:r>
        <w:rPr>
          <w:rStyle w:val="HTMLTypewriter"/>
          <w:lang w:val="en"/>
        </w:rPr>
        <w:t>client_secret</w:t>
      </w:r>
      <w:r>
        <w:rPr>
          <w:rFonts w:ascii="Verdana" w:eastAsia="Times New Roman" w:hAnsi="Verdana"/>
          <w:color w:val="000000"/>
          <w:lang w:val="en"/>
        </w:rPr>
        <w:t xml:space="preserve"> as the shared key. </w:t>
      </w:r>
    </w:p>
    <w:p w14:paraId="3D9D04F4" w14:textId="77777777" w:rsidR="00000000" w:rsidRDefault="008E4755" w:rsidP="008E4755">
      <w:pPr>
        <w:spacing w:before="0" w:beforeAutospacing="0" w:after="0" w:afterAutospacing="0"/>
        <w:ind w:left="1920" w:right="1200"/>
        <w:divId w:val="1821341026"/>
        <w:rPr>
          <w:rFonts w:ascii="Verdana" w:eastAsia="Times New Roman" w:hAnsi="Verdana"/>
          <w:color w:val="000000"/>
          <w:lang w:val="en"/>
        </w:rPr>
      </w:pPr>
      <w:r>
        <w:rPr>
          <w:rFonts w:ascii="Verdana" w:eastAsia="Times New Roman" w:hAnsi="Verdana"/>
          <w:color w:val="000000"/>
          <w:lang w:val="en"/>
        </w:rPr>
        <w:t xml:space="preserve">The Client authenticates in accordance with Section 2.2 of </w:t>
      </w:r>
      <w:hyperlink w:anchor="OAuth.JWT" w:history="1">
        <w:r>
          <w:rPr>
            <w:rStyle w:val="Hyperlink"/>
            <w:rFonts w:ascii="Verdana" w:eastAsia="Times New Roman" w:hAnsi="Verdana"/>
            <w:u w:val="none"/>
            <w:lang w:val="en"/>
          </w:rPr>
          <w:t>OAuth JWT Bearer Token Profiles</w:t>
        </w:r>
        <w:r>
          <w:rPr>
            <w:rStyle w:val="Hyperlink"/>
            <w:rFonts w:ascii="Verdana" w:eastAsia="Times New Roman" w:hAnsi="Verdana"/>
            <w:vanish/>
            <w:u w:val="none"/>
            <w:lang w:val="en"/>
          </w:rPr>
          <w:t xml:space="preserve"> (Jones, M., Campbell, B., and C. Mortimore, “JSON Web Token (JWT) Bearer Token Profiles for OAuth 2.0,” March 2013.)</w:t>
        </w:r>
      </w:hyperlink>
      <w:r>
        <w:rPr>
          <w:rFonts w:ascii="Verdana" w:eastAsia="Times New Roman" w:hAnsi="Verdana"/>
          <w:color w:val="000000"/>
          <w:lang w:val="en"/>
        </w:rPr>
        <w:t xml:space="preserve"> [OAuth.JWT] and </w:t>
      </w:r>
      <w:hyperlink w:anchor="OAuth.Assertions" w:history="1">
        <w:r>
          <w:rPr>
            <w:rStyle w:val="Hyperlink"/>
            <w:rFonts w:ascii="Verdana" w:eastAsia="Times New Roman" w:hAnsi="Verdana"/>
            <w:u w:val="none"/>
            <w:lang w:val="en"/>
          </w:rPr>
          <w:t>OAuth 2.0 Assertion Profi</w:t>
        </w:r>
        <w:r>
          <w:rPr>
            <w:rStyle w:val="Hyperlink"/>
            <w:rFonts w:ascii="Verdana" w:eastAsia="Times New Roman" w:hAnsi="Verdana"/>
            <w:u w:val="none"/>
            <w:lang w:val="en"/>
          </w:rPr>
          <w:t>le</w:t>
        </w:r>
        <w:r>
          <w:rPr>
            <w:rStyle w:val="Hyperlink"/>
            <w:rFonts w:ascii="Verdana" w:eastAsia="Times New Roman" w:hAnsi="Verdana"/>
            <w:vanish/>
            <w:u w:val="none"/>
            <w:lang w:val="en"/>
          </w:rPr>
          <w:t xml:space="preserve"> (Campbell, B., Mortimore, C., Jones, M., and Y. Goland, “Assertion Framework for OAuth 2.0,” March 2013.)</w:t>
        </w:r>
      </w:hyperlink>
      <w:r>
        <w:rPr>
          <w:rFonts w:ascii="Verdana" w:eastAsia="Times New Roman" w:hAnsi="Verdana"/>
          <w:color w:val="000000"/>
          <w:lang w:val="en"/>
        </w:rPr>
        <w:t xml:space="preserve"> [OAuth.Assertions]. The JWT MUST contain the following REQUIRED Claim Values and MAY contain the following OPTIONAL Claim Values: </w:t>
      </w:r>
    </w:p>
    <w:p w14:paraId="4BD3E96B" w14:textId="77777777" w:rsidR="00000000" w:rsidRDefault="008E4755" w:rsidP="008E4755">
      <w:pPr>
        <w:spacing w:beforeAutospacing="0" w:after="0" w:afterAutospacing="0"/>
        <w:ind w:left="2640" w:right="1920"/>
        <w:divId w:val="1651904716"/>
        <w:rPr>
          <w:rFonts w:ascii="Verdana" w:eastAsia="Times New Roman" w:hAnsi="Verdana"/>
          <w:color w:val="000000"/>
          <w:lang w:val="en"/>
        </w:rPr>
      </w:pPr>
      <w:r>
        <w:rPr>
          <w:rFonts w:ascii="Verdana" w:eastAsia="Times New Roman" w:hAnsi="Verdana"/>
          <w:color w:val="000000"/>
          <w:lang w:val="en"/>
        </w:rPr>
        <w:t>iss</w:t>
      </w:r>
    </w:p>
    <w:p w14:paraId="1BAE937A" w14:textId="77777777" w:rsidR="00000000" w:rsidRDefault="008E4755" w:rsidP="008E4755">
      <w:pPr>
        <w:spacing w:before="0" w:beforeAutospacing="0" w:after="0" w:afterAutospacing="0"/>
        <w:ind w:left="2640" w:right="1920"/>
        <w:divId w:val="1651904716"/>
        <w:rPr>
          <w:rFonts w:ascii="Verdana" w:eastAsia="Times New Roman" w:hAnsi="Verdana"/>
          <w:color w:val="000000"/>
          <w:lang w:val="en"/>
        </w:rPr>
      </w:pPr>
      <w:r>
        <w:rPr>
          <w:rFonts w:ascii="Verdana" w:eastAsia="Times New Roman" w:hAnsi="Verdana"/>
          <w:color w:val="000000"/>
          <w:lang w:val="en"/>
        </w:rPr>
        <w:t>REQUIRED. Is</w:t>
      </w:r>
      <w:r>
        <w:rPr>
          <w:rFonts w:ascii="Verdana" w:eastAsia="Times New Roman" w:hAnsi="Verdana"/>
          <w:color w:val="000000"/>
          <w:lang w:val="en"/>
        </w:rPr>
        <w:t xml:space="preserve">suer. This MUST contain the </w:t>
      </w:r>
      <w:r>
        <w:rPr>
          <w:rStyle w:val="HTMLTypewriter"/>
          <w:lang w:val="en"/>
        </w:rPr>
        <w:t>client_id</w:t>
      </w:r>
      <w:r>
        <w:rPr>
          <w:rFonts w:ascii="Verdana" w:eastAsia="Times New Roman" w:hAnsi="Verdana"/>
          <w:color w:val="000000"/>
          <w:lang w:val="en"/>
        </w:rPr>
        <w:t xml:space="preserve"> of the OAuth Client. </w:t>
      </w:r>
    </w:p>
    <w:p w14:paraId="135C6E7D" w14:textId="77777777" w:rsidR="00000000" w:rsidRDefault="008E4755" w:rsidP="008E4755">
      <w:pPr>
        <w:spacing w:before="0" w:beforeAutospacing="0" w:after="0" w:afterAutospacing="0"/>
        <w:ind w:left="2640" w:right="1920"/>
        <w:divId w:val="1651904716"/>
        <w:rPr>
          <w:rFonts w:ascii="Verdana" w:eastAsia="Times New Roman" w:hAnsi="Verdana"/>
          <w:color w:val="000000"/>
          <w:lang w:val="en"/>
        </w:rPr>
      </w:pPr>
      <w:r>
        <w:rPr>
          <w:rFonts w:ascii="Verdana" w:eastAsia="Times New Roman" w:hAnsi="Verdana"/>
          <w:color w:val="000000"/>
          <w:lang w:val="en"/>
        </w:rPr>
        <w:t>sub</w:t>
      </w:r>
    </w:p>
    <w:p w14:paraId="5C07699B" w14:textId="77777777" w:rsidR="00000000" w:rsidRDefault="008E4755" w:rsidP="008E4755">
      <w:pPr>
        <w:spacing w:before="0" w:beforeAutospacing="0" w:after="0" w:afterAutospacing="0"/>
        <w:ind w:left="2640" w:right="1920"/>
        <w:divId w:val="1651904716"/>
        <w:rPr>
          <w:rFonts w:ascii="Verdana" w:eastAsia="Times New Roman" w:hAnsi="Verdana"/>
          <w:color w:val="000000"/>
          <w:lang w:val="en"/>
        </w:rPr>
      </w:pPr>
      <w:r>
        <w:rPr>
          <w:rFonts w:ascii="Verdana" w:eastAsia="Times New Roman" w:hAnsi="Verdana"/>
          <w:color w:val="000000"/>
          <w:lang w:val="en"/>
        </w:rPr>
        <w:t xml:space="preserve">REQUIRED. Subject. This MUST contain the </w:t>
      </w:r>
      <w:r>
        <w:rPr>
          <w:rStyle w:val="HTMLTypewriter"/>
          <w:lang w:val="en"/>
        </w:rPr>
        <w:t>client_id</w:t>
      </w:r>
      <w:r>
        <w:rPr>
          <w:rFonts w:ascii="Verdana" w:eastAsia="Times New Roman" w:hAnsi="Verdana"/>
          <w:color w:val="000000"/>
          <w:lang w:val="en"/>
        </w:rPr>
        <w:t xml:space="preserve"> of the OAuth Client. </w:t>
      </w:r>
    </w:p>
    <w:p w14:paraId="236B41FE" w14:textId="77777777" w:rsidR="00000000" w:rsidRDefault="008E4755" w:rsidP="008E4755">
      <w:pPr>
        <w:spacing w:before="0" w:beforeAutospacing="0" w:after="0" w:afterAutospacing="0"/>
        <w:ind w:left="2640" w:right="1920"/>
        <w:divId w:val="1651904716"/>
        <w:rPr>
          <w:rFonts w:ascii="Verdana" w:eastAsia="Times New Roman" w:hAnsi="Verdana"/>
          <w:color w:val="000000"/>
          <w:lang w:val="en"/>
        </w:rPr>
      </w:pPr>
      <w:r>
        <w:rPr>
          <w:rFonts w:ascii="Verdana" w:eastAsia="Times New Roman" w:hAnsi="Verdana"/>
          <w:color w:val="000000"/>
          <w:lang w:val="en"/>
        </w:rPr>
        <w:t>aud</w:t>
      </w:r>
    </w:p>
    <w:p w14:paraId="64CF6937" w14:textId="77777777" w:rsidR="00000000" w:rsidRDefault="008E4755" w:rsidP="008E4755">
      <w:pPr>
        <w:spacing w:before="0" w:beforeAutospacing="0" w:after="0" w:afterAutospacing="0"/>
        <w:ind w:left="2640" w:right="1920"/>
        <w:divId w:val="1651904716"/>
        <w:rPr>
          <w:rFonts w:ascii="Verdana" w:eastAsia="Times New Roman" w:hAnsi="Verdana"/>
          <w:color w:val="000000"/>
          <w:lang w:val="en"/>
        </w:rPr>
      </w:pPr>
      <w:r>
        <w:rPr>
          <w:rFonts w:ascii="Verdana" w:eastAsia="Times New Roman" w:hAnsi="Verdana"/>
          <w:color w:val="000000"/>
          <w:lang w:val="en"/>
        </w:rPr>
        <w:t xml:space="preserve">REQUIRED. Audience. The </w:t>
      </w:r>
      <w:r>
        <w:rPr>
          <w:rStyle w:val="HTMLTypewriter"/>
          <w:lang w:val="en"/>
        </w:rPr>
        <w:t>aud</w:t>
      </w:r>
      <w:r>
        <w:rPr>
          <w:rFonts w:ascii="Verdana" w:eastAsia="Times New Roman" w:hAnsi="Verdana"/>
          <w:color w:val="000000"/>
          <w:lang w:val="en"/>
        </w:rPr>
        <w:t xml:space="preserve"> (audience) Claim. Value that identifies the Authorization Server as an intended audienc</w:t>
      </w:r>
      <w:r>
        <w:rPr>
          <w:rFonts w:ascii="Verdana" w:eastAsia="Times New Roman" w:hAnsi="Verdana"/>
          <w:color w:val="000000"/>
          <w:lang w:val="en"/>
        </w:rPr>
        <w:t xml:space="preserve">e. The Authorization Server MUST verify that it is an intended audience for the token. The Audience SHOULD be the URL of the Authorization Server's Token Endpoint. </w:t>
      </w:r>
    </w:p>
    <w:p w14:paraId="040448D0" w14:textId="77777777" w:rsidR="00000000" w:rsidRDefault="008E4755" w:rsidP="008E4755">
      <w:pPr>
        <w:spacing w:before="0" w:beforeAutospacing="0" w:after="0" w:afterAutospacing="0"/>
        <w:ind w:left="2640" w:right="1920"/>
        <w:divId w:val="1651904716"/>
        <w:rPr>
          <w:rFonts w:ascii="Verdana" w:eastAsia="Times New Roman" w:hAnsi="Verdana"/>
          <w:color w:val="000000"/>
          <w:lang w:val="en"/>
        </w:rPr>
      </w:pPr>
      <w:r>
        <w:rPr>
          <w:rFonts w:ascii="Verdana" w:eastAsia="Times New Roman" w:hAnsi="Verdana"/>
          <w:color w:val="000000"/>
          <w:lang w:val="en"/>
        </w:rPr>
        <w:t>jti</w:t>
      </w:r>
    </w:p>
    <w:p w14:paraId="336A0145" w14:textId="77777777" w:rsidR="00000000" w:rsidRDefault="008E4755" w:rsidP="008E4755">
      <w:pPr>
        <w:spacing w:before="0" w:beforeAutospacing="0" w:after="0" w:afterAutospacing="0"/>
        <w:ind w:left="2640" w:right="1920"/>
        <w:divId w:val="1651904716"/>
        <w:rPr>
          <w:rFonts w:ascii="Verdana" w:eastAsia="Times New Roman" w:hAnsi="Verdana"/>
          <w:color w:val="000000"/>
          <w:lang w:val="en"/>
        </w:rPr>
      </w:pPr>
      <w:r>
        <w:rPr>
          <w:rFonts w:ascii="Verdana" w:eastAsia="Times New Roman" w:hAnsi="Verdana"/>
          <w:color w:val="000000"/>
          <w:lang w:val="en"/>
        </w:rPr>
        <w:t>REQUIRED. JWT ID. A unique identifier for the token. The JWT ID MAY be used by implemen</w:t>
      </w:r>
      <w:r>
        <w:rPr>
          <w:rFonts w:ascii="Verdana" w:eastAsia="Times New Roman" w:hAnsi="Verdana"/>
          <w:color w:val="000000"/>
          <w:lang w:val="en"/>
        </w:rPr>
        <w:t xml:space="preserve">tations requiring message de-duplication for one-time use assertions. </w:t>
      </w:r>
    </w:p>
    <w:p w14:paraId="04BF8644" w14:textId="77777777" w:rsidR="00000000" w:rsidRDefault="008E4755" w:rsidP="008E4755">
      <w:pPr>
        <w:spacing w:before="0" w:beforeAutospacing="0" w:after="0" w:afterAutospacing="0"/>
        <w:ind w:left="2640" w:right="1920"/>
        <w:divId w:val="1651904716"/>
        <w:rPr>
          <w:rFonts w:ascii="Verdana" w:eastAsia="Times New Roman" w:hAnsi="Verdana"/>
          <w:color w:val="000000"/>
          <w:lang w:val="en"/>
        </w:rPr>
      </w:pPr>
      <w:r>
        <w:rPr>
          <w:rFonts w:ascii="Verdana" w:eastAsia="Times New Roman" w:hAnsi="Verdana"/>
          <w:color w:val="000000"/>
          <w:lang w:val="en"/>
        </w:rPr>
        <w:t>exp</w:t>
      </w:r>
    </w:p>
    <w:p w14:paraId="428E9C25" w14:textId="77777777" w:rsidR="00000000" w:rsidRDefault="008E4755" w:rsidP="008E4755">
      <w:pPr>
        <w:spacing w:before="0" w:beforeAutospacing="0" w:after="0" w:afterAutospacing="0"/>
        <w:ind w:left="2640" w:right="1920"/>
        <w:divId w:val="1651904716"/>
        <w:rPr>
          <w:rFonts w:ascii="Verdana" w:eastAsia="Times New Roman" w:hAnsi="Verdana"/>
          <w:color w:val="000000"/>
          <w:lang w:val="en"/>
        </w:rPr>
      </w:pPr>
      <w:r>
        <w:rPr>
          <w:rFonts w:ascii="Verdana" w:eastAsia="Times New Roman" w:hAnsi="Verdana"/>
          <w:color w:val="000000"/>
          <w:lang w:val="en"/>
        </w:rPr>
        <w:t xml:space="preserve">REQUIRED. Expiration time on or after which the ID Token MUST NOT be accepted for processing. </w:t>
      </w:r>
    </w:p>
    <w:p w14:paraId="74090F2E" w14:textId="77777777" w:rsidR="00000000" w:rsidRDefault="008E4755" w:rsidP="008E4755">
      <w:pPr>
        <w:spacing w:before="0" w:beforeAutospacing="0" w:after="0" w:afterAutospacing="0"/>
        <w:ind w:left="2640" w:right="1920"/>
        <w:divId w:val="1651904716"/>
        <w:rPr>
          <w:rFonts w:ascii="Verdana" w:eastAsia="Times New Roman" w:hAnsi="Verdana"/>
          <w:color w:val="000000"/>
          <w:lang w:val="en"/>
        </w:rPr>
      </w:pPr>
      <w:r>
        <w:rPr>
          <w:rFonts w:ascii="Verdana" w:eastAsia="Times New Roman" w:hAnsi="Verdana"/>
          <w:color w:val="000000"/>
          <w:lang w:val="en"/>
        </w:rPr>
        <w:t>iat</w:t>
      </w:r>
    </w:p>
    <w:p w14:paraId="1A984C74" w14:textId="77777777" w:rsidR="00000000" w:rsidRDefault="008E4755" w:rsidP="008E4755">
      <w:pPr>
        <w:spacing w:before="0" w:beforeAutospacing="0" w:afterAutospacing="0"/>
        <w:ind w:left="2640" w:right="1920"/>
        <w:divId w:val="1651904716"/>
        <w:rPr>
          <w:rFonts w:ascii="Verdana" w:eastAsia="Times New Roman" w:hAnsi="Verdana"/>
          <w:color w:val="000000"/>
          <w:lang w:val="en"/>
        </w:rPr>
      </w:pPr>
      <w:r>
        <w:rPr>
          <w:rFonts w:ascii="Verdana" w:eastAsia="Times New Roman" w:hAnsi="Verdana"/>
          <w:color w:val="000000"/>
          <w:lang w:val="en"/>
        </w:rPr>
        <w:t xml:space="preserve">OPTIONAL. Time at which the JWT was issued. </w:t>
      </w:r>
    </w:p>
    <w:p w14:paraId="5FB9B19D" w14:textId="77777777" w:rsidR="00000000" w:rsidRDefault="008E4755" w:rsidP="008E4755">
      <w:pPr>
        <w:spacing w:before="0" w:beforeAutospacing="0" w:after="0" w:afterAutospacing="0"/>
        <w:ind w:left="1920" w:right="1200"/>
        <w:divId w:val="1821341026"/>
        <w:rPr>
          <w:rFonts w:ascii="Verdana" w:eastAsia="Times New Roman" w:hAnsi="Verdana"/>
          <w:color w:val="000000"/>
          <w:lang w:val="en"/>
        </w:rPr>
      </w:pPr>
      <w:r>
        <w:rPr>
          <w:rFonts w:ascii="Verdana" w:eastAsia="Times New Roman" w:hAnsi="Verdana"/>
          <w:color w:val="000000"/>
          <w:lang w:val="en"/>
        </w:rPr>
        <w:t>ID Tokens MAY contain other Claims. A</w:t>
      </w:r>
      <w:r>
        <w:rPr>
          <w:rFonts w:ascii="Verdana" w:eastAsia="Times New Roman" w:hAnsi="Verdana"/>
          <w:color w:val="000000"/>
          <w:lang w:val="en"/>
        </w:rPr>
        <w:t xml:space="preserve">ny Claims used that are not understood MUST be ignored. </w:t>
      </w:r>
    </w:p>
    <w:p w14:paraId="71DFCC11" w14:textId="77777777" w:rsidR="00000000" w:rsidRDefault="008E4755" w:rsidP="008E4755">
      <w:pPr>
        <w:spacing w:before="0" w:beforeAutospacing="0" w:after="0" w:afterAutospacing="0"/>
        <w:ind w:left="1920" w:right="1200"/>
        <w:divId w:val="1821341026"/>
        <w:rPr>
          <w:rFonts w:ascii="Verdana" w:eastAsia="Times New Roman" w:hAnsi="Verdana"/>
          <w:color w:val="000000"/>
          <w:lang w:val="en"/>
        </w:rPr>
      </w:pPr>
      <w:r>
        <w:rPr>
          <w:rFonts w:ascii="Verdana" w:eastAsia="Times New Roman" w:hAnsi="Verdana"/>
          <w:color w:val="000000"/>
          <w:lang w:val="en"/>
        </w:rPr>
        <w:t xml:space="preserve">The authentication token MUST be sent as 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w:t>
        </w:r>
        <w:r>
          <w:rPr>
            <w:rStyle w:val="Hyperlink"/>
            <w:rFonts w:ascii="Verdana" w:eastAsia="Times New Roman" w:hAnsi="Verdana"/>
            <w:vanish/>
            <w:u w:val="none"/>
            <w:lang w:val="en"/>
          </w:rPr>
          <w:t>uth 2.0,” March 2013.)</w:t>
        </w:r>
      </w:hyperlink>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p>
    <w:p w14:paraId="31A4A7EE" w14:textId="77777777" w:rsidR="00000000" w:rsidRDefault="008E4755" w:rsidP="008E4755">
      <w:pPr>
        <w:spacing w:before="0" w:beforeAutospacing="0" w:after="0" w:afterAutospacing="0"/>
        <w:ind w:left="1920" w:right="1200"/>
        <w:divId w:val="1821341026"/>
        <w:rPr>
          <w:rFonts w:ascii="Verdana" w:eastAsia="Times New Roman" w:hAnsi="Verdana"/>
          <w:color w:val="000000"/>
          <w:lang w:val="en"/>
        </w:rPr>
      </w:pPr>
      <w:r>
        <w:rPr>
          <w:rFonts w:ascii="Verdana" w:eastAsia="Times New Roman" w:hAnsi="Verdana"/>
          <w:color w:val="000000"/>
          <w:lang w:val="en"/>
        </w:rPr>
        <w:t xml:space="preserve">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March 2013.)</w:t>
        </w:r>
      </w:hyperlink>
      <w:r>
        <w:rPr>
          <w:rFonts w:ascii="Verdana" w:eastAsia="Times New Roman" w:hAnsi="Verdana"/>
          <w:color w:val="000000"/>
          <w:lang w:val="en"/>
        </w:rPr>
        <w:t xml:space="preserve"> </w:t>
      </w:r>
      <w:r>
        <w:rPr>
          <w:rStyle w:val="HTMLTypewriter"/>
          <w:lang w:val="en"/>
        </w:rPr>
        <w:t>client_assertion_type</w:t>
      </w:r>
      <w:r>
        <w:rPr>
          <w:rFonts w:ascii="Verdana" w:eastAsia="Times New Roman" w:hAnsi="Verdana"/>
          <w:color w:val="000000"/>
          <w:lang w:val="en"/>
        </w:rPr>
        <w:t xml:space="preserve"> p</w:t>
      </w:r>
      <w:r>
        <w:rPr>
          <w:rFonts w:ascii="Verdana" w:eastAsia="Times New Roman" w:hAnsi="Verdana"/>
          <w:color w:val="000000"/>
          <w:lang w:val="en"/>
        </w:rPr>
        <w:t xml:space="preserve">arameter MUST be "urn:ietf:params:oauth:client-assertion-type:jwt-bearer", per </w:t>
      </w:r>
      <w:hyperlink w:anchor="OAuth.JWT" w:history="1">
        <w:r>
          <w:rPr>
            <w:rStyle w:val="Hyperlink"/>
            <w:rFonts w:ascii="Verdana" w:eastAsia="Times New Roman" w:hAnsi="Verdana"/>
            <w:u w:val="none"/>
            <w:lang w:val="en"/>
          </w:rPr>
          <w:t>[OAuth.JWT]</w:t>
        </w:r>
        <w:r>
          <w:rPr>
            <w:rStyle w:val="Hyperlink"/>
            <w:rFonts w:ascii="Verdana" w:eastAsia="Times New Roman" w:hAnsi="Verdana"/>
            <w:vanish/>
            <w:u w:val="none"/>
            <w:lang w:val="en"/>
          </w:rPr>
          <w:t xml:space="preserve"> (Jones, M., Campbell, B., and C. Mortimore, “JSON Web Token (JWT) Bearer Token Profiles for OAuth 2.0,” March 2013.)</w:t>
        </w:r>
      </w:hyperlink>
      <w:r>
        <w:rPr>
          <w:rFonts w:ascii="Verdana" w:eastAsia="Times New Roman" w:hAnsi="Verdana"/>
          <w:color w:val="000000"/>
          <w:lang w:val="en"/>
        </w:rPr>
        <w:t xml:space="preserve">. </w:t>
      </w:r>
    </w:p>
    <w:p w14:paraId="14CB23C4" w14:textId="77777777" w:rsidR="00000000" w:rsidRDefault="008E4755" w:rsidP="008E4755">
      <w:pPr>
        <w:spacing w:before="0" w:beforeAutospacing="0" w:after="0" w:afterAutospacing="0"/>
        <w:ind w:left="1200" w:right="1200"/>
        <w:divId w:val="1821341026"/>
        <w:rPr>
          <w:rFonts w:ascii="Verdana" w:eastAsia="Times New Roman" w:hAnsi="Verdana"/>
          <w:color w:val="000000"/>
          <w:lang w:val="en"/>
        </w:rPr>
      </w:pPr>
      <w:r>
        <w:rPr>
          <w:rFonts w:ascii="Verdana" w:eastAsia="Times New Roman" w:hAnsi="Verdana"/>
          <w:color w:val="000000"/>
          <w:lang w:val="en"/>
        </w:rPr>
        <w:t>private_key_jw</w:t>
      </w:r>
      <w:r>
        <w:rPr>
          <w:rFonts w:ascii="Verdana" w:eastAsia="Times New Roman" w:hAnsi="Verdana"/>
          <w:color w:val="000000"/>
          <w:lang w:val="en"/>
        </w:rPr>
        <w:t>t</w:t>
      </w:r>
    </w:p>
    <w:p w14:paraId="5027C28F" w14:textId="77777777" w:rsidR="00000000" w:rsidRDefault="008E4755" w:rsidP="008E4755">
      <w:pPr>
        <w:spacing w:before="0" w:beforeAutospacing="0" w:after="0" w:afterAutospacing="0"/>
        <w:ind w:left="1920" w:right="1200"/>
        <w:divId w:val="1821341026"/>
        <w:rPr>
          <w:rFonts w:ascii="Verdana" w:eastAsia="Times New Roman" w:hAnsi="Verdana"/>
          <w:color w:val="000000"/>
          <w:lang w:val="en"/>
        </w:rPr>
      </w:pPr>
      <w:r>
        <w:rPr>
          <w:rFonts w:ascii="Verdana" w:eastAsia="Times New Roman" w:hAnsi="Verdana"/>
          <w:color w:val="000000"/>
          <w:lang w:val="en"/>
        </w:rPr>
        <w:t xml:space="preserve">Clients that have registered a public key sign a JWT using that key. The Client authenticates in accordance with Section 2.2 of </w:t>
      </w:r>
      <w:hyperlink w:anchor="OAuth.JWT" w:history="1">
        <w:r>
          <w:rPr>
            <w:rStyle w:val="Hyperlink"/>
            <w:rFonts w:ascii="Verdana" w:eastAsia="Times New Roman" w:hAnsi="Verdana"/>
            <w:u w:val="none"/>
            <w:lang w:val="en"/>
          </w:rPr>
          <w:t>OAuth JWT Bearer Token Profiles</w:t>
        </w:r>
        <w:r>
          <w:rPr>
            <w:rStyle w:val="Hyperlink"/>
            <w:rFonts w:ascii="Verdana" w:eastAsia="Times New Roman" w:hAnsi="Verdana"/>
            <w:vanish/>
            <w:u w:val="none"/>
            <w:lang w:val="en"/>
          </w:rPr>
          <w:t xml:space="preserve"> (Jones, M., Campbell, B., and C. Mortimore, “JSON Web Token (J</w:t>
        </w:r>
        <w:r>
          <w:rPr>
            <w:rStyle w:val="Hyperlink"/>
            <w:rFonts w:ascii="Verdana" w:eastAsia="Times New Roman" w:hAnsi="Verdana"/>
            <w:vanish/>
            <w:u w:val="none"/>
            <w:lang w:val="en"/>
          </w:rPr>
          <w:t>WT) Bearer Token Profiles for OAuth 2.0,” March 2013.)</w:t>
        </w:r>
      </w:hyperlink>
      <w:r>
        <w:rPr>
          <w:rFonts w:ascii="Verdana" w:eastAsia="Times New Roman" w:hAnsi="Verdana"/>
          <w:color w:val="000000"/>
          <w:lang w:val="en"/>
        </w:rPr>
        <w:t xml:space="preserve"> [OAuth.JWT] and </w:t>
      </w:r>
      <w:hyperlink w:anchor="OAuth.Assertions" w:history="1">
        <w:r>
          <w:rPr>
            <w:rStyle w:val="Hyperlink"/>
            <w:rFonts w:ascii="Verdana" w:eastAsia="Times New Roman" w:hAnsi="Verdana"/>
            <w:u w:val="none"/>
            <w:lang w:val="en"/>
          </w:rPr>
          <w:t>OAuth 2.0 Assertion Profile</w:t>
        </w:r>
        <w:r>
          <w:rPr>
            <w:rStyle w:val="Hyperlink"/>
            <w:rFonts w:ascii="Verdana" w:eastAsia="Times New Roman" w:hAnsi="Verdana"/>
            <w:vanish/>
            <w:u w:val="none"/>
            <w:lang w:val="en"/>
          </w:rPr>
          <w:t xml:space="preserve"> (Campbell, B., Mortimore, C., Jones, M., and Y. Goland, “Assertion Framework for OAuth 2.0,” March 2013.)</w:t>
        </w:r>
      </w:hyperlink>
      <w:r>
        <w:rPr>
          <w:rFonts w:ascii="Verdana" w:eastAsia="Times New Roman" w:hAnsi="Verdana"/>
          <w:color w:val="000000"/>
          <w:lang w:val="en"/>
        </w:rPr>
        <w:t xml:space="preserve"> </w:t>
      </w:r>
      <w:r>
        <w:rPr>
          <w:rFonts w:ascii="Verdana" w:eastAsia="Times New Roman" w:hAnsi="Verdana"/>
          <w:color w:val="000000"/>
          <w:lang w:val="en"/>
        </w:rPr>
        <w:t xml:space="preserve">[OAuth.Assertions]. The JWT MUST contain the following REQUIRED Claim Values and MAY contain the following OPTIONAL Claim Values: </w:t>
      </w:r>
    </w:p>
    <w:p w14:paraId="205FD62C" w14:textId="77777777" w:rsidR="00000000" w:rsidRDefault="008E4755" w:rsidP="008E4755">
      <w:pPr>
        <w:spacing w:beforeAutospacing="0" w:after="0" w:afterAutospacing="0"/>
        <w:ind w:left="2640" w:right="1920"/>
        <w:divId w:val="2092464652"/>
        <w:rPr>
          <w:rFonts w:ascii="Verdana" w:eastAsia="Times New Roman" w:hAnsi="Verdana"/>
          <w:color w:val="000000"/>
          <w:lang w:val="en"/>
        </w:rPr>
      </w:pPr>
      <w:r>
        <w:rPr>
          <w:rFonts w:ascii="Verdana" w:eastAsia="Times New Roman" w:hAnsi="Verdana"/>
          <w:color w:val="000000"/>
          <w:lang w:val="en"/>
        </w:rPr>
        <w:t>iss</w:t>
      </w:r>
    </w:p>
    <w:p w14:paraId="17A810E1" w14:textId="77777777" w:rsidR="00000000" w:rsidRDefault="008E4755" w:rsidP="008E4755">
      <w:pPr>
        <w:spacing w:before="0" w:beforeAutospacing="0" w:after="0" w:afterAutospacing="0"/>
        <w:ind w:left="2640" w:right="1920"/>
        <w:divId w:val="2092464652"/>
        <w:rPr>
          <w:rFonts w:ascii="Verdana" w:eastAsia="Times New Roman" w:hAnsi="Verdana"/>
          <w:color w:val="000000"/>
          <w:lang w:val="en"/>
        </w:rPr>
      </w:pPr>
      <w:r>
        <w:rPr>
          <w:rFonts w:ascii="Verdana" w:eastAsia="Times New Roman" w:hAnsi="Verdana"/>
          <w:color w:val="000000"/>
          <w:lang w:val="en"/>
        </w:rPr>
        <w:t xml:space="preserve">REQUIRED. Issuer. This MUST contain the </w:t>
      </w:r>
      <w:r>
        <w:rPr>
          <w:rStyle w:val="HTMLTypewriter"/>
          <w:lang w:val="en"/>
        </w:rPr>
        <w:t>client_id</w:t>
      </w:r>
      <w:r>
        <w:rPr>
          <w:rFonts w:ascii="Verdana" w:eastAsia="Times New Roman" w:hAnsi="Verdana"/>
          <w:color w:val="000000"/>
          <w:lang w:val="en"/>
        </w:rPr>
        <w:t xml:space="preserve"> of the OAuth Client. </w:t>
      </w:r>
    </w:p>
    <w:p w14:paraId="259C58BD" w14:textId="77777777" w:rsidR="00000000" w:rsidRDefault="008E4755" w:rsidP="008E4755">
      <w:pPr>
        <w:spacing w:before="0" w:beforeAutospacing="0" w:after="0" w:afterAutospacing="0"/>
        <w:ind w:left="2640" w:right="1920"/>
        <w:divId w:val="2092464652"/>
        <w:rPr>
          <w:rFonts w:ascii="Verdana" w:eastAsia="Times New Roman" w:hAnsi="Verdana"/>
          <w:color w:val="000000"/>
          <w:lang w:val="en"/>
        </w:rPr>
      </w:pPr>
      <w:r>
        <w:rPr>
          <w:rFonts w:ascii="Verdana" w:eastAsia="Times New Roman" w:hAnsi="Verdana"/>
          <w:color w:val="000000"/>
          <w:lang w:val="en"/>
        </w:rPr>
        <w:t>sub</w:t>
      </w:r>
    </w:p>
    <w:p w14:paraId="7A050BB2" w14:textId="77777777" w:rsidR="00000000" w:rsidRDefault="008E4755" w:rsidP="008E4755">
      <w:pPr>
        <w:spacing w:before="0" w:beforeAutospacing="0" w:after="0" w:afterAutospacing="0"/>
        <w:ind w:left="2640" w:right="1920"/>
        <w:divId w:val="2092464652"/>
        <w:rPr>
          <w:rFonts w:ascii="Verdana" w:eastAsia="Times New Roman" w:hAnsi="Verdana"/>
          <w:color w:val="000000"/>
          <w:lang w:val="en"/>
        </w:rPr>
      </w:pPr>
      <w:r>
        <w:rPr>
          <w:rFonts w:ascii="Verdana" w:eastAsia="Times New Roman" w:hAnsi="Verdana"/>
          <w:color w:val="000000"/>
          <w:lang w:val="en"/>
        </w:rPr>
        <w:t xml:space="preserve">REQUIRED. Subject. This MUST contain the </w:t>
      </w:r>
      <w:r>
        <w:rPr>
          <w:rStyle w:val="HTMLTypewriter"/>
          <w:lang w:val="en"/>
        </w:rPr>
        <w:t>clie</w:t>
      </w:r>
      <w:r>
        <w:rPr>
          <w:rStyle w:val="HTMLTypewriter"/>
          <w:lang w:val="en"/>
        </w:rPr>
        <w:t>nt_id</w:t>
      </w:r>
      <w:r>
        <w:rPr>
          <w:rFonts w:ascii="Verdana" w:eastAsia="Times New Roman" w:hAnsi="Verdana"/>
          <w:color w:val="000000"/>
          <w:lang w:val="en"/>
        </w:rPr>
        <w:t xml:space="preserve"> of the OAuth Client. </w:t>
      </w:r>
    </w:p>
    <w:p w14:paraId="2E9E9EFB" w14:textId="77777777" w:rsidR="00000000" w:rsidRDefault="008E4755" w:rsidP="008E4755">
      <w:pPr>
        <w:spacing w:before="0" w:beforeAutospacing="0" w:after="0" w:afterAutospacing="0"/>
        <w:ind w:left="2640" w:right="1920"/>
        <w:divId w:val="2092464652"/>
        <w:rPr>
          <w:rFonts w:ascii="Verdana" w:eastAsia="Times New Roman" w:hAnsi="Verdana"/>
          <w:color w:val="000000"/>
          <w:lang w:val="en"/>
        </w:rPr>
      </w:pPr>
      <w:r>
        <w:rPr>
          <w:rFonts w:ascii="Verdana" w:eastAsia="Times New Roman" w:hAnsi="Verdana"/>
          <w:color w:val="000000"/>
          <w:lang w:val="en"/>
        </w:rPr>
        <w:t>aud</w:t>
      </w:r>
    </w:p>
    <w:p w14:paraId="1645CBA4" w14:textId="77777777" w:rsidR="00000000" w:rsidRDefault="008E4755" w:rsidP="008E4755">
      <w:pPr>
        <w:spacing w:before="0" w:beforeAutospacing="0" w:after="0" w:afterAutospacing="0"/>
        <w:ind w:left="2640" w:right="1920"/>
        <w:divId w:val="2092464652"/>
        <w:rPr>
          <w:rFonts w:ascii="Verdana" w:eastAsia="Times New Roman" w:hAnsi="Verdana"/>
          <w:color w:val="000000"/>
          <w:lang w:val="en"/>
        </w:rPr>
      </w:pPr>
      <w:r>
        <w:rPr>
          <w:rFonts w:ascii="Verdana" w:eastAsia="Times New Roman" w:hAnsi="Verdana"/>
          <w:color w:val="000000"/>
          <w:lang w:val="en"/>
        </w:rPr>
        <w:t xml:space="preserve">REQUIRED. Audience. The </w:t>
      </w:r>
      <w:r>
        <w:rPr>
          <w:rStyle w:val="HTMLTypewriter"/>
          <w:lang w:val="en"/>
        </w:rPr>
        <w:t>aud</w:t>
      </w:r>
      <w:r>
        <w:rPr>
          <w:rFonts w:ascii="Verdana" w:eastAsia="Times New Roman" w:hAnsi="Verdana"/>
          <w:color w:val="000000"/>
          <w:lang w:val="en"/>
        </w:rPr>
        <w:t xml:space="preserve"> (audience) Claim. Value that identifies the Authorization Server as an intended audience. The Authorization Server MUST verify that it is an intended audience for the token. The Audience SHOULD be</w:t>
      </w:r>
      <w:r>
        <w:rPr>
          <w:rFonts w:ascii="Verdana" w:eastAsia="Times New Roman" w:hAnsi="Verdana"/>
          <w:color w:val="000000"/>
          <w:lang w:val="en"/>
        </w:rPr>
        <w:t xml:space="preserve"> the URL of the Authorization Server's Token Endpoint. </w:t>
      </w:r>
    </w:p>
    <w:p w14:paraId="0EA21EDC" w14:textId="77777777" w:rsidR="00000000" w:rsidRDefault="008E4755" w:rsidP="008E4755">
      <w:pPr>
        <w:spacing w:before="0" w:beforeAutospacing="0" w:after="0" w:afterAutospacing="0"/>
        <w:ind w:left="2640" w:right="1920"/>
        <w:divId w:val="2092464652"/>
        <w:rPr>
          <w:rFonts w:ascii="Verdana" w:eastAsia="Times New Roman" w:hAnsi="Verdana"/>
          <w:color w:val="000000"/>
          <w:lang w:val="en"/>
        </w:rPr>
      </w:pPr>
      <w:r>
        <w:rPr>
          <w:rFonts w:ascii="Verdana" w:eastAsia="Times New Roman" w:hAnsi="Verdana"/>
          <w:color w:val="000000"/>
          <w:lang w:val="en"/>
        </w:rPr>
        <w:t>jti</w:t>
      </w:r>
    </w:p>
    <w:p w14:paraId="7C868DF3" w14:textId="77777777" w:rsidR="00000000" w:rsidRDefault="008E4755" w:rsidP="008E4755">
      <w:pPr>
        <w:spacing w:before="0" w:beforeAutospacing="0" w:after="0" w:afterAutospacing="0"/>
        <w:ind w:left="2640" w:right="1920"/>
        <w:divId w:val="2092464652"/>
        <w:rPr>
          <w:rFonts w:ascii="Verdana" w:eastAsia="Times New Roman" w:hAnsi="Verdana"/>
          <w:color w:val="000000"/>
          <w:lang w:val="en"/>
        </w:rPr>
      </w:pPr>
      <w:r>
        <w:rPr>
          <w:rFonts w:ascii="Verdana" w:eastAsia="Times New Roman" w:hAnsi="Verdana"/>
          <w:color w:val="000000"/>
          <w:lang w:val="en"/>
        </w:rPr>
        <w:t xml:space="preserve">REQUIRED. JWT ID. A unique identifier for the token. The JWT ID MAY be used by implementations requiring message de-duplication for one-time use assertions. </w:t>
      </w:r>
    </w:p>
    <w:p w14:paraId="51008DAD" w14:textId="77777777" w:rsidR="00000000" w:rsidRDefault="008E4755" w:rsidP="008E4755">
      <w:pPr>
        <w:spacing w:before="0" w:beforeAutospacing="0" w:after="0" w:afterAutospacing="0"/>
        <w:ind w:left="2640" w:right="1920"/>
        <w:divId w:val="2092464652"/>
        <w:rPr>
          <w:rFonts w:ascii="Verdana" w:eastAsia="Times New Roman" w:hAnsi="Verdana"/>
          <w:color w:val="000000"/>
          <w:lang w:val="en"/>
        </w:rPr>
      </w:pPr>
      <w:r>
        <w:rPr>
          <w:rFonts w:ascii="Verdana" w:eastAsia="Times New Roman" w:hAnsi="Verdana"/>
          <w:color w:val="000000"/>
          <w:lang w:val="en"/>
        </w:rPr>
        <w:t>exp</w:t>
      </w:r>
    </w:p>
    <w:p w14:paraId="1D47FCFE" w14:textId="77777777" w:rsidR="00000000" w:rsidRDefault="008E4755" w:rsidP="008E4755">
      <w:pPr>
        <w:spacing w:before="0" w:beforeAutospacing="0" w:after="0" w:afterAutospacing="0"/>
        <w:ind w:left="2640" w:right="1920"/>
        <w:divId w:val="2092464652"/>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Expiration time on or after which the ID Token MUST NOT be accepted for processing. </w:t>
      </w:r>
    </w:p>
    <w:p w14:paraId="6DC15943" w14:textId="77777777" w:rsidR="00000000" w:rsidRDefault="008E4755" w:rsidP="008E4755">
      <w:pPr>
        <w:spacing w:before="0" w:beforeAutospacing="0" w:after="0" w:afterAutospacing="0"/>
        <w:ind w:left="2640" w:right="1920"/>
        <w:divId w:val="2092464652"/>
        <w:rPr>
          <w:rFonts w:ascii="Verdana" w:eastAsia="Times New Roman" w:hAnsi="Verdana"/>
          <w:color w:val="000000"/>
          <w:lang w:val="en"/>
        </w:rPr>
      </w:pPr>
      <w:r>
        <w:rPr>
          <w:rFonts w:ascii="Verdana" w:eastAsia="Times New Roman" w:hAnsi="Verdana"/>
          <w:color w:val="000000"/>
          <w:lang w:val="en"/>
        </w:rPr>
        <w:t>iat</w:t>
      </w:r>
    </w:p>
    <w:p w14:paraId="2D8A5A00" w14:textId="77777777" w:rsidR="00000000" w:rsidRDefault="008E4755" w:rsidP="008E4755">
      <w:pPr>
        <w:spacing w:before="0" w:beforeAutospacing="0" w:afterAutospacing="0"/>
        <w:ind w:left="2640" w:right="1920"/>
        <w:divId w:val="2092464652"/>
        <w:rPr>
          <w:rFonts w:ascii="Verdana" w:eastAsia="Times New Roman" w:hAnsi="Verdana"/>
          <w:color w:val="000000"/>
          <w:lang w:val="en"/>
        </w:rPr>
      </w:pPr>
      <w:r>
        <w:rPr>
          <w:rFonts w:ascii="Verdana" w:eastAsia="Times New Roman" w:hAnsi="Verdana"/>
          <w:color w:val="000000"/>
          <w:lang w:val="en"/>
        </w:rPr>
        <w:t xml:space="preserve">OPTIONAL. Time at which the JWT was issued. </w:t>
      </w:r>
    </w:p>
    <w:p w14:paraId="2FAB72D0" w14:textId="77777777" w:rsidR="00000000" w:rsidRDefault="008E4755" w:rsidP="008E4755">
      <w:pPr>
        <w:spacing w:before="0" w:beforeAutospacing="0" w:after="0" w:afterAutospacing="0"/>
        <w:ind w:left="1920" w:right="1200"/>
        <w:divId w:val="1821341026"/>
        <w:rPr>
          <w:rFonts w:ascii="Verdana" w:eastAsia="Times New Roman" w:hAnsi="Verdana"/>
          <w:color w:val="000000"/>
          <w:lang w:val="en"/>
        </w:rPr>
      </w:pPr>
      <w:r>
        <w:rPr>
          <w:rFonts w:ascii="Verdana" w:eastAsia="Times New Roman" w:hAnsi="Verdana"/>
          <w:color w:val="000000"/>
          <w:lang w:val="en"/>
        </w:rPr>
        <w:t xml:space="preserve">The JWT MAY contain other Claims. Any Claims used that are not understood MUST be ignored. </w:t>
      </w:r>
    </w:p>
    <w:p w14:paraId="5F6073F8" w14:textId="77777777" w:rsidR="00000000" w:rsidRDefault="008E4755" w:rsidP="008E4755">
      <w:pPr>
        <w:spacing w:before="0" w:beforeAutospacing="0" w:after="0" w:afterAutospacing="0"/>
        <w:ind w:left="1920" w:right="1200"/>
        <w:divId w:val="1821341026"/>
        <w:rPr>
          <w:rFonts w:ascii="Verdana" w:eastAsia="Times New Roman" w:hAnsi="Verdana"/>
          <w:color w:val="000000"/>
          <w:lang w:val="en"/>
        </w:rPr>
      </w:pPr>
      <w:r>
        <w:rPr>
          <w:rFonts w:ascii="Verdana" w:eastAsia="Times New Roman" w:hAnsi="Verdana"/>
          <w:color w:val="000000"/>
          <w:lang w:val="en"/>
        </w:rPr>
        <w:t xml:space="preserve">The authentication token MUST </w:t>
      </w:r>
      <w:r>
        <w:rPr>
          <w:rFonts w:ascii="Verdana" w:eastAsia="Times New Roman" w:hAnsi="Verdana"/>
          <w:color w:val="000000"/>
          <w:lang w:val="en"/>
        </w:rPr>
        <w:t xml:space="preserve">be sent as 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March 2013.)</w:t>
        </w:r>
      </w:hyperlink>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p>
    <w:p w14:paraId="124DEC34" w14:textId="77777777" w:rsidR="00000000" w:rsidRDefault="008E4755" w:rsidP="008E4755">
      <w:pPr>
        <w:spacing w:before="0" w:beforeAutospacing="0" w:after="0" w:afterAutospacing="0"/>
        <w:ind w:left="1920" w:right="1200"/>
        <w:divId w:val="1821341026"/>
        <w:rPr>
          <w:rFonts w:ascii="Verdana" w:eastAsia="Times New Roman" w:hAnsi="Verdana"/>
          <w:color w:val="000000"/>
          <w:lang w:val="en"/>
        </w:rPr>
      </w:pPr>
      <w:r>
        <w:rPr>
          <w:rFonts w:ascii="Verdana" w:eastAsia="Times New Roman" w:hAnsi="Verdana"/>
          <w:color w:val="000000"/>
          <w:lang w:val="en"/>
        </w:rPr>
        <w:t xml:space="preserve">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March 2013.)</w:t>
        </w:r>
      </w:hyperlink>
      <w:r>
        <w:rPr>
          <w:rFonts w:ascii="Verdana" w:eastAsia="Times New Roman" w:hAnsi="Verdana"/>
          <w:color w:val="000000"/>
          <w:lang w:val="en"/>
        </w:rPr>
        <w:t xml:space="preserve"> </w:t>
      </w:r>
      <w:r>
        <w:rPr>
          <w:rStyle w:val="HTMLTypewriter"/>
          <w:lang w:val="en"/>
        </w:rPr>
        <w:t>client_assertion_type</w:t>
      </w:r>
      <w:r>
        <w:rPr>
          <w:rFonts w:ascii="Verdana" w:eastAsia="Times New Roman" w:hAnsi="Verdana"/>
          <w:color w:val="000000"/>
          <w:lang w:val="en"/>
        </w:rPr>
        <w:t xml:space="preserve"> parameter MUST be "urn:ietf:params:oauth:client-assertion-type:jwt-bearer", per </w:t>
      </w:r>
      <w:hyperlink w:anchor="OAuth.JWT" w:history="1">
        <w:r>
          <w:rPr>
            <w:rStyle w:val="Hyperlink"/>
            <w:rFonts w:ascii="Verdana" w:eastAsia="Times New Roman" w:hAnsi="Verdana"/>
            <w:u w:val="none"/>
            <w:lang w:val="en"/>
          </w:rPr>
          <w:t>[OAuth.JWT]</w:t>
        </w:r>
        <w:r>
          <w:rPr>
            <w:rStyle w:val="Hyperlink"/>
            <w:rFonts w:ascii="Verdana" w:eastAsia="Times New Roman" w:hAnsi="Verdana"/>
            <w:vanish/>
            <w:u w:val="none"/>
            <w:lang w:val="en"/>
          </w:rPr>
          <w:t xml:space="preserve"> (Jones, M., Campbell, B., and C. Mortimore, “JSON Web Token (JWT) Bearer Token Profiles for OAuth 2.0,” March 2013.)</w:t>
        </w:r>
      </w:hyperlink>
      <w:r>
        <w:rPr>
          <w:rFonts w:ascii="Verdana" w:eastAsia="Times New Roman" w:hAnsi="Verdana"/>
          <w:color w:val="000000"/>
          <w:lang w:val="en"/>
        </w:rPr>
        <w:t xml:space="preserve">. </w:t>
      </w:r>
    </w:p>
    <w:p w14:paraId="526B4B13" w14:textId="77777777" w:rsidR="00000000" w:rsidRDefault="008E4755" w:rsidP="008E4755">
      <w:pPr>
        <w:pStyle w:val="NormalWeb"/>
        <w:ind w:left="2400" w:right="1680"/>
        <w:divId w:val="1821341026"/>
        <w:rPr>
          <w:rFonts w:ascii="Verdana" w:hAnsi="Verdana"/>
          <w:color w:val="000000"/>
          <w:lang w:val="en"/>
        </w:rPr>
      </w:pPr>
      <w:r>
        <w:rPr>
          <w:rFonts w:ascii="Verdana" w:hAnsi="Verdana"/>
          <w:color w:val="000000"/>
          <w:lang w:val="en"/>
        </w:rPr>
        <w:t xml:space="preserve">For example (with line wraps within values for display purposes only): </w:t>
      </w:r>
    </w:p>
    <w:p w14:paraId="792BFCFA" w14:textId="77777777" w:rsidR="00000000" w:rsidRDefault="008E4755" w:rsidP="008E4755">
      <w:pPr>
        <w:pStyle w:val="HTMLPreformatted"/>
        <w:ind w:left="2640" w:right="1200"/>
        <w:divId w:val="1213536681"/>
        <w:rPr>
          <w:lang w:val="en"/>
        </w:rPr>
      </w:pPr>
    </w:p>
    <w:p w14:paraId="2795044C" w14:textId="77777777" w:rsidR="00000000" w:rsidRDefault="008E4755" w:rsidP="008E4755">
      <w:pPr>
        <w:pStyle w:val="HTMLPreformatted"/>
        <w:ind w:left="2640" w:right="1200"/>
        <w:divId w:val="1213536681"/>
        <w:rPr>
          <w:lang w:val="en"/>
        </w:rPr>
      </w:pPr>
      <w:r>
        <w:rPr>
          <w:lang w:val="en"/>
        </w:rPr>
        <w:t xml:space="preserve">  POST /token HTTP/1.1</w:t>
      </w:r>
    </w:p>
    <w:p w14:paraId="1AD2ACA8" w14:textId="77777777" w:rsidR="00000000" w:rsidRDefault="008E4755" w:rsidP="008E4755">
      <w:pPr>
        <w:pStyle w:val="HTMLPreformatted"/>
        <w:ind w:left="2640" w:right="1200"/>
        <w:divId w:val="1213536681"/>
        <w:rPr>
          <w:lang w:val="en"/>
        </w:rPr>
      </w:pPr>
      <w:r>
        <w:rPr>
          <w:lang w:val="en"/>
        </w:rPr>
        <w:t xml:space="preserve">  Hos</w:t>
      </w:r>
      <w:r>
        <w:rPr>
          <w:lang w:val="en"/>
        </w:rPr>
        <w:t>t: server.example.com</w:t>
      </w:r>
    </w:p>
    <w:p w14:paraId="1F3662BA" w14:textId="77777777" w:rsidR="00000000" w:rsidRDefault="008E4755" w:rsidP="008E4755">
      <w:pPr>
        <w:pStyle w:val="HTMLPreformatted"/>
        <w:ind w:left="2640" w:right="1200"/>
        <w:divId w:val="1213536681"/>
        <w:rPr>
          <w:lang w:val="en"/>
        </w:rPr>
      </w:pPr>
      <w:r>
        <w:rPr>
          <w:lang w:val="en"/>
        </w:rPr>
        <w:t xml:space="preserve">  Content-Type: application/x-www-form-urlencoded</w:t>
      </w:r>
    </w:p>
    <w:p w14:paraId="04764E2B" w14:textId="77777777" w:rsidR="00000000" w:rsidRDefault="008E4755" w:rsidP="008E4755">
      <w:pPr>
        <w:pStyle w:val="HTMLPreformatted"/>
        <w:ind w:left="2640" w:right="1200"/>
        <w:divId w:val="1213536681"/>
        <w:rPr>
          <w:lang w:val="en"/>
        </w:rPr>
      </w:pPr>
    </w:p>
    <w:p w14:paraId="49A17DDE" w14:textId="77777777" w:rsidR="00000000" w:rsidRDefault="008E4755" w:rsidP="008E4755">
      <w:pPr>
        <w:pStyle w:val="HTMLPreformatted"/>
        <w:ind w:left="2640" w:right="1200"/>
        <w:divId w:val="1213536681"/>
        <w:rPr>
          <w:lang w:val="en"/>
        </w:rPr>
      </w:pPr>
      <w:r>
        <w:rPr>
          <w:lang w:val="en"/>
        </w:rPr>
        <w:t xml:space="preserve">  grant_type=authorization_code&amp;</w:t>
      </w:r>
    </w:p>
    <w:p w14:paraId="53669AF8" w14:textId="77777777" w:rsidR="00000000" w:rsidRDefault="008E4755" w:rsidP="008E4755">
      <w:pPr>
        <w:pStyle w:val="HTMLPreformatted"/>
        <w:ind w:left="2640" w:right="1200"/>
        <w:divId w:val="1213536681"/>
        <w:rPr>
          <w:lang w:val="en"/>
        </w:rPr>
      </w:pPr>
      <w:r>
        <w:rPr>
          <w:lang w:val="en"/>
        </w:rPr>
        <w:t xml:space="preserve">    code=i1WsRn1uB1&amp;</w:t>
      </w:r>
    </w:p>
    <w:p w14:paraId="2253F676" w14:textId="77777777" w:rsidR="00000000" w:rsidRDefault="008E4755" w:rsidP="008E4755">
      <w:pPr>
        <w:pStyle w:val="HTMLPreformatted"/>
        <w:ind w:left="2640" w:right="1200"/>
        <w:divId w:val="1213536681"/>
        <w:rPr>
          <w:lang w:val="en"/>
        </w:rPr>
      </w:pPr>
      <w:r>
        <w:rPr>
          <w:lang w:val="en"/>
        </w:rPr>
        <w:t xml:space="preserve">    client_id=s6BhdRkqt3&amp;</w:t>
      </w:r>
    </w:p>
    <w:p w14:paraId="0A22C298" w14:textId="77777777" w:rsidR="00000000" w:rsidRDefault="008E4755" w:rsidP="008E4755">
      <w:pPr>
        <w:pStyle w:val="HTMLPreformatted"/>
        <w:ind w:left="2640" w:right="1200"/>
        <w:divId w:val="1213536681"/>
        <w:rPr>
          <w:lang w:val="en"/>
        </w:rPr>
      </w:pPr>
      <w:r>
        <w:rPr>
          <w:lang w:val="en"/>
        </w:rPr>
        <w:t xml:space="preserve">    client_assertion_type=</w:t>
      </w:r>
    </w:p>
    <w:p w14:paraId="728FFDC2" w14:textId="77777777" w:rsidR="00000000" w:rsidRDefault="008E4755" w:rsidP="008E4755">
      <w:pPr>
        <w:pStyle w:val="HTMLPreformatted"/>
        <w:ind w:left="2640" w:right="1200"/>
        <w:divId w:val="1213536681"/>
        <w:rPr>
          <w:lang w:val="en"/>
        </w:rPr>
      </w:pPr>
      <w:r>
        <w:rPr>
          <w:lang w:val="en"/>
        </w:rPr>
        <w:t xml:space="preserve">    urn%3Aietf%3Aparams%3Aoauth%3Aclient-assertion-type%3Ajwt-bearer&amp;</w:t>
      </w:r>
    </w:p>
    <w:p w14:paraId="1906F2B1" w14:textId="77777777" w:rsidR="00000000" w:rsidRDefault="008E4755" w:rsidP="008E4755">
      <w:pPr>
        <w:pStyle w:val="HTMLPreformatted"/>
        <w:spacing w:after="100"/>
        <w:ind w:left="2640" w:right="1200"/>
        <w:divId w:val="1213536681"/>
        <w:rPr>
          <w:lang w:val="en"/>
        </w:rPr>
      </w:pPr>
      <w:r>
        <w:rPr>
          <w:lang w:val="en"/>
        </w:rPr>
        <w:t xml:space="preserve">    cl</w:t>
      </w:r>
      <w:r>
        <w:rPr>
          <w:lang w:val="en"/>
        </w:rPr>
        <w:t>ient_assertion=PHNhbWxwOl ... ZT</w:t>
      </w:r>
    </w:p>
    <w:p w14:paraId="3A99237A" w14:textId="77777777" w:rsidR="00000000" w:rsidRDefault="008E4755">
      <w:pPr>
        <w:spacing w:before="0" w:beforeAutospacing="0" w:after="0" w:afterAutospacing="0"/>
        <w:divId w:val="745765489"/>
        <w:rPr>
          <w:rFonts w:ascii="Verdana" w:eastAsia="Times New Roman" w:hAnsi="Verdana"/>
          <w:color w:val="000000"/>
          <w:lang w:val="en"/>
        </w:rPr>
      </w:pPr>
      <w:bookmarkStart w:id="45" w:name="access_token_request"/>
      <w:bookmarkEnd w:id="45"/>
    </w:p>
    <w:p w14:paraId="1FF2DB7C"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2F225AD" w14:textId="77777777">
        <w:trPr>
          <w:divId w:val="745765489"/>
          <w:trHeight w:val="225"/>
          <w:tblCellSpacing w:w="15" w:type="dxa"/>
        </w:trPr>
        <w:tc>
          <w:tcPr>
            <w:tcW w:w="450" w:type="dxa"/>
            <w:shd w:val="clear" w:color="auto" w:fill="990000"/>
            <w:vAlign w:val="center"/>
            <w:hideMark/>
          </w:tcPr>
          <w:p w14:paraId="42DAE78F"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E9C37AF" w14:textId="77777777" w:rsidR="00000000" w:rsidRDefault="008E4755">
      <w:pPr>
        <w:pStyle w:val="Heading3"/>
        <w:divId w:val="745765489"/>
        <w:rPr>
          <w:rFonts w:eastAsia="Times New Roman"/>
          <w:lang w:val="en"/>
        </w:rPr>
      </w:pPr>
      <w:bookmarkStart w:id="46" w:name="rfc.section.2.2.2"/>
      <w:bookmarkEnd w:id="46"/>
      <w:r>
        <w:rPr>
          <w:rFonts w:eastAsia="Times New Roman"/>
          <w:lang w:val="en"/>
        </w:rPr>
        <w:t>2.2.2.  Access Token Request</w:t>
      </w:r>
    </w:p>
    <w:p w14:paraId="4A112C9C"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Client obtains an Access Token by authenticating with the Authorization Server and presenting its Authorization Grant (in the form of </w:t>
      </w:r>
      <w:r>
        <w:rPr>
          <w:rFonts w:ascii="Verdana" w:hAnsi="Verdana"/>
          <w:color w:val="000000"/>
          <w:lang w:val="en"/>
        </w:rPr>
        <w:t xml:space="preserve">an Authorization Code or Refresh Token). </w:t>
      </w:r>
    </w:p>
    <w:p w14:paraId="0FE93637"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In addition to the Client authentication parameters, if this is a Refresh Token Request, the Client MUST send the additional parameters specified in Section 6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[RFC6749]. Otherwise, the Client MUST send the request parameters as specified in Section 4.1.3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w:t>
        </w:r>
        <w:r>
          <w:rPr>
            <w:rStyle w:val="Hyperlink"/>
            <w:rFonts w:ascii="Verdana" w:hAnsi="Verdana"/>
            <w:vanish/>
            <w:u w:val="none"/>
            <w:lang w:val="en"/>
          </w:rPr>
          <w:t>2012.)</w:t>
        </w:r>
      </w:hyperlink>
      <w:r>
        <w:rPr>
          <w:rFonts w:ascii="Verdana" w:hAnsi="Verdana"/>
          <w:color w:val="000000"/>
          <w:lang w:val="en"/>
        </w:rPr>
        <w:t xml:space="preserve"> [RFC6749]. </w:t>
      </w:r>
    </w:p>
    <w:p w14:paraId="00D191C8" w14:textId="77777777" w:rsidR="00000000" w:rsidRDefault="008E4755">
      <w:pPr>
        <w:spacing w:before="0" w:beforeAutospacing="0" w:after="0" w:afterAutospacing="0"/>
        <w:divId w:val="745765489"/>
        <w:rPr>
          <w:rFonts w:ascii="Verdana" w:eastAsia="Times New Roman" w:hAnsi="Verdana"/>
          <w:color w:val="000000"/>
          <w:lang w:val="en"/>
        </w:rPr>
      </w:pPr>
      <w:bookmarkStart w:id="47" w:name="access_token_response"/>
      <w:bookmarkEnd w:id="47"/>
    </w:p>
    <w:p w14:paraId="02D2692C"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20532AC" w14:textId="77777777">
        <w:trPr>
          <w:divId w:val="745765489"/>
          <w:trHeight w:val="225"/>
          <w:tblCellSpacing w:w="15" w:type="dxa"/>
        </w:trPr>
        <w:tc>
          <w:tcPr>
            <w:tcW w:w="450" w:type="dxa"/>
            <w:shd w:val="clear" w:color="auto" w:fill="990000"/>
            <w:vAlign w:val="center"/>
            <w:hideMark/>
          </w:tcPr>
          <w:p w14:paraId="5D196359"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C75B9D8" w14:textId="77777777" w:rsidR="00000000" w:rsidRDefault="008E4755">
      <w:pPr>
        <w:pStyle w:val="Heading3"/>
        <w:divId w:val="745765489"/>
        <w:rPr>
          <w:rFonts w:eastAsia="Times New Roman"/>
          <w:lang w:val="en"/>
        </w:rPr>
      </w:pPr>
      <w:bookmarkStart w:id="48" w:name="rfc.section.2.2.3"/>
      <w:bookmarkEnd w:id="48"/>
      <w:r>
        <w:rPr>
          <w:rFonts w:eastAsia="Times New Roman"/>
          <w:lang w:val="en"/>
        </w:rPr>
        <w:t xml:space="preserve">2.2.3.  </w:t>
      </w:r>
      <w:r>
        <w:rPr>
          <w:rFonts w:eastAsia="Times New Roman"/>
          <w:lang w:val="en"/>
        </w:rPr>
        <w:t>Access Token Response</w:t>
      </w:r>
    </w:p>
    <w:p w14:paraId="1B674047" w14:textId="77777777" w:rsidR="00000000" w:rsidRDefault="008E4755">
      <w:pPr>
        <w:pStyle w:val="NormalWeb"/>
        <w:divId w:val="745765489"/>
        <w:rPr>
          <w:rFonts w:ascii="Verdana" w:hAnsi="Verdana"/>
          <w:color w:val="000000"/>
          <w:lang w:val="en"/>
        </w:rPr>
      </w:pPr>
      <w:r>
        <w:rPr>
          <w:rFonts w:ascii="Verdana" w:hAnsi="Verdana"/>
          <w:color w:val="000000"/>
          <w:lang w:val="en"/>
        </w:rPr>
        <w:t>After receiving and validating a valid and authorized Access Token Request from the Client, the Authorization Server returns a successful response that includes an Access Token and an ID Token. The parameters in the successful respons</w:t>
      </w:r>
      <w:r>
        <w:rPr>
          <w:rFonts w:ascii="Verdana" w:hAnsi="Verdana"/>
          <w:color w:val="000000"/>
          <w:lang w:val="en"/>
        </w:rPr>
        <w:t xml:space="preserve">e are defined in Section 4.1.4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6319AF18"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This specification only describes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w:t>
        </w:r>
        <w:r>
          <w:rPr>
            <w:rStyle w:val="Hyperlink"/>
            <w:rFonts w:ascii="Verdana" w:hAnsi="Verdana"/>
            <w:vanish/>
            <w:u w:val="none"/>
            <w:lang w:val="en"/>
          </w:rPr>
          <w:t>. and D. Hardt, “The OAuth 2.0 Authorization Framework: Bearer Token Usage,” October 2012.)</w:t>
        </w:r>
      </w:hyperlink>
      <w:r>
        <w:rPr>
          <w:rFonts w:ascii="Verdana" w:hAnsi="Verdana"/>
          <w:color w:val="000000"/>
          <w:lang w:val="en"/>
        </w:rPr>
        <w:t xml:space="preserve"> [RFC6750]. The OAuth 2.0 response parameter </w:t>
      </w:r>
      <w:r>
        <w:rPr>
          <w:rStyle w:val="HTMLTypewriter"/>
          <w:lang w:val="en"/>
        </w:rPr>
        <w:t>token_type</w:t>
      </w:r>
      <w:r>
        <w:rPr>
          <w:rFonts w:ascii="Verdana" w:hAnsi="Verdana"/>
          <w:color w:val="000000"/>
          <w:lang w:val="en"/>
        </w:rPr>
        <w:t xml:space="preserve"> MUST be set to </w:t>
      </w:r>
      <w:r>
        <w:rPr>
          <w:rStyle w:val="HTMLTypewriter"/>
          <w:lang w:val="en"/>
        </w:rPr>
        <w:t>Bearer</w:t>
      </w:r>
      <w:r>
        <w:rPr>
          <w:rFonts w:ascii="Verdana" w:hAnsi="Verdana"/>
          <w:color w:val="000000"/>
          <w:lang w:val="en"/>
        </w:rPr>
        <w:t xml:space="preserve"> unless another Token Type has been negotiated with the Client. Servers SHOULD support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for interoperability. For security reasons Servers MAY only allow Clients to register s</w:t>
      </w:r>
      <w:r>
        <w:rPr>
          <w:rFonts w:ascii="Verdana" w:hAnsi="Verdana"/>
          <w:color w:val="000000"/>
          <w:lang w:val="en"/>
        </w:rPr>
        <w:t xml:space="preserve">pecific </w:t>
      </w:r>
      <w:r>
        <w:rPr>
          <w:rStyle w:val="HTMLTypewriter"/>
          <w:lang w:val="en"/>
        </w:rPr>
        <w:t>token_type</w:t>
      </w:r>
      <w:r>
        <w:rPr>
          <w:rFonts w:ascii="Verdana" w:hAnsi="Verdana"/>
          <w:color w:val="000000"/>
          <w:lang w:val="en"/>
        </w:rPr>
        <w:t xml:space="preserve">. Clients MUST support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and MAY support other </w:t>
      </w:r>
      <w:r>
        <w:rPr>
          <w:rStyle w:val="HTMLTypewriter"/>
          <w:lang w:val="en"/>
        </w:rPr>
        <w:t>token_type</w:t>
      </w:r>
      <w:r>
        <w:rPr>
          <w:rFonts w:ascii="Verdana" w:hAnsi="Verdana"/>
          <w:color w:val="000000"/>
          <w:lang w:val="en"/>
        </w:rPr>
        <w:t xml:space="preserve">. </w:t>
      </w:r>
    </w:p>
    <w:p w14:paraId="6B5F1A9C" w14:textId="77777777" w:rsidR="00000000" w:rsidRDefault="008E4755">
      <w:pPr>
        <w:pStyle w:val="NormalWeb"/>
        <w:divId w:val="745765489"/>
        <w:rPr>
          <w:rFonts w:ascii="Verdana" w:hAnsi="Verdana"/>
          <w:color w:val="000000"/>
          <w:lang w:val="en"/>
        </w:rPr>
      </w:pPr>
      <w:r>
        <w:rPr>
          <w:rFonts w:ascii="Verdana" w:hAnsi="Verdana"/>
          <w:color w:val="000000"/>
          <w:lang w:val="en"/>
        </w:rPr>
        <w:t>In additio</w:t>
      </w:r>
      <w:r>
        <w:rPr>
          <w:rFonts w:ascii="Verdana" w:hAnsi="Verdana"/>
          <w:color w:val="000000"/>
          <w:lang w:val="en"/>
        </w:rPr>
        <w:t xml:space="preserve">n to the OAuth 2.0 response parameters, the following parameters MUST be included in the response if the </w:t>
      </w:r>
      <w:r>
        <w:rPr>
          <w:rStyle w:val="HTMLTypewriter"/>
          <w:lang w:val="en"/>
        </w:rPr>
        <w:t>grant_type</w:t>
      </w:r>
      <w:r>
        <w:rPr>
          <w:rFonts w:ascii="Verdana" w:hAnsi="Verdana"/>
          <w:color w:val="000000"/>
          <w:lang w:val="en"/>
        </w:rPr>
        <w:t xml:space="preserve"> value is </w:t>
      </w:r>
      <w:r>
        <w:rPr>
          <w:rStyle w:val="HTMLTypewriter"/>
          <w:lang w:val="en"/>
        </w:rPr>
        <w:t>authorization_code</w:t>
      </w:r>
      <w:r>
        <w:rPr>
          <w:rFonts w:ascii="Verdana" w:hAnsi="Verdana"/>
          <w:color w:val="000000"/>
          <w:lang w:val="en"/>
        </w:rPr>
        <w:t xml:space="preserve"> and the Authorization Request </w:t>
      </w:r>
      <w:r>
        <w:rPr>
          <w:rStyle w:val="HTMLTypewriter"/>
          <w:lang w:val="en"/>
        </w:rPr>
        <w:t>scope</w:t>
      </w:r>
      <w:r>
        <w:rPr>
          <w:rFonts w:ascii="Verdana" w:hAnsi="Verdana"/>
          <w:color w:val="000000"/>
          <w:lang w:val="en"/>
        </w:rPr>
        <w:t xml:space="preserve"> parameter contained </w:t>
      </w:r>
      <w:r>
        <w:rPr>
          <w:rStyle w:val="HTMLTypewriter"/>
          <w:lang w:val="en"/>
        </w:rPr>
        <w:t>openid</w:t>
      </w:r>
      <w:r>
        <w:rPr>
          <w:rFonts w:ascii="Verdana" w:hAnsi="Verdana"/>
          <w:color w:val="000000"/>
          <w:lang w:val="en"/>
        </w:rPr>
        <w:t xml:space="preserve">: </w:t>
      </w:r>
    </w:p>
    <w:p w14:paraId="3A8CCC48" w14:textId="77777777" w:rsidR="00000000" w:rsidRDefault="008E4755" w:rsidP="008E4755">
      <w:pPr>
        <w:spacing w:beforeAutospacing="0" w:after="0" w:afterAutospacing="0"/>
        <w:ind w:left="1200" w:right="1200"/>
        <w:divId w:val="1769037844"/>
        <w:rPr>
          <w:rFonts w:ascii="Verdana" w:eastAsia="Times New Roman" w:hAnsi="Verdana"/>
          <w:color w:val="000000"/>
          <w:lang w:val="en"/>
        </w:rPr>
      </w:pPr>
      <w:r>
        <w:rPr>
          <w:rFonts w:ascii="Verdana" w:eastAsia="Times New Roman" w:hAnsi="Verdana"/>
          <w:color w:val="000000"/>
          <w:lang w:val="en"/>
        </w:rPr>
        <w:t>id_token</w:t>
      </w:r>
    </w:p>
    <w:p w14:paraId="4685B881" w14:textId="77777777" w:rsidR="00000000" w:rsidRDefault="008E4755" w:rsidP="008E4755">
      <w:pPr>
        <w:spacing w:before="0" w:beforeAutospacing="0" w:afterAutospacing="0"/>
        <w:ind w:left="1920" w:right="1200"/>
        <w:divId w:val="1769037844"/>
        <w:rPr>
          <w:rFonts w:ascii="Verdana" w:eastAsia="Times New Roman" w:hAnsi="Verdana"/>
          <w:color w:val="000000"/>
          <w:lang w:val="en"/>
        </w:rPr>
      </w:pPr>
      <w:r>
        <w:rPr>
          <w:rFonts w:ascii="Verdana" w:eastAsia="Times New Roman" w:hAnsi="Verdana"/>
          <w:color w:val="000000"/>
          <w:lang w:val="en"/>
        </w:rPr>
        <w:t>ID Token value associated with the aut</w:t>
      </w:r>
      <w:r>
        <w:rPr>
          <w:rFonts w:ascii="Verdana" w:eastAsia="Times New Roman" w:hAnsi="Verdana"/>
          <w:color w:val="000000"/>
          <w:lang w:val="en"/>
        </w:rPr>
        <w:t xml:space="preserve">henticated session. </w:t>
      </w:r>
    </w:p>
    <w:p w14:paraId="1303F83F"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An </w:t>
      </w:r>
      <w:r>
        <w:rPr>
          <w:rStyle w:val="HTMLTypewriter"/>
          <w:lang w:val="en"/>
        </w:rPr>
        <w:t>id_token</w:t>
      </w:r>
      <w:r>
        <w:rPr>
          <w:rFonts w:ascii="Verdana" w:hAnsi="Verdana"/>
          <w:color w:val="000000"/>
          <w:lang w:val="en"/>
        </w:rPr>
        <w:t xml:space="preserve"> MUST be returned when the </w:t>
      </w:r>
      <w:r>
        <w:rPr>
          <w:rStyle w:val="HTMLTypewriter"/>
          <w:lang w:val="en"/>
        </w:rPr>
        <w:t>grant_type</w:t>
      </w:r>
      <w:r>
        <w:rPr>
          <w:rFonts w:ascii="Verdana" w:hAnsi="Verdana"/>
          <w:color w:val="000000"/>
          <w:lang w:val="en"/>
        </w:rPr>
        <w:t xml:space="preserve"> value is </w:t>
      </w:r>
      <w:r>
        <w:rPr>
          <w:rStyle w:val="HTMLTypewriter"/>
          <w:lang w:val="en"/>
        </w:rPr>
        <w:t>authorization_code</w:t>
      </w:r>
      <w:r>
        <w:rPr>
          <w:rFonts w:ascii="Verdana" w:hAnsi="Verdana"/>
          <w:color w:val="000000"/>
          <w:lang w:val="en"/>
        </w:rPr>
        <w:t xml:space="preserve"> and MAY be returned when other grant types are used. </w:t>
      </w:r>
    </w:p>
    <w:p w14:paraId="1A573206"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Following is a non-normative example: </w:t>
      </w:r>
    </w:p>
    <w:p w14:paraId="1E26DF4E" w14:textId="77777777" w:rsidR="00000000" w:rsidRDefault="008E4755" w:rsidP="008E4755">
      <w:pPr>
        <w:pStyle w:val="HTMLPreformatted"/>
        <w:ind w:left="1200" w:right="480"/>
        <w:divId w:val="376976380"/>
        <w:rPr>
          <w:lang w:val="en"/>
        </w:rPr>
      </w:pPr>
    </w:p>
    <w:p w14:paraId="545185FB" w14:textId="77777777" w:rsidR="00000000" w:rsidRDefault="008E4755" w:rsidP="008E4755">
      <w:pPr>
        <w:pStyle w:val="HTMLPreformatted"/>
        <w:ind w:left="1200" w:right="480"/>
        <w:divId w:val="376976380"/>
        <w:rPr>
          <w:lang w:val="en"/>
        </w:rPr>
      </w:pPr>
      <w:r>
        <w:rPr>
          <w:lang w:val="en"/>
        </w:rPr>
        <w:t xml:space="preserve">  {</w:t>
      </w:r>
    </w:p>
    <w:p w14:paraId="568DD56F" w14:textId="77777777" w:rsidR="00000000" w:rsidRDefault="008E4755" w:rsidP="008E4755">
      <w:pPr>
        <w:pStyle w:val="HTMLPreformatted"/>
        <w:ind w:left="1200" w:right="480"/>
        <w:divId w:val="376976380"/>
        <w:rPr>
          <w:lang w:val="en"/>
        </w:rPr>
      </w:pPr>
      <w:r>
        <w:rPr>
          <w:lang w:val="en"/>
        </w:rPr>
        <w:t xml:space="preserve">   "access_token": "SlAV32hkKG",</w:t>
      </w:r>
    </w:p>
    <w:p w14:paraId="1A41E8B4" w14:textId="77777777" w:rsidR="00000000" w:rsidRDefault="008E4755" w:rsidP="008E4755">
      <w:pPr>
        <w:pStyle w:val="HTMLPreformatted"/>
        <w:ind w:left="1200" w:right="480"/>
        <w:divId w:val="376976380"/>
        <w:rPr>
          <w:lang w:val="en"/>
        </w:rPr>
      </w:pPr>
      <w:r>
        <w:rPr>
          <w:lang w:val="en"/>
        </w:rPr>
        <w:t xml:space="preserve">   "token_type": "Bearer",</w:t>
      </w:r>
    </w:p>
    <w:p w14:paraId="6D891203" w14:textId="77777777" w:rsidR="00000000" w:rsidRDefault="008E4755" w:rsidP="008E4755">
      <w:pPr>
        <w:pStyle w:val="HTMLPreformatted"/>
        <w:ind w:left="1200" w:right="480"/>
        <w:divId w:val="376976380"/>
        <w:rPr>
          <w:lang w:val="en"/>
        </w:rPr>
      </w:pPr>
      <w:r>
        <w:rPr>
          <w:lang w:val="en"/>
        </w:rPr>
        <w:t xml:space="preserve">   "refresh_token": "8xLOxBtZp8",</w:t>
      </w:r>
    </w:p>
    <w:p w14:paraId="3E84E803" w14:textId="77777777" w:rsidR="00000000" w:rsidRDefault="008E4755" w:rsidP="008E4755">
      <w:pPr>
        <w:pStyle w:val="HTMLPreformatted"/>
        <w:ind w:left="1200" w:right="480"/>
        <w:divId w:val="376976380"/>
        <w:rPr>
          <w:lang w:val="en"/>
        </w:rPr>
      </w:pPr>
      <w:r>
        <w:rPr>
          <w:lang w:val="en"/>
        </w:rPr>
        <w:t xml:space="preserve">   "expires_in": 3600,</w:t>
      </w:r>
    </w:p>
    <w:p w14:paraId="0BC59CBA" w14:textId="77777777" w:rsidR="00000000" w:rsidRDefault="008E4755" w:rsidP="008E4755">
      <w:pPr>
        <w:pStyle w:val="HTMLPreformatted"/>
        <w:ind w:left="1200" w:right="480"/>
        <w:divId w:val="376976380"/>
        <w:rPr>
          <w:lang w:val="en"/>
        </w:rPr>
      </w:pPr>
      <w:r>
        <w:rPr>
          <w:lang w:val="en"/>
        </w:rPr>
        <w:t xml:space="preserve">   "id_token": "eyJ0 ... NiJ9.eyJ1c ... I6IjIifX0.DeWt4Qu ... ZXso"</w:t>
      </w:r>
    </w:p>
    <w:p w14:paraId="371A32AF" w14:textId="77777777" w:rsidR="00000000" w:rsidRDefault="008E4755" w:rsidP="008E4755">
      <w:pPr>
        <w:pStyle w:val="HTMLPreformatted"/>
        <w:ind w:left="1200" w:right="480"/>
        <w:divId w:val="376976380"/>
        <w:rPr>
          <w:lang w:val="en"/>
        </w:rPr>
      </w:pPr>
      <w:r>
        <w:rPr>
          <w:lang w:val="en"/>
        </w:rPr>
        <w:t xml:space="preserve">  }</w:t>
      </w:r>
    </w:p>
    <w:p w14:paraId="03173660"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As in the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w:t>
      </w:r>
      <w:r>
        <w:rPr>
          <w:rFonts w:ascii="Verdana" w:hAnsi="Verdana"/>
          <w:color w:val="000000"/>
          <w:lang w:val="en"/>
        </w:rPr>
        <w:t xml:space="preserve">, Clients SHOULD ignore unrecognized response parameters. </w:t>
      </w:r>
    </w:p>
    <w:p w14:paraId="2C8DA956"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If an ID Token is returned as a result of a token refresh request, the following requirements apply: </w:t>
      </w:r>
    </w:p>
    <w:p w14:paraId="51A62561" w14:textId="77777777" w:rsidR="00000000" w:rsidRDefault="008E4755">
      <w:pPr>
        <w:numPr>
          <w:ilvl w:val="0"/>
          <w:numId w:val="3"/>
        </w:numPr>
        <w:ind w:left="1680" w:right="960"/>
        <w:divId w:val="745765489"/>
        <w:rPr>
          <w:rFonts w:ascii="Verdana" w:eastAsia="Times New Roman" w:hAnsi="Verdana"/>
          <w:color w:val="000000"/>
          <w:lang w:val="en"/>
        </w:rPr>
        <w:pPrChange w:id="49" w:author="Author" w:date="2013-06-27T18:33:00Z">
          <w:pPr>
            <w:numPr>
              <w:numId w:val="87"/>
            </w:numPr>
            <w:tabs>
              <w:tab w:val="num" w:pos="720"/>
            </w:tabs>
            <w:ind w:left="720" w:right="960" w:hanging="360"/>
            <w:divId w:val="745765489"/>
          </w:pPr>
        </w:pPrChange>
      </w:pPr>
      <w:r>
        <w:rPr>
          <w:rFonts w:ascii="Verdana" w:eastAsia="Times New Roman" w:hAnsi="Verdana"/>
          <w:color w:val="000000"/>
          <w:lang w:val="en"/>
        </w:rPr>
        <w:t xml:space="preserve">its </w:t>
      </w:r>
      <w:r>
        <w:rPr>
          <w:rStyle w:val="HTMLTypewriter"/>
          <w:lang w:val="en"/>
        </w:rPr>
        <w:t>iss</w:t>
      </w:r>
      <w:r>
        <w:rPr>
          <w:rFonts w:ascii="Verdana" w:eastAsia="Times New Roman" w:hAnsi="Verdana"/>
          <w:color w:val="000000"/>
          <w:lang w:val="en"/>
        </w:rPr>
        <w:t xml:space="preserve"> Claim value MUST be the same as in the ID Token issued when the original authentication</w:t>
      </w:r>
      <w:r>
        <w:rPr>
          <w:rFonts w:ascii="Verdana" w:eastAsia="Times New Roman" w:hAnsi="Verdana"/>
          <w:color w:val="000000"/>
          <w:lang w:val="en"/>
        </w:rPr>
        <w:t xml:space="preserve"> occurred, </w:t>
      </w:r>
    </w:p>
    <w:p w14:paraId="6DF4E29C" w14:textId="77777777" w:rsidR="00000000" w:rsidRDefault="008E4755">
      <w:pPr>
        <w:numPr>
          <w:ilvl w:val="0"/>
          <w:numId w:val="3"/>
        </w:numPr>
        <w:ind w:left="1680" w:right="960"/>
        <w:divId w:val="745765489"/>
        <w:rPr>
          <w:rFonts w:ascii="Verdana" w:eastAsia="Times New Roman" w:hAnsi="Verdana"/>
          <w:color w:val="000000"/>
          <w:lang w:val="en"/>
        </w:rPr>
        <w:pPrChange w:id="50" w:author="Author" w:date="2013-06-27T18:33:00Z">
          <w:pPr>
            <w:numPr>
              <w:numId w:val="87"/>
            </w:numPr>
            <w:tabs>
              <w:tab w:val="num" w:pos="720"/>
            </w:tabs>
            <w:ind w:left="720" w:right="960" w:hanging="360"/>
            <w:divId w:val="745765489"/>
          </w:pPr>
        </w:pPrChange>
      </w:pPr>
      <w:r>
        <w:rPr>
          <w:rFonts w:ascii="Verdana" w:eastAsia="Times New Roman" w:hAnsi="Verdana"/>
          <w:color w:val="000000"/>
          <w:lang w:val="en"/>
        </w:rPr>
        <w:t xml:space="preserve">its </w:t>
      </w:r>
      <w:r>
        <w:rPr>
          <w:rStyle w:val="HTMLTypewriter"/>
          <w:lang w:val="en"/>
        </w:rPr>
        <w:t>sub</w:t>
      </w:r>
      <w:r>
        <w:rPr>
          <w:rFonts w:ascii="Verdana" w:eastAsia="Times New Roman" w:hAnsi="Verdana"/>
          <w:color w:val="000000"/>
          <w:lang w:val="en"/>
        </w:rPr>
        <w:t xml:space="preserve"> Claim value MUST be the same as in the ID Token issued when the original authentication occurred, </w:t>
      </w:r>
    </w:p>
    <w:p w14:paraId="66A67BD9" w14:textId="77777777" w:rsidR="00000000" w:rsidRDefault="008E4755">
      <w:pPr>
        <w:numPr>
          <w:ilvl w:val="0"/>
          <w:numId w:val="3"/>
        </w:numPr>
        <w:ind w:left="1680" w:right="960"/>
        <w:divId w:val="745765489"/>
        <w:rPr>
          <w:rFonts w:ascii="Verdana" w:eastAsia="Times New Roman" w:hAnsi="Verdana"/>
          <w:color w:val="000000"/>
          <w:lang w:val="en"/>
        </w:rPr>
        <w:pPrChange w:id="51" w:author="Author" w:date="2013-06-27T18:33:00Z">
          <w:pPr>
            <w:numPr>
              <w:numId w:val="87"/>
            </w:numPr>
            <w:tabs>
              <w:tab w:val="num" w:pos="720"/>
            </w:tabs>
            <w:ind w:left="720" w:right="960" w:hanging="360"/>
            <w:divId w:val="745765489"/>
          </w:pPr>
        </w:pPrChange>
      </w:pPr>
      <w:r>
        <w:rPr>
          <w:rFonts w:ascii="Verdana" w:eastAsia="Times New Roman" w:hAnsi="Verdana"/>
          <w:color w:val="000000"/>
          <w:lang w:val="en"/>
        </w:rPr>
        <w:t xml:space="preserve">its </w:t>
      </w:r>
      <w:r>
        <w:rPr>
          <w:rStyle w:val="HTMLTypewriter"/>
          <w:lang w:val="en"/>
        </w:rPr>
        <w:t>iat</w:t>
      </w:r>
      <w:r>
        <w:rPr>
          <w:rFonts w:ascii="Verdana" w:eastAsia="Times New Roman" w:hAnsi="Verdana"/>
          <w:color w:val="000000"/>
          <w:lang w:val="en"/>
        </w:rPr>
        <w:t xml:space="preserve"> Claim MUST represent the time that the new ID Token is issued, </w:t>
      </w:r>
    </w:p>
    <w:p w14:paraId="1BEA135E" w14:textId="77777777" w:rsidR="00000000" w:rsidRDefault="008E4755">
      <w:pPr>
        <w:numPr>
          <w:ilvl w:val="0"/>
          <w:numId w:val="3"/>
        </w:numPr>
        <w:ind w:left="1680" w:right="960"/>
        <w:divId w:val="745765489"/>
        <w:rPr>
          <w:rFonts w:ascii="Verdana" w:eastAsia="Times New Roman" w:hAnsi="Verdana"/>
          <w:color w:val="000000"/>
          <w:lang w:val="en"/>
        </w:rPr>
        <w:pPrChange w:id="52" w:author="Author" w:date="2013-06-27T18:33:00Z">
          <w:pPr>
            <w:numPr>
              <w:numId w:val="87"/>
            </w:numPr>
            <w:tabs>
              <w:tab w:val="num" w:pos="720"/>
            </w:tabs>
            <w:ind w:left="720" w:right="960" w:hanging="360"/>
            <w:divId w:val="745765489"/>
          </w:pPr>
        </w:pPrChange>
      </w:pPr>
      <w:r>
        <w:rPr>
          <w:rFonts w:ascii="Verdana" w:eastAsia="Times New Roman" w:hAnsi="Verdana"/>
          <w:color w:val="000000"/>
          <w:lang w:val="en"/>
        </w:rPr>
        <w:t xml:space="preserve">its </w:t>
      </w:r>
      <w:r>
        <w:rPr>
          <w:rStyle w:val="HTMLTypewriter"/>
          <w:lang w:val="en"/>
        </w:rPr>
        <w:t>aud</w:t>
      </w:r>
      <w:r>
        <w:rPr>
          <w:rFonts w:ascii="Verdana" w:eastAsia="Times New Roman" w:hAnsi="Verdana"/>
          <w:color w:val="000000"/>
          <w:lang w:val="en"/>
        </w:rPr>
        <w:t xml:space="preserve"> Claim value MUST be the same as in the ID Token issued wh</w:t>
      </w:r>
      <w:r>
        <w:rPr>
          <w:rFonts w:ascii="Verdana" w:eastAsia="Times New Roman" w:hAnsi="Verdana"/>
          <w:color w:val="000000"/>
          <w:lang w:val="en"/>
        </w:rPr>
        <w:t xml:space="preserve">en the original authentication occurred, </w:t>
      </w:r>
    </w:p>
    <w:p w14:paraId="7DF5C753" w14:textId="77777777" w:rsidR="00000000" w:rsidRDefault="008E4755">
      <w:pPr>
        <w:numPr>
          <w:ilvl w:val="0"/>
          <w:numId w:val="3"/>
        </w:numPr>
        <w:ind w:left="1680" w:right="960"/>
        <w:divId w:val="745765489"/>
        <w:rPr>
          <w:rFonts w:ascii="Verdana" w:eastAsia="Times New Roman" w:hAnsi="Verdana"/>
          <w:color w:val="000000"/>
          <w:lang w:val="en"/>
        </w:rPr>
        <w:pPrChange w:id="53" w:author="Author" w:date="2013-06-27T18:33:00Z">
          <w:pPr>
            <w:numPr>
              <w:numId w:val="87"/>
            </w:numPr>
            <w:tabs>
              <w:tab w:val="num" w:pos="720"/>
            </w:tabs>
            <w:ind w:left="720" w:right="960" w:hanging="360"/>
            <w:divId w:val="745765489"/>
          </w:pPr>
        </w:pPrChange>
      </w:pPr>
      <w:r>
        <w:rPr>
          <w:rFonts w:ascii="Verdana" w:eastAsia="Times New Roman" w:hAnsi="Verdana"/>
          <w:color w:val="000000"/>
          <w:lang w:val="en"/>
        </w:rPr>
        <w:t xml:space="preserve">if the ID Token contains an </w:t>
      </w:r>
      <w:r>
        <w:rPr>
          <w:rStyle w:val="HTMLTypewriter"/>
          <w:lang w:val="en"/>
        </w:rPr>
        <w:t>auth_time</w:t>
      </w:r>
      <w:r>
        <w:rPr>
          <w:rFonts w:ascii="Verdana" w:eastAsia="Times New Roman" w:hAnsi="Verdana"/>
          <w:color w:val="000000"/>
          <w:lang w:val="en"/>
        </w:rPr>
        <w:t xml:space="preserve"> Claim, its value MUST represent the time of the original authentication - not the time that the new ID token is issued, </w:t>
      </w:r>
    </w:p>
    <w:p w14:paraId="58ECB49C" w14:textId="77777777" w:rsidR="00000000" w:rsidRDefault="008E4755">
      <w:pPr>
        <w:numPr>
          <w:ilvl w:val="0"/>
          <w:numId w:val="3"/>
        </w:numPr>
        <w:ind w:left="1680" w:right="960"/>
        <w:divId w:val="745765489"/>
        <w:rPr>
          <w:rFonts w:ascii="Verdana" w:eastAsia="Times New Roman" w:hAnsi="Verdana"/>
          <w:color w:val="000000"/>
          <w:lang w:val="en"/>
        </w:rPr>
        <w:pPrChange w:id="54" w:author="Author" w:date="2013-06-27T18:33:00Z">
          <w:pPr>
            <w:numPr>
              <w:numId w:val="87"/>
            </w:numPr>
            <w:tabs>
              <w:tab w:val="num" w:pos="720"/>
            </w:tabs>
            <w:ind w:left="720" w:right="960" w:hanging="360"/>
            <w:divId w:val="745765489"/>
          </w:pPr>
        </w:pPrChange>
      </w:pPr>
      <w:r>
        <w:rPr>
          <w:rFonts w:ascii="Verdana" w:eastAsia="Times New Roman" w:hAnsi="Verdana"/>
          <w:color w:val="000000"/>
          <w:lang w:val="en"/>
        </w:rPr>
        <w:t xml:space="preserve">its </w:t>
      </w:r>
      <w:r>
        <w:rPr>
          <w:rStyle w:val="HTMLTypewriter"/>
          <w:lang w:val="en"/>
        </w:rPr>
        <w:t>azp</w:t>
      </w:r>
      <w:r>
        <w:rPr>
          <w:rFonts w:ascii="Verdana" w:eastAsia="Times New Roman" w:hAnsi="Verdana"/>
          <w:color w:val="000000"/>
          <w:lang w:val="en"/>
        </w:rPr>
        <w:t xml:space="preserve"> Claim value MUST be the same as in the ID Token</w:t>
      </w:r>
      <w:r>
        <w:rPr>
          <w:rFonts w:ascii="Verdana" w:eastAsia="Times New Roman" w:hAnsi="Verdana"/>
          <w:color w:val="000000"/>
          <w:lang w:val="en"/>
        </w:rPr>
        <w:t xml:space="preserve"> issued when the original authentication occurred; if no </w:t>
      </w:r>
      <w:r>
        <w:rPr>
          <w:rStyle w:val="HTMLTypewriter"/>
          <w:lang w:val="en"/>
        </w:rPr>
        <w:t>azp</w:t>
      </w:r>
      <w:r>
        <w:rPr>
          <w:rFonts w:ascii="Verdana" w:eastAsia="Times New Roman" w:hAnsi="Verdana"/>
          <w:color w:val="000000"/>
          <w:lang w:val="en"/>
        </w:rPr>
        <w:t xml:space="preserve"> Claim was present in the original ID Token, one MUST NOT be present in the new ID Token, and </w:t>
      </w:r>
    </w:p>
    <w:p w14:paraId="0BD9AF73" w14:textId="77777777" w:rsidR="00000000" w:rsidRDefault="008E4755">
      <w:pPr>
        <w:numPr>
          <w:ilvl w:val="0"/>
          <w:numId w:val="3"/>
        </w:numPr>
        <w:ind w:left="1680" w:right="960"/>
        <w:divId w:val="745765489"/>
        <w:rPr>
          <w:rFonts w:ascii="Verdana" w:eastAsia="Times New Roman" w:hAnsi="Verdana"/>
          <w:color w:val="000000"/>
          <w:lang w:val="en"/>
        </w:rPr>
        <w:pPrChange w:id="55" w:author="Author" w:date="2013-06-27T18:33:00Z">
          <w:pPr>
            <w:numPr>
              <w:numId w:val="87"/>
            </w:numPr>
            <w:tabs>
              <w:tab w:val="num" w:pos="720"/>
            </w:tabs>
            <w:ind w:left="720" w:right="960" w:hanging="360"/>
            <w:divId w:val="745765489"/>
          </w:pPr>
        </w:pPrChange>
      </w:pPr>
      <w:r>
        <w:rPr>
          <w:rFonts w:ascii="Verdana" w:eastAsia="Times New Roman" w:hAnsi="Verdana"/>
          <w:color w:val="000000"/>
          <w:lang w:val="en"/>
        </w:rPr>
        <w:t>otherwise, the same rules apply as apply when issuing an ID Token at the time of the original authent</w:t>
      </w:r>
      <w:r>
        <w:rPr>
          <w:rFonts w:ascii="Verdana" w:eastAsia="Times New Roman" w:hAnsi="Verdana"/>
          <w:color w:val="000000"/>
          <w:lang w:val="en"/>
        </w:rPr>
        <w:t xml:space="preserve">ication. </w:t>
      </w:r>
    </w:p>
    <w:p w14:paraId="392C7C09" w14:textId="77777777" w:rsidR="00000000" w:rsidRDefault="008E4755">
      <w:pPr>
        <w:spacing w:before="0" w:beforeAutospacing="0" w:after="0" w:afterAutospacing="0"/>
        <w:divId w:val="745765489"/>
        <w:rPr>
          <w:rFonts w:ascii="Verdana" w:eastAsia="Times New Roman" w:hAnsi="Verdana"/>
          <w:color w:val="000000"/>
          <w:lang w:val="en"/>
        </w:rPr>
      </w:pPr>
      <w:bookmarkStart w:id="56" w:name="TokenErrorResponse"/>
      <w:bookmarkEnd w:id="56"/>
    </w:p>
    <w:p w14:paraId="7A9F3404"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FA38E31" w14:textId="77777777">
        <w:trPr>
          <w:divId w:val="745765489"/>
          <w:trHeight w:val="225"/>
          <w:tblCellSpacing w:w="15" w:type="dxa"/>
        </w:trPr>
        <w:tc>
          <w:tcPr>
            <w:tcW w:w="450" w:type="dxa"/>
            <w:shd w:val="clear" w:color="auto" w:fill="990000"/>
            <w:vAlign w:val="center"/>
            <w:hideMark/>
          </w:tcPr>
          <w:p w14:paraId="489B79FC"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092B8E2" w14:textId="77777777" w:rsidR="00000000" w:rsidRDefault="008E4755">
      <w:pPr>
        <w:pStyle w:val="Heading3"/>
        <w:divId w:val="745765489"/>
        <w:rPr>
          <w:rFonts w:eastAsia="Times New Roman"/>
          <w:lang w:val="en"/>
        </w:rPr>
      </w:pPr>
      <w:bookmarkStart w:id="57" w:name="rfc.section.2.2.4"/>
      <w:bookmarkEnd w:id="57"/>
      <w:r>
        <w:rPr>
          <w:rFonts w:eastAsia="Times New Roman"/>
          <w:lang w:val="en"/>
        </w:rPr>
        <w:t xml:space="preserve">2.2.4.  </w:t>
      </w:r>
      <w:r>
        <w:rPr>
          <w:rFonts w:eastAsia="Times New Roman"/>
          <w:lang w:val="en"/>
        </w:rPr>
        <w:t>Access Token Error Response</w:t>
      </w:r>
    </w:p>
    <w:p w14:paraId="67CB69B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If the Token Request is invalid or unauthorized, the Authorization Server constructs the error response. The parameters of the Token Error Response are defined as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w:t>
        </w:r>
        <w:r>
          <w:rPr>
            <w:rStyle w:val="Hyperlink"/>
            <w:rFonts w:ascii="Verdana" w:hAnsi="Verdana"/>
            <w:vanish/>
            <w:u w:val="none"/>
            <w:lang w:val="en"/>
          </w:rPr>
          <w:t xml:space="preserve"> D., “The OAuth 2.0 Authorization Framework,” October 2012.)</w:t>
        </w:r>
      </w:hyperlink>
      <w:r>
        <w:rPr>
          <w:rFonts w:ascii="Verdana" w:hAnsi="Verdana"/>
          <w:color w:val="000000"/>
          <w:lang w:val="en"/>
        </w:rPr>
        <w:t xml:space="preserve"> [RFC6749]. </w:t>
      </w:r>
    </w:p>
    <w:p w14:paraId="01A3E42F" w14:textId="77777777" w:rsidR="00000000" w:rsidRDefault="008E4755">
      <w:pPr>
        <w:spacing w:before="0" w:beforeAutospacing="0" w:after="0" w:afterAutospacing="0"/>
        <w:divId w:val="745765489"/>
        <w:rPr>
          <w:rFonts w:ascii="Verdana" w:eastAsia="Times New Roman" w:hAnsi="Verdana"/>
          <w:color w:val="000000"/>
          <w:lang w:val="en"/>
        </w:rPr>
      </w:pPr>
      <w:bookmarkStart w:id="58" w:name="userinfo"/>
      <w:bookmarkEnd w:id="58"/>
    </w:p>
    <w:p w14:paraId="077589DD"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EA1C6C5" w14:textId="77777777">
        <w:trPr>
          <w:divId w:val="745765489"/>
          <w:trHeight w:val="225"/>
          <w:tblCellSpacing w:w="15" w:type="dxa"/>
        </w:trPr>
        <w:tc>
          <w:tcPr>
            <w:tcW w:w="450" w:type="dxa"/>
            <w:shd w:val="clear" w:color="auto" w:fill="990000"/>
            <w:vAlign w:val="center"/>
            <w:hideMark/>
          </w:tcPr>
          <w:p w14:paraId="43368BE6"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F532505" w14:textId="77777777" w:rsidR="00000000" w:rsidRDefault="008E4755">
      <w:pPr>
        <w:pStyle w:val="Heading3"/>
        <w:divId w:val="745765489"/>
        <w:rPr>
          <w:rFonts w:eastAsia="Times New Roman"/>
          <w:lang w:val="en"/>
        </w:rPr>
      </w:pPr>
      <w:bookmarkStart w:id="59" w:name="rfc.section.2.3"/>
      <w:bookmarkEnd w:id="59"/>
      <w:r>
        <w:rPr>
          <w:rFonts w:eastAsia="Times New Roman"/>
          <w:lang w:val="en"/>
        </w:rPr>
        <w:t>2.3.  UserInfo Endpoint</w:t>
      </w:r>
    </w:p>
    <w:p w14:paraId="73C00628" w14:textId="77777777" w:rsidR="00000000" w:rsidRDefault="008E4755">
      <w:pPr>
        <w:pStyle w:val="NormalWeb"/>
        <w:divId w:val="745765489"/>
        <w:rPr>
          <w:rFonts w:ascii="Verdana" w:hAnsi="Verdana"/>
          <w:color w:val="000000"/>
          <w:lang w:val="en"/>
        </w:rPr>
      </w:pPr>
      <w:r>
        <w:rPr>
          <w:rFonts w:ascii="Verdana" w:hAnsi="Verdana"/>
          <w:color w:val="000000"/>
          <w:lang w:val="en"/>
        </w:rPr>
        <w:t>The UserInfo Endpoint is a Protected Resource that returns Claims about the authenticated End-User. These Claims are represen</w:t>
      </w:r>
      <w:r>
        <w:rPr>
          <w:rFonts w:ascii="Verdana" w:hAnsi="Verdana"/>
          <w:color w:val="000000"/>
          <w:lang w:val="en"/>
        </w:rPr>
        <w:t xml:space="preserve">ted by a JSON object that contains a collection of name and value pairs for the Claims. </w:t>
      </w:r>
    </w:p>
    <w:p w14:paraId="28B92877" w14:textId="77777777" w:rsidR="00000000" w:rsidRDefault="008E4755">
      <w:pPr>
        <w:spacing w:before="0" w:beforeAutospacing="0" w:after="0" w:afterAutospacing="0"/>
        <w:divId w:val="745765489"/>
        <w:rPr>
          <w:rFonts w:ascii="Verdana" w:eastAsia="Times New Roman" w:hAnsi="Verdana"/>
          <w:color w:val="000000"/>
          <w:lang w:val="en"/>
        </w:rPr>
      </w:pPr>
      <w:bookmarkStart w:id="60" w:name="UserInfoRequest"/>
      <w:bookmarkEnd w:id="60"/>
    </w:p>
    <w:p w14:paraId="6252217D"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C40F380" w14:textId="77777777">
        <w:trPr>
          <w:divId w:val="745765489"/>
          <w:trHeight w:val="225"/>
          <w:tblCellSpacing w:w="15" w:type="dxa"/>
        </w:trPr>
        <w:tc>
          <w:tcPr>
            <w:tcW w:w="450" w:type="dxa"/>
            <w:shd w:val="clear" w:color="auto" w:fill="990000"/>
            <w:vAlign w:val="center"/>
            <w:hideMark/>
          </w:tcPr>
          <w:p w14:paraId="03DBA476"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2CA248F" w14:textId="77777777" w:rsidR="00000000" w:rsidRDefault="008E4755">
      <w:pPr>
        <w:pStyle w:val="Heading3"/>
        <w:divId w:val="745765489"/>
        <w:rPr>
          <w:rFonts w:eastAsia="Times New Roman"/>
          <w:lang w:val="en"/>
        </w:rPr>
      </w:pPr>
      <w:bookmarkStart w:id="61" w:name="rfc.section.2.3.1"/>
      <w:bookmarkEnd w:id="61"/>
      <w:r>
        <w:rPr>
          <w:rFonts w:eastAsia="Times New Roman"/>
          <w:lang w:val="en"/>
        </w:rPr>
        <w:t>2.3.1.  UserInfo Request</w:t>
      </w:r>
    </w:p>
    <w:p w14:paraId="1FE93820"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Clients send requests with the following parameters to the UserInfo Endpoint to obtain Claims about the End-User: </w:t>
      </w:r>
    </w:p>
    <w:p w14:paraId="511AE39E" w14:textId="77777777" w:rsidR="00000000" w:rsidRDefault="008E4755" w:rsidP="008E4755">
      <w:pPr>
        <w:spacing w:beforeAutospacing="0" w:after="0" w:afterAutospacing="0"/>
        <w:ind w:left="1200" w:right="1200"/>
        <w:divId w:val="816068251"/>
        <w:rPr>
          <w:rFonts w:ascii="Verdana" w:eastAsia="Times New Roman" w:hAnsi="Verdana"/>
          <w:color w:val="000000"/>
          <w:lang w:val="en"/>
        </w:rPr>
      </w:pPr>
      <w:r>
        <w:rPr>
          <w:rFonts w:ascii="Verdana" w:eastAsia="Times New Roman" w:hAnsi="Verdana"/>
          <w:color w:val="000000"/>
          <w:lang w:val="en"/>
        </w:rPr>
        <w:t>access_token</w:t>
      </w:r>
    </w:p>
    <w:p w14:paraId="0F9AF387" w14:textId="77777777" w:rsidR="00000000" w:rsidRDefault="008E4755" w:rsidP="008E4755">
      <w:pPr>
        <w:spacing w:before="0" w:beforeAutospacing="0" w:afterAutospacing="0"/>
        <w:ind w:left="1920" w:right="1200"/>
        <w:divId w:val="816068251"/>
        <w:rPr>
          <w:rFonts w:ascii="Verdana" w:eastAsia="Times New Roman" w:hAnsi="Verdana"/>
          <w:color w:val="000000"/>
          <w:lang w:val="en"/>
        </w:rPr>
      </w:pPr>
      <w:r>
        <w:rPr>
          <w:rFonts w:ascii="Verdana" w:eastAsia="Times New Roman" w:hAnsi="Verdana"/>
          <w:color w:val="000000"/>
          <w:lang w:val="en"/>
        </w:rPr>
        <w:t xml:space="preserve">REQUIRED. Access Token obtained from an OpenID Connect Authorization Request. </w:t>
      </w:r>
    </w:p>
    <w:p w14:paraId="467D2E53" w14:textId="77777777" w:rsidR="00000000" w:rsidRDefault="008E4755">
      <w:pPr>
        <w:spacing w:before="0" w:beforeAutospacing="0" w:after="0" w:afterAutospacing="0"/>
        <w:divId w:val="745765489"/>
        <w:rPr>
          <w:rFonts w:ascii="Verdana" w:eastAsia="Times New Roman" w:hAnsi="Verdana"/>
          <w:color w:val="000000"/>
          <w:lang w:val="en"/>
        </w:rPr>
      </w:pPr>
      <w:bookmarkStart w:id="62" w:name="UserInfoResponse"/>
      <w:bookmarkEnd w:id="62"/>
    </w:p>
    <w:p w14:paraId="4B670D67"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4701BBC" w14:textId="77777777">
        <w:trPr>
          <w:divId w:val="745765489"/>
          <w:trHeight w:val="225"/>
          <w:tblCellSpacing w:w="15" w:type="dxa"/>
        </w:trPr>
        <w:tc>
          <w:tcPr>
            <w:tcW w:w="450" w:type="dxa"/>
            <w:shd w:val="clear" w:color="auto" w:fill="990000"/>
            <w:vAlign w:val="center"/>
            <w:hideMark/>
          </w:tcPr>
          <w:p w14:paraId="4B7A0DCC"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BE4BFDA" w14:textId="77777777" w:rsidR="00000000" w:rsidRDefault="008E4755">
      <w:pPr>
        <w:pStyle w:val="Heading3"/>
        <w:divId w:val="745765489"/>
        <w:rPr>
          <w:rFonts w:eastAsia="Times New Roman"/>
          <w:lang w:val="en"/>
        </w:rPr>
      </w:pPr>
      <w:bookmarkStart w:id="63" w:name="rfc.section.2.3.2"/>
      <w:bookmarkEnd w:id="63"/>
      <w:r>
        <w:rPr>
          <w:rFonts w:eastAsia="Times New Roman"/>
          <w:lang w:val="en"/>
        </w:rPr>
        <w:t>2.3.2.  UserInfo Response</w:t>
      </w:r>
    </w:p>
    <w:p w14:paraId="11A1161E" w14:textId="77777777" w:rsidR="00000000" w:rsidRDefault="008E4755">
      <w:pPr>
        <w:pStyle w:val="NormalWeb"/>
        <w:divId w:val="745765489"/>
        <w:rPr>
          <w:rFonts w:ascii="Verdana" w:hAnsi="Verdana"/>
          <w:color w:val="000000"/>
          <w:lang w:val="en"/>
        </w:rPr>
      </w:pPr>
      <w:r>
        <w:rPr>
          <w:rFonts w:ascii="Verdana" w:hAnsi="Verdana"/>
          <w:color w:val="000000"/>
          <w:lang w:val="en"/>
        </w:rPr>
        <w:t>The UserInfo Claims MUST be returned as the members of a JSON object unless a signed or encrypted response was requested du</w:t>
      </w:r>
      <w:r>
        <w:rPr>
          <w:rFonts w:ascii="Verdana" w:hAnsi="Verdana"/>
          <w:color w:val="000000"/>
          <w:lang w:val="en"/>
        </w:rPr>
        <w:t xml:space="preserve">ring Client Registration. The Claims defined in </w:t>
      </w:r>
      <w:hyperlink w:anchor="StandardClaims" w:history="1">
        <w:r>
          <w:rPr>
            <w:rStyle w:val="Hyperlink"/>
            <w:rFonts w:ascii="Verdana" w:hAnsi="Verdana"/>
            <w:u w:val="none"/>
            <w:lang w:val="en"/>
          </w:rPr>
          <w:t>Section 2.5</w:t>
        </w:r>
        <w:r>
          <w:rPr>
            <w:rStyle w:val="Hyperlink"/>
            <w:rFonts w:ascii="Verdana" w:hAnsi="Verdana"/>
            <w:vanish/>
            <w:u w:val="none"/>
            <w:lang w:val="en"/>
          </w:rPr>
          <w:t xml:space="preserve"> (Standard Claims)</w:t>
        </w:r>
      </w:hyperlink>
      <w:r>
        <w:rPr>
          <w:rFonts w:ascii="Verdana" w:hAnsi="Verdana"/>
          <w:color w:val="000000"/>
          <w:lang w:val="en"/>
        </w:rPr>
        <w:t xml:space="preserve"> can be returned, as can additional Claims not specified there. </w:t>
      </w:r>
    </w:p>
    <w:p w14:paraId="6BDA438E"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If a Claim is not returned, that Claim Name SHOULD be </w:t>
      </w:r>
      <w:r>
        <w:rPr>
          <w:rFonts w:ascii="Verdana" w:hAnsi="Verdana"/>
          <w:color w:val="000000"/>
          <w:lang w:val="en"/>
        </w:rPr>
        <w:t xml:space="preserve">omitted from the JSON object representing the Claims; it SHOULD NOT be present with a null or empty string value. </w:t>
      </w:r>
    </w:p>
    <w:p w14:paraId="2F5E8371"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MUST always be returned in the UserInfo Response. </w:t>
      </w:r>
    </w:p>
    <w:p w14:paraId="57E54C68" w14:textId="77777777" w:rsidR="00000000" w:rsidRDefault="008E4755">
      <w:pPr>
        <w:pStyle w:val="NormalWeb"/>
        <w:divId w:val="745765489"/>
        <w:rPr>
          <w:rFonts w:ascii="Verdana" w:hAnsi="Verdana"/>
          <w:color w:val="000000"/>
          <w:lang w:val="en"/>
        </w:rPr>
      </w:pPr>
      <w:r>
        <w:rPr>
          <w:rFonts w:ascii="Verdana" w:hAnsi="Verdana"/>
          <w:color w:val="000000"/>
          <w:lang w:val="en"/>
        </w:rPr>
        <w:t>NOTE: The UserInfo Endpoint response is not guaranteed to be about</w:t>
      </w:r>
      <w:r>
        <w:rPr>
          <w:rFonts w:ascii="Verdana" w:hAnsi="Verdana"/>
          <w:color w:val="000000"/>
          <w:lang w:val="en"/>
        </w:rPr>
        <w:t xml:space="preserve"> the End-User identified by the </w:t>
      </w:r>
      <w:r>
        <w:rPr>
          <w:rStyle w:val="HTMLTypewriter"/>
          <w:lang w:val="en"/>
        </w:rPr>
        <w:t>sub</w:t>
      </w:r>
      <w:r>
        <w:rPr>
          <w:rFonts w:ascii="Verdana" w:hAnsi="Verdana"/>
          <w:color w:val="000000"/>
          <w:lang w:val="en"/>
        </w:rPr>
        <w:t xml:space="preserve"> (subject) element of the ID Token. The </w:t>
      </w:r>
      <w:r>
        <w:rPr>
          <w:rStyle w:val="HTMLTypewriter"/>
          <w:lang w:val="en"/>
        </w:rPr>
        <w:t>sub</w:t>
      </w:r>
      <w:r>
        <w:rPr>
          <w:rFonts w:ascii="Verdana" w:hAnsi="Verdana"/>
          <w:color w:val="000000"/>
          <w:lang w:val="en"/>
        </w:rPr>
        <w:t xml:space="preserve"> Claim in the UserInfo Endpoint response MUST be verified to exactly match the </w:t>
      </w:r>
      <w:r>
        <w:rPr>
          <w:rStyle w:val="HTMLTypewriter"/>
          <w:lang w:val="en"/>
        </w:rPr>
        <w:t>sub</w:t>
      </w:r>
      <w:r>
        <w:rPr>
          <w:rFonts w:ascii="Verdana" w:hAnsi="Verdana"/>
          <w:color w:val="000000"/>
          <w:lang w:val="en"/>
        </w:rPr>
        <w:t xml:space="preserve"> Claim in the ID Token before using additional UserInfo Endpoint Claims. </w:t>
      </w:r>
    </w:p>
    <w:p w14:paraId="12B12121" w14:textId="77777777" w:rsidR="00000000" w:rsidRDefault="008E4755">
      <w:pPr>
        <w:spacing w:before="0" w:beforeAutospacing="0" w:after="0" w:afterAutospacing="0"/>
        <w:divId w:val="745765489"/>
        <w:rPr>
          <w:rFonts w:ascii="Verdana" w:eastAsia="Times New Roman" w:hAnsi="Verdana"/>
          <w:color w:val="000000"/>
          <w:lang w:val="en"/>
        </w:rPr>
      </w:pPr>
      <w:bookmarkStart w:id="64" w:name="UserInfoError"/>
      <w:bookmarkEnd w:id="64"/>
    </w:p>
    <w:p w14:paraId="30509F51"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F5197E6" w14:textId="77777777">
        <w:trPr>
          <w:divId w:val="745765489"/>
          <w:trHeight w:val="225"/>
          <w:tblCellSpacing w:w="15" w:type="dxa"/>
        </w:trPr>
        <w:tc>
          <w:tcPr>
            <w:tcW w:w="450" w:type="dxa"/>
            <w:shd w:val="clear" w:color="auto" w:fill="990000"/>
            <w:vAlign w:val="center"/>
            <w:hideMark/>
          </w:tcPr>
          <w:p w14:paraId="1FFCC656"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83D3769" w14:textId="77777777" w:rsidR="00000000" w:rsidRDefault="008E4755">
      <w:pPr>
        <w:pStyle w:val="Heading3"/>
        <w:divId w:val="745765489"/>
        <w:rPr>
          <w:rFonts w:eastAsia="Times New Roman"/>
          <w:lang w:val="en"/>
        </w:rPr>
      </w:pPr>
      <w:bookmarkStart w:id="65" w:name="rfc.section.2.3.3"/>
      <w:bookmarkEnd w:id="65"/>
      <w:r>
        <w:rPr>
          <w:rFonts w:eastAsia="Times New Roman"/>
          <w:lang w:val="en"/>
        </w:rPr>
        <w:t>2.3.3.  UserInfo Error Response</w:t>
      </w:r>
    </w:p>
    <w:p w14:paraId="1F837D5B"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When an error condition occurs, the UserInfo Endpoint returns an Error Response as defined in Section 3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w:t>
        </w:r>
        <w:r>
          <w:rPr>
            <w:rStyle w:val="Hyperlink"/>
            <w:rFonts w:ascii="Verdana" w:hAnsi="Verdana"/>
            <w:vanish/>
            <w:u w:val="none"/>
            <w:lang w:val="en"/>
          </w:rPr>
          <w:t>ber 2012.)</w:t>
        </w:r>
      </w:hyperlink>
      <w:r>
        <w:rPr>
          <w:rFonts w:ascii="Verdana" w:hAnsi="Verdana"/>
          <w:color w:val="000000"/>
          <w:lang w:val="en"/>
        </w:rPr>
        <w:t xml:space="preserve"> [RFC6750]. </w:t>
      </w:r>
    </w:p>
    <w:p w14:paraId="126CC71B" w14:textId="77777777" w:rsidR="00000000" w:rsidRDefault="008E4755">
      <w:pPr>
        <w:spacing w:before="0" w:beforeAutospacing="0" w:after="0" w:afterAutospacing="0"/>
        <w:divId w:val="745765489"/>
        <w:rPr>
          <w:rFonts w:ascii="Verdana" w:eastAsia="Times New Roman" w:hAnsi="Verdana"/>
          <w:color w:val="000000"/>
          <w:lang w:val="en"/>
        </w:rPr>
      </w:pPr>
      <w:bookmarkStart w:id="66" w:name="scopes"/>
      <w:bookmarkEnd w:id="66"/>
    </w:p>
    <w:p w14:paraId="721F0F60"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EF6A5E8" w14:textId="77777777">
        <w:trPr>
          <w:divId w:val="745765489"/>
          <w:trHeight w:val="225"/>
          <w:tblCellSpacing w:w="15" w:type="dxa"/>
        </w:trPr>
        <w:tc>
          <w:tcPr>
            <w:tcW w:w="450" w:type="dxa"/>
            <w:shd w:val="clear" w:color="auto" w:fill="990000"/>
            <w:vAlign w:val="center"/>
            <w:hideMark/>
          </w:tcPr>
          <w:p w14:paraId="2C9DDB66"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747848F" w14:textId="77777777" w:rsidR="00000000" w:rsidRDefault="008E4755">
      <w:pPr>
        <w:pStyle w:val="Heading3"/>
        <w:divId w:val="745765489"/>
        <w:rPr>
          <w:rFonts w:eastAsia="Times New Roman"/>
          <w:lang w:val="en"/>
        </w:rPr>
      </w:pPr>
      <w:bookmarkStart w:id="67" w:name="rfc.section.2.4"/>
      <w:bookmarkEnd w:id="67"/>
      <w:r>
        <w:rPr>
          <w:rFonts w:eastAsia="Times New Roman"/>
          <w:lang w:val="en"/>
        </w:rPr>
        <w:t xml:space="preserve">2.4.  </w:t>
      </w:r>
      <w:r>
        <w:rPr>
          <w:rFonts w:eastAsia="Times New Roman"/>
          <w:lang w:val="en"/>
        </w:rPr>
        <w:t>Scope Values</w:t>
      </w:r>
    </w:p>
    <w:p w14:paraId="2DB51C2C"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OpenID Connect Clients use </w:t>
      </w:r>
      <w:r>
        <w:rPr>
          <w:rStyle w:val="HTMLTypewriter"/>
          <w:lang w:val="en"/>
        </w:rPr>
        <w:t>scope</w:t>
      </w:r>
      <w:r>
        <w:rPr>
          <w:rFonts w:ascii="Verdana" w:hAnsi="Verdana"/>
          <w:color w:val="000000"/>
          <w:lang w:val="en"/>
        </w:rPr>
        <w:t xml:space="preserve"> values as defined in 3.3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to specify what access privileges are being requested for Access</w:t>
      </w:r>
      <w:r>
        <w:rPr>
          <w:rFonts w:ascii="Verdana" w:hAnsi="Verdana"/>
          <w:color w:val="000000"/>
          <w:lang w:val="en"/>
        </w:rPr>
        <w:t xml:space="preserve"> Tokens. The scopes associated with Access Tokens determine what resources will be available when they are used to access OAuth 2.0 protected endpoints. For OpenID Connect, scopes can be used to request that specific sets of information be made available a</w:t>
      </w:r>
      <w:r>
        <w:rPr>
          <w:rFonts w:ascii="Verdana" w:hAnsi="Verdana"/>
          <w:color w:val="000000"/>
          <w:lang w:val="en"/>
        </w:rPr>
        <w:t xml:space="preserve">s Claim Values. This specification describes only the scope values used by OpenID Connect. </w:t>
      </w:r>
    </w:p>
    <w:p w14:paraId="18067CA2"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OpenID Connect allows additional scope values to be defined and used. Scope values used that are not understood by an implementation SHOULD be ignored. </w:t>
      </w:r>
    </w:p>
    <w:p w14:paraId="4BE8129D" w14:textId="77777777" w:rsidR="00000000" w:rsidRDefault="008E4755">
      <w:pPr>
        <w:pStyle w:val="NormalWeb"/>
        <w:divId w:val="745765489"/>
        <w:rPr>
          <w:rFonts w:ascii="Verdana" w:hAnsi="Verdana"/>
          <w:color w:val="000000"/>
          <w:lang w:val="en"/>
        </w:rPr>
      </w:pPr>
      <w:r>
        <w:rPr>
          <w:rFonts w:ascii="Verdana" w:hAnsi="Verdana"/>
          <w:color w:val="000000"/>
          <w:lang w:val="en"/>
        </w:rPr>
        <w:t>Claims requ</w:t>
      </w:r>
      <w:r>
        <w:rPr>
          <w:rFonts w:ascii="Verdana" w:hAnsi="Verdana"/>
          <w:color w:val="000000"/>
          <w:lang w:val="en"/>
        </w:rPr>
        <w:t xml:space="preserve">ested by the following scopes are treated by Authorization Servers as Voluntary Claims. </w:t>
      </w:r>
    </w:p>
    <w:p w14:paraId="211F00FB"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values: </w:t>
      </w:r>
    </w:p>
    <w:p w14:paraId="3D755EE5" w14:textId="77777777" w:rsidR="00000000" w:rsidRDefault="008E4755" w:rsidP="008E4755">
      <w:pPr>
        <w:spacing w:beforeAutospacing="0" w:after="0" w:afterAutospacing="0"/>
        <w:ind w:left="1200" w:right="1200"/>
        <w:divId w:val="1664235379"/>
        <w:rPr>
          <w:rFonts w:ascii="Verdana" w:eastAsia="Times New Roman" w:hAnsi="Verdana"/>
          <w:color w:val="000000"/>
          <w:lang w:val="en"/>
        </w:rPr>
      </w:pPr>
      <w:r>
        <w:rPr>
          <w:rFonts w:ascii="Verdana" w:eastAsia="Times New Roman" w:hAnsi="Verdana"/>
          <w:color w:val="000000"/>
          <w:lang w:val="en"/>
        </w:rPr>
        <w:t>openid</w:t>
      </w:r>
    </w:p>
    <w:p w14:paraId="5AC65C7E" w14:textId="77777777" w:rsidR="00000000" w:rsidRDefault="008E4755" w:rsidP="008E4755">
      <w:pPr>
        <w:spacing w:before="0" w:beforeAutospacing="0" w:after="0" w:afterAutospacing="0"/>
        <w:ind w:left="1920" w:right="1200"/>
        <w:divId w:val="1664235379"/>
        <w:rPr>
          <w:rFonts w:ascii="Verdana" w:eastAsia="Times New Roman" w:hAnsi="Verdana"/>
          <w:color w:val="000000"/>
          <w:lang w:val="en"/>
        </w:rPr>
      </w:pPr>
      <w:r>
        <w:rPr>
          <w:rFonts w:ascii="Verdana" w:eastAsia="Times New Roman" w:hAnsi="Verdana"/>
          <w:color w:val="000000"/>
          <w:lang w:val="en"/>
        </w:rPr>
        <w:t xml:space="preserve">REQUIRED. Informs the Authorization Server that the Client is making an OpenID Connect request. If the </w:t>
      </w:r>
      <w:r>
        <w:rPr>
          <w:rStyle w:val="HTMLTypewriter"/>
          <w:lang w:val="en"/>
        </w:rPr>
        <w:t>openi</w:t>
      </w:r>
      <w:r>
        <w:rPr>
          <w:rStyle w:val="HTMLTypewriter"/>
          <w:lang w:val="en"/>
        </w:rPr>
        <w:t>d</w:t>
      </w:r>
      <w:r>
        <w:rPr>
          <w:rFonts w:ascii="Verdana" w:eastAsia="Times New Roman" w:hAnsi="Verdana"/>
          <w:color w:val="000000"/>
          <w:lang w:val="en"/>
        </w:rPr>
        <w:t xml:space="preserve"> scope value is not present, the behavior is entirely unspecified. </w:t>
      </w:r>
    </w:p>
    <w:p w14:paraId="06D73DCC" w14:textId="77777777" w:rsidR="00000000" w:rsidRDefault="008E4755" w:rsidP="008E4755">
      <w:pPr>
        <w:spacing w:before="0" w:beforeAutospacing="0" w:after="0" w:afterAutospacing="0"/>
        <w:ind w:left="1200" w:right="1200"/>
        <w:divId w:val="1664235379"/>
        <w:rPr>
          <w:rFonts w:ascii="Verdana" w:eastAsia="Times New Roman" w:hAnsi="Verdana"/>
          <w:color w:val="000000"/>
          <w:lang w:val="en"/>
        </w:rPr>
      </w:pPr>
      <w:r>
        <w:rPr>
          <w:rFonts w:ascii="Verdana" w:eastAsia="Times New Roman" w:hAnsi="Verdana"/>
          <w:color w:val="000000"/>
          <w:lang w:val="en"/>
        </w:rPr>
        <w:t>profile</w:t>
      </w:r>
    </w:p>
    <w:p w14:paraId="0A6A5D6E" w14:textId="77777777" w:rsidR="00000000" w:rsidRDefault="008E4755" w:rsidP="008E4755">
      <w:pPr>
        <w:spacing w:before="0" w:beforeAutospacing="0" w:after="0" w:afterAutospacing="0"/>
        <w:ind w:left="1920" w:right="1200"/>
        <w:divId w:val="1664235379"/>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End-User's default profile Claims, which are: </w:t>
      </w:r>
      <w:r>
        <w:rPr>
          <w:rStyle w:val="HTMLTypewriter"/>
          <w:lang w:val="en"/>
        </w:rPr>
        <w:t>name</w:t>
      </w:r>
      <w:r>
        <w:rPr>
          <w:rFonts w:ascii="Verdana" w:eastAsia="Times New Roman" w:hAnsi="Verdana"/>
          <w:color w:val="000000"/>
          <w:lang w:val="en"/>
        </w:rPr>
        <w:t xml:space="preserve">, </w:t>
      </w:r>
      <w:r>
        <w:rPr>
          <w:rStyle w:val="HTMLTypewriter"/>
          <w:lang w:val="en"/>
        </w:rPr>
        <w:t>family_name</w:t>
      </w:r>
      <w:r>
        <w:rPr>
          <w:rFonts w:ascii="Verdana" w:eastAsia="Times New Roman" w:hAnsi="Verdana"/>
          <w:color w:val="000000"/>
          <w:lang w:val="en"/>
        </w:rPr>
        <w:t xml:space="preserve">, </w:t>
      </w:r>
      <w:r>
        <w:rPr>
          <w:rStyle w:val="HTMLTypewriter"/>
          <w:lang w:val="en"/>
        </w:rPr>
        <w:t>given_name</w:t>
      </w:r>
      <w:r>
        <w:rPr>
          <w:rFonts w:ascii="Verdana" w:eastAsia="Times New Roman" w:hAnsi="Verdana"/>
          <w:color w:val="000000"/>
          <w:lang w:val="en"/>
        </w:rPr>
        <w:t xml:space="preserve">, </w:t>
      </w:r>
      <w:r>
        <w:rPr>
          <w:rStyle w:val="HTMLTypewriter"/>
          <w:lang w:val="en"/>
        </w:rPr>
        <w:t>middle_name</w:t>
      </w:r>
      <w:r>
        <w:rPr>
          <w:rFonts w:ascii="Verdana" w:eastAsia="Times New Roman" w:hAnsi="Verdana"/>
          <w:color w:val="000000"/>
          <w:lang w:val="en"/>
        </w:rPr>
        <w:t xml:space="preserve">, </w:t>
      </w:r>
      <w:r>
        <w:rPr>
          <w:rStyle w:val="HTMLTypewriter"/>
          <w:lang w:val="en"/>
        </w:rPr>
        <w:t>nickname</w:t>
      </w:r>
      <w:r>
        <w:rPr>
          <w:rFonts w:ascii="Verdana" w:eastAsia="Times New Roman" w:hAnsi="Verdana"/>
          <w:color w:val="000000"/>
          <w:lang w:val="en"/>
        </w:rPr>
        <w:t xml:space="preserve">, </w:t>
      </w:r>
      <w:r>
        <w:rPr>
          <w:rStyle w:val="HTMLTypewriter"/>
          <w:lang w:val="en"/>
        </w:rPr>
        <w:t>preferred_username</w:t>
      </w:r>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picture</w:t>
      </w:r>
      <w:r>
        <w:rPr>
          <w:rFonts w:ascii="Verdana" w:eastAsia="Times New Roman" w:hAnsi="Verdana"/>
          <w:color w:val="000000"/>
          <w:lang w:val="en"/>
        </w:rPr>
        <w:t xml:space="preserve">, </w:t>
      </w:r>
      <w:r>
        <w:rPr>
          <w:rStyle w:val="HTMLTypewriter"/>
          <w:lang w:val="en"/>
        </w:rPr>
        <w:t>website</w:t>
      </w:r>
      <w:r>
        <w:rPr>
          <w:rFonts w:ascii="Verdana" w:eastAsia="Times New Roman" w:hAnsi="Verdana"/>
          <w:color w:val="000000"/>
          <w:lang w:val="en"/>
        </w:rPr>
        <w:t xml:space="preserve">, </w:t>
      </w:r>
      <w:r>
        <w:rPr>
          <w:rStyle w:val="HTMLTypewriter"/>
          <w:lang w:val="en"/>
        </w:rPr>
        <w:t>gender</w:t>
      </w:r>
      <w:r>
        <w:rPr>
          <w:rFonts w:ascii="Verdana" w:eastAsia="Times New Roman" w:hAnsi="Verdana"/>
          <w:color w:val="000000"/>
          <w:lang w:val="en"/>
        </w:rPr>
        <w:t xml:space="preserve">, </w:t>
      </w:r>
      <w:r>
        <w:rPr>
          <w:rStyle w:val="HTMLTypewriter"/>
          <w:lang w:val="en"/>
        </w:rPr>
        <w:t>birthdate</w:t>
      </w:r>
      <w:r>
        <w:rPr>
          <w:rFonts w:ascii="Verdana" w:eastAsia="Times New Roman" w:hAnsi="Verdana"/>
          <w:color w:val="000000"/>
          <w:lang w:val="en"/>
        </w:rPr>
        <w:t xml:space="preserve">, </w:t>
      </w:r>
      <w:r>
        <w:rPr>
          <w:rStyle w:val="HTMLTypewriter"/>
          <w:lang w:val="en"/>
        </w:rPr>
        <w:t>zoneinfo</w:t>
      </w:r>
      <w:r>
        <w:rPr>
          <w:rFonts w:ascii="Verdana" w:eastAsia="Times New Roman" w:hAnsi="Verdana"/>
          <w:color w:val="000000"/>
          <w:lang w:val="en"/>
        </w:rPr>
        <w:t xml:space="preserve">, </w:t>
      </w:r>
      <w:r>
        <w:rPr>
          <w:rStyle w:val="HTMLTypewriter"/>
          <w:lang w:val="en"/>
        </w:rPr>
        <w:t>locale</w:t>
      </w:r>
      <w:r>
        <w:rPr>
          <w:rFonts w:ascii="Verdana" w:eastAsia="Times New Roman" w:hAnsi="Verdana"/>
          <w:color w:val="000000"/>
          <w:lang w:val="en"/>
        </w:rPr>
        <w:t xml:space="preserve">, and </w:t>
      </w:r>
      <w:r>
        <w:rPr>
          <w:rStyle w:val="HTMLTypewriter"/>
          <w:lang w:val="en"/>
        </w:rPr>
        <w:t>updated_at</w:t>
      </w:r>
      <w:r>
        <w:rPr>
          <w:rFonts w:ascii="Verdana" w:eastAsia="Times New Roman" w:hAnsi="Verdana"/>
          <w:color w:val="000000"/>
          <w:lang w:val="en"/>
        </w:rPr>
        <w:t xml:space="preserve">. </w:t>
      </w:r>
    </w:p>
    <w:p w14:paraId="2D8EFFC8" w14:textId="77777777" w:rsidR="00000000" w:rsidRDefault="008E4755" w:rsidP="008E4755">
      <w:pPr>
        <w:spacing w:before="0" w:beforeAutospacing="0" w:after="0" w:afterAutospacing="0"/>
        <w:ind w:left="1200" w:right="1200"/>
        <w:divId w:val="1664235379"/>
        <w:rPr>
          <w:rFonts w:ascii="Verdana" w:eastAsia="Times New Roman" w:hAnsi="Verdana"/>
          <w:color w:val="000000"/>
          <w:lang w:val="en"/>
        </w:rPr>
      </w:pPr>
      <w:r>
        <w:rPr>
          <w:rFonts w:ascii="Verdana" w:eastAsia="Times New Roman" w:hAnsi="Verdana"/>
          <w:color w:val="000000"/>
          <w:lang w:val="en"/>
        </w:rPr>
        <w:t>email</w:t>
      </w:r>
    </w:p>
    <w:p w14:paraId="61F765AF" w14:textId="77777777" w:rsidR="00000000" w:rsidRDefault="008E4755" w:rsidP="008E4755">
      <w:pPr>
        <w:spacing w:before="0" w:beforeAutospacing="0" w:after="0" w:afterAutospacing="0"/>
        <w:ind w:left="1920" w:right="1200"/>
        <w:divId w:val="1664235379"/>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email</w:t>
      </w:r>
      <w:r>
        <w:rPr>
          <w:rFonts w:ascii="Verdana" w:eastAsia="Times New Roman" w:hAnsi="Verdana"/>
          <w:color w:val="000000"/>
          <w:lang w:val="en"/>
        </w:rPr>
        <w:t xml:space="preserve"> and </w:t>
      </w:r>
      <w:r>
        <w:rPr>
          <w:rStyle w:val="HTMLTypewriter"/>
          <w:lang w:val="en"/>
        </w:rPr>
        <w:t>email_verified</w:t>
      </w:r>
      <w:r>
        <w:rPr>
          <w:rFonts w:ascii="Verdana" w:eastAsia="Times New Roman" w:hAnsi="Verdana"/>
          <w:color w:val="000000"/>
          <w:lang w:val="en"/>
        </w:rPr>
        <w:t xml:space="preserve"> Claims. </w:t>
      </w:r>
    </w:p>
    <w:p w14:paraId="6B04D618" w14:textId="77777777" w:rsidR="00000000" w:rsidRDefault="008E4755" w:rsidP="008E4755">
      <w:pPr>
        <w:spacing w:before="0" w:beforeAutospacing="0" w:after="0" w:afterAutospacing="0"/>
        <w:ind w:left="1200" w:right="1200"/>
        <w:divId w:val="1664235379"/>
        <w:rPr>
          <w:rFonts w:ascii="Verdana" w:eastAsia="Times New Roman" w:hAnsi="Verdana"/>
          <w:color w:val="000000"/>
          <w:lang w:val="en"/>
        </w:rPr>
      </w:pPr>
      <w:r>
        <w:rPr>
          <w:rFonts w:ascii="Verdana" w:eastAsia="Times New Roman" w:hAnsi="Verdana"/>
          <w:color w:val="000000"/>
          <w:lang w:val="en"/>
        </w:rPr>
        <w:t>address</w:t>
      </w:r>
    </w:p>
    <w:p w14:paraId="339649A9" w14:textId="77777777" w:rsidR="00000000" w:rsidRDefault="008E4755" w:rsidP="008E4755">
      <w:pPr>
        <w:spacing w:before="0" w:beforeAutospacing="0" w:after="0" w:afterAutospacing="0"/>
        <w:ind w:left="1920" w:right="1200"/>
        <w:divId w:val="1664235379"/>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address</w:t>
      </w:r>
      <w:r>
        <w:rPr>
          <w:rFonts w:ascii="Verdana" w:eastAsia="Times New Roman" w:hAnsi="Verdana"/>
          <w:color w:val="000000"/>
          <w:lang w:val="en"/>
        </w:rPr>
        <w:t xml:space="preserve"> Claim. </w:t>
      </w:r>
    </w:p>
    <w:p w14:paraId="2794A473" w14:textId="77777777" w:rsidR="00000000" w:rsidRDefault="008E4755" w:rsidP="008E4755">
      <w:pPr>
        <w:spacing w:before="0" w:beforeAutospacing="0" w:after="0" w:afterAutospacing="0"/>
        <w:ind w:left="1200" w:right="1200"/>
        <w:divId w:val="1664235379"/>
        <w:rPr>
          <w:rFonts w:ascii="Verdana" w:eastAsia="Times New Roman" w:hAnsi="Verdana"/>
          <w:color w:val="000000"/>
          <w:lang w:val="en"/>
        </w:rPr>
      </w:pPr>
      <w:r>
        <w:rPr>
          <w:rFonts w:ascii="Verdana" w:eastAsia="Times New Roman" w:hAnsi="Verdana"/>
          <w:color w:val="000000"/>
          <w:lang w:val="en"/>
        </w:rPr>
        <w:t>phone</w:t>
      </w:r>
    </w:p>
    <w:p w14:paraId="0C759145" w14:textId="77777777" w:rsidR="00000000" w:rsidRDefault="008E4755" w:rsidP="008E4755">
      <w:pPr>
        <w:spacing w:before="0" w:beforeAutospacing="0" w:after="0" w:afterAutospacing="0"/>
        <w:ind w:left="1920" w:right="1200"/>
        <w:divId w:val="1664235379"/>
        <w:rPr>
          <w:rFonts w:ascii="Verdana" w:eastAsia="Times New Roman" w:hAnsi="Verdana"/>
          <w:color w:val="000000"/>
          <w:lang w:val="en"/>
        </w:rPr>
      </w:pPr>
      <w:r>
        <w:rPr>
          <w:rFonts w:ascii="Verdana" w:eastAsia="Times New Roman" w:hAnsi="Verdana"/>
          <w:color w:val="000000"/>
          <w:lang w:val="en"/>
        </w:rPr>
        <w:t>OPTIONAL. This</w:t>
      </w:r>
      <w:r>
        <w:rPr>
          <w:rFonts w:ascii="Verdana" w:eastAsia="Times New Roman" w:hAnsi="Verdana"/>
          <w:color w:val="000000"/>
          <w:lang w:val="en"/>
        </w:rPr>
        <w:t xml:space="preserve"> scope value requests access to the </w:t>
      </w:r>
      <w:r>
        <w:rPr>
          <w:rStyle w:val="HTMLTypewriter"/>
          <w:lang w:val="en"/>
        </w:rPr>
        <w:t>phone_number</w:t>
      </w:r>
      <w:r>
        <w:rPr>
          <w:rFonts w:ascii="Verdana" w:eastAsia="Times New Roman" w:hAnsi="Verdana"/>
          <w:color w:val="000000"/>
          <w:lang w:val="en"/>
        </w:rPr>
        <w:t xml:space="preserve"> and </w:t>
      </w:r>
      <w:r>
        <w:rPr>
          <w:rStyle w:val="HTMLTypewriter"/>
          <w:lang w:val="en"/>
        </w:rPr>
        <w:t>phone_number_verified</w:t>
      </w:r>
      <w:r>
        <w:rPr>
          <w:rFonts w:ascii="Verdana" w:eastAsia="Times New Roman" w:hAnsi="Verdana"/>
          <w:color w:val="000000"/>
          <w:lang w:val="en"/>
        </w:rPr>
        <w:t xml:space="preserve"> Claims. </w:t>
      </w:r>
    </w:p>
    <w:p w14:paraId="1552AE1B" w14:textId="77777777" w:rsidR="00000000" w:rsidRDefault="008E4755" w:rsidP="008E4755">
      <w:pPr>
        <w:spacing w:before="0" w:beforeAutospacing="0" w:after="0" w:afterAutospacing="0"/>
        <w:ind w:left="1200" w:right="1200"/>
        <w:divId w:val="1664235379"/>
        <w:rPr>
          <w:rFonts w:ascii="Verdana" w:eastAsia="Times New Roman" w:hAnsi="Verdana"/>
          <w:color w:val="000000"/>
          <w:lang w:val="en"/>
        </w:rPr>
      </w:pPr>
      <w:r>
        <w:rPr>
          <w:rFonts w:ascii="Verdana" w:eastAsia="Times New Roman" w:hAnsi="Verdana"/>
          <w:color w:val="000000"/>
          <w:lang w:val="en"/>
        </w:rPr>
        <w:t>offline_access</w:t>
      </w:r>
    </w:p>
    <w:p w14:paraId="1FEDF177" w14:textId="77777777" w:rsidR="00000000" w:rsidRDefault="008E4755" w:rsidP="008E4755">
      <w:pPr>
        <w:spacing w:before="0" w:beforeAutospacing="0" w:afterAutospacing="0"/>
        <w:ind w:left="1920" w:right="1200"/>
        <w:divId w:val="1664235379"/>
        <w:rPr>
          <w:rFonts w:ascii="Verdana" w:eastAsia="Times New Roman" w:hAnsi="Verdana"/>
          <w:color w:val="000000"/>
          <w:lang w:val="en"/>
        </w:rPr>
      </w:pPr>
      <w:r>
        <w:rPr>
          <w:rFonts w:ascii="Verdana" w:eastAsia="Times New Roman" w:hAnsi="Verdana"/>
          <w:color w:val="000000"/>
          <w:lang w:val="en"/>
        </w:rPr>
        <w:t>OPTIONAL. This scope value requests that an OAuth 2.0 Refresh Token be issued that can be used to obtain an Access Token that grants access to the End-User's</w:t>
      </w:r>
      <w:r>
        <w:rPr>
          <w:rFonts w:ascii="Verdana" w:eastAsia="Times New Roman" w:hAnsi="Verdana"/>
          <w:color w:val="000000"/>
          <w:lang w:val="en"/>
        </w:rPr>
        <w:t xml:space="preserve"> UserInfo Endpoint even when the End-User is not present (not logged in). </w:t>
      </w:r>
    </w:p>
    <w:p w14:paraId="065529C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Multiple scope values MAY be used by creating a space delimited, case sensitive list of ASCII scope values. </w:t>
      </w:r>
    </w:p>
    <w:p w14:paraId="0C30EFC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Claims requested by the </w:t>
      </w:r>
      <w:r>
        <w:rPr>
          <w:rStyle w:val="HTMLTypewriter"/>
          <w:lang w:val="en"/>
        </w:rPr>
        <w:t>profile</w:t>
      </w:r>
      <w:r>
        <w:rPr>
          <w:rFonts w:ascii="Verdana" w:hAnsi="Verdana"/>
          <w:color w:val="000000"/>
          <w:lang w:val="en"/>
        </w:rPr>
        <w:t xml:space="preserve">, </w:t>
      </w:r>
      <w:r>
        <w:rPr>
          <w:rStyle w:val="HTMLTypewriter"/>
          <w:lang w:val="en"/>
        </w:rPr>
        <w:t>email</w:t>
      </w:r>
      <w:r>
        <w:rPr>
          <w:rFonts w:ascii="Verdana" w:hAnsi="Verdana"/>
          <w:color w:val="000000"/>
          <w:lang w:val="en"/>
        </w:rPr>
        <w:t xml:space="preserve">, </w:t>
      </w:r>
      <w:r>
        <w:rPr>
          <w:rStyle w:val="HTMLTypewriter"/>
          <w:lang w:val="en"/>
        </w:rPr>
        <w:t>address</w:t>
      </w:r>
      <w:r>
        <w:rPr>
          <w:rFonts w:ascii="Verdana" w:hAnsi="Verdana"/>
          <w:color w:val="000000"/>
          <w:lang w:val="en"/>
        </w:rPr>
        <w:t xml:space="preserve">, and </w:t>
      </w:r>
      <w:r>
        <w:rPr>
          <w:rStyle w:val="HTMLTypewriter"/>
          <w:lang w:val="en"/>
        </w:rPr>
        <w:t>phone</w:t>
      </w:r>
      <w:r>
        <w:rPr>
          <w:rFonts w:ascii="Verdana" w:hAnsi="Verdana"/>
          <w:color w:val="000000"/>
          <w:lang w:val="en"/>
        </w:rPr>
        <w:t xml:space="preserve"> scope val</w:t>
      </w:r>
      <w:r>
        <w:rPr>
          <w:rFonts w:ascii="Verdana" w:hAnsi="Verdana"/>
          <w:color w:val="000000"/>
          <w:lang w:val="en"/>
        </w:rPr>
        <w:t xml:space="preserve">ues are returned from the UserInfo Endpoint, as described in </w:t>
      </w:r>
      <w:hyperlink w:anchor="UserInfoResponse" w:history="1">
        <w:r>
          <w:rPr>
            <w:rStyle w:val="Hyperlink"/>
            <w:rFonts w:ascii="Verdana" w:hAnsi="Verdana"/>
            <w:u w:val="none"/>
            <w:lang w:val="en"/>
          </w:rPr>
          <w:t>Section 2.3.2</w:t>
        </w:r>
        <w:r>
          <w:rPr>
            <w:rStyle w:val="Hyperlink"/>
            <w:rFonts w:ascii="Verdana" w:hAnsi="Verdana"/>
            <w:vanish/>
            <w:u w:val="none"/>
            <w:lang w:val="en"/>
          </w:rPr>
          <w:t xml:space="preserve"> (UserInfo Response)</w:t>
        </w:r>
      </w:hyperlink>
      <w:r>
        <w:rPr>
          <w:rFonts w:ascii="Verdana" w:hAnsi="Verdana"/>
          <w:color w:val="000000"/>
          <w:lang w:val="en"/>
        </w:rPr>
        <w:t xml:space="preserve">, when a </w:t>
      </w:r>
      <w:r>
        <w:rPr>
          <w:rStyle w:val="HTMLTypewriter"/>
          <w:lang w:val="en"/>
        </w:rPr>
        <w:t>response_type</w:t>
      </w:r>
      <w:r>
        <w:rPr>
          <w:rFonts w:ascii="Verdana" w:hAnsi="Verdana"/>
          <w:color w:val="000000"/>
          <w:lang w:val="en"/>
        </w:rPr>
        <w:t xml:space="preserve"> value is used that results in an Access Token being issued. However, when the </w:t>
      </w:r>
      <w:r>
        <w:rPr>
          <w:rStyle w:val="HTMLTypewriter"/>
          <w:lang w:val="en"/>
        </w:rPr>
        <w:t>response_type</w:t>
      </w:r>
      <w:r>
        <w:rPr>
          <w:rFonts w:ascii="Verdana" w:hAnsi="Verdana"/>
          <w:color w:val="000000"/>
          <w:lang w:val="en"/>
        </w:rPr>
        <w:t xml:space="preserve"> value us</w:t>
      </w:r>
      <w:r>
        <w:rPr>
          <w:rFonts w:ascii="Verdana" w:hAnsi="Verdana"/>
          <w:color w:val="000000"/>
          <w:lang w:val="en"/>
        </w:rPr>
        <w:t xml:space="preserve">ed is </w:t>
      </w:r>
      <w:r>
        <w:rPr>
          <w:rStyle w:val="HTMLTypewriter"/>
          <w:lang w:val="en"/>
        </w:rPr>
        <w:t>id_token</w:t>
      </w:r>
      <w:r>
        <w:rPr>
          <w:rFonts w:ascii="Verdana" w:hAnsi="Verdana"/>
          <w:color w:val="000000"/>
          <w:lang w:val="en"/>
        </w:rPr>
        <w:t xml:space="preserve"> (which issues no Access Token), the resulting Claims are returned in the ID Token. </w:t>
      </w:r>
    </w:p>
    <w:p w14:paraId="4C6B13AF" w14:textId="77777777" w:rsidR="00000000" w:rsidRDefault="008E4755">
      <w:pPr>
        <w:pStyle w:val="NormalWeb"/>
        <w:divId w:val="745765489"/>
        <w:rPr>
          <w:rFonts w:ascii="Verdana" w:hAnsi="Verdana"/>
          <w:color w:val="000000"/>
          <w:lang w:val="en"/>
        </w:rPr>
      </w:pPr>
      <w:r>
        <w:rPr>
          <w:rFonts w:ascii="Verdana" w:hAnsi="Verdana"/>
          <w:color w:val="000000"/>
          <w:lang w:val="en"/>
        </w:rPr>
        <w:t>In some cases, the End-User will be given the option to have the OpenID Provider decline to provide some or all information requested by Clients. To minimize</w:t>
      </w:r>
      <w:r>
        <w:rPr>
          <w:rFonts w:ascii="Verdana" w:hAnsi="Verdana"/>
          <w:color w:val="000000"/>
          <w:lang w:val="en"/>
        </w:rPr>
        <w:t xml:space="preserve"> the amount of information that the End-User is being asked to disclose, a Client can elect to only request a subset of the information available from the UserInfo Endpoint. </w:t>
      </w:r>
    </w:p>
    <w:p w14:paraId="42DF067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following is a non-normative example of a </w:t>
      </w:r>
      <w:r>
        <w:rPr>
          <w:rStyle w:val="HTMLTypewriter"/>
          <w:lang w:val="en"/>
        </w:rPr>
        <w:t>scope</w:t>
      </w:r>
      <w:r>
        <w:rPr>
          <w:rFonts w:ascii="Verdana" w:hAnsi="Verdana"/>
          <w:color w:val="000000"/>
          <w:lang w:val="en"/>
        </w:rPr>
        <w:t xml:space="preserve"> Request. </w:t>
      </w:r>
    </w:p>
    <w:p w14:paraId="0108515D" w14:textId="77777777" w:rsidR="00000000" w:rsidRDefault="008E4755" w:rsidP="008E4755">
      <w:pPr>
        <w:pStyle w:val="HTMLPreformatted"/>
        <w:ind w:left="1200" w:right="480"/>
        <w:divId w:val="1136335001"/>
        <w:rPr>
          <w:lang w:val="en"/>
        </w:rPr>
      </w:pPr>
    </w:p>
    <w:p w14:paraId="3726047F" w14:textId="77777777" w:rsidR="00000000" w:rsidRDefault="008E4755" w:rsidP="008E4755">
      <w:pPr>
        <w:pStyle w:val="HTMLPreformatted"/>
        <w:ind w:left="1200" w:right="480"/>
        <w:divId w:val="1136335001"/>
        <w:rPr>
          <w:lang w:val="en"/>
        </w:rPr>
      </w:pPr>
      <w:r>
        <w:rPr>
          <w:lang w:val="en"/>
        </w:rPr>
        <w:t xml:space="preserve">  scope=openid pro</w:t>
      </w:r>
      <w:r>
        <w:rPr>
          <w:lang w:val="en"/>
        </w:rPr>
        <w:t>file email phone</w:t>
      </w:r>
    </w:p>
    <w:p w14:paraId="48876051" w14:textId="77777777" w:rsidR="00000000" w:rsidRDefault="008E4755">
      <w:pPr>
        <w:spacing w:before="0" w:beforeAutospacing="0" w:after="0" w:afterAutospacing="0"/>
        <w:divId w:val="745765489"/>
        <w:rPr>
          <w:rFonts w:ascii="Verdana" w:eastAsia="Times New Roman" w:hAnsi="Verdana"/>
          <w:color w:val="000000"/>
          <w:lang w:val="en"/>
        </w:rPr>
      </w:pPr>
      <w:bookmarkStart w:id="68" w:name="StandardClaims"/>
      <w:bookmarkEnd w:id="68"/>
    </w:p>
    <w:p w14:paraId="0C86E31D"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043BEBD" w14:textId="77777777">
        <w:trPr>
          <w:divId w:val="745765489"/>
          <w:trHeight w:val="225"/>
          <w:tblCellSpacing w:w="15" w:type="dxa"/>
        </w:trPr>
        <w:tc>
          <w:tcPr>
            <w:tcW w:w="450" w:type="dxa"/>
            <w:shd w:val="clear" w:color="auto" w:fill="990000"/>
            <w:vAlign w:val="center"/>
            <w:hideMark/>
          </w:tcPr>
          <w:p w14:paraId="2DC3814A"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1F91DC0" w14:textId="77777777" w:rsidR="00000000" w:rsidRDefault="008E4755">
      <w:pPr>
        <w:pStyle w:val="Heading3"/>
        <w:divId w:val="745765489"/>
        <w:rPr>
          <w:rFonts w:eastAsia="Times New Roman"/>
          <w:lang w:val="en"/>
        </w:rPr>
      </w:pPr>
      <w:bookmarkStart w:id="69" w:name="rfc.section.2.5"/>
      <w:bookmarkEnd w:id="69"/>
      <w:r>
        <w:rPr>
          <w:rFonts w:eastAsia="Times New Roman"/>
          <w:lang w:val="en"/>
        </w:rPr>
        <w:t>2.5.  Standard Claims</w:t>
      </w:r>
    </w:p>
    <w:p w14:paraId="4CF6EDFF"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This specification defines a set of standard Claims. They can be requested to be returned either in the </w:t>
      </w:r>
      <w:r>
        <w:rPr>
          <w:rFonts w:ascii="Verdana" w:hAnsi="Verdana"/>
          <w:color w:val="000000"/>
          <w:lang w:val="en"/>
        </w:rPr>
        <w:t xml:space="preserve">UserInfo Response or in the ID Token. </w:t>
      </w:r>
    </w:p>
    <w:p w14:paraId="38151FAA" w14:textId="77777777" w:rsidR="00000000" w:rsidRDefault="008E4755">
      <w:pPr>
        <w:spacing w:before="0" w:beforeAutospacing="0" w:after="0" w:afterAutospacing="0"/>
        <w:divId w:val="745765489"/>
        <w:rPr>
          <w:rFonts w:ascii="Verdana" w:eastAsia="Times New Roman" w:hAnsi="Verdana"/>
          <w:color w:val="000000"/>
          <w:lang w:val="en"/>
        </w:rPr>
      </w:pPr>
    </w:p>
    <w:p w14:paraId="1D6C86F0"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48" style="width:2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2936"/>
        <w:gridCol w:w="1044"/>
        <w:gridCol w:w="4960"/>
      </w:tblGrid>
      <w:tr w:rsidR="00000000" w14:paraId="64E2FC90" w14:textId="77777777">
        <w:trPr>
          <w:divId w:val="74576548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67817848" w14:textId="77777777" w:rsidR="00000000" w:rsidRDefault="008E4755">
            <w:pPr>
              <w:spacing w:before="0" w:beforeAutospacing="0" w:after="0" w:afterAutospacing="0"/>
              <w:rPr>
                <w:rFonts w:ascii="Verdana" w:eastAsia="Times New Roman" w:hAnsi="Verdana"/>
                <w:b/>
                <w:bCs/>
                <w:color w:val="000000"/>
              </w:rPr>
            </w:pPr>
            <w:bookmarkStart w:id="70" w:name="ClaimTable"/>
            <w:bookmarkEnd w:id="70"/>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6CF04CDA" w14:textId="77777777" w:rsidR="00000000" w:rsidRDefault="008E4755">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59C13A36" w14:textId="77777777" w:rsidR="00000000" w:rsidRDefault="008E4755">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000000" w14:paraId="1363AE25" w14:textId="77777777">
        <w:trPr>
          <w:divId w:val="745765489"/>
          <w:jc w:val="center"/>
        </w:trPr>
        <w:tc>
          <w:tcPr>
            <w:tcW w:w="0" w:type="auto"/>
            <w:tcBorders>
              <w:top w:val="nil"/>
              <w:left w:val="nil"/>
              <w:bottom w:val="nil"/>
              <w:right w:val="nil"/>
            </w:tcBorders>
            <w:vAlign w:val="center"/>
            <w:hideMark/>
          </w:tcPr>
          <w:p w14:paraId="72FFFD12"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14:paraId="619C96CB"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F51E24E"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000000" w14:paraId="51711641" w14:textId="77777777">
        <w:trPr>
          <w:divId w:val="745765489"/>
          <w:jc w:val="center"/>
        </w:trPr>
        <w:tc>
          <w:tcPr>
            <w:tcW w:w="0" w:type="auto"/>
            <w:tcBorders>
              <w:top w:val="nil"/>
              <w:left w:val="nil"/>
              <w:bottom w:val="nil"/>
              <w:right w:val="nil"/>
            </w:tcBorders>
            <w:vAlign w:val="center"/>
            <w:hideMark/>
          </w:tcPr>
          <w:p w14:paraId="721C72D1"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14:paraId="486DB0AA"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31F4399"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possibly including titles and suffixes, ordered according to the End-User's locale and preferences. </w:t>
            </w:r>
          </w:p>
        </w:tc>
      </w:tr>
      <w:tr w:rsidR="00000000" w14:paraId="71EFE5A5" w14:textId="77777777">
        <w:trPr>
          <w:divId w:val="745765489"/>
          <w:jc w:val="center"/>
        </w:trPr>
        <w:tc>
          <w:tcPr>
            <w:tcW w:w="0" w:type="auto"/>
            <w:tcBorders>
              <w:top w:val="nil"/>
              <w:left w:val="nil"/>
              <w:bottom w:val="nil"/>
              <w:right w:val="nil"/>
            </w:tcBorders>
            <w:vAlign w:val="center"/>
            <w:hideMark/>
          </w:tcPr>
          <w:p w14:paraId="7A6F9500"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given_name</w:t>
            </w:r>
          </w:p>
        </w:tc>
        <w:tc>
          <w:tcPr>
            <w:tcW w:w="0" w:type="auto"/>
            <w:tcBorders>
              <w:top w:val="nil"/>
              <w:left w:val="nil"/>
              <w:bottom w:val="nil"/>
              <w:right w:val="nil"/>
            </w:tcBorders>
            <w:vAlign w:val="center"/>
            <w:hideMark/>
          </w:tcPr>
          <w:p w14:paraId="25B41597"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08AD0D9D"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xml:space="preserve">Given name(s) or first name(s) of the End-User. </w:t>
            </w:r>
            <w:r>
              <w:rPr>
                <w:rFonts w:ascii="Verdana" w:eastAsia="Times New Roman" w:hAnsi="Verdana"/>
                <w:color w:val="000000"/>
              </w:rPr>
              <w:t xml:space="preserve">Note that in some cultures, people can have multiple given names; all can be present, with the names being separated by space characters. </w:t>
            </w:r>
          </w:p>
        </w:tc>
      </w:tr>
      <w:tr w:rsidR="00000000" w14:paraId="4E1E9846" w14:textId="77777777">
        <w:trPr>
          <w:divId w:val="745765489"/>
          <w:jc w:val="center"/>
        </w:trPr>
        <w:tc>
          <w:tcPr>
            <w:tcW w:w="0" w:type="auto"/>
            <w:tcBorders>
              <w:top w:val="nil"/>
              <w:left w:val="nil"/>
              <w:bottom w:val="nil"/>
              <w:right w:val="nil"/>
            </w:tcBorders>
            <w:vAlign w:val="center"/>
            <w:hideMark/>
          </w:tcPr>
          <w:p w14:paraId="1B49F231"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family_name</w:t>
            </w:r>
          </w:p>
        </w:tc>
        <w:tc>
          <w:tcPr>
            <w:tcW w:w="0" w:type="auto"/>
            <w:tcBorders>
              <w:top w:val="nil"/>
              <w:left w:val="nil"/>
              <w:bottom w:val="nil"/>
              <w:right w:val="nil"/>
            </w:tcBorders>
            <w:vAlign w:val="center"/>
            <w:hideMark/>
          </w:tcPr>
          <w:p w14:paraId="7EDCF007"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CF13F84"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Surname(s) or last name(s) of the End-User. Note that in some cultures, people can have mul</w:t>
            </w:r>
            <w:r>
              <w:rPr>
                <w:rFonts w:ascii="Verdana" w:eastAsia="Times New Roman" w:hAnsi="Verdana"/>
                <w:color w:val="000000"/>
              </w:rPr>
              <w:t xml:space="preserve">tiple family names or no family name; all can be present, with the names being separated by space characters. </w:t>
            </w:r>
          </w:p>
        </w:tc>
      </w:tr>
      <w:tr w:rsidR="00000000" w14:paraId="74337191" w14:textId="77777777">
        <w:trPr>
          <w:divId w:val="745765489"/>
          <w:jc w:val="center"/>
        </w:trPr>
        <w:tc>
          <w:tcPr>
            <w:tcW w:w="0" w:type="auto"/>
            <w:tcBorders>
              <w:top w:val="nil"/>
              <w:left w:val="nil"/>
              <w:bottom w:val="nil"/>
              <w:right w:val="nil"/>
            </w:tcBorders>
            <w:vAlign w:val="center"/>
            <w:hideMark/>
          </w:tcPr>
          <w:p w14:paraId="06C48FDF"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middle_name</w:t>
            </w:r>
          </w:p>
        </w:tc>
        <w:tc>
          <w:tcPr>
            <w:tcW w:w="0" w:type="auto"/>
            <w:tcBorders>
              <w:top w:val="nil"/>
              <w:left w:val="nil"/>
              <w:bottom w:val="nil"/>
              <w:right w:val="nil"/>
            </w:tcBorders>
            <w:vAlign w:val="center"/>
            <w:hideMark/>
          </w:tcPr>
          <w:p w14:paraId="3DD01AB4"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39D4A2C"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xml:space="preserve">Middle name(s) of the End-User. Note that in some cultures, people can have multiple middle names; </w:t>
            </w:r>
            <w:r>
              <w:rPr>
                <w:rFonts w:ascii="Verdana" w:eastAsia="Times New Roman" w:hAnsi="Verdana"/>
                <w:color w:val="000000"/>
              </w:rPr>
              <w:t xml:space="preserve">all can be present, with the names being separated by space characters. Also note that in some cultures, middle names are not used. </w:t>
            </w:r>
          </w:p>
        </w:tc>
      </w:tr>
      <w:tr w:rsidR="00000000" w14:paraId="068CEA37" w14:textId="77777777">
        <w:trPr>
          <w:divId w:val="745765489"/>
          <w:jc w:val="center"/>
        </w:trPr>
        <w:tc>
          <w:tcPr>
            <w:tcW w:w="0" w:type="auto"/>
            <w:tcBorders>
              <w:top w:val="nil"/>
              <w:left w:val="nil"/>
              <w:bottom w:val="nil"/>
              <w:right w:val="nil"/>
            </w:tcBorders>
            <w:vAlign w:val="center"/>
            <w:hideMark/>
          </w:tcPr>
          <w:p w14:paraId="7498C3FB"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14:paraId="23A35B36"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CEEF72A"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r>
              <w:rPr>
                <w:rStyle w:val="HTMLTypewriter"/>
              </w:rPr>
              <w:t>given_name</w:t>
            </w:r>
            <w:r>
              <w:rPr>
                <w:rFonts w:ascii="Verdana" w:eastAsia="Times New Roman" w:hAnsi="Verdana"/>
                <w:color w:val="000000"/>
              </w:rPr>
              <w:t xml:space="preserve">. For instance, a </w:t>
            </w:r>
            <w:r>
              <w:rPr>
                <w:rStyle w:val="HTMLTypewriter"/>
              </w:rPr>
              <w:t>nickn</w:t>
            </w:r>
            <w:r>
              <w:rPr>
                <w:rStyle w:val="HTMLTypewriter"/>
              </w:rPr>
              <w:t>ame</w:t>
            </w:r>
            <w:r>
              <w:rPr>
                <w:rFonts w:ascii="Verdana" w:eastAsia="Times New Roman" w:hAnsi="Verdana"/>
                <w:color w:val="000000"/>
              </w:rPr>
              <w:t xml:space="preserve"> value of </w:t>
            </w:r>
            <w:r>
              <w:rPr>
                <w:rStyle w:val="HTMLTypewriter"/>
              </w:rPr>
              <w:t>Mike</w:t>
            </w:r>
            <w:r>
              <w:rPr>
                <w:rFonts w:ascii="Verdana" w:eastAsia="Times New Roman" w:hAnsi="Verdana"/>
                <w:color w:val="000000"/>
              </w:rPr>
              <w:t xml:space="preserve"> might be returned alongside a </w:t>
            </w:r>
            <w:r>
              <w:rPr>
                <w:rStyle w:val="HTMLTypewriter"/>
              </w:rPr>
              <w:t>given_name</w:t>
            </w:r>
            <w:r>
              <w:rPr>
                <w:rFonts w:ascii="Verdana" w:eastAsia="Times New Roman" w:hAnsi="Verdana"/>
                <w:color w:val="000000"/>
              </w:rPr>
              <w:t xml:space="preserve"> value of </w:t>
            </w:r>
            <w:r>
              <w:rPr>
                <w:rStyle w:val="HTMLTypewriter"/>
              </w:rPr>
              <w:t>Michael</w:t>
            </w:r>
            <w:r>
              <w:rPr>
                <w:rFonts w:ascii="Verdana" w:eastAsia="Times New Roman" w:hAnsi="Verdana"/>
                <w:color w:val="000000"/>
              </w:rPr>
              <w:t>.</w:t>
            </w:r>
          </w:p>
        </w:tc>
      </w:tr>
      <w:tr w:rsidR="00000000" w14:paraId="0DF2E4ED" w14:textId="77777777">
        <w:trPr>
          <w:divId w:val="745765489"/>
          <w:jc w:val="center"/>
        </w:trPr>
        <w:tc>
          <w:tcPr>
            <w:tcW w:w="0" w:type="auto"/>
            <w:tcBorders>
              <w:top w:val="nil"/>
              <w:left w:val="nil"/>
              <w:bottom w:val="nil"/>
              <w:right w:val="nil"/>
            </w:tcBorders>
            <w:vAlign w:val="center"/>
            <w:hideMark/>
          </w:tcPr>
          <w:p w14:paraId="6701FF4B"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preferred_username</w:t>
            </w:r>
          </w:p>
        </w:tc>
        <w:tc>
          <w:tcPr>
            <w:tcW w:w="0" w:type="auto"/>
            <w:tcBorders>
              <w:top w:val="nil"/>
              <w:left w:val="nil"/>
              <w:bottom w:val="nil"/>
              <w:right w:val="nil"/>
            </w:tcBorders>
            <w:vAlign w:val="center"/>
            <w:hideMark/>
          </w:tcPr>
          <w:p w14:paraId="52ABCCBE"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3DA6F77"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that the End-User wishes to be referred to at the RP, such as </w:t>
            </w:r>
            <w:r>
              <w:rPr>
                <w:rStyle w:val="HTMLTypewriter"/>
              </w:rPr>
              <w:t>janedoe</w:t>
            </w:r>
            <w:r>
              <w:rPr>
                <w:rFonts w:ascii="Verdana" w:eastAsia="Times New Roman" w:hAnsi="Verdana"/>
                <w:color w:val="000000"/>
              </w:rPr>
              <w:t xml:space="preserve"> or </w:t>
            </w:r>
            <w:r>
              <w:rPr>
                <w:rStyle w:val="HTMLTypewriter"/>
              </w:rPr>
              <w:t>j.doe</w:t>
            </w:r>
            <w:r>
              <w:rPr>
                <w:rFonts w:ascii="Verdana" w:eastAsia="Times New Roman" w:hAnsi="Verdana"/>
                <w:color w:val="000000"/>
              </w:rPr>
              <w:t xml:space="preserve">. This value MAY be any valid JSON string including </w:t>
            </w:r>
            <w:r>
              <w:rPr>
                <w:rFonts w:ascii="Verdana" w:eastAsia="Times New Roman" w:hAnsi="Verdana"/>
                <w:color w:val="000000"/>
              </w:rPr>
              <w:t xml:space="preserve">special characters such as </w:t>
            </w:r>
            <w:r>
              <w:rPr>
                <w:rStyle w:val="HTMLTypewriter"/>
              </w:rPr>
              <w:t>@</w:t>
            </w:r>
            <w:r>
              <w:rPr>
                <w:rFonts w:ascii="Verdana" w:eastAsia="Times New Roman" w:hAnsi="Verdana"/>
                <w:color w:val="000000"/>
              </w:rPr>
              <w:t xml:space="preserve">, </w:t>
            </w:r>
            <w:r>
              <w:rPr>
                <w:rStyle w:val="HTMLTypewriter"/>
              </w:rPr>
              <w:t>/</w:t>
            </w:r>
            <w:r>
              <w:rPr>
                <w:rFonts w:ascii="Verdana" w:eastAsia="Times New Roman" w:hAnsi="Verdana"/>
                <w:color w:val="000000"/>
              </w:rPr>
              <w:t xml:space="preserve">, or whitespace. This value MUST NOT be relied upon to be unique by the RP. (See </w:t>
            </w:r>
            <w:hyperlink w:anchor="claim.stability" w:history="1">
              <w:r>
                <w:rPr>
                  <w:rStyle w:val="Hyperlink"/>
                  <w:rFonts w:ascii="Verdana" w:eastAsia="Times New Roman" w:hAnsi="Verdana"/>
                  <w:u w:val="none"/>
                </w:rPr>
                <w:t>Section 2.5.3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w:t>
            </w:r>
          </w:p>
        </w:tc>
      </w:tr>
      <w:tr w:rsidR="00000000" w14:paraId="3266FADB" w14:textId="77777777">
        <w:trPr>
          <w:divId w:val="745765489"/>
          <w:jc w:val="center"/>
        </w:trPr>
        <w:tc>
          <w:tcPr>
            <w:tcW w:w="0" w:type="auto"/>
            <w:tcBorders>
              <w:top w:val="nil"/>
              <w:left w:val="nil"/>
              <w:bottom w:val="nil"/>
              <w:right w:val="nil"/>
            </w:tcBorders>
            <w:vAlign w:val="center"/>
            <w:hideMark/>
          </w:tcPr>
          <w:p w14:paraId="3A451085"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14:paraId="06978F8B"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F6A7712"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URL of the End-User's profile page.</w:t>
            </w:r>
            <w:r>
              <w:rPr>
                <w:rFonts w:ascii="Verdana" w:eastAsia="Times New Roman" w:hAnsi="Verdana"/>
                <w:color w:val="000000"/>
              </w:rPr>
              <w:t xml:space="preserve"> The contents of this Web page SHOULD be about the End-User. </w:t>
            </w:r>
          </w:p>
        </w:tc>
      </w:tr>
      <w:tr w:rsidR="00000000" w14:paraId="254FB2CC" w14:textId="77777777">
        <w:trPr>
          <w:divId w:val="745765489"/>
          <w:jc w:val="center"/>
        </w:trPr>
        <w:tc>
          <w:tcPr>
            <w:tcW w:w="0" w:type="auto"/>
            <w:tcBorders>
              <w:top w:val="nil"/>
              <w:left w:val="nil"/>
              <w:bottom w:val="nil"/>
              <w:right w:val="nil"/>
            </w:tcBorders>
            <w:vAlign w:val="center"/>
            <w:hideMark/>
          </w:tcPr>
          <w:p w14:paraId="33B26D37"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picture</w:t>
            </w:r>
          </w:p>
        </w:tc>
        <w:tc>
          <w:tcPr>
            <w:tcW w:w="0" w:type="auto"/>
            <w:tcBorders>
              <w:top w:val="nil"/>
              <w:left w:val="nil"/>
              <w:bottom w:val="nil"/>
              <w:right w:val="nil"/>
            </w:tcBorders>
            <w:vAlign w:val="center"/>
            <w:hideMark/>
          </w:tcPr>
          <w:p w14:paraId="5F149FA9"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53DF794"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URL of the End-User's profile picture. This URL MUST refer to an image file (for example, a PNG, JPEG, or GIF image file), rather than to a Web page containing an image. No</w:t>
            </w:r>
            <w:r>
              <w:rPr>
                <w:rFonts w:ascii="Verdana" w:eastAsia="Times New Roman" w:hAnsi="Verdana"/>
                <w:color w:val="000000"/>
              </w:rPr>
              <w:t xml:space="preserve">te that this URL SHOULD specifically reference a profile photo of the End-User suitable for displaying when describing the End-User, rather than an arbitrary photo taken by the End-User. </w:t>
            </w:r>
          </w:p>
        </w:tc>
      </w:tr>
      <w:tr w:rsidR="00000000" w14:paraId="6012C91F" w14:textId="77777777">
        <w:trPr>
          <w:divId w:val="745765489"/>
          <w:jc w:val="center"/>
        </w:trPr>
        <w:tc>
          <w:tcPr>
            <w:tcW w:w="0" w:type="auto"/>
            <w:tcBorders>
              <w:top w:val="nil"/>
              <w:left w:val="nil"/>
              <w:bottom w:val="nil"/>
              <w:right w:val="nil"/>
            </w:tcBorders>
            <w:vAlign w:val="center"/>
            <w:hideMark/>
          </w:tcPr>
          <w:p w14:paraId="7D8B0144"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14:paraId="58BC80A4"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2A005FE"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w:t>
            </w:r>
            <w:r>
              <w:rPr>
                <w:rFonts w:ascii="Verdana" w:eastAsia="Times New Roman" w:hAnsi="Verdana"/>
                <w:color w:val="000000"/>
              </w:rPr>
              <w:t xml:space="preserve">This Web page SHOULD contain information published by the End-User or an organization that the End-User is affiliated with. </w:t>
            </w:r>
          </w:p>
        </w:tc>
      </w:tr>
      <w:tr w:rsidR="00000000" w14:paraId="1A850E61" w14:textId="77777777">
        <w:trPr>
          <w:divId w:val="745765489"/>
          <w:jc w:val="center"/>
        </w:trPr>
        <w:tc>
          <w:tcPr>
            <w:tcW w:w="0" w:type="auto"/>
            <w:tcBorders>
              <w:top w:val="nil"/>
              <w:left w:val="nil"/>
              <w:bottom w:val="nil"/>
              <w:right w:val="nil"/>
            </w:tcBorders>
            <w:vAlign w:val="center"/>
            <w:hideMark/>
          </w:tcPr>
          <w:p w14:paraId="4BBAA106"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14:paraId="51C03932"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65F2115"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Hyperlink"/>
                  <w:rFonts w:ascii="Verdana" w:eastAsia="Times New Roman" w:hAnsi="Verdana"/>
                  <w:u w:val="none"/>
                </w:rPr>
                <w:t>RFC 5322</w:t>
              </w:r>
              <w:r>
                <w:rPr>
                  <w:rStyle w:val="Hyperlink"/>
                  <w:rFonts w:ascii="Verdana" w:eastAsia="Times New Roman" w:hAnsi="Verdana"/>
                  <w:vanish/>
                  <w:u w:val="none"/>
                </w:rPr>
                <w:t xml:space="preserve"> (</w:t>
              </w:r>
              <w:r>
                <w:rPr>
                  <w:rStyle w:val="Hyperlink"/>
                  <w:rFonts w:ascii="Verdana" w:eastAsia="Times New Roman" w:hAnsi="Verdana"/>
                  <w:vanish/>
                  <w:u w:val="none"/>
                </w:rPr>
                <w:t>Resnick, P., Ed., “Internet Message Format,” October 2008.)</w:t>
              </w:r>
            </w:hyperlink>
            <w:r>
              <w:rPr>
                <w:rFonts w:ascii="Verdana" w:eastAsia="Times New Roman" w:hAnsi="Verdana"/>
                <w:color w:val="000000"/>
              </w:rPr>
              <w:t xml:space="preserve"> [RFC5322] addr-spec syntax. This value MUST NOT be relied upon to be unique by the RP, as discussed in </w:t>
            </w:r>
            <w:hyperlink w:anchor="claim.stability" w:history="1">
              <w:r>
                <w:rPr>
                  <w:rStyle w:val="Hyperlink"/>
                  <w:rFonts w:ascii="Verdana" w:eastAsia="Times New Roman" w:hAnsi="Verdana"/>
                  <w:u w:val="none"/>
                </w:rPr>
                <w:t>Section 2.5.3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14:paraId="03A3C5EF" w14:textId="77777777">
        <w:trPr>
          <w:divId w:val="745765489"/>
          <w:jc w:val="center"/>
        </w:trPr>
        <w:tc>
          <w:tcPr>
            <w:tcW w:w="0" w:type="auto"/>
            <w:tcBorders>
              <w:top w:val="nil"/>
              <w:left w:val="nil"/>
              <w:bottom w:val="nil"/>
              <w:right w:val="nil"/>
            </w:tcBorders>
            <w:vAlign w:val="center"/>
            <w:hideMark/>
          </w:tcPr>
          <w:p w14:paraId="7D855A5A"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email_verified</w:t>
            </w:r>
          </w:p>
        </w:tc>
        <w:tc>
          <w:tcPr>
            <w:tcW w:w="0" w:type="auto"/>
            <w:tcBorders>
              <w:top w:val="nil"/>
              <w:left w:val="nil"/>
              <w:bottom w:val="nil"/>
              <w:right w:val="nil"/>
            </w:tcBorders>
            <w:vAlign w:val="center"/>
            <w:hideMark/>
          </w:tcPr>
          <w:p w14:paraId="7FE83AF5"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0B2ACA69"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Typewriter"/>
              </w:rPr>
              <w:t>true</w:t>
            </w:r>
            <w:r>
              <w:rPr>
                <w:rFonts w:ascii="Verdana" w:eastAsia="Times New Roman" w:hAnsi="Verdana"/>
                <w:color w:val="000000"/>
              </w:rPr>
              <w:t>, this means that the OP took affirmative steps to ensure that this e-mail address was controlled by the End-User at the time th</w:t>
            </w:r>
            <w:r>
              <w:rPr>
                <w:rFonts w:ascii="Verdana" w:eastAsia="Times New Roman" w:hAnsi="Verdana"/>
                <w:color w:val="000000"/>
              </w:rPr>
              <w:t xml:space="preserve">e verification was performed. The means by which an e-mail address is verified is context-specific, and dependent upon the trust framework or contractual agreements within which the parties are operating. </w:t>
            </w:r>
          </w:p>
        </w:tc>
      </w:tr>
      <w:tr w:rsidR="00000000" w14:paraId="63C62CF1" w14:textId="77777777">
        <w:trPr>
          <w:divId w:val="745765489"/>
          <w:jc w:val="center"/>
        </w:trPr>
        <w:tc>
          <w:tcPr>
            <w:tcW w:w="0" w:type="auto"/>
            <w:tcBorders>
              <w:top w:val="nil"/>
              <w:left w:val="nil"/>
              <w:bottom w:val="nil"/>
              <w:right w:val="nil"/>
            </w:tcBorders>
            <w:vAlign w:val="center"/>
            <w:hideMark/>
          </w:tcPr>
          <w:p w14:paraId="3CED269C"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14:paraId="70EEFEC4"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BB0AC14"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End-User's gender. Values def</w:t>
            </w:r>
            <w:r>
              <w:rPr>
                <w:rFonts w:ascii="Verdana" w:eastAsia="Times New Roman" w:hAnsi="Verdana"/>
                <w:color w:val="000000"/>
              </w:rPr>
              <w:t xml:space="preserve">ined by this specification are </w:t>
            </w:r>
            <w:r>
              <w:rPr>
                <w:rStyle w:val="HTMLTypewriter"/>
              </w:rPr>
              <w:t>female</w:t>
            </w:r>
            <w:r>
              <w:rPr>
                <w:rFonts w:ascii="Verdana" w:eastAsia="Times New Roman" w:hAnsi="Verdana"/>
                <w:color w:val="000000"/>
              </w:rPr>
              <w:t xml:space="preserve"> and </w:t>
            </w:r>
            <w:r>
              <w:rPr>
                <w:rStyle w:val="HTMLTypewriter"/>
              </w:rPr>
              <w:t>male</w:t>
            </w:r>
            <w:r>
              <w:rPr>
                <w:rFonts w:ascii="Verdana" w:eastAsia="Times New Roman" w:hAnsi="Verdana"/>
                <w:color w:val="000000"/>
              </w:rPr>
              <w:t>. Other values MAY be used when neither of the defined values are applicable.</w:t>
            </w:r>
          </w:p>
        </w:tc>
      </w:tr>
      <w:tr w:rsidR="00000000" w14:paraId="399AB8F6" w14:textId="77777777">
        <w:trPr>
          <w:divId w:val="745765489"/>
          <w:jc w:val="center"/>
        </w:trPr>
        <w:tc>
          <w:tcPr>
            <w:tcW w:w="0" w:type="auto"/>
            <w:tcBorders>
              <w:top w:val="nil"/>
              <w:left w:val="nil"/>
              <w:bottom w:val="nil"/>
              <w:right w:val="nil"/>
            </w:tcBorders>
            <w:vAlign w:val="center"/>
            <w:hideMark/>
          </w:tcPr>
          <w:p w14:paraId="44B703CD"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14:paraId="3C1998AE"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D031072"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Hyperlink"/>
                  <w:rFonts w:ascii="Verdana" w:eastAsia="Times New Roman" w:hAnsi="Verdana"/>
                  <w:u w:val="none"/>
                </w:rPr>
                <w:t>ISO 8601:2004</w:t>
              </w:r>
              <w:r>
                <w:rPr>
                  <w:rStyle w:val="Hyperlink"/>
                  <w:rFonts w:ascii="Verdana" w:eastAsia="Times New Roman" w:hAnsi="Verdana"/>
                  <w:vanish/>
                  <w:u w:val="none"/>
                </w:rPr>
                <w:t xml:space="preserve"> (</w:t>
              </w:r>
              <w:r>
                <w:rPr>
                  <w:rStyle w:val="Hyperlink"/>
                  <w:rFonts w:ascii="Verdana" w:eastAsia="Times New Roman" w:hAnsi="Verdana"/>
                  <w:vanish/>
                  <w:u w:val="none"/>
                </w:rPr>
                <w:t>International Organization for Standardization, “ISO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Typewriter"/>
              </w:rPr>
              <w:t>YYYY-MM-DD</w:t>
            </w:r>
            <w:r>
              <w:rPr>
                <w:rFonts w:ascii="Verdana" w:eastAsia="Times New Roman" w:hAnsi="Verdana"/>
                <w:color w:val="000000"/>
              </w:rPr>
              <w:t xml:space="preserve"> format. The year MAY be </w:t>
            </w:r>
            <w:r>
              <w:rPr>
                <w:rStyle w:val="HTMLTypewriter"/>
              </w:rPr>
              <w:t>0000</w:t>
            </w:r>
            <w:r>
              <w:rPr>
                <w:rFonts w:ascii="Verdana" w:eastAsia="Times New Roman" w:hAnsi="Verdana"/>
                <w:color w:val="000000"/>
              </w:rPr>
              <w:t>, indicating that it is omitt</w:t>
            </w:r>
            <w:r>
              <w:rPr>
                <w:rFonts w:ascii="Verdana" w:eastAsia="Times New Roman" w:hAnsi="Verdana"/>
                <w:color w:val="000000"/>
              </w:rPr>
              <w:t xml:space="preserve">ed. To represent only the year, </w:t>
            </w:r>
            <w:r>
              <w:rPr>
                <w:rStyle w:val="HTMLTypewriter"/>
              </w:rPr>
              <w:t>YYYY</w:t>
            </w:r>
            <w:r>
              <w:rPr>
                <w:rFonts w:ascii="Verdana" w:eastAsia="Times New Roman" w:hAnsi="Verdana"/>
                <w:color w:val="000000"/>
              </w:rPr>
              <w:t xml:space="preserve"> format is allowed. Note that depending on the underlying platform's date related function, providing just year can result in varying month and day, so the implementers need to take this factor into account to correctly </w:t>
            </w:r>
            <w:r>
              <w:rPr>
                <w:rFonts w:ascii="Verdana" w:eastAsia="Times New Roman" w:hAnsi="Verdana"/>
                <w:color w:val="000000"/>
              </w:rPr>
              <w:t xml:space="preserve">process the dates. </w:t>
            </w:r>
          </w:p>
        </w:tc>
      </w:tr>
      <w:tr w:rsidR="00000000" w14:paraId="5E79CEA3" w14:textId="77777777">
        <w:trPr>
          <w:divId w:val="745765489"/>
          <w:jc w:val="center"/>
        </w:trPr>
        <w:tc>
          <w:tcPr>
            <w:tcW w:w="0" w:type="auto"/>
            <w:tcBorders>
              <w:top w:val="nil"/>
              <w:left w:val="nil"/>
              <w:bottom w:val="nil"/>
              <w:right w:val="nil"/>
            </w:tcBorders>
            <w:vAlign w:val="center"/>
            <w:hideMark/>
          </w:tcPr>
          <w:p w14:paraId="7FB67D25"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zoneinfo</w:t>
            </w:r>
          </w:p>
        </w:tc>
        <w:tc>
          <w:tcPr>
            <w:tcW w:w="0" w:type="auto"/>
            <w:tcBorders>
              <w:top w:val="nil"/>
              <w:left w:val="nil"/>
              <w:bottom w:val="nil"/>
              <w:right w:val="nil"/>
            </w:tcBorders>
            <w:vAlign w:val="center"/>
            <w:hideMark/>
          </w:tcPr>
          <w:p w14:paraId="16EBF519"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5266EE9"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zoneinfo </w:t>
            </w:r>
            <w:hyperlink w:anchor="zoneinfo" w:history="1">
              <w:r>
                <w:rPr>
                  <w:rStyle w:val="Hyperlink"/>
                  <w:rFonts w:ascii="Verdana" w:eastAsia="Times New Roman" w:hAnsi="Verdana"/>
                  <w:u w:val="none"/>
                </w:rPr>
                <w:t>[zoneinfo]</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Typewriter"/>
              </w:rPr>
              <w:t>Europe/Paris</w:t>
            </w:r>
            <w:r>
              <w:rPr>
                <w:rFonts w:ascii="Verdana" w:eastAsia="Times New Roman" w:hAnsi="Verdana"/>
                <w:color w:val="000000"/>
              </w:rPr>
              <w:t xml:space="preserve"> or </w:t>
            </w:r>
            <w:r>
              <w:rPr>
                <w:rStyle w:val="HTMLTypewriter"/>
              </w:rPr>
              <w:t>America/Los_Ange</w:t>
            </w:r>
            <w:r>
              <w:rPr>
                <w:rStyle w:val="HTMLTypewriter"/>
              </w:rPr>
              <w:t>les</w:t>
            </w:r>
            <w:r>
              <w:rPr>
                <w:rFonts w:ascii="Verdana" w:eastAsia="Times New Roman" w:hAnsi="Verdana"/>
                <w:color w:val="000000"/>
              </w:rPr>
              <w:t>.</w:t>
            </w:r>
          </w:p>
        </w:tc>
      </w:tr>
      <w:tr w:rsidR="00000000" w14:paraId="603FD732" w14:textId="77777777">
        <w:trPr>
          <w:divId w:val="745765489"/>
          <w:jc w:val="center"/>
        </w:trPr>
        <w:tc>
          <w:tcPr>
            <w:tcW w:w="0" w:type="auto"/>
            <w:tcBorders>
              <w:top w:val="nil"/>
              <w:left w:val="nil"/>
              <w:bottom w:val="nil"/>
              <w:right w:val="nil"/>
            </w:tcBorders>
            <w:vAlign w:val="center"/>
            <w:hideMark/>
          </w:tcPr>
          <w:p w14:paraId="01F935EF"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14:paraId="5096C8D2"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3A30692"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hyperlink w:anchor="RFC5646" w:history="1">
              <w:r>
                <w:rPr>
                  <w:rStyle w:val="Hyperlink"/>
                  <w:rFonts w:ascii="Verdana" w:eastAsia="Times New Roman" w:hAnsi="Verdana"/>
                  <w:u w:val="none"/>
                </w:rPr>
                <w:t>BCP47</w:t>
              </w:r>
              <w:r>
                <w:rPr>
                  <w:rStyle w:val="Hyperlink"/>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(International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 xml:space="preserve">ISO 3166-1 </w:t>
              </w:r>
              <w:r>
                <w:rPr>
                  <w:rStyle w:val="Hyperlink"/>
                  <w:rFonts w:ascii="Verdana" w:eastAsia="Times New Roman" w:hAnsi="Verdana"/>
                  <w:u w:val="none"/>
                </w:rPr>
                <w:t>Alpha-2</w:t>
              </w:r>
              <w:r>
                <w:rPr>
                  <w:rStyle w:val="Hyperlink"/>
                  <w:rFonts w:ascii="Verdana" w:eastAsia="Times New Roman" w:hAnsi="Verdana"/>
                  <w:vanish/>
                  <w:u w:val="none"/>
                </w:rPr>
                <w:t xml:space="preserve"> (International Organization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For example, </w:t>
            </w:r>
            <w:r>
              <w:rPr>
                <w:rStyle w:val="HTMLTypewriter"/>
              </w:rPr>
              <w:t>en-US</w:t>
            </w:r>
            <w:r>
              <w:rPr>
                <w:rFonts w:ascii="Verdana" w:eastAsia="Times New Roman" w:hAnsi="Verdana"/>
                <w:color w:val="000000"/>
              </w:rPr>
              <w:t xml:space="preserve"> or </w:t>
            </w:r>
            <w:r>
              <w:rPr>
                <w:rStyle w:val="HTMLTypewriter"/>
              </w:rPr>
              <w:t>fr-CA</w:t>
            </w:r>
            <w:r>
              <w:rPr>
                <w:rFonts w:ascii="Verdana" w:eastAsia="Times New Roman" w:hAnsi="Verdana"/>
                <w:color w:val="000000"/>
              </w:rPr>
              <w:t xml:space="preserve">. As a compatibility note, some implementations have used an underscore as the separator rather than a dash, for example, </w:t>
            </w:r>
            <w:r>
              <w:rPr>
                <w:rStyle w:val="HTMLTypewriter"/>
              </w:rPr>
              <w:t>en_US</w:t>
            </w:r>
            <w:r>
              <w:rPr>
                <w:rFonts w:ascii="Verdana" w:eastAsia="Times New Roman" w:hAnsi="Verdana"/>
                <w:color w:val="000000"/>
              </w:rPr>
              <w:t>; Implementations MAY choose to accept this locale syntax as well.</w:t>
            </w:r>
          </w:p>
        </w:tc>
      </w:tr>
      <w:tr w:rsidR="00000000" w14:paraId="738D6A4E" w14:textId="77777777">
        <w:trPr>
          <w:divId w:val="745765489"/>
          <w:jc w:val="center"/>
        </w:trPr>
        <w:tc>
          <w:tcPr>
            <w:tcW w:w="0" w:type="auto"/>
            <w:tcBorders>
              <w:top w:val="nil"/>
              <w:left w:val="nil"/>
              <w:bottom w:val="nil"/>
              <w:right w:val="nil"/>
            </w:tcBorders>
            <w:vAlign w:val="center"/>
            <w:hideMark/>
          </w:tcPr>
          <w:p w14:paraId="0C2F6FEF"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phone_number</w:t>
            </w:r>
          </w:p>
        </w:tc>
        <w:tc>
          <w:tcPr>
            <w:tcW w:w="0" w:type="auto"/>
            <w:tcBorders>
              <w:top w:val="nil"/>
              <w:left w:val="nil"/>
              <w:bottom w:val="nil"/>
              <w:right w:val="nil"/>
            </w:tcBorders>
            <w:vAlign w:val="center"/>
            <w:hideMark/>
          </w:tcPr>
          <w:p w14:paraId="12E5E457"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875A025"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w:t>
            </w:r>
            <w:r>
              <w:rPr>
                <w:rFonts w:ascii="Verdana" w:eastAsia="Times New Roman" w:hAnsi="Verdana"/>
                <w:color w:val="000000"/>
              </w:rPr>
              <w:t xml:space="preserve">telephone number. </w:t>
            </w:r>
            <w:hyperlink w:anchor="E.164" w:history="1">
              <w:r>
                <w:rPr>
                  <w:rStyle w:val="Hyperlink"/>
                  <w:rFonts w:ascii="Verdana" w:eastAsia="Times New Roman" w:hAnsi="Verdana"/>
                  <w:u w:val="none"/>
                </w:rPr>
                <w:t>E.164</w:t>
              </w:r>
              <w:r>
                <w:rPr>
                  <w:rStyle w:val="Hyperlink"/>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Typewriter"/>
              </w:rPr>
              <w:t>+1 (425)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 xml:space="preserve">. If the phone number contains an extension, it is RECOMMENDED that the extension be represented using the </w:t>
            </w:r>
            <w:hyperlink w:anchor="RFC3966" w:history="1">
              <w:r>
                <w:rPr>
                  <w:rStyle w:val="Hyperlink"/>
                  <w:rFonts w:ascii="Verdana" w:eastAsia="Times New Roman" w:hAnsi="Verdana"/>
                  <w:u w:val="none"/>
                </w:rPr>
                <w:t>RFC 3966</w:t>
              </w:r>
              <w:r>
                <w:rPr>
                  <w:rStyle w:val="Hyperlink"/>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[RFC3966] extension syn</w:t>
            </w:r>
            <w:r>
              <w:rPr>
                <w:rFonts w:ascii="Verdana" w:eastAsia="Times New Roman" w:hAnsi="Verdana"/>
                <w:color w:val="000000"/>
              </w:rPr>
              <w:t xml:space="preserve">tax, for example, </w:t>
            </w:r>
            <w:r>
              <w:rPr>
                <w:rStyle w:val="HTMLTypewriter"/>
              </w:rPr>
              <w:t>+1 (604) 555-1234;ext=5678</w:t>
            </w:r>
            <w:r>
              <w:rPr>
                <w:rFonts w:ascii="Verdana" w:eastAsia="Times New Roman" w:hAnsi="Verdana"/>
                <w:color w:val="000000"/>
              </w:rPr>
              <w:t xml:space="preserve">. </w:t>
            </w:r>
          </w:p>
        </w:tc>
      </w:tr>
      <w:tr w:rsidR="00000000" w14:paraId="7EDC0D6B" w14:textId="77777777">
        <w:trPr>
          <w:divId w:val="745765489"/>
          <w:jc w:val="center"/>
        </w:trPr>
        <w:tc>
          <w:tcPr>
            <w:tcW w:w="0" w:type="auto"/>
            <w:tcBorders>
              <w:top w:val="nil"/>
              <w:left w:val="nil"/>
              <w:bottom w:val="nil"/>
              <w:right w:val="nil"/>
            </w:tcBorders>
            <w:vAlign w:val="center"/>
            <w:hideMark/>
          </w:tcPr>
          <w:p w14:paraId="13341B63"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phone_number_verified</w:t>
            </w:r>
          </w:p>
        </w:tc>
        <w:tc>
          <w:tcPr>
            <w:tcW w:w="0" w:type="auto"/>
            <w:tcBorders>
              <w:top w:val="nil"/>
              <w:left w:val="nil"/>
              <w:bottom w:val="nil"/>
              <w:right w:val="nil"/>
            </w:tcBorders>
            <w:vAlign w:val="center"/>
            <w:hideMark/>
          </w:tcPr>
          <w:p w14:paraId="510B71EA"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3F1E0CC1"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Typewriter"/>
              </w:rPr>
              <w:t>true</w:t>
            </w:r>
            <w:r>
              <w:rPr>
                <w:rFonts w:ascii="Verdana" w:eastAsia="Times New Roman" w:hAnsi="Verdana"/>
                <w:color w:val="000000"/>
              </w:rPr>
              <w:t xml:space="preserve">, this means that the OP took affirmative steps </w:t>
            </w:r>
            <w:r>
              <w:rPr>
                <w:rFonts w:ascii="Verdana" w:eastAsia="Times New Roman" w:hAnsi="Verdana"/>
                <w:color w:val="000000"/>
              </w:rPr>
              <w:t>to ensure that this phone number was controlled by the End-User at the time the verification was performed. The means by which a phone number is verified is context-specific, and dependent upon the trust framework or contractual agreements within which the</w:t>
            </w:r>
            <w:r>
              <w:rPr>
                <w:rFonts w:ascii="Verdana" w:eastAsia="Times New Roman" w:hAnsi="Verdana"/>
                <w:color w:val="000000"/>
              </w:rPr>
              <w:t xml:space="preserve"> parties are operating. When true, the </w:t>
            </w:r>
            <w:r>
              <w:rPr>
                <w:rStyle w:val="HTMLTypewriter"/>
              </w:rPr>
              <w:t>phone_number</w:t>
            </w:r>
            <w:r>
              <w:rPr>
                <w:rFonts w:ascii="Verdana" w:eastAsia="Times New Roman" w:hAnsi="Verdana"/>
                <w:color w:val="000000"/>
              </w:rPr>
              <w:t xml:space="preserve"> Claim MUST be in E.164 format and any extensions MUST be represented in RFC 3966 format. </w:t>
            </w:r>
          </w:p>
        </w:tc>
      </w:tr>
      <w:tr w:rsidR="00000000" w14:paraId="440EAFCC" w14:textId="77777777">
        <w:trPr>
          <w:divId w:val="745765489"/>
          <w:jc w:val="center"/>
        </w:trPr>
        <w:tc>
          <w:tcPr>
            <w:tcW w:w="0" w:type="auto"/>
            <w:tcBorders>
              <w:top w:val="nil"/>
              <w:left w:val="nil"/>
              <w:bottom w:val="nil"/>
              <w:right w:val="nil"/>
            </w:tcBorders>
            <w:vAlign w:val="center"/>
            <w:hideMark/>
          </w:tcPr>
          <w:p w14:paraId="5AFBC2BF"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address</w:t>
            </w:r>
          </w:p>
        </w:tc>
        <w:tc>
          <w:tcPr>
            <w:tcW w:w="0" w:type="auto"/>
            <w:tcBorders>
              <w:top w:val="nil"/>
              <w:left w:val="nil"/>
              <w:bottom w:val="nil"/>
              <w:right w:val="nil"/>
            </w:tcBorders>
            <w:vAlign w:val="center"/>
            <w:hideMark/>
          </w:tcPr>
          <w:p w14:paraId="076B036A"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14:paraId="2F6EADCF"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address. The value of the </w:t>
            </w:r>
            <w:r>
              <w:rPr>
                <w:rStyle w:val="HTMLTypewriter"/>
              </w:rPr>
              <w:t>address</w:t>
            </w:r>
            <w:r>
              <w:rPr>
                <w:rFonts w:ascii="Verdana" w:eastAsia="Times New Roman" w:hAnsi="Verdana"/>
                <w:color w:val="000000"/>
              </w:rPr>
              <w:t xml:space="preserve"> member is a </w:t>
            </w:r>
            <w:hyperlink w:anchor="RFC4627" w:history="1">
              <w:r>
                <w:rPr>
                  <w:rStyle w:val="Hyperlink"/>
                  <w:rFonts w:ascii="Verdana" w:eastAsia="Times New Roman" w:hAnsi="Verdana"/>
                  <w:u w:val="none"/>
                </w:rPr>
                <w:t>JSON</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[RFC4627] structure containing some or all of the members defined in </w:t>
            </w:r>
            <w:hyperlink w:anchor="address_claim" w:history="1">
              <w:r>
                <w:rPr>
                  <w:rStyle w:val="Hyperlink"/>
                  <w:rFonts w:ascii="Verdana" w:eastAsia="Times New Roman" w:hAnsi="Verdana"/>
                  <w:u w:val="none"/>
                </w:rPr>
                <w:t>Section 2.5.1</w:t>
              </w:r>
              <w:r>
                <w:rPr>
                  <w:rStyle w:val="Hyperlink"/>
                  <w:rFonts w:ascii="Verdana" w:eastAsia="Times New Roman" w:hAnsi="Verdana"/>
                  <w:vanish/>
                  <w:u w:val="none"/>
                </w:rPr>
                <w:t xml:space="preserve"> (Address Claim)</w:t>
              </w:r>
            </w:hyperlink>
            <w:r>
              <w:rPr>
                <w:rFonts w:ascii="Verdana" w:eastAsia="Times New Roman" w:hAnsi="Verdana"/>
                <w:color w:val="000000"/>
              </w:rPr>
              <w:t xml:space="preserve">. </w:t>
            </w:r>
          </w:p>
        </w:tc>
      </w:tr>
      <w:tr w:rsidR="00000000" w14:paraId="39882147" w14:textId="77777777">
        <w:trPr>
          <w:divId w:val="745765489"/>
          <w:jc w:val="center"/>
        </w:trPr>
        <w:tc>
          <w:tcPr>
            <w:tcW w:w="0" w:type="auto"/>
            <w:tcBorders>
              <w:top w:val="nil"/>
              <w:left w:val="nil"/>
              <w:bottom w:val="nil"/>
              <w:right w:val="nil"/>
            </w:tcBorders>
            <w:vAlign w:val="center"/>
            <w:hideMark/>
          </w:tcPr>
          <w:p w14:paraId="027AF789"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updated_at</w:t>
            </w:r>
          </w:p>
        </w:tc>
        <w:tc>
          <w:tcPr>
            <w:tcW w:w="0" w:type="auto"/>
            <w:tcBorders>
              <w:top w:val="nil"/>
              <w:left w:val="nil"/>
              <w:bottom w:val="nil"/>
              <w:right w:val="nil"/>
            </w:tcBorders>
            <w:vAlign w:val="center"/>
            <w:hideMark/>
          </w:tcPr>
          <w:p w14:paraId="4276EEC1"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14:paraId="67B22D7E"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End-User's information was last updated. The time is represented as the number of seconds from 1970-01-01T0:0:0Z as measured in UTC until the date/time. </w:t>
            </w:r>
          </w:p>
        </w:tc>
      </w:tr>
    </w:tbl>
    <w:p w14:paraId="367166DA"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3486"/>
      </w:tblGrid>
      <w:tr w:rsidR="00000000" w14:paraId="4CB83CEF" w14:textId="77777777">
        <w:trPr>
          <w:divId w:val="745765489"/>
          <w:tblCellSpacing w:w="15" w:type="dxa"/>
          <w:jc w:val="center"/>
        </w:trPr>
        <w:tc>
          <w:tcPr>
            <w:tcW w:w="0" w:type="auto"/>
            <w:vAlign w:val="center"/>
            <w:hideMark/>
          </w:tcPr>
          <w:p w14:paraId="37838CAB" w14:textId="77777777" w:rsidR="00000000" w:rsidRDefault="008E4755">
            <w:pPr>
              <w:spacing w:before="0" w:beforeAutospacing="0" w:after="0" w:afterAutospacing="0"/>
              <w:jc w:val="center"/>
              <w:rPr>
                <w:rFonts w:ascii="Verdana" w:eastAsia="Times New Roman" w:hAnsi="Verdana"/>
                <w:color w:val="000000"/>
              </w:rPr>
            </w:pPr>
            <w:r>
              <w:rPr>
                <w:rFonts w:ascii="Monaco" w:eastAsia="Times New Roman" w:hAnsi="Monaco"/>
                <w:b/>
                <w:bCs/>
                <w:color w:val="000000"/>
                <w:sz w:val="15"/>
                <w:szCs w:val="15"/>
              </w:rPr>
              <w:t> Table 1: Reserved Member Definitions </w:t>
            </w:r>
          </w:p>
        </w:tc>
      </w:tr>
    </w:tbl>
    <w:p w14:paraId="53067B3C"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49" style="width:24pt;height:.75pt" o:hrpct="800" o:hralign="center" o:hrstd="t" o:hrnoshade="t" o:hr="t" fillcolor="#ccc" stroked="f"/>
        </w:pict>
      </w:r>
    </w:p>
    <w:p w14:paraId="3AB2818B"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For privacy reasons, OpenID Providers MAY elect to not return values for some requested Claims. </w:t>
      </w:r>
    </w:p>
    <w:p w14:paraId="6D2075AE"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w:t>
      </w:r>
      <w:r>
        <w:rPr>
          <w:rFonts w:ascii="Verdana" w:hAnsi="Verdana"/>
          <w:color w:val="000000"/>
          <w:lang w:val="en"/>
        </w:rPr>
        <w:t xml:space="preserve">(subject) Claim in the UserInfo Endpoint response MUST exactly match the </w:t>
      </w:r>
      <w:r>
        <w:rPr>
          <w:rStyle w:val="HTMLTypewriter"/>
          <w:lang w:val="en"/>
        </w:rPr>
        <w:t>sub</w:t>
      </w:r>
      <w:r>
        <w:rPr>
          <w:rFonts w:ascii="Verdana" w:hAnsi="Verdana"/>
          <w:color w:val="000000"/>
          <w:lang w:val="en"/>
        </w:rPr>
        <w:t xml:space="preserve"> Claim in the ID Token, before using additional UserInfo Endpoint Claims. </w:t>
      </w:r>
    </w:p>
    <w:p w14:paraId="114F794B" w14:textId="77777777" w:rsidR="00000000" w:rsidRDefault="008E4755">
      <w:pPr>
        <w:pStyle w:val="NormalWeb"/>
        <w:divId w:val="745765489"/>
        <w:rPr>
          <w:rFonts w:ascii="Verdana" w:hAnsi="Verdana"/>
          <w:color w:val="000000"/>
          <w:lang w:val="en"/>
        </w:rPr>
      </w:pPr>
      <w:r>
        <w:rPr>
          <w:rFonts w:ascii="Verdana" w:hAnsi="Verdana"/>
          <w:color w:val="000000"/>
          <w:lang w:val="en"/>
        </w:rPr>
        <w:t>The UserInfo Endpoint MUST return Claims in JSON format unless a different format was specified during Re</w:t>
      </w:r>
      <w:r>
        <w:rPr>
          <w:rFonts w:ascii="Verdana" w:hAnsi="Verdana"/>
          <w:color w:val="000000"/>
          <w:lang w:val="en"/>
        </w:rPr>
        <w:t xml:space="preserve">gistration </w:t>
      </w:r>
      <w:hyperlink w:anchor="OpenID.Registration" w:history="1">
        <w:r>
          <w:rPr>
            <w:rStyle w:val="Hyperlink"/>
            <w:rFonts w:ascii="Verdana" w:hAnsi="Verdana"/>
            <w:u w:val="none"/>
            <w:lang w:val="en"/>
          </w:rPr>
          <w:t>[OpenID.Registration]</w:t>
        </w:r>
        <w:r>
          <w:rPr>
            <w:rStyle w:val="Hyperlink"/>
            <w:rFonts w:ascii="Verdana" w:hAnsi="Verdana"/>
            <w:vanish/>
            <w:u w:val="none"/>
            <w:lang w:val="en"/>
          </w:rPr>
          <w:t xml:space="preserve"> (Sakimura, N., Bradley, J., and M. Jones, “OpenID Connect Dynamic Client Registration 1.0,” June 2013.)</w:t>
        </w:r>
      </w:hyperlink>
      <w:r>
        <w:rPr>
          <w:rFonts w:ascii="Verdana" w:hAnsi="Verdana"/>
          <w:color w:val="000000"/>
          <w:lang w:val="en"/>
        </w:rPr>
        <w:t>. The UserInfo Endpoint MAY return Claims in JWT format, which can be signed a</w:t>
      </w:r>
      <w:r>
        <w:rPr>
          <w:rFonts w:ascii="Verdana" w:hAnsi="Verdana"/>
          <w:color w:val="000000"/>
          <w:lang w:val="en"/>
        </w:rPr>
        <w:t xml:space="preserve">nd/or encrypted. The UserInfo Endpoint MUST return a content-type header to indicate which format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1977"/>
        <w:gridCol w:w="2928"/>
      </w:tblGrid>
      <w:tr w:rsidR="00000000" w14:paraId="6868F228" w14:textId="77777777">
        <w:trPr>
          <w:divId w:val="74576548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30ECE712" w14:textId="77777777" w:rsidR="00000000" w:rsidRDefault="008E4755">
            <w:pPr>
              <w:spacing w:before="0" w:beforeAutospacing="0" w:after="0" w:afterAutospacing="0"/>
              <w:rPr>
                <w:rFonts w:ascii="Verdana" w:eastAsia="Times New Roman" w:hAnsi="Verdana"/>
                <w:b/>
                <w:bCs/>
                <w:color w:val="000000"/>
              </w:rPr>
            </w:pPr>
            <w:r>
              <w:rPr>
                <w:rFonts w:ascii="Verdana" w:eastAsia="Times New Roman" w:hAnsi="Verdana"/>
                <w:b/>
                <w:bCs/>
                <w:color w:val="000000"/>
              </w:rPr>
              <w:t>Content-Type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0B69798E" w14:textId="77777777" w:rsidR="00000000" w:rsidRDefault="008E4755">
            <w:pPr>
              <w:spacing w:before="0" w:beforeAutospacing="0" w:after="0" w:afterAutospacing="0"/>
              <w:rPr>
                <w:rFonts w:ascii="Verdana" w:eastAsia="Times New Roman" w:hAnsi="Verdana"/>
                <w:b/>
                <w:bCs/>
                <w:color w:val="000000"/>
              </w:rPr>
            </w:pPr>
            <w:r>
              <w:rPr>
                <w:rFonts w:ascii="Verdana" w:eastAsia="Times New Roman" w:hAnsi="Verdana"/>
                <w:b/>
                <w:bCs/>
                <w:color w:val="000000"/>
              </w:rPr>
              <w:t>Format Returned</w:t>
            </w:r>
          </w:p>
        </w:tc>
      </w:tr>
      <w:tr w:rsidR="00000000" w14:paraId="554F3197" w14:textId="77777777">
        <w:trPr>
          <w:divId w:val="745765489"/>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1D1EE3DE"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application/json</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45186E60"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plain text JSON object</w:t>
            </w:r>
          </w:p>
        </w:tc>
      </w:tr>
      <w:tr w:rsidR="00000000" w14:paraId="0FB47E23" w14:textId="77777777">
        <w:trPr>
          <w:divId w:val="745765489"/>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5A2E4A17"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application/jwt</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3CDD4533"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JSON Web Token (JWT)</w:t>
            </w:r>
          </w:p>
        </w:tc>
      </w:tr>
    </w:tbl>
    <w:p w14:paraId="1A57B891"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br w:type="textWrapping" w:clear="all"/>
      </w:r>
    </w:p>
    <w:p w14:paraId="325060D4"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following is a non-normative example of such a response: </w:t>
      </w:r>
    </w:p>
    <w:p w14:paraId="509F69CD" w14:textId="77777777" w:rsidR="00000000" w:rsidRDefault="008E4755" w:rsidP="008E4755">
      <w:pPr>
        <w:pStyle w:val="HTMLPreformatted"/>
        <w:ind w:left="1200" w:right="480"/>
        <w:divId w:val="1679431187"/>
        <w:rPr>
          <w:lang w:val="en"/>
        </w:rPr>
      </w:pPr>
    </w:p>
    <w:p w14:paraId="0EAAAD93" w14:textId="77777777" w:rsidR="00000000" w:rsidRDefault="008E4755" w:rsidP="008E4755">
      <w:pPr>
        <w:pStyle w:val="HTMLPreformatted"/>
        <w:ind w:left="1200" w:right="480"/>
        <w:divId w:val="1679431187"/>
        <w:rPr>
          <w:lang w:val="en"/>
        </w:rPr>
      </w:pPr>
      <w:r>
        <w:rPr>
          <w:lang w:val="en"/>
        </w:rPr>
        <w:t xml:space="preserve">  {</w:t>
      </w:r>
    </w:p>
    <w:p w14:paraId="44D19A8C" w14:textId="77777777" w:rsidR="00000000" w:rsidRDefault="008E4755" w:rsidP="008E4755">
      <w:pPr>
        <w:pStyle w:val="HTMLPreformatted"/>
        <w:ind w:left="1200" w:right="480"/>
        <w:divId w:val="1679431187"/>
        <w:rPr>
          <w:lang w:val="en"/>
        </w:rPr>
      </w:pPr>
      <w:r>
        <w:rPr>
          <w:lang w:val="en"/>
        </w:rPr>
        <w:t xml:space="preserve">   "sub": "248289761001",</w:t>
      </w:r>
    </w:p>
    <w:p w14:paraId="3822C4E7" w14:textId="77777777" w:rsidR="00000000" w:rsidRDefault="008E4755" w:rsidP="008E4755">
      <w:pPr>
        <w:pStyle w:val="HTMLPreformatted"/>
        <w:ind w:left="1200" w:right="480"/>
        <w:divId w:val="1679431187"/>
        <w:rPr>
          <w:lang w:val="en"/>
        </w:rPr>
      </w:pPr>
      <w:r>
        <w:rPr>
          <w:lang w:val="en"/>
        </w:rPr>
        <w:t xml:space="preserve">   "name": "Jane Doe",</w:t>
      </w:r>
    </w:p>
    <w:p w14:paraId="28E895CE" w14:textId="77777777" w:rsidR="00000000" w:rsidRDefault="008E4755" w:rsidP="008E4755">
      <w:pPr>
        <w:pStyle w:val="HTMLPreformatted"/>
        <w:ind w:left="1200" w:right="480"/>
        <w:divId w:val="1679431187"/>
        <w:rPr>
          <w:lang w:val="en"/>
        </w:rPr>
      </w:pPr>
      <w:r>
        <w:rPr>
          <w:lang w:val="en"/>
        </w:rPr>
        <w:t xml:space="preserve">   "given_name": "Jane",</w:t>
      </w:r>
    </w:p>
    <w:p w14:paraId="7DC7C90A" w14:textId="77777777" w:rsidR="00000000" w:rsidRDefault="008E4755" w:rsidP="008E4755">
      <w:pPr>
        <w:pStyle w:val="HTMLPreformatted"/>
        <w:ind w:left="1200" w:right="480"/>
        <w:divId w:val="1679431187"/>
        <w:rPr>
          <w:lang w:val="en"/>
        </w:rPr>
      </w:pPr>
      <w:r>
        <w:rPr>
          <w:lang w:val="en"/>
        </w:rPr>
        <w:t xml:space="preserve">   "family_name": "Doe",</w:t>
      </w:r>
    </w:p>
    <w:p w14:paraId="7478703A" w14:textId="77777777" w:rsidR="00000000" w:rsidRDefault="008E4755" w:rsidP="008E4755">
      <w:pPr>
        <w:pStyle w:val="HTMLPreformatted"/>
        <w:ind w:left="1200" w:right="480"/>
        <w:divId w:val="1679431187"/>
        <w:rPr>
          <w:lang w:val="en"/>
        </w:rPr>
      </w:pPr>
      <w:r>
        <w:rPr>
          <w:lang w:val="en"/>
        </w:rPr>
        <w:t xml:space="preserve">   "preferred_username": "j.doe",</w:t>
      </w:r>
    </w:p>
    <w:p w14:paraId="4B765AFA" w14:textId="77777777" w:rsidR="00000000" w:rsidRDefault="008E4755" w:rsidP="008E4755">
      <w:pPr>
        <w:pStyle w:val="HTMLPreformatted"/>
        <w:ind w:left="1200" w:right="480"/>
        <w:divId w:val="1679431187"/>
        <w:rPr>
          <w:lang w:val="en"/>
        </w:rPr>
      </w:pPr>
      <w:r>
        <w:rPr>
          <w:lang w:val="en"/>
        </w:rPr>
        <w:t xml:space="preserve">   </w:t>
      </w:r>
      <w:r>
        <w:rPr>
          <w:lang w:val="en"/>
        </w:rPr>
        <w:t>"email": "janedoe@example.com",</w:t>
      </w:r>
    </w:p>
    <w:p w14:paraId="168D170B" w14:textId="77777777" w:rsidR="00000000" w:rsidRDefault="008E4755" w:rsidP="008E4755">
      <w:pPr>
        <w:pStyle w:val="HTMLPreformatted"/>
        <w:ind w:left="1200" w:right="480"/>
        <w:divId w:val="1679431187"/>
        <w:rPr>
          <w:lang w:val="en"/>
        </w:rPr>
      </w:pPr>
      <w:r>
        <w:rPr>
          <w:lang w:val="en"/>
        </w:rPr>
        <w:t xml:space="preserve">   "picture": "http://example.com/janedoe/me.jpg"</w:t>
      </w:r>
    </w:p>
    <w:p w14:paraId="3DB9BBE4" w14:textId="77777777" w:rsidR="00000000" w:rsidRDefault="008E4755" w:rsidP="008E4755">
      <w:pPr>
        <w:pStyle w:val="HTMLPreformatted"/>
        <w:ind w:left="1200" w:right="480"/>
        <w:divId w:val="1679431187"/>
        <w:rPr>
          <w:lang w:val="en"/>
        </w:rPr>
      </w:pPr>
      <w:r>
        <w:rPr>
          <w:lang w:val="en"/>
        </w:rPr>
        <w:t xml:space="preserve">  }</w:t>
      </w:r>
    </w:p>
    <w:p w14:paraId="1969EAD4" w14:textId="77777777" w:rsidR="00000000" w:rsidRDefault="008E4755">
      <w:pPr>
        <w:spacing w:before="0" w:beforeAutospacing="0" w:after="0" w:afterAutospacing="0"/>
        <w:divId w:val="745765489"/>
        <w:rPr>
          <w:rFonts w:ascii="Verdana" w:eastAsia="Times New Roman" w:hAnsi="Verdana"/>
          <w:color w:val="000000"/>
          <w:lang w:val="en"/>
        </w:rPr>
      </w:pPr>
      <w:bookmarkStart w:id="71" w:name="address_claim"/>
      <w:bookmarkEnd w:id="71"/>
    </w:p>
    <w:p w14:paraId="0F62880F"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0609E03" w14:textId="77777777">
        <w:trPr>
          <w:divId w:val="745765489"/>
          <w:trHeight w:val="225"/>
          <w:tblCellSpacing w:w="15" w:type="dxa"/>
        </w:trPr>
        <w:tc>
          <w:tcPr>
            <w:tcW w:w="450" w:type="dxa"/>
            <w:shd w:val="clear" w:color="auto" w:fill="990000"/>
            <w:vAlign w:val="center"/>
            <w:hideMark/>
          </w:tcPr>
          <w:p w14:paraId="520A4E09"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59AC4C3" w14:textId="77777777" w:rsidR="00000000" w:rsidRDefault="008E4755">
      <w:pPr>
        <w:pStyle w:val="Heading3"/>
        <w:divId w:val="745765489"/>
        <w:rPr>
          <w:rFonts w:eastAsia="Times New Roman"/>
          <w:lang w:val="en"/>
        </w:rPr>
      </w:pPr>
      <w:bookmarkStart w:id="72" w:name="rfc.section.2.5.1"/>
      <w:bookmarkEnd w:id="72"/>
      <w:r>
        <w:rPr>
          <w:rFonts w:eastAsia="Times New Roman"/>
          <w:lang w:val="en"/>
        </w:rPr>
        <w:t>2.5.1.  Address Claim</w:t>
      </w:r>
    </w:p>
    <w:p w14:paraId="5D7B476D"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Address Claim represents a physical mailing address. Implementations MAY return only a subset of the fields of an </w:t>
      </w:r>
      <w:r>
        <w:rPr>
          <w:rStyle w:val="HTMLTypewriter"/>
          <w:lang w:val="en"/>
        </w:rPr>
        <w:t>address</w:t>
      </w:r>
      <w:r>
        <w:rPr>
          <w:rFonts w:ascii="Verdana" w:hAnsi="Verdana"/>
          <w:color w:val="000000"/>
          <w:lang w:val="en"/>
        </w:rPr>
        <w:t xml:space="preserve">, </w:t>
      </w:r>
      <w:r>
        <w:rPr>
          <w:rFonts w:ascii="Verdana" w:hAnsi="Verdana"/>
          <w:color w:val="000000"/>
          <w:lang w:val="en"/>
        </w:rPr>
        <w:t xml:space="preserve">depending upon the information available and the End-User's privacy preferences. For example, the </w:t>
      </w:r>
      <w:r>
        <w:rPr>
          <w:rStyle w:val="HTMLTypewriter"/>
          <w:lang w:val="en"/>
        </w:rPr>
        <w:t>country</w:t>
      </w:r>
      <w:r>
        <w:rPr>
          <w:rFonts w:ascii="Verdana" w:hAnsi="Verdana"/>
          <w:color w:val="000000"/>
          <w:lang w:val="en"/>
        </w:rPr>
        <w:t xml:space="preserve"> and </w:t>
      </w:r>
      <w:r>
        <w:rPr>
          <w:rStyle w:val="HTMLTypewriter"/>
          <w:lang w:val="en"/>
        </w:rPr>
        <w:t>region</w:t>
      </w:r>
      <w:r>
        <w:rPr>
          <w:rFonts w:ascii="Verdana" w:hAnsi="Verdana"/>
          <w:color w:val="000000"/>
          <w:lang w:val="en"/>
        </w:rPr>
        <w:t xml:space="preserve"> might be returned without returning more fine-grained address information. </w:t>
      </w:r>
    </w:p>
    <w:p w14:paraId="5D701197" w14:textId="77777777" w:rsidR="00000000" w:rsidRDefault="008E4755">
      <w:pPr>
        <w:pStyle w:val="NormalWeb"/>
        <w:divId w:val="745765489"/>
        <w:rPr>
          <w:rFonts w:ascii="Verdana" w:hAnsi="Verdana"/>
          <w:color w:val="000000"/>
          <w:lang w:val="en"/>
        </w:rPr>
      </w:pPr>
      <w:r>
        <w:rPr>
          <w:rFonts w:ascii="Verdana" w:hAnsi="Verdana"/>
          <w:color w:val="000000"/>
          <w:lang w:val="en"/>
        </w:rPr>
        <w:t>Implementations MAY return just the full address as a single st</w:t>
      </w:r>
      <w:r>
        <w:rPr>
          <w:rFonts w:ascii="Verdana" w:hAnsi="Verdana"/>
          <w:color w:val="000000"/>
          <w:lang w:val="en"/>
        </w:rPr>
        <w:t>ring in the formatted sub-field, or they MAY return just the individual component fields using the other sub-fields, or they MAY return both. If both variants are returned, they SHOULD be describing the same address, with the formatted address indicating h</w:t>
      </w:r>
      <w:r>
        <w:rPr>
          <w:rFonts w:ascii="Verdana" w:hAnsi="Verdana"/>
          <w:color w:val="000000"/>
          <w:lang w:val="en"/>
        </w:rPr>
        <w:t xml:space="preserve">ow the component fields are combined. </w:t>
      </w:r>
    </w:p>
    <w:p w14:paraId="2F5FA466" w14:textId="77777777" w:rsidR="00000000" w:rsidRDefault="008E4755" w:rsidP="008E4755">
      <w:pPr>
        <w:spacing w:beforeAutospacing="0" w:after="0" w:afterAutospacing="0"/>
        <w:ind w:left="1200" w:right="1200"/>
        <w:divId w:val="711543186"/>
        <w:rPr>
          <w:rFonts w:ascii="Verdana" w:eastAsia="Times New Roman" w:hAnsi="Verdana"/>
          <w:color w:val="000000"/>
          <w:lang w:val="en"/>
        </w:rPr>
      </w:pPr>
      <w:r>
        <w:rPr>
          <w:rFonts w:ascii="Verdana" w:eastAsia="Times New Roman" w:hAnsi="Verdana"/>
          <w:color w:val="000000"/>
          <w:lang w:val="en"/>
        </w:rPr>
        <w:t>formatted</w:t>
      </w:r>
    </w:p>
    <w:p w14:paraId="0332AF08" w14:textId="77777777" w:rsidR="00000000" w:rsidRDefault="008E4755" w:rsidP="008E4755">
      <w:pPr>
        <w:spacing w:before="0" w:beforeAutospacing="0" w:after="0" w:afterAutospacing="0"/>
        <w:ind w:left="1920" w:right="1200"/>
        <w:divId w:val="711543186"/>
        <w:rPr>
          <w:rFonts w:ascii="Verdana" w:eastAsia="Times New Roman" w:hAnsi="Verdana"/>
          <w:color w:val="000000"/>
          <w:lang w:val="en"/>
        </w:rPr>
      </w:pPr>
      <w:r>
        <w:rPr>
          <w:rFonts w:ascii="Verdana" w:eastAsia="Times New Roman" w:hAnsi="Verdana"/>
          <w:color w:val="000000"/>
          <w:lang w:val="en"/>
        </w:rPr>
        <w:t xml:space="preserve">Full mailing address, formatted for display or use on a mailing label. This field MAY contain multiple lines, separated by newline characters. </w:t>
      </w:r>
    </w:p>
    <w:p w14:paraId="4A716E71" w14:textId="77777777" w:rsidR="00000000" w:rsidRDefault="008E4755" w:rsidP="008E4755">
      <w:pPr>
        <w:spacing w:before="0" w:beforeAutospacing="0" w:after="0" w:afterAutospacing="0"/>
        <w:ind w:left="1200" w:right="1200"/>
        <w:divId w:val="711543186"/>
        <w:rPr>
          <w:rFonts w:ascii="Verdana" w:eastAsia="Times New Roman" w:hAnsi="Verdana"/>
          <w:color w:val="000000"/>
          <w:lang w:val="en"/>
        </w:rPr>
      </w:pPr>
      <w:r>
        <w:rPr>
          <w:rFonts w:ascii="Verdana" w:eastAsia="Times New Roman" w:hAnsi="Verdana"/>
          <w:color w:val="000000"/>
          <w:lang w:val="en"/>
        </w:rPr>
        <w:t>street_address</w:t>
      </w:r>
    </w:p>
    <w:p w14:paraId="7CA6C927" w14:textId="77777777" w:rsidR="00000000" w:rsidRDefault="008E4755" w:rsidP="008E4755">
      <w:pPr>
        <w:spacing w:before="0" w:beforeAutospacing="0" w:after="0" w:afterAutospacing="0"/>
        <w:ind w:left="1920" w:right="1200"/>
        <w:divId w:val="711543186"/>
        <w:rPr>
          <w:rFonts w:ascii="Verdana" w:eastAsia="Times New Roman" w:hAnsi="Verdana"/>
          <w:color w:val="000000"/>
          <w:lang w:val="en"/>
        </w:rPr>
      </w:pPr>
      <w:r>
        <w:rPr>
          <w:rFonts w:ascii="Verdana" w:eastAsia="Times New Roman" w:hAnsi="Verdana"/>
          <w:color w:val="000000"/>
          <w:lang w:val="en"/>
        </w:rPr>
        <w:t>Full street address component, which MAY include</w:t>
      </w:r>
      <w:r>
        <w:rPr>
          <w:rFonts w:ascii="Verdana" w:eastAsia="Times New Roman" w:hAnsi="Verdana"/>
          <w:color w:val="000000"/>
          <w:lang w:val="en"/>
        </w:rPr>
        <w:t xml:space="preserve"> house number, street name, Post Office Box, and multi-line extended street address information. This field MAY contain multiple lines, separated by newline characters. </w:t>
      </w:r>
    </w:p>
    <w:p w14:paraId="257FE7CA" w14:textId="77777777" w:rsidR="00000000" w:rsidRDefault="008E4755" w:rsidP="008E4755">
      <w:pPr>
        <w:spacing w:before="0" w:beforeAutospacing="0" w:after="0" w:afterAutospacing="0"/>
        <w:ind w:left="1200" w:right="1200"/>
        <w:divId w:val="711543186"/>
        <w:rPr>
          <w:rFonts w:ascii="Verdana" w:eastAsia="Times New Roman" w:hAnsi="Verdana"/>
          <w:color w:val="000000"/>
          <w:lang w:val="en"/>
        </w:rPr>
      </w:pPr>
      <w:r>
        <w:rPr>
          <w:rFonts w:ascii="Verdana" w:eastAsia="Times New Roman" w:hAnsi="Verdana"/>
          <w:color w:val="000000"/>
          <w:lang w:val="en"/>
        </w:rPr>
        <w:t>locality</w:t>
      </w:r>
    </w:p>
    <w:p w14:paraId="36EBE55C" w14:textId="77777777" w:rsidR="00000000" w:rsidRDefault="008E4755" w:rsidP="008E4755">
      <w:pPr>
        <w:spacing w:before="0" w:beforeAutospacing="0" w:after="0" w:afterAutospacing="0"/>
        <w:ind w:left="1920" w:right="1200"/>
        <w:divId w:val="711543186"/>
        <w:rPr>
          <w:rFonts w:ascii="Verdana" w:eastAsia="Times New Roman" w:hAnsi="Verdana"/>
          <w:color w:val="000000"/>
          <w:lang w:val="en"/>
        </w:rPr>
      </w:pPr>
      <w:r>
        <w:rPr>
          <w:rFonts w:ascii="Verdana" w:eastAsia="Times New Roman" w:hAnsi="Verdana"/>
          <w:color w:val="000000"/>
          <w:lang w:val="en"/>
        </w:rPr>
        <w:t xml:space="preserve">City or locality component. </w:t>
      </w:r>
    </w:p>
    <w:p w14:paraId="12CABE03" w14:textId="77777777" w:rsidR="00000000" w:rsidRDefault="008E4755" w:rsidP="008E4755">
      <w:pPr>
        <w:spacing w:before="0" w:beforeAutospacing="0" w:after="0" w:afterAutospacing="0"/>
        <w:ind w:left="1200" w:right="1200"/>
        <w:divId w:val="711543186"/>
        <w:rPr>
          <w:rFonts w:ascii="Verdana" w:eastAsia="Times New Roman" w:hAnsi="Verdana"/>
          <w:color w:val="000000"/>
          <w:lang w:val="en"/>
        </w:rPr>
      </w:pPr>
      <w:r>
        <w:rPr>
          <w:rFonts w:ascii="Verdana" w:eastAsia="Times New Roman" w:hAnsi="Verdana"/>
          <w:color w:val="000000"/>
          <w:lang w:val="en"/>
        </w:rPr>
        <w:t>region</w:t>
      </w:r>
    </w:p>
    <w:p w14:paraId="06E8266D" w14:textId="77777777" w:rsidR="00000000" w:rsidRDefault="008E4755" w:rsidP="008E4755">
      <w:pPr>
        <w:spacing w:before="0" w:beforeAutospacing="0" w:after="0" w:afterAutospacing="0"/>
        <w:ind w:left="1920" w:right="1200"/>
        <w:divId w:val="711543186"/>
        <w:rPr>
          <w:rFonts w:ascii="Verdana" w:eastAsia="Times New Roman" w:hAnsi="Verdana"/>
          <w:color w:val="000000"/>
          <w:lang w:val="en"/>
        </w:rPr>
      </w:pPr>
      <w:r>
        <w:rPr>
          <w:rFonts w:ascii="Verdana" w:eastAsia="Times New Roman" w:hAnsi="Verdana"/>
          <w:color w:val="000000"/>
          <w:lang w:val="en"/>
        </w:rPr>
        <w:t xml:space="preserve">State, province, </w:t>
      </w:r>
      <w:r>
        <w:rPr>
          <w:rFonts w:ascii="Verdana" w:eastAsia="Times New Roman" w:hAnsi="Verdana"/>
          <w:color w:val="000000"/>
          <w:lang w:val="en"/>
        </w:rPr>
        <w:t xml:space="preserve">prefecture or region component. </w:t>
      </w:r>
    </w:p>
    <w:p w14:paraId="1316D2F5" w14:textId="77777777" w:rsidR="00000000" w:rsidRDefault="008E4755" w:rsidP="008E4755">
      <w:pPr>
        <w:spacing w:before="0" w:beforeAutospacing="0" w:after="0" w:afterAutospacing="0"/>
        <w:ind w:left="1200" w:right="1200"/>
        <w:divId w:val="711543186"/>
        <w:rPr>
          <w:rFonts w:ascii="Verdana" w:eastAsia="Times New Roman" w:hAnsi="Verdana"/>
          <w:color w:val="000000"/>
          <w:lang w:val="en"/>
        </w:rPr>
      </w:pPr>
      <w:r>
        <w:rPr>
          <w:rFonts w:ascii="Verdana" w:eastAsia="Times New Roman" w:hAnsi="Verdana"/>
          <w:color w:val="000000"/>
          <w:lang w:val="en"/>
        </w:rPr>
        <w:t>postal_code</w:t>
      </w:r>
    </w:p>
    <w:p w14:paraId="6DA7ACAF" w14:textId="77777777" w:rsidR="00000000" w:rsidRDefault="008E4755" w:rsidP="008E4755">
      <w:pPr>
        <w:spacing w:before="0" w:beforeAutospacing="0" w:after="0" w:afterAutospacing="0"/>
        <w:ind w:left="1920" w:right="1200"/>
        <w:divId w:val="711543186"/>
        <w:rPr>
          <w:rFonts w:ascii="Verdana" w:eastAsia="Times New Roman" w:hAnsi="Verdana"/>
          <w:color w:val="000000"/>
          <w:lang w:val="en"/>
        </w:rPr>
      </w:pPr>
      <w:r>
        <w:rPr>
          <w:rFonts w:ascii="Verdana" w:eastAsia="Times New Roman" w:hAnsi="Verdana"/>
          <w:color w:val="000000"/>
          <w:lang w:val="en"/>
        </w:rPr>
        <w:t xml:space="preserve">Zip code or postal code component. </w:t>
      </w:r>
    </w:p>
    <w:p w14:paraId="5498B1CE" w14:textId="77777777" w:rsidR="00000000" w:rsidRDefault="008E4755" w:rsidP="008E4755">
      <w:pPr>
        <w:spacing w:before="0" w:beforeAutospacing="0" w:after="0" w:afterAutospacing="0"/>
        <w:ind w:left="1200" w:right="1200"/>
        <w:divId w:val="711543186"/>
        <w:rPr>
          <w:rFonts w:ascii="Verdana" w:eastAsia="Times New Roman" w:hAnsi="Verdana"/>
          <w:color w:val="000000"/>
          <w:lang w:val="en"/>
        </w:rPr>
      </w:pPr>
      <w:r>
        <w:rPr>
          <w:rFonts w:ascii="Verdana" w:eastAsia="Times New Roman" w:hAnsi="Verdana"/>
          <w:color w:val="000000"/>
          <w:lang w:val="en"/>
        </w:rPr>
        <w:t>country</w:t>
      </w:r>
    </w:p>
    <w:p w14:paraId="00EA0BF9" w14:textId="77777777" w:rsidR="00000000" w:rsidRDefault="008E4755" w:rsidP="008E4755">
      <w:pPr>
        <w:spacing w:before="0" w:beforeAutospacing="0" w:afterAutospacing="0"/>
        <w:ind w:left="1920" w:right="1200"/>
        <w:divId w:val="711543186"/>
        <w:rPr>
          <w:rFonts w:ascii="Verdana" w:eastAsia="Times New Roman" w:hAnsi="Verdana"/>
          <w:color w:val="000000"/>
          <w:lang w:val="en"/>
        </w:rPr>
      </w:pPr>
      <w:r>
        <w:rPr>
          <w:rFonts w:ascii="Verdana" w:eastAsia="Times New Roman" w:hAnsi="Verdana"/>
          <w:color w:val="000000"/>
          <w:lang w:val="en"/>
        </w:rPr>
        <w:t xml:space="preserve">Country name component. </w:t>
      </w:r>
    </w:p>
    <w:p w14:paraId="2DDA04A8" w14:textId="77777777" w:rsidR="00000000" w:rsidRDefault="008E4755">
      <w:pPr>
        <w:spacing w:before="0" w:beforeAutospacing="0" w:after="0" w:afterAutospacing="0"/>
        <w:divId w:val="745765489"/>
        <w:rPr>
          <w:rFonts w:ascii="Verdana" w:eastAsia="Times New Roman" w:hAnsi="Verdana"/>
          <w:color w:val="000000"/>
          <w:lang w:val="en"/>
        </w:rPr>
      </w:pPr>
      <w:bookmarkStart w:id="73" w:name="ClaimsLanguagesAndScripts"/>
      <w:bookmarkEnd w:id="73"/>
    </w:p>
    <w:p w14:paraId="1FF17986"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A4B7314" w14:textId="77777777">
        <w:trPr>
          <w:divId w:val="745765489"/>
          <w:trHeight w:val="225"/>
          <w:tblCellSpacing w:w="15" w:type="dxa"/>
        </w:trPr>
        <w:tc>
          <w:tcPr>
            <w:tcW w:w="450" w:type="dxa"/>
            <w:shd w:val="clear" w:color="auto" w:fill="990000"/>
            <w:vAlign w:val="center"/>
            <w:hideMark/>
          </w:tcPr>
          <w:p w14:paraId="0DCFDC84"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B8AB486" w14:textId="77777777" w:rsidR="00000000" w:rsidRDefault="008E4755">
      <w:pPr>
        <w:pStyle w:val="Heading3"/>
        <w:divId w:val="745765489"/>
        <w:rPr>
          <w:rFonts w:eastAsia="Times New Roman"/>
          <w:lang w:val="en"/>
        </w:rPr>
      </w:pPr>
      <w:bookmarkStart w:id="74" w:name="rfc.section.2.5.2"/>
      <w:bookmarkEnd w:id="74"/>
      <w:r>
        <w:rPr>
          <w:rFonts w:eastAsia="Times New Roman"/>
          <w:lang w:val="en"/>
        </w:rPr>
        <w:t>2.5.2.  Claims Languages and Scripts</w:t>
      </w:r>
    </w:p>
    <w:p w14:paraId="533C4A47" w14:textId="77777777" w:rsidR="00000000" w:rsidRDefault="008E4755">
      <w:pPr>
        <w:pStyle w:val="NormalWeb"/>
        <w:divId w:val="745765489"/>
        <w:rPr>
          <w:rFonts w:ascii="Verdana" w:hAnsi="Verdana"/>
          <w:color w:val="000000"/>
          <w:lang w:val="en"/>
        </w:rPr>
      </w:pPr>
      <w:r>
        <w:rPr>
          <w:rFonts w:ascii="Verdana" w:hAnsi="Verdana"/>
          <w:color w:val="000000"/>
          <w:lang w:val="en"/>
        </w:rPr>
        <w:t>Human-readable Claim Values and Claim Values that reference human-readable v</w:t>
      </w:r>
      <w:r>
        <w:rPr>
          <w:rFonts w:ascii="Verdana" w:hAnsi="Verdana"/>
          <w:color w:val="000000"/>
          <w:lang w:val="en"/>
        </w:rPr>
        <w:t xml:space="preserve">alues MAY be represented in multiple languages and scripts. To specify the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w:t>
      </w:r>
      <w:r>
        <w:rPr>
          <w:rFonts w:ascii="Verdana" w:hAnsi="Verdana"/>
          <w:color w:val="000000"/>
          <w:lang w:val="en"/>
        </w:rPr>
        <w:t xml:space="preserve">[RFC5646] language tags are added to member names, delimited by a </w:t>
      </w:r>
      <w:r>
        <w:rPr>
          <w:rStyle w:val="HTMLTypewriter"/>
          <w:lang w:val="en"/>
        </w:rPr>
        <w:t>#</w:t>
      </w:r>
      <w:r>
        <w:rPr>
          <w:rFonts w:ascii="Verdana" w:hAnsi="Verdana"/>
          <w:color w:val="000000"/>
          <w:lang w:val="en"/>
        </w:rPr>
        <w:t xml:space="preserve"> character. For example, </w:t>
      </w:r>
      <w:r>
        <w:rPr>
          <w:rStyle w:val="HTMLTypewriter"/>
          <w:lang w:val="en"/>
        </w:rPr>
        <w:t>family_name#ja-Kana-JP</w:t>
      </w:r>
      <w:r>
        <w:rPr>
          <w:rFonts w:ascii="Verdana" w:hAnsi="Verdana"/>
          <w:color w:val="000000"/>
          <w:lang w:val="en"/>
        </w:rPr>
        <w:t xml:space="preserve"> expresses the Family Name in Katakana in Japanese, which is commonly used to index and represent the phonetics of the Kanji representation of</w:t>
      </w:r>
      <w:r>
        <w:rPr>
          <w:rFonts w:ascii="Verdana" w:hAnsi="Verdana"/>
          <w:color w:val="000000"/>
          <w:lang w:val="en"/>
        </w:rPr>
        <w:t xml:space="preserve"> the same represented as </w:t>
      </w:r>
      <w:r>
        <w:rPr>
          <w:rStyle w:val="HTMLTypewriter"/>
          <w:lang w:val="en"/>
        </w:rPr>
        <w:t>family_name#ja-Hani-JP</w:t>
      </w:r>
      <w:r>
        <w:rPr>
          <w:rFonts w:ascii="Verdana" w:hAnsi="Verdana"/>
          <w:color w:val="000000"/>
          <w:lang w:val="en"/>
        </w:rPr>
        <w:t xml:space="preserve">. As another example, both </w:t>
      </w:r>
      <w:r>
        <w:rPr>
          <w:rStyle w:val="HTMLTypewriter"/>
          <w:lang w:val="en"/>
        </w:rPr>
        <w:t>website</w:t>
      </w:r>
      <w:r>
        <w:rPr>
          <w:rFonts w:ascii="Verdana" w:hAnsi="Verdana"/>
          <w:color w:val="000000"/>
          <w:lang w:val="en"/>
        </w:rPr>
        <w:t xml:space="preserve"> and </w:t>
      </w:r>
      <w:r>
        <w:rPr>
          <w:rStyle w:val="HTMLTypewriter"/>
          <w:lang w:val="en"/>
        </w:rPr>
        <w:t>website#de</w:t>
      </w:r>
      <w:r>
        <w:rPr>
          <w:rFonts w:ascii="Verdana" w:hAnsi="Verdana"/>
          <w:color w:val="000000"/>
          <w:lang w:val="en"/>
        </w:rPr>
        <w:t xml:space="preserve"> Claim Values might be returned, referencing a Web site in an unspecified language and a Web site in German. </w:t>
      </w:r>
    </w:p>
    <w:p w14:paraId="4AFA5837" w14:textId="77777777" w:rsidR="00000000" w:rsidRDefault="008E4755">
      <w:pPr>
        <w:pStyle w:val="NormalWeb"/>
        <w:divId w:val="745765489"/>
        <w:rPr>
          <w:rFonts w:ascii="Verdana" w:hAnsi="Verdana"/>
          <w:color w:val="000000"/>
          <w:lang w:val="en"/>
        </w:rPr>
      </w:pPr>
      <w:r>
        <w:rPr>
          <w:rFonts w:ascii="Verdana" w:hAnsi="Verdana"/>
          <w:color w:val="000000"/>
          <w:lang w:val="en"/>
        </w:rPr>
        <w:t>Since Claim Names are case sensitive, it is strong</w:t>
      </w:r>
      <w:r>
        <w:rPr>
          <w:rFonts w:ascii="Verdana" w:hAnsi="Verdana"/>
          <w:color w:val="000000"/>
          <w:lang w:val="en"/>
        </w:rPr>
        <w:t xml:space="preserve">ly RECOMMENDED that language tag values used in Claim Names be spelled using the character case with which they are registered in the </w:t>
      </w:r>
      <w:hyperlink w:anchor="IANA.Language" w:history="1">
        <w:r>
          <w:rPr>
            <w:rStyle w:val="Hyperlink"/>
            <w:rFonts w:ascii="Verdana" w:hAnsi="Verdana"/>
            <w:u w:val="none"/>
            <w:lang w:val="en"/>
          </w:rPr>
          <w:t>IANA Language Subtag Registry</w:t>
        </w:r>
        <w:r>
          <w:rPr>
            <w:rStyle w:val="Hyperlink"/>
            <w:rFonts w:ascii="Verdana" w:hAnsi="Verdana"/>
            <w:vanish/>
            <w:u w:val="none"/>
            <w:lang w:val="en"/>
          </w:rPr>
          <w:t xml:space="preserve"> (Internet Assigned Numbers Authority (IANA), “Language S</w:t>
        </w:r>
        <w:r>
          <w:rPr>
            <w:rStyle w:val="Hyperlink"/>
            <w:rFonts w:ascii="Verdana" w:hAnsi="Verdana"/>
            <w:vanish/>
            <w:u w:val="none"/>
            <w:lang w:val="en"/>
          </w:rPr>
          <w:t>ubtag Registry,” 2005.)</w:t>
        </w:r>
      </w:hyperlink>
      <w:r>
        <w:rPr>
          <w:rFonts w:ascii="Verdana" w:hAnsi="Verdana"/>
          <w:color w:val="000000"/>
          <w:lang w:val="en"/>
        </w:rPr>
        <w:t xml:space="preserve"> [IANA.Language]. In particular, normally language names are spelled with lowercase characters, region names are spelled with uppercase characters, and scripts are spelled with mixed case characters. However, since BCP47 language tag</w:t>
      </w:r>
      <w:r>
        <w:rPr>
          <w:rFonts w:ascii="Verdana" w:hAnsi="Verdana"/>
          <w:color w:val="000000"/>
          <w:lang w:val="en"/>
        </w:rPr>
        <w:t xml:space="preserve"> values are case insensitive, implementations SHOULD interpret the language tag values supplied in a case insensitive manner. </w:t>
      </w:r>
    </w:p>
    <w:p w14:paraId="0117085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Per the recommendations in BCP47, language tag values for Claims SHOULD only be as specific as necessary. For instance, using </w:t>
      </w:r>
      <w:r>
        <w:rPr>
          <w:rStyle w:val="HTMLTypewriter"/>
          <w:lang w:val="en"/>
        </w:rPr>
        <w:t>fr</w:t>
      </w:r>
      <w:r>
        <w:rPr>
          <w:rFonts w:ascii="Verdana" w:hAnsi="Verdana"/>
          <w:color w:val="000000"/>
          <w:lang w:val="en"/>
        </w:rPr>
        <w:t xml:space="preserve"> </w:t>
      </w:r>
      <w:r>
        <w:rPr>
          <w:rFonts w:ascii="Verdana" w:hAnsi="Verdana"/>
          <w:color w:val="000000"/>
          <w:lang w:val="en"/>
        </w:rPr>
        <w:t xml:space="preserve">might be sufficient in many contexts, rather than </w:t>
      </w:r>
      <w:r>
        <w:rPr>
          <w:rStyle w:val="HTMLTypewriter"/>
          <w:lang w:val="en"/>
        </w:rPr>
        <w:t>fr-CA</w:t>
      </w:r>
      <w:r>
        <w:rPr>
          <w:rFonts w:ascii="Verdana" w:hAnsi="Verdana"/>
          <w:color w:val="000000"/>
          <w:lang w:val="en"/>
        </w:rPr>
        <w:t xml:space="preserve"> or </w:t>
      </w:r>
      <w:r>
        <w:rPr>
          <w:rStyle w:val="HTMLTypewriter"/>
          <w:lang w:val="en"/>
        </w:rPr>
        <w:t>fr-FR</w:t>
      </w:r>
      <w:r>
        <w:rPr>
          <w:rFonts w:ascii="Verdana" w:hAnsi="Verdana"/>
          <w:color w:val="000000"/>
          <w:lang w:val="en"/>
        </w:rPr>
        <w:t xml:space="preserve">. Where possible, OPs SHOULD try to match requested Claim locales with Claims it has. For instance, if the Client asks for a Claim with a </w:t>
      </w:r>
      <w:r>
        <w:rPr>
          <w:rStyle w:val="HTMLTypewriter"/>
          <w:lang w:val="en"/>
        </w:rPr>
        <w:t>de</w:t>
      </w:r>
      <w:r>
        <w:rPr>
          <w:rFonts w:ascii="Verdana" w:hAnsi="Verdana"/>
          <w:color w:val="000000"/>
          <w:lang w:val="en"/>
        </w:rPr>
        <w:t xml:space="preserve"> (German) language tag and the OP has a value tagged</w:t>
      </w:r>
      <w:r>
        <w:rPr>
          <w:rFonts w:ascii="Verdana" w:hAnsi="Verdana"/>
          <w:color w:val="000000"/>
          <w:lang w:val="en"/>
        </w:rPr>
        <w:t xml:space="preserve"> with </w:t>
      </w:r>
      <w:r>
        <w:rPr>
          <w:rStyle w:val="HTMLTypewriter"/>
          <w:lang w:val="en"/>
        </w:rPr>
        <w:t>de-CH</w:t>
      </w:r>
      <w:r>
        <w:rPr>
          <w:rFonts w:ascii="Verdana" w:hAnsi="Verdana"/>
          <w:color w:val="000000"/>
          <w:lang w:val="en"/>
        </w:rPr>
        <w:t xml:space="preserve"> (Swiss German) and no generic German value, it would be appropriate for the OP to return the Swiss German value to the Client. (This intentionally moves as much of the complexity of language tag matching to the OP as possible, to simplify Clien</w:t>
      </w:r>
      <w:r>
        <w:rPr>
          <w:rFonts w:ascii="Verdana" w:hAnsi="Verdana"/>
          <w:color w:val="000000"/>
          <w:lang w:val="en"/>
        </w:rPr>
        <w:t xml:space="preserve">ts.) </w:t>
      </w:r>
    </w:p>
    <w:p w14:paraId="6BA749E4"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 </w:t>
      </w:r>
      <w:r>
        <w:rPr>
          <w:rStyle w:val="HTMLTypewriter"/>
          <w:lang w:val="en"/>
        </w:rPr>
        <w:t>claims_locales</w:t>
      </w:r>
      <w:r>
        <w:rPr>
          <w:rFonts w:ascii="Verdana" w:hAnsi="Verdana"/>
          <w:color w:val="000000"/>
          <w:lang w:val="en"/>
        </w:rPr>
        <w:t xml:space="preserve"> request can be used to specify the preferred languages and scripts to use for the returned Claims. </w:t>
      </w:r>
      <w:hyperlink w:anchor="IndividualClaimsLanguages" w:history="1">
        <w:r>
          <w:rPr>
            <w:rStyle w:val="Hyperlink"/>
            <w:rFonts w:ascii="Verdana" w:hAnsi="Verdana"/>
            <w:u w:val="none"/>
            <w:lang w:val="en"/>
          </w:rPr>
          <w:t>Section 2.6.2</w:t>
        </w:r>
        <w:r>
          <w:rPr>
            <w:rStyle w:val="Hyperlink"/>
            <w:rFonts w:ascii="Verdana" w:hAnsi="Verdana"/>
            <w:vanish/>
            <w:u w:val="none"/>
            <w:lang w:val="en"/>
          </w:rPr>
          <w:t xml:space="preserve"> (Languages and Scripts for Individual Claims)</w:t>
        </w:r>
      </w:hyperlink>
      <w:r>
        <w:rPr>
          <w:rFonts w:ascii="Verdana" w:hAnsi="Verdana"/>
          <w:color w:val="000000"/>
          <w:lang w:val="en"/>
        </w:rPr>
        <w:t xml:space="preserve"> describes how to request t</w:t>
      </w:r>
      <w:r>
        <w:rPr>
          <w:rFonts w:ascii="Verdana" w:hAnsi="Verdana"/>
          <w:color w:val="000000"/>
          <w:lang w:val="en"/>
        </w:rPr>
        <w:t xml:space="preserve">hat specific Claims use particular languages and scripts. </w:t>
      </w:r>
    </w:p>
    <w:p w14:paraId="0BCAA5B2"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When the OP determines, either through the </w:t>
      </w:r>
      <w:r>
        <w:rPr>
          <w:rStyle w:val="HTMLTypewriter"/>
          <w:lang w:val="en"/>
        </w:rPr>
        <w:t>claims_locales</w:t>
      </w:r>
      <w:r>
        <w:rPr>
          <w:rFonts w:ascii="Verdana" w:hAnsi="Verdana"/>
          <w:color w:val="000000"/>
          <w:lang w:val="en"/>
        </w:rPr>
        <w:t xml:space="preserve"> parameter, or by other means, that the End-User and Client are requesting Claims in only one set of languages and scripts, it is RECOMMENDE</w:t>
      </w:r>
      <w:r>
        <w:rPr>
          <w:rFonts w:ascii="Verdana" w:hAnsi="Verdana"/>
          <w:color w:val="000000"/>
          <w:lang w:val="en"/>
        </w:rPr>
        <w:t xml:space="preserve">D that OPs return Claims without language tags when they employ this language and script. It is also RECOMMENDED that Clients be written in a manner that they can handle and utilize Claims using language tags. </w:t>
      </w:r>
    </w:p>
    <w:p w14:paraId="78435209" w14:textId="77777777" w:rsidR="00000000" w:rsidRDefault="008E4755">
      <w:pPr>
        <w:spacing w:before="0" w:beforeAutospacing="0" w:after="0" w:afterAutospacing="0"/>
        <w:divId w:val="745765489"/>
        <w:rPr>
          <w:rFonts w:ascii="Verdana" w:eastAsia="Times New Roman" w:hAnsi="Verdana"/>
          <w:color w:val="000000"/>
          <w:lang w:val="en"/>
        </w:rPr>
      </w:pPr>
      <w:bookmarkStart w:id="75" w:name="claim.stability"/>
      <w:bookmarkEnd w:id="75"/>
    </w:p>
    <w:p w14:paraId="49AF2233"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F277379" w14:textId="77777777">
        <w:trPr>
          <w:divId w:val="745765489"/>
          <w:trHeight w:val="225"/>
          <w:tblCellSpacing w:w="15" w:type="dxa"/>
        </w:trPr>
        <w:tc>
          <w:tcPr>
            <w:tcW w:w="450" w:type="dxa"/>
            <w:shd w:val="clear" w:color="auto" w:fill="990000"/>
            <w:vAlign w:val="center"/>
            <w:hideMark/>
          </w:tcPr>
          <w:p w14:paraId="5EBFCCFA"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785F54D" w14:textId="77777777" w:rsidR="00000000" w:rsidRDefault="008E4755">
      <w:pPr>
        <w:pStyle w:val="Heading3"/>
        <w:divId w:val="745765489"/>
        <w:rPr>
          <w:rFonts w:eastAsia="Times New Roman"/>
          <w:lang w:val="en"/>
        </w:rPr>
      </w:pPr>
      <w:bookmarkStart w:id="76" w:name="rfc.section.2.5.3"/>
      <w:bookmarkEnd w:id="76"/>
      <w:r>
        <w:rPr>
          <w:rFonts w:eastAsia="Times New Roman"/>
          <w:lang w:val="en"/>
        </w:rPr>
        <w:t>2.5.3.  Claim Stability and Uniqueness</w:t>
      </w:r>
    </w:p>
    <w:p w14:paraId="592046B0"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and </w:t>
      </w:r>
      <w:r>
        <w:rPr>
          <w:rStyle w:val="HTMLTypewriter"/>
          <w:lang w:val="en"/>
        </w:rPr>
        <w:t>iss</w:t>
      </w:r>
      <w:r>
        <w:rPr>
          <w:rFonts w:ascii="Verdana" w:hAnsi="Verdana"/>
          <w:color w:val="000000"/>
          <w:lang w:val="en"/>
        </w:rPr>
        <w:t xml:space="preserve"> (issuer) Claims are the only Claims that a Client can rely upon as a stable identifier for the End-User, since the </w:t>
      </w:r>
      <w:r>
        <w:rPr>
          <w:rStyle w:val="HTMLTypewriter"/>
          <w:lang w:val="en"/>
        </w:rPr>
        <w:t>sub</w:t>
      </w:r>
      <w:r>
        <w:rPr>
          <w:rFonts w:ascii="Verdana" w:hAnsi="Verdana"/>
          <w:color w:val="000000"/>
          <w:lang w:val="en"/>
        </w:rPr>
        <w:t xml:space="preserve"> Claim MUST be locally unique and never reassigned within the Issuer for a particular End-User, as described in </w:t>
      </w:r>
      <w:hyperlink w:anchor="id_token" w:history="1">
        <w:r>
          <w:rPr>
            <w:rStyle w:val="Hyperlink"/>
            <w:rFonts w:ascii="Verdana" w:hAnsi="Verdana"/>
            <w:u w:val="none"/>
            <w:lang w:val="en"/>
          </w:rPr>
          <w:t>Section 2.1.2.1</w:t>
        </w:r>
        <w:r>
          <w:rPr>
            <w:rStyle w:val="Hyperlink"/>
            <w:rFonts w:ascii="Verdana" w:hAnsi="Verdana"/>
            <w:vanish/>
            <w:u w:val="none"/>
            <w:lang w:val="en"/>
          </w:rPr>
          <w:t xml:space="preserve"> (ID Token)</w:t>
        </w:r>
      </w:hyperlink>
      <w:r>
        <w:rPr>
          <w:rFonts w:ascii="Verdana" w:hAnsi="Verdana"/>
          <w:color w:val="000000"/>
          <w:lang w:val="en"/>
        </w:rPr>
        <w:t xml:space="preserve">. Therefore, the only guaranteed unique identifier for a given End-User is the combination of the </w:t>
      </w:r>
      <w:r>
        <w:rPr>
          <w:rStyle w:val="HTMLTypewriter"/>
          <w:lang w:val="en"/>
        </w:rPr>
        <w:t>iss</w:t>
      </w:r>
      <w:r>
        <w:rPr>
          <w:rFonts w:ascii="Verdana" w:hAnsi="Verdana"/>
          <w:color w:val="000000"/>
          <w:lang w:val="en"/>
        </w:rPr>
        <w:t xml:space="preserve"> Claim and the </w:t>
      </w:r>
      <w:r>
        <w:rPr>
          <w:rStyle w:val="HTMLTypewriter"/>
          <w:lang w:val="en"/>
        </w:rPr>
        <w:t>sub</w:t>
      </w:r>
      <w:r>
        <w:rPr>
          <w:rFonts w:ascii="Verdana" w:hAnsi="Verdana"/>
          <w:color w:val="000000"/>
          <w:lang w:val="en"/>
        </w:rPr>
        <w:t xml:space="preserve"> Claim. </w:t>
      </w:r>
    </w:p>
    <w:p w14:paraId="4644C539"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All other Claims carry no such guarantees across different issuers in terms of stability over time or uniqueness across users, and Issuers are permitted to apply local restrictions and policies. For instance, an Issuer MAY re-use an </w:t>
      </w:r>
      <w:r>
        <w:rPr>
          <w:rStyle w:val="HTMLTypewriter"/>
          <w:lang w:val="en"/>
        </w:rPr>
        <w:t>email</w:t>
      </w:r>
      <w:r>
        <w:rPr>
          <w:rFonts w:ascii="Verdana" w:hAnsi="Verdana"/>
          <w:color w:val="000000"/>
          <w:lang w:val="en"/>
        </w:rPr>
        <w:t xml:space="preserve"> Claim value acros</w:t>
      </w:r>
      <w:r>
        <w:rPr>
          <w:rFonts w:ascii="Verdana" w:hAnsi="Verdana"/>
          <w:color w:val="000000"/>
          <w:lang w:val="en"/>
        </w:rPr>
        <w:t xml:space="preserve">s different End-Users at different points in time, and the claimed </w:t>
      </w:r>
      <w:r>
        <w:rPr>
          <w:rStyle w:val="HTMLTypewriter"/>
          <w:lang w:val="en"/>
        </w:rPr>
        <w:t>email</w:t>
      </w:r>
      <w:r>
        <w:rPr>
          <w:rFonts w:ascii="Verdana" w:hAnsi="Verdana"/>
          <w:color w:val="000000"/>
          <w:lang w:val="en"/>
        </w:rPr>
        <w:t xml:space="preserve"> address for a given End-User MAY change over time. Therefore, other Claims such as </w:t>
      </w:r>
      <w:r>
        <w:rPr>
          <w:rStyle w:val="HTMLTypewriter"/>
          <w:lang w:val="en"/>
        </w:rPr>
        <w:t>email</w:t>
      </w:r>
      <w:r>
        <w:rPr>
          <w:rFonts w:ascii="Verdana" w:hAnsi="Verdana"/>
          <w:color w:val="000000"/>
          <w:lang w:val="en"/>
        </w:rPr>
        <w:t xml:space="preserve">, </w:t>
      </w:r>
      <w:r>
        <w:rPr>
          <w:rStyle w:val="HTMLTypewriter"/>
          <w:lang w:val="en"/>
        </w:rPr>
        <w:t>phone_number</w:t>
      </w:r>
      <w:r>
        <w:rPr>
          <w:rFonts w:ascii="Verdana" w:hAnsi="Verdana"/>
          <w:color w:val="000000"/>
          <w:lang w:val="en"/>
        </w:rPr>
        <w:t xml:space="preserve">, and </w:t>
      </w:r>
      <w:r>
        <w:rPr>
          <w:rStyle w:val="HTMLTypewriter"/>
          <w:lang w:val="en"/>
        </w:rPr>
        <w:t>preferred_username</w:t>
      </w:r>
      <w:r>
        <w:rPr>
          <w:rFonts w:ascii="Verdana" w:hAnsi="Verdana"/>
          <w:color w:val="000000"/>
          <w:lang w:val="en"/>
        </w:rPr>
        <w:t xml:space="preserve"> and MUST NOT be used as unique identifiers for the End-U</w:t>
      </w:r>
      <w:r>
        <w:rPr>
          <w:rFonts w:ascii="Verdana" w:hAnsi="Verdana"/>
          <w:color w:val="000000"/>
          <w:lang w:val="en"/>
        </w:rPr>
        <w:t xml:space="preserve">ser. </w:t>
      </w:r>
    </w:p>
    <w:p w14:paraId="574EFC23" w14:textId="77777777" w:rsidR="00000000" w:rsidRDefault="008E4755">
      <w:pPr>
        <w:spacing w:before="0" w:beforeAutospacing="0" w:after="0" w:afterAutospacing="0"/>
        <w:divId w:val="745765489"/>
        <w:rPr>
          <w:rFonts w:ascii="Verdana" w:eastAsia="Times New Roman" w:hAnsi="Verdana"/>
          <w:color w:val="000000"/>
          <w:lang w:val="en"/>
        </w:rPr>
      </w:pPr>
      <w:bookmarkStart w:id="77" w:name="AdditionalClaims"/>
      <w:bookmarkEnd w:id="77"/>
    </w:p>
    <w:p w14:paraId="0C2BC227"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F2CF92D" w14:textId="77777777">
        <w:trPr>
          <w:divId w:val="745765489"/>
          <w:trHeight w:val="225"/>
          <w:tblCellSpacing w:w="15" w:type="dxa"/>
        </w:trPr>
        <w:tc>
          <w:tcPr>
            <w:tcW w:w="450" w:type="dxa"/>
            <w:shd w:val="clear" w:color="auto" w:fill="990000"/>
            <w:vAlign w:val="center"/>
            <w:hideMark/>
          </w:tcPr>
          <w:p w14:paraId="05C41A2E"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B602278" w14:textId="77777777" w:rsidR="00000000" w:rsidRDefault="008E4755">
      <w:pPr>
        <w:pStyle w:val="Heading3"/>
        <w:divId w:val="745765489"/>
        <w:rPr>
          <w:rFonts w:eastAsia="Times New Roman"/>
          <w:lang w:val="en"/>
        </w:rPr>
      </w:pPr>
      <w:bookmarkStart w:id="78" w:name="rfc.section.2.5.4"/>
      <w:bookmarkEnd w:id="78"/>
      <w:r>
        <w:rPr>
          <w:rFonts w:eastAsia="Times New Roman"/>
          <w:lang w:val="en"/>
        </w:rPr>
        <w:t>2.5.4.  Additional Claims</w:t>
      </w:r>
    </w:p>
    <w:p w14:paraId="02171763" w14:textId="77777777" w:rsidR="00000000" w:rsidRDefault="008E4755">
      <w:pPr>
        <w:pStyle w:val="NormalWeb"/>
        <w:divId w:val="745765489"/>
        <w:rPr>
          <w:rFonts w:ascii="Verdana" w:hAnsi="Verdana"/>
          <w:color w:val="000000"/>
          <w:lang w:val="en"/>
        </w:rPr>
      </w:pPr>
      <w:r>
        <w:rPr>
          <w:rFonts w:ascii="Verdana" w:hAnsi="Verdana"/>
          <w:color w:val="000000"/>
          <w:lang w:val="en"/>
        </w:rPr>
        <w:t>While this specification defines only small set of Claims as standard Claims, other Claims MAY be used in conjunction with the standard Claims. When using such Claims, it is RECOMMENDED that collision resistant names be used for the Claim Names, as describ</w:t>
      </w:r>
      <w:r>
        <w:rPr>
          <w:rFonts w:ascii="Verdana" w:hAnsi="Verdana"/>
          <w:color w:val="000000"/>
          <w:lang w:val="en"/>
        </w:rPr>
        <w:t xml:space="preserve">ed in Section 4.2 (Public Claim Names) of the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May 2013.)</w:t>
        </w:r>
      </w:hyperlink>
      <w:r>
        <w:rPr>
          <w:rFonts w:ascii="Verdana" w:hAnsi="Verdana"/>
          <w:color w:val="000000"/>
          <w:lang w:val="en"/>
        </w:rPr>
        <w:t xml:space="preserve"> [JWT] specification. Alternatively, Private Claim Names can be safely used when naming</w:t>
      </w:r>
      <w:r>
        <w:rPr>
          <w:rFonts w:ascii="Verdana" w:hAnsi="Verdana"/>
          <w:color w:val="000000"/>
          <w:lang w:val="en"/>
        </w:rPr>
        <w:t xml:space="preserve"> conflicts are unlikely to arise, as described in 4.3 of the JWT specification. Or, if specific additional Claims will have broad and general applicability, they can be registered with Reserved Claim Names, per Sections 4.1 and 9.1 of the JWT specification</w:t>
      </w:r>
      <w:r>
        <w:rPr>
          <w:rFonts w:ascii="Verdana" w:hAnsi="Verdana"/>
          <w:color w:val="000000"/>
          <w:lang w:val="en"/>
        </w:rPr>
        <w:t xml:space="preserve">. </w:t>
      </w:r>
    </w:p>
    <w:p w14:paraId="4AE8D082" w14:textId="77777777" w:rsidR="00000000" w:rsidRDefault="008E4755">
      <w:pPr>
        <w:spacing w:before="0" w:beforeAutospacing="0" w:after="0" w:afterAutospacing="0"/>
        <w:divId w:val="745765489"/>
        <w:rPr>
          <w:rFonts w:ascii="Verdana" w:eastAsia="Times New Roman" w:hAnsi="Verdana"/>
          <w:color w:val="000000"/>
          <w:lang w:val="en"/>
        </w:rPr>
      </w:pPr>
      <w:bookmarkStart w:id="79" w:name="ClaimsRequest"/>
      <w:bookmarkEnd w:id="79"/>
    </w:p>
    <w:p w14:paraId="6093F720"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A7C1C2A" w14:textId="77777777">
        <w:trPr>
          <w:divId w:val="745765489"/>
          <w:trHeight w:val="225"/>
          <w:tblCellSpacing w:w="15" w:type="dxa"/>
        </w:trPr>
        <w:tc>
          <w:tcPr>
            <w:tcW w:w="450" w:type="dxa"/>
            <w:shd w:val="clear" w:color="auto" w:fill="990000"/>
            <w:vAlign w:val="center"/>
            <w:hideMark/>
          </w:tcPr>
          <w:p w14:paraId="277C66AF"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6517A3C" w14:textId="77777777" w:rsidR="00000000" w:rsidRDefault="008E4755">
      <w:pPr>
        <w:pStyle w:val="Heading3"/>
        <w:divId w:val="745765489"/>
        <w:rPr>
          <w:rFonts w:eastAsia="Times New Roman"/>
          <w:lang w:val="en"/>
        </w:rPr>
      </w:pPr>
      <w:bookmarkStart w:id="80" w:name="rfc.section.2.6"/>
      <w:bookmarkEnd w:id="80"/>
      <w:r>
        <w:rPr>
          <w:rFonts w:eastAsia="Times New Roman"/>
          <w:lang w:val="en"/>
        </w:rPr>
        <w:t>2.6.  Claims Request</w:t>
      </w:r>
    </w:p>
    <w:p w14:paraId="6ECB16C0"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w:t>
      </w:r>
      <w:r>
        <w:rPr>
          <w:rFonts w:ascii="Verdana" w:hAnsi="Verdana"/>
          <w:color w:val="000000"/>
          <w:lang w:val="en"/>
        </w:rPr>
        <w:t xml:space="preserve">parameter requests that specific Claims be returned from the UserInfo Endpoint and/or in the ID Token. It is represented as a JSON object containing lists of Claims being requested from these locations. Properties of the Claims being requested MAY also be </w:t>
      </w:r>
      <w:r>
        <w:rPr>
          <w:rFonts w:ascii="Verdana" w:hAnsi="Verdana"/>
          <w:color w:val="000000"/>
          <w:lang w:val="en"/>
        </w:rPr>
        <w:t xml:space="preserve">specified. </w:t>
      </w:r>
    </w:p>
    <w:p w14:paraId="0034C47B"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Support for the </w:t>
      </w:r>
      <w:r>
        <w:rPr>
          <w:rStyle w:val="HTMLTypewriter"/>
          <w:lang w:val="en"/>
        </w:rPr>
        <w:t>claims</w:t>
      </w:r>
      <w:r>
        <w:rPr>
          <w:rFonts w:ascii="Verdana" w:hAnsi="Verdana"/>
          <w:color w:val="000000"/>
          <w:lang w:val="en"/>
        </w:rPr>
        <w:t xml:space="preserve"> parameter is OPTIONAL. Should an OP not support this parameter and an RP uses it, the OP SHOULD return a set of Claims to the RP that it believes would be useful to the RP and the End-User using whatever heuristics it bel</w:t>
      </w:r>
      <w:r>
        <w:rPr>
          <w:rFonts w:ascii="Verdana" w:hAnsi="Verdana"/>
          <w:color w:val="000000"/>
          <w:lang w:val="en"/>
        </w:rPr>
        <w:t xml:space="preserve">ieves are appropriate. The </w:t>
      </w:r>
      <w:r>
        <w:rPr>
          <w:rStyle w:val="HTMLTypewriter"/>
          <w:lang w:val="en"/>
        </w:rPr>
        <w:t>claims_parameter_supported</w:t>
      </w:r>
      <w:r>
        <w:rPr>
          <w:rFonts w:ascii="Verdana" w:hAnsi="Verdana"/>
          <w:color w:val="000000"/>
          <w:lang w:val="en"/>
        </w:rPr>
        <w:t xml:space="preserve"> Discovery result indicates whether the OP supports this parameter. </w:t>
      </w:r>
    </w:p>
    <w:p w14:paraId="03625890"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parameter value is represented in an OAuth 2.0 request as UTF-8 encoded JSON (which ends up being form-urlencoded when pass</w:t>
      </w:r>
      <w:r>
        <w:rPr>
          <w:rFonts w:ascii="Verdana" w:hAnsi="Verdana"/>
          <w:color w:val="000000"/>
          <w:lang w:val="en"/>
        </w:rPr>
        <w:t xml:space="preserve">ed as an OAuth parameter). When used in a Request Object value, per </w:t>
      </w:r>
      <w:hyperlink w:anchor="RequestObject" w:history="1">
        <w:r>
          <w:rPr>
            <w:rStyle w:val="Hyperlink"/>
            <w:rFonts w:ascii="Verdana" w:hAnsi="Verdana"/>
            <w:u w:val="none"/>
            <w:lang w:val="en"/>
          </w:rPr>
          <w:t>Section 2.9</w:t>
        </w:r>
        <w:r>
          <w:rPr>
            <w:rStyle w:val="Hyperlink"/>
            <w:rFonts w:ascii="Verdana" w:hAnsi="Verdana"/>
            <w:vanish/>
            <w:u w:val="none"/>
            <w:lang w:val="en"/>
          </w:rPr>
          <w:t xml:space="preserve"> (Request Object)</w:t>
        </w:r>
      </w:hyperlink>
      <w:r>
        <w:rPr>
          <w:rFonts w:ascii="Verdana" w:hAnsi="Verdana"/>
          <w:color w:val="000000"/>
          <w:lang w:val="en"/>
        </w:rPr>
        <w:t xml:space="preserve">, the JSON is used as the value of the </w:t>
      </w:r>
      <w:r>
        <w:rPr>
          <w:rStyle w:val="HTMLTypewriter"/>
          <w:lang w:val="en"/>
        </w:rPr>
        <w:t>claims</w:t>
      </w:r>
      <w:r>
        <w:rPr>
          <w:rFonts w:ascii="Verdana" w:hAnsi="Verdana"/>
          <w:color w:val="000000"/>
          <w:lang w:val="en"/>
        </w:rPr>
        <w:t xml:space="preserve"> member. </w:t>
      </w:r>
    </w:p>
    <w:p w14:paraId="6EEC306D"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top-level members of the Claims request JSON object are: </w:t>
      </w:r>
    </w:p>
    <w:p w14:paraId="760AC2F0" w14:textId="77777777" w:rsidR="00000000" w:rsidRDefault="008E4755" w:rsidP="008E4755">
      <w:pPr>
        <w:spacing w:beforeAutospacing="0" w:after="0" w:afterAutospacing="0"/>
        <w:ind w:left="1200" w:right="1200"/>
        <w:divId w:val="283343815"/>
        <w:rPr>
          <w:rFonts w:ascii="Verdana" w:eastAsia="Times New Roman" w:hAnsi="Verdana"/>
          <w:color w:val="000000"/>
          <w:lang w:val="en"/>
        </w:rPr>
      </w:pPr>
      <w:r>
        <w:rPr>
          <w:rFonts w:ascii="Verdana" w:eastAsia="Times New Roman" w:hAnsi="Verdana"/>
          <w:color w:val="000000"/>
          <w:lang w:val="en"/>
        </w:rPr>
        <w:t>userinf</w:t>
      </w:r>
      <w:r>
        <w:rPr>
          <w:rFonts w:ascii="Verdana" w:eastAsia="Times New Roman" w:hAnsi="Verdana"/>
          <w:color w:val="000000"/>
          <w:lang w:val="en"/>
        </w:rPr>
        <w:t>o</w:t>
      </w:r>
    </w:p>
    <w:p w14:paraId="15E5561E" w14:textId="77777777" w:rsidR="00000000" w:rsidRDefault="008E4755" w:rsidP="008E4755">
      <w:pPr>
        <w:spacing w:before="0" w:beforeAutospacing="0" w:after="0" w:afterAutospacing="0"/>
        <w:ind w:left="1920" w:right="1200"/>
        <w:divId w:val="283343815"/>
        <w:rPr>
          <w:rFonts w:ascii="Verdana" w:eastAsia="Times New Roman" w:hAnsi="Verdana"/>
          <w:color w:val="000000"/>
          <w:lang w:val="en"/>
        </w:rPr>
      </w:pPr>
      <w:r>
        <w:rPr>
          <w:rFonts w:ascii="Verdana" w:eastAsia="Times New Roman" w:hAnsi="Verdana"/>
          <w:color w:val="000000"/>
          <w:lang w:val="en"/>
        </w:rPr>
        <w:t xml:space="preserve">OPTIONAL. Requests that the listed individual Claims be returned from the UserInfo Endpoint. If present, the listed Claims are being requested to be added to any Claims that are being requested using </w:t>
      </w:r>
      <w:r>
        <w:rPr>
          <w:rStyle w:val="HTMLTypewriter"/>
          <w:lang w:val="en"/>
        </w:rPr>
        <w:t>scope</w:t>
      </w:r>
      <w:r>
        <w:rPr>
          <w:rFonts w:ascii="Verdana" w:eastAsia="Times New Roman" w:hAnsi="Verdana"/>
          <w:color w:val="000000"/>
          <w:lang w:val="en"/>
        </w:rPr>
        <w:t xml:space="preserve"> values. If not present, the Claims being request</w:t>
      </w:r>
      <w:r>
        <w:rPr>
          <w:rFonts w:ascii="Verdana" w:eastAsia="Times New Roman" w:hAnsi="Verdana"/>
          <w:color w:val="000000"/>
          <w:lang w:val="en"/>
        </w:rPr>
        <w:t xml:space="preserve">ed from the UserInfo Endpoint are only those requested using </w:t>
      </w:r>
      <w:r>
        <w:rPr>
          <w:rStyle w:val="HTMLTypewriter"/>
          <w:lang w:val="en"/>
        </w:rPr>
        <w:t>scope</w:t>
      </w:r>
      <w:r>
        <w:rPr>
          <w:rFonts w:ascii="Verdana" w:eastAsia="Times New Roman" w:hAnsi="Verdana"/>
          <w:color w:val="000000"/>
          <w:lang w:val="en"/>
        </w:rPr>
        <w:t xml:space="preserve"> values. </w:t>
      </w:r>
    </w:p>
    <w:p w14:paraId="1A258A27" w14:textId="77777777" w:rsidR="00000000" w:rsidRDefault="008E4755" w:rsidP="008E4755">
      <w:pPr>
        <w:spacing w:before="0" w:beforeAutospacing="0" w:after="0" w:afterAutospacing="0"/>
        <w:ind w:left="1920" w:right="1200"/>
        <w:divId w:val="283343815"/>
        <w:rPr>
          <w:rFonts w:ascii="Verdana" w:eastAsia="Times New Roman" w:hAnsi="Verdana"/>
          <w:color w:val="000000"/>
          <w:lang w:val="en"/>
        </w:rPr>
      </w:pPr>
      <w:r>
        <w:rPr>
          <w:rFonts w:ascii="Verdana" w:eastAsia="Times New Roman" w:hAnsi="Verdana"/>
          <w:color w:val="000000"/>
          <w:lang w:val="en"/>
        </w:rPr>
        <w:t xml:space="preserve">When the </w:t>
      </w:r>
      <w:r>
        <w:rPr>
          <w:rStyle w:val="HTMLTypewriter"/>
          <w:lang w:val="en"/>
        </w:rPr>
        <w:t>userinfo</w:t>
      </w:r>
      <w:r>
        <w:rPr>
          <w:rFonts w:ascii="Verdana" w:eastAsia="Times New Roman" w:hAnsi="Verdana"/>
          <w:color w:val="000000"/>
          <w:lang w:val="en"/>
        </w:rPr>
        <w:t xml:space="preserve"> member is used, the request MUST also use a </w:t>
      </w:r>
      <w:r>
        <w:rPr>
          <w:rStyle w:val="HTMLTypewriter"/>
          <w:lang w:val="en"/>
        </w:rPr>
        <w:t>response_type</w:t>
      </w:r>
      <w:r>
        <w:rPr>
          <w:rFonts w:ascii="Verdana" w:eastAsia="Times New Roman" w:hAnsi="Verdana"/>
          <w:color w:val="000000"/>
          <w:lang w:val="en"/>
        </w:rPr>
        <w:t xml:space="preserve"> value that results in an Access Token being issued to use at the UserInfo Endpoint. </w:t>
      </w:r>
    </w:p>
    <w:p w14:paraId="2D31B80F" w14:textId="77777777" w:rsidR="00000000" w:rsidRDefault="008E4755" w:rsidP="008E4755">
      <w:pPr>
        <w:spacing w:before="0" w:beforeAutospacing="0" w:after="0" w:afterAutospacing="0"/>
        <w:ind w:left="1200" w:right="1200"/>
        <w:divId w:val="283343815"/>
        <w:rPr>
          <w:rFonts w:ascii="Verdana" w:eastAsia="Times New Roman" w:hAnsi="Verdana"/>
          <w:color w:val="000000"/>
          <w:lang w:val="en"/>
        </w:rPr>
      </w:pPr>
      <w:r>
        <w:rPr>
          <w:rFonts w:ascii="Verdana" w:eastAsia="Times New Roman" w:hAnsi="Verdana"/>
          <w:color w:val="000000"/>
          <w:lang w:val="en"/>
        </w:rPr>
        <w:t>id_token</w:t>
      </w:r>
    </w:p>
    <w:p w14:paraId="676EF2A3" w14:textId="77777777" w:rsidR="00000000" w:rsidRDefault="008E4755" w:rsidP="008E4755">
      <w:pPr>
        <w:spacing w:before="0" w:beforeAutospacing="0" w:afterAutospacing="0"/>
        <w:ind w:left="1920" w:right="1200"/>
        <w:divId w:val="283343815"/>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t xml:space="preserve">Requests that the listed individual Claims be returned in the ID Token. If present, the listed Claims are being requested to be added to the default Claims in the ID Token. If not present, the default ID Token Claims are requested. </w:t>
      </w:r>
    </w:p>
    <w:p w14:paraId="265F333B" w14:textId="77777777" w:rsidR="00000000" w:rsidRDefault="008E4755">
      <w:pPr>
        <w:pStyle w:val="NormalWeb"/>
        <w:divId w:val="745765489"/>
        <w:rPr>
          <w:rFonts w:ascii="Verdana" w:hAnsi="Verdana"/>
          <w:color w:val="000000"/>
          <w:lang w:val="en"/>
        </w:rPr>
      </w:pPr>
      <w:r>
        <w:rPr>
          <w:rFonts w:ascii="Verdana" w:hAnsi="Verdana"/>
          <w:color w:val="000000"/>
          <w:lang w:val="en"/>
        </w:rPr>
        <w:t>Other members MAY be pr</w:t>
      </w:r>
      <w:r>
        <w:rPr>
          <w:rFonts w:ascii="Verdana" w:hAnsi="Verdana"/>
          <w:color w:val="000000"/>
          <w:lang w:val="en"/>
        </w:rPr>
        <w:t xml:space="preserve">esent. Any members used that are not understood MUST be ignored. </w:t>
      </w:r>
    </w:p>
    <w:p w14:paraId="2D3D1402"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An example Claims request is as follows: </w:t>
      </w:r>
    </w:p>
    <w:p w14:paraId="1B3565B3" w14:textId="77777777" w:rsidR="00000000" w:rsidRDefault="008E4755" w:rsidP="008E4755">
      <w:pPr>
        <w:pStyle w:val="HTMLPreformatted"/>
        <w:ind w:left="1200" w:right="480"/>
        <w:divId w:val="1009406029"/>
        <w:rPr>
          <w:lang w:val="en"/>
        </w:rPr>
      </w:pPr>
    </w:p>
    <w:p w14:paraId="6A8B36C0" w14:textId="77777777" w:rsidR="00000000" w:rsidRDefault="008E4755" w:rsidP="008E4755">
      <w:pPr>
        <w:pStyle w:val="HTMLPreformatted"/>
        <w:ind w:left="1200" w:right="480"/>
        <w:divId w:val="1009406029"/>
        <w:rPr>
          <w:lang w:val="en"/>
        </w:rPr>
      </w:pPr>
      <w:r>
        <w:rPr>
          <w:lang w:val="en"/>
        </w:rPr>
        <w:t xml:space="preserve">  {</w:t>
      </w:r>
    </w:p>
    <w:p w14:paraId="79C062D3" w14:textId="77777777" w:rsidR="00000000" w:rsidRDefault="008E4755" w:rsidP="008E4755">
      <w:pPr>
        <w:pStyle w:val="HTMLPreformatted"/>
        <w:ind w:left="1200" w:right="480"/>
        <w:divId w:val="1009406029"/>
        <w:rPr>
          <w:lang w:val="en"/>
        </w:rPr>
      </w:pPr>
      <w:r>
        <w:rPr>
          <w:lang w:val="en"/>
        </w:rPr>
        <w:t xml:space="preserve">   "userinfo":</w:t>
      </w:r>
    </w:p>
    <w:p w14:paraId="649C3B40" w14:textId="77777777" w:rsidR="00000000" w:rsidRDefault="008E4755" w:rsidP="008E4755">
      <w:pPr>
        <w:pStyle w:val="HTMLPreformatted"/>
        <w:ind w:left="1200" w:right="480"/>
        <w:divId w:val="1009406029"/>
        <w:rPr>
          <w:lang w:val="en"/>
        </w:rPr>
      </w:pPr>
      <w:r>
        <w:rPr>
          <w:lang w:val="en"/>
        </w:rPr>
        <w:t xml:space="preserve">    {</w:t>
      </w:r>
    </w:p>
    <w:p w14:paraId="5899F72A" w14:textId="77777777" w:rsidR="00000000" w:rsidRDefault="008E4755" w:rsidP="008E4755">
      <w:pPr>
        <w:pStyle w:val="HTMLPreformatted"/>
        <w:ind w:left="1200" w:right="480"/>
        <w:divId w:val="1009406029"/>
        <w:rPr>
          <w:lang w:val="en"/>
        </w:rPr>
      </w:pPr>
      <w:r>
        <w:rPr>
          <w:lang w:val="en"/>
        </w:rPr>
        <w:t xml:space="preserve">     "given_name": {"essential": true},</w:t>
      </w:r>
    </w:p>
    <w:p w14:paraId="25ABFC32" w14:textId="77777777" w:rsidR="00000000" w:rsidRDefault="008E4755" w:rsidP="008E4755">
      <w:pPr>
        <w:pStyle w:val="HTMLPreformatted"/>
        <w:ind w:left="1200" w:right="480"/>
        <w:divId w:val="1009406029"/>
        <w:rPr>
          <w:lang w:val="en"/>
        </w:rPr>
      </w:pPr>
      <w:r>
        <w:rPr>
          <w:lang w:val="en"/>
        </w:rPr>
        <w:t xml:space="preserve">     "nickname": null,</w:t>
      </w:r>
    </w:p>
    <w:p w14:paraId="51F6E042" w14:textId="77777777" w:rsidR="00000000" w:rsidRDefault="008E4755" w:rsidP="008E4755">
      <w:pPr>
        <w:pStyle w:val="HTMLPreformatted"/>
        <w:ind w:left="1200" w:right="480"/>
        <w:divId w:val="1009406029"/>
        <w:rPr>
          <w:lang w:val="en"/>
        </w:rPr>
      </w:pPr>
      <w:r>
        <w:rPr>
          <w:lang w:val="en"/>
        </w:rPr>
        <w:t xml:space="preserve">     "email": {"essential": true},</w:t>
      </w:r>
    </w:p>
    <w:p w14:paraId="07061281" w14:textId="77777777" w:rsidR="00000000" w:rsidRDefault="008E4755" w:rsidP="008E4755">
      <w:pPr>
        <w:pStyle w:val="HTMLPreformatted"/>
        <w:ind w:left="1200" w:right="480"/>
        <w:divId w:val="1009406029"/>
        <w:rPr>
          <w:lang w:val="en"/>
        </w:rPr>
      </w:pPr>
      <w:r>
        <w:rPr>
          <w:lang w:val="en"/>
        </w:rPr>
        <w:t xml:space="preserve">     </w:t>
      </w:r>
      <w:r>
        <w:rPr>
          <w:lang w:val="en"/>
        </w:rPr>
        <w:t>"email_verified": {"essential": true},</w:t>
      </w:r>
    </w:p>
    <w:p w14:paraId="0F00A021" w14:textId="77777777" w:rsidR="00000000" w:rsidRDefault="008E4755" w:rsidP="008E4755">
      <w:pPr>
        <w:pStyle w:val="HTMLPreformatted"/>
        <w:ind w:left="1200" w:right="480"/>
        <w:divId w:val="1009406029"/>
        <w:rPr>
          <w:lang w:val="en"/>
        </w:rPr>
      </w:pPr>
      <w:r>
        <w:rPr>
          <w:lang w:val="en"/>
        </w:rPr>
        <w:t xml:space="preserve">     "picture": null,</w:t>
      </w:r>
    </w:p>
    <w:p w14:paraId="260BCD7C" w14:textId="77777777" w:rsidR="00000000" w:rsidRDefault="008E4755" w:rsidP="008E4755">
      <w:pPr>
        <w:pStyle w:val="HTMLPreformatted"/>
        <w:ind w:left="1200" w:right="480"/>
        <w:divId w:val="1009406029"/>
        <w:rPr>
          <w:lang w:val="en"/>
        </w:rPr>
      </w:pPr>
      <w:r>
        <w:rPr>
          <w:lang w:val="en"/>
        </w:rPr>
        <w:t xml:space="preserve">     "http://example.info/claims/groups": null</w:t>
      </w:r>
    </w:p>
    <w:p w14:paraId="2DD6CA11" w14:textId="77777777" w:rsidR="00000000" w:rsidRDefault="008E4755" w:rsidP="008E4755">
      <w:pPr>
        <w:pStyle w:val="HTMLPreformatted"/>
        <w:ind w:left="1200" w:right="480"/>
        <w:divId w:val="1009406029"/>
        <w:rPr>
          <w:lang w:val="en"/>
        </w:rPr>
      </w:pPr>
      <w:r>
        <w:rPr>
          <w:lang w:val="en"/>
        </w:rPr>
        <w:t xml:space="preserve">    },</w:t>
      </w:r>
    </w:p>
    <w:p w14:paraId="2412B49C" w14:textId="77777777" w:rsidR="00000000" w:rsidRDefault="008E4755" w:rsidP="008E4755">
      <w:pPr>
        <w:pStyle w:val="HTMLPreformatted"/>
        <w:ind w:left="1200" w:right="480"/>
        <w:divId w:val="1009406029"/>
        <w:rPr>
          <w:lang w:val="en"/>
        </w:rPr>
      </w:pPr>
      <w:r>
        <w:rPr>
          <w:lang w:val="en"/>
        </w:rPr>
        <w:t xml:space="preserve">   "id_token":</w:t>
      </w:r>
    </w:p>
    <w:p w14:paraId="7CA7949E" w14:textId="77777777" w:rsidR="00000000" w:rsidRDefault="008E4755" w:rsidP="008E4755">
      <w:pPr>
        <w:pStyle w:val="HTMLPreformatted"/>
        <w:ind w:left="1200" w:right="480"/>
        <w:divId w:val="1009406029"/>
        <w:rPr>
          <w:lang w:val="en"/>
        </w:rPr>
      </w:pPr>
      <w:r>
        <w:rPr>
          <w:lang w:val="en"/>
        </w:rPr>
        <w:t xml:space="preserve">    {</w:t>
      </w:r>
    </w:p>
    <w:p w14:paraId="43FD6A55" w14:textId="77777777" w:rsidR="00000000" w:rsidRDefault="008E4755" w:rsidP="008E4755">
      <w:pPr>
        <w:pStyle w:val="HTMLPreformatted"/>
        <w:ind w:left="1200" w:right="480"/>
        <w:divId w:val="1009406029"/>
        <w:rPr>
          <w:lang w:val="en"/>
        </w:rPr>
      </w:pPr>
      <w:r>
        <w:rPr>
          <w:lang w:val="en"/>
        </w:rPr>
        <w:t xml:space="preserve">     "auth_time": {"essential": true},</w:t>
      </w:r>
    </w:p>
    <w:p w14:paraId="6BE51F4F" w14:textId="77777777" w:rsidR="00000000" w:rsidRDefault="008E4755" w:rsidP="008E4755">
      <w:pPr>
        <w:pStyle w:val="HTMLPreformatted"/>
        <w:ind w:left="1200" w:right="480"/>
        <w:divId w:val="1009406029"/>
        <w:rPr>
          <w:lang w:val="en"/>
        </w:rPr>
      </w:pPr>
      <w:r>
        <w:rPr>
          <w:lang w:val="en"/>
        </w:rPr>
        <w:t xml:space="preserve">     "acr": {"values": ["urn:mace:incommon:iap:silver"] }</w:t>
      </w:r>
    </w:p>
    <w:p w14:paraId="4FEF1122" w14:textId="77777777" w:rsidR="00000000" w:rsidRDefault="008E4755" w:rsidP="008E4755">
      <w:pPr>
        <w:pStyle w:val="HTMLPreformatted"/>
        <w:ind w:left="1200" w:right="480"/>
        <w:divId w:val="1009406029"/>
        <w:rPr>
          <w:lang w:val="en"/>
        </w:rPr>
      </w:pPr>
      <w:r>
        <w:rPr>
          <w:lang w:val="en"/>
        </w:rPr>
        <w:t xml:space="preserve">    }</w:t>
      </w:r>
    </w:p>
    <w:p w14:paraId="217133DF" w14:textId="77777777" w:rsidR="00000000" w:rsidRDefault="008E4755" w:rsidP="008E4755">
      <w:pPr>
        <w:pStyle w:val="HTMLPreformatted"/>
        <w:ind w:left="1200" w:right="480"/>
        <w:divId w:val="1009406029"/>
        <w:rPr>
          <w:lang w:val="en"/>
        </w:rPr>
      </w:pPr>
      <w:r>
        <w:rPr>
          <w:lang w:val="en"/>
        </w:rPr>
        <w:t xml:space="preserve">  }</w:t>
      </w:r>
    </w:p>
    <w:p w14:paraId="0EDFC8C8"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t>Note that a C</w:t>
      </w:r>
      <w:r>
        <w:rPr>
          <w:rFonts w:ascii="Verdana" w:eastAsia="Times New Roman" w:hAnsi="Verdana"/>
          <w:color w:val="000000"/>
          <w:lang w:val="en"/>
        </w:rPr>
        <w:t xml:space="preserve">laim that is not in the standard set defined in </w:t>
      </w:r>
      <w:hyperlink w:anchor="StandardClaims" w:history="1">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the (example) </w:t>
      </w:r>
      <w:r>
        <w:rPr>
          <w:rStyle w:val="HTMLTypewriter"/>
          <w:lang w:val="en"/>
        </w:rPr>
        <w:t>http://example.info/claims/groups</w:t>
      </w:r>
      <w:r>
        <w:rPr>
          <w:rFonts w:ascii="Verdana" w:eastAsia="Times New Roman" w:hAnsi="Verdana"/>
          <w:color w:val="000000"/>
          <w:lang w:val="en"/>
        </w:rPr>
        <w:t xml:space="preserve"> Claim, is being requested. Using the </w:t>
      </w:r>
      <w:r>
        <w:rPr>
          <w:rStyle w:val="HTMLTypewriter"/>
          <w:lang w:val="en"/>
        </w:rPr>
        <w:t>claims</w:t>
      </w:r>
      <w:r>
        <w:rPr>
          <w:rFonts w:ascii="Verdana" w:eastAsia="Times New Roman" w:hAnsi="Verdana"/>
          <w:color w:val="000000"/>
          <w:lang w:val="en"/>
        </w:rPr>
        <w:t xml:space="preserve"> parameter is the only </w:t>
      </w:r>
      <w:r>
        <w:rPr>
          <w:rFonts w:ascii="Verdana" w:eastAsia="Times New Roman" w:hAnsi="Verdana"/>
          <w:color w:val="000000"/>
          <w:lang w:val="en"/>
        </w:rPr>
        <w:t xml:space="preserve">way to request Claims outside the standard set. It is also the only way to request specific combinations of the standard Claims that cannot be specified using scope values. </w:t>
      </w:r>
      <w:bookmarkStart w:id="81" w:name="IndividualClaimsRequests"/>
      <w:bookmarkEnd w:id="81"/>
    </w:p>
    <w:p w14:paraId="3A26612C"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D43AE8C" w14:textId="77777777">
        <w:trPr>
          <w:divId w:val="745765489"/>
          <w:trHeight w:val="225"/>
          <w:tblCellSpacing w:w="15" w:type="dxa"/>
        </w:trPr>
        <w:tc>
          <w:tcPr>
            <w:tcW w:w="450" w:type="dxa"/>
            <w:shd w:val="clear" w:color="auto" w:fill="990000"/>
            <w:vAlign w:val="center"/>
            <w:hideMark/>
          </w:tcPr>
          <w:p w14:paraId="6D6A9785"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88BF3A0" w14:textId="77777777" w:rsidR="00000000" w:rsidRDefault="008E4755">
      <w:pPr>
        <w:pStyle w:val="Heading3"/>
        <w:divId w:val="745765489"/>
        <w:rPr>
          <w:rFonts w:eastAsia="Times New Roman"/>
          <w:lang w:val="en"/>
        </w:rPr>
      </w:pPr>
      <w:bookmarkStart w:id="82" w:name="rfc.section.2.6.1"/>
      <w:bookmarkEnd w:id="82"/>
      <w:r>
        <w:rPr>
          <w:rFonts w:eastAsia="Times New Roman"/>
          <w:lang w:val="en"/>
        </w:rPr>
        <w:t>2.6.1.  Individual Claims Requests</w:t>
      </w:r>
    </w:p>
    <w:p w14:paraId="4C0DEE88"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w:t>
      </w:r>
      <w:r>
        <w:rPr>
          <w:rStyle w:val="HTMLTypewriter"/>
          <w:lang w:val="en"/>
        </w:rPr>
        <w:t>userinfo</w:t>
      </w:r>
      <w:r>
        <w:rPr>
          <w:rFonts w:ascii="Verdana" w:hAnsi="Verdana"/>
          <w:color w:val="000000"/>
          <w:lang w:val="en"/>
        </w:rPr>
        <w:t xml:space="preserve"> and </w:t>
      </w:r>
      <w:r>
        <w:rPr>
          <w:rStyle w:val="HTMLTypewriter"/>
          <w:lang w:val="en"/>
        </w:rPr>
        <w:t>id_token</w:t>
      </w:r>
      <w:r>
        <w:rPr>
          <w:rFonts w:ascii="Verdana" w:hAnsi="Verdana"/>
          <w:color w:val="000000"/>
          <w:lang w:val="en"/>
        </w:rPr>
        <w:t xml:space="preserve"> members of the </w:t>
      </w:r>
      <w:r>
        <w:rPr>
          <w:rStyle w:val="HTMLTypewriter"/>
          <w:lang w:val="en"/>
        </w:rPr>
        <w:t>claims</w:t>
      </w:r>
      <w:r>
        <w:rPr>
          <w:rFonts w:ascii="Verdana" w:hAnsi="Verdana"/>
          <w:color w:val="000000"/>
          <w:lang w:val="en"/>
        </w:rPr>
        <w:t xml:space="preserve"> request both are JSON objects </w:t>
      </w:r>
      <w:r>
        <w:rPr>
          <w:rFonts w:ascii="Verdana" w:hAnsi="Verdana"/>
          <w:color w:val="000000"/>
          <w:lang w:val="en"/>
        </w:rPr>
        <w:t xml:space="preserve">with the names of the individual Claims being requested as the member names. The member values MUST be one of the following: </w:t>
      </w:r>
    </w:p>
    <w:p w14:paraId="4D84B418" w14:textId="77777777" w:rsidR="00000000" w:rsidRDefault="008E4755" w:rsidP="008E4755">
      <w:pPr>
        <w:spacing w:beforeAutospacing="0" w:after="0" w:afterAutospacing="0"/>
        <w:ind w:left="1200" w:right="1200"/>
        <w:divId w:val="104810829"/>
        <w:rPr>
          <w:rFonts w:ascii="Verdana" w:eastAsia="Times New Roman" w:hAnsi="Verdana"/>
          <w:color w:val="000000"/>
          <w:lang w:val="en"/>
        </w:rPr>
      </w:pPr>
      <w:r>
        <w:rPr>
          <w:rFonts w:ascii="Verdana" w:eastAsia="Times New Roman" w:hAnsi="Verdana"/>
          <w:color w:val="000000"/>
          <w:lang w:val="en"/>
        </w:rPr>
        <w:t>null</w:t>
      </w:r>
    </w:p>
    <w:p w14:paraId="76FDCAA4"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Indicates that this Claim is being requested in the default manner. In particular, this is a Voluntary Claim. For instance, t</w:t>
      </w:r>
      <w:r>
        <w:rPr>
          <w:rFonts w:ascii="Verdana" w:eastAsia="Times New Roman" w:hAnsi="Verdana"/>
          <w:color w:val="000000"/>
          <w:lang w:val="en"/>
        </w:rPr>
        <w:t xml:space="preserve">he Claim request: </w:t>
      </w:r>
    </w:p>
    <w:p w14:paraId="0153F230" w14:textId="77777777" w:rsidR="00000000" w:rsidRDefault="008E4755" w:rsidP="008E4755">
      <w:pPr>
        <w:pStyle w:val="HTMLPreformatted"/>
        <w:ind w:left="2640" w:right="1200"/>
        <w:divId w:val="1515265725"/>
        <w:rPr>
          <w:lang w:val="en"/>
        </w:rPr>
      </w:pPr>
    </w:p>
    <w:p w14:paraId="0C7ED19D" w14:textId="77777777" w:rsidR="00000000" w:rsidRDefault="008E4755" w:rsidP="008E4755">
      <w:pPr>
        <w:pStyle w:val="HTMLPreformatted"/>
        <w:ind w:left="2640" w:right="1200"/>
        <w:divId w:val="1515265725"/>
        <w:rPr>
          <w:lang w:val="en"/>
        </w:rPr>
      </w:pPr>
      <w:r>
        <w:rPr>
          <w:lang w:val="en"/>
        </w:rPr>
        <w:t xml:space="preserve">  "given_name": null</w:t>
      </w:r>
    </w:p>
    <w:p w14:paraId="783C3406"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 xml:space="preserve">requests the </w:t>
      </w:r>
      <w:r>
        <w:rPr>
          <w:rStyle w:val="HTMLTypewriter"/>
          <w:lang w:val="en"/>
        </w:rPr>
        <w:t>given_name</w:t>
      </w:r>
      <w:r>
        <w:rPr>
          <w:rFonts w:ascii="Verdana" w:eastAsia="Times New Roman" w:hAnsi="Verdana"/>
          <w:color w:val="000000"/>
          <w:lang w:val="en"/>
        </w:rPr>
        <w:t xml:space="preserve"> Claim in the default manner. </w:t>
      </w:r>
    </w:p>
    <w:p w14:paraId="38A4B42B" w14:textId="77777777" w:rsidR="00000000" w:rsidRDefault="008E4755" w:rsidP="008E4755">
      <w:pPr>
        <w:spacing w:before="0" w:beforeAutospacing="0" w:after="0" w:afterAutospacing="0"/>
        <w:ind w:left="1200" w:right="1200"/>
        <w:divId w:val="104810829"/>
        <w:rPr>
          <w:rFonts w:ascii="Verdana" w:eastAsia="Times New Roman" w:hAnsi="Verdana"/>
          <w:color w:val="000000"/>
          <w:lang w:val="en"/>
        </w:rPr>
      </w:pPr>
      <w:r>
        <w:rPr>
          <w:rFonts w:ascii="Verdana" w:eastAsia="Times New Roman" w:hAnsi="Verdana"/>
          <w:color w:val="000000"/>
          <w:lang w:val="en"/>
        </w:rPr>
        <w:t>JSON Object</w:t>
      </w:r>
    </w:p>
    <w:p w14:paraId="21A099BC"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 xml:space="preserve">Used to provide additional information about the Claim being requested. This specification defines the following members: </w:t>
      </w:r>
    </w:p>
    <w:p w14:paraId="2936790C"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essential</w:t>
      </w:r>
    </w:p>
    <w:p w14:paraId="29CE7A3B"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OPTIONAL. Indica</w:t>
      </w:r>
      <w:r>
        <w:rPr>
          <w:rFonts w:ascii="Verdana" w:eastAsia="Times New Roman" w:hAnsi="Verdana"/>
          <w:color w:val="000000"/>
          <w:lang w:val="en"/>
        </w:rPr>
        <w:t xml:space="preserve">tes whether the Claim being requested is an Essential Claim. If the value is </w:t>
      </w:r>
      <w:r>
        <w:rPr>
          <w:rStyle w:val="HTMLTypewriter"/>
          <w:lang w:val="en"/>
        </w:rPr>
        <w:t>true</w:t>
      </w:r>
      <w:r>
        <w:rPr>
          <w:rFonts w:ascii="Verdana" w:eastAsia="Times New Roman" w:hAnsi="Verdana"/>
          <w:color w:val="000000"/>
          <w:lang w:val="en"/>
        </w:rPr>
        <w:t xml:space="preserve">, this indicates that the Claim is an Essential Claim. For instance, the Claim request: </w:t>
      </w:r>
    </w:p>
    <w:p w14:paraId="7133FE1A" w14:textId="77777777" w:rsidR="00000000" w:rsidRDefault="008E4755" w:rsidP="008E4755">
      <w:pPr>
        <w:pStyle w:val="HTMLPreformatted"/>
        <w:ind w:left="2640" w:right="1200"/>
        <w:divId w:val="1255481109"/>
        <w:rPr>
          <w:lang w:val="en"/>
        </w:rPr>
      </w:pPr>
    </w:p>
    <w:p w14:paraId="72A80F06" w14:textId="77777777" w:rsidR="00000000" w:rsidRDefault="008E4755" w:rsidP="008E4755">
      <w:pPr>
        <w:pStyle w:val="HTMLPreformatted"/>
        <w:ind w:left="2640" w:right="1200"/>
        <w:divId w:val="1255481109"/>
        <w:rPr>
          <w:lang w:val="en"/>
        </w:rPr>
      </w:pPr>
      <w:r>
        <w:rPr>
          <w:lang w:val="en"/>
        </w:rPr>
        <w:t xml:space="preserve">  "auth_time": {"essential": true}</w:t>
      </w:r>
    </w:p>
    <w:p w14:paraId="34554274"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can be used to specify that it is Essential to ret</w:t>
      </w:r>
      <w:r>
        <w:rPr>
          <w:rFonts w:ascii="Verdana" w:eastAsia="Times New Roman" w:hAnsi="Verdana"/>
          <w:color w:val="000000"/>
          <w:lang w:val="en"/>
        </w:rPr>
        <w:t xml:space="preserve">urn an </w:t>
      </w:r>
      <w:r>
        <w:rPr>
          <w:rStyle w:val="HTMLTypewriter"/>
          <w:lang w:val="en"/>
        </w:rPr>
        <w:t>auth_time</w:t>
      </w:r>
      <w:r>
        <w:rPr>
          <w:rFonts w:ascii="Verdana" w:eastAsia="Times New Roman" w:hAnsi="Verdana"/>
          <w:color w:val="000000"/>
          <w:lang w:val="en"/>
        </w:rPr>
        <w:t xml:space="preserve"> Claim Value. </w:t>
      </w:r>
    </w:p>
    <w:p w14:paraId="45E33DEC"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 xml:space="preserve">If the value is </w:t>
      </w:r>
      <w:r>
        <w:rPr>
          <w:rStyle w:val="HTMLTypewriter"/>
          <w:lang w:val="en"/>
        </w:rPr>
        <w:t>false</w:t>
      </w:r>
      <w:r>
        <w:rPr>
          <w:rFonts w:ascii="Verdana" w:eastAsia="Times New Roman" w:hAnsi="Verdana"/>
          <w:color w:val="000000"/>
          <w:lang w:val="en"/>
        </w:rPr>
        <w:t xml:space="preserve">, it indicates that it is a Voluntary Claim. The default is </w:t>
      </w:r>
      <w:r>
        <w:rPr>
          <w:rStyle w:val="HTMLTypewriter"/>
          <w:lang w:val="en"/>
        </w:rPr>
        <w:t>false</w:t>
      </w:r>
      <w:r>
        <w:rPr>
          <w:rFonts w:ascii="Verdana" w:eastAsia="Times New Roman" w:hAnsi="Verdana"/>
          <w:color w:val="000000"/>
          <w:lang w:val="en"/>
        </w:rPr>
        <w:t xml:space="preserve">. </w:t>
      </w:r>
    </w:p>
    <w:p w14:paraId="39CB6226"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By requesting Claims as Essential Claims the Client indicates to the End-User that releasing these Claims will ensure a smooth authoriza</w:t>
      </w:r>
      <w:r>
        <w:rPr>
          <w:rFonts w:ascii="Verdana" w:eastAsia="Times New Roman" w:hAnsi="Verdana"/>
          <w:color w:val="000000"/>
          <w:lang w:val="en"/>
        </w:rPr>
        <w:t>tion for the specific task requested by the End-User. Note that even if the Claims are not available because the End-User did not authorize their release or they are not present, the Authorization Server MUST NOT generate an error when Claims are not retur</w:t>
      </w:r>
      <w:r>
        <w:rPr>
          <w:rFonts w:ascii="Verdana" w:eastAsia="Times New Roman" w:hAnsi="Verdana"/>
          <w:color w:val="000000"/>
          <w:lang w:val="en"/>
        </w:rPr>
        <w:t xml:space="preserve">ned, whether they are Essential or Voluntary. </w:t>
      </w:r>
    </w:p>
    <w:p w14:paraId="4A81165C"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value</w:t>
      </w:r>
    </w:p>
    <w:p w14:paraId="554396FF"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 xml:space="preserve">OPTIONAL. Requests that the Claim be returned with a particular value. For instance the Claim request: </w:t>
      </w:r>
    </w:p>
    <w:p w14:paraId="1D048ABB" w14:textId="77777777" w:rsidR="00000000" w:rsidRDefault="008E4755" w:rsidP="008E4755">
      <w:pPr>
        <w:pStyle w:val="HTMLPreformatted"/>
        <w:ind w:left="2640" w:right="1200"/>
        <w:divId w:val="2107073207"/>
        <w:rPr>
          <w:lang w:val="en"/>
        </w:rPr>
      </w:pPr>
    </w:p>
    <w:p w14:paraId="524AF675" w14:textId="77777777" w:rsidR="00000000" w:rsidRDefault="008E4755" w:rsidP="008E4755">
      <w:pPr>
        <w:pStyle w:val="HTMLPreformatted"/>
        <w:ind w:left="2640" w:right="1200"/>
        <w:divId w:val="2107073207"/>
        <w:rPr>
          <w:lang w:val="en"/>
        </w:rPr>
      </w:pPr>
      <w:r>
        <w:rPr>
          <w:lang w:val="en"/>
        </w:rPr>
        <w:t xml:space="preserve">  "sub": {"value": "248289761001"}</w:t>
      </w:r>
    </w:p>
    <w:p w14:paraId="20DDCE22"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can be used to specify that the request apply to the End-User w</w:t>
      </w:r>
      <w:r>
        <w:rPr>
          <w:rFonts w:ascii="Verdana" w:eastAsia="Times New Roman" w:hAnsi="Verdana"/>
          <w:color w:val="000000"/>
          <w:lang w:val="en"/>
        </w:rPr>
        <w:t xml:space="preserve">ith subject identifier </w:t>
      </w:r>
      <w:r>
        <w:rPr>
          <w:rStyle w:val="HTMLTypewriter"/>
          <w:lang w:val="en"/>
        </w:rPr>
        <w:t>248289761001</w:t>
      </w:r>
      <w:r>
        <w:rPr>
          <w:rFonts w:ascii="Verdana" w:eastAsia="Times New Roman" w:hAnsi="Verdana"/>
          <w:color w:val="000000"/>
          <w:lang w:val="en"/>
        </w:rPr>
        <w:t xml:space="preserve">. </w:t>
      </w:r>
    </w:p>
    <w:p w14:paraId="7839A9D7"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value</w:t>
      </w:r>
      <w:r>
        <w:rPr>
          <w:rFonts w:ascii="Verdana" w:eastAsia="Times New Roman" w:hAnsi="Verdana"/>
          <w:color w:val="000000"/>
          <w:lang w:val="en"/>
        </w:rPr>
        <w:t xml:space="preserve"> member MUST be a valid value for the Claim being requested. Definitions of individual Claims can include requirements on how and whether the </w:t>
      </w:r>
      <w:r>
        <w:rPr>
          <w:rStyle w:val="HTMLTypewriter"/>
          <w:lang w:val="en"/>
        </w:rPr>
        <w:t>value</w:t>
      </w:r>
      <w:r>
        <w:rPr>
          <w:rFonts w:ascii="Verdana" w:eastAsia="Times New Roman" w:hAnsi="Verdana"/>
          <w:color w:val="000000"/>
          <w:lang w:val="en"/>
        </w:rPr>
        <w:t xml:space="preserve"> qualifier is to be used when requesting that Cla</w:t>
      </w:r>
      <w:r>
        <w:rPr>
          <w:rFonts w:ascii="Verdana" w:eastAsia="Times New Roman" w:hAnsi="Verdana"/>
          <w:color w:val="000000"/>
          <w:lang w:val="en"/>
        </w:rPr>
        <w:t xml:space="preserve">im. </w:t>
      </w:r>
    </w:p>
    <w:p w14:paraId="5735A5D9"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values</w:t>
      </w:r>
    </w:p>
    <w:p w14:paraId="402862B4"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 xml:space="preserve">OPTIONAL. Requests that the Claim be returned with one of a set of values, with the values appearing in order of preference. For instance the Claim request: </w:t>
      </w:r>
    </w:p>
    <w:p w14:paraId="685F6A4E" w14:textId="77777777" w:rsidR="00000000" w:rsidRDefault="008E4755" w:rsidP="008E4755">
      <w:pPr>
        <w:pStyle w:val="HTMLPreformatted"/>
        <w:ind w:left="2640" w:right="1200"/>
        <w:divId w:val="503790708"/>
        <w:rPr>
          <w:lang w:val="en"/>
        </w:rPr>
      </w:pPr>
    </w:p>
    <w:p w14:paraId="2F7E2727" w14:textId="77777777" w:rsidR="00000000" w:rsidRDefault="008E4755" w:rsidP="008E4755">
      <w:pPr>
        <w:pStyle w:val="HTMLPreformatted"/>
        <w:ind w:left="2640" w:right="1200"/>
        <w:divId w:val="503790708"/>
        <w:rPr>
          <w:lang w:val="en"/>
        </w:rPr>
      </w:pPr>
      <w:r>
        <w:rPr>
          <w:lang w:val="en"/>
        </w:rPr>
        <w:t xml:space="preserve">  "acr": {"essential": true,</w:t>
      </w:r>
    </w:p>
    <w:p w14:paraId="15B0BD77" w14:textId="77777777" w:rsidR="00000000" w:rsidRDefault="008E4755" w:rsidP="008E4755">
      <w:pPr>
        <w:pStyle w:val="HTMLPreformatted"/>
        <w:ind w:left="2640" w:right="1200"/>
        <w:divId w:val="503790708"/>
        <w:rPr>
          <w:lang w:val="en"/>
        </w:rPr>
      </w:pPr>
      <w:r>
        <w:rPr>
          <w:lang w:val="en"/>
        </w:rPr>
        <w:t xml:space="preserve">          "values": ["urn:mace:incommon:iap:silver",</w:t>
      </w:r>
    </w:p>
    <w:p w14:paraId="38613DD8" w14:textId="77777777" w:rsidR="00000000" w:rsidRDefault="008E4755" w:rsidP="008E4755">
      <w:pPr>
        <w:pStyle w:val="HTMLPreformatted"/>
        <w:ind w:left="2640" w:right="1200"/>
        <w:divId w:val="503790708"/>
        <w:rPr>
          <w:lang w:val="en"/>
        </w:rPr>
      </w:pPr>
      <w:r>
        <w:rPr>
          <w:lang w:val="en"/>
        </w:rPr>
        <w:t xml:space="preserve">   </w:t>
      </w:r>
      <w:r>
        <w:rPr>
          <w:lang w:val="en"/>
        </w:rPr>
        <w:t xml:space="preserve">                  "urn:mace:incommon:iap:bronze"]}</w:t>
      </w:r>
    </w:p>
    <w:p w14:paraId="058E697B"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 xml:space="preserve">specifies that it is Essential that the </w:t>
      </w:r>
      <w:r>
        <w:rPr>
          <w:rStyle w:val="HTMLTypewriter"/>
          <w:lang w:val="en"/>
        </w:rPr>
        <w:t>acr</w:t>
      </w:r>
      <w:r>
        <w:rPr>
          <w:rFonts w:ascii="Verdana" w:eastAsia="Times New Roman" w:hAnsi="Verdana"/>
          <w:color w:val="000000"/>
          <w:lang w:val="en"/>
        </w:rPr>
        <w:t xml:space="preserve"> Claim be returned with either the value </w:t>
      </w:r>
      <w:r>
        <w:rPr>
          <w:rStyle w:val="HTMLTypewriter"/>
          <w:lang w:val="en"/>
        </w:rPr>
        <w:t>urn:mace:incommon:iap:silver</w:t>
      </w:r>
      <w:r>
        <w:rPr>
          <w:rFonts w:ascii="Verdana" w:eastAsia="Times New Roman" w:hAnsi="Verdana"/>
          <w:color w:val="000000"/>
          <w:lang w:val="en"/>
        </w:rPr>
        <w:t xml:space="preserve"> or </w:t>
      </w:r>
      <w:r>
        <w:rPr>
          <w:rStyle w:val="HTMLTypewriter"/>
          <w:lang w:val="en"/>
        </w:rPr>
        <w:t>urn:mace:incommon:iap:bronze</w:t>
      </w:r>
      <w:r>
        <w:rPr>
          <w:rFonts w:ascii="Verdana" w:eastAsia="Times New Roman" w:hAnsi="Verdana"/>
          <w:color w:val="000000"/>
          <w:lang w:val="en"/>
        </w:rPr>
        <w:t xml:space="preserve">. </w:t>
      </w:r>
    </w:p>
    <w:p w14:paraId="43713746" w14:textId="77777777" w:rsidR="00000000" w:rsidRDefault="008E4755" w:rsidP="008E4755">
      <w:pPr>
        <w:spacing w:before="0" w:beforeAutospacing="0" w:after="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 xml:space="preserve">The values in the </w:t>
      </w:r>
      <w:r>
        <w:rPr>
          <w:rStyle w:val="HTMLTypewriter"/>
          <w:lang w:val="en"/>
        </w:rPr>
        <w:t>values</w:t>
      </w:r>
      <w:r>
        <w:rPr>
          <w:rFonts w:ascii="Verdana" w:eastAsia="Times New Roman" w:hAnsi="Verdana"/>
          <w:color w:val="000000"/>
          <w:lang w:val="en"/>
        </w:rPr>
        <w:t xml:space="preserve"> member array MUST be valid values</w:t>
      </w:r>
      <w:r>
        <w:rPr>
          <w:rFonts w:ascii="Verdana" w:eastAsia="Times New Roman" w:hAnsi="Verdana"/>
          <w:color w:val="000000"/>
          <w:lang w:val="en"/>
        </w:rPr>
        <w:t xml:space="preserve"> for the Claim being requested. Definitions of individual Claims can include requirements on how and whether the </w:t>
      </w:r>
      <w:r>
        <w:rPr>
          <w:rStyle w:val="HTMLTypewriter"/>
          <w:lang w:val="en"/>
        </w:rPr>
        <w:t>values</w:t>
      </w:r>
      <w:r>
        <w:rPr>
          <w:rFonts w:ascii="Verdana" w:eastAsia="Times New Roman" w:hAnsi="Verdana"/>
          <w:color w:val="000000"/>
          <w:lang w:val="en"/>
        </w:rPr>
        <w:t xml:space="preserve"> qualifier is to be used when requesting that Claim. </w:t>
      </w:r>
    </w:p>
    <w:p w14:paraId="69625CFB" w14:textId="77777777" w:rsidR="00000000" w:rsidRDefault="008E4755" w:rsidP="008E4755">
      <w:pPr>
        <w:spacing w:before="0" w:beforeAutospacing="0" w:afterAutospacing="0"/>
        <w:ind w:left="1920" w:right="1200"/>
        <w:divId w:val="104810829"/>
        <w:rPr>
          <w:rFonts w:ascii="Verdana" w:eastAsia="Times New Roman" w:hAnsi="Verdana"/>
          <w:color w:val="000000"/>
          <w:lang w:val="en"/>
        </w:rPr>
      </w:pPr>
      <w:r>
        <w:rPr>
          <w:rFonts w:ascii="Verdana" w:eastAsia="Times New Roman" w:hAnsi="Verdana"/>
          <w:color w:val="000000"/>
          <w:lang w:val="en"/>
        </w:rPr>
        <w:t xml:space="preserve">Other members MAY be defined to provide additional information about the requested </w:t>
      </w:r>
      <w:r>
        <w:rPr>
          <w:rFonts w:ascii="Verdana" w:eastAsia="Times New Roman" w:hAnsi="Verdana"/>
          <w:color w:val="000000"/>
          <w:lang w:val="en"/>
        </w:rPr>
        <w:t xml:space="preserve">Claims. Any members used that are not understood MUST be ignored. </w:t>
      </w:r>
    </w:p>
    <w:p w14:paraId="7D96003E"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Note that when the </w:t>
      </w:r>
      <w:r>
        <w:rPr>
          <w:rStyle w:val="HTMLTypewriter"/>
          <w:lang w:val="en"/>
        </w:rPr>
        <w:t>claims</w:t>
      </w:r>
      <w:r>
        <w:rPr>
          <w:rFonts w:ascii="Verdana" w:hAnsi="Verdana"/>
          <w:color w:val="000000"/>
          <w:lang w:val="en"/>
        </w:rPr>
        <w:t xml:space="preserve"> request parameter is supported, the scope values that request Claims, as defined in </w:t>
      </w:r>
      <w:hyperlink w:anchor="scopes" w:history="1">
        <w:r>
          <w:rPr>
            <w:rStyle w:val="Hyperlink"/>
            <w:rFonts w:ascii="Verdana" w:hAnsi="Verdana"/>
            <w:u w:val="none"/>
            <w:lang w:val="en"/>
          </w:rPr>
          <w:t>Section 2.4</w:t>
        </w:r>
        <w:r>
          <w:rPr>
            <w:rStyle w:val="Hyperlink"/>
            <w:rFonts w:ascii="Verdana" w:hAnsi="Verdana"/>
            <w:vanish/>
            <w:u w:val="none"/>
            <w:lang w:val="en"/>
          </w:rPr>
          <w:t xml:space="preserve"> (Scope Values)</w:t>
        </w:r>
      </w:hyperlink>
      <w:r>
        <w:rPr>
          <w:rFonts w:ascii="Verdana" w:hAnsi="Verdana"/>
          <w:color w:val="000000"/>
          <w:lang w:val="en"/>
        </w:rPr>
        <w:t xml:space="preserve">, are effectively shorthand methods for requesting sets of individual Claims. For example, using the scope value </w:t>
      </w:r>
      <w:r>
        <w:rPr>
          <w:rStyle w:val="HTMLTypewriter"/>
          <w:lang w:val="en"/>
        </w:rPr>
        <w:t>openid email</w:t>
      </w:r>
      <w:r>
        <w:rPr>
          <w:rFonts w:ascii="Verdana" w:hAnsi="Verdana"/>
          <w:color w:val="000000"/>
          <w:lang w:val="en"/>
        </w:rPr>
        <w:t xml:space="preserve"> and a </w:t>
      </w:r>
      <w:r>
        <w:rPr>
          <w:rStyle w:val="HTMLTypewriter"/>
          <w:lang w:val="en"/>
        </w:rPr>
        <w:t>response_type</w:t>
      </w:r>
      <w:r>
        <w:rPr>
          <w:rFonts w:ascii="Verdana" w:hAnsi="Verdana"/>
          <w:color w:val="000000"/>
          <w:lang w:val="en"/>
        </w:rPr>
        <w:t xml:space="preserve"> that returns an Access Token is equivalent to using the scope value </w:t>
      </w:r>
      <w:r>
        <w:rPr>
          <w:rStyle w:val="HTMLTypewriter"/>
          <w:lang w:val="en"/>
        </w:rPr>
        <w:t>openid</w:t>
      </w:r>
      <w:r>
        <w:rPr>
          <w:rFonts w:ascii="Verdana" w:hAnsi="Verdana"/>
          <w:color w:val="000000"/>
          <w:lang w:val="en"/>
        </w:rPr>
        <w:t xml:space="preserve"> and the following request for indiv</w:t>
      </w:r>
      <w:r>
        <w:rPr>
          <w:rFonts w:ascii="Verdana" w:hAnsi="Verdana"/>
          <w:color w:val="000000"/>
          <w:lang w:val="en"/>
        </w:rPr>
        <w:t xml:space="preserve">idual Claims. </w:t>
      </w:r>
    </w:p>
    <w:p w14:paraId="7E943C69"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Equivalent of using the </w:t>
      </w:r>
      <w:r>
        <w:rPr>
          <w:rStyle w:val="HTMLTypewriter"/>
          <w:lang w:val="en"/>
        </w:rPr>
        <w:t>email</w:t>
      </w:r>
      <w:r>
        <w:rPr>
          <w:rFonts w:ascii="Verdana" w:hAnsi="Verdana"/>
          <w:color w:val="000000"/>
          <w:lang w:val="en"/>
        </w:rPr>
        <w:t xml:space="preserve"> scope value: </w:t>
      </w:r>
    </w:p>
    <w:p w14:paraId="17DE8BF2" w14:textId="77777777" w:rsidR="00000000" w:rsidRDefault="008E4755" w:rsidP="008E4755">
      <w:pPr>
        <w:pStyle w:val="HTMLPreformatted"/>
        <w:ind w:left="1200" w:right="480"/>
        <w:divId w:val="949239126"/>
        <w:rPr>
          <w:lang w:val="en"/>
        </w:rPr>
      </w:pPr>
    </w:p>
    <w:p w14:paraId="4FAB89DF" w14:textId="77777777" w:rsidR="00000000" w:rsidRDefault="008E4755" w:rsidP="008E4755">
      <w:pPr>
        <w:pStyle w:val="HTMLPreformatted"/>
        <w:ind w:left="1200" w:right="480"/>
        <w:divId w:val="949239126"/>
        <w:rPr>
          <w:lang w:val="en"/>
        </w:rPr>
      </w:pPr>
      <w:r>
        <w:rPr>
          <w:lang w:val="en"/>
        </w:rPr>
        <w:t xml:space="preserve">  {</w:t>
      </w:r>
    </w:p>
    <w:p w14:paraId="02D50A61" w14:textId="77777777" w:rsidR="00000000" w:rsidRDefault="008E4755" w:rsidP="008E4755">
      <w:pPr>
        <w:pStyle w:val="HTMLPreformatted"/>
        <w:ind w:left="1200" w:right="480"/>
        <w:divId w:val="949239126"/>
        <w:rPr>
          <w:lang w:val="en"/>
        </w:rPr>
      </w:pPr>
      <w:r>
        <w:rPr>
          <w:lang w:val="en"/>
        </w:rPr>
        <w:t xml:space="preserve">   "userinfo":</w:t>
      </w:r>
    </w:p>
    <w:p w14:paraId="41FBE0F6" w14:textId="77777777" w:rsidR="00000000" w:rsidRDefault="008E4755" w:rsidP="008E4755">
      <w:pPr>
        <w:pStyle w:val="HTMLPreformatted"/>
        <w:ind w:left="1200" w:right="480"/>
        <w:divId w:val="949239126"/>
        <w:rPr>
          <w:lang w:val="en"/>
        </w:rPr>
      </w:pPr>
      <w:r>
        <w:rPr>
          <w:lang w:val="en"/>
        </w:rPr>
        <w:t xml:space="preserve">    {</w:t>
      </w:r>
    </w:p>
    <w:p w14:paraId="76F22046" w14:textId="77777777" w:rsidR="00000000" w:rsidRDefault="008E4755" w:rsidP="008E4755">
      <w:pPr>
        <w:pStyle w:val="HTMLPreformatted"/>
        <w:ind w:left="1200" w:right="480"/>
        <w:divId w:val="949239126"/>
        <w:rPr>
          <w:lang w:val="en"/>
        </w:rPr>
      </w:pPr>
      <w:r>
        <w:rPr>
          <w:lang w:val="en"/>
        </w:rPr>
        <w:t xml:space="preserve">     "email": null,</w:t>
      </w:r>
    </w:p>
    <w:p w14:paraId="41CD0548" w14:textId="77777777" w:rsidR="00000000" w:rsidRDefault="008E4755" w:rsidP="008E4755">
      <w:pPr>
        <w:pStyle w:val="HTMLPreformatted"/>
        <w:ind w:left="1200" w:right="480"/>
        <w:divId w:val="949239126"/>
        <w:rPr>
          <w:lang w:val="en"/>
        </w:rPr>
      </w:pPr>
      <w:r>
        <w:rPr>
          <w:lang w:val="en"/>
        </w:rPr>
        <w:t xml:space="preserve">     "email_verified": null</w:t>
      </w:r>
    </w:p>
    <w:p w14:paraId="71506BB4" w14:textId="77777777" w:rsidR="00000000" w:rsidRDefault="008E4755" w:rsidP="008E4755">
      <w:pPr>
        <w:pStyle w:val="HTMLPreformatted"/>
        <w:ind w:left="1200" w:right="480"/>
        <w:divId w:val="949239126"/>
        <w:rPr>
          <w:lang w:val="en"/>
        </w:rPr>
      </w:pPr>
      <w:r>
        <w:rPr>
          <w:lang w:val="en"/>
        </w:rPr>
        <w:t xml:space="preserve">    }</w:t>
      </w:r>
    </w:p>
    <w:p w14:paraId="3540BC59" w14:textId="77777777" w:rsidR="00000000" w:rsidRDefault="008E4755" w:rsidP="008E4755">
      <w:pPr>
        <w:pStyle w:val="HTMLPreformatted"/>
        <w:ind w:left="1200" w:right="480"/>
        <w:divId w:val="949239126"/>
        <w:rPr>
          <w:lang w:val="en"/>
        </w:rPr>
      </w:pPr>
      <w:r>
        <w:rPr>
          <w:lang w:val="en"/>
        </w:rPr>
        <w:t xml:space="preserve">  }</w:t>
      </w:r>
    </w:p>
    <w:p w14:paraId="0F8661CD" w14:textId="77777777" w:rsidR="00000000" w:rsidRDefault="008E4755">
      <w:pPr>
        <w:spacing w:before="0" w:beforeAutospacing="0" w:after="0" w:afterAutospacing="0"/>
        <w:divId w:val="745765489"/>
        <w:rPr>
          <w:rFonts w:ascii="Verdana" w:eastAsia="Times New Roman" w:hAnsi="Verdana"/>
          <w:color w:val="000000"/>
          <w:lang w:val="en"/>
        </w:rPr>
      </w:pPr>
      <w:bookmarkStart w:id="83" w:name="IndividualClaimsLanguages"/>
      <w:bookmarkEnd w:id="83"/>
    </w:p>
    <w:p w14:paraId="3162A32E"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425C117" w14:textId="77777777">
        <w:trPr>
          <w:divId w:val="745765489"/>
          <w:trHeight w:val="225"/>
          <w:tblCellSpacing w:w="15" w:type="dxa"/>
        </w:trPr>
        <w:tc>
          <w:tcPr>
            <w:tcW w:w="450" w:type="dxa"/>
            <w:shd w:val="clear" w:color="auto" w:fill="990000"/>
            <w:vAlign w:val="center"/>
            <w:hideMark/>
          </w:tcPr>
          <w:p w14:paraId="301AEDE9"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76D40BD" w14:textId="77777777" w:rsidR="00000000" w:rsidRDefault="008E4755">
      <w:pPr>
        <w:pStyle w:val="Heading3"/>
        <w:divId w:val="745765489"/>
        <w:rPr>
          <w:rFonts w:eastAsia="Times New Roman"/>
          <w:lang w:val="en"/>
        </w:rPr>
      </w:pPr>
      <w:bookmarkStart w:id="84" w:name="rfc.section.2.6.2"/>
      <w:bookmarkEnd w:id="84"/>
      <w:r>
        <w:rPr>
          <w:rFonts w:eastAsia="Times New Roman"/>
          <w:lang w:val="en"/>
        </w:rPr>
        <w:t>2.6.2.  Languages and Scripts for Individual Claims</w:t>
      </w:r>
    </w:p>
    <w:p w14:paraId="05593AAD"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As described in </w:t>
      </w:r>
      <w:hyperlink w:anchor="ClaimsLanguagesAndScripts" w:history="1">
        <w:r>
          <w:rPr>
            <w:rStyle w:val="Hyperlink"/>
            <w:rFonts w:ascii="Verdana" w:hAnsi="Verdana"/>
            <w:u w:val="none"/>
            <w:lang w:val="en"/>
          </w:rPr>
          <w:t>Section 2.5.2</w:t>
        </w:r>
        <w:r>
          <w:rPr>
            <w:rStyle w:val="Hyperlink"/>
            <w:rFonts w:ascii="Verdana" w:hAnsi="Verdana"/>
            <w:vanish/>
            <w:u w:val="none"/>
            <w:lang w:val="en"/>
          </w:rPr>
          <w:t xml:space="preserve"> (</w:t>
        </w:r>
        <w:r>
          <w:rPr>
            <w:rStyle w:val="Hyperlink"/>
            <w:rFonts w:ascii="Verdana" w:hAnsi="Verdana"/>
            <w:vanish/>
            <w:u w:val="none"/>
            <w:lang w:val="en"/>
          </w:rPr>
          <w:t>Claims Languages and Scripts)</w:t>
        </w:r>
      </w:hyperlink>
      <w:r>
        <w:rPr>
          <w:rFonts w:ascii="Verdana" w:hAnsi="Verdana"/>
          <w:color w:val="000000"/>
          <w:lang w:val="en"/>
        </w:rPr>
        <w:t>, human-readable Claims values and Claim Values that reference human-readable values MAY be represented in multiple languages and scripts. Within a request for individual Claims, requested languages and scripts for particular C</w:t>
      </w:r>
      <w:r>
        <w:rPr>
          <w:rFonts w:ascii="Verdana" w:hAnsi="Verdana"/>
          <w:color w:val="000000"/>
          <w:lang w:val="en"/>
        </w:rPr>
        <w:t xml:space="preserve">laims MAY be requested by including Claim Names that contain </w:t>
      </w:r>
      <w:r>
        <w:rPr>
          <w:rStyle w:val="HTMLTypewriter"/>
          <w:lang w:val="en"/>
        </w:rPr>
        <w:t>#</w:t>
      </w:r>
      <w:r>
        <w:rPr>
          <w:rFonts w:ascii="Verdana" w:hAnsi="Verdana"/>
          <w:color w:val="000000"/>
          <w:lang w:val="en"/>
        </w:rPr>
        <w:t xml:space="preserve">-separated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in the Claims request, using the Claim Name </w:t>
      </w:r>
      <w:r>
        <w:rPr>
          <w:rFonts w:ascii="Verdana" w:hAnsi="Verdana"/>
          <w:color w:val="000000"/>
          <w:lang w:val="en"/>
        </w:rPr>
        <w:t xml:space="preserve">syntax specified in </w:t>
      </w:r>
      <w:hyperlink w:anchor="ClaimsLanguagesAndScripts" w:history="1">
        <w:r>
          <w:rPr>
            <w:rStyle w:val="Hyperlink"/>
            <w:rFonts w:ascii="Verdana" w:hAnsi="Verdana"/>
            <w:u w:val="none"/>
            <w:lang w:val="en"/>
          </w:rPr>
          <w:t>Section 2.5.2</w:t>
        </w:r>
        <w:r>
          <w:rPr>
            <w:rStyle w:val="Hyperlink"/>
            <w:rFonts w:ascii="Verdana" w:hAnsi="Verdana"/>
            <w:vanish/>
            <w:u w:val="none"/>
            <w:lang w:val="en"/>
          </w:rPr>
          <w:t xml:space="preserve"> (Claims Languages and Scripts)</w:t>
        </w:r>
      </w:hyperlink>
      <w:r>
        <w:rPr>
          <w:rFonts w:ascii="Verdana" w:hAnsi="Verdana"/>
          <w:color w:val="000000"/>
          <w:lang w:val="en"/>
        </w:rPr>
        <w:t xml:space="preserve">. For example, a Family Name in Katakana in Japanese can be requested using the Claim Name </w:t>
      </w:r>
      <w:r>
        <w:rPr>
          <w:rStyle w:val="HTMLTypewriter"/>
          <w:lang w:val="en"/>
        </w:rPr>
        <w:t>family_name#ja-Kana-JP</w:t>
      </w:r>
      <w:r>
        <w:rPr>
          <w:rFonts w:ascii="Verdana" w:hAnsi="Verdana"/>
          <w:color w:val="000000"/>
          <w:lang w:val="en"/>
        </w:rPr>
        <w:t xml:space="preserve"> and a Kanji representation of </w:t>
      </w:r>
      <w:r>
        <w:rPr>
          <w:rFonts w:ascii="Verdana" w:hAnsi="Verdana"/>
          <w:color w:val="000000"/>
          <w:lang w:val="en"/>
        </w:rPr>
        <w:t xml:space="preserve">the Family Name in Japanese can be requested using the Claim Name </w:t>
      </w:r>
      <w:r>
        <w:rPr>
          <w:rStyle w:val="HTMLTypewriter"/>
          <w:lang w:val="en"/>
        </w:rPr>
        <w:t>family_name#ja-Hani-JP</w:t>
      </w:r>
      <w:r>
        <w:rPr>
          <w:rFonts w:ascii="Verdana" w:hAnsi="Verdana"/>
          <w:color w:val="000000"/>
          <w:lang w:val="en"/>
        </w:rPr>
        <w:t xml:space="preserve">. A German-language Web site can be requested with the Claim Name </w:t>
      </w:r>
      <w:r>
        <w:rPr>
          <w:rStyle w:val="HTMLTypewriter"/>
          <w:lang w:val="en"/>
        </w:rPr>
        <w:t>website#de</w:t>
      </w:r>
      <w:r>
        <w:rPr>
          <w:rFonts w:ascii="Verdana" w:hAnsi="Verdana"/>
          <w:color w:val="000000"/>
          <w:lang w:val="en"/>
        </w:rPr>
        <w:t xml:space="preserve">. </w:t>
      </w:r>
    </w:p>
    <w:p w14:paraId="4B2CB22C" w14:textId="77777777" w:rsidR="00000000" w:rsidRDefault="008E4755">
      <w:pPr>
        <w:pStyle w:val="NormalWeb"/>
        <w:divId w:val="745765489"/>
        <w:rPr>
          <w:rFonts w:ascii="Verdana" w:hAnsi="Verdana"/>
          <w:color w:val="000000"/>
          <w:lang w:val="en"/>
        </w:rPr>
      </w:pPr>
      <w:r>
        <w:rPr>
          <w:rFonts w:ascii="Verdana" w:hAnsi="Verdana"/>
          <w:color w:val="000000"/>
          <w:lang w:val="en"/>
        </w:rPr>
        <w:t>If an OP receives a request for human-readable Claims in a language and script that it do</w:t>
      </w:r>
      <w:r>
        <w:rPr>
          <w:rFonts w:ascii="Verdana" w:hAnsi="Verdana"/>
          <w:color w:val="000000"/>
          <w:lang w:val="en"/>
        </w:rPr>
        <w:t xml:space="preserve">esn't have, any versions of those Claims returned that don't use the requested language and script SHOULD use a language tag in the Claim Name. </w:t>
      </w:r>
    </w:p>
    <w:p w14:paraId="0CBC2C16" w14:textId="77777777" w:rsidR="00000000" w:rsidRDefault="008E4755">
      <w:pPr>
        <w:spacing w:before="0" w:beforeAutospacing="0" w:after="0" w:afterAutospacing="0"/>
        <w:divId w:val="745765489"/>
        <w:rPr>
          <w:rFonts w:ascii="Verdana" w:eastAsia="Times New Roman" w:hAnsi="Verdana"/>
          <w:color w:val="000000"/>
          <w:lang w:val="en"/>
        </w:rPr>
      </w:pPr>
      <w:bookmarkStart w:id="85" w:name="ClaimTypes"/>
      <w:bookmarkEnd w:id="85"/>
    </w:p>
    <w:p w14:paraId="29F40343"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A2F9AB9" w14:textId="77777777">
        <w:trPr>
          <w:divId w:val="745765489"/>
          <w:trHeight w:val="225"/>
          <w:tblCellSpacing w:w="15" w:type="dxa"/>
        </w:trPr>
        <w:tc>
          <w:tcPr>
            <w:tcW w:w="450" w:type="dxa"/>
            <w:shd w:val="clear" w:color="auto" w:fill="990000"/>
            <w:vAlign w:val="center"/>
            <w:hideMark/>
          </w:tcPr>
          <w:p w14:paraId="112DEED2"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F4F7A07" w14:textId="77777777" w:rsidR="00000000" w:rsidRDefault="008E4755">
      <w:pPr>
        <w:pStyle w:val="Heading3"/>
        <w:divId w:val="745765489"/>
        <w:rPr>
          <w:rFonts w:eastAsia="Times New Roman"/>
          <w:lang w:val="en"/>
        </w:rPr>
      </w:pPr>
      <w:bookmarkStart w:id="86" w:name="rfc.section.2.7"/>
      <w:bookmarkEnd w:id="86"/>
      <w:r>
        <w:rPr>
          <w:rFonts w:eastAsia="Times New Roman"/>
          <w:lang w:val="en"/>
        </w:rPr>
        <w:t>2.7.  Claim Types</w:t>
      </w:r>
    </w:p>
    <w:p w14:paraId="2709620B"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UserInfo Endpoint MAY return the following three types of Claims: </w:t>
      </w:r>
    </w:p>
    <w:p w14:paraId="2E031172" w14:textId="77777777" w:rsidR="00000000" w:rsidRDefault="008E4755" w:rsidP="008E4755">
      <w:pPr>
        <w:spacing w:beforeAutospacing="0" w:after="0" w:afterAutospacing="0"/>
        <w:ind w:left="1200" w:right="1200"/>
        <w:divId w:val="2062631033"/>
        <w:rPr>
          <w:rFonts w:ascii="Verdana" w:eastAsia="Times New Roman" w:hAnsi="Verdana"/>
          <w:color w:val="000000"/>
          <w:lang w:val="en"/>
        </w:rPr>
      </w:pPr>
      <w:r>
        <w:rPr>
          <w:rFonts w:ascii="Verdana" w:eastAsia="Times New Roman" w:hAnsi="Verdana"/>
          <w:color w:val="000000"/>
          <w:lang w:val="en"/>
        </w:rPr>
        <w:t>Normal Claims</w:t>
      </w:r>
    </w:p>
    <w:p w14:paraId="46C106E6" w14:textId="77777777" w:rsidR="00000000" w:rsidRDefault="008E4755" w:rsidP="008E4755">
      <w:pPr>
        <w:spacing w:before="0" w:beforeAutospacing="0" w:after="0" w:afterAutospacing="0"/>
        <w:ind w:left="1920" w:right="1200"/>
        <w:divId w:val="2062631033"/>
        <w:rPr>
          <w:rFonts w:ascii="Verdana" w:eastAsia="Times New Roman" w:hAnsi="Verdana"/>
          <w:color w:val="000000"/>
          <w:lang w:val="en"/>
        </w:rPr>
      </w:pPr>
      <w:r>
        <w:rPr>
          <w:rFonts w:ascii="Verdana" w:eastAsia="Times New Roman" w:hAnsi="Verdana"/>
          <w:color w:val="000000"/>
          <w:lang w:val="en"/>
        </w:rPr>
        <w:t>Claims that are directly asserted by the OpenI</w:t>
      </w:r>
      <w:r>
        <w:rPr>
          <w:rFonts w:ascii="Verdana" w:eastAsia="Times New Roman" w:hAnsi="Verdana"/>
          <w:color w:val="000000"/>
          <w:lang w:val="en"/>
        </w:rPr>
        <w:t xml:space="preserve">D Provider. </w:t>
      </w:r>
    </w:p>
    <w:p w14:paraId="76328024" w14:textId="77777777" w:rsidR="00000000" w:rsidRDefault="008E4755" w:rsidP="008E4755">
      <w:pPr>
        <w:spacing w:before="0" w:beforeAutospacing="0" w:after="0" w:afterAutospacing="0"/>
        <w:ind w:left="1200" w:right="1200"/>
        <w:divId w:val="2062631033"/>
        <w:rPr>
          <w:rFonts w:ascii="Verdana" w:eastAsia="Times New Roman" w:hAnsi="Verdana"/>
          <w:color w:val="000000"/>
          <w:lang w:val="en"/>
        </w:rPr>
      </w:pPr>
      <w:r>
        <w:rPr>
          <w:rFonts w:ascii="Verdana" w:eastAsia="Times New Roman" w:hAnsi="Verdana"/>
          <w:color w:val="000000"/>
          <w:lang w:val="en"/>
        </w:rPr>
        <w:t>Aggregated Claims</w:t>
      </w:r>
    </w:p>
    <w:p w14:paraId="0A6AD613" w14:textId="77777777" w:rsidR="00000000" w:rsidRDefault="008E4755" w:rsidP="008E4755">
      <w:pPr>
        <w:spacing w:before="0" w:beforeAutospacing="0" w:after="0" w:afterAutospacing="0"/>
        <w:ind w:left="1920" w:right="1200"/>
        <w:divId w:val="2062631033"/>
        <w:rPr>
          <w:rFonts w:ascii="Verdana" w:eastAsia="Times New Roman" w:hAnsi="Verdana"/>
          <w:color w:val="000000"/>
          <w:lang w:val="en"/>
        </w:rPr>
      </w:pPr>
      <w:r>
        <w:rPr>
          <w:rFonts w:ascii="Verdana" w:eastAsia="Times New Roman" w:hAnsi="Verdana"/>
          <w:color w:val="000000"/>
          <w:lang w:val="en"/>
        </w:rPr>
        <w:t xml:space="preserve">Claims that are asserted by a Claims Provider other than the OpenID Provider but are returned by OpenID Provider. </w:t>
      </w:r>
    </w:p>
    <w:p w14:paraId="3FA34715" w14:textId="77777777" w:rsidR="00000000" w:rsidRDefault="008E4755" w:rsidP="008E4755">
      <w:pPr>
        <w:spacing w:before="0" w:beforeAutospacing="0" w:after="0" w:afterAutospacing="0"/>
        <w:ind w:left="1200" w:right="1200"/>
        <w:divId w:val="2062631033"/>
        <w:rPr>
          <w:rFonts w:ascii="Verdana" w:eastAsia="Times New Roman" w:hAnsi="Verdana"/>
          <w:color w:val="000000"/>
          <w:lang w:val="en"/>
        </w:rPr>
      </w:pPr>
      <w:r>
        <w:rPr>
          <w:rFonts w:ascii="Verdana" w:eastAsia="Times New Roman" w:hAnsi="Verdana"/>
          <w:color w:val="000000"/>
          <w:lang w:val="en"/>
        </w:rPr>
        <w:t>Distributed Claims</w:t>
      </w:r>
    </w:p>
    <w:p w14:paraId="75EAC299" w14:textId="77777777" w:rsidR="00000000" w:rsidRDefault="008E4755" w:rsidP="008E4755">
      <w:pPr>
        <w:spacing w:before="0" w:beforeAutospacing="0" w:afterAutospacing="0"/>
        <w:ind w:left="1920" w:right="1200"/>
        <w:divId w:val="2062631033"/>
        <w:rPr>
          <w:rFonts w:ascii="Verdana" w:eastAsia="Times New Roman" w:hAnsi="Verdana"/>
          <w:color w:val="000000"/>
          <w:lang w:val="en"/>
        </w:rPr>
      </w:pPr>
      <w:r>
        <w:rPr>
          <w:rFonts w:ascii="Verdana" w:eastAsia="Times New Roman" w:hAnsi="Verdana"/>
          <w:color w:val="000000"/>
          <w:lang w:val="en"/>
        </w:rPr>
        <w:t xml:space="preserve">Claims that are asserted by a </w:t>
      </w:r>
      <w:r>
        <w:rPr>
          <w:rFonts w:ascii="Verdana" w:eastAsia="Times New Roman" w:hAnsi="Verdana"/>
          <w:color w:val="000000"/>
          <w:lang w:val="en"/>
        </w:rPr>
        <w:t xml:space="preserve">Claims Provider other than the OpenID Provider but are returned as references by the OpenID Provider. </w:t>
      </w:r>
    </w:p>
    <w:p w14:paraId="4A385CD8"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UserInfo Endpoint MUST support Normal Claims. </w:t>
      </w:r>
    </w:p>
    <w:p w14:paraId="6F4EAEA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Aggregated and Distributed Claims support is OPTIONAL. </w:t>
      </w:r>
    </w:p>
    <w:p w14:paraId="388EEA86" w14:textId="77777777" w:rsidR="00000000" w:rsidRDefault="008E4755">
      <w:pPr>
        <w:spacing w:before="0" w:beforeAutospacing="0" w:after="0" w:afterAutospacing="0"/>
        <w:divId w:val="745765489"/>
        <w:rPr>
          <w:rFonts w:ascii="Verdana" w:eastAsia="Times New Roman" w:hAnsi="Verdana"/>
          <w:color w:val="000000"/>
          <w:lang w:val="en"/>
        </w:rPr>
      </w:pPr>
      <w:bookmarkStart w:id="87" w:name="NormalClaims"/>
      <w:bookmarkEnd w:id="87"/>
    </w:p>
    <w:p w14:paraId="5DC7F6D0"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FB8551D" w14:textId="77777777">
        <w:trPr>
          <w:divId w:val="745765489"/>
          <w:trHeight w:val="225"/>
          <w:tblCellSpacing w:w="15" w:type="dxa"/>
        </w:trPr>
        <w:tc>
          <w:tcPr>
            <w:tcW w:w="450" w:type="dxa"/>
            <w:shd w:val="clear" w:color="auto" w:fill="990000"/>
            <w:vAlign w:val="center"/>
            <w:hideMark/>
          </w:tcPr>
          <w:p w14:paraId="5B546520"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DA6273A" w14:textId="77777777" w:rsidR="00000000" w:rsidRDefault="008E4755">
      <w:pPr>
        <w:pStyle w:val="Heading3"/>
        <w:divId w:val="745765489"/>
        <w:rPr>
          <w:rFonts w:eastAsia="Times New Roman"/>
          <w:lang w:val="en"/>
        </w:rPr>
      </w:pPr>
      <w:bookmarkStart w:id="88" w:name="rfc.section.2.7.1"/>
      <w:bookmarkEnd w:id="88"/>
      <w:r>
        <w:rPr>
          <w:rFonts w:eastAsia="Times New Roman"/>
          <w:lang w:val="en"/>
        </w:rPr>
        <w:t>2.7.1.  Normal Claims</w:t>
      </w:r>
    </w:p>
    <w:p w14:paraId="1A3BD947"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Normal Claims are represented as members in a JSON object. The Claim Name is the member name and the Claim Value is the member </w:t>
      </w:r>
      <w:r>
        <w:rPr>
          <w:rFonts w:ascii="Verdana" w:hAnsi="Verdana"/>
          <w:color w:val="000000"/>
          <w:lang w:val="en"/>
        </w:rPr>
        <w:t xml:space="preserve">value. </w:t>
      </w:r>
    </w:p>
    <w:p w14:paraId="050B405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following is a non-normative response containing Normal Claims: </w:t>
      </w:r>
    </w:p>
    <w:p w14:paraId="1BB08215" w14:textId="77777777" w:rsidR="00000000" w:rsidRDefault="008E4755" w:rsidP="008E4755">
      <w:pPr>
        <w:pStyle w:val="HTMLPreformatted"/>
        <w:ind w:left="1200" w:right="480"/>
        <w:divId w:val="881939433"/>
        <w:rPr>
          <w:lang w:val="en"/>
        </w:rPr>
      </w:pPr>
    </w:p>
    <w:p w14:paraId="5D7B1ABF" w14:textId="77777777" w:rsidR="00000000" w:rsidRDefault="008E4755" w:rsidP="008E4755">
      <w:pPr>
        <w:pStyle w:val="HTMLPreformatted"/>
        <w:ind w:left="1200" w:right="480"/>
        <w:divId w:val="881939433"/>
        <w:rPr>
          <w:lang w:val="en"/>
        </w:rPr>
      </w:pPr>
      <w:r>
        <w:rPr>
          <w:lang w:val="en"/>
        </w:rPr>
        <w:t xml:space="preserve">  {</w:t>
      </w:r>
    </w:p>
    <w:p w14:paraId="56BDF74A" w14:textId="77777777" w:rsidR="00000000" w:rsidRDefault="008E4755" w:rsidP="008E4755">
      <w:pPr>
        <w:pStyle w:val="HTMLPreformatted"/>
        <w:ind w:left="1200" w:right="480"/>
        <w:divId w:val="881939433"/>
        <w:rPr>
          <w:lang w:val="en"/>
        </w:rPr>
      </w:pPr>
      <w:r>
        <w:rPr>
          <w:lang w:val="en"/>
        </w:rPr>
        <w:t xml:space="preserve">   "name": "Jane Doe",</w:t>
      </w:r>
    </w:p>
    <w:p w14:paraId="50C4ACEC" w14:textId="77777777" w:rsidR="00000000" w:rsidRDefault="008E4755" w:rsidP="008E4755">
      <w:pPr>
        <w:pStyle w:val="HTMLPreformatted"/>
        <w:ind w:left="1200" w:right="480"/>
        <w:divId w:val="881939433"/>
        <w:rPr>
          <w:lang w:val="en"/>
        </w:rPr>
      </w:pPr>
      <w:r>
        <w:rPr>
          <w:lang w:val="en"/>
        </w:rPr>
        <w:t xml:space="preserve">   "given_name": "Jane",</w:t>
      </w:r>
    </w:p>
    <w:p w14:paraId="242AA7D0" w14:textId="77777777" w:rsidR="00000000" w:rsidRDefault="008E4755" w:rsidP="008E4755">
      <w:pPr>
        <w:pStyle w:val="HTMLPreformatted"/>
        <w:ind w:left="1200" w:right="480"/>
        <w:divId w:val="881939433"/>
        <w:rPr>
          <w:lang w:val="en"/>
        </w:rPr>
      </w:pPr>
      <w:r>
        <w:rPr>
          <w:lang w:val="en"/>
        </w:rPr>
        <w:t xml:space="preserve">   "family_name": "Doe",</w:t>
      </w:r>
    </w:p>
    <w:p w14:paraId="13749462" w14:textId="77777777" w:rsidR="00000000" w:rsidRDefault="008E4755" w:rsidP="008E4755">
      <w:pPr>
        <w:pStyle w:val="HTMLPreformatted"/>
        <w:ind w:left="1200" w:right="480"/>
        <w:divId w:val="881939433"/>
        <w:rPr>
          <w:lang w:val="en"/>
        </w:rPr>
      </w:pPr>
      <w:r>
        <w:rPr>
          <w:lang w:val="en"/>
        </w:rPr>
        <w:t xml:space="preserve">   "email": "janedoe@example.com",</w:t>
      </w:r>
    </w:p>
    <w:p w14:paraId="7A6D2174" w14:textId="77777777" w:rsidR="00000000" w:rsidRDefault="008E4755" w:rsidP="008E4755">
      <w:pPr>
        <w:pStyle w:val="HTMLPreformatted"/>
        <w:ind w:left="1200" w:right="480"/>
        <w:divId w:val="881939433"/>
        <w:rPr>
          <w:lang w:val="en"/>
        </w:rPr>
      </w:pPr>
      <w:r>
        <w:rPr>
          <w:lang w:val="en"/>
        </w:rPr>
        <w:t xml:space="preserve">   "picture": "http://example.com/janedoe/me.jpg"</w:t>
      </w:r>
    </w:p>
    <w:p w14:paraId="47A965A3" w14:textId="77777777" w:rsidR="00000000" w:rsidRDefault="008E4755" w:rsidP="008E4755">
      <w:pPr>
        <w:pStyle w:val="HTMLPreformatted"/>
        <w:ind w:left="1200" w:right="480"/>
        <w:divId w:val="881939433"/>
        <w:rPr>
          <w:lang w:val="en"/>
        </w:rPr>
      </w:pPr>
      <w:r>
        <w:rPr>
          <w:lang w:val="en"/>
        </w:rPr>
        <w:t xml:space="preserve">  }</w:t>
      </w:r>
    </w:p>
    <w:p w14:paraId="48ACF9DA" w14:textId="77777777" w:rsidR="00000000" w:rsidRDefault="008E4755">
      <w:pPr>
        <w:spacing w:before="0" w:beforeAutospacing="0" w:after="0" w:afterAutospacing="0"/>
        <w:divId w:val="745765489"/>
        <w:rPr>
          <w:rFonts w:ascii="Verdana" w:eastAsia="Times New Roman" w:hAnsi="Verdana"/>
          <w:color w:val="000000"/>
          <w:lang w:val="en"/>
        </w:rPr>
      </w:pPr>
      <w:bookmarkStart w:id="89" w:name="AggregatedDistributedClaims"/>
      <w:bookmarkEnd w:id="89"/>
    </w:p>
    <w:p w14:paraId="2EF9FFA8"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E0A88BD" w14:textId="77777777">
        <w:trPr>
          <w:divId w:val="745765489"/>
          <w:trHeight w:val="225"/>
          <w:tblCellSpacing w:w="15" w:type="dxa"/>
        </w:trPr>
        <w:tc>
          <w:tcPr>
            <w:tcW w:w="450" w:type="dxa"/>
            <w:shd w:val="clear" w:color="auto" w:fill="990000"/>
            <w:vAlign w:val="center"/>
            <w:hideMark/>
          </w:tcPr>
          <w:p w14:paraId="47D1933E"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52CA4FD" w14:textId="77777777" w:rsidR="00000000" w:rsidRDefault="008E4755">
      <w:pPr>
        <w:pStyle w:val="Heading3"/>
        <w:divId w:val="745765489"/>
        <w:rPr>
          <w:rFonts w:eastAsia="Times New Roman"/>
          <w:lang w:val="en"/>
        </w:rPr>
      </w:pPr>
      <w:bookmarkStart w:id="90" w:name="rfc.section.2.7.2"/>
      <w:bookmarkEnd w:id="90"/>
      <w:r>
        <w:rPr>
          <w:rFonts w:eastAsia="Times New Roman"/>
          <w:lang w:val="en"/>
        </w:rPr>
        <w:t>2.7.2.  Aggregated and Distributed Claims</w:t>
      </w:r>
    </w:p>
    <w:p w14:paraId="1CC227B9"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Aggregated and distributed Claims are represented by using special </w:t>
      </w:r>
      <w:r>
        <w:rPr>
          <w:rStyle w:val="HTMLTypewriter"/>
          <w:lang w:val="en"/>
        </w:rPr>
        <w:t>_claim_names</w:t>
      </w:r>
      <w:r>
        <w:rPr>
          <w:rFonts w:ascii="Verdana" w:hAnsi="Verdana"/>
          <w:color w:val="000000"/>
          <w:lang w:val="en"/>
        </w:rPr>
        <w:t xml:space="preserve"> and </w:t>
      </w:r>
      <w:r>
        <w:rPr>
          <w:rStyle w:val="HTMLTypewriter"/>
          <w:lang w:val="en"/>
        </w:rPr>
        <w:t>_claim_sources</w:t>
      </w:r>
      <w:r>
        <w:rPr>
          <w:rFonts w:ascii="Verdana" w:hAnsi="Verdana"/>
          <w:color w:val="000000"/>
          <w:lang w:val="en"/>
        </w:rPr>
        <w:t xml:space="preserve"> members </w:t>
      </w:r>
      <w:r>
        <w:rPr>
          <w:rFonts w:ascii="Verdana" w:hAnsi="Verdana"/>
          <w:color w:val="000000"/>
          <w:lang w:val="en"/>
        </w:rPr>
        <w:t xml:space="preserve">of the JSON object containing the Claims. </w:t>
      </w:r>
    </w:p>
    <w:p w14:paraId="5F7AA551" w14:textId="77777777" w:rsidR="00000000" w:rsidRDefault="008E4755" w:rsidP="008E4755">
      <w:pPr>
        <w:spacing w:beforeAutospacing="0" w:after="0" w:afterAutospacing="0"/>
        <w:ind w:left="1200" w:right="1200"/>
        <w:divId w:val="1767993624"/>
        <w:rPr>
          <w:rFonts w:ascii="Verdana" w:eastAsia="Times New Roman" w:hAnsi="Verdana"/>
          <w:color w:val="000000"/>
          <w:lang w:val="en"/>
        </w:rPr>
      </w:pPr>
      <w:r>
        <w:rPr>
          <w:rFonts w:ascii="Verdana" w:eastAsia="Times New Roman" w:hAnsi="Verdana"/>
          <w:color w:val="000000"/>
          <w:lang w:val="en"/>
        </w:rPr>
        <w:t>_claim_names</w:t>
      </w:r>
    </w:p>
    <w:p w14:paraId="7F250EB5" w14:textId="77777777" w:rsidR="00000000" w:rsidRDefault="008E4755" w:rsidP="008E4755">
      <w:pPr>
        <w:spacing w:before="0" w:beforeAutospacing="0" w:after="0" w:afterAutospacing="0"/>
        <w:ind w:left="1920" w:right="1200"/>
        <w:divId w:val="1767993624"/>
        <w:rPr>
          <w:rFonts w:ascii="Verdana" w:eastAsia="Times New Roman" w:hAnsi="Verdana"/>
          <w:color w:val="000000"/>
          <w:lang w:val="en"/>
        </w:rPr>
      </w:pPr>
      <w:r>
        <w:rPr>
          <w:rFonts w:ascii="Verdana" w:eastAsia="Times New Roman" w:hAnsi="Verdana"/>
          <w:color w:val="000000"/>
          <w:lang w:val="en"/>
        </w:rPr>
        <w:t xml:space="preserve">JSON object whose member names are the Claim Names for the Aggregated and Distributed Claims. The member values are references to the member names in the </w:t>
      </w:r>
      <w:r>
        <w:rPr>
          <w:rStyle w:val="HTMLTypewriter"/>
          <w:lang w:val="en"/>
        </w:rPr>
        <w:t>_claim_sources</w:t>
      </w:r>
      <w:r>
        <w:rPr>
          <w:rFonts w:ascii="Verdana" w:eastAsia="Times New Roman" w:hAnsi="Verdana"/>
          <w:color w:val="000000"/>
          <w:lang w:val="en"/>
        </w:rPr>
        <w:t xml:space="preserve"> member from which the actual Cl</w:t>
      </w:r>
      <w:r>
        <w:rPr>
          <w:rFonts w:ascii="Verdana" w:eastAsia="Times New Roman" w:hAnsi="Verdana"/>
          <w:color w:val="000000"/>
          <w:lang w:val="en"/>
        </w:rPr>
        <w:t xml:space="preserve">aim Values can be retrieved. </w:t>
      </w:r>
    </w:p>
    <w:p w14:paraId="4BB22060" w14:textId="77777777" w:rsidR="00000000" w:rsidRDefault="008E4755" w:rsidP="008E4755">
      <w:pPr>
        <w:spacing w:before="0" w:beforeAutospacing="0" w:after="0" w:afterAutospacing="0"/>
        <w:ind w:left="1200" w:right="1200"/>
        <w:divId w:val="1767993624"/>
        <w:rPr>
          <w:rFonts w:ascii="Verdana" w:eastAsia="Times New Roman" w:hAnsi="Verdana"/>
          <w:color w:val="000000"/>
          <w:lang w:val="en"/>
        </w:rPr>
      </w:pPr>
      <w:r>
        <w:rPr>
          <w:rFonts w:ascii="Verdana" w:eastAsia="Times New Roman" w:hAnsi="Verdana"/>
          <w:color w:val="000000"/>
          <w:lang w:val="en"/>
        </w:rPr>
        <w:t>_claim_sources</w:t>
      </w:r>
    </w:p>
    <w:p w14:paraId="0B90EF00" w14:textId="77777777" w:rsidR="00000000" w:rsidRDefault="008E4755" w:rsidP="008E4755">
      <w:pPr>
        <w:spacing w:before="0" w:beforeAutospacing="0" w:after="0" w:afterAutospacing="0"/>
        <w:ind w:left="1920" w:right="1200"/>
        <w:divId w:val="1767993624"/>
        <w:rPr>
          <w:rFonts w:ascii="Verdana" w:eastAsia="Times New Roman" w:hAnsi="Verdana"/>
          <w:color w:val="000000"/>
          <w:lang w:val="en"/>
        </w:rPr>
      </w:pPr>
      <w:r>
        <w:rPr>
          <w:rFonts w:ascii="Verdana" w:eastAsia="Times New Roman" w:hAnsi="Verdana"/>
          <w:color w:val="000000"/>
          <w:lang w:val="en"/>
        </w:rPr>
        <w:t xml:space="preserve">JSON object whose member names are referenced by the member values of the </w:t>
      </w:r>
      <w:r>
        <w:rPr>
          <w:rStyle w:val="HTMLTypewriter"/>
          <w:lang w:val="en"/>
        </w:rPr>
        <w:t>_claim_names</w:t>
      </w:r>
      <w:r>
        <w:rPr>
          <w:rFonts w:ascii="Verdana" w:eastAsia="Times New Roman" w:hAnsi="Verdana"/>
          <w:color w:val="000000"/>
          <w:lang w:val="en"/>
        </w:rPr>
        <w:t xml:space="preserve"> member. The member values contain sets of Aggregated Claims or reference locations for Distributed Claims. The member values</w:t>
      </w:r>
      <w:r>
        <w:rPr>
          <w:rFonts w:ascii="Verdana" w:eastAsia="Times New Roman" w:hAnsi="Verdana"/>
          <w:color w:val="000000"/>
          <w:lang w:val="en"/>
        </w:rPr>
        <w:t xml:space="preserve"> can have one of the following formats depending on whether it is providing Aggregated or Distributed Claims: </w:t>
      </w:r>
    </w:p>
    <w:p w14:paraId="522D8A99" w14:textId="77777777" w:rsidR="00000000" w:rsidRDefault="008E4755" w:rsidP="008E4755">
      <w:pPr>
        <w:spacing w:before="0" w:beforeAutospacing="0" w:after="0" w:afterAutospacing="0"/>
        <w:ind w:left="1920" w:right="1200"/>
        <w:divId w:val="1767993624"/>
        <w:rPr>
          <w:rFonts w:ascii="Verdana" w:eastAsia="Times New Roman" w:hAnsi="Verdana"/>
          <w:color w:val="000000"/>
          <w:lang w:val="en"/>
        </w:rPr>
      </w:pPr>
      <w:r>
        <w:rPr>
          <w:rFonts w:ascii="Verdana" w:eastAsia="Times New Roman" w:hAnsi="Verdana"/>
          <w:color w:val="000000"/>
          <w:lang w:val="en"/>
        </w:rPr>
        <w:t>Aggregated Claims</w:t>
      </w:r>
    </w:p>
    <w:p w14:paraId="382AE0E1" w14:textId="77777777" w:rsidR="00000000" w:rsidRDefault="008E4755" w:rsidP="008E4755">
      <w:pPr>
        <w:spacing w:before="0" w:beforeAutospacing="0" w:after="0" w:afterAutospacing="0"/>
        <w:ind w:left="1920" w:right="1200"/>
        <w:divId w:val="1767993624"/>
        <w:rPr>
          <w:rFonts w:ascii="Verdana" w:eastAsia="Times New Roman" w:hAnsi="Verdana"/>
          <w:color w:val="000000"/>
          <w:lang w:val="en"/>
        </w:rPr>
      </w:pPr>
      <w:r>
        <w:rPr>
          <w:rFonts w:ascii="Verdana" w:eastAsia="Times New Roman" w:hAnsi="Verdana"/>
          <w:color w:val="000000"/>
          <w:lang w:val="en"/>
        </w:rPr>
        <w:t xml:space="preserve">JSON object that MUST contain the </w:t>
      </w:r>
      <w:r>
        <w:rPr>
          <w:rStyle w:val="HTMLTypewriter"/>
          <w:lang w:val="en"/>
        </w:rPr>
        <w:t>JWT</w:t>
      </w:r>
      <w:r>
        <w:rPr>
          <w:rFonts w:ascii="Verdana" w:eastAsia="Times New Roman" w:hAnsi="Verdana"/>
          <w:color w:val="000000"/>
          <w:lang w:val="en"/>
        </w:rPr>
        <w:t xml:space="preserve"> member whose value is a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Jones, M., Bradley, J., and N. Sakimura, “JSON Web Token (JWT),” May 2013.)</w:t>
        </w:r>
      </w:hyperlink>
      <w:r>
        <w:rPr>
          <w:rFonts w:ascii="Verdana" w:eastAsia="Times New Roman" w:hAnsi="Verdana"/>
          <w:color w:val="000000"/>
          <w:lang w:val="en"/>
        </w:rPr>
        <w:t xml:space="preserve"> [JWT] that MUST contain all the Claims in the </w:t>
      </w:r>
      <w:r>
        <w:rPr>
          <w:rStyle w:val="HTMLTypewriter"/>
          <w:lang w:val="en"/>
        </w:rPr>
        <w:t>_claim_names</w:t>
      </w:r>
      <w:r>
        <w:rPr>
          <w:rFonts w:ascii="Verdana" w:eastAsia="Times New Roman" w:hAnsi="Verdana"/>
          <w:color w:val="000000"/>
          <w:lang w:val="en"/>
        </w:rPr>
        <w:t xml:space="preserve"> object that references the corresponding </w:t>
      </w:r>
      <w:r>
        <w:rPr>
          <w:rStyle w:val="HTMLTypewriter"/>
          <w:lang w:val="en"/>
        </w:rPr>
        <w:t>_claim_sources</w:t>
      </w:r>
      <w:r>
        <w:rPr>
          <w:rFonts w:ascii="Verdana" w:eastAsia="Times New Roman" w:hAnsi="Verdana"/>
          <w:color w:val="000000"/>
          <w:lang w:val="en"/>
        </w:rPr>
        <w:t xml:space="preserve"> member. Other members MAY be present. Any members used that are n</w:t>
      </w:r>
      <w:r>
        <w:rPr>
          <w:rFonts w:ascii="Verdana" w:eastAsia="Times New Roman" w:hAnsi="Verdana"/>
          <w:color w:val="000000"/>
          <w:lang w:val="en"/>
        </w:rPr>
        <w:t xml:space="preserve">ot understood MUST be ignored. </w:t>
      </w:r>
    </w:p>
    <w:p w14:paraId="6001F4A6" w14:textId="77777777" w:rsidR="00000000" w:rsidRDefault="008E4755" w:rsidP="008E4755">
      <w:pPr>
        <w:spacing w:before="0" w:beforeAutospacing="0" w:after="0" w:afterAutospacing="0"/>
        <w:ind w:left="1920" w:right="1200"/>
        <w:divId w:val="1767993624"/>
        <w:rPr>
          <w:rFonts w:ascii="Verdana" w:eastAsia="Times New Roman" w:hAnsi="Verdana"/>
          <w:color w:val="000000"/>
          <w:lang w:val="en"/>
        </w:rPr>
      </w:pPr>
      <w:r>
        <w:rPr>
          <w:rFonts w:ascii="Verdana" w:eastAsia="Times New Roman" w:hAnsi="Verdana"/>
          <w:color w:val="000000"/>
          <w:lang w:val="en"/>
        </w:rPr>
        <w:t>JWT</w:t>
      </w:r>
    </w:p>
    <w:p w14:paraId="46136723" w14:textId="77777777" w:rsidR="00000000" w:rsidRDefault="008E4755" w:rsidP="008E4755">
      <w:pPr>
        <w:spacing w:before="0" w:beforeAutospacing="0" w:after="0" w:afterAutospacing="0"/>
        <w:ind w:left="1920" w:right="1200"/>
        <w:divId w:val="1767993624"/>
        <w:rPr>
          <w:rFonts w:ascii="Verdana" w:eastAsia="Times New Roman" w:hAnsi="Verdana"/>
          <w:color w:val="000000"/>
          <w:lang w:val="en"/>
        </w:rPr>
      </w:pPr>
      <w:r>
        <w:rPr>
          <w:rFonts w:ascii="Verdana" w:eastAsia="Times New Roman" w:hAnsi="Verdana"/>
          <w:color w:val="000000"/>
          <w:lang w:val="en"/>
        </w:rPr>
        <w:t xml:space="preserve">REQUIRED. JWT containing Claim Values. </w:t>
      </w:r>
    </w:p>
    <w:p w14:paraId="71687397" w14:textId="77777777" w:rsidR="00000000" w:rsidRDefault="008E4755" w:rsidP="008E4755">
      <w:pPr>
        <w:spacing w:before="0" w:beforeAutospacing="0" w:after="0" w:afterAutospacing="0"/>
        <w:ind w:left="1920" w:right="1200"/>
        <w:divId w:val="1767993624"/>
        <w:rPr>
          <w:rFonts w:ascii="Verdana" w:eastAsia="Times New Roman" w:hAnsi="Verdana"/>
          <w:color w:val="000000"/>
          <w:lang w:val="en"/>
        </w:rPr>
      </w:pPr>
      <w:r>
        <w:rPr>
          <w:rFonts w:ascii="Verdana" w:eastAsia="Times New Roman" w:hAnsi="Verdana"/>
          <w:color w:val="000000"/>
          <w:lang w:val="en"/>
        </w:rPr>
        <w:t xml:space="preserve">The JWT SHOULD NOT contain a </w:t>
      </w:r>
      <w:r>
        <w:rPr>
          <w:rStyle w:val="HTMLTypewriter"/>
          <w:lang w:val="en"/>
        </w:rPr>
        <w:t>sub</w:t>
      </w:r>
      <w:r>
        <w:rPr>
          <w:rFonts w:ascii="Verdana" w:eastAsia="Times New Roman" w:hAnsi="Verdana"/>
          <w:color w:val="000000"/>
          <w:lang w:val="en"/>
        </w:rPr>
        <w:t xml:space="preserve"> (subject) Claim unless its value is an identifier for the End-User at the Claims Provider (and not for the OpenID Provider or another party); </w:t>
      </w:r>
      <w:r>
        <w:rPr>
          <w:rFonts w:ascii="Verdana" w:eastAsia="Times New Roman" w:hAnsi="Verdana"/>
          <w:color w:val="000000"/>
          <w:lang w:val="en"/>
        </w:rPr>
        <w:t xml:space="preserve">this typically means that a </w:t>
      </w:r>
      <w:r>
        <w:rPr>
          <w:rStyle w:val="HTMLTypewriter"/>
          <w:lang w:val="en"/>
        </w:rPr>
        <w:t>sub</w:t>
      </w:r>
      <w:r>
        <w:rPr>
          <w:rFonts w:ascii="Verdana" w:eastAsia="Times New Roman" w:hAnsi="Verdana"/>
          <w:color w:val="000000"/>
          <w:lang w:val="en"/>
        </w:rPr>
        <w:t xml:space="preserve"> Claim SHOULD NOT be provided. </w:t>
      </w:r>
    </w:p>
    <w:p w14:paraId="4F276BCE" w14:textId="77777777" w:rsidR="00000000" w:rsidRDefault="008E4755" w:rsidP="008E4755">
      <w:pPr>
        <w:spacing w:before="0" w:beforeAutospacing="0" w:after="0" w:afterAutospacing="0"/>
        <w:ind w:left="1920" w:right="1200"/>
        <w:divId w:val="1767993624"/>
        <w:rPr>
          <w:rFonts w:ascii="Verdana" w:eastAsia="Times New Roman" w:hAnsi="Verdana"/>
          <w:color w:val="000000"/>
          <w:lang w:val="en"/>
        </w:rPr>
      </w:pPr>
      <w:r>
        <w:rPr>
          <w:rFonts w:ascii="Verdana" w:eastAsia="Times New Roman" w:hAnsi="Verdana"/>
          <w:color w:val="000000"/>
          <w:lang w:val="en"/>
        </w:rPr>
        <w:t>Distributed Claims</w:t>
      </w:r>
    </w:p>
    <w:p w14:paraId="365F92BB" w14:textId="77777777" w:rsidR="00000000" w:rsidRDefault="008E4755" w:rsidP="008E4755">
      <w:pPr>
        <w:spacing w:before="0" w:beforeAutospacing="0" w:after="0" w:afterAutospacing="0"/>
        <w:ind w:left="1920" w:right="1200"/>
        <w:divId w:val="1767993624"/>
        <w:rPr>
          <w:rFonts w:ascii="Verdana" w:eastAsia="Times New Roman" w:hAnsi="Verdana"/>
          <w:color w:val="000000"/>
          <w:lang w:val="en"/>
        </w:rPr>
      </w:pPr>
      <w:r>
        <w:rPr>
          <w:rFonts w:ascii="Verdana" w:eastAsia="Times New Roman" w:hAnsi="Verdana"/>
          <w:color w:val="000000"/>
          <w:lang w:val="en"/>
        </w:rPr>
        <w:t xml:space="preserve">JSON object that contains the following members and values: </w:t>
      </w:r>
    </w:p>
    <w:p w14:paraId="0B8CE20F" w14:textId="77777777" w:rsidR="00000000" w:rsidRDefault="008E4755" w:rsidP="008E4755">
      <w:pPr>
        <w:spacing w:before="0" w:beforeAutospacing="0" w:after="0" w:afterAutospacing="0"/>
        <w:ind w:left="1920" w:right="1200"/>
        <w:divId w:val="1767993624"/>
        <w:rPr>
          <w:rFonts w:ascii="Verdana" w:eastAsia="Times New Roman" w:hAnsi="Verdana"/>
          <w:color w:val="000000"/>
          <w:lang w:val="en"/>
        </w:rPr>
      </w:pPr>
      <w:r>
        <w:rPr>
          <w:rFonts w:ascii="Verdana" w:eastAsia="Times New Roman" w:hAnsi="Verdana"/>
          <w:color w:val="000000"/>
          <w:lang w:val="en"/>
        </w:rPr>
        <w:t>endpoint</w:t>
      </w:r>
    </w:p>
    <w:p w14:paraId="36C90FEC" w14:textId="77777777" w:rsidR="00000000" w:rsidRDefault="008E4755" w:rsidP="008E4755">
      <w:pPr>
        <w:spacing w:before="0" w:beforeAutospacing="0" w:after="0" w:afterAutospacing="0"/>
        <w:ind w:left="1920" w:right="1200"/>
        <w:divId w:val="1767993624"/>
        <w:rPr>
          <w:rFonts w:ascii="Verdana" w:eastAsia="Times New Roman" w:hAnsi="Verdana"/>
          <w:color w:val="000000"/>
          <w:lang w:val="en"/>
        </w:rPr>
      </w:pPr>
      <w:r>
        <w:rPr>
          <w:rFonts w:ascii="Verdana" w:eastAsia="Times New Roman" w:hAnsi="Verdana"/>
          <w:color w:val="000000"/>
          <w:lang w:val="en"/>
        </w:rPr>
        <w:t>REQUIRED. OAuth 2.0 resource endpoint from which the associated Claim can be retrieved. The endpoint URL</w:t>
      </w:r>
      <w:r>
        <w:rPr>
          <w:rFonts w:ascii="Verdana" w:eastAsia="Times New Roman" w:hAnsi="Verdana"/>
          <w:color w:val="000000"/>
          <w:lang w:val="en"/>
        </w:rPr>
        <w:t xml:space="preserve"> MUST return the Claim as a JWT. </w:t>
      </w:r>
    </w:p>
    <w:p w14:paraId="5A74AC98" w14:textId="77777777" w:rsidR="00000000" w:rsidRDefault="008E4755" w:rsidP="008E4755">
      <w:pPr>
        <w:spacing w:before="0" w:beforeAutospacing="0" w:after="0" w:afterAutospacing="0"/>
        <w:ind w:left="1920" w:right="1200"/>
        <w:divId w:val="1767993624"/>
        <w:rPr>
          <w:rFonts w:ascii="Verdana" w:eastAsia="Times New Roman" w:hAnsi="Verdana"/>
          <w:color w:val="000000"/>
          <w:lang w:val="en"/>
        </w:rPr>
      </w:pPr>
      <w:r>
        <w:rPr>
          <w:rFonts w:ascii="Verdana" w:eastAsia="Times New Roman" w:hAnsi="Verdana"/>
          <w:color w:val="000000"/>
          <w:lang w:val="en"/>
        </w:rPr>
        <w:t>access_token</w:t>
      </w:r>
    </w:p>
    <w:p w14:paraId="490E3795" w14:textId="77777777" w:rsidR="00000000" w:rsidRDefault="008E4755" w:rsidP="008E4755">
      <w:pPr>
        <w:spacing w:before="0" w:beforeAutospacing="0" w:after="0" w:afterAutospacing="0"/>
        <w:ind w:left="1920" w:right="1200"/>
        <w:divId w:val="1767993624"/>
        <w:rPr>
          <w:rFonts w:ascii="Verdana" w:eastAsia="Times New Roman" w:hAnsi="Verdana"/>
          <w:color w:val="000000"/>
          <w:lang w:val="en"/>
        </w:rPr>
      </w:pPr>
      <w:r>
        <w:rPr>
          <w:rFonts w:ascii="Verdana" w:eastAsia="Times New Roman" w:hAnsi="Verdana"/>
          <w:color w:val="000000"/>
          <w:lang w:val="en"/>
        </w:rPr>
        <w:t xml:space="preserve">OPTIONAL. Access Token enabling retrieval of the Claims from the endpoint URL by using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t>
        </w:r>
        <w:r>
          <w:rPr>
            <w:rStyle w:val="Hyperlink"/>
            <w:rFonts w:ascii="Verdana" w:eastAsia="Times New Roman" w:hAnsi="Verdana"/>
            <w:vanish/>
            <w:u w:val="none"/>
            <w:lang w:val="en"/>
          </w:rPr>
          <w:t>work: Bearer Token Usage,” October 2012.)</w:t>
        </w:r>
      </w:hyperlink>
      <w:r>
        <w:rPr>
          <w:rFonts w:ascii="Verdana" w:eastAsia="Times New Roman" w:hAnsi="Verdana"/>
          <w:color w:val="000000"/>
          <w:lang w:val="en"/>
        </w:rPr>
        <w:t xml:space="preserve"> [RFC6750] protocol. Claims SHOULD be requested using the Authorization Request header field and Claims Providers MUST support this method. If the Access Token is not available, Clients MAY need to retrieve the Acce</w:t>
      </w:r>
      <w:r>
        <w:rPr>
          <w:rFonts w:ascii="Verdana" w:eastAsia="Times New Roman" w:hAnsi="Verdana"/>
          <w:color w:val="000000"/>
          <w:lang w:val="en"/>
        </w:rPr>
        <w:t xml:space="preserve">ss Token out of band or use an a priori Access Token that was negotiated between the Claims Provider and Client, or the Claims Provider MAY reauthenticate the End-User and/or reauthorize the Client. </w:t>
      </w:r>
    </w:p>
    <w:p w14:paraId="41772C57" w14:textId="77777777" w:rsidR="00000000" w:rsidRDefault="008E4755" w:rsidP="008E4755">
      <w:pPr>
        <w:spacing w:before="0" w:beforeAutospacing="0" w:afterAutospacing="0"/>
        <w:ind w:left="1920" w:right="1200"/>
        <w:divId w:val="1767993624"/>
        <w:rPr>
          <w:rFonts w:ascii="Verdana" w:eastAsia="Times New Roman" w:hAnsi="Verdana"/>
          <w:color w:val="000000"/>
          <w:lang w:val="en"/>
        </w:rPr>
      </w:pPr>
      <w:r>
        <w:rPr>
          <w:rFonts w:ascii="Verdana" w:eastAsia="Times New Roman" w:hAnsi="Verdana"/>
          <w:color w:val="000000"/>
          <w:lang w:val="en"/>
        </w:rPr>
        <w:t xml:space="preserve">A </w:t>
      </w:r>
      <w:r>
        <w:rPr>
          <w:rStyle w:val="HTMLTypewriter"/>
          <w:lang w:val="en"/>
        </w:rPr>
        <w:t>sub</w:t>
      </w:r>
      <w:r>
        <w:rPr>
          <w:rFonts w:ascii="Verdana" w:eastAsia="Times New Roman" w:hAnsi="Verdana"/>
          <w:color w:val="000000"/>
          <w:lang w:val="en"/>
        </w:rPr>
        <w:t xml:space="preserve"> (subject) Claim SHOULD NOT be returned from the Cl</w:t>
      </w:r>
      <w:r>
        <w:rPr>
          <w:rFonts w:ascii="Verdana" w:eastAsia="Times New Roman" w:hAnsi="Verdana"/>
          <w:color w:val="000000"/>
          <w:lang w:val="en"/>
        </w:rPr>
        <w:t xml:space="preserve">aims Provider unless its value is an identifier for the End-User 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SHOULD NOT be provided. </w:t>
      </w:r>
    </w:p>
    <w:p w14:paraId="13ECDDF3" w14:textId="77777777" w:rsidR="00000000" w:rsidRDefault="008E4755">
      <w:pPr>
        <w:spacing w:before="0" w:beforeAutospacing="0" w:after="0" w:afterAutospacing="0"/>
        <w:divId w:val="745765489"/>
        <w:rPr>
          <w:rFonts w:ascii="Verdana" w:eastAsia="Times New Roman" w:hAnsi="Verdana"/>
          <w:color w:val="000000"/>
          <w:lang w:val="en"/>
        </w:rPr>
      </w:pPr>
      <w:bookmarkStart w:id="91" w:name="AggregatedExample"/>
      <w:bookmarkEnd w:id="91"/>
    </w:p>
    <w:p w14:paraId="010B6CAD"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95E64C7" w14:textId="77777777">
        <w:trPr>
          <w:divId w:val="745765489"/>
          <w:trHeight w:val="225"/>
          <w:tblCellSpacing w:w="15" w:type="dxa"/>
        </w:trPr>
        <w:tc>
          <w:tcPr>
            <w:tcW w:w="450" w:type="dxa"/>
            <w:shd w:val="clear" w:color="auto" w:fill="990000"/>
            <w:vAlign w:val="center"/>
            <w:hideMark/>
          </w:tcPr>
          <w:p w14:paraId="2E54E192"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54CD0E5" w14:textId="77777777" w:rsidR="00000000" w:rsidRDefault="008E4755">
      <w:pPr>
        <w:pStyle w:val="Heading3"/>
        <w:divId w:val="745765489"/>
        <w:rPr>
          <w:rFonts w:eastAsia="Times New Roman"/>
          <w:lang w:val="en"/>
        </w:rPr>
      </w:pPr>
      <w:bookmarkStart w:id="92" w:name="rfc.section.2.7.2.1"/>
      <w:bookmarkEnd w:id="92"/>
      <w:r>
        <w:rPr>
          <w:rFonts w:eastAsia="Times New Roman"/>
          <w:lang w:val="en"/>
        </w:rPr>
        <w:t>2.7.2.1.  Example of Aggregated Claims</w:t>
      </w:r>
    </w:p>
    <w:p w14:paraId="6EF68B90"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In this non-normative example, Claims from Claims Provider A are combined with other Claims held by the OpenID provider, with the Claims from Claims Provider A being returned as Aggregated Claims. </w:t>
      </w:r>
    </w:p>
    <w:p w14:paraId="0354F583" w14:textId="77777777" w:rsidR="00000000" w:rsidRDefault="008E4755">
      <w:pPr>
        <w:pStyle w:val="NormalWeb"/>
        <w:divId w:val="745765489"/>
        <w:rPr>
          <w:rFonts w:ascii="Verdana" w:hAnsi="Verdana"/>
          <w:color w:val="000000"/>
          <w:lang w:val="en"/>
        </w:rPr>
      </w:pPr>
      <w:r>
        <w:rPr>
          <w:rFonts w:ascii="Verdana" w:hAnsi="Verdana"/>
          <w:color w:val="000000"/>
          <w:lang w:val="en"/>
        </w:rPr>
        <w:t>In this example, these Claims about Jane Doe have been iss</w:t>
      </w:r>
      <w:r>
        <w:rPr>
          <w:rFonts w:ascii="Verdana" w:hAnsi="Verdana"/>
          <w:color w:val="000000"/>
          <w:lang w:val="en"/>
        </w:rPr>
        <w:t xml:space="preserve">ued by Claims Provider A: </w:t>
      </w:r>
    </w:p>
    <w:p w14:paraId="6D5B4488" w14:textId="77777777" w:rsidR="00000000" w:rsidRDefault="008E4755" w:rsidP="008E4755">
      <w:pPr>
        <w:pStyle w:val="HTMLPreformatted"/>
        <w:ind w:left="1200" w:right="480"/>
        <w:divId w:val="422339598"/>
        <w:rPr>
          <w:lang w:val="en"/>
        </w:rPr>
      </w:pPr>
    </w:p>
    <w:p w14:paraId="6160FA1C" w14:textId="77777777" w:rsidR="00000000" w:rsidRDefault="008E4755" w:rsidP="008E4755">
      <w:pPr>
        <w:pStyle w:val="HTMLPreformatted"/>
        <w:ind w:left="1200" w:right="480"/>
        <w:divId w:val="422339598"/>
        <w:rPr>
          <w:lang w:val="en"/>
        </w:rPr>
      </w:pPr>
      <w:r>
        <w:rPr>
          <w:lang w:val="en"/>
        </w:rPr>
        <w:t xml:space="preserve">  {</w:t>
      </w:r>
    </w:p>
    <w:p w14:paraId="6067F9E2" w14:textId="77777777" w:rsidR="00000000" w:rsidRDefault="008E4755" w:rsidP="008E4755">
      <w:pPr>
        <w:pStyle w:val="HTMLPreformatted"/>
        <w:ind w:left="1200" w:right="480"/>
        <w:divId w:val="422339598"/>
        <w:rPr>
          <w:lang w:val="en"/>
        </w:rPr>
      </w:pPr>
      <w:r>
        <w:rPr>
          <w:lang w:val="en"/>
        </w:rPr>
        <w:t xml:space="preserve">   "address": {</w:t>
      </w:r>
    </w:p>
    <w:p w14:paraId="0FEA3AA8" w14:textId="77777777" w:rsidR="00000000" w:rsidRDefault="008E4755" w:rsidP="008E4755">
      <w:pPr>
        <w:pStyle w:val="HTMLPreformatted"/>
        <w:ind w:left="1200" w:right="480"/>
        <w:divId w:val="422339598"/>
        <w:rPr>
          <w:lang w:val="en"/>
        </w:rPr>
      </w:pPr>
      <w:r>
        <w:rPr>
          <w:lang w:val="en"/>
        </w:rPr>
        <w:t xml:space="preserve">     "street_address": "1234 Hollywood Blvd.",</w:t>
      </w:r>
    </w:p>
    <w:p w14:paraId="27D8F38F" w14:textId="77777777" w:rsidR="00000000" w:rsidRDefault="008E4755" w:rsidP="008E4755">
      <w:pPr>
        <w:pStyle w:val="HTMLPreformatted"/>
        <w:ind w:left="1200" w:right="480"/>
        <w:divId w:val="422339598"/>
        <w:rPr>
          <w:lang w:val="en"/>
        </w:rPr>
      </w:pPr>
      <w:r>
        <w:rPr>
          <w:lang w:val="en"/>
        </w:rPr>
        <w:t xml:space="preserve">     "locality": "Los Angeles",</w:t>
      </w:r>
    </w:p>
    <w:p w14:paraId="49047516" w14:textId="77777777" w:rsidR="00000000" w:rsidRDefault="008E4755" w:rsidP="008E4755">
      <w:pPr>
        <w:pStyle w:val="HTMLPreformatted"/>
        <w:ind w:left="1200" w:right="480"/>
        <w:divId w:val="422339598"/>
        <w:rPr>
          <w:lang w:val="en"/>
        </w:rPr>
      </w:pPr>
      <w:r>
        <w:rPr>
          <w:lang w:val="en"/>
        </w:rPr>
        <w:t xml:space="preserve">     "region": "CA",</w:t>
      </w:r>
    </w:p>
    <w:p w14:paraId="4B0CB96A" w14:textId="77777777" w:rsidR="00000000" w:rsidRDefault="008E4755" w:rsidP="008E4755">
      <w:pPr>
        <w:pStyle w:val="HTMLPreformatted"/>
        <w:ind w:left="1200" w:right="480"/>
        <w:divId w:val="422339598"/>
        <w:rPr>
          <w:lang w:val="en"/>
        </w:rPr>
      </w:pPr>
      <w:r>
        <w:rPr>
          <w:lang w:val="en"/>
        </w:rPr>
        <w:t xml:space="preserve">     "postal_code": "90210",</w:t>
      </w:r>
    </w:p>
    <w:p w14:paraId="4231EAFA" w14:textId="77777777" w:rsidR="00000000" w:rsidRDefault="008E4755" w:rsidP="008E4755">
      <w:pPr>
        <w:pStyle w:val="HTMLPreformatted"/>
        <w:ind w:left="1200" w:right="480"/>
        <w:divId w:val="422339598"/>
        <w:rPr>
          <w:lang w:val="en"/>
        </w:rPr>
      </w:pPr>
      <w:r>
        <w:rPr>
          <w:lang w:val="en"/>
        </w:rPr>
        <w:t xml:space="preserve">     "country": "US"},</w:t>
      </w:r>
    </w:p>
    <w:p w14:paraId="10106000" w14:textId="77777777" w:rsidR="00000000" w:rsidRDefault="008E4755" w:rsidP="008E4755">
      <w:pPr>
        <w:pStyle w:val="HTMLPreformatted"/>
        <w:ind w:left="1200" w:right="480"/>
        <w:divId w:val="422339598"/>
        <w:rPr>
          <w:lang w:val="en"/>
        </w:rPr>
      </w:pPr>
      <w:r>
        <w:rPr>
          <w:lang w:val="en"/>
        </w:rPr>
        <w:t xml:space="preserve">   "phone_number": "+1 (310) 123-4567"</w:t>
      </w:r>
    </w:p>
    <w:p w14:paraId="5F3F980B" w14:textId="77777777" w:rsidR="00000000" w:rsidRDefault="008E4755" w:rsidP="008E4755">
      <w:pPr>
        <w:pStyle w:val="HTMLPreformatted"/>
        <w:ind w:left="1200" w:right="480"/>
        <w:divId w:val="422339598"/>
        <w:rPr>
          <w:lang w:val="en"/>
        </w:rPr>
      </w:pPr>
      <w:r>
        <w:rPr>
          <w:lang w:val="en"/>
        </w:rPr>
        <w:t xml:space="preserve">  }</w:t>
      </w:r>
    </w:p>
    <w:p w14:paraId="25B8D91B"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Claims Provider A signs the JSON Claims, representing them in a signed JWT: jwt_header.jwt_part2.jwt_part3. It is this JWT that is used by the OpenID Provider. </w:t>
      </w:r>
    </w:p>
    <w:p w14:paraId="3F6DA4FE" w14:textId="77777777" w:rsidR="00000000" w:rsidRDefault="008E4755">
      <w:pPr>
        <w:pStyle w:val="NormalWeb"/>
        <w:divId w:val="745765489"/>
        <w:rPr>
          <w:rFonts w:ascii="Verdana" w:hAnsi="Verdana"/>
          <w:color w:val="000000"/>
          <w:lang w:val="en"/>
        </w:rPr>
      </w:pPr>
      <w:r>
        <w:rPr>
          <w:rFonts w:ascii="Verdana" w:hAnsi="Verdana"/>
          <w:color w:val="000000"/>
          <w:lang w:val="en"/>
        </w:rPr>
        <w:t>In this example, this JWT containing Jane Doe's Aggregated Claims from Claims Provider A is com</w:t>
      </w:r>
      <w:r>
        <w:rPr>
          <w:rFonts w:ascii="Verdana" w:hAnsi="Verdana"/>
          <w:color w:val="000000"/>
          <w:lang w:val="en"/>
        </w:rPr>
        <w:t xml:space="preserve">bined with other Normal Claims, and returned as the following set of Claims: </w:t>
      </w:r>
    </w:p>
    <w:p w14:paraId="6C5F8959" w14:textId="77777777" w:rsidR="00000000" w:rsidRDefault="008E4755" w:rsidP="008E4755">
      <w:pPr>
        <w:pStyle w:val="HTMLPreformatted"/>
        <w:ind w:left="1200" w:right="480"/>
        <w:divId w:val="134491381"/>
        <w:rPr>
          <w:lang w:val="en"/>
        </w:rPr>
      </w:pPr>
    </w:p>
    <w:p w14:paraId="28251CCF" w14:textId="77777777" w:rsidR="00000000" w:rsidRDefault="008E4755" w:rsidP="008E4755">
      <w:pPr>
        <w:pStyle w:val="HTMLPreformatted"/>
        <w:ind w:left="1200" w:right="480"/>
        <w:divId w:val="134491381"/>
        <w:rPr>
          <w:lang w:val="en"/>
        </w:rPr>
      </w:pPr>
      <w:r>
        <w:rPr>
          <w:lang w:val="en"/>
        </w:rPr>
        <w:t xml:space="preserve">  {</w:t>
      </w:r>
    </w:p>
    <w:p w14:paraId="32CF063E" w14:textId="77777777" w:rsidR="00000000" w:rsidRDefault="008E4755" w:rsidP="008E4755">
      <w:pPr>
        <w:pStyle w:val="HTMLPreformatted"/>
        <w:ind w:left="1200" w:right="480"/>
        <w:divId w:val="134491381"/>
        <w:rPr>
          <w:lang w:val="en"/>
        </w:rPr>
      </w:pPr>
      <w:r>
        <w:rPr>
          <w:lang w:val="en"/>
        </w:rPr>
        <w:t xml:space="preserve">   "name": "Jane Doe",</w:t>
      </w:r>
    </w:p>
    <w:p w14:paraId="4B2F5895" w14:textId="77777777" w:rsidR="00000000" w:rsidRDefault="008E4755" w:rsidP="008E4755">
      <w:pPr>
        <w:pStyle w:val="HTMLPreformatted"/>
        <w:ind w:left="1200" w:right="480"/>
        <w:divId w:val="134491381"/>
        <w:rPr>
          <w:lang w:val="en"/>
        </w:rPr>
      </w:pPr>
      <w:r>
        <w:rPr>
          <w:lang w:val="en"/>
        </w:rPr>
        <w:t xml:space="preserve">   "given_name": "Jane",</w:t>
      </w:r>
    </w:p>
    <w:p w14:paraId="726620B8" w14:textId="77777777" w:rsidR="00000000" w:rsidRDefault="008E4755" w:rsidP="008E4755">
      <w:pPr>
        <w:pStyle w:val="HTMLPreformatted"/>
        <w:ind w:left="1200" w:right="480"/>
        <w:divId w:val="134491381"/>
        <w:rPr>
          <w:lang w:val="en"/>
        </w:rPr>
      </w:pPr>
      <w:r>
        <w:rPr>
          <w:lang w:val="en"/>
        </w:rPr>
        <w:t xml:space="preserve">   "family_name": "Doe",</w:t>
      </w:r>
    </w:p>
    <w:p w14:paraId="530235D1" w14:textId="77777777" w:rsidR="00000000" w:rsidRDefault="008E4755" w:rsidP="008E4755">
      <w:pPr>
        <w:pStyle w:val="HTMLPreformatted"/>
        <w:ind w:left="1200" w:right="480"/>
        <w:divId w:val="134491381"/>
        <w:rPr>
          <w:lang w:val="en"/>
        </w:rPr>
      </w:pPr>
      <w:r>
        <w:rPr>
          <w:lang w:val="en"/>
        </w:rPr>
        <w:t xml:space="preserve">   "birthdate": "0000-03-22",</w:t>
      </w:r>
    </w:p>
    <w:p w14:paraId="16D78040" w14:textId="77777777" w:rsidR="00000000" w:rsidRDefault="008E4755" w:rsidP="008E4755">
      <w:pPr>
        <w:pStyle w:val="HTMLPreformatted"/>
        <w:ind w:left="1200" w:right="480"/>
        <w:divId w:val="134491381"/>
        <w:rPr>
          <w:lang w:val="en"/>
        </w:rPr>
      </w:pPr>
      <w:r>
        <w:rPr>
          <w:lang w:val="en"/>
        </w:rPr>
        <w:t xml:space="preserve">   "eye_color": "blue",</w:t>
      </w:r>
    </w:p>
    <w:p w14:paraId="645FCB40" w14:textId="77777777" w:rsidR="00000000" w:rsidRDefault="008E4755" w:rsidP="008E4755">
      <w:pPr>
        <w:pStyle w:val="HTMLPreformatted"/>
        <w:ind w:left="1200" w:right="480"/>
        <w:divId w:val="134491381"/>
        <w:rPr>
          <w:lang w:val="en"/>
        </w:rPr>
      </w:pPr>
      <w:r>
        <w:rPr>
          <w:lang w:val="en"/>
        </w:rPr>
        <w:t xml:space="preserve">   "email": "janedoe@example.com",</w:t>
      </w:r>
    </w:p>
    <w:p w14:paraId="4A053256" w14:textId="77777777" w:rsidR="00000000" w:rsidRDefault="008E4755" w:rsidP="008E4755">
      <w:pPr>
        <w:pStyle w:val="HTMLPreformatted"/>
        <w:ind w:left="1200" w:right="480"/>
        <w:divId w:val="134491381"/>
        <w:rPr>
          <w:lang w:val="en"/>
        </w:rPr>
      </w:pPr>
      <w:r>
        <w:rPr>
          <w:lang w:val="en"/>
        </w:rPr>
        <w:t xml:space="preserve">   "_claim_</w:t>
      </w:r>
      <w:r>
        <w:rPr>
          <w:lang w:val="en"/>
        </w:rPr>
        <w:t>names": {</w:t>
      </w:r>
    </w:p>
    <w:p w14:paraId="4468F026" w14:textId="77777777" w:rsidR="00000000" w:rsidRDefault="008E4755" w:rsidP="008E4755">
      <w:pPr>
        <w:pStyle w:val="HTMLPreformatted"/>
        <w:ind w:left="1200" w:right="480"/>
        <w:divId w:val="134491381"/>
        <w:rPr>
          <w:lang w:val="en"/>
        </w:rPr>
      </w:pPr>
      <w:r>
        <w:rPr>
          <w:lang w:val="en"/>
        </w:rPr>
        <w:t xml:space="preserve">     "address": "src1",</w:t>
      </w:r>
    </w:p>
    <w:p w14:paraId="08D1B2A8" w14:textId="77777777" w:rsidR="00000000" w:rsidRDefault="008E4755" w:rsidP="008E4755">
      <w:pPr>
        <w:pStyle w:val="HTMLPreformatted"/>
        <w:ind w:left="1200" w:right="480"/>
        <w:divId w:val="134491381"/>
        <w:rPr>
          <w:lang w:val="en"/>
        </w:rPr>
      </w:pPr>
      <w:r>
        <w:rPr>
          <w:lang w:val="en"/>
        </w:rPr>
        <w:t xml:space="preserve">     "phone_number": "src1"</w:t>
      </w:r>
    </w:p>
    <w:p w14:paraId="6FBF8A21" w14:textId="77777777" w:rsidR="00000000" w:rsidRDefault="008E4755" w:rsidP="008E4755">
      <w:pPr>
        <w:pStyle w:val="HTMLPreformatted"/>
        <w:ind w:left="1200" w:right="480"/>
        <w:divId w:val="134491381"/>
        <w:rPr>
          <w:lang w:val="en"/>
        </w:rPr>
      </w:pPr>
      <w:r>
        <w:rPr>
          <w:lang w:val="en"/>
        </w:rPr>
        <w:t xml:space="preserve">   },</w:t>
      </w:r>
    </w:p>
    <w:p w14:paraId="22230F8C" w14:textId="77777777" w:rsidR="00000000" w:rsidRDefault="008E4755" w:rsidP="008E4755">
      <w:pPr>
        <w:pStyle w:val="HTMLPreformatted"/>
        <w:ind w:left="1200" w:right="480"/>
        <w:divId w:val="134491381"/>
        <w:rPr>
          <w:lang w:val="en"/>
        </w:rPr>
      </w:pPr>
      <w:r>
        <w:rPr>
          <w:lang w:val="en"/>
        </w:rPr>
        <w:t xml:space="preserve">   "_claim_sources": {</w:t>
      </w:r>
    </w:p>
    <w:p w14:paraId="36183591" w14:textId="77777777" w:rsidR="00000000" w:rsidRDefault="008E4755" w:rsidP="008E4755">
      <w:pPr>
        <w:pStyle w:val="HTMLPreformatted"/>
        <w:ind w:left="1200" w:right="480"/>
        <w:divId w:val="134491381"/>
        <w:rPr>
          <w:lang w:val="en"/>
        </w:rPr>
      </w:pPr>
      <w:r>
        <w:rPr>
          <w:lang w:val="en"/>
        </w:rPr>
        <w:t xml:space="preserve">     "src1": {"JWT": "jwt_header.jwt_part2.jwt_part3"}</w:t>
      </w:r>
    </w:p>
    <w:p w14:paraId="59CBCEFF" w14:textId="77777777" w:rsidR="00000000" w:rsidRDefault="008E4755" w:rsidP="008E4755">
      <w:pPr>
        <w:pStyle w:val="HTMLPreformatted"/>
        <w:ind w:left="1200" w:right="480"/>
        <w:divId w:val="134491381"/>
        <w:rPr>
          <w:lang w:val="en"/>
        </w:rPr>
      </w:pPr>
      <w:r>
        <w:rPr>
          <w:lang w:val="en"/>
        </w:rPr>
        <w:t xml:space="preserve">   }</w:t>
      </w:r>
    </w:p>
    <w:p w14:paraId="7AD0E5E0" w14:textId="77777777" w:rsidR="00000000" w:rsidRDefault="008E4755" w:rsidP="008E4755">
      <w:pPr>
        <w:pStyle w:val="HTMLPreformatted"/>
        <w:ind w:left="1200" w:right="480"/>
        <w:divId w:val="134491381"/>
        <w:rPr>
          <w:lang w:val="en"/>
        </w:rPr>
      </w:pPr>
      <w:r>
        <w:rPr>
          <w:lang w:val="en"/>
        </w:rPr>
        <w:t xml:space="preserve">  }</w:t>
      </w:r>
    </w:p>
    <w:p w14:paraId="3B0FA907" w14:textId="77777777" w:rsidR="00000000" w:rsidRDefault="008E4755">
      <w:pPr>
        <w:spacing w:before="0" w:beforeAutospacing="0" w:after="0" w:afterAutospacing="0"/>
        <w:divId w:val="745765489"/>
        <w:rPr>
          <w:rFonts w:ascii="Verdana" w:eastAsia="Times New Roman" w:hAnsi="Verdana"/>
          <w:color w:val="000000"/>
          <w:lang w:val="en"/>
        </w:rPr>
      </w:pPr>
      <w:bookmarkStart w:id="93" w:name="DistributedExample"/>
      <w:bookmarkEnd w:id="93"/>
    </w:p>
    <w:p w14:paraId="62D445B0"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6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561A722" w14:textId="77777777">
        <w:trPr>
          <w:divId w:val="745765489"/>
          <w:trHeight w:val="225"/>
          <w:tblCellSpacing w:w="15" w:type="dxa"/>
        </w:trPr>
        <w:tc>
          <w:tcPr>
            <w:tcW w:w="450" w:type="dxa"/>
            <w:shd w:val="clear" w:color="auto" w:fill="990000"/>
            <w:vAlign w:val="center"/>
            <w:hideMark/>
          </w:tcPr>
          <w:p w14:paraId="04824A1B"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E55751A" w14:textId="77777777" w:rsidR="00000000" w:rsidRDefault="008E4755">
      <w:pPr>
        <w:pStyle w:val="Heading3"/>
        <w:divId w:val="745765489"/>
        <w:rPr>
          <w:rFonts w:eastAsia="Times New Roman"/>
          <w:lang w:val="en"/>
        </w:rPr>
      </w:pPr>
      <w:bookmarkStart w:id="94" w:name="rfc.section.2.7.2.2"/>
      <w:bookmarkEnd w:id="94"/>
      <w:r>
        <w:rPr>
          <w:rFonts w:eastAsia="Times New Roman"/>
          <w:lang w:val="en"/>
        </w:rPr>
        <w:t>2.7.2.2.  Example of Distributed Claims</w:t>
      </w:r>
    </w:p>
    <w:p w14:paraId="0F7A57A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In this non-normative example, the OpenID Provider combines Normal Claims that it holds with references to Claims held by two different Claims Providers, B and C, incorporating references to some of the Claims held by B and C as Distributed Claims. </w:t>
      </w:r>
    </w:p>
    <w:p w14:paraId="6381D9D7" w14:textId="77777777" w:rsidR="00000000" w:rsidRDefault="008E4755">
      <w:pPr>
        <w:pStyle w:val="NormalWeb"/>
        <w:divId w:val="745765489"/>
        <w:rPr>
          <w:rFonts w:ascii="Verdana" w:hAnsi="Verdana"/>
          <w:color w:val="000000"/>
          <w:lang w:val="en"/>
        </w:rPr>
      </w:pPr>
      <w:r>
        <w:rPr>
          <w:rFonts w:ascii="Verdana" w:hAnsi="Verdana"/>
          <w:color w:val="000000"/>
          <w:lang w:val="en"/>
        </w:rPr>
        <w:t>In thi</w:t>
      </w:r>
      <w:r>
        <w:rPr>
          <w:rFonts w:ascii="Verdana" w:hAnsi="Verdana"/>
          <w:color w:val="000000"/>
          <w:lang w:val="en"/>
        </w:rPr>
        <w:t xml:space="preserve">s example, these Claims about Jane Doe are held by Claims Provider B (Jane Doe's bank): </w:t>
      </w:r>
    </w:p>
    <w:p w14:paraId="078EF915" w14:textId="77777777" w:rsidR="00000000" w:rsidRDefault="008E4755" w:rsidP="008E4755">
      <w:pPr>
        <w:pStyle w:val="HTMLPreformatted"/>
        <w:ind w:left="1200" w:right="480"/>
        <w:divId w:val="1155295418"/>
        <w:rPr>
          <w:lang w:val="en"/>
        </w:rPr>
      </w:pPr>
    </w:p>
    <w:p w14:paraId="12F6444B" w14:textId="77777777" w:rsidR="00000000" w:rsidRDefault="008E4755" w:rsidP="008E4755">
      <w:pPr>
        <w:pStyle w:val="HTMLPreformatted"/>
        <w:ind w:left="1200" w:right="480"/>
        <w:divId w:val="1155295418"/>
        <w:rPr>
          <w:lang w:val="en"/>
        </w:rPr>
      </w:pPr>
      <w:r>
        <w:rPr>
          <w:lang w:val="en"/>
        </w:rPr>
        <w:t xml:space="preserve">  {</w:t>
      </w:r>
    </w:p>
    <w:p w14:paraId="0CA6A46D" w14:textId="77777777" w:rsidR="00000000" w:rsidRDefault="008E4755" w:rsidP="008E4755">
      <w:pPr>
        <w:pStyle w:val="HTMLPreformatted"/>
        <w:ind w:left="1200" w:right="480"/>
        <w:divId w:val="1155295418"/>
        <w:rPr>
          <w:lang w:val="en"/>
        </w:rPr>
      </w:pPr>
      <w:r>
        <w:rPr>
          <w:lang w:val="en"/>
        </w:rPr>
        <w:t xml:space="preserve">   "shipping_address": {</w:t>
      </w:r>
    </w:p>
    <w:p w14:paraId="6FFE9F65" w14:textId="77777777" w:rsidR="00000000" w:rsidRDefault="008E4755" w:rsidP="008E4755">
      <w:pPr>
        <w:pStyle w:val="HTMLPreformatted"/>
        <w:ind w:left="1200" w:right="480"/>
        <w:divId w:val="1155295418"/>
        <w:rPr>
          <w:lang w:val="en"/>
        </w:rPr>
      </w:pPr>
      <w:r>
        <w:rPr>
          <w:lang w:val="en"/>
        </w:rPr>
        <w:t xml:space="preserve">     "street_address": "1234 Hollywood Blvd.",</w:t>
      </w:r>
    </w:p>
    <w:p w14:paraId="1635CF91" w14:textId="77777777" w:rsidR="00000000" w:rsidRDefault="008E4755" w:rsidP="008E4755">
      <w:pPr>
        <w:pStyle w:val="HTMLPreformatted"/>
        <w:ind w:left="1200" w:right="480"/>
        <w:divId w:val="1155295418"/>
        <w:rPr>
          <w:lang w:val="en"/>
        </w:rPr>
      </w:pPr>
      <w:r>
        <w:rPr>
          <w:lang w:val="en"/>
        </w:rPr>
        <w:t xml:space="preserve">     "locality": "Los Angeles",</w:t>
      </w:r>
    </w:p>
    <w:p w14:paraId="2968BA7B" w14:textId="77777777" w:rsidR="00000000" w:rsidRDefault="008E4755" w:rsidP="008E4755">
      <w:pPr>
        <w:pStyle w:val="HTMLPreformatted"/>
        <w:ind w:left="1200" w:right="480"/>
        <w:divId w:val="1155295418"/>
        <w:rPr>
          <w:lang w:val="en"/>
        </w:rPr>
      </w:pPr>
      <w:r>
        <w:rPr>
          <w:lang w:val="en"/>
        </w:rPr>
        <w:t xml:space="preserve">     "region": "CA",</w:t>
      </w:r>
    </w:p>
    <w:p w14:paraId="31C6BB21" w14:textId="77777777" w:rsidR="00000000" w:rsidRDefault="008E4755" w:rsidP="008E4755">
      <w:pPr>
        <w:pStyle w:val="HTMLPreformatted"/>
        <w:ind w:left="1200" w:right="480"/>
        <w:divId w:val="1155295418"/>
        <w:rPr>
          <w:lang w:val="en"/>
        </w:rPr>
      </w:pPr>
      <w:r>
        <w:rPr>
          <w:lang w:val="en"/>
        </w:rPr>
        <w:t xml:space="preserve">     "postal_code": "90210",</w:t>
      </w:r>
    </w:p>
    <w:p w14:paraId="3005AE8A" w14:textId="77777777" w:rsidR="00000000" w:rsidRDefault="008E4755" w:rsidP="008E4755">
      <w:pPr>
        <w:pStyle w:val="HTMLPreformatted"/>
        <w:ind w:left="1200" w:right="480"/>
        <w:divId w:val="1155295418"/>
        <w:rPr>
          <w:lang w:val="en"/>
        </w:rPr>
      </w:pPr>
      <w:r>
        <w:rPr>
          <w:lang w:val="en"/>
        </w:rPr>
        <w:t xml:space="preserve">     "co</w:t>
      </w:r>
      <w:r>
        <w:rPr>
          <w:lang w:val="en"/>
        </w:rPr>
        <w:t>untry": "US"},</w:t>
      </w:r>
    </w:p>
    <w:p w14:paraId="6505BDE5" w14:textId="77777777" w:rsidR="00000000" w:rsidRDefault="008E4755" w:rsidP="008E4755">
      <w:pPr>
        <w:pStyle w:val="HTMLPreformatted"/>
        <w:ind w:left="1200" w:right="480"/>
        <w:divId w:val="1155295418"/>
        <w:rPr>
          <w:lang w:val="en"/>
        </w:rPr>
      </w:pPr>
      <w:r>
        <w:rPr>
          <w:lang w:val="en"/>
        </w:rPr>
        <w:t xml:space="preserve">   "payment_info": "Some_Card 1234 5678 9012 3456",</w:t>
      </w:r>
    </w:p>
    <w:p w14:paraId="2852EB43" w14:textId="77777777" w:rsidR="00000000" w:rsidRDefault="008E4755" w:rsidP="008E4755">
      <w:pPr>
        <w:pStyle w:val="HTMLPreformatted"/>
        <w:ind w:left="1200" w:right="480"/>
        <w:divId w:val="1155295418"/>
        <w:rPr>
          <w:lang w:val="en"/>
        </w:rPr>
      </w:pPr>
      <w:r>
        <w:rPr>
          <w:lang w:val="en"/>
        </w:rPr>
        <w:t xml:space="preserve">   "phone_number": "+1 (310) 123-4567"</w:t>
      </w:r>
    </w:p>
    <w:p w14:paraId="1018207E" w14:textId="77777777" w:rsidR="00000000" w:rsidRDefault="008E4755" w:rsidP="008E4755">
      <w:pPr>
        <w:pStyle w:val="HTMLPreformatted"/>
        <w:ind w:left="1200" w:right="480"/>
        <w:divId w:val="1155295418"/>
        <w:rPr>
          <w:lang w:val="en"/>
        </w:rPr>
      </w:pPr>
      <w:r>
        <w:rPr>
          <w:lang w:val="en"/>
        </w:rPr>
        <w:t xml:space="preserve">  }</w:t>
      </w:r>
    </w:p>
    <w:p w14:paraId="08A32944"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Also in this example, this Claim about Jane Doe is held by Claims Provider C (a credit agency): </w:t>
      </w:r>
    </w:p>
    <w:p w14:paraId="7672BE9C" w14:textId="77777777" w:rsidR="00000000" w:rsidRDefault="008E4755" w:rsidP="008E4755">
      <w:pPr>
        <w:pStyle w:val="HTMLPreformatted"/>
        <w:ind w:left="1200" w:right="480"/>
        <w:divId w:val="1426420698"/>
        <w:rPr>
          <w:lang w:val="en"/>
        </w:rPr>
      </w:pPr>
    </w:p>
    <w:p w14:paraId="2B076D9F" w14:textId="77777777" w:rsidR="00000000" w:rsidRDefault="008E4755" w:rsidP="008E4755">
      <w:pPr>
        <w:pStyle w:val="HTMLPreformatted"/>
        <w:ind w:left="1200" w:right="480"/>
        <w:divId w:val="1426420698"/>
        <w:rPr>
          <w:lang w:val="en"/>
        </w:rPr>
      </w:pPr>
      <w:r>
        <w:rPr>
          <w:lang w:val="en"/>
        </w:rPr>
        <w:t xml:space="preserve">  {</w:t>
      </w:r>
    </w:p>
    <w:p w14:paraId="5705257B" w14:textId="77777777" w:rsidR="00000000" w:rsidRDefault="008E4755" w:rsidP="008E4755">
      <w:pPr>
        <w:pStyle w:val="HTMLPreformatted"/>
        <w:ind w:left="1200" w:right="480"/>
        <w:divId w:val="1426420698"/>
        <w:rPr>
          <w:lang w:val="en"/>
        </w:rPr>
      </w:pPr>
      <w:r>
        <w:rPr>
          <w:lang w:val="en"/>
        </w:rPr>
        <w:t xml:space="preserve">   "credit_score": 650</w:t>
      </w:r>
    </w:p>
    <w:p w14:paraId="7B7BCCC7" w14:textId="77777777" w:rsidR="00000000" w:rsidRDefault="008E4755" w:rsidP="008E4755">
      <w:pPr>
        <w:pStyle w:val="HTMLPreformatted"/>
        <w:ind w:left="1200" w:right="480"/>
        <w:divId w:val="1426420698"/>
        <w:rPr>
          <w:lang w:val="en"/>
        </w:rPr>
      </w:pPr>
      <w:r>
        <w:rPr>
          <w:lang w:val="en"/>
        </w:rPr>
        <w:t xml:space="preserve">  }</w:t>
      </w:r>
    </w:p>
    <w:p w14:paraId="576BDA1D"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OpenID Provider returns Jane Doe's Claims along with references to the Distributed Claims from Claims Provider B and Claims Provider C by sending the Access Tokens and URLs of locations from which the Distributed Claims can be retrieved: </w:t>
      </w:r>
    </w:p>
    <w:p w14:paraId="5F9B730F" w14:textId="77777777" w:rsidR="00000000" w:rsidRDefault="008E4755" w:rsidP="008E4755">
      <w:pPr>
        <w:pStyle w:val="HTMLPreformatted"/>
        <w:ind w:left="1200" w:right="480"/>
        <w:divId w:val="403112605"/>
        <w:rPr>
          <w:lang w:val="en"/>
        </w:rPr>
      </w:pPr>
    </w:p>
    <w:p w14:paraId="6999EF32" w14:textId="77777777" w:rsidR="00000000" w:rsidRDefault="008E4755" w:rsidP="008E4755">
      <w:pPr>
        <w:pStyle w:val="HTMLPreformatted"/>
        <w:ind w:left="1200" w:right="480"/>
        <w:divId w:val="403112605"/>
        <w:rPr>
          <w:lang w:val="en"/>
        </w:rPr>
      </w:pPr>
      <w:r>
        <w:rPr>
          <w:lang w:val="en"/>
        </w:rPr>
        <w:t xml:space="preserve">  {</w:t>
      </w:r>
    </w:p>
    <w:p w14:paraId="517A4ED1" w14:textId="77777777" w:rsidR="00000000" w:rsidRDefault="008E4755" w:rsidP="008E4755">
      <w:pPr>
        <w:pStyle w:val="HTMLPreformatted"/>
        <w:ind w:left="1200" w:right="480"/>
        <w:divId w:val="403112605"/>
        <w:rPr>
          <w:lang w:val="en"/>
        </w:rPr>
      </w:pPr>
      <w:r>
        <w:rPr>
          <w:lang w:val="en"/>
        </w:rPr>
        <w:t xml:space="preserve">   "name</w:t>
      </w:r>
      <w:r>
        <w:rPr>
          <w:lang w:val="en"/>
        </w:rPr>
        <w:t>": "Jane Doe",</w:t>
      </w:r>
    </w:p>
    <w:p w14:paraId="5C2E9937" w14:textId="77777777" w:rsidR="00000000" w:rsidRDefault="008E4755" w:rsidP="008E4755">
      <w:pPr>
        <w:pStyle w:val="HTMLPreformatted"/>
        <w:ind w:left="1200" w:right="480"/>
        <w:divId w:val="403112605"/>
        <w:rPr>
          <w:lang w:val="en"/>
        </w:rPr>
      </w:pPr>
      <w:r>
        <w:rPr>
          <w:lang w:val="en"/>
        </w:rPr>
        <w:t xml:space="preserve">   "given_name": "Jane",</w:t>
      </w:r>
    </w:p>
    <w:p w14:paraId="02B8C566" w14:textId="77777777" w:rsidR="00000000" w:rsidRDefault="008E4755" w:rsidP="008E4755">
      <w:pPr>
        <w:pStyle w:val="HTMLPreformatted"/>
        <w:ind w:left="1200" w:right="480"/>
        <w:divId w:val="403112605"/>
        <w:rPr>
          <w:lang w:val="en"/>
        </w:rPr>
      </w:pPr>
      <w:r>
        <w:rPr>
          <w:lang w:val="en"/>
        </w:rPr>
        <w:t xml:space="preserve">   "family_name": "Doe",</w:t>
      </w:r>
    </w:p>
    <w:p w14:paraId="05799B8C" w14:textId="77777777" w:rsidR="00000000" w:rsidRDefault="008E4755" w:rsidP="008E4755">
      <w:pPr>
        <w:pStyle w:val="HTMLPreformatted"/>
        <w:ind w:left="1200" w:right="480"/>
        <w:divId w:val="403112605"/>
        <w:rPr>
          <w:lang w:val="en"/>
        </w:rPr>
      </w:pPr>
      <w:r>
        <w:rPr>
          <w:lang w:val="en"/>
        </w:rPr>
        <w:t xml:space="preserve">   "email": "janedoe@example.com",</w:t>
      </w:r>
    </w:p>
    <w:p w14:paraId="2550F3E6" w14:textId="77777777" w:rsidR="00000000" w:rsidRDefault="008E4755" w:rsidP="008E4755">
      <w:pPr>
        <w:pStyle w:val="HTMLPreformatted"/>
        <w:ind w:left="1200" w:right="480"/>
        <w:divId w:val="403112605"/>
        <w:rPr>
          <w:lang w:val="en"/>
        </w:rPr>
      </w:pPr>
      <w:r>
        <w:rPr>
          <w:lang w:val="en"/>
        </w:rPr>
        <w:t xml:space="preserve">   "birthdate": "0000-03-22",</w:t>
      </w:r>
    </w:p>
    <w:p w14:paraId="2DA98534" w14:textId="77777777" w:rsidR="00000000" w:rsidRDefault="008E4755" w:rsidP="008E4755">
      <w:pPr>
        <w:pStyle w:val="HTMLPreformatted"/>
        <w:ind w:left="1200" w:right="480"/>
        <w:divId w:val="403112605"/>
        <w:rPr>
          <w:lang w:val="en"/>
        </w:rPr>
      </w:pPr>
      <w:r>
        <w:rPr>
          <w:lang w:val="en"/>
        </w:rPr>
        <w:t xml:space="preserve">   "eye_color": "blue",</w:t>
      </w:r>
    </w:p>
    <w:p w14:paraId="5B67F17F" w14:textId="77777777" w:rsidR="00000000" w:rsidRDefault="008E4755" w:rsidP="008E4755">
      <w:pPr>
        <w:pStyle w:val="HTMLPreformatted"/>
        <w:ind w:left="1200" w:right="480"/>
        <w:divId w:val="403112605"/>
        <w:rPr>
          <w:lang w:val="en"/>
        </w:rPr>
      </w:pPr>
      <w:r>
        <w:rPr>
          <w:lang w:val="en"/>
        </w:rPr>
        <w:t xml:space="preserve">   "_claim_names": {</w:t>
      </w:r>
    </w:p>
    <w:p w14:paraId="3DA86FEA" w14:textId="77777777" w:rsidR="00000000" w:rsidRDefault="008E4755" w:rsidP="008E4755">
      <w:pPr>
        <w:pStyle w:val="HTMLPreformatted"/>
        <w:ind w:left="1200" w:right="480"/>
        <w:divId w:val="403112605"/>
        <w:rPr>
          <w:lang w:val="en"/>
        </w:rPr>
      </w:pPr>
      <w:r>
        <w:rPr>
          <w:lang w:val="en"/>
        </w:rPr>
        <w:t xml:space="preserve">     "payment_info": "src1",</w:t>
      </w:r>
    </w:p>
    <w:p w14:paraId="01DA2CD8" w14:textId="77777777" w:rsidR="00000000" w:rsidRDefault="008E4755" w:rsidP="008E4755">
      <w:pPr>
        <w:pStyle w:val="HTMLPreformatted"/>
        <w:ind w:left="1200" w:right="480"/>
        <w:divId w:val="403112605"/>
        <w:rPr>
          <w:lang w:val="en"/>
        </w:rPr>
      </w:pPr>
      <w:r>
        <w:rPr>
          <w:lang w:val="en"/>
        </w:rPr>
        <w:t xml:space="preserve">     "shipping_address": "src1",</w:t>
      </w:r>
    </w:p>
    <w:p w14:paraId="29F6FCDD" w14:textId="77777777" w:rsidR="00000000" w:rsidRDefault="008E4755" w:rsidP="008E4755">
      <w:pPr>
        <w:pStyle w:val="HTMLPreformatted"/>
        <w:ind w:left="1200" w:right="480"/>
        <w:divId w:val="403112605"/>
        <w:rPr>
          <w:lang w:val="en"/>
        </w:rPr>
      </w:pPr>
      <w:r>
        <w:rPr>
          <w:lang w:val="en"/>
        </w:rPr>
        <w:t xml:space="preserve">     "credit_score"</w:t>
      </w:r>
      <w:r>
        <w:rPr>
          <w:lang w:val="en"/>
        </w:rPr>
        <w:t>: "src2"</w:t>
      </w:r>
    </w:p>
    <w:p w14:paraId="034F6C14" w14:textId="77777777" w:rsidR="00000000" w:rsidRDefault="008E4755" w:rsidP="008E4755">
      <w:pPr>
        <w:pStyle w:val="HTMLPreformatted"/>
        <w:ind w:left="1200" w:right="480"/>
        <w:divId w:val="403112605"/>
        <w:rPr>
          <w:lang w:val="en"/>
        </w:rPr>
      </w:pPr>
      <w:r>
        <w:rPr>
          <w:lang w:val="en"/>
        </w:rPr>
        <w:t xml:space="preserve">    },</w:t>
      </w:r>
    </w:p>
    <w:p w14:paraId="18F1F1D1" w14:textId="77777777" w:rsidR="00000000" w:rsidRDefault="008E4755" w:rsidP="008E4755">
      <w:pPr>
        <w:pStyle w:val="HTMLPreformatted"/>
        <w:ind w:left="1200" w:right="480"/>
        <w:divId w:val="403112605"/>
        <w:rPr>
          <w:lang w:val="en"/>
        </w:rPr>
      </w:pPr>
      <w:r>
        <w:rPr>
          <w:lang w:val="en"/>
        </w:rPr>
        <w:t xml:space="preserve">   "_claim_sources": {</w:t>
      </w:r>
    </w:p>
    <w:p w14:paraId="14D69B66" w14:textId="77777777" w:rsidR="00000000" w:rsidRDefault="008E4755" w:rsidP="008E4755">
      <w:pPr>
        <w:pStyle w:val="HTMLPreformatted"/>
        <w:ind w:left="1200" w:right="480"/>
        <w:divId w:val="403112605"/>
        <w:rPr>
          <w:lang w:val="en"/>
        </w:rPr>
      </w:pPr>
      <w:r>
        <w:rPr>
          <w:lang w:val="en"/>
        </w:rPr>
        <w:t xml:space="preserve">     "src1": {"endpoint":</w:t>
      </w:r>
    </w:p>
    <w:p w14:paraId="08145294" w14:textId="77777777" w:rsidR="00000000" w:rsidRDefault="008E4755" w:rsidP="008E4755">
      <w:pPr>
        <w:pStyle w:val="HTMLPreformatted"/>
        <w:ind w:left="1200" w:right="480"/>
        <w:divId w:val="403112605"/>
        <w:rPr>
          <w:lang w:val="en"/>
        </w:rPr>
      </w:pPr>
      <w:r>
        <w:rPr>
          <w:lang w:val="en"/>
        </w:rPr>
        <w:t xml:space="preserve">                "https://bank.example.com/claim_source"},</w:t>
      </w:r>
    </w:p>
    <w:p w14:paraId="0EB0A5ED" w14:textId="77777777" w:rsidR="00000000" w:rsidRDefault="008E4755" w:rsidP="008E4755">
      <w:pPr>
        <w:pStyle w:val="HTMLPreformatted"/>
        <w:ind w:left="1200" w:right="480"/>
        <w:divId w:val="403112605"/>
        <w:rPr>
          <w:lang w:val="en"/>
        </w:rPr>
      </w:pPr>
      <w:r>
        <w:rPr>
          <w:lang w:val="en"/>
        </w:rPr>
        <w:t xml:space="preserve">     "src2": {"endpoint":</w:t>
      </w:r>
    </w:p>
    <w:p w14:paraId="29DA2461" w14:textId="77777777" w:rsidR="00000000" w:rsidRDefault="008E4755" w:rsidP="008E4755">
      <w:pPr>
        <w:pStyle w:val="HTMLPreformatted"/>
        <w:ind w:left="1200" w:right="480"/>
        <w:divId w:val="403112605"/>
        <w:rPr>
          <w:lang w:val="en"/>
        </w:rPr>
      </w:pPr>
      <w:r>
        <w:rPr>
          <w:lang w:val="en"/>
        </w:rPr>
        <w:t xml:space="preserve">                "https://creditagency.example.com/claims_here",</w:t>
      </w:r>
    </w:p>
    <w:p w14:paraId="30B26851" w14:textId="77777777" w:rsidR="00000000" w:rsidRDefault="008E4755" w:rsidP="008E4755">
      <w:pPr>
        <w:pStyle w:val="HTMLPreformatted"/>
        <w:ind w:left="1200" w:right="480"/>
        <w:divId w:val="403112605"/>
        <w:rPr>
          <w:lang w:val="en"/>
        </w:rPr>
      </w:pPr>
      <w:r>
        <w:rPr>
          <w:lang w:val="en"/>
        </w:rPr>
        <w:t xml:space="preserve">              "access_token": "ksj3n283dke"</w:t>
      </w:r>
      <w:r>
        <w:rPr>
          <w:lang w:val="en"/>
        </w:rPr>
        <w:t>}</w:t>
      </w:r>
    </w:p>
    <w:p w14:paraId="4758C56A" w14:textId="77777777" w:rsidR="00000000" w:rsidRDefault="008E4755" w:rsidP="008E4755">
      <w:pPr>
        <w:pStyle w:val="HTMLPreformatted"/>
        <w:ind w:left="1200" w:right="480"/>
        <w:divId w:val="403112605"/>
        <w:rPr>
          <w:lang w:val="en"/>
        </w:rPr>
      </w:pPr>
      <w:r>
        <w:rPr>
          <w:lang w:val="en"/>
        </w:rPr>
        <w:t xml:space="preserve">   }</w:t>
      </w:r>
    </w:p>
    <w:p w14:paraId="339A531E" w14:textId="77777777" w:rsidR="00000000" w:rsidRDefault="008E4755" w:rsidP="008E4755">
      <w:pPr>
        <w:pStyle w:val="HTMLPreformatted"/>
        <w:ind w:left="1200" w:right="480"/>
        <w:divId w:val="403112605"/>
        <w:rPr>
          <w:lang w:val="en"/>
        </w:rPr>
      </w:pPr>
      <w:r>
        <w:rPr>
          <w:lang w:val="en"/>
        </w:rPr>
        <w:t xml:space="preserve">  }</w:t>
      </w:r>
    </w:p>
    <w:p w14:paraId="4273770C" w14:textId="77777777" w:rsidR="00000000" w:rsidRDefault="008E4755">
      <w:pPr>
        <w:spacing w:before="0" w:beforeAutospacing="0" w:after="0" w:afterAutospacing="0"/>
        <w:divId w:val="745765489"/>
        <w:rPr>
          <w:rFonts w:ascii="Verdana" w:eastAsia="Times New Roman" w:hAnsi="Verdana"/>
          <w:color w:val="000000"/>
          <w:lang w:val="en"/>
        </w:rPr>
      </w:pPr>
      <w:bookmarkStart w:id="95" w:name="idtype"/>
      <w:bookmarkEnd w:id="95"/>
    </w:p>
    <w:p w14:paraId="62AAD655"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6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46D0AC6" w14:textId="77777777">
        <w:trPr>
          <w:divId w:val="745765489"/>
          <w:trHeight w:val="225"/>
          <w:tblCellSpacing w:w="15" w:type="dxa"/>
        </w:trPr>
        <w:tc>
          <w:tcPr>
            <w:tcW w:w="450" w:type="dxa"/>
            <w:shd w:val="clear" w:color="auto" w:fill="990000"/>
            <w:vAlign w:val="center"/>
            <w:hideMark/>
          </w:tcPr>
          <w:p w14:paraId="4EED65F3"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6430C31" w14:textId="77777777" w:rsidR="00000000" w:rsidRDefault="008E4755">
      <w:pPr>
        <w:pStyle w:val="Heading3"/>
        <w:divId w:val="745765489"/>
        <w:rPr>
          <w:rFonts w:eastAsia="Times New Roman"/>
          <w:lang w:val="en"/>
        </w:rPr>
      </w:pPr>
      <w:bookmarkStart w:id="96" w:name="rfc.section.2.8"/>
      <w:bookmarkEnd w:id="96"/>
      <w:r>
        <w:rPr>
          <w:rFonts w:eastAsia="Times New Roman"/>
          <w:lang w:val="en"/>
        </w:rPr>
        <w:t>2.8.  Subject Identifier Types</w:t>
      </w:r>
    </w:p>
    <w:p w14:paraId="3537B1D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OpenID Provider's Discovery document SHOULD list its supported identifier types in the </w:t>
      </w:r>
      <w:r>
        <w:rPr>
          <w:rStyle w:val="HTMLTypewriter"/>
          <w:lang w:val="en"/>
        </w:rPr>
        <w:t>subject_types_supported</w:t>
      </w:r>
      <w:r>
        <w:rPr>
          <w:rFonts w:ascii="Verdana" w:hAnsi="Verdana"/>
          <w:color w:val="000000"/>
          <w:lang w:val="en"/>
        </w:rPr>
        <w:t xml:space="preserve"> element. If there is more than one type listed in the array, the Client MAY elect to provide its preferred identifier type using the </w:t>
      </w:r>
      <w:r>
        <w:rPr>
          <w:rStyle w:val="HTMLTypewriter"/>
          <w:lang w:val="en"/>
        </w:rPr>
        <w:t>subject_</w:t>
      </w:r>
      <w:r>
        <w:rPr>
          <w:rStyle w:val="HTMLTypewriter"/>
          <w:lang w:val="en"/>
        </w:rPr>
        <w:t>type</w:t>
      </w:r>
      <w:r>
        <w:rPr>
          <w:rFonts w:ascii="Verdana" w:hAnsi="Verdana"/>
          <w:color w:val="000000"/>
          <w:lang w:val="en"/>
        </w:rPr>
        <w:t xml:space="preserve"> parameter during Registration. The types supported by this specification are: </w:t>
      </w:r>
    </w:p>
    <w:p w14:paraId="34ADFFC9" w14:textId="77777777" w:rsidR="00000000" w:rsidRDefault="008E4755" w:rsidP="008E4755">
      <w:pPr>
        <w:spacing w:beforeAutospacing="0" w:after="0" w:afterAutospacing="0"/>
        <w:ind w:left="1200" w:right="1200"/>
        <w:divId w:val="1147625123"/>
        <w:rPr>
          <w:rFonts w:ascii="Verdana" w:eastAsia="Times New Roman" w:hAnsi="Verdana"/>
          <w:color w:val="000000"/>
          <w:lang w:val="en"/>
        </w:rPr>
      </w:pPr>
      <w:r>
        <w:rPr>
          <w:rFonts w:ascii="Verdana" w:eastAsia="Times New Roman" w:hAnsi="Verdana"/>
          <w:color w:val="000000"/>
          <w:lang w:val="en"/>
        </w:rPr>
        <w:t>public</w:t>
      </w:r>
    </w:p>
    <w:p w14:paraId="123A9FD5" w14:textId="77777777" w:rsidR="00000000" w:rsidRDefault="008E4755" w:rsidP="008E4755">
      <w:pPr>
        <w:spacing w:before="0" w:beforeAutospacing="0" w:after="0" w:afterAutospacing="0"/>
        <w:ind w:left="1920" w:right="1200"/>
        <w:divId w:val="1147625123"/>
        <w:rPr>
          <w:rFonts w:ascii="Verdana" w:eastAsia="Times New Roman" w:hAnsi="Verdana"/>
          <w:color w:val="000000"/>
          <w:lang w:val="en"/>
        </w:rPr>
      </w:pPr>
      <w:r>
        <w:rPr>
          <w:rFonts w:ascii="Verdana" w:eastAsia="Times New Roman" w:hAnsi="Verdana"/>
          <w:color w:val="000000"/>
          <w:lang w:val="en"/>
        </w:rPr>
        <w:t xml:space="preserve">This provides the same </w:t>
      </w:r>
      <w:r>
        <w:rPr>
          <w:rStyle w:val="HTMLTypewriter"/>
          <w:lang w:val="en"/>
        </w:rPr>
        <w:t>sub</w:t>
      </w:r>
      <w:r>
        <w:rPr>
          <w:rFonts w:ascii="Verdana" w:eastAsia="Times New Roman" w:hAnsi="Verdana"/>
          <w:color w:val="000000"/>
          <w:lang w:val="en"/>
        </w:rPr>
        <w:t xml:space="preserve"> (subject) value to all Clients. It is the default if the provider has no </w:t>
      </w:r>
      <w:r>
        <w:rPr>
          <w:rStyle w:val="HTMLTypewriter"/>
          <w:lang w:val="en"/>
        </w:rPr>
        <w:t>subject_types_supported</w:t>
      </w:r>
      <w:r>
        <w:rPr>
          <w:rFonts w:ascii="Verdana" w:eastAsia="Times New Roman" w:hAnsi="Verdana"/>
          <w:color w:val="000000"/>
          <w:lang w:val="en"/>
        </w:rPr>
        <w:t xml:space="preserve"> element in its discovery document. </w:t>
      </w:r>
    </w:p>
    <w:p w14:paraId="6E1271BD" w14:textId="77777777" w:rsidR="00000000" w:rsidRDefault="008E4755" w:rsidP="008E4755">
      <w:pPr>
        <w:spacing w:before="0" w:beforeAutospacing="0" w:after="0" w:afterAutospacing="0"/>
        <w:ind w:left="1200" w:right="1200"/>
        <w:divId w:val="1147625123"/>
        <w:rPr>
          <w:rFonts w:ascii="Verdana" w:eastAsia="Times New Roman" w:hAnsi="Verdana"/>
          <w:color w:val="000000"/>
          <w:lang w:val="en"/>
        </w:rPr>
      </w:pPr>
      <w:r>
        <w:rPr>
          <w:rFonts w:ascii="Verdana" w:eastAsia="Times New Roman" w:hAnsi="Verdana"/>
          <w:color w:val="000000"/>
          <w:lang w:val="en"/>
        </w:rPr>
        <w:t>pairw</w:t>
      </w:r>
      <w:r>
        <w:rPr>
          <w:rFonts w:ascii="Verdana" w:eastAsia="Times New Roman" w:hAnsi="Verdana"/>
          <w:color w:val="000000"/>
          <w:lang w:val="en"/>
        </w:rPr>
        <w:t>ise</w:t>
      </w:r>
    </w:p>
    <w:p w14:paraId="54A244D0" w14:textId="77777777" w:rsidR="00000000" w:rsidRDefault="008E4755" w:rsidP="008E4755">
      <w:pPr>
        <w:spacing w:before="0" w:beforeAutospacing="0" w:afterAutospacing="0"/>
        <w:ind w:left="1920" w:right="1200"/>
        <w:divId w:val="1147625123"/>
        <w:rPr>
          <w:rFonts w:ascii="Verdana" w:eastAsia="Times New Roman" w:hAnsi="Verdana"/>
          <w:color w:val="000000"/>
          <w:lang w:val="en"/>
        </w:rPr>
      </w:pPr>
      <w:r>
        <w:rPr>
          <w:rFonts w:ascii="Verdana" w:eastAsia="Times New Roman" w:hAnsi="Verdana"/>
          <w:color w:val="000000"/>
          <w:lang w:val="en"/>
        </w:rPr>
        <w:t xml:space="preserve">This provides a different </w:t>
      </w:r>
      <w:r>
        <w:rPr>
          <w:rStyle w:val="HTMLTypewriter"/>
          <w:lang w:val="en"/>
        </w:rPr>
        <w:t>sub</w:t>
      </w:r>
      <w:r>
        <w:rPr>
          <w:rFonts w:ascii="Verdana" w:eastAsia="Times New Roman" w:hAnsi="Verdana"/>
          <w:color w:val="000000"/>
          <w:lang w:val="en"/>
        </w:rPr>
        <w:t xml:space="preserve"> value to each Client, to prevent correlation of the End-User's activities by Clients without his permission. </w:t>
      </w:r>
    </w:p>
    <w:p w14:paraId="7036C1CA" w14:textId="77777777" w:rsidR="00000000" w:rsidRDefault="008E4755">
      <w:pPr>
        <w:spacing w:before="0" w:beforeAutospacing="0" w:after="0" w:afterAutospacing="0"/>
        <w:divId w:val="745765489"/>
        <w:rPr>
          <w:rFonts w:ascii="Verdana" w:eastAsia="Times New Roman" w:hAnsi="Verdana"/>
          <w:color w:val="000000"/>
          <w:lang w:val="en"/>
        </w:rPr>
      </w:pPr>
      <w:bookmarkStart w:id="97" w:name="idtype.pairwise.alg"/>
      <w:bookmarkEnd w:id="97"/>
    </w:p>
    <w:p w14:paraId="7FB5679A"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6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D652923" w14:textId="77777777">
        <w:trPr>
          <w:divId w:val="745765489"/>
          <w:trHeight w:val="225"/>
          <w:tblCellSpacing w:w="15" w:type="dxa"/>
        </w:trPr>
        <w:tc>
          <w:tcPr>
            <w:tcW w:w="450" w:type="dxa"/>
            <w:shd w:val="clear" w:color="auto" w:fill="990000"/>
            <w:vAlign w:val="center"/>
            <w:hideMark/>
          </w:tcPr>
          <w:p w14:paraId="6D547DA6"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CE809D8" w14:textId="77777777" w:rsidR="00000000" w:rsidRDefault="008E4755">
      <w:pPr>
        <w:pStyle w:val="Heading3"/>
        <w:divId w:val="745765489"/>
        <w:rPr>
          <w:rFonts w:eastAsia="Times New Roman"/>
          <w:lang w:val="en"/>
        </w:rPr>
      </w:pPr>
      <w:bookmarkStart w:id="98" w:name="rfc.section.2.8.1"/>
      <w:bookmarkEnd w:id="98"/>
      <w:r>
        <w:rPr>
          <w:rFonts w:eastAsia="Times New Roman"/>
          <w:lang w:val="en"/>
        </w:rPr>
        <w:t>2.8.1.  Pairwise Identifier Algorithm</w:t>
      </w:r>
    </w:p>
    <w:p w14:paraId="3CCE6D0D"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OpenID Provider MUST calculate a unique </w:t>
      </w:r>
      <w:r>
        <w:rPr>
          <w:rStyle w:val="HTMLTypewriter"/>
          <w:lang w:val="en"/>
        </w:rPr>
        <w:t>sub</w:t>
      </w:r>
      <w:r>
        <w:rPr>
          <w:rFonts w:ascii="Verdana" w:hAnsi="Verdana"/>
          <w:color w:val="000000"/>
          <w:lang w:val="en"/>
        </w:rPr>
        <w:t xml:space="preserve"> (subject) value for each Sector Identifier. </w:t>
      </w:r>
      <w:r>
        <w:rPr>
          <w:rFonts w:ascii="Verdana" w:hAnsi="Verdana"/>
          <w:color w:val="000000"/>
          <w:lang w:val="en"/>
        </w:rPr>
        <w:t xml:space="preserve">The subject value MUST NOT be reversible by any party other than the OpenID Provider. </w:t>
      </w:r>
    </w:p>
    <w:p w14:paraId="563A4D6F"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Providers who use pairwise </w:t>
      </w:r>
      <w:r>
        <w:rPr>
          <w:rStyle w:val="HTMLTypewriter"/>
          <w:lang w:val="en"/>
        </w:rPr>
        <w:t>sub</w:t>
      </w:r>
      <w:r>
        <w:rPr>
          <w:rFonts w:ascii="Verdana" w:hAnsi="Verdana"/>
          <w:color w:val="000000"/>
          <w:lang w:val="en"/>
        </w:rPr>
        <w:t xml:space="preserve"> values SHOULD support the </w:t>
      </w:r>
      <w:r>
        <w:rPr>
          <w:rStyle w:val="HTMLTypewriter"/>
          <w:lang w:val="en"/>
        </w:rPr>
        <w:t>sector_identifier_uri</w:t>
      </w:r>
      <w:r>
        <w:rPr>
          <w:rFonts w:ascii="Verdana" w:hAnsi="Verdana"/>
          <w:color w:val="000000"/>
          <w:lang w:val="en"/>
        </w:rPr>
        <w:t xml:space="preserve"> in </w:t>
      </w:r>
      <w:hyperlink w:anchor="OpenID.Registration" w:history="1">
        <w:r>
          <w:rPr>
            <w:rStyle w:val="Hyperlink"/>
            <w:rFonts w:ascii="Verdana" w:hAnsi="Verdana"/>
            <w:u w:val="none"/>
            <w:lang w:val="en"/>
          </w:rPr>
          <w:t>Dynamic Client Registration</w:t>
        </w:r>
        <w:r>
          <w:rPr>
            <w:rStyle w:val="Hyperlink"/>
            <w:rFonts w:ascii="Verdana" w:hAnsi="Verdana"/>
            <w:vanish/>
            <w:u w:val="none"/>
            <w:lang w:val="en"/>
          </w:rPr>
          <w:t xml:space="preserve"> (Sakimura, N., Br</w:t>
        </w:r>
        <w:r>
          <w:rPr>
            <w:rStyle w:val="Hyperlink"/>
            <w:rFonts w:ascii="Verdana" w:hAnsi="Verdana"/>
            <w:vanish/>
            <w:u w:val="none"/>
            <w:lang w:val="en"/>
          </w:rPr>
          <w:t>adley, J., and M. Jones, “OpenID Connect Dynamic Client Registration 1.0,” June 2013.)</w:t>
        </w:r>
      </w:hyperlink>
      <w:r>
        <w:rPr>
          <w:rFonts w:ascii="Verdana" w:hAnsi="Verdana"/>
          <w:color w:val="000000"/>
          <w:lang w:val="en"/>
        </w:rPr>
        <w:t xml:space="preserve"> [OpenID.Registration]. It provides a way for a group of websites under common administrative control to have consistent pairwise </w:t>
      </w:r>
      <w:r>
        <w:rPr>
          <w:rStyle w:val="HTMLTypewriter"/>
          <w:lang w:val="en"/>
        </w:rPr>
        <w:t>sub</w:t>
      </w:r>
      <w:r>
        <w:rPr>
          <w:rFonts w:ascii="Verdana" w:hAnsi="Verdana"/>
          <w:color w:val="000000"/>
          <w:lang w:val="en"/>
        </w:rPr>
        <w:t xml:space="preserve"> values independent of the individual</w:t>
      </w:r>
      <w:r>
        <w:rPr>
          <w:rFonts w:ascii="Verdana" w:hAnsi="Verdana"/>
          <w:color w:val="000000"/>
          <w:lang w:val="en"/>
        </w:rPr>
        <w:t xml:space="preserve"> domain names. It also provides a way for Clients to change </w:t>
      </w:r>
      <w:r>
        <w:rPr>
          <w:rStyle w:val="HTMLTypewriter"/>
          <w:lang w:val="en"/>
        </w:rPr>
        <w:t>redirect_uri</w:t>
      </w:r>
      <w:r>
        <w:rPr>
          <w:rFonts w:ascii="Verdana" w:hAnsi="Verdana"/>
          <w:color w:val="000000"/>
          <w:lang w:val="en"/>
        </w:rPr>
        <w:t xml:space="preserve"> domains without having to reregister all of their users. </w:t>
      </w:r>
    </w:p>
    <w:p w14:paraId="15B980A1"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If the Client has not provided a value for </w:t>
      </w:r>
      <w:r>
        <w:rPr>
          <w:rStyle w:val="HTMLTypewriter"/>
          <w:lang w:val="en"/>
        </w:rPr>
        <w:t>sector_identifier_uri</w:t>
      </w:r>
      <w:r>
        <w:rPr>
          <w:rFonts w:ascii="Verdana" w:hAnsi="Verdana"/>
          <w:color w:val="000000"/>
          <w:lang w:val="en"/>
        </w:rPr>
        <w:t xml:space="preserve"> in </w:t>
      </w:r>
      <w:hyperlink w:anchor="OpenID.Registration" w:history="1">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Jones, “OpenID Connect Dynamic Client Registration 1.0,” June 2013.)</w:t>
        </w:r>
      </w:hyperlink>
      <w:r>
        <w:rPr>
          <w:rFonts w:ascii="Verdana" w:hAnsi="Verdana"/>
          <w:color w:val="000000"/>
          <w:lang w:val="en"/>
        </w:rPr>
        <w:t xml:space="preserve"> [OpenID.Registration], the Sector Identifier used for pairwise identifier calculation is the host component of the registere</w:t>
      </w:r>
      <w:r>
        <w:rPr>
          <w:rFonts w:ascii="Verdana" w:hAnsi="Verdana"/>
          <w:color w:val="000000"/>
          <w:lang w:val="en"/>
        </w:rPr>
        <w:t xml:space="preserve">d </w:t>
      </w:r>
      <w:r>
        <w:rPr>
          <w:rStyle w:val="HTMLTypewriter"/>
          <w:lang w:val="en"/>
        </w:rPr>
        <w:t>redirect_uri</w:t>
      </w:r>
      <w:r>
        <w:rPr>
          <w:rFonts w:ascii="Verdana" w:hAnsi="Verdana"/>
          <w:color w:val="000000"/>
          <w:lang w:val="en"/>
        </w:rPr>
        <w:t xml:space="preserve">. If there are multiple hostnames in the registered </w:t>
      </w:r>
      <w:r>
        <w:rPr>
          <w:rStyle w:val="HTMLTypewriter"/>
          <w:lang w:val="en"/>
        </w:rPr>
        <w:t>redirect_uris</w:t>
      </w:r>
      <w:r>
        <w:rPr>
          <w:rFonts w:ascii="Verdana" w:hAnsi="Verdana"/>
          <w:color w:val="000000"/>
          <w:lang w:val="en"/>
        </w:rPr>
        <w:t xml:space="preserve">, the Client MUST register a </w:t>
      </w:r>
      <w:r>
        <w:rPr>
          <w:rStyle w:val="HTMLTypewriter"/>
          <w:lang w:val="en"/>
        </w:rPr>
        <w:t>sector_identifier_uri</w:t>
      </w:r>
      <w:r>
        <w:rPr>
          <w:rFonts w:ascii="Verdana" w:hAnsi="Verdana"/>
          <w:color w:val="000000"/>
          <w:lang w:val="en"/>
        </w:rPr>
        <w:t xml:space="preserve">. </w:t>
      </w:r>
    </w:p>
    <w:p w14:paraId="08886A26"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When a </w:t>
      </w:r>
      <w:r>
        <w:rPr>
          <w:rStyle w:val="HTMLTypewriter"/>
          <w:lang w:val="en"/>
        </w:rPr>
        <w:t>sector_identifier_uri</w:t>
      </w:r>
      <w:r>
        <w:rPr>
          <w:rFonts w:ascii="Verdana" w:hAnsi="Verdana"/>
          <w:color w:val="000000"/>
          <w:lang w:val="en"/>
        </w:rPr>
        <w:t xml:space="preserve"> is provided, the host component of that URL is used as the Sector Identifier for the pairwise i</w:t>
      </w:r>
      <w:r>
        <w:rPr>
          <w:rFonts w:ascii="Verdana" w:hAnsi="Verdana"/>
          <w:color w:val="000000"/>
          <w:lang w:val="en"/>
        </w:rPr>
        <w:t xml:space="preserve">dentifier calculation. The value of the </w:t>
      </w:r>
      <w:r>
        <w:rPr>
          <w:rStyle w:val="HTMLTypewriter"/>
          <w:lang w:val="en"/>
        </w:rPr>
        <w:t>sector_identifier_uri</w:t>
      </w:r>
      <w:r>
        <w:rPr>
          <w:rFonts w:ascii="Verdana" w:hAnsi="Verdana"/>
          <w:color w:val="000000"/>
          <w:lang w:val="en"/>
        </w:rPr>
        <w:t xml:space="preserve"> MUST be a URL using the </w:t>
      </w:r>
      <w:r>
        <w:rPr>
          <w:rStyle w:val="HTMLTypewriter"/>
          <w:lang w:val="en"/>
        </w:rPr>
        <w:t>https</w:t>
      </w:r>
      <w:r>
        <w:rPr>
          <w:rFonts w:ascii="Verdana" w:hAnsi="Verdana"/>
          <w:color w:val="000000"/>
          <w:lang w:val="en"/>
        </w:rPr>
        <w:t xml:space="preserve"> scheme that points to a JSON file containing an array of </w:t>
      </w:r>
      <w:r>
        <w:rPr>
          <w:rStyle w:val="HTMLTypewriter"/>
          <w:lang w:val="en"/>
        </w:rPr>
        <w:t>redirect_uri</w:t>
      </w:r>
      <w:r>
        <w:rPr>
          <w:rFonts w:ascii="Verdana" w:hAnsi="Verdana"/>
          <w:color w:val="000000"/>
          <w:lang w:val="en"/>
        </w:rPr>
        <w:t xml:space="preserve"> values. The values of the registered </w:t>
      </w:r>
      <w:r>
        <w:rPr>
          <w:rStyle w:val="HTMLTypewriter"/>
          <w:lang w:val="en"/>
        </w:rPr>
        <w:t>redirect_uris</w:t>
      </w:r>
      <w:r>
        <w:rPr>
          <w:rFonts w:ascii="Verdana" w:hAnsi="Verdana"/>
          <w:color w:val="000000"/>
          <w:lang w:val="en"/>
        </w:rPr>
        <w:t xml:space="preserve"> MUST be included in the elements of the arr</w:t>
      </w:r>
      <w:r>
        <w:rPr>
          <w:rFonts w:ascii="Verdana" w:hAnsi="Verdana"/>
          <w:color w:val="000000"/>
          <w:lang w:val="en"/>
        </w:rPr>
        <w:t xml:space="preserve">ay, or the registration MUST fail. </w:t>
      </w:r>
    </w:p>
    <w:p w14:paraId="745CD61E"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 number of algorithms can be used by OpenID Providers to calculate pairwise identifiers. Three example methods are: </w:t>
      </w:r>
    </w:p>
    <w:p w14:paraId="288F4472" w14:textId="77777777" w:rsidR="00000000" w:rsidRDefault="008E4755">
      <w:pPr>
        <w:numPr>
          <w:ilvl w:val="0"/>
          <w:numId w:val="4"/>
        </w:numPr>
        <w:spacing w:after="240" w:afterAutospacing="0"/>
        <w:ind w:left="1680" w:right="960"/>
        <w:divId w:val="745765489"/>
        <w:rPr>
          <w:rFonts w:ascii="Verdana" w:eastAsia="Times New Roman" w:hAnsi="Verdana"/>
          <w:color w:val="000000"/>
          <w:lang w:val="en"/>
        </w:rPr>
        <w:pPrChange w:id="99" w:author="Author" w:date="2013-06-27T18:33:00Z">
          <w:pPr>
            <w:numPr>
              <w:numId w:val="88"/>
            </w:numPr>
            <w:tabs>
              <w:tab w:val="num" w:pos="720"/>
            </w:tabs>
            <w:spacing w:after="240" w:afterAutospacing="0"/>
            <w:ind w:left="720" w:right="960" w:hanging="360"/>
            <w:divId w:val="745765489"/>
          </w:pPr>
        </w:pPrChange>
      </w:pPr>
      <w:r>
        <w:rPr>
          <w:rFonts w:ascii="Verdana" w:eastAsia="Times New Roman" w:hAnsi="Verdana"/>
          <w:color w:val="000000"/>
          <w:lang w:val="en"/>
        </w:rPr>
        <w:t>The Sector Identifier can be concatenated with a local account ID and a salt value that is kept secret</w:t>
      </w:r>
      <w:r>
        <w:rPr>
          <w:rFonts w:ascii="Verdana" w:eastAsia="Times New Roman" w:hAnsi="Verdana"/>
          <w:color w:val="000000"/>
          <w:lang w:val="en"/>
        </w:rPr>
        <w:t xml:space="preserve"> by the Provider. The concatenated string is then hashed using 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SHA-256 ( sector_identifier | local_account_id | salt ). </w:t>
      </w:r>
    </w:p>
    <w:p w14:paraId="1B419385" w14:textId="77777777" w:rsidR="00000000" w:rsidRDefault="008E4755">
      <w:pPr>
        <w:numPr>
          <w:ilvl w:val="0"/>
          <w:numId w:val="4"/>
        </w:numPr>
        <w:spacing w:after="240" w:afterAutospacing="0"/>
        <w:ind w:left="1680" w:right="960"/>
        <w:divId w:val="745765489"/>
        <w:rPr>
          <w:rFonts w:ascii="Verdana" w:eastAsia="Times New Roman" w:hAnsi="Verdana"/>
          <w:color w:val="000000"/>
          <w:lang w:val="en"/>
        </w:rPr>
        <w:pPrChange w:id="100" w:author="Author" w:date="2013-06-27T18:33:00Z">
          <w:pPr>
            <w:numPr>
              <w:numId w:val="88"/>
            </w:numPr>
            <w:tabs>
              <w:tab w:val="num" w:pos="720"/>
            </w:tabs>
            <w:spacing w:after="240" w:afterAutospacing="0"/>
            <w:ind w:left="720" w:right="960" w:hanging="360"/>
            <w:divId w:val="745765489"/>
          </w:pPr>
        </w:pPrChange>
      </w:pPr>
      <w:r>
        <w:rPr>
          <w:rFonts w:ascii="Verdana" w:eastAsia="Times New Roman" w:hAnsi="Verdana"/>
          <w:color w:val="000000"/>
          <w:lang w:val="en"/>
        </w:rPr>
        <w:t>The Sector Identifier can be concatenated with a local account ID and a salt value that i</w:t>
      </w:r>
      <w:r>
        <w:rPr>
          <w:rFonts w:ascii="Verdana" w:eastAsia="Times New Roman" w:hAnsi="Verdana"/>
          <w:color w:val="000000"/>
          <w:lang w:val="en"/>
        </w:rPr>
        <w:t xml:space="preserve">s kept secret by the Provider. The concatenated string is then encrypted using 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AES-128 ( sector_identifier | local_account_id | salt ). </w:t>
      </w:r>
    </w:p>
    <w:p w14:paraId="3DC52172" w14:textId="77777777" w:rsidR="00000000" w:rsidRDefault="008E4755">
      <w:pPr>
        <w:numPr>
          <w:ilvl w:val="0"/>
          <w:numId w:val="4"/>
        </w:numPr>
        <w:ind w:left="1680" w:right="960"/>
        <w:divId w:val="745765489"/>
        <w:rPr>
          <w:rFonts w:ascii="Verdana" w:eastAsia="Times New Roman" w:hAnsi="Verdana"/>
          <w:color w:val="000000"/>
          <w:lang w:val="en"/>
        </w:rPr>
        <w:pPrChange w:id="101" w:author="Author" w:date="2013-06-27T18:33:00Z">
          <w:pPr>
            <w:numPr>
              <w:numId w:val="88"/>
            </w:numPr>
            <w:tabs>
              <w:tab w:val="num" w:pos="720"/>
            </w:tabs>
            <w:ind w:left="720" w:right="960" w:hanging="360"/>
            <w:divId w:val="745765489"/>
          </w:pPr>
        </w:pPrChange>
      </w:pPr>
      <w:r>
        <w:rPr>
          <w:rFonts w:ascii="Verdana" w:eastAsia="Times New Roman" w:hAnsi="Verdana"/>
          <w:color w:val="000000"/>
          <w:lang w:val="en"/>
        </w:rPr>
        <w:t>The Issuer creates a Globally Unique Identifier (GUID) for the pair of Se</w:t>
      </w:r>
      <w:r>
        <w:rPr>
          <w:rFonts w:ascii="Verdana" w:eastAsia="Times New Roman" w:hAnsi="Verdana"/>
          <w:color w:val="000000"/>
          <w:lang w:val="en"/>
        </w:rPr>
        <w:t xml:space="preserve">ctor Identifier and local account ID and stores this value. </w:t>
      </w:r>
    </w:p>
    <w:p w14:paraId="4EA0DADF" w14:textId="77777777" w:rsidR="00000000" w:rsidRDefault="008E4755">
      <w:pPr>
        <w:spacing w:before="0" w:beforeAutospacing="0" w:after="0" w:afterAutospacing="0"/>
        <w:divId w:val="745765489"/>
        <w:rPr>
          <w:rFonts w:ascii="Verdana" w:eastAsia="Times New Roman" w:hAnsi="Verdana"/>
          <w:color w:val="000000"/>
          <w:lang w:val="en"/>
        </w:rPr>
      </w:pPr>
      <w:bookmarkStart w:id="102" w:name="RequestObject"/>
      <w:bookmarkEnd w:id="102"/>
    </w:p>
    <w:p w14:paraId="0BF9694B"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6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04EF1D4" w14:textId="77777777">
        <w:trPr>
          <w:divId w:val="745765489"/>
          <w:trHeight w:val="225"/>
          <w:tblCellSpacing w:w="15" w:type="dxa"/>
        </w:trPr>
        <w:tc>
          <w:tcPr>
            <w:tcW w:w="450" w:type="dxa"/>
            <w:shd w:val="clear" w:color="auto" w:fill="990000"/>
            <w:vAlign w:val="center"/>
            <w:hideMark/>
          </w:tcPr>
          <w:p w14:paraId="7A491246"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FA02928" w14:textId="77777777" w:rsidR="00000000" w:rsidRDefault="008E4755">
      <w:pPr>
        <w:pStyle w:val="Heading3"/>
        <w:divId w:val="745765489"/>
        <w:rPr>
          <w:rFonts w:eastAsia="Times New Roman"/>
          <w:lang w:val="en"/>
        </w:rPr>
      </w:pPr>
      <w:bookmarkStart w:id="103" w:name="rfc.section.2.9"/>
      <w:bookmarkEnd w:id="103"/>
      <w:r>
        <w:rPr>
          <w:rFonts w:eastAsia="Times New Roman"/>
          <w:lang w:val="en"/>
        </w:rPr>
        <w:t>2.9.  Request Object</w:t>
      </w:r>
    </w:p>
    <w:p w14:paraId="4E57C6E3"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w:t>
      </w:r>
      <w:r>
        <w:rPr>
          <w:rStyle w:val="HTMLTypewriter"/>
          <w:lang w:val="en"/>
        </w:rPr>
        <w:t>request</w:t>
      </w:r>
      <w:r>
        <w:rPr>
          <w:rFonts w:ascii="Verdana" w:hAnsi="Verdana"/>
          <w:color w:val="000000"/>
          <w:lang w:val="en"/>
        </w:rPr>
        <w:t xml:space="preserve"> parameter enables OpenID Connect requests to be passed in a single, self-contained parameter and to be signed and optionally encrypted. It represents the request as a JWT whose Claims are the</w:t>
      </w:r>
      <w:r>
        <w:rPr>
          <w:rFonts w:ascii="Verdana" w:hAnsi="Verdana"/>
          <w:color w:val="000000"/>
          <w:lang w:val="en"/>
        </w:rPr>
        <w:t xml:space="preserve"> request parameters specified in </w:t>
      </w:r>
      <w:hyperlink w:anchor="RequestParameters" w:history="1">
        <w:r>
          <w:rPr>
            <w:rStyle w:val="Hyperlink"/>
            <w:rFonts w:ascii="Verdana" w:hAnsi="Verdana"/>
            <w:u w:val="none"/>
            <w:lang w:val="en"/>
          </w:rPr>
          <w:t>Section 2.1.1.1</w:t>
        </w:r>
        <w:r>
          <w:rPr>
            <w:rStyle w:val="Hyperlink"/>
            <w:rFonts w:ascii="Verdana" w:hAnsi="Verdana"/>
            <w:vanish/>
            <w:u w:val="none"/>
            <w:lang w:val="en"/>
          </w:rPr>
          <w:t xml:space="preserve"> (Request Parameters)</w:t>
        </w:r>
      </w:hyperlink>
      <w:r>
        <w:rPr>
          <w:rFonts w:ascii="Verdana" w:hAnsi="Verdana"/>
          <w:color w:val="000000"/>
          <w:lang w:val="en"/>
        </w:rPr>
        <w:t xml:space="preserve">. This JWT is called a Request Object. </w:t>
      </w:r>
    </w:p>
    <w:p w14:paraId="1875C6C3"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Support for the </w:t>
      </w:r>
      <w:r>
        <w:rPr>
          <w:rStyle w:val="HTMLTypewriter"/>
          <w:lang w:val="en"/>
        </w:rPr>
        <w:t>request</w:t>
      </w:r>
      <w:r>
        <w:rPr>
          <w:rFonts w:ascii="Verdana" w:hAnsi="Verdana"/>
          <w:color w:val="000000"/>
          <w:lang w:val="en"/>
        </w:rPr>
        <w:t xml:space="preserve"> parameter is OPTIONAL. The </w:t>
      </w:r>
      <w:r>
        <w:rPr>
          <w:rStyle w:val="HTMLTypewriter"/>
          <w:lang w:val="en"/>
        </w:rPr>
        <w:t>request_parameter_supported</w:t>
      </w:r>
      <w:r>
        <w:rPr>
          <w:rFonts w:ascii="Verdana" w:hAnsi="Verdana"/>
          <w:color w:val="000000"/>
          <w:lang w:val="en"/>
        </w:rPr>
        <w:t xml:space="preserve"> </w:t>
      </w:r>
      <w:r>
        <w:rPr>
          <w:rFonts w:ascii="Verdana" w:hAnsi="Verdana"/>
          <w:color w:val="000000"/>
          <w:lang w:val="en"/>
        </w:rPr>
        <w:t xml:space="preserve">Discovery result indicates whether the OP supports this parameter. Should an OP not support this parameter and an RP uses it, the OP MUST return the </w:t>
      </w:r>
      <w:r>
        <w:rPr>
          <w:rStyle w:val="HTMLTypewriter"/>
          <w:lang w:val="en"/>
        </w:rPr>
        <w:t>request_not_supported</w:t>
      </w:r>
      <w:r>
        <w:rPr>
          <w:rFonts w:ascii="Verdana" w:hAnsi="Verdana"/>
          <w:color w:val="000000"/>
          <w:lang w:val="en"/>
        </w:rPr>
        <w:t xml:space="preserve"> error. </w:t>
      </w:r>
    </w:p>
    <w:p w14:paraId="7956E793"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parameter is used, the OpenID Connect request parameter valu</w:t>
      </w:r>
      <w:r>
        <w:rPr>
          <w:rFonts w:ascii="Verdana" w:hAnsi="Verdana"/>
          <w:color w:val="000000"/>
          <w:lang w:val="en"/>
        </w:rPr>
        <w:t>es contained in the JWT supersede those passed using the OAuth 2.0 request syntax. However, some parameters MAY be passed using the OAuth 2.0 request syntax even when a Request Object is used; this would typically be done to enable a cached, pre-signed (an</w:t>
      </w:r>
      <w:r>
        <w:rPr>
          <w:rFonts w:ascii="Verdana" w:hAnsi="Verdana"/>
          <w:color w:val="000000"/>
          <w:lang w:val="en"/>
        </w:rPr>
        <w:t xml:space="preserve">d possibly pre-encrypted) Request Object value to be used containing the fixed request parameters, while parameters that can vary with each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14:paraId="15FEF036"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w:t>
      </w:r>
      <w:r>
        <w:rPr>
          <w:rFonts w:ascii="Verdana" w:hAnsi="Verdana"/>
          <w:color w:val="000000"/>
          <w:lang w:val="en"/>
        </w:rPr>
        <w:t xml:space="preserve">equest Object value, a </w:t>
      </w:r>
      <w:r>
        <w:rPr>
          <w:rStyle w:val="HTMLTypewriter"/>
          <w:lang w:val="en"/>
        </w:rPr>
        <w:t>scope</w:t>
      </w:r>
      <w:r>
        <w:rPr>
          <w:rFonts w:ascii="Verdana" w:hAnsi="Verdana"/>
          <w:color w:val="000000"/>
          <w:lang w:val="en"/>
        </w:rPr>
        <w:t xml:space="preserve"> parameter MUST always be passed using the OAuth 2.0 request syntax containing the </w:t>
      </w:r>
      <w:r>
        <w:rPr>
          <w:rStyle w:val="HTMLTypewriter"/>
          <w:lang w:val="en"/>
        </w:rPr>
        <w:t>openid</w:t>
      </w:r>
      <w:r>
        <w:rPr>
          <w:rFonts w:ascii="Verdana" w:hAnsi="Verdana"/>
          <w:color w:val="000000"/>
          <w:lang w:val="en"/>
        </w:rPr>
        <w:t xml:space="preserve"> scope value to indicate to the underlying OAuth 2.0 logic that this is an OpenID Connect request. </w:t>
      </w:r>
    </w:p>
    <w:p w14:paraId="7051FA31"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Request Object MAY be signed or unsigned (plaintext). When it is plaintext, this is indicated by use of the </w:t>
      </w:r>
      <w:r>
        <w:rPr>
          <w:rStyle w:val="HTMLTypewriter"/>
          <w:lang w:val="en"/>
        </w:rPr>
        <w:t>none</w:t>
      </w:r>
      <w:r>
        <w:rPr>
          <w:rFonts w:ascii="Verdana" w:hAnsi="Verdana"/>
          <w:color w:val="000000"/>
          <w:lang w:val="en"/>
        </w:rPr>
        <w:t xml:space="preserve"> algorithm </w:t>
      </w:r>
      <w:hyperlink w:anchor="JWA" w:history="1">
        <w:r>
          <w:rPr>
            <w:rStyle w:val="Hyperlink"/>
            <w:rFonts w:ascii="Verdana" w:hAnsi="Verdana"/>
            <w:u w:val="none"/>
            <w:lang w:val="en"/>
          </w:rPr>
          <w:t>[JWA]</w:t>
        </w:r>
        <w:r>
          <w:rPr>
            <w:rStyle w:val="Hyperlink"/>
            <w:rFonts w:ascii="Verdana" w:hAnsi="Verdana"/>
            <w:vanish/>
            <w:u w:val="none"/>
            <w:lang w:val="en"/>
          </w:rPr>
          <w:t xml:space="preserve"> (Jones, M., “JSON Web Algorithms (JWA),” May 2013.)</w:t>
        </w:r>
      </w:hyperlink>
      <w:r>
        <w:rPr>
          <w:rFonts w:ascii="Verdana" w:hAnsi="Verdana"/>
          <w:color w:val="000000"/>
          <w:lang w:val="en"/>
        </w:rPr>
        <w:t xml:space="preserve"> in the JWS header. If signed, the Request Obj</w:t>
      </w:r>
      <w:r>
        <w:rPr>
          <w:rFonts w:ascii="Verdana" w:hAnsi="Verdana"/>
          <w:color w:val="000000"/>
          <w:lang w:val="en"/>
        </w:rPr>
        <w:t xml:space="preserve">ect SHOULD contain the Claims </w:t>
      </w:r>
      <w:r>
        <w:rPr>
          <w:rStyle w:val="HTMLTypewriter"/>
          <w:lang w:val="en"/>
        </w:rPr>
        <w:t>iss</w:t>
      </w:r>
      <w:r>
        <w:rPr>
          <w:rFonts w:ascii="Verdana" w:hAnsi="Verdana"/>
          <w:color w:val="000000"/>
          <w:lang w:val="en"/>
        </w:rPr>
        <w:t xml:space="preserve"> (issuer) and </w:t>
      </w:r>
      <w:r>
        <w:rPr>
          <w:rStyle w:val="HTMLTypewriter"/>
          <w:lang w:val="en"/>
        </w:rPr>
        <w:t>aud</w:t>
      </w:r>
      <w:r>
        <w:rPr>
          <w:rFonts w:ascii="Verdana" w:hAnsi="Verdana"/>
          <w:color w:val="000000"/>
          <w:lang w:val="en"/>
        </w:rPr>
        <w:t xml:space="preserve"> (audience) as members, with their semantics being as defined in the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May 2013.)</w:t>
        </w:r>
      </w:hyperlink>
      <w:r>
        <w:rPr>
          <w:rFonts w:ascii="Verdana" w:hAnsi="Verdana"/>
          <w:color w:val="000000"/>
          <w:lang w:val="en"/>
        </w:rPr>
        <w:t xml:space="preserve"> [JWT] specification. </w:t>
      </w:r>
    </w:p>
    <w:p w14:paraId="13F81AF2" w14:textId="77777777" w:rsidR="00000000" w:rsidRDefault="008E4755">
      <w:pPr>
        <w:pStyle w:val="NormalWeb"/>
        <w:divId w:val="745765489"/>
        <w:rPr>
          <w:rFonts w:ascii="Verdana" w:hAnsi="Verdana"/>
          <w:color w:val="000000"/>
          <w:lang w:val="en"/>
        </w:rPr>
      </w:pPr>
      <w:r>
        <w:rPr>
          <w:rFonts w:ascii="Verdana" w:hAnsi="Verdana"/>
          <w:color w:val="000000"/>
          <w:lang w:val="en"/>
        </w:rPr>
        <w:t>The Requ</w:t>
      </w:r>
      <w:r>
        <w:rPr>
          <w:rFonts w:ascii="Verdana" w:hAnsi="Verdana"/>
          <w:color w:val="000000"/>
          <w:lang w:val="en"/>
        </w:rPr>
        <w:t xml:space="preserve">est Object MAY also be encrypted using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 May 2013.)</w:t>
        </w:r>
      </w:hyperlink>
      <w:r>
        <w:rPr>
          <w:rFonts w:ascii="Verdana" w:hAnsi="Verdana"/>
          <w:color w:val="000000"/>
          <w:lang w:val="en"/>
        </w:rPr>
        <w:t xml:space="preserve"> [JWE], with nested signing and encryption performed as described in the JWT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May 2013.)</w:t>
        </w:r>
      </w:hyperlink>
      <w:r>
        <w:rPr>
          <w:rFonts w:ascii="Verdana" w:hAnsi="Verdana"/>
          <w:color w:val="000000"/>
          <w:lang w:val="en"/>
        </w:rPr>
        <w:t xml:space="preserve"> specification. </w:t>
      </w:r>
    </w:p>
    <w:p w14:paraId="302E742E" w14:textId="77777777" w:rsidR="00000000" w:rsidRDefault="008E4755">
      <w:pPr>
        <w:pStyle w:val="NormalWeb"/>
        <w:divId w:val="745765489"/>
        <w:rPr>
          <w:rFonts w:ascii="Verdana" w:hAnsi="Verdana"/>
          <w:color w:val="000000"/>
          <w:lang w:val="en"/>
        </w:rPr>
      </w:pPr>
      <w:r>
        <w:rPr>
          <w:rStyle w:val="HTMLTypewriter"/>
          <w:lang w:val="en"/>
        </w:rPr>
        <w:t>request</w:t>
      </w:r>
      <w:r>
        <w:rPr>
          <w:rFonts w:ascii="Verdana" w:hAnsi="Verdana"/>
          <w:color w:val="000000"/>
          <w:lang w:val="en"/>
        </w:rPr>
        <w:t xml:space="preserve"> and </w:t>
      </w:r>
      <w:r>
        <w:rPr>
          <w:rStyle w:val="HTMLTypewriter"/>
          <w:lang w:val="en"/>
        </w:rPr>
        <w:t>request_uri</w:t>
      </w:r>
      <w:r>
        <w:rPr>
          <w:rFonts w:ascii="Verdana" w:hAnsi="Verdana"/>
          <w:color w:val="000000"/>
          <w:lang w:val="en"/>
        </w:rPr>
        <w:t xml:space="preserve"> parameters MUST NOT be included in Request Objects. </w:t>
      </w:r>
    </w:p>
    <w:p w14:paraId="012BE062" w14:textId="77777777" w:rsidR="00000000" w:rsidRDefault="008E4755">
      <w:pPr>
        <w:pStyle w:val="NormalWeb"/>
        <w:divId w:val="745765489"/>
        <w:rPr>
          <w:rFonts w:ascii="Verdana" w:hAnsi="Verdana"/>
          <w:color w:val="000000"/>
          <w:lang w:val="en"/>
        </w:rPr>
      </w:pPr>
      <w:r>
        <w:rPr>
          <w:rFonts w:ascii="Verdana" w:hAnsi="Verdana"/>
          <w:color w:val="000000"/>
          <w:lang w:val="en"/>
        </w:rPr>
        <w:t>An example set of Request Object Claims before base64url encoding and JWS signin</w:t>
      </w:r>
      <w:r>
        <w:rPr>
          <w:rFonts w:ascii="Verdana" w:hAnsi="Verdana"/>
          <w:color w:val="000000"/>
          <w:lang w:val="en"/>
        </w:rPr>
        <w:t xml:space="preserve">g is as follows: </w:t>
      </w:r>
    </w:p>
    <w:p w14:paraId="0B4BB0A6" w14:textId="77777777" w:rsidR="00000000" w:rsidRDefault="008E4755" w:rsidP="008E4755">
      <w:pPr>
        <w:pStyle w:val="HTMLPreformatted"/>
        <w:ind w:left="1200" w:right="480"/>
        <w:divId w:val="822283581"/>
        <w:rPr>
          <w:lang w:val="en"/>
        </w:rPr>
      </w:pPr>
    </w:p>
    <w:p w14:paraId="71C487C0" w14:textId="77777777" w:rsidR="00000000" w:rsidRDefault="008E4755" w:rsidP="008E4755">
      <w:pPr>
        <w:pStyle w:val="HTMLPreformatted"/>
        <w:ind w:left="1200" w:right="480"/>
        <w:divId w:val="822283581"/>
        <w:rPr>
          <w:lang w:val="en"/>
        </w:rPr>
      </w:pPr>
      <w:r>
        <w:rPr>
          <w:lang w:val="en"/>
        </w:rPr>
        <w:t xml:space="preserve">  {</w:t>
      </w:r>
    </w:p>
    <w:p w14:paraId="1B98C5FA" w14:textId="77777777" w:rsidR="00000000" w:rsidRDefault="008E4755" w:rsidP="008E4755">
      <w:pPr>
        <w:pStyle w:val="HTMLPreformatted"/>
        <w:ind w:left="1200" w:right="480"/>
        <w:divId w:val="822283581"/>
        <w:rPr>
          <w:lang w:val="en"/>
        </w:rPr>
      </w:pPr>
      <w:r>
        <w:rPr>
          <w:lang w:val="en"/>
        </w:rPr>
        <w:t xml:space="preserve">   "response_type": "code id_token",</w:t>
      </w:r>
    </w:p>
    <w:p w14:paraId="4EEFD55F" w14:textId="77777777" w:rsidR="00000000" w:rsidRDefault="008E4755" w:rsidP="008E4755">
      <w:pPr>
        <w:pStyle w:val="HTMLPreformatted"/>
        <w:ind w:left="1200" w:right="480"/>
        <w:divId w:val="822283581"/>
        <w:rPr>
          <w:lang w:val="en"/>
        </w:rPr>
      </w:pPr>
      <w:r>
        <w:rPr>
          <w:lang w:val="en"/>
        </w:rPr>
        <w:t xml:space="preserve">   "client_id": "s6BhdRkqt3",</w:t>
      </w:r>
    </w:p>
    <w:p w14:paraId="61D97746" w14:textId="77777777" w:rsidR="00000000" w:rsidRDefault="008E4755" w:rsidP="008E4755">
      <w:pPr>
        <w:pStyle w:val="HTMLPreformatted"/>
        <w:ind w:left="1200" w:right="480"/>
        <w:divId w:val="822283581"/>
        <w:rPr>
          <w:lang w:val="en"/>
        </w:rPr>
      </w:pPr>
      <w:r>
        <w:rPr>
          <w:lang w:val="en"/>
        </w:rPr>
        <w:t xml:space="preserve">   "redirect_uri": "https://client.example.org/cb",</w:t>
      </w:r>
    </w:p>
    <w:p w14:paraId="6EC1A97E" w14:textId="77777777" w:rsidR="00000000" w:rsidRDefault="008E4755" w:rsidP="008E4755">
      <w:pPr>
        <w:pStyle w:val="HTMLPreformatted"/>
        <w:ind w:left="1200" w:right="480"/>
        <w:divId w:val="822283581"/>
        <w:rPr>
          <w:lang w:val="en"/>
        </w:rPr>
      </w:pPr>
      <w:r>
        <w:rPr>
          <w:lang w:val="en"/>
        </w:rPr>
        <w:t xml:space="preserve">   "scope": "openid",</w:t>
      </w:r>
    </w:p>
    <w:p w14:paraId="16904AA6" w14:textId="77777777" w:rsidR="00000000" w:rsidRDefault="008E4755" w:rsidP="008E4755">
      <w:pPr>
        <w:pStyle w:val="HTMLPreformatted"/>
        <w:ind w:left="1200" w:right="480"/>
        <w:divId w:val="822283581"/>
        <w:rPr>
          <w:lang w:val="en"/>
        </w:rPr>
      </w:pPr>
      <w:r>
        <w:rPr>
          <w:lang w:val="en"/>
        </w:rPr>
        <w:t xml:space="preserve">   "state": "af0ifjsldkj",</w:t>
      </w:r>
    </w:p>
    <w:p w14:paraId="388C9028" w14:textId="77777777" w:rsidR="00000000" w:rsidRDefault="008E4755" w:rsidP="008E4755">
      <w:pPr>
        <w:pStyle w:val="HTMLPreformatted"/>
        <w:ind w:left="1200" w:right="480"/>
        <w:divId w:val="822283581"/>
        <w:rPr>
          <w:lang w:val="en"/>
        </w:rPr>
      </w:pPr>
      <w:r>
        <w:rPr>
          <w:lang w:val="en"/>
        </w:rPr>
        <w:t xml:space="preserve">   "login_hint": "janedoe@example.org",</w:t>
      </w:r>
    </w:p>
    <w:p w14:paraId="03831DCF" w14:textId="77777777" w:rsidR="00000000" w:rsidRDefault="008E4755" w:rsidP="008E4755">
      <w:pPr>
        <w:pStyle w:val="HTMLPreformatted"/>
        <w:ind w:left="1200" w:right="480"/>
        <w:divId w:val="822283581"/>
        <w:rPr>
          <w:lang w:val="en"/>
        </w:rPr>
      </w:pPr>
      <w:r>
        <w:rPr>
          <w:lang w:val="en"/>
        </w:rPr>
        <w:t xml:space="preserve">   "max_age": 86400,</w:t>
      </w:r>
    </w:p>
    <w:p w14:paraId="581B486B" w14:textId="77777777" w:rsidR="00000000" w:rsidRDefault="008E4755" w:rsidP="008E4755">
      <w:pPr>
        <w:pStyle w:val="HTMLPreformatted"/>
        <w:ind w:left="1200" w:right="480"/>
        <w:divId w:val="822283581"/>
        <w:rPr>
          <w:lang w:val="en"/>
        </w:rPr>
      </w:pPr>
      <w:r>
        <w:rPr>
          <w:lang w:val="en"/>
        </w:rPr>
        <w:t xml:space="preserve">   "</w:t>
      </w:r>
      <w:r>
        <w:rPr>
          <w:lang w:val="en"/>
        </w:rPr>
        <w:t>claims":</w:t>
      </w:r>
    </w:p>
    <w:p w14:paraId="29B60FE2" w14:textId="77777777" w:rsidR="00000000" w:rsidRDefault="008E4755" w:rsidP="008E4755">
      <w:pPr>
        <w:pStyle w:val="HTMLPreformatted"/>
        <w:ind w:left="1200" w:right="480"/>
        <w:divId w:val="822283581"/>
        <w:rPr>
          <w:lang w:val="en"/>
        </w:rPr>
      </w:pPr>
      <w:r>
        <w:rPr>
          <w:lang w:val="en"/>
        </w:rPr>
        <w:t xml:space="preserve">    {</w:t>
      </w:r>
    </w:p>
    <w:p w14:paraId="488C10DE" w14:textId="77777777" w:rsidR="00000000" w:rsidRDefault="008E4755" w:rsidP="008E4755">
      <w:pPr>
        <w:pStyle w:val="HTMLPreformatted"/>
        <w:ind w:left="1200" w:right="480"/>
        <w:divId w:val="822283581"/>
        <w:rPr>
          <w:lang w:val="en"/>
        </w:rPr>
      </w:pPr>
      <w:r>
        <w:rPr>
          <w:lang w:val="en"/>
        </w:rPr>
        <w:t xml:space="preserve">     "userinfo":</w:t>
      </w:r>
    </w:p>
    <w:p w14:paraId="406FDE3A" w14:textId="77777777" w:rsidR="00000000" w:rsidRDefault="008E4755" w:rsidP="008E4755">
      <w:pPr>
        <w:pStyle w:val="HTMLPreformatted"/>
        <w:ind w:left="1200" w:right="480"/>
        <w:divId w:val="822283581"/>
        <w:rPr>
          <w:lang w:val="en"/>
        </w:rPr>
      </w:pPr>
      <w:r>
        <w:rPr>
          <w:lang w:val="en"/>
        </w:rPr>
        <w:t xml:space="preserve">      {</w:t>
      </w:r>
    </w:p>
    <w:p w14:paraId="1EAD3F26" w14:textId="77777777" w:rsidR="00000000" w:rsidRDefault="008E4755" w:rsidP="008E4755">
      <w:pPr>
        <w:pStyle w:val="HTMLPreformatted"/>
        <w:ind w:left="1200" w:right="480"/>
        <w:divId w:val="822283581"/>
        <w:rPr>
          <w:lang w:val="en"/>
        </w:rPr>
      </w:pPr>
      <w:r>
        <w:rPr>
          <w:lang w:val="en"/>
        </w:rPr>
        <w:t xml:space="preserve">       "given_name": {"essential": true},</w:t>
      </w:r>
    </w:p>
    <w:p w14:paraId="775C53BE" w14:textId="77777777" w:rsidR="00000000" w:rsidRDefault="008E4755" w:rsidP="008E4755">
      <w:pPr>
        <w:pStyle w:val="HTMLPreformatted"/>
        <w:ind w:left="1200" w:right="480"/>
        <w:divId w:val="822283581"/>
        <w:rPr>
          <w:lang w:val="en"/>
        </w:rPr>
      </w:pPr>
      <w:r>
        <w:rPr>
          <w:lang w:val="en"/>
        </w:rPr>
        <w:t xml:space="preserve">       "nickname": null,</w:t>
      </w:r>
    </w:p>
    <w:p w14:paraId="2C05900B" w14:textId="77777777" w:rsidR="00000000" w:rsidRDefault="008E4755" w:rsidP="008E4755">
      <w:pPr>
        <w:pStyle w:val="HTMLPreformatted"/>
        <w:ind w:left="1200" w:right="480"/>
        <w:divId w:val="822283581"/>
        <w:rPr>
          <w:lang w:val="en"/>
        </w:rPr>
      </w:pPr>
      <w:r>
        <w:rPr>
          <w:lang w:val="en"/>
        </w:rPr>
        <w:t xml:space="preserve">       "email": {"essential": true},</w:t>
      </w:r>
    </w:p>
    <w:p w14:paraId="6C73BEC0" w14:textId="77777777" w:rsidR="00000000" w:rsidRDefault="008E4755" w:rsidP="008E4755">
      <w:pPr>
        <w:pStyle w:val="HTMLPreformatted"/>
        <w:ind w:left="1200" w:right="480"/>
        <w:divId w:val="822283581"/>
        <w:rPr>
          <w:lang w:val="en"/>
        </w:rPr>
      </w:pPr>
      <w:r>
        <w:rPr>
          <w:lang w:val="en"/>
        </w:rPr>
        <w:t xml:space="preserve">       "email_verified": {"essential": true},</w:t>
      </w:r>
    </w:p>
    <w:p w14:paraId="2F69B3E7" w14:textId="77777777" w:rsidR="00000000" w:rsidRDefault="008E4755" w:rsidP="008E4755">
      <w:pPr>
        <w:pStyle w:val="HTMLPreformatted"/>
        <w:ind w:left="1200" w:right="480"/>
        <w:divId w:val="822283581"/>
        <w:rPr>
          <w:lang w:val="en"/>
        </w:rPr>
      </w:pPr>
      <w:r>
        <w:rPr>
          <w:lang w:val="en"/>
        </w:rPr>
        <w:t xml:space="preserve">       "picture": null</w:t>
      </w:r>
    </w:p>
    <w:p w14:paraId="05276AFB" w14:textId="77777777" w:rsidR="00000000" w:rsidRDefault="008E4755" w:rsidP="008E4755">
      <w:pPr>
        <w:pStyle w:val="HTMLPreformatted"/>
        <w:ind w:left="1200" w:right="480"/>
        <w:divId w:val="822283581"/>
        <w:rPr>
          <w:lang w:val="en"/>
        </w:rPr>
      </w:pPr>
      <w:r>
        <w:rPr>
          <w:lang w:val="en"/>
        </w:rPr>
        <w:t xml:space="preserve">      },</w:t>
      </w:r>
    </w:p>
    <w:p w14:paraId="543FCC4A" w14:textId="77777777" w:rsidR="00000000" w:rsidRDefault="008E4755" w:rsidP="008E4755">
      <w:pPr>
        <w:pStyle w:val="HTMLPreformatted"/>
        <w:ind w:left="1200" w:right="480"/>
        <w:divId w:val="822283581"/>
        <w:rPr>
          <w:lang w:val="en"/>
        </w:rPr>
      </w:pPr>
      <w:r>
        <w:rPr>
          <w:lang w:val="en"/>
        </w:rPr>
        <w:t xml:space="preserve">     "id_token":</w:t>
      </w:r>
    </w:p>
    <w:p w14:paraId="2E8D1A0F" w14:textId="77777777" w:rsidR="00000000" w:rsidRDefault="008E4755" w:rsidP="008E4755">
      <w:pPr>
        <w:pStyle w:val="HTMLPreformatted"/>
        <w:ind w:left="1200" w:right="480"/>
        <w:divId w:val="822283581"/>
        <w:rPr>
          <w:lang w:val="en"/>
        </w:rPr>
      </w:pPr>
      <w:r>
        <w:rPr>
          <w:lang w:val="en"/>
        </w:rPr>
        <w:t xml:space="preserve">      {</w:t>
      </w:r>
    </w:p>
    <w:p w14:paraId="762D8FDB" w14:textId="77777777" w:rsidR="00000000" w:rsidRDefault="008E4755" w:rsidP="008E4755">
      <w:pPr>
        <w:pStyle w:val="HTMLPreformatted"/>
        <w:ind w:left="1200" w:right="480"/>
        <w:divId w:val="822283581"/>
        <w:rPr>
          <w:lang w:val="en"/>
        </w:rPr>
      </w:pPr>
      <w:r>
        <w:rPr>
          <w:lang w:val="en"/>
        </w:rPr>
        <w:t xml:space="preserve">       "a</w:t>
      </w:r>
      <w:r>
        <w:rPr>
          <w:lang w:val="en"/>
        </w:rPr>
        <w:t>uth_time": {"essential": true},</w:t>
      </w:r>
    </w:p>
    <w:p w14:paraId="4CF4BFAA" w14:textId="77777777" w:rsidR="00000000" w:rsidRDefault="008E4755" w:rsidP="008E4755">
      <w:pPr>
        <w:pStyle w:val="HTMLPreformatted"/>
        <w:ind w:left="1200" w:right="480"/>
        <w:divId w:val="822283581"/>
        <w:rPr>
          <w:lang w:val="en"/>
        </w:rPr>
      </w:pPr>
      <w:r>
        <w:rPr>
          <w:lang w:val="en"/>
        </w:rPr>
        <w:t xml:space="preserve">       "acr": { "values":["urn:mace:incommon:iap:silver"] }</w:t>
      </w:r>
    </w:p>
    <w:p w14:paraId="6469C761" w14:textId="77777777" w:rsidR="00000000" w:rsidRDefault="008E4755" w:rsidP="008E4755">
      <w:pPr>
        <w:pStyle w:val="HTMLPreformatted"/>
        <w:ind w:left="1200" w:right="480"/>
        <w:divId w:val="822283581"/>
        <w:rPr>
          <w:lang w:val="en"/>
        </w:rPr>
      </w:pPr>
      <w:r>
        <w:rPr>
          <w:lang w:val="en"/>
        </w:rPr>
        <w:t xml:space="preserve">      }</w:t>
      </w:r>
    </w:p>
    <w:p w14:paraId="4912C049" w14:textId="77777777" w:rsidR="00000000" w:rsidRDefault="008E4755" w:rsidP="008E4755">
      <w:pPr>
        <w:pStyle w:val="HTMLPreformatted"/>
        <w:ind w:left="1200" w:right="480"/>
        <w:divId w:val="822283581"/>
        <w:rPr>
          <w:lang w:val="en"/>
        </w:rPr>
      </w:pPr>
      <w:r>
        <w:rPr>
          <w:lang w:val="en"/>
        </w:rPr>
        <w:t xml:space="preserve">    }</w:t>
      </w:r>
    </w:p>
    <w:p w14:paraId="6F678782" w14:textId="77777777" w:rsidR="00000000" w:rsidRDefault="008E4755" w:rsidP="008E4755">
      <w:pPr>
        <w:pStyle w:val="HTMLPreformatted"/>
        <w:ind w:left="1200" w:right="480"/>
        <w:divId w:val="822283581"/>
        <w:rPr>
          <w:lang w:val="en"/>
        </w:rPr>
      </w:pPr>
      <w:r>
        <w:rPr>
          <w:lang w:val="en"/>
        </w:rPr>
        <w:t xml:space="preserve">  }</w:t>
      </w:r>
    </w:p>
    <w:p w14:paraId="71C68201" w14:textId="77777777" w:rsidR="00000000" w:rsidRDefault="008E4755">
      <w:pPr>
        <w:spacing w:before="0" w:beforeAutospacing="0" w:after="0" w:afterAutospacing="0"/>
        <w:divId w:val="745765489"/>
        <w:rPr>
          <w:rFonts w:ascii="Verdana" w:eastAsia="Times New Roman" w:hAnsi="Verdana"/>
          <w:color w:val="000000"/>
          <w:lang w:val="en"/>
        </w:rPr>
      </w:pPr>
      <w:bookmarkStart w:id="104" w:name="RequestUriParameter"/>
      <w:bookmarkEnd w:id="104"/>
    </w:p>
    <w:p w14:paraId="67766343"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6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A2A2FA8" w14:textId="77777777">
        <w:trPr>
          <w:divId w:val="745765489"/>
          <w:trHeight w:val="225"/>
          <w:tblCellSpacing w:w="15" w:type="dxa"/>
        </w:trPr>
        <w:tc>
          <w:tcPr>
            <w:tcW w:w="450" w:type="dxa"/>
            <w:shd w:val="clear" w:color="auto" w:fill="990000"/>
            <w:vAlign w:val="center"/>
            <w:hideMark/>
          </w:tcPr>
          <w:p w14:paraId="43CAE7C4"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F7317A0" w14:textId="77777777" w:rsidR="00000000" w:rsidRDefault="008E4755">
      <w:pPr>
        <w:pStyle w:val="Heading3"/>
        <w:divId w:val="745765489"/>
        <w:rPr>
          <w:rFonts w:eastAsia="Times New Roman"/>
          <w:lang w:val="en"/>
        </w:rPr>
      </w:pPr>
      <w:bookmarkStart w:id="105" w:name="rfc.section.2.10"/>
      <w:bookmarkEnd w:id="105"/>
      <w:r>
        <w:rPr>
          <w:rFonts w:eastAsia="Times New Roman"/>
          <w:lang w:val="en"/>
        </w:rPr>
        <w:t>2.10.  Using the "request_uri" Parameter</w:t>
      </w:r>
    </w:p>
    <w:p w14:paraId="1D5E1591"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w:t>
      </w:r>
      <w:r>
        <w:rPr>
          <w:rStyle w:val="HTMLTypewriter"/>
          <w:lang w:val="en"/>
        </w:rPr>
        <w:t>request_uri</w:t>
      </w:r>
      <w:r>
        <w:rPr>
          <w:rFonts w:ascii="Verdana" w:hAnsi="Verdana"/>
          <w:color w:val="000000"/>
          <w:lang w:val="en"/>
        </w:rPr>
        <w:t xml:space="preserve"> parameter enables OpenID Connect requests to be passed by reference, rather than by value. This parameter is used identically to the </w:t>
      </w:r>
      <w:r>
        <w:rPr>
          <w:rStyle w:val="HTMLTypewriter"/>
          <w:lang w:val="en"/>
        </w:rPr>
        <w:t>request</w:t>
      </w:r>
      <w:r>
        <w:rPr>
          <w:rFonts w:ascii="Verdana" w:hAnsi="Verdana"/>
          <w:color w:val="000000"/>
          <w:lang w:val="en"/>
        </w:rPr>
        <w:t xml:space="preserve"> parameter, other than that the Request Object value is retrieved from the resource at the specified</w:t>
      </w:r>
      <w:r>
        <w:rPr>
          <w:rFonts w:ascii="Verdana" w:hAnsi="Verdana"/>
          <w:color w:val="000000"/>
          <w:lang w:val="en"/>
        </w:rPr>
        <w:t xml:space="preserve"> URL, rather than passed by value. </w:t>
      </w:r>
    </w:p>
    <w:p w14:paraId="3D6E173F"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w:t>
      </w:r>
      <w:r>
        <w:rPr>
          <w:rStyle w:val="HTMLTypewriter"/>
          <w:lang w:val="en"/>
        </w:rPr>
        <w:t>request_uri_parameter_supported</w:t>
      </w:r>
      <w:r>
        <w:rPr>
          <w:rFonts w:ascii="Verdana" w:hAnsi="Verdana"/>
          <w:color w:val="000000"/>
          <w:lang w:val="en"/>
        </w:rPr>
        <w:t xml:space="preserve"> Discovery result indicates whether the OP supports this parameter. Should an OP not support this parameter and an RP uses it, the OP MUST return the </w:t>
      </w:r>
      <w:r>
        <w:rPr>
          <w:rStyle w:val="HTMLTypewriter"/>
          <w:lang w:val="en"/>
        </w:rPr>
        <w:t>request_uri_not_supported</w:t>
      </w:r>
      <w:r>
        <w:rPr>
          <w:rFonts w:ascii="Verdana" w:hAnsi="Verdana"/>
          <w:color w:val="000000"/>
          <w:lang w:val="en"/>
        </w:rPr>
        <w:t xml:space="preserve"> error. </w:t>
      </w:r>
    </w:p>
    <w:p w14:paraId="437E8EDF" w14:textId="77777777" w:rsidR="00000000" w:rsidRDefault="008E4755">
      <w:pPr>
        <w:pStyle w:val="NormalWeb"/>
        <w:divId w:val="745765489"/>
        <w:rPr>
          <w:rFonts w:ascii="Verdana" w:hAnsi="Verdana"/>
          <w:color w:val="000000"/>
          <w:lang w:val="en"/>
        </w:rPr>
      </w:pPr>
      <w:r>
        <w:rPr>
          <w:rFonts w:ascii="Verdana" w:hAnsi="Verdana"/>
          <w:color w:val="000000"/>
          <w:lang w:val="en"/>
        </w:rPr>
        <w:t>W</w:t>
      </w:r>
      <w:r>
        <w:rPr>
          <w:rFonts w:ascii="Verdana" w:hAnsi="Verdana"/>
          <w:color w:val="000000"/>
          <w:lang w:val="en"/>
        </w:rPr>
        <w:t xml:space="preserve">hen the </w:t>
      </w:r>
      <w:r>
        <w:rPr>
          <w:rStyle w:val="HTMLTypewriter"/>
          <w:lang w:val="en"/>
        </w:rPr>
        <w:t>request_uri</w:t>
      </w:r>
      <w:r>
        <w:rPr>
          <w:rFonts w:ascii="Verdana" w:hAnsi="Verdana"/>
          <w:color w:val="000000"/>
          <w:lang w:val="en"/>
        </w:rPr>
        <w:t xml:space="preserve"> parameter is used, the OpenID Connect request parameter values contained in the referenced JWT supersede those passed using the OAuth 2.0 request syntax. However, some parameters MAY be passed using the OAuth 2.0 request syntax even whe</w:t>
      </w:r>
      <w:r>
        <w:rPr>
          <w:rFonts w:ascii="Verdana" w:hAnsi="Verdana"/>
          <w:color w:val="000000"/>
          <w:lang w:val="en"/>
        </w:rPr>
        <w:t xml:space="preserve">n a </w:t>
      </w:r>
      <w:r>
        <w:rPr>
          <w:rStyle w:val="HTMLTypewriter"/>
          <w:lang w:val="en"/>
        </w:rPr>
        <w:t>request_uri</w:t>
      </w:r>
      <w:r>
        <w:rPr>
          <w:rFonts w:ascii="Verdana" w:hAnsi="Verdana"/>
          <w:color w:val="000000"/>
          <w:lang w:val="en"/>
        </w:rPr>
        <w:t xml:space="preserve"> is used; this would typically be done to enable a cached, pre-signed (and possibly pre-encrypted) Request Object value to be used containing the fixed request parameters, while parameters that can vary with each request, such as </w:t>
      </w:r>
      <w:r>
        <w:rPr>
          <w:rStyle w:val="HTMLTypewriter"/>
          <w:lang w:val="en"/>
        </w:rPr>
        <w:t>state</w:t>
      </w:r>
      <w:r>
        <w:rPr>
          <w:rFonts w:ascii="Verdana" w:hAnsi="Verdana"/>
          <w:color w:val="000000"/>
          <w:lang w:val="en"/>
        </w:rPr>
        <w:t xml:space="preserve"> and </w:t>
      </w:r>
      <w:r>
        <w:rPr>
          <w:rStyle w:val="HTMLTypewriter"/>
          <w:lang w:val="en"/>
        </w:rPr>
        <w:t>n</w:t>
      </w:r>
      <w:r>
        <w:rPr>
          <w:rStyle w:val="HTMLTypewriter"/>
          <w:lang w:val="en"/>
        </w:rPr>
        <w:t>once</w:t>
      </w:r>
      <w:r>
        <w:rPr>
          <w:rFonts w:ascii="Verdana" w:hAnsi="Verdana"/>
          <w:color w:val="000000"/>
          <w:lang w:val="en"/>
        </w:rPr>
        <w:t xml:space="preserve">, are passed as OAuth 2.0 parameters. </w:t>
      </w:r>
    </w:p>
    <w:p w14:paraId="693BE9AF"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referenced Request Object, a </w:t>
      </w:r>
      <w:r>
        <w:rPr>
          <w:rStyle w:val="HTMLTypewriter"/>
          <w:lang w:val="en"/>
        </w:rPr>
        <w:t>scope</w:t>
      </w:r>
      <w:r>
        <w:rPr>
          <w:rFonts w:ascii="Verdana" w:hAnsi="Verdana"/>
          <w:color w:val="000000"/>
          <w:lang w:val="en"/>
        </w:rPr>
        <w:t xml:space="preserve"> parameter MUST always be passed using the OAuth 2.0 request syntax containing the </w:t>
      </w:r>
      <w:r>
        <w:rPr>
          <w:rStyle w:val="HTMLTypewriter"/>
          <w:lang w:val="en"/>
        </w:rPr>
        <w:t>openid</w:t>
      </w:r>
      <w:r>
        <w:rPr>
          <w:rFonts w:ascii="Verdana" w:hAnsi="Verdana"/>
          <w:color w:val="000000"/>
          <w:lang w:val="en"/>
        </w:rPr>
        <w:t xml:space="preserve"> scope value to indicate to the underlying OAu</w:t>
      </w:r>
      <w:r>
        <w:rPr>
          <w:rFonts w:ascii="Verdana" w:hAnsi="Verdana"/>
          <w:color w:val="000000"/>
          <w:lang w:val="en"/>
        </w:rPr>
        <w:t xml:space="preserve">th 2.0 logic that this is an OpenID Connect request. </w:t>
      </w:r>
    </w:p>
    <w:p w14:paraId="3A80D543" w14:textId="77777777" w:rsidR="00000000" w:rsidRDefault="008E4755">
      <w:pPr>
        <w:pStyle w:val="NormalWeb"/>
        <w:divId w:val="745765489"/>
        <w:rPr>
          <w:rFonts w:ascii="Verdana" w:hAnsi="Verdana"/>
          <w:color w:val="000000"/>
          <w:lang w:val="en"/>
        </w:rPr>
      </w:pPr>
      <w:r>
        <w:rPr>
          <w:rFonts w:ascii="Verdana" w:hAnsi="Verdana"/>
          <w:color w:val="000000"/>
          <w:lang w:val="en"/>
        </w:rPr>
        <w:t>Servers MAY cache the contents of the resources referenced by request URIs. If the contents of the referenced resource could ever change, the URI SHOULD include the base64url encoded SHA-256 hash of the</w:t>
      </w:r>
      <w:r>
        <w:rPr>
          <w:rFonts w:ascii="Verdana" w:hAnsi="Verdana"/>
          <w:color w:val="000000"/>
          <w:lang w:val="en"/>
        </w:rPr>
        <w:t xml:space="preserve"> referenced resource contents as the fragment component of the URI. If the fragment value used for a URI changes, that signals the server that any cached value for that URI with the old fragment value is no longer valid. </w:t>
      </w:r>
    </w:p>
    <w:p w14:paraId="7B823A63" w14:textId="77777777" w:rsidR="00000000" w:rsidRDefault="008E4755">
      <w:pPr>
        <w:pStyle w:val="NormalWeb"/>
        <w:divId w:val="745765489"/>
        <w:rPr>
          <w:rFonts w:ascii="Verdana" w:hAnsi="Verdana"/>
          <w:color w:val="000000"/>
          <w:lang w:val="en"/>
        </w:rPr>
      </w:pPr>
      <w:r>
        <w:rPr>
          <w:rFonts w:ascii="Verdana" w:hAnsi="Verdana"/>
          <w:color w:val="000000"/>
          <w:lang w:val="en"/>
        </w:rPr>
        <w:t>Note that Clients MAY pre-register</w:t>
      </w:r>
      <w:r>
        <w:rPr>
          <w:rFonts w:ascii="Verdana" w:hAnsi="Verdana"/>
          <w:color w:val="000000"/>
          <w:lang w:val="en"/>
        </w:rPr>
        <w:t xml:space="preserve"> </w:t>
      </w:r>
      <w:r>
        <w:rPr>
          <w:rStyle w:val="HTMLTypewriter"/>
          <w:lang w:val="en"/>
        </w:rPr>
        <w:t>request_uri</w:t>
      </w:r>
      <w:r>
        <w:rPr>
          <w:rFonts w:ascii="Verdana" w:hAnsi="Verdana"/>
          <w:color w:val="000000"/>
          <w:lang w:val="en"/>
        </w:rPr>
        <w:t xml:space="preserve"> values using the </w:t>
      </w:r>
      <w:r>
        <w:rPr>
          <w:rStyle w:val="HTMLTypewriter"/>
          <w:lang w:val="en"/>
        </w:rPr>
        <w:t>request_uris</w:t>
      </w:r>
      <w:r>
        <w:rPr>
          <w:rFonts w:ascii="Verdana" w:hAnsi="Verdana"/>
          <w:color w:val="000000"/>
          <w:lang w:val="en"/>
        </w:rPr>
        <w:t xml:space="preserve"> parameter defined in Section 2 of the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w:t>
        </w:r>
        <w:r>
          <w:rPr>
            <w:rStyle w:val="Hyperlink"/>
            <w:rFonts w:ascii="Verdana" w:hAnsi="Verdana"/>
            <w:vanish/>
            <w:u w:val="none"/>
            <w:lang w:val="en"/>
          </w:rPr>
          <w:t>OpenID Connect Dynamic Client Registration 1.0,” June 2013.)</w:t>
        </w:r>
      </w:hyperlink>
      <w:r>
        <w:rPr>
          <w:rFonts w:ascii="Verdana" w:hAnsi="Verdana"/>
          <w:color w:val="000000"/>
          <w:lang w:val="en"/>
        </w:rPr>
        <w:t xml:space="preserve"> [OpenID.Registration] specification. </w:t>
      </w:r>
    </w:p>
    <w:p w14:paraId="4E06DA01" w14:textId="77777777" w:rsidR="00000000" w:rsidRDefault="008E4755">
      <w:pPr>
        <w:spacing w:before="0" w:beforeAutospacing="0" w:after="0" w:afterAutospacing="0"/>
        <w:divId w:val="745765489"/>
        <w:rPr>
          <w:rFonts w:ascii="Verdana" w:eastAsia="Times New Roman" w:hAnsi="Verdana"/>
          <w:color w:val="000000"/>
          <w:lang w:val="en"/>
        </w:rPr>
      </w:pPr>
      <w:bookmarkStart w:id="106" w:name="RequestUriRationale"/>
      <w:bookmarkEnd w:id="106"/>
    </w:p>
    <w:p w14:paraId="77E643E2"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6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E57FA0D" w14:textId="77777777">
        <w:trPr>
          <w:divId w:val="745765489"/>
          <w:trHeight w:val="225"/>
          <w:tblCellSpacing w:w="15" w:type="dxa"/>
        </w:trPr>
        <w:tc>
          <w:tcPr>
            <w:tcW w:w="450" w:type="dxa"/>
            <w:shd w:val="clear" w:color="auto" w:fill="990000"/>
            <w:vAlign w:val="center"/>
            <w:hideMark/>
          </w:tcPr>
          <w:p w14:paraId="57C7280A"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0208635" w14:textId="77777777" w:rsidR="00000000" w:rsidRDefault="008E4755">
      <w:pPr>
        <w:pStyle w:val="Heading3"/>
        <w:divId w:val="745765489"/>
        <w:rPr>
          <w:rFonts w:eastAsia="Times New Roman"/>
          <w:lang w:val="en"/>
        </w:rPr>
      </w:pPr>
      <w:bookmarkStart w:id="107" w:name="rfc.section.2.10.1"/>
      <w:bookmarkEnd w:id="107"/>
      <w:r>
        <w:rPr>
          <w:rFonts w:eastAsia="Times New Roman"/>
          <w:lang w:val="en"/>
        </w:rPr>
        <w:t>2.10.1.  "request_uri" Rationale</w:t>
      </w:r>
    </w:p>
    <w:p w14:paraId="5AC99604"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There are several reasons that one might choose to use the </w:t>
      </w:r>
      <w:r>
        <w:rPr>
          <w:rStyle w:val="HTMLTypewriter"/>
          <w:lang w:val="en"/>
        </w:rPr>
        <w:t>request_uri</w:t>
      </w:r>
      <w:r>
        <w:rPr>
          <w:rFonts w:ascii="Verdana" w:hAnsi="Verdana"/>
          <w:color w:val="000000"/>
          <w:lang w:val="en"/>
        </w:rPr>
        <w:t xml:space="preserve"> parameter: </w:t>
      </w:r>
    </w:p>
    <w:p w14:paraId="028CED7A" w14:textId="77777777" w:rsidR="00000000" w:rsidRDefault="008E4755">
      <w:pPr>
        <w:numPr>
          <w:ilvl w:val="0"/>
          <w:numId w:val="5"/>
        </w:numPr>
        <w:ind w:left="1680" w:right="960"/>
        <w:divId w:val="745765489"/>
        <w:rPr>
          <w:rFonts w:ascii="Verdana" w:eastAsia="Times New Roman" w:hAnsi="Verdana"/>
          <w:color w:val="000000"/>
          <w:lang w:val="en"/>
        </w:rPr>
        <w:pPrChange w:id="108" w:author="Author" w:date="2013-06-27T18:33:00Z">
          <w:pPr>
            <w:numPr>
              <w:numId w:val="89"/>
            </w:numPr>
            <w:tabs>
              <w:tab w:val="num" w:pos="720"/>
            </w:tabs>
            <w:ind w:left="720" w:right="960" w:hanging="360"/>
            <w:divId w:val="745765489"/>
          </w:pPr>
        </w:pPrChange>
      </w:pPr>
      <w:r>
        <w:rPr>
          <w:rFonts w:ascii="Verdana" w:eastAsia="Times New Roman" w:hAnsi="Verdana"/>
          <w:color w:val="000000"/>
          <w:lang w:val="en"/>
        </w:rPr>
        <w:t xml:space="preserve">The set of request parameters can become large, and can exceed browser </w:t>
      </w:r>
      <w:r>
        <w:rPr>
          <w:rFonts w:ascii="Verdana" w:eastAsia="Times New Roman" w:hAnsi="Verdana"/>
          <w:color w:val="000000"/>
          <w:lang w:val="en"/>
        </w:rPr>
        <w:t xml:space="preserve">URI size limitations. Passing the request parameters by reference can solve this problem. </w:t>
      </w:r>
    </w:p>
    <w:p w14:paraId="737F0283" w14:textId="77777777" w:rsidR="00000000" w:rsidRDefault="008E4755">
      <w:pPr>
        <w:numPr>
          <w:ilvl w:val="0"/>
          <w:numId w:val="5"/>
        </w:numPr>
        <w:ind w:left="1680" w:right="960"/>
        <w:divId w:val="745765489"/>
        <w:rPr>
          <w:rFonts w:ascii="Verdana" w:eastAsia="Times New Roman" w:hAnsi="Verdana"/>
          <w:color w:val="000000"/>
          <w:lang w:val="en"/>
        </w:rPr>
        <w:pPrChange w:id="109" w:author="Author" w:date="2013-06-27T18:33:00Z">
          <w:pPr>
            <w:numPr>
              <w:numId w:val="89"/>
            </w:numPr>
            <w:tabs>
              <w:tab w:val="num" w:pos="720"/>
            </w:tabs>
            <w:ind w:left="720" w:right="960" w:hanging="360"/>
            <w:divId w:val="745765489"/>
          </w:pPr>
        </w:pPrChange>
      </w:pPr>
      <w:r>
        <w:rPr>
          <w:rFonts w:ascii="Verdana" w:eastAsia="Times New Roman" w:hAnsi="Verdana"/>
          <w:color w:val="000000"/>
          <w:lang w:val="en"/>
        </w:rPr>
        <w:t xml:space="preserve">Passing a </w:t>
      </w:r>
      <w:r>
        <w:rPr>
          <w:rStyle w:val="HTMLTypewriter"/>
          <w:lang w:val="en"/>
        </w:rPr>
        <w:t>request_uri</w:t>
      </w:r>
      <w:r>
        <w:rPr>
          <w:rFonts w:ascii="Verdana" w:eastAsia="Times New Roman" w:hAnsi="Verdana"/>
          <w:color w:val="000000"/>
          <w:lang w:val="en"/>
        </w:rPr>
        <w:t xml:space="preserve"> value, rather than a complete request by value, can reduce request latency. </w:t>
      </w:r>
    </w:p>
    <w:p w14:paraId="6A904756" w14:textId="77777777" w:rsidR="00000000" w:rsidRDefault="008E4755">
      <w:pPr>
        <w:numPr>
          <w:ilvl w:val="0"/>
          <w:numId w:val="5"/>
        </w:numPr>
        <w:ind w:left="1680" w:right="960"/>
        <w:divId w:val="745765489"/>
        <w:rPr>
          <w:rFonts w:ascii="Verdana" w:eastAsia="Times New Roman" w:hAnsi="Verdana"/>
          <w:color w:val="000000"/>
          <w:lang w:val="en"/>
        </w:rPr>
        <w:pPrChange w:id="110" w:author="Author" w:date="2013-06-27T18:33:00Z">
          <w:pPr>
            <w:numPr>
              <w:numId w:val="89"/>
            </w:numPr>
            <w:tabs>
              <w:tab w:val="num" w:pos="720"/>
            </w:tabs>
            <w:ind w:left="720" w:right="960" w:hanging="360"/>
            <w:divId w:val="745765489"/>
          </w:pPr>
        </w:pPrChange>
      </w:pPr>
      <w:r>
        <w:rPr>
          <w:rFonts w:ascii="Verdana" w:eastAsia="Times New Roman" w:hAnsi="Verdana"/>
          <w:color w:val="000000"/>
          <w:lang w:val="en"/>
        </w:rPr>
        <w:t xml:space="preserve">Most requests for Claims from an RP are constant. The </w:t>
      </w:r>
      <w:r>
        <w:rPr>
          <w:rStyle w:val="HTMLTypewriter"/>
          <w:lang w:val="en"/>
        </w:rPr>
        <w:t>request_uri</w:t>
      </w:r>
      <w:r>
        <w:rPr>
          <w:rFonts w:ascii="Verdana" w:eastAsia="Times New Roman" w:hAnsi="Verdana"/>
          <w:color w:val="000000"/>
          <w:lang w:val="en"/>
        </w:rPr>
        <w:t xml:space="preserve"> </w:t>
      </w:r>
      <w:r>
        <w:rPr>
          <w:rFonts w:ascii="Verdana" w:eastAsia="Times New Roman" w:hAnsi="Verdana"/>
          <w:color w:val="000000"/>
          <w:lang w:val="en"/>
        </w:rPr>
        <w:t xml:space="preserve">is a way of creating and sometimes also signing and encrypting a constant set of request parameters in advance. (The </w:t>
      </w:r>
      <w:r>
        <w:rPr>
          <w:rStyle w:val="HTMLTypewriter"/>
          <w:lang w:val="en"/>
        </w:rPr>
        <w:t>request_uri</w:t>
      </w:r>
      <w:r>
        <w:rPr>
          <w:rFonts w:ascii="Verdana" w:eastAsia="Times New Roman" w:hAnsi="Verdana"/>
          <w:color w:val="000000"/>
          <w:lang w:val="en"/>
        </w:rPr>
        <w:t xml:space="preserve"> value becomes an "artifact" representing a particular fixed set of request parameters.) </w:t>
      </w:r>
    </w:p>
    <w:p w14:paraId="3C0DA6CD" w14:textId="77777777" w:rsidR="00000000" w:rsidRDefault="008E4755">
      <w:pPr>
        <w:numPr>
          <w:ilvl w:val="0"/>
          <w:numId w:val="5"/>
        </w:numPr>
        <w:ind w:left="1680" w:right="960"/>
        <w:divId w:val="745765489"/>
        <w:rPr>
          <w:rFonts w:ascii="Verdana" w:eastAsia="Times New Roman" w:hAnsi="Verdana"/>
          <w:color w:val="000000"/>
          <w:lang w:val="en"/>
        </w:rPr>
        <w:pPrChange w:id="111" w:author="Author" w:date="2013-06-27T18:33:00Z">
          <w:pPr>
            <w:numPr>
              <w:numId w:val="89"/>
            </w:numPr>
            <w:tabs>
              <w:tab w:val="num" w:pos="720"/>
            </w:tabs>
            <w:ind w:left="720" w:right="960" w:hanging="360"/>
            <w:divId w:val="745765489"/>
          </w:pPr>
        </w:pPrChange>
      </w:pPr>
      <w:r>
        <w:rPr>
          <w:rFonts w:ascii="Verdana" w:eastAsia="Times New Roman" w:hAnsi="Verdana"/>
          <w:color w:val="000000"/>
          <w:lang w:val="en"/>
        </w:rPr>
        <w:t>Pre-registering a fixed set of request</w:t>
      </w:r>
      <w:r>
        <w:rPr>
          <w:rFonts w:ascii="Verdana" w:eastAsia="Times New Roman" w:hAnsi="Verdana"/>
          <w:color w:val="000000"/>
          <w:lang w:val="en"/>
        </w:rPr>
        <w:t xml:space="preserve"> parameters at registration time enables OPs to cache and pre-validate the request parameters at registration time, meaning they need not be retrieved at request time. </w:t>
      </w:r>
    </w:p>
    <w:p w14:paraId="72C4EA46" w14:textId="77777777" w:rsidR="00000000" w:rsidRDefault="008E4755">
      <w:pPr>
        <w:numPr>
          <w:ilvl w:val="0"/>
          <w:numId w:val="5"/>
        </w:numPr>
        <w:ind w:left="1680" w:right="960"/>
        <w:divId w:val="745765489"/>
        <w:rPr>
          <w:rFonts w:ascii="Verdana" w:eastAsia="Times New Roman" w:hAnsi="Verdana"/>
          <w:color w:val="000000"/>
          <w:lang w:val="en"/>
        </w:rPr>
        <w:pPrChange w:id="112" w:author="Author" w:date="2013-06-27T18:33:00Z">
          <w:pPr>
            <w:numPr>
              <w:numId w:val="89"/>
            </w:numPr>
            <w:tabs>
              <w:tab w:val="num" w:pos="720"/>
            </w:tabs>
            <w:ind w:left="720" w:right="960" w:hanging="360"/>
            <w:divId w:val="745765489"/>
          </w:pPr>
        </w:pPrChange>
      </w:pPr>
      <w:r>
        <w:rPr>
          <w:rFonts w:ascii="Verdana" w:eastAsia="Times New Roman" w:hAnsi="Verdana"/>
          <w:color w:val="000000"/>
          <w:lang w:val="en"/>
        </w:rPr>
        <w:t>Pre-registering a fixed set of request parameters at registration time enables OPs to v</w:t>
      </w:r>
      <w:r>
        <w:rPr>
          <w:rFonts w:ascii="Verdana" w:eastAsia="Times New Roman" w:hAnsi="Verdana"/>
          <w:color w:val="000000"/>
          <w:lang w:val="en"/>
        </w:rPr>
        <w:t xml:space="preserve">et the contents of the request from consumer protection and other points of views, either itself or by utilizing a third party. </w:t>
      </w:r>
    </w:p>
    <w:p w14:paraId="075C7D8A" w14:textId="77777777" w:rsidR="00000000" w:rsidRDefault="008E4755">
      <w:pPr>
        <w:spacing w:before="0" w:beforeAutospacing="0" w:after="0" w:afterAutospacing="0"/>
        <w:divId w:val="745765489"/>
        <w:rPr>
          <w:rFonts w:ascii="Verdana" w:eastAsia="Times New Roman" w:hAnsi="Verdana"/>
          <w:color w:val="000000"/>
          <w:lang w:val="en"/>
        </w:rPr>
      </w:pPr>
      <w:bookmarkStart w:id="113" w:name="sigenc"/>
      <w:bookmarkEnd w:id="113"/>
    </w:p>
    <w:p w14:paraId="0248BF39"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6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B25EDFB" w14:textId="77777777">
        <w:trPr>
          <w:divId w:val="745765489"/>
          <w:trHeight w:val="225"/>
          <w:tblCellSpacing w:w="15" w:type="dxa"/>
        </w:trPr>
        <w:tc>
          <w:tcPr>
            <w:tcW w:w="450" w:type="dxa"/>
            <w:shd w:val="clear" w:color="auto" w:fill="990000"/>
            <w:vAlign w:val="center"/>
            <w:hideMark/>
          </w:tcPr>
          <w:p w14:paraId="3BDCA800"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92788D5" w14:textId="77777777" w:rsidR="00000000" w:rsidRDefault="008E4755">
      <w:pPr>
        <w:pStyle w:val="Heading3"/>
        <w:divId w:val="745765489"/>
        <w:rPr>
          <w:rFonts w:eastAsia="Times New Roman"/>
          <w:lang w:val="en"/>
        </w:rPr>
      </w:pPr>
      <w:bookmarkStart w:id="114" w:name="rfc.section.3"/>
      <w:bookmarkEnd w:id="114"/>
      <w:r>
        <w:rPr>
          <w:rFonts w:eastAsia="Times New Roman"/>
          <w:lang w:val="en"/>
        </w:rPr>
        <w:t>3.  Signatures and Encryption</w:t>
      </w:r>
    </w:p>
    <w:p w14:paraId="1CB9144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Depending on the transport through which the messages are sent, the </w:t>
      </w:r>
      <w:r>
        <w:rPr>
          <w:rFonts w:ascii="Verdana" w:hAnsi="Verdana"/>
          <w:color w:val="000000"/>
          <w:lang w:val="en"/>
        </w:rPr>
        <w:t xml:space="preserve">integrity of the message might not be guaranteed and the originator of the message might not be authenticated. To mitigate these risks, Request Object, Token Request, ID Token, and UserInfo Response values MAY utilize </w:t>
      </w:r>
      <w:hyperlink w:anchor="JWS" w:history="1">
        <w:r>
          <w:rPr>
            <w:rStyle w:val="Hyperlink"/>
            <w:rFonts w:ascii="Verdana" w:hAnsi="Verdana"/>
            <w:u w:val="none"/>
            <w:lang w:val="en"/>
          </w:rPr>
          <w:t>JSON Web Sig</w:t>
        </w:r>
        <w:r>
          <w:rPr>
            <w:rStyle w:val="Hyperlink"/>
            <w:rFonts w:ascii="Verdana" w:hAnsi="Verdana"/>
            <w:u w:val="none"/>
            <w:lang w:val="en"/>
          </w:rPr>
          <w:t>nature (JWS)</w:t>
        </w:r>
        <w:r>
          <w:rPr>
            <w:rStyle w:val="Hyperlink"/>
            <w:rFonts w:ascii="Verdana" w:hAnsi="Verdana"/>
            <w:vanish/>
            <w:u w:val="none"/>
            <w:lang w:val="en"/>
          </w:rPr>
          <w:t xml:space="preserve"> (Jones, M., Bradley, J., and N. Sakimura, “JSON Web Signature (JWS),” May 2013.)</w:t>
        </w:r>
      </w:hyperlink>
      <w:r>
        <w:rPr>
          <w:rFonts w:ascii="Verdana" w:hAnsi="Verdana"/>
          <w:color w:val="000000"/>
          <w:lang w:val="en"/>
        </w:rPr>
        <w:t xml:space="preserve"> [JWS] to sign the contents. </w:t>
      </w:r>
    </w:p>
    <w:p w14:paraId="034B5A16"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To achieve message confidentiality, Request Object, Token Request, ID Token, and UserInfo Response values MAY use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May 2013.)</w:t>
        </w:r>
      </w:hyperlink>
      <w:r>
        <w:rPr>
          <w:rFonts w:ascii="Verdana" w:hAnsi="Verdana"/>
          <w:color w:val="000000"/>
          <w:lang w:val="en"/>
        </w:rPr>
        <w:t xml:space="preserve"> [JWE] to encrypt the content. </w:t>
      </w:r>
    </w:p>
    <w:p w14:paraId="7CCBA840"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When the message is both signed and encrypted, it MUST be signed first and then encrypted, per </w:t>
      </w:r>
      <w:hyperlink w:anchor="signing_order" w:history="1">
        <w:r>
          <w:rPr>
            <w:rStyle w:val="Hyperlink"/>
            <w:rFonts w:ascii="Verdana" w:hAnsi="Verdana"/>
            <w:u w:val="none"/>
            <w:lang w:val="en"/>
          </w:rPr>
          <w:t>Section 9.13</w:t>
        </w:r>
        <w:r>
          <w:rPr>
            <w:rStyle w:val="Hyperlink"/>
            <w:rFonts w:ascii="Verdana" w:hAnsi="Verdana"/>
            <w:vanish/>
            <w:u w:val="none"/>
            <w:lang w:val="en"/>
          </w:rPr>
          <w:t xml:space="preserve"> (Signing and Encryption Order)</w:t>
        </w:r>
      </w:hyperlink>
      <w:r>
        <w:rPr>
          <w:rFonts w:ascii="Verdana" w:hAnsi="Verdana"/>
          <w:color w:val="000000"/>
          <w:lang w:val="en"/>
        </w:rPr>
        <w:t xml:space="preserve">, with nesting performed in the same manner as specified for JWTs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May 2013.)</w:t>
        </w:r>
      </w:hyperlink>
      <w:r>
        <w:rPr>
          <w:rFonts w:ascii="Verdana" w:hAnsi="Verdana"/>
          <w:color w:val="000000"/>
          <w:lang w:val="en"/>
        </w:rPr>
        <w:t>. Note that all</w:t>
      </w:r>
      <w:r>
        <w:rPr>
          <w:rFonts w:ascii="Verdana" w:hAnsi="Verdana"/>
          <w:color w:val="000000"/>
          <w:lang w:val="en"/>
        </w:rPr>
        <w:t xml:space="preserve"> JWE encryption methods perform integrity checking. </w:t>
      </w:r>
    </w:p>
    <w:p w14:paraId="2C028A2D" w14:textId="77777777" w:rsidR="00000000" w:rsidRDefault="008E4755">
      <w:pPr>
        <w:spacing w:before="0" w:beforeAutospacing="0" w:after="0" w:afterAutospacing="0"/>
        <w:divId w:val="745765489"/>
        <w:rPr>
          <w:rFonts w:ascii="Verdana" w:eastAsia="Times New Roman" w:hAnsi="Verdana"/>
          <w:color w:val="000000"/>
          <w:lang w:val="en"/>
        </w:rPr>
      </w:pPr>
      <w:bookmarkStart w:id="115" w:name="sigenc.alg"/>
      <w:bookmarkEnd w:id="115"/>
    </w:p>
    <w:p w14:paraId="787BB28A"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6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130FBB7" w14:textId="77777777">
        <w:trPr>
          <w:divId w:val="745765489"/>
          <w:trHeight w:val="225"/>
          <w:tblCellSpacing w:w="15" w:type="dxa"/>
        </w:trPr>
        <w:tc>
          <w:tcPr>
            <w:tcW w:w="450" w:type="dxa"/>
            <w:shd w:val="clear" w:color="auto" w:fill="990000"/>
            <w:vAlign w:val="center"/>
            <w:hideMark/>
          </w:tcPr>
          <w:p w14:paraId="3C7D624D"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F3569DB" w14:textId="77777777" w:rsidR="00000000" w:rsidRDefault="008E4755">
      <w:pPr>
        <w:pStyle w:val="Heading3"/>
        <w:divId w:val="745765489"/>
        <w:rPr>
          <w:rFonts w:eastAsia="Times New Roman"/>
          <w:lang w:val="en"/>
        </w:rPr>
      </w:pPr>
      <w:bookmarkStart w:id="116" w:name="rfc.section.3.1"/>
      <w:bookmarkEnd w:id="116"/>
      <w:r>
        <w:rPr>
          <w:rFonts w:eastAsia="Times New Roman"/>
          <w:lang w:val="en"/>
        </w:rPr>
        <w:t>3.1.  Supported Algorithms</w:t>
      </w:r>
    </w:p>
    <w:p w14:paraId="7F2AD03F" w14:textId="77777777" w:rsidR="00000000" w:rsidRDefault="008E4755">
      <w:pPr>
        <w:pStyle w:val="NormalWeb"/>
        <w:divId w:val="745765489"/>
        <w:rPr>
          <w:rFonts w:ascii="Verdana" w:hAnsi="Verdana"/>
          <w:color w:val="000000"/>
          <w:lang w:val="en"/>
        </w:rPr>
      </w:pPr>
      <w:r>
        <w:rPr>
          <w:rFonts w:ascii="Verdana" w:hAnsi="Verdana"/>
          <w:color w:val="000000"/>
          <w:lang w:val="en"/>
        </w:rPr>
        <w:t>The server advertises its supported signing and encryption algorithms in its discovery document. The algorithm identifiers</w:t>
      </w:r>
      <w:r>
        <w:rPr>
          <w:rFonts w:ascii="Verdana" w:hAnsi="Verdana"/>
          <w:color w:val="000000"/>
          <w:lang w:val="en"/>
        </w:rPr>
        <w:t xml:space="preserve"> are specified in </w:t>
      </w:r>
      <w:hyperlink w:anchor="JWA" w:history="1">
        <w:r>
          <w:rPr>
            <w:rStyle w:val="Hyperlink"/>
            <w:rFonts w:ascii="Verdana" w:hAnsi="Verdana"/>
            <w:u w:val="none"/>
            <w:lang w:val="en"/>
          </w:rPr>
          <w:t>JWA</w:t>
        </w:r>
        <w:r>
          <w:rPr>
            <w:rStyle w:val="Hyperlink"/>
            <w:rFonts w:ascii="Verdana" w:hAnsi="Verdana"/>
            <w:vanish/>
            <w:u w:val="none"/>
            <w:lang w:val="en"/>
          </w:rPr>
          <w:t xml:space="preserve"> (Jones, M., “JSON Web Algorithms (JWA),” May 2013.)</w:t>
        </w:r>
      </w:hyperlink>
      <w:r>
        <w:rPr>
          <w:rFonts w:ascii="Verdana" w:hAnsi="Verdana"/>
          <w:color w:val="000000"/>
          <w:lang w:val="en"/>
        </w:rPr>
        <w:t xml:space="preserve"> [JWA]. The related elements are: </w:t>
      </w:r>
    </w:p>
    <w:p w14:paraId="2883EAFD" w14:textId="77777777" w:rsidR="00000000" w:rsidRDefault="008E4755" w:rsidP="008E4755">
      <w:pPr>
        <w:spacing w:beforeAutospacing="0" w:after="0" w:afterAutospacing="0"/>
        <w:ind w:left="1200" w:right="1200"/>
        <w:divId w:val="1442189933"/>
        <w:rPr>
          <w:rFonts w:ascii="Verdana" w:eastAsia="Times New Roman" w:hAnsi="Verdana"/>
          <w:color w:val="000000"/>
          <w:lang w:val="en"/>
        </w:rPr>
      </w:pPr>
      <w:r>
        <w:rPr>
          <w:rFonts w:ascii="Verdana" w:eastAsia="Times New Roman" w:hAnsi="Verdana"/>
          <w:color w:val="000000"/>
          <w:lang w:val="en"/>
        </w:rPr>
        <w:t>userinfo_signing_alg_values_supported</w:t>
      </w:r>
    </w:p>
    <w:p w14:paraId="67DAA72D" w14:textId="77777777" w:rsidR="00000000" w:rsidRDefault="008E4755" w:rsidP="008E4755">
      <w:pPr>
        <w:spacing w:before="0" w:beforeAutospacing="0" w:after="0" w:afterAutospacing="0"/>
        <w:ind w:left="1920" w:right="1200"/>
        <w:divId w:val="1442189933"/>
        <w:rPr>
          <w:rFonts w:ascii="Verdana" w:eastAsia="Times New Roman" w:hAnsi="Verdana"/>
          <w:color w:val="000000"/>
          <w:lang w:val="en"/>
        </w:rPr>
      </w:pPr>
      <w:r>
        <w:rPr>
          <w:rFonts w:ascii="Verdana" w:eastAsia="Times New Roman" w:hAnsi="Verdana"/>
          <w:color w:val="000000"/>
          <w:lang w:val="en"/>
        </w:rPr>
        <w:t xml:space="preserve">JSON array containing a list of the JWS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Jones, M., Bradley, J., and N. Sakimura, “JSON Web Signature (JWS),” May 2013.)</w:t>
        </w:r>
      </w:hyperlink>
      <w:r>
        <w:rPr>
          <w:rFonts w:ascii="Verdana" w:eastAsia="Times New Roman" w:hAnsi="Verdana"/>
          <w:color w:val="000000"/>
          <w:lang w:val="en"/>
        </w:rPr>
        <w:t xml:space="preserve"> signing algorithms (</w:t>
      </w:r>
      <w:r>
        <w:rPr>
          <w:rStyle w:val="HTMLTypewriter"/>
          <w:lang w:val="en"/>
        </w:rPr>
        <w:t>alg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supported by the UserInfo Endpoint to encode the Claims in a</w:t>
      </w:r>
      <w:r>
        <w:rPr>
          <w:rFonts w:ascii="Verdana" w:eastAsia="Times New Roman" w:hAnsi="Verdana"/>
          <w:color w:val="000000"/>
          <w:lang w:val="en"/>
        </w:rPr>
        <w:t xml:space="preserve">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 xml:space="preserve">. </w:t>
      </w:r>
    </w:p>
    <w:p w14:paraId="4A4C5D30" w14:textId="77777777" w:rsidR="00000000" w:rsidRDefault="008E4755" w:rsidP="008E4755">
      <w:pPr>
        <w:spacing w:before="0" w:beforeAutospacing="0" w:after="0" w:afterAutospacing="0"/>
        <w:ind w:left="1200" w:right="1200"/>
        <w:divId w:val="1442189933"/>
        <w:rPr>
          <w:rFonts w:ascii="Verdana" w:eastAsia="Times New Roman" w:hAnsi="Verdana"/>
          <w:color w:val="000000"/>
          <w:lang w:val="en"/>
        </w:rPr>
      </w:pPr>
      <w:r>
        <w:rPr>
          <w:rFonts w:ascii="Verdana" w:eastAsia="Times New Roman" w:hAnsi="Verdana"/>
          <w:color w:val="000000"/>
          <w:lang w:val="en"/>
        </w:rPr>
        <w:t>userinfo_encryption_alg_values_supported</w:t>
      </w:r>
    </w:p>
    <w:p w14:paraId="6E9FCD3B" w14:textId="77777777" w:rsidR="00000000" w:rsidRDefault="008E4755" w:rsidP="008E4755">
      <w:pPr>
        <w:spacing w:before="0" w:beforeAutospacing="0" w:after="0" w:afterAutospacing="0"/>
        <w:ind w:left="1920" w:right="1200"/>
        <w:divId w:val="1442189933"/>
        <w:rPr>
          <w:rFonts w:ascii="Verdana" w:eastAsia="Times New Roman" w:hAnsi="Verdana"/>
          <w:color w:val="000000"/>
          <w:lang w:val="en"/>
        </w:rPr>
      </w:pPr>
      <w:r>
        <w:rPr>
          <w:rFonts w:ascii="Verdana" w:eastAsia="Times New Roman" w:hAnsi="Verdana"/>
          <w:color w:val="000000"/>
          <w:lang w:val="en"/>
        </w:rPr>
        <w:t xml:space="preserve">JSON array containing a list of the JWE </w:t>
      </w:r>
      <w:hyperlink w:anchor="JWE" w:history="1">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Rescorla, E., a</w:t>
        </w:r>
        <w:r>
          <w:rPr>
            <w:rStyle w:val="Hyperlink"/>
            <w:rFonts w:ascii="Verdana" w:eastAsia="Times New Roman" w:hAnsi="Verdana"/>
            <w:vanish/>
            <w:u w:val="none"/>
            <w:lang w:val="en"/>
          </w:rPr>
          <w:t>nd J. Hildebrand, “JSON Web Encryption (JWE),” May 2013.)</w:t>
        </w:r>
      </w:hyperlink>
      <w:r>
        <w:rPr>
          <w:rFonts w:ascii="Verdana" w:eastAsia="Times New Roman" w:hAnsi="Verdana"/>
          <w:color w:val="000000"/>
          <w:lang w:val="en"/>
        </w:rPr>
        <w:t xml:space="preserve"> encryption algorithms (</w:t>
      </w:r>
      <w:r>
        <w:rPr>
          <w:rStyle w:val="HTMLTypewriter"/>
          <w:lang w:val="en"/>
        </w:rPr>
        <w:t>alg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 xml:space="preserve">. </w:t>
      </w:r>
    </w:p>
    <w:p w14:paraId="039145A0" w14:textId="77777777" w:rsidR="00000000" w:rsidRDefault="008E4755" w:rsidP="008E4755">
      <w:pPr>
        <w:spacing w:before="0" w:beforeAutospacing="0" w:after="0" w:afterAutospacing="0"/>
        <w:ind w:left="1200" w:right="1200"/>
        <w:divId w:val="1442189933"/>
        <w:rPr>
          <w:rFonts w:ascii="Verdana" w:eastAsia="Times New Roman" w:hAnsi="Verdana"/>
          <w:color w:val="000000"/>
          <w:lang w:val="en"/>
        </w:rPr>
      </w:pPr>
      <w:r>
        <w:rPr>
          <w:rFonts w:ascii="Verdana" w:eastAsia="Times New Roman" w:hAnsi="Verdana"/>
          <w:color w:val="000000"/>
          <w:lang w:val="en"/>
        </w:rPr>
        <w:t>userinfo_encryption_enc_values_supported</w:t>
      </w:r>
    </w:p>
    <w:p w14:paraId="7728C1E5" w14:textId="77777777" w:rsidR="00000000" w:rsidRDefault="008E4755" w:rsidP="008E4755">
      <w:pPr>
        <w:spacing w:before="0" w:beforeAutospacing="0" w:after="0" w:afterAutospacing="0"/>
        <w:ind w:left="1920" w:right="1200"/>
        <w:divId w:val="1442189933"/>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w:t>
        </w:r>
        <w:r>
          <w:rPr>
            <w:rStyle w:val="Hyperlink"/>
            <w:rFonts w:ascii="Verdana" w:eastAsia="Times New Roman" w:hAnsi="Verdana"/>
            <w:vanish/>
            <w:u w:val="none"/>
            <w:lang w:val="en"/>
          </w:rPr>
          <w:t xml:space="preserve"> “JSON Web Algorithms (JWA),” May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 xml:space="preserve">. </w:t>
      </w:r>
    </w:p>
    <w:p w14:paraId="71A365ED" w14:textId="77777777" w:rsidR="00000000" w:rsidRDefault="008E4755" w:rsidP="008E4755">
      <w:pPr>
        <w:spacing w:before="0" w:beforeAutospacing="0" w:after="0" w:afterAutospacing="0"/>
        <w:ind w:left="1200" w:right="1200"/>
        <w:divId w:val="1442189933"/>
        <w:rPr>
          <w:rFonts w:ascii="Verdana" w:eastAsia="Times New Roman" w:hAnsi="Verdana"/>
          <w:color w:val="000000"/>
          <w:lang w:val="en"/>
        </w:rPr>
      </w:pPr>
      <w:r>
        <w:rPr>
          <w:rFonts w:ascii="Verdana" w:eastAsia="Times New Roman" w:hAnsi="Verdana"/>
          <w:color w:val="000000"/>
          <w:lang w:val="en"/>
        </w:rPr>
        <w:t>id_token_signing_alg_values_supported</w:t>
      </w:r>
    </w:p>
    <w:p w14:paraId="248A1921" w14:textId="77777777" w:rsidR="00000000" w:rsidRDefault="008E4755" w:rsidP="008E4755">
      <w:pPr>
        <w:spacing w:before="0" w:beforeAutospacing="0" w:after="0" w:afterAutospacing="0"/>
        <w:ind w:left="1920" w:right="1200"/>
        <w:divId w:val="1442189933"/>
        <w:rPr>
          <w:rFonts w:ascii="Verdana" w:eastAsia="Times New Roman" w:hAnsi="Verdana"/>
          <w:color w:val="000000"/>
          <w:lang w:val="en"/>
        </w:rPr>
      </w:pPr>
      <w:r>
        <w:rPr>
          <w:rFonts w:ascii="Verdana" w:eastAsia="Times New Roman" w:hAnsi="Verdana"/>
          <w:color w:val="000000"/>
          <w:lang w:val="en"/>
        </w:rPr>
        <w:t>JSON array containing a list of the JWS signing algorithms (</w:t>
      </w:r>
      <w:r>
        <w:rPr>
          <w:rStyle w:val="HTMLTypewriter"/>
          <w:lang w:val="en"/>
        </w:rPr>
        <w:t>alg</w:t>
      </w:r>
      <w:r>
        <w:rPr>
          <w:rFonts w:ascii="Verdana" w:eastAsia="Times New Roman" w:hAnsi="Verdana"/>
          <w:color w:val="000000"/>
          <w:lang w:val="en"/>
        </w:rPr>
        <w:t xml:space="preserve"> values)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w:t>
        </w:r>
        <w:r>
          <w:rPr>
            <w:rStyle w:val="Hyperlink"/>
            <w:rFonts w:ascii="Verdana" w:eastAsia="Times New Roman" w:hAnsi="Verdana"/>
            <w:vanish/>
            <w:u w:val="none"/>
            <w:lang w:val="en"/>
          </w:rPr>
          <w:t>ay 2013.)</w:t>
        </w:r>
      </w:hyperlink>
      <w:r>
        <w:rPr>
          <w:rFonts w:ascii="Verdana" w:eastAsia="Times New Roman" w:hAnsi="Verdana"/>
          <w:color w:val="000000"/>
          <w:lang w:val="en"/>
        </w:rPr>
        <w:t xml:space="preserve">. </w:t>
      </w:r>
    </w:p>
    <w:p w14:paraId="60F2CD58" w14:textId="77777777" w:rsidR="00000000" w:rsidRDefault="008E4755" w:rsidP="008E4755">
      <w:pPr>
        <w:spacing w:before="0" w:beforeAutospacing="0" w:after="0" w:afterAutospacing="0"/>
        <w:ind w:left="1200" w:right="1200"/>
        <w:divId w:val="1442189933"/>
        <w:rPr>
          <w:rFonts w:ascii="Verdana" w:eastAsia="Times New Roman" w:hAnsi="Verdana"/>
          <w:color w:val="000000"/>
          <w:lang w:val="en"/>
        </w:rPr>
      </w:pPr>
      <w:r>
        <w:rPr>
          <w:rFonts w:ascii="Verdana" w:eastAsia="Times New Roman" w:hAnsi="Verdana"/>
          <w:color w:val="000000"/>
          <w:lang w:val="en"/>
        </w:rPr>
        <w:t>id_token_encryption_alg_values_supported</w:t>
      </w:r>
    </w:p>
    <w:p w14:paraId="5DBC9850" w14:textId="77777777" w:rsidR="00000000" w:rsidRDefault="008E4755" w:rsidP="008E4755">
      <w:pPr>
        <w:spacing w:before="0" w:beforeAutospacing="0" w:after="0" w:afterAutospacing="0"/>
        <w:ind w:left="1920" w:right="1200"/>
        <w:divId w:val="1442189933"/>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w:t>
        </w:r>
        <w:r>
          <w:rPr>
            <w:rStyle w:val="Hyperlink"/>
            <w:rFonts w:ascii="Verdana" w:eastAsia="Times New Roman" w:hAnsi="Verdana"/>
            <w:vanish/>
            <w:u w:val="none"/>
            <w:lang w:val="en"/>
          </w:rPr>
          <w:t xml:space="preserve"> Bradley, J., and N. Sakimura, “JSON Web Token (JWT),” May 2013.)</w:t>
        </w:r>
      </w:hyperlink>
      <w:r>
        <w:rPr>
          <w:rFonts w:ascii="Verdana" w:eastAsia="Times New Roman" w:hAnsi="Verdana"/>
          <w:color w:val="000000"/>
          <w:lang w:val="en"/>
        </w:rPr>
        <w:t xml:space="preserve">. </w:t>
      </w:r>
    </w:p>
    <w:p w14:paraId="272C0BC2" w14:textId="77777777" w:rsidR="00000000" w:rsidRDefault="008E4755" w:rsidP="008E4755">
      <w:pPr>
        <w:spacing w:before="0" w:beforeAutospacing="0" w:after="0" w:afterAutospacing="0"/>
        <w:ind w:left="1200" w:right="1200"/>
        <w:divId w:val="1442189933"/>
        <w:rPr>
          <w:rFonts w:ascii="Verdana" w:eastAsia="Times New Roman" w:hAnsi="Verdana"/>
          <w:color w:val="000000"/>
          <w:lang w:val="en"/>
        </w:rPr>
      </w:pPr>
      <w:r>
        <w:rPr>
          <w:rFonts w:ascii="Verdana" w:eastAsia="Times New Roman" w:hAnsi="Verdana"/>
          <w:color w:val="000000"/>
          <w:lang w:val="en"/>
        </w:rPr>
        <w:t>id_token_encryption_enc_values_supported</w:t>
      </w:r>
    </w:p>
    <w:p w14:paraId="5FCBCB05" w14:textId="77777777" w:rsidR="00000000" w:rsidRDefault="008E4755" w:rsidP="008E4755">
      <w:pPr>
        <w:spacing w:before="0" w:beforeAutospacing="0" w:after="0" w:afterAutospacing="0"/>
        <w:ind w:left="1920" w:right="1200"/>
        <w:divId w:val="1442189933"/>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values) supported by the Authorization Server for the ID Token to encode the Cla</w:t>
      </w:r>
      <w:r>
        <w:rPr>
          <w:rFonts w:ascii="Verdana" w:eastAsia="Times New Roman" w:hAnsi="Verdana"/>
          <w:color w:val="000000"/>
          <w:lang w:val="en"/>
        </w:rPr>
        <w:t xml:space="preserve">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 xml:space="preserve">. </w:t>
      </w:r>
    </w:p>
    <w:p w14:paraId="28386BD7" w14:textId="77777777" w:rsidR="00000000" w:rsidRDefault="008E4755" w:rsidP="008E4755">
      <w:pPr>
        <w:spacing w:before="0" w:beforeAutospacing="0" w:after="0" w:afterAutospacing="0"/>
        <w:ind w:left="1200" w:right="1200"/>
        <w:divId w:val="1442189933"/>
        <w:rPr>
          <w:rFonts w:ascii="Verdana" w:eastAsia="Times New Roman" w:hAnsi="Verdana"/>
          <w:color w:val="000000"/>
          <w:lang w:val="en"/>
        </w:rPr>
      </w:pPr>
      <w:r>
        <w:rPr>
          <w:rFonts w:ascii="Verdana" w:eastAsia="Times New Roman" w:hAnsi="Verdana"/>
          <w:color w:val="000000"/>
          <w:lang w:val="en"/>
        </w:rPr>
        <w:t>request_object_signing_alg_values_supported</w:t>
      </w:r>
    </w:p>
    <w:p w14:paraId="178DD599" w14:textId="77777777" w:rsidR="00000000" w:rsidRDefault="008E4755" w:rsidP="008E4755">
      <w:pPr>
        <w:spacing w:before="0" w:beforeAutospacing="0" w:after="0" w:afterAutospacing="0"/>
        <w:ind w:left="1920" w:right="1200"/>
        <w:divId w:val="1442189933"/>
        <w:rPr>
          <w:rFonts w:ascii="Verdana" w:eastAsia="Times New Roman" w:hAnsi="Verdana"/>
          <w:color w:val="000000"/>
          <w:lang w:val="en"/>
        </w:rPr>
      </w:pPr>
      <w:r>
        <w:rPr>
          <w:rFonts w:ascii="Verdana" w:eastAsia="Times New Roman" w:hAnsi="Verdana"/>
          <w:color w:val="000000"/>
          <w:lang w:val="en"/>
        </w:rPr>
        <w:t>JSON array containing a list of the JWS signing algorithms (</w:t>
      </w:r>
      <w:r>
        <w:rPr>
          <w:rStyle w:val="HTMLTypewriter"/>
          <w:lang w:val="en"/>
        </w:rPr>
        <w:t>alg</w:t>
      </w:r>
      <w:r>
        <w:rPr>
          <w:rFonts w:ascii="Verdana" w:eastAsia="Times New Roman" w:hAnsi="Verdana"/>
          <w:color w:val="000000"/>
          <w:lang w:val="en"/>
        </w:rPr>
        <w:t xml:space="preserve"> values) supported by the</w:t>
      </w:r>
      <w:r>
        <w:rPr>
          <w:rFonts w:ascii="Verdana" w:eastAsia="Times New Roman" w:hAnsi="Verdana"/>
          <w:color w:val="000000"/>
          <w:lang w:val="en"/>
        </w:rPr>
        <w:t xml:space="preserve"> Authorization Server for Request Object values. Servers SHOULD support </w:t>
      </w:r>
      <w:r>
        <w:rPr>
          <w:rStyle w:val="HTMLTypewriter"/>
          <w:lang w:val="en"/>
        </w:rPr>
        <w:t>none</w:t>
      </w:r>
      <w:r>
        <w:rPr>
          <w:rFonts w:ascii="Verdana" w:eastAsia="Times New Roman" w:hAnsi="Verdana"/>
          <w:color w:val="000000"/>
          <w:lang w:val="en"/>
        </w:rPr>
        <w:t xml:space="preserve"> and </w:t>
      </w:r>
      <w:r>
        <w:rPr>
          <w:rStyle w:val="HTMLTypewriter"/>
          <w:lang w:val="en"/>
        </w:rPr>
        <w:t>RS256</w:t>
      </w:r>
      <w:r>
        <w:rPr>
          <w:rFonts w:ascii="Verdana" w:eastAsia="Times New Roman" w:hAnsi="Verdana"/>
          <w:color w:val="000000"/>
          <w:lang w:val="en"/>
        </w:rPr>
        <w:t xml:space="preserve">. </w:t>
      </w:r>
    </w:p>
    <w:p w14:paraId="374814CA" w14:textId="77777777" w:rsidR="00000000" w:rsidRDefault="008E4755" w:rsidP="008E4755">
      <w:pPr>
        <w:spacing w:before="0" w:beforeAutospacing="0" w:after="0" w:afterAutospacing="0"/>
        <w:ind w:left="1200" w:right="1200"/>
        <w:divId w:val="1442189933"/>
        <w:rPr>
          <w:rFonts w:ascii="Verdana" w:eastAsia="Times New Roman" w:hAnsi="Verdana"/>
          <w:color w:val="000000"/>
          <w:lang w:val="en"/>
        </w:rPr>
      </w:pPr>
      <w:r>
        <w:rPr>
          <w:rFonts w:ascii="Verdana" w:eastAsia="Times New Roman" w:hAnsi="Verdana"/>
          <w:color w:val="000000"/>
          <w:lang w:val="en"/>
        </w:rPr>
        <w:t>request_object_encryption_alg_values_supported</w:t>
      </w:r>
    </w:p>
    <w:p w14:paraId="63526ACA" w14:textId="77777777" w:rsidR="00000000" w:rsidRDefault="008E4755" w:rsidP="008E4755">
      <w:pPr>
        <w:spacing w:before="0" w:beforeAutospacing="0" w:after="0" w:afterAutospacing="0"/>
        <w:ind w:left="1920" w:right="1200"/>
        <w:divId w:val="1442189933"/>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Authorization Server for Req</w:t>
      </w:r>
      <w:r>
        <w:rPr>
          <w:rFonts w:ascii="Verdana" w:eastAsia="Times New Roman" w:hAnsi="Verdana"/>
          <w:color w:val="000000"/>
          <w:lang w:val="en"/>
        </w:rPr>
        <w:t xml:space="preserve">uest Object values. </w:t>
      </w:r>
    </w:p>
    <w:p w14:paraId="6BD7A651" w14:textId="77777777" w:rsidR="00000000" w:rsidRDefault="008E4755" w:rsidP="008E4755">
      <w:pPr>
        <w:spacing w:before="0" w:beforeAutospacing="0" w:after="0" w:afterAutospacing="0"/>
        <w:ind w:left="1200" w:right="1200"/>
        <w:divId w:val="1442189933"/>
        <w:rPr>
          <w:rFonts w:ascii="Verdana" w:eastAsia="Times New Roman" w:hAnsi="Verdana"/>
          <w:color w:val="000000"/>
          <w:lang w:val="en"/>
        </w:rPr>
      </w:pPr>
      <w:r>
        <w:rPr>
          <w:rFonts w:ascii="Verdana" w:eastAsia="Times New Roman" w:hAnsi="Verdana"/>
          <w:color w:val="000000"/>
          <w:lang w:val="en"/>
        </w:rPr>
        <w:t>request_object_encryption_enc_values_supported</w:t>
      </w:r>
    </w:p>
    <w:p w14:paraId="4B145096" w14:textId="77777777" w:rsidR="00000000" w:rsidRDefault="008E4755" w:rsidP="008E4755">
      <w:pPr>
        <w:spacing w:before="0" w:beforeAutospacing="0" w:after="0" w:afterAutospacing="0"/>
        <w:ind w:left="1920" w:right="1200"/>
        <w:divId w:val="1442189933"/>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values) supported by the Authorization Server for Request Object values. </w:t>
      </w:r>
    </w:p>
    <w:p w14:paraId="65645857" w14:textId="77777777" w:rsidR="00000000" w:rsidRDefault="008E4755" w:rsidP="008E4755">
      <w:pPr>
        <w:spacing w:before="0" w:beforeAutospacing="0" w:after="0" w:afterAutospacing="0"/>
        <w:ind w:left="1200" w:right="1200"/>
        <w:divId w:val="1442189933"/>
        <w:rPr>
          <w:rFonts w:ascii="Verdana" w:eastAsia="Times New Roman" w:hAnsi="Verdana"/>
          <w:color w:val="000000"/>
          <w:lang w:val="en"/>
        </w:rPr>
      </w:pPr>
      <w:r>
        <w:rPr>
          <w:rFonts w:ascii="Verdana" w:eastAsia="Times New Roman" w:hAnsi="Verdana"/>
          <w:color w:val="000000"/>
          <w:lang w:val="en"/>
        </w:rPr>
        <w:t>token_endpoint_auth_signing_alg_values_supporte</w:t>
      </w:r>
      <w:r>
        <w:rPr>
          <w:rFonts w:ascii="Verdana" w:eastAsia="Times New Roman" w:hAnsi="Verdana"/>
          <w:color w:val="000000"/>
          <w:lang w:val="en"/>
        </w:rPr>
        <w:t>d</w:t>
      </w:r>
    </w:p>
    <w:p w14:paraId="559DF73E" w14:textId="77777777" w:rsidR="00000000" w:rsidRDefault="008E4755" w:rsidP="008E4755">
      <w:pPr>
        <w:spacing w:before="0" w:beforeAutospacing="0" w:afterAutospacing="0"/>
        <w:ind w:left="1920" w:right="1200"/>
        <w:divId w:val="1442189933"/>
        <w:rPr>
          <w:rFonts w:ascii="Verdana" w:eastAsia="Times New Roman" w:hAnsi="Verdana"/>
          <w:color w:val="000000"/>
          <w:lang w:val="en"/>
        </w:rPr>
      </w:pPr>
      <w:r>
        <w:rPr>
          <w:rFonts w:ascii="Verdana" w:eastAsia="Times New Roman" w:hAnsi="Verdana"/>
          <w:color w:val="000000"/>
          <w:lang w:val="en"/>
        </w:rPr>
        <w:t>JSON array containing a list of the JWS signing algorithms (</w:t>
      </w:r>
      <w:r>
        <w:rPr>
          <w:rStyle w:val="HTMLTypewriter"/>
          <w:lang w:val="en"/>
        </w:rPr>
        <w:t>alg</w:t>
      </w:r>
      <w:r>
        <w:rPr>
          <w:rFonts w:ascii="Verdana" w:eastAsia="Times New Roman" w:hAnsi="Verdana"/>
          <w:color w:val="000000"/>
          <w:lang w:val="en"/>
        </w:rPr>
        <w:t xml:space="preserve"> values) supported by the Token Endpoint for the </w:t>
      </w:r>
      <w:r>
        <w:rPr>
          <w:rStyle w:val="HTMLTypewriter"/>
          <w:lang w:val="en"/>
        </w:rPr>
        <w:t>private_key_jwt</w:t>
      </w:r>
      <w:r>
        <w:rPr>
          <w:rFonts w:ascii="Verdana" w:eastAsia="Times New Roman" w:hAnsi="Verdana"/>
          <w:color w:val="000000"/>
          <w:lang w:val="en"/>
        </w:rPr>
        <w:t xml:space="preserve"> and </w:t>
      </w:r>
      <w:r>
        <w:rPr>
          <w:rStyle w:val="HTMLTypewriter"/>
          <w:lang w:val="en"/>
        </w:rPr>
        <w:t>client_secret_jwt</w:t>
      </w:r>
      <w:r>
        <w:rPr>
          <w:rFonts w:ascii="Verdana" w:eastAsia="Times New Roman" w:hAnsi="Verdana"/>
          <w:color w:val="000000"/>
          <w:lang w:val="en"/>
        </w:rPr>
        <w:t xml:space="preserve"> methods to encode the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w:t>
        </w:r>
        <w:r>
          <w:rPr>
            <w:rStyle w:val="Hyperlink"/>
            <w:rFonts w:ascii="Verdana" w:eastAsia="Times New Roman" w:hAnsi="Verdana"/>
            <w:vanish/>
            <w:u w:val="none"/>
            <w:lang w:val="en"/>
          </w:rPr>
          <w:t>N Web Token (JWT),” May 2013.)</w:t>
        </w:r>
      </w:hyperlink>
      <w:r>
        <w:rPr>
          <w:rFonts w:ascii="Verdana" w:eastAsia="Times New Roman" w:hAnsi="Verdana"/>
          <w:color w:val="000000"/>
          <w:lang w:val="en"/>
        </w:rPr>
        <w:t xml:space="preserve">. Servers SHOULD support </w:t>
      </w:r>
      <w:r>
        <w:rPr>
          <w:rStyle w:val="HTMLTypewriter"/>
          <w:lang w:val="en"/>
        </w:rPr>
        <w:t>RS256</w:t>
      </w:r>
      <w:r>
        <w:rPr>
          <w:rFonts w:ascii="Verdana" w:eastAsia="Times New Roman" w:hAnsi="Verdana"/>
          <w:color w:val="000000"/>
          <w:lang w:val="en"/>
        </w:rPr>
        <w:t xml:space="preserve">. </w:t>
      </w:r>
    </w:p>
    <w:p w14:paraId="2822E61C"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Client registers its REQUIRED algorithms for Signing and Encryption using the following Registration parameters: </w:t>
      </w:r>
    </w:p>
    <w:p w14:paraId="5DE278D1" w14:textId="77777777" w:rsidR="00000000" w:rsidRDefault="008E4755" w:rsidP="008E4755">
      <w:pPr>
        <w:spacing w:beforeAutospacing="0" w:after="0" w:afterAutospacing="0"/>
        <w:ind w:left="1200" w:right="1200"/>
        <w:divId w:val="1964067896"/>
        <w:rPr>
          <w:rFonts w:ascii="Verdana" w:eastAsia="Times New Roman" w:hAnsi="Verdana"/>
          <w:color w:val="000000"/>
          <w:lang w:val="en"/>
        </w:rPr>
      </w:pPr>
      <w:r>
        <w:rPr>
          <w:rFonts w:ascii="Verdana" w:eastAsia="Times New Roman" w:hAnsi="Verdana"/>
          <w:color w:val="000000"/>
          <w:lang w:val="en"/>
        </w:rPr>
        <w:t>request_object_signing_alg</w:t>
      </w:r>
    </w:p>
    <w:p w14:paraId="5441D00D" w14:textId="77777777" w:rsidR="00000000" w:rsidRDefault="008E4755" w:rsidP="008E4755">
      <w:pPr>
        <w:spacing w:before="0" w:beforeAutospacing="0" w:after="0" w:afterAutospacing="0"/>
        <w:ind w:left="1920" w:right="1200"/>
        <w:divId w:val="1964067896"/>
        <w:rPr>
          <w:rFonts w:ascii="Verdana" w:eastAsia="Times New Roman" w:hAnsi="Verdana"/>
          <w:color w:val="000000"/>
          <w:lang w:val="en"/>
        </w:rPr>
      </w:pPr>
      <w:r>
        <w:rPr>
          <w:rFonts w:ascii="Verdana" w:eastAsia="Times New Roman" w:hAnsi="Verdana"/>
          <w:color w:val="000000"/>
          <w:lang w:val="en"/>
        </w:rPr>
        <w:t xml:space="preserve">OPTIONAL. JWS signature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REQUIRED for Request Objects by the Authorization Server. All Request Objects from this </w:t>
      </w:r>
      <w:r>
        <w:rPr>
          <w:rStyle w:val="HTMLTypewriter"/>
          <w:lang w:val="en"/>
        </w:rPr>
        <w:t>client_id</w:t>
      </w:r>
      <w:r>
        <w:rPr>
          <w:rFonts w:ascii="Verdana" w:eastAsia="Times New Roman" w:hAnsi="Verdana"/>
          <w:color w:val="000000"/>
          <w:lang w:val="en"/>
        </w:rPr>
        <w:t xml:space="preserve"> MUST be rejected if not signed by this algorithm. Servers SHOULD support </w:t>
      </w:r>
      <w:r>
        <w:rPr>
          <w:rStyle w:val="HTMLTypewriter"/>
          <w:lang w:val="en"/>
        </w:rPr>
        <w:t>RS256</w:t>
      </w:r>
      <w:r>
        <w:rPr>
          <w:rFonts w:ascii="Verdana" w:eastAsia="Times New Roman" w:hAnsi="Verdana"/>
          <w:color w:val="000000"/>
          <w:lang w:val="en"/>
        </w:rPr>
        <w:t xml:space="preserve">. </w:t>
      </w:r>
    </w:p>
    <w:p w14:paraId="7BD772AA" w14:textId="77777777" w:rsidR="00000000" w:rsidRDefault="008E4755" w:rsidP="008E4755">
      <w:pPr>
        <w:spacing w:before="0" w:beforeAutospacing="0" w:after="0" w:afterAutospacing="0"/>
        <w:ind w:left="1200" w:right="1200"/>
        <w:divId w:val="1964067896"/>
        <w:rPr>
          <w:rFonts w:ascii="Verdana" w:eastAsia="Times New Roman" w:hAnsi="Verdana"/>
          <w:color w:val="000000"/>
          <w:lang w:val="en"/>
        </w:rPr>
      </w:pPr>
      <w:r>
        <w:rPr>
          <w:rFonts w:ascii="Verdana" w:eastAsia="Times New Roman" w:hAnsi="Verdana"/>
          <w:color w:val="000000"/>
          <w:lang w:val="en"/>
        </w:rPr>
        <w:t>userinf</w:t>
      </w:r>
      <w:r>
        <w:rPr>
          <w:rFonts w:ascii="Verdana" w:eastAsia="Times New Roman" w:hAnsi="Verdana"/>
          <w:color w:val="000000"/>
          <w:lang w:val="en"/>
        </w:rPr>
        <w:t>o_signed_response_alg</w:t>
      </w:r>
    </w:p>
    <w:p w14:paraId="1356CBD6" w14:textId="77777777" w:rsidR="00000000" w:rsidRDefault="008E4755" w:rsidP="008E4755">
      <w:pPr>
        <w:spacing w:before="0" w:beforeAutospacing="0" w:after="0" w:afterAutospacing="0"/>
        <w:ind w:left="1920" w:right="1200"/>
        <w:divId w:val="1964067896"/>
        <w:rPr>
          <w:rFonts w:ascii="Verdana" w:eastAsia="Times New Roman" w:hAnsi="Verdana"/>
          <w:color w:val="000000"/>
          <w:lang w:val="en"/>
        </w:rPr>
      </w:pPr>
      <w:r>
        <w:rPr>
          <w:rFonts w:ascii="Verdana" w:eastAsia="Times New Roman" w:hAnsi="Verdana"/>
          <w:color w:val="000000"/>
          <w:lang w:val="en"/>
        </w:rPr>
        <w:t xml:space="preserve">OPTIONAL. JWS signature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REQUIRED for UserInfo Responses. If this is specified the response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Jones, M., Bradley, J., and N. Sakimura, “JSON Web Token (JWT),” May 2013.)</w:t>
        </w:r>
      </w:hyperlink>
      <w:r>
        <w:rPr>
          <w:rFonts w:ascii="Verdana" w:eastAsia="Times New Roman" w:hAnsi="Verdana"/>
          <w:color w:val="000000"/>
          <w:lang w:val="en"/>
        </w:rPr>
        <w:t xml:space="preserve"> [JWT] serialized. </w:t>
      </w:r>
    </w:p>
    <w:p w14:paraId="03D68FC3" w14:textId="77777777" w:rsidR="00000000" w:rsidRDefault="008E4755" w:rsidP="008E4755">
      <w:pPr>
        <w:spacing w:before="0" w:beforeAutospacing="0" w:after="0" w:afterAutospacing="0"/>
        <w:ind w:left="1200" w:right="1200"/>
        <w:divId w:val="1964067896"/>
        <w:rPr>
          <w:rFonts w:ascii="Verdana" w:eastAsia="Times New Roman" w:hAnsi="Verdana"/>
          <w:color w:val="000000"/>
          <w:lang w:val="en"/>
        </w:rPr>
      </w:pPr>
      <w:r>
        <w:rPr>
          <w:rFonts w:ascii="Verdana" w:eastAsia="Times New Roman" w:hAnsi="Verdana"/>
          <w:color w:val="000000"/>
          <w:lang w:val="en"/>
        </w:rPr>
        <w:t>userinfo_encrypted_response_alg</w:t>
      </w:r>
    </w:p>
    <w:p w14:paraId="5955D619" w14:textId="77777777" w:rsidR="00000000" w:rsidRDefault="008E4755" w:rsidP="008E4755">
      <w:pPr>
        <w:spacing w:before="0" w:beforeAutospacing="0" w:after="0" w:afterAutospacing="0"/>
        <w:ind w:left="1920" w:right="1200"/>
        <w:divId w:val="1964067896"/>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REQUIRED for User</w:t>
      </w:r>
      <w:r>
        <w:rPr>
          <w:rFonts w:ascii="Verdana" w:eastAsia="Times New Roman" w:hAnsi="Verdana"/>
          <w:color w:val="000000"/>
          <w:lang w:val="en"/>
        </w:rPr>
        <w:t xml:space="preserve">Info Responses. If this is requested in combination with signing, the response MUST be signed first then encrypted, per </w:t>
      </w:r>
      <w:hyperlink w:anchor="signing_order" w:history="1">
        <w:r>
          <w:rPr>
            <w:rStyle w:val="Hyperlink"/>
            <w:rFonts w:ascii="Verdana" w:eastAsia="Times New Roman" w:hAnsi="Verdana"/>
            <w:u w:val="none"/>
            <w:lang w:val="en"/>
          </w:rPr>
          <w:t>Section 9.13</w:t>
        </w:r>
        <w:r>
          <w:rPr>
            <w:rStyle w:val="Hyperlink"/>
            <w:rFonts w:ascii="Verdana" w:eastAsia="Times New Roman" w:hAnsi="Verdana"/>
            <w:vanish/>
            <w:u w:val="none"/>
            <w:lang w:val="en"/>
          </w:rPr>
          <w:t xml:space="preserve"> (Signing and Encryption Order)</w:t>
        </w:r>
      </w:hyperlink>
      <w:r>
        <w:rPr>
          <w:rFonts w:ascii="Verdana" w:eastAsia="Times New Roman" w:hAnsi="Verdana"/>
          <w:color w:val="000000"/>
          <w:lang w:val="en"/>
        </w:rPr>
        <w:t xml:space="preserve">. If this is specified, the response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 xml:space="preserve"> [JWT] serialized. </w:t>
      </w:r>
    </w:p>
    <w:p w14:paraId="4D036801" w14:textId="77777777" w:rsidR="00000000" w:rsidRDefault="008E4755" w:rsidP="008E4755">
      <w:pPr>
        <w:spacing w:before="0" w:beforeAutospacing="0" w:after="0" w:afterAutospacing="0"/>
        <w:ind w:left="1200" w:right="1200"/>
        <w:divId w:val="1964067896"/>
        <w:rPr>
          <w:rFonts w:ascii="Verdana" w:eastAsia="Times New Roman" w:hAnsi="Verdana"/>
          <w:color w:val="000000"/>
          <w:lang w:val="en"/>
        </w:rPr>
      </w:pPr>
      <w:r>
        <w:rPr>
          <w:rFonts w:ascii="Verdana" w:eastAsia="Times New Roman" w:hAnsi="Verdana"/>
          <w:color w:val="000000"/>
          <w:lang w:val="en"/>
        </w:rPr>
        <w:t>userinfo_encrypted_response_enc</w:t>
      </w:r>
    </w:p>
    <w:p w14:paraId="16B9CFEC" w14:textId="77777777" w:rsidR="00000000" w:rsidRDefault="008E4755" w:rsidP="008E4755">
      <w:pPr>
        <w:spacing w:before="0" w:beforeAutospacing="0" w:after="0" w:afterAutospacing="0"/>
        <w:ind w:left="1920" w:right="1200"/>
        <w:divId w:val="1964067896"/>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r>
          <w:rPr>
            <w:rStyle w:val="Hyperlink"/>
            <w:rFonts w:ascii="Verdana" w:eastAsia="Times New Roman" w:hAnsi="Verdana"/>
            <w:vanish/>
            <w:u w:val="none"/>
            <w:lang w:val="en"/>
          </w:rPr>
          <w:t>)</w:t>
        </w:r>
      </w:hyperlink>
      <w:r>
        <w:rPr>
          <w:rFonts w:ascii="Verdana" w:eastAsia="Times New Roman" w:hAnsi="Verdana"/>
          <w:color w:val="000000"/>
          <w:lang w:val="en"/>
        </w:rPr>
        <w:t xml:space="preserve"> REQUIRED for UserInfo Responses. If </w:t>
      </w:r>
      <w:r>
        <w:rPr>
          <w:rStyle w:val="HTMLTypewriter"/>
          <w:lang w:val="en"/>
        </w:rPr>
        <w:t>userinfo_encrypted_response_alg</w:t>
      </w:r>
      <w:r>
        <w:rPr>
          <w:rFonts w:ascii="Verdana" w:eastAsia="Times New Roman" w:hAnsi="Verdana"/>
          <w:color w:val="000000"/>
          <w:lang w:val="en"/>
        </w:rPr>
        <w:t xml:space="preserve"> is specified the default for this value is </w:t>
      </w:r>
      <w:r>
        <w:rPr>
          <w:rStyle w:val="HTMLTypewriter"/>
          <w:lang w:val="en"/>
        </w:rPr>
        <w:t>A128CBC-HS256</w:t>
      </w:r>
      <w:r>
        <w:rPr>
          <w:rFonts w:ascii="Verdana" w:eastAsia="Times New Roman" w:hAnsi="Verdana"/>
          <w:color w:val="000000"/>
          <w:lang w:val="en"/>
        </w:rPr>
        <w:t xml:space="preserve">. </w:t>
      </w:r>
    </w:p>
    <w:p w14:paraId="716A573D" w14:textId="77777777" w:rsidR="00000000" w:rsidRDefault="008E4755" w:rsidP="008E4755">
      <w:pPr>
        <w:spacing w:before="0" w:beforeAutospacing="0" w:after="0" w:afterAutospacing="0"/>
        <w:ind w:left="1200" w:right="1200"/>
        <w:divId w:val="1964067896"/>
        <w:rPr>
          <w:rFonts w:ascii="Verdana" w:eastAsia="Times New Roman" w:hAnsi="Verdana"/>
          <w:color w:val="000000"/>
          <w:lang w:val="en"/>
        </w:rPr>
      </w:pPr>
      <w:r>
        <w:rPr>
          <w:rFonts w:ascii="Verdana" w:eastAsia="Times New Roman" w:hAnsi="Verdana"/>
          <w:color w:val="000000"/>
          <w:lang w:val="en"/>
        </w:rPr>
        <w:t>id_token_signed_response_alg</w:t>
      </w:r>
    </w:p>
    <w:p w14:paraId="17A1BC71" w14:textId="77777777" w:rsidR="00000000" w:rsidRDefault="008E4755" w:rsidP="008E4755">
      <w:pPr>
        <w:spacing w:before="0" w:beforeAutospacing="0" w:after="0" w:afterAutospacing="0"/>
        <w:ind w:left="1920" w:right="1200"/>
        <w:divId w:val="1964067896"/>
        <w:rPr>
          <w:rFonts w:ascii="Verdana" w:eastAsia="Times New Roman" w:hAnsi="Verdana"/>
          <w:color w:val="000000"/>
          <w:lang w:val="en"/>
        </w:rPr>
      </w:pPr>
      <w:r>
        <w:rPr>
          <w:rFonts w:ascii="Verdana" w:eastAsia="Times New Roman" w:hAnsi="Verdana"/>
          <w:color w:val="000000"/>
          <w:lang w:val="en"/>
        </w:rPr>
        <w:t xml:space="preserve">OPTIONAL. JWS signature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w:t>
        </w:r>
        <w:r>
          <w:rPr>
            <w:rStyle w:val="Hyperlink"/>
            <w:rFonts w:ascii="Verdana" w:eastAsia="Times New Roman" w:hAnsi="Verdana"/>
            <w:vanish/>
            <w:u w:val="none"/>
            <w:lang w:val="en"/>
          </w:rPr>
          <w:t xml:space="preserve"> (JWA),” May 2013.)</w:t>
        </w:r>
      </w:hyperlink>
      <w:r>
        <w:rPr>
          <w:rFonts w:ascii="Verdana" w:eastAsia="Times New Roman" w:hAnsi="Verdana"/>
          <w:color w:val="000000"/>
          <w:lang w:val="en"/>
        </w:rPr>
        <w:t xml:space="preserve"> REQUIRED for ID Tokens issued to this </w:t>
      </w:r>
      <w:r>
        <w:rPr>
          <w:rStyle w:val="HTMLTypewriter"/>
          <w:lang w:val="en"/>
        </w:rPr>
        <w:t>client_id</w:t>
      </w:r>
      <w:r>
        <w:rPr>
          <w:rFonts w:ascii="Verdana" w:eastAsia="Times New Roman" w:hAnsi="Verdana"/>
          <w:color w:val="000000"/>
          <w:lang w:val="en"/>
        </w:rPr>
        <w:t xml:space="preserve">. The default if not specified is </w:t>
      </w:r>
      <w:r>
        <w:rPr>
          <w:rStyle w:val="HTMLTypewriter"/>
          <w:lang w:val="en"/>
        </w:rPr>
        <w:t>RS256</w:t>
      </w:r>
      <w:r>
        <w:rPr>
          <w:rFonts w:ascii="Verdana" w:eastAsia="Times New Roman" w:hAnsi="Verdana"/>
          <w:color w:val="000000"/>
          <w:lang w:val="en"/>
        </w:rPr>
        <w:t xml:space="preserve">. The public key for validating the signature is provided by retrieving the JWK Set referenced by the </w:t>
      </w:r>
      <w:r>
        <w:rPr>
          <w:rStyle w:val="HTMLTypewriter"/>
          <w:lang w:val="en"/>
        </w:rPr>
        <w:t>jwks_uri</w:t>
      </w:r>
      <w:r>
        <w:rPr>
          <w:rFonts w:ascii="Verdana" w:eastAsia="Times New Roman" w:hAnsi="Verdana"/>
          <w:color w:val="000000"/>
          <w:lang w:val="en"/>
        </w:rPr>
        <w:t xml:space="preserve"> element from Discovery. </w:t>
      </w:r>
    </w:p>
    <w:p w14:paraId="32C70980" w14:textId="77777777" w:rsidR="00000000" w:rsidRDefault="008E4755" w:rsidP="008E4755">
      <w:pPr>
        <w:spacing w:before="0" w:beforeAutospacing="0" w:after="0" w:afterAutospacing="0"/>
        <w:ind w:left="1200" w:right="1200"/>
        <w:divId w:val="1964067896"/>
        <w:rPr>
          <w:rFonts w:ascii="Verdana" w:eastAsia="Times New Roman" w:hAnsi="Verdana"/>
          <w:color w:val="000000"/>
          <w:lang w:val="en"/>
        </w:rPr>
      </w:pPr>
      <w:r>
        <w:rPr>
          <w:rFonts w:ascii="Verdana" w:eastAsia="Times New Roman" w:hAnsi="Verdana"/>
          <w:color w:val="000000"/>
          <w:lang w:val="en"/>
        </w:rPr>
        <w:t>id_token_encry</w:t>
      </w:r>
      <w:r>
        <w:rPr>
          <w:rFonts w:ascii="Verdana" w:eastAsia="Times New Roman" w:hAnsi="Verdana"/>
          <w:color w:val="000000"/>
          <w:lang w:val="en"/>
        </w:rPr>
        <w:t>pted_response_alg</w:t>
      </w:r>
    </w:p>
    <w:p w14:paraId="18C45429" w14:textId="77777777" w:rsidR="00000000" w:rsidRDefault="008E4755" w:rsidP="008E4755">
      <w:pPr>
        <w:spacing w:before="0" w:beforeAutospacing="0" w:after="0" w:afterAutospacing="0"/>
        <w:ind w:left="1920" w:right="1200"/>
        <w:divId w:val="1964067896"/>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REQUIRED for ID Tokens issued to this </w:t>
      </w:r>
      <w:r>
        <w:rPr>
          <w:rStyle w:val="HTMLTypewriter"/>
          <w:lang w:val="en"/>
        </w:rPr>
        <w:t>client_id</w:t>
      </w:r>
      <w:r>
        <w:rPr>
          <w:rFonts w:ascii="Verdana" w:eastAsia="Times New Roman" w:hAnsi="Verdana"/>
          <w:color w:val="000000"/>
          <w:lang w:val="en"/>
        </w:rPr>
        <w:t>. If this is requested, the response MUST be signed then encrypted. The default</w:t>
      </w:r>
      <w:r>
        <w:rPr>
          <w:rFonts w:ascii="Verdana" w:eastAsia="Times New Roman" w:hAnsi="Verdana"/>
          <w:color w:val="000000"/>
          <w:lang w:val="en"/>
        </w:rPr>
        <w:t xml:space="preserve"> if not specified is no encryption. </w:t>
      </w:r>
    </w:p>
    <w:p w14:paraId="3EDD6882" w14:textId="77777777" w:rsidR="00000000" w:rsidRDefault="008E4755" w:rsidP="008E4755">
      <w:pPr>
        <w:spacing w:before="0" w:beforeAutospacing="0" w:after="0" w:afterAutospacing="0"/>
        <w:ind w:left="1200" w:right="1200"/>
        <w:divId w:val="1964067896"/>
        <w:rPr>
          <w:rFonts w:ascii="Verdana" w:eastAsia="Times New Roman" w:hAnsi="Verdana"/>
          <w:color w:val="000000"/>
          <w:lang w:val="en"/>
        </w:rPr>
      </w:pPr>
      <w:r>
        <w:rPr>
          <w:rFonts w:ascii="Verdana" w:eastAsia="Times New Roman" w:hAnsi="Verdana"/>
          <w:color w:val="000000"/>
          <w:lang w:val="en"/>
        </w:rPr>
        <w:t>id_token_encrypted_response_enc</w:t>
      </w:r>
    </w:p>
    <w:p w14:paraId="4EFF253B" w14:textId="77777777" w:rsidR="00000000" w:rsidRDefault="008E4755" w:rsidP="008E4755">
      <w:pPr>
        <w:spacing w:before="0" w:beforeAutospacing="0" w:afterAutospacing="0"/>
        <w:ind w:left="1920" w:right="1200"/>
        <w:divId w:val="1964067896"/>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REQUIRED for ID Tokens issued to this </w:t>
      </w:r>
      <w:r>
        <w:rPr>
          <w:rStyle w:val="HTMLTypewriter"/>
          <w:lang w:val="en"/>
        </w:rPr>
        <w:t>client_id</w:t>
      </w:r>
      <w:r>
        <w:rPr>
          <w:rFonts w:ascii="Verdana" w:eastAsia="Times New Roman" w:hAnsi="Verdana"/>
          <w:color w:val="000000"/>
          <w:lang w:val="en"/>
        </w:rPr>
        <w:t xml:space="preserve">. If </w:t>
      </w:r>
      <w:r>
        <w:rPr>
          <w:rStyle w:val="HTMLTypewriter"/>
          <w:lang w:val="en"/>
        </w:rPr>
        <w:t>id_token_encrypted_response_alg</w:t>
      </w:r>
      <w:r>
        <w:rPr>
          <w:rFonts w:ascii="Verdana" w:eastAsia="Times New Roman" w:hAnsi="Verdana"/>
          <w:color w:val="000000"/>
          <w:lang w:val="en"/>
        </w:rPr>
        <w:t xml:space="preserve"> is specified the default for this value is </w:t>
      </w:r>
      <w:r>
        <w:rPr>
          <w:rStyle w:val="HTMLTypewriter"/>
          <w:lang w:val="en"/>
        </w:rPr>
        <w:t>A128CBC-HS256</w:t>
      </w:r>
      <w:r>
        <w:rPr>
          <w:rFonts w:ascii="Verdana" w:eastAsia="Times New Roman" w:hAnsi="Verdana"/>
          <w:color w:val="000000"/>
          <w:lang w:val="en"/>
        </w:rPr>
        <w:t xml:space="preserve">. </w:t>
      </w:r>
    </w:p>
    <w:p w14:paraId="2D4438C1" w14:textId="77777777" w:rsidR="00000000" w:rsidRDefault="008E4755">
      <w:pPr>
        <w:spacing w:before="0" w:beforeAutospacing="0" w:after="0" w:afterAutospacing="0"/>
        <w:divId w:val="745765489"/>
        <w:rPr>
          <w:rFonts w:ascii="Verdana" w:eastAsia="Times New Roman" w:hAnsi="Verdana"/>
          <w:color w:val="000000"/>
          <w:lang w:val="en"/>
        </w:rPr>
      </w:pPr>
      <w:bookmarkStart w:id="117" w:name="sigenc.key"/>
      <w:bookmarkEnd w:id="117"/>
    </w:p>
    <w:p w14:paraId="2D42024E"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6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86893CC" w14:textId="77777777">
        <w:trPr>
          <w:divId w:val="745765489"/>
          <w:trHeight w:val="225"/>
          <w:tblCellSpacing w:w="15" w:type="dxa"/>
        </w:trPr>
        <w:tc>
          <w:tcPr>
            <w:tcW w:w="450" w:type="dxa"/>
            <w:shd w:val="clear" w:color="auto" w:fill="990000"/>
            <w:vAlign w:val="center"/>
            <w:hideMark/>
          </w:tcPr>
          <w:p w14:paraId="585F3B08"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EFAD68C" w14:textId="77777777" w:rsidR="00000000" w:rsidRDefault="008E4755">
      <w:pPr>
        <w:pStyle w:val="Heading3"/>
        <w:divId w:val="745765489"/>
        <w:rPr>
          <w:rFonts w:eastAsia="Times New Roman"/>
          <w:lang w:val="en"/>
        </w:rPr>
      </w:pPr>
      <w:bookmarkStart w:id="118" w:name="rfc.section.3.2"/>
      <w:bookmarkEnd w:id="118"/>
      <w:r>
        <w:rPr>
          <w:rFonts w:eastAsia="Times New Roman"/>
          <w:lang w:val="en"/>
        </w:rPr>
        <w:t>3.2.  Keys</w:t>
      </w:r>
    </w:p>
    <w:p w14:paraId="38057FBE" w14:textId="77777777" w:rsidR="00000000" w:rsidRDefault="008E4755">
      <w:pPr>
        <w:pStyle w:val="NormalWeb"/>
        <w:divId w:val="745765489"/>
        <w:rPr>
          <w:rFonts w:ascii="Verdana" w:hAnsi="Verdana"/>
          <w:color w:val="000000"/>
          <w:lang w:val="en"/>
        </w:rPr>
      </w:pPr>
      <w:r>
        <w:rPr>
          <w:rFonts w:ascii="Verdana" w:hAnsi="Verdana"/>
          <w:color w:val="000000"/>
          <w:lang w:val="en"/>
        </w:rPr>
        <w:t>The OpenID Provider provides i</w:t>
      </w:r>
      <w:r>
        <w:rPr>
          <w:rFonts w:ascii="Verdana" w:hAnsi="Verdana"/>
          <w:color w:val="000000"/>
          <w:lang w:val="en"/>
        </w:rPr>
        <w:t xml:space="preserve">ts public keys during Discovery using the following element: </w:t>
      </w:r>
    </w:p>
    <w:p w14:paraId="46026F6B" w14:textId="77777777" w:rsidR="00000000" w:rsidRDefault="008E4755" w:rsidP="008E4755">
      <w:pPr>
        <w:spacing w:beforeAutospacing="0" w:after="0" w:afterAutospacing="0"/>
        <w:ind w:left="1200" w:right="1200"/>
        <w:divId w:val="1576015164"/>
        <w:rPr>
          <w:rFonts w:ascii="Verdana" w:eastAsia="Times New Roman" w:hAnsi="Verdana"/>
          <w:color w:val="000000"/>
          <w:lang w:val="en"/>
        </w:rPr>
      </w:pPr>
      <w:r>
        <w:rPr>
          <w:rFonts w:ascii="Verdana" w:eastAsia="Times New Roman" w:hAnsi="Verdana"/>
          <w:color w:val="000000"/>
          <w:lang w:val="en"/>
        </w:rPr>
        <w:t>jwks_uri</w:t>
      </w:r>
    </w:p>
    <w:p w14:paraId="66793C14" w14:textId="77777777" w:rsidR="00000000" w:rsidRDefault="008E4755" w:rsidP="008E4755">
      <w:pPr>
        <w:spacing w:before="0" w:beforeAutospacing="0" w:afterAutospacing="0"/>
        <w:ind w:left="1920" w:right="1200"/>
        <w:divId w:val="1576015164"/>
        <w:rPr>
          <w:rFonts w:ascii="Verdana" w:eastAsia="Times New Roman" w:hAnsi="Verdana"/>
          <w:color w:val="000000"/>
          <w:lang w:val="en"/>
        </w:rPr>
      </w:pPr>
      <w:r>
        <w:rPr>
          <w:rFonts w:ascii="Verdana" w:eastAsia="Times New Roman" w:hAnsi="Verdana"/>
          <w:color w:val="000000"/>
          <w:lang w:val="en"/>
        </w:rPr>
        <w:t xml:space="preserve">REQUIRED. URL of the OP's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May 2013.)</w:t>
        </w:r>
      </w:hyperlink>
      <w:r>
        <w:rPr>
          <w:rFonts w:ascii="Verdana" w:eastAsia="Times New Roman" w:hAnsi="Verdana"/>
          <w:color w:val="000000"/>
          <w:lang w:val="en"/>
        </w:rPr>
        <w:t xml:space="preserve"> document. </w:t>
      </w:r>
      <w:r>
        <w:rPr>
          <w:rFonts w:ascii="Verdana" w:eastAsia="Times New Roman" w:hAnsi="Verdana"/>
          <w:color w:val="000000"/>
          <w:lang w:val="en"/>
        </w:rPr>
        <w:t>This contains the signing key(s) the Client uses to validate signatures from the OP. The JWK Set MAY also contain the Server's encryption key(s), which are used by Clients to encrypt requests to the Server. When both signing and encryption keys are made av</w:t>
      </w:r>
      <w:r>
        <w:rPr>
          <w:rFonts w:ascii="Verdana" w:eastAsia="Times New Roman" w:hAnsi="Verdana"/>
          <w:color w:val="000000"/>
          <w:lang w:val="en"/>
        </w:rPr>
        <w:t xml:space="preserve">ailable, a </w:t>
      </w:r>
      <w:r>
        <w:rPr>
          <w:rStyle w:val="HTMLTypewriter"/>
          <w:lang w:val="en"/>
        </w:rPr>
        <w:t>use</w:t>
      </w:r>
      <w:r>
        <w:rPr>
          <w:rFonts w:ascii="Verdana" w:eastAsia="Times New Roman" w:hAnsi="Verdana"/>
          <w:color w:val="000000"/>
          <w:lang w:val="en"/>
        </w:rPr>
        <w:t xml:space="preserve"> (Key Use) parameter value is REQUIRED for all keys in the document to indicate each key's intended usage. </w:t>
      </w:r>
    </w:p>
    <w:p w14:paraId="5402ADCC"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Likewise, the Client can provide its public keys during Registration using the following element: </w:t>
      </w:r>
    </w:p>
    <w:p w14:paraId="05D23F7C" w14:textId="77777777" w:rsidR="00000000" w:rsidRDefault="008E4755" w:rsidP="008E4755">
      <w:pPr>
        <w:spacing w:beforeAutospacing="0" w:after="0" w:afterAutospacing="0"/>
        <w:ind w:left="1200" w:right="1200"/>
        <w:divId w:val="649331682"/>
        <w:rPr>
          <w:rFonts w:ascii="Verdana" w:eastAsia="Times New Roman" w:hAnsi="Verdana"/>
          <w:color w:val="000000"/>
          <w:lang w:val="en"/>
        </w:rPr>
      </w:pPr>
      <w:r>
        <w:rPr>
          <w:rFonts w:ascii="Verdana" w:eastAsia="Times New Roman" w:hAnsi="Verdana"/>
          <w:color w:val="000000"/>
          <w:lang w:val="en"/>
        </w:rPr>
        <w:t>jwks_uri</w:t>
      </w:r>
    </w:p>
    <w:p w14:paraId="6DDA1963" w14:textId="77777777" w:rsidR="00000000" w:rsidRDefault="008E4755" w:rsidP="008E4755">
      <w:pPr>
        <w:spacing w:before="0" w:beforeAutospacing="0" w:afterAutospacing="0"/>
        <w:ind w:left="1920" w:right="1200"/>
        <w:divId w:val="649331682"/>
        <w:rPr>
          <w:rFonts w:ascii="Verdana" w:eastAsia="Times New Roman" w:hAnsi="Verdana"/>
          <w:color w:val="000000"/>
          <w:lang w:val="en"/>
        </w:rPr>
      </w:pPr>
      <w:r>
        <w:rPr>
          <w:rFonts w:ascii="Verdana" w:eastAsia="Times New Roman" w:hAnsi="Verdana"/>
          <w:color w:val="000000"/>
          <w:lang w:val="en"/>
        </w:rPr>
        <w:t>OPTIONAL. URL for the Clie</w:t>
      </w:r>
      <w:r>
        <w:rPr>
          <w:rFonts w:ascii="Verdana" w:eastAsia="Times New Roman" w:hAnsi="Verdana"/>
          <w:color w:val="000000"/>
          <w:lang w:val="en"/>
        </w:rPr>
        <w:t xml:space="preserve">nt's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May 2013.)</w:t>
        </w:r>
      </w:hyperlink>
      <w:r>
        <w:rPr>
          <w:rFonts w:ascii="Verdana" w:eastAsia="Times New Roman" w:hAnsi="Verdana"/>
          <w:color w:val="000000"/>
          <w:lang w:val="en"/>
        </w:rPr>
        <w:t xml:space="preserve"> document. If the Client signs requests to the Server, it contains the signing key(s) the Server uses to validate signatures from the Client. The JWK Set MAY </w:t>
      </w:r>
      <w:r>
        <w:rPr>
          <w:rFonts w:ascii="Verdana" w:eastAsia="Times New Roman" w:hAnsi="Verdana"/>
          <w:color w:val="000000"/>
          <w:lang w:val="en"/>
        </w:rPr>
        <w:t xml:space="preserve">also contain the Client's encryption keys(s), which are used by the Server to encrypt responses to the Client. When both signing and encryption keys are made available, a </w:t>
      </w:r>
      <w:r>
        <w:rPr>
          <w:rStyle w:val="HTMLTypewriter"/>
          <w:lang w:val="en"/>
        </w:rPr>
        <w:t>use</w:t>
      </w:r>
      <w:r>
        <w:rPr>
          <w:rFonts w:ascii="Verdana" w:eastAsia="Times New Roman" w:hAnsi="Verdana"/>
          <w:color w:val="000000"/>
          <w:lang w:val="en"/>
        </w:rPr>
        <w:t xml:space="preserve"> (Key Use) parameter value is REQUIRED for all keys in the document to indicate ea</w:t>
      </w:r>
      <w:r>
        <w:rPr>
          <w:rFonts w:ascii="Verdana" w:eastAsia="Times New Roman" w:hAnsi="Verdana"/>
          <w:color w:val="000000"/>
          <w:lang w:val="en"/>
        </w:rPr>
        <w:t xml:space="preserve">ch key's intended usage. </w:t>
      </w:r>
    </w:p>
    <w:p w14:paraId="630CE4A6"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When both signing and encryption keys are made available, the </w:t>
      </w:r>
      <w:r>
        <w:rPr>
          <w:rStyle w:val="HTMLTypewriter"/>
          <w:lang w:val="en"/>
        </w:rPr>
        <w:t>use</w:t>
      </w:r>
      <w:r>
        <w:rPr>
          <w:rFonts w:ascii="Verdana" w:hAnsi="Verdana"/>
          <w:color w:val="000000"/>
          <w:lang w:val="en"/>
        </w:rPr>
        <w:t xml:space="preserve"> (Key Use) parameter value is REQUIRED for all keys in the JWK Set at the </w:t>
      </w:r>
      <w:r>
        <w:rPr>
          <w:rStyle w:val="HTMLTypewriter"/>
          <w:lang w:val="en"/>
        </w:rPr>
        <w:t>jwks_uri</w:t>
      </w:r>
      <w:r>
        <w:rPr>
          <w:rFonts w:ascii="Verdana" w:hAnsi="Verdana"/>
          <w:color w:val="000000"/>
          <w:lang w:val="en"/>
        </w:rPr>
        <w:t xml:space="preserve"> to indicate each key's intended usage. Although some algorithms allow the same key</w:t>
      </w:r>
      <w:r>
        <w:rPr>
          <w:rFonts w:ascii="Verdana" w:hAnsi="Verdana"/>
          <w:color w:val="000000"/>
          <w:lang w:val="en"/>
        </w:rPr>
        <w:t xml:space="preserve"> pair to be used for both signatures and encryption, doing so is NOT RECOMMENDED, as it is less secure. </w:t>
      </w:r>
    </w:p>
    <w:p w14:paraId="00AC8D8C"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In both cases, the JWK </w:t>
      </w:r>
      <w:r>
        <w:rPr>
          <w:rStyle w:val="HTMLTypewriter"/>
          <w:lang w:val="en"/>
        </w:rPr>
        <w:t>x5c</w:t>
      </w:r>
      <w:r>
        <w:rPr>
          <w:rFonts w:ascii="Verdana" w:hAnsi="Verdana"/>
          <w:color w:val="000000"/>
          <w:lang w:val="en"/>
        </w:rPr>
        <w:t xml:space="preserve"> parameter MAY be used to provide X.509 representations of keys provided. When used, the bare key values MUST still be presen</w:t>
      </w:r>
      <w:r>
        <w:rPr>
          <w:rFonts w:ascii="Verdana" w:hAnsi="Verdana"/>
          <w:color w:val="000000"/>
          <w:lang w:val="en"/>
        </w:rPr>
        <w:t xml:space="preserve">t and MUST match those in the certificate. </w:t>
      </w:r>
    </w:p>
    <w:p w14:paraId="76BEF425" w14:textId="77777777" w:rsidR="00000000" w:rsidRDefault="008E4755">
      <w:pPr>
        <w:spacing w:before="0" w:beforeAutospacing="0" w:after="0" w:afterAutospacing="0"/>
        <w:divId w:val="745765489"/>
        <w:rPr>
          <w:rFonts w:ascii="Verdana" w:eastAsia="Times New Roman" w:hAnsi="Verdana"/>
          <w:color w:val="000000"/>
          <w:lang w:val="en"/>
        </w:rPr>
      </w:pPr>
      <w:bookmarkStart w:id="119" w:name="sigs"/>
      <w:bookmarkEnd w:id="119"/>
    </w:p>
    <w:p w14:paraId="16A929CE"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7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63C0EE9" w14:textId="77777777">
        <w:trPr>
          <w:divId w:val="745765489"/>
          <w:trHeight w:val="225"/>
          <w:tblCellSpacing w:w="15" w:type="dxa"/>
        </w:trPr>
        <w:tc>
          <w:tcPr>
            <w:tcW w:w="450" w:type="dxa"/>
            <w:shd w:val="clear" w:color="auto" w:fill="990000"/>
            <w:vAlign w:val="center"/>
            <w:hideMark/>
          </w:tcPr>
          <w:p w14:paraId="72B57450"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914BF36" w14:textId="77777777" w:rsidR="00000000" w:rsidRDefault="008E4755">
      <w:pPr>
        <w:pStyle w:val="Heading3"/>
        <w:divId w:val="745765489"/>
        <w:rPr>
          <w:rFonts w:eastAsia="Times New Roman"/>
          <w:lang w:val="en"/>
        </w:rPr>
      </w:pPr>
      <w:bookmarkStart w:id="120" w:name="rfc.section.3.3"/>
      <w:bookmarkEnd w:id="120"/>
      <w:r>
        <w:rPr>
          <w:rFonts w:eastAsia="Times New Roman"/>
          <w:lang w:val="en"/>
        </w:rPr>
        <w:t>3.3.  Signing</w:t>
      </w:r>
    </w:p>
    <w:p w14:paraId="6BF847C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signing party MUST select a signature algorithm based on the supported algorithms of the recipient in </w:t>
      </w:r>
      <w:hyperlink w:anchor="sigenc.alg" w:history="1">
        <w:r>
          <w:rPr>
            <w:rStyle w:val="Hyperlink"/>
            <w:rFonts w:ascii="Verdana" w:hAnsi="Verdana"/>
            <w:u w:val="none"/>
            <w:lang w:val="en"/>
          </w:rPr>
          <w:t>Section 3.1</w:t>
        </w:r>
        <w:r>
          <w:rPr>
            <w:rStyle w:val="Hyperlink"/>
            <w:rFonts w:ascii="Verdana" w:hAnsi="Verdana"/>
            <w:vanish/>
            <w:u w:val="none"/>
            <w:lang w:val="en"/>
          </w:rPr>
          <w:t xml:space="preserve"> (Supported Algorithms)</w:t>
        </w:r>
      </w:hyperlink>
      <w:r>
        <w:rPr>
          <w:rFonts w:ascii="Verdana" w:hAnsi="Verdana"/>
          <w:color w:val="000000"/>
          <w:lang w:val="en"/>
        </w:rPr>
        <w:t xml:space="preserve">. </w:t>
      </w:r>
    </w:p>
    <w:p w14:paraId="2EE71408" w14:textId="77777777" w:rsidR="00000000" w:rsidRDefault="008E4755" w:rsidP="008E4755">
      <w:pPr>
        <w:spacing w:beforeAutospacing="0" w:after="0" w:afterAutospacing="0"/>
        <w:ind w:left="1200" w:right="1200"/>
        <w:divId w:val="1678653357"/>
        <w:rPr>
          <w:rFonts w:ascii="Verdana" w:eastAsia="Times New Roman" w:hAnsi="Verdana"/>
          <w:color w:val="000000"/>
          <w:lang w:val="en"/>
        </w:rPr>
      </w:pPr>
      <w:r>
        <w:rPr>
          <w:rFonts w:ascii="Verdana" w:eastAsia="Times New Roman" w:hAnsi="Verdana"/>
          <w:color w:val="000000"/>
          <w:lang w:val="en"/>
        </w:rPr>
        <w:t>Asymmetric Signatures</w:t>
      </w:r>
    </w:p>
    <w:p w14:paraId="71F8564A" w14:textId="77777777" w:rsidR="00000000" w:rsidRDefault="008E4755" w:rsidP="008E4755">
      <w:pPr>
        <w:spacing w:before="0" w:beforeAutospacing="0" w:after="0" w:afterAutospacing="0"/>
        <w:ind w:left="1920" w:right="1200"/>
        <w:divId w:val="1678653357"/>
        <w:rPr>
          <w:rFonts w:ascii="Verdana" w:eastAsia="Times New Roman" w:hAnsi="Verdana"/>
          <w:color w:val="000000"/>
          <w:lang w:val="en"/>
        </w:rPr>
      </w:pPr>
      <w:r>
        <w:rPr>
          <w:rFonts w:ascii="Verdana" w:eastAsia="Times New Roman" w:hAnsi="Verdana"/>
          <w:color w:val="000000"/>
          <w:lang w:val="en"/>
        </w:rPr>
        <w:t xml:space="preserve">When using RSA or ECDSA Signatures, the </w:t>
      </w:r>
      <w:r>
        <w:rPr>
          <w:rStyle w:val="HTMLTypewriter"/>
          <w:lang w:val="en"/>
        </w:rPr>
        <w:t>alg</w:t>
      </w:r>
      <w:r>
        <w:rPr>
          <w:rFonts w:ascii="Verdana" w:eastAsia="Times New Roman" w:hAnsi="Verdana"/>
          <w:color w:val="000000"/>
          <w:lang w:val="en"/>
        </w:rPr>
        <w:t xml:space="preserve"> Claim of the J</w:t>
      </w:r>
      <w:r>
        <w:rPr>
          <w:rFonts w:ascii="Verdana" w:eastAsia="Times New Roman" w:hAnsi="Verdana"/>
          <w:color w:val="000000"/>
          <w:lang w:val="en"/>
        </w:rPr>
        <w:t xml:space="preserve">WS header MUST be set to the appropriate algorithm as defined in </w:t>
      </w:r>
      <w:hyperlink w:anchor="JWA" w:history="1">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[JWA]. The private key MUST be the one associated with the Public Signing Key provided in </w:t>
      </w:r>
      <w:hyperlink w:anchor="sigenc.key" w:history="1">
        <w:r>
          <w:rPr>
            <w:rStyle w:val="Hyperlink"/>
            <w:rFonts w:ascii="Verdana" w:eastAsia="Times New Roman" w:hAnsi="Verdana"/>
            <w:u w:val="none"/>
            <w:lang w:val="en"/>
          </w:rPr>
          <w:t>Section 3.2</w:t>
        </w:r>
        <w:r>
          <w:rPr>
            <w:rStyle w:val="Hyperlink"/>
            <w:rFonts w:ascii="Verdana" w:eastAsia="Times New Roman" w:hAnsi="Verdana"/>
            <w:vanish/>
            <w:u w:val="none"/>
            <w:lang w:val="en"/>
          </w:rPr>
          <w:t xml:space="preserve"> (Keys)</w:t>
        </w:r>
      </w:hyperlink>
      <w:r>
        <w:rPr>
          <w:rFonts w:ascii="Verdana" w:eastAsia="Times New Roman" w:hAnsi="Verdana"/>
          <w:color w:val="000000"/>
          <w:lang w:val="en"/>
        </w:rPr>
        <w:t xml:space="preserve">. If there are multiple keys in the referenced JWK document, a </w:t>
      </w:r>
      <w:r>
        <w:rPr>
          <w:rStyle w:val="HTMLTypewriter"/>
          <w:lang w:val="en"/>
        </w:rPr>
        <w:t>kid</w:t>
      </w:r>
      <w:r>
        <w:rPr>
          <w:rFonts w:ascii="Verdana" w:eastAsia="Times New Roman" w:hAnsi="Verdana"/>
          <w:color w:val="000000"/>
          <w:lang w:val="en"/>
        </w:rPr>
        <w:t xml:space="preserve"> value MUST be provided in the JWS header. The key usage of the respective keys MUST support signature. </w:t>
      </w:r>
    </w:p>
    <w:p w14:paraId="5F13377D" w14:textId="77777777" w:rsidR="00000000" w:rsidRDefault="008E4755" w:rsidP="008E4755">
      <w:pPr>
        <w:spacing w:before="0" w:beforeAutospacing="0" w:after="0" w:afterAutospacing="0"/>
        <w:ind w:left="1200" w:right="1200"/>
        <w:divId w:val="1678653357"/>
        <w:rPr>
          <w:rFonts w:ascii="Verdana" w:eastAsia="Times New Roman" w:hAnsi="Verdana"/>
          <w:color w:val="000000"/>
          <w:lang w:val="en"/>
        </w:rPr>
      </w:pPr>
      <w:r>
        <w:rPr>
          <w:rFonts w:ascii="Verdana" w:eastAsia="Times New Roman" w:hAnsi="Verdana"/>
          <w:color w:val="000000"/>
          <w:lang w:val="en"/>
        </w:rPr>
        <w:t>Symmetric Signatures</w:t>
      </w:r>
    </w:p>
    <w:p w14:paraId="7F4491BF" w14:textId="77777777" w:rsidR="00000000" w:rsidRDefault="008E4755" w:rsidP="008E4755">
      <w:pPr>
        <w:spacing w:before="0" w:beforeAutospacing="0" w:afterAutospacing="0"/>
        <w:ind w:left="1920" w:right="1200"/>
        <w:divId w:val="1678653357"/>
        <w:rPr>
          <w:rFonts w:ascii="Verdana" w:eastAsia="Times New Roman" w:hAnsi="Verdana"/>
          <w:color w:val="000000"/>
          <w:lang w:val="en"/>
        </w:rPr>
      </w:pPr>
      <w:r>
        <w:rPr>
          <w:rFonts w:ascii="Verdana" w:eastAsia="Times New Roman" w:hAnsi="Verdana"/>
          <w:color w:val="000000"/>
          <w:lang w:val="en"/>
        </w:rPr>
        <w:t>When using MA</w:t>
      </w:r>
      <w:r>
        <w:rPr>
          <w:rFonts w:ascii="Verdana" w:eastAsia="Times New Roman" w:hAnsi="Verdana"/>
          <w:color w:val="000000"/>
          <w:lang w:val="en"/>
        </w:rPr>
        <w:t xml:space="preserve">C-based signatures, the </w:t>
      </w:r>
      <w:r>
        <w:rPr>
          <w:rStyle w:val="HTMLTypewriter"/>
          <w:lang w:val="en"/>
        </w:rPr>
        <w:t>alg</w:t>
      </w:r>
      <w:r>
        <w:rPr>
          <w:rFonts w:ascii="Verdana" w:eastAsia="Times New Roman" w:hAnsi="Verdana"/>
          <w:color w:val="000000"/>
          <w:lang w:val="en"/>
        </w:rPr>
        <w:t xml:space="preserve"> Claim of the JWS header MUST be set to a MAC algorithm, as defined in </w:t>
      </w:r>
      <w:hyperlink w:anchor="JWA" w:history="1">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[JWA]. The MAC key used is the octets of the UTF-8 represent</w:t>
      </w:r>
      <w:r>
        <w:rPr>
          <w:rFonts w:ascii="Verdana" w:eastAsia="Times New Roman" w:hAnsi="Verdana"/>
          <w:color w:val="000000"/>
          <w:lang w:val="en"/>
        </w:rPr>
        <w:t xml:space="preserve">ation of the </w:t>
      </w:r>
      <w:r>
        <w:rPr>
          <w:rStyle w:val="HTMLTypewriter"/>
          <w:lang w:val="en"/>
        </w:rPr>
        <w:t>client_secret</w:t>
      </w:r>
      <w:r>
        <w:rPr>
          <w:rFonts w:ascii="Verdana" w:eastAsia="Times New Roman" w:hAnsi="Verdana"/>
          <w:color w:val="000000"/>
          <w:lang w:val="en"/>
        </w:rPr>
        <w:t xml:space="preserve"> value. See </w:t>
      </w:r>
      <w:hyperlink w:anchor="SymmetricKeyEntropy" w:history="1">
        <w:r>
          <w:rPr>
            <w:rStyle w:val="Hyperlink"/>
            <w:rFonts w:ascii="Verdana" w:eastAsia="Times New Roman" w:hAnsi="Verdana"/>
            <w:u w:val="none"/>
            <w:lang w:val="en"/>
          </w:rPr>
          <w:t>Section 9.17</w:t>
        </w:r>
        <w:r>
          <w:rPr>
            <w:rStyle w:val="Hyperlink"/>
            <w:rFonts w:ascii="Verdana" w:eastAsia="Times New Roman" w:hAnsi="Verdana"/>
            <w:vanish/>
            <w:u w:val="none"/>
            <w:lang w:val="en"/>
          </w:rPr>
          <w:t xml:space="preserve"> (Symmetric Key Entropy)</w:t>
        </w:r>
      </w:hyperlink>
      <w:r>
        <w:rPr>
          <w:rFonts w:ascii="Verdana" w:eastAsia="Times New Roman" w:hAnsi="Verdana"/>
          <w:color w:val="000000"/>
          <w:lang w:val="en"/>
        </w:rPr>
        <w:t xml:space="preserve"> for a discussion of entropy requirements for </w:t>
      </w:r>
      <w:r>
        <w:rPr>
          <w:rStyle w:val="HTMLTypewriter"/>
          <w:lang w:val="en"/>
        </w:rPr>
        <w:t>client_secret</w:t>
      </w:r>
      <w:r>
        <w:rPr>
          <w:rFonts w:ascii="Verdana" w:eastAsia="Times New Roman" w:hAnsi="Verdana"/>
          <w:color w:val="000000"/>
          <w:lang w:val="en"/>
        </w:rPr>
        <w:t xml:space="preserve"> values. Symmetric signatures MUST never be used by public (non-confidential) Cli</w:t>
      </w:r>
      <w:r>
        <w:rPr>
          <w:rFonts w:ascii="Verdana" w:eastAsia="Times New Roman" w:hAnsi="Verdana"/>
          <w:color w:val="000000"/>
          <w:lang w:val="en"/>
        </w:rPr>
        <w:t xml:space="preserve">ents because of their inability to keep secrets. </w:t>
      </w:r>
    </w:p>
    <w:p w14:paraId="04983657"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See </w:t>
      </w:r>
      <w:hyperlink w:anchor="NeedForSignedRequests" w:history="1">
        <w:r>
          <w:rPr>
            <w:rStyle w:val="Hyperlink"/>
            <w:rFonts w:ascii="Verdana" w:hAnsi="Verdana"/>
            <w:u w:val="none"/>
            <w:lang w:val="en"/>
          </w:rPr>
          <w:t>Section 9.18</w:t>
        </w:r>
        <w:r>
          <w:rPr>
            <w:rStyle w:val="Hyperlink"/>
            <w:rFonts w:ascii="Verdana" w:hAnsi="Verdana"/>
            <w:vanish/>
            <w:u w:val="none"/>
            <w:lang w:val="en"/>
          </w:rPr>
          <w:t xml:space="preserve"> (Need for Signed Requests)</w:t>
        </w:r>
      </w:hyperlink>
      <w:r>
        <w:rPr>
          <w:rFonts w:ascii="Verdana" w:hAnsi="Verdana"/>
          <w:color w:val="000000"/>
          <w:lang w:val="en"/>
        </w:rPr>
        <w:t xml:space="preserve"> for Security Considerations about the need for signed requests. </w:t>
      </w:r>
    </w:p>
    <w:p w14:paraId="5E695516" w14:textId="77777777" w:rsidR="00000000" w:rsidRDefault="008E4755">
      <w:pPr>
        <w:spacing w:before="0" w:beforeAutospacing="0" w:after="0" w:afterAutospacing="0"/>
        <w:divId w:val="745765489"/>
        <w:rPr>
          <w:rFonts w:ascii="Verdana" w:eastAsia="Times New Roman" w:hAnsi="Verdana"/>
          <w:color w:val="000000"/>
          <w:lang w:val="en"/>
        </w:rPr>
      </w:pPr>
      <w:bookmarkStart w:id="121" w:name="rotate.sig.keys"/>
      <w:bookmarkEnd w:id="121"/>
    </w:p>
    <w:p w14:paraId="09F210A7"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7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3DA5ACB" w14:textId="77777777">
        <w:trPr>
          <w:divId w:val="745765489"/>
          <w:trHeight w:val="225"/>
          <w:tblCellSpacing w:w="15" w:type="dxa"/>
        </w:trPr>
        <w:tc>
          <w:tcPr>
            <w:tcW w:w="450" w:type="dxa"/>
            <w:shd w:val="clear" w:color="auto" w:fill="990000"/>
            <w:vAlign w:val="center"/>
            <w:hideMark/>
          </w:tcPr>
          <w:p w14:paraId="26757A1C"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AD9D052" w14:textId="77777777" w:rsidR="00000000" w:rsidRDefault="008E4755">
      <w:pPr>
        <w:pStyle w:val="Heading3"/>
        <w:divId w:val="745765489"/>
        <w:rPr>
          <w:rFonts w:eastAsia="Times New Roman"/>
          <w:lang w:val="en"/>
        </w:rPr>
      </w:pPr>
      <w:bookmarkStart w:id="122" w:name="rfc.section.3.3.1"/>
      <w:bookmarkEnd w:id="122"/>
      <w:r>
        <w:rPr>
          <w:rFonts w:eastAsia="Times New Roman"/>
          <w:lang w:val="en"/>
        </w:rPr>
        <w:t>3.3.1.  Rotation of Asymmetric Signing Keys</w:t>
      </w:r>
    </w:p>
    <w:p w14:paraId="4119CAEE"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Rotation of signing keys can be accomplished with the following approach. The signer publishes </w:t>
      </w:r>
      <w:r>
        <w:rPr>
          <w:rFonts w:ascii="Verdana" w:hAnsi="Verdana"/>
          <w:color w:val="000000"/>
          <w:lang w:val="en"/>
        </w:rPr>
        <w:t xml:space="preserve">its keys in a JWK Set at the </w:t>
      </w:r>
      <w:r>
        <w:rPr>
          <w:rStyle w:val="HTMLTypewriter"/>
          <w:lang w:val="en"/>
        </w:rPr>
        <w:t>jwks_uri</w:t>
      </w:r>
      <w:r>
        <w:rPr>
          <w:rFonts w:ascii="Verdana" w:hAnsi="Verdana"/>
          <w:color w:val="000000"/>
          <w:lang w:val="en"/>
        </w:rPr>
        <w:t xml:space="preserve"> location and includes the </w:t>
      </w:r>
      <w:r>
        <w:rPr>
          <w:rStyle w:val="HTMLTypewriter"/>
          <w:lang w:val="en"/>
        </w:rPr>
        <w:t>kid</w:t>
      </w:r>
      <w:r>
        <w:rPr>
          <w:rFonts w:ascii="Verdana" w:hAnsi="Verdana"/>
          <w:color w:val="000000"/>
          <w:lang w:val="en"/>
        </w:rPr>
        <w:t xml:space="preserve"> of the signing key in the JWS header of each message to indicate to the verifier which key is to be used to validate the signature. Keys can be rolled over by periodically adding new keys </w:t>
      </w:r>
      <w:r>
        <w:rPr>
          <w:rFonts w:ascii="Verdana" w:hAnsi="Verdana"/>
          <w:color w:val="000000"/>
          <w:lang w:val="en"/>
        </w:rPr>
        <w:t xml:space="preserve">to the JWK Set at </w:t>
      </w:r>
      <w:r>
        <w:rPr>
          <w:rStyle w:val="HTMLTypewriter"/>
          <w:lang w:val="en"/>
        </w:rPr>
        <w:t>jwks_uri</w:t>
      </w:r>
      <w:r>
        <w:rPr>
          <w:rFonts w:ascii="Verdana" w:hAnsi="Verdana"/>
          <w:color w:val="000000"/>
          <w:lang w:val="en"/>
        </w:rPr>
        <w:t xml:space="preserve">. The signer can begin using a new key at its discretion and signals the change to the verifier using the </w:t>
      </w:r>
      <w:r>
        <w:rPr>
          <w:rStyle w:val="HTMLTypewriter"/>
          <w:lang w:val="en"/>
        </w:rPr>
        <w:t>kid</w:t>
      </w:r>
      <w:r>
        <w:rPr>
          <w:rFonts w:ascii="Verdana" w:hAnsi="Verdana"/>
          <w:color w:val="000000"/>
          <w:lang w:val="en"/>
        </w:rPr>
        <w:t xml:space="preserve"> value. The verifier knows to go back to the </w:t>
      </w:r>
      <w:r>
        <w:rPr>
          <w:rStyle w:val="HTMLTypewriter"/>
          <w:lang w:val="en"/>
        </w:rPr>
        <w:t>jwks_uri</w:t>
      </w:r>
      <w:r>
        <w:rPr>
          <w:rFonts w:ascii="Verdana" w:hAnsi="Verdana"/>
          <w:color w:val="000000"/>
          <w:lang w:val="en"/>
        </w:rPr>
        <w:t xml:space="preserve"> to re-retrieve the keys when it sees an unfamiliar </w:t>
      </w:r>
      <w:r>
        <w:rPr>
          <w:rStyle w:val="HTMLTypewriter"/>
          <w:lang w:val="en"/>
        </w:rPr>
        <w:t>kid</w:t>
      </w:r>
      <w:r>
        <w:rPr>
          <w:rFonts w:ascii="Verdana" w:hAnsi="Verdana"/>
          <w:color w:val="000000"/>
          <w:lang w:val="en"/>
        </w:rPr>
        <w:t xml:space="preserve"> value. The J</w:t>
      </w:r>
      <w:r>
        <w:rPr>
          <w:rFonts w:ascii="Verdana" w:hAnsi="Verdana"/>
          <w:color w:val="000000"/>
          <w:lang w:val="en"/>
        </w:rPr>
        <w:t xml:space="preserve">WK Set document at the </w:t>
      </w:r>
      <w:r>
        <w:rPr>
          <w:rStyle w:val="HTMLTypewriter"/>
          <w:lang w:val="en"/>
        </w:rPr>
        <w:t>jwks_uri</w:t>
      </w:r>
      <w:r>
        <w:rPr>
          <w:rFonts w:ascii="Verdana" w:hAnsi="Verdana"/>
          <w:color w:val="000000"/>
          <w:lang w:val="en"/>
        </w:rPr>
        <w:t xml:space="preserve"> SHOULD retain recently decommissioned signing keys for a reasonable period of time to facilitate a smooth transition. </w:t>
      </w:r>
    </w:p>
    <w:p w14:paraId="158AF118" w14:textId="77777777" w:rsidR="00000000" w:rsidRDefault="008E4755">
      <w:pPr>
        <w:spacing w:before="0" w:beforeAutospacing="0" w:after="0" w:afterAutospacing="0"/>
        <w:divId w:val="745765489"/>
        <w:rPr>
          <w:rFonts w:ascii="Verdana" w:eastAsia="Times New Roman" w:hAnsi="Verdana"/>
          <w:color w:val="000000"/>
          <w:lang w:val="en"/>
        </w:rPr>
      </w:pPr>
      <w:bookmarkStart w:id="123" w:name="enc"/>
      <w:bookmarkEnd w:id="123"/>
    </w:p>
    <w:p w14:paraId="0E4FD706"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7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E34004E" w14:textId="77777777">
        <w:trPr>
          <w:divId w:val="745765489"/>
          <w:trHeight w:val="225"/>
          <w:tblCellSpacing w:w="15" w:type="dxa"/>
        </w:trPr>
        <w:tc>
          <w:tcPr>
            <w:tcW w:w="450" w:type="dxa"/>
            <w:shd w:val="clear" w:color="auto" w:fill="990000"/>
            <w:vAlign w:val="center"/>
            <w:hideMark/>
          </w:tcPr>
          <w:p w14:paraId="27F8C897"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BFC73B1" w14:textId="77777777" w:rsidR="00000000" w:rsidRDefault="008E4755">
      <w:pPr>
        <w:pStyle w:val="Heading3"/>
        <w:divId w:val="745765489"/>
        <w:rPr>
          <w:rFonts w:eastAsia="Times New Roman"/>
          <w:lang w:val="en"/>
        </w:rPr>
      </w:pPr>
      <w:bookmarkStart w:id="124" w:name="rfc.section.3.4"/>
      <w:bookmarkEnd w:id="124"/>
      <w:r>
        <w:rPr>
          <w:rFonts w:eastAsia="Times New Roman"/>
          <w:lang w:val="en"/>
        </w:rPr>
        <w:t>3.4.  Encryption</w:t>
      </w:r>
    </w:p>
    <w:p w14:paraId="1EEF58D2" w14:textId="77777777" w:rsidR="00000000" w:rsidRDefault="008E4755">
      <w:pPr>
        <w:pStyle w:val="NormalWeb"/>
        <w:divId w:val="745765489"/>
        <w:rPr>
          <w:rFonts w:ascii="Verdana" w:hAnsi="Verdana"/>
          <w:color w:val="000000"/>
          <w:lang w:val="en"/>
        </w:rPr>
      </w:pPr>
      <w:r>
        <w:rPr>
          <w:rFonts w:ascii="Verdana" w:hAnsi="Verdana"/>
          <w:color w:val="000000"/>
          <w:lang w:val="en"/>
        </w:rPr>
        <w:t>The encrypting party MUS</w:t>
      </w:r>
      <w:r>
        <w:rPr>
          <w:rFonts w:ascii="Verdana" w:hAnsi="Verdana"/>
          <w:color w:val="000000"/>
          <w:lang w:val="en"/>
        </w:rPr>
        <w:t xml:space="preserve">T select an encryption algorithm based on the supported algorithms of the recipient in </w:t>
      </w:r>
      <w:hyperlink w:anchor="sigenc.alg" w:history="1">
        <w:r>
          <w:rPr>
            <w:rStyle w:val="Hyperlink"/>
            <w:rFonts w:ascii="Verdana" w:hAnsi="Verdana"/>
            <w:u w:val="none"/>
            <w:lang w:val="en"/>
          </w:rPr>
          <w:t>Section 3.1</w:t>
        </w:r>
        <w:r>
          <w:rPr>
            <w:rStyle w:val="Hyperlink"/>
            <w:rFonts w:ascii="Verdana" w:hAnsi="Verdana"/>
            <w:vanish/>
            <w:u w:val="none"/>
            <w:lang w:val="en"/>
          </w:rPr>
          <w:t xml:space="preserve"> (Supported Algorithms)</w:t>
        </w:r>
      </w:hyperlink>
      <w:r>
        <w:rPr>
          <w:rFonts w:ascii="Verdana" w:hAnsi="Verdana"/>
          <w:color w:val="000000"/>
          <w:lang w:val="en"/>
        </w:rPr>
        <w:t xml:space="preserve">. All JWTs MUST be signed before encryption to enable verification of the Issuer. </w:t>
      </w:r>
    </w:p>
    <w:p w14:paraId="5F2F2C28" w14:textId="77777777" w:rsidR="00000000" w:rsidRDefault="008E4755" w:rsidP="008E4755">
      <w:pPr>
        <w:spacing w:beforeAutospacing="0" w:after="0" w:afterAutospacing="0"/>
        <w:ind w:left="1200" w:right="1200"/>
        <w:divId w:val="1366102561"/>
        <w:rPr>
          <w:rFonts w:ascii="Verdana" w:eastAsia="Times New Roman" w:hAnsi="Verdana"/>
          <w:color w:val="000000"/>
          <w:lang w:val="en"/>
        </w:rPr>
      </w:pPr>
      <w:r>
        <w:rPr>
          <w:rFonts w:ascii="Verdana" w:eastAsia="Times New Roman" w:hAnsi="Verdana"/>
          <w:color w:val="000000"/>
          <w:lang w:val="en"/>
        </w:rPr>
        <w:t>Asymmetric Encryption: RSA</w:t>
      </w:r>
    </w:p>
    <w:p w14:paraId="2FBDD964" w14:textId="77777777" w:rsidR="00000000" w:rsidRDefault="008E4755" w:rsidP="008E4755">
      <w:pPr>
        <w:spacing w:before="0" w:beforeAutospacing="0" w:after="0" w:afterAutospacing="0"/>
        <w:ind w:left="1920" w:right="1200"/>
        <w:divId w:val="1366102561"/>
        <w:rPr>
          <w:rFonts w:ascii="Verdana" w:eastAsia="Times New Roman" w:hAnsi="Verdana"/>
          <w:color w:val="000000"/>
          <w:lang w:val="en"/>
        </w:rPr>
      </w:pPr>
      <w:r>
        <w:rPr>
          <w:rFonts w:ascii="Verdana" w:eastAsia="Times New Roman" w:hAnsi="Verdana"/>
          <w:color w:val="000000"/>
          <w:lang w:val="en"/>
        </w:rPr>
        <w:t xml:space="preserve">Use the link registered/discovered in </w:t>
      </w:r>
      <w:hyperlink w:anchor="sigenc.key" w:history="1">
        <w:r>
          <w:rPr>
            <w:rStyle w:val="Hyperlink"/>
            <w:rFonts w:ascii="Verdana" w:eastAsia="Times New Roman" w:hAnsi="Verdana"/>
            <w:u w:val="none"/>
            <w:lang w:val="en"/>
          </w:rPr>
          <w:t>Section 3.2</w:t>
        </w:r>
        <w:r>
          <w:rPr>
            <w:rStyle w:val="Hyperlink"/>
            <w:rFonts w:ascii="Verdana" w:eastAsia="Times New Roman" w:hAnsi="Verdana"/>
            <w:vanish/>
            <w:u w:val="none"/>
            <w:lang w:val="en"/>
          </w:rPr>
          <w:t xml:space="preserve"> (Keys)</w:t>
        </w:r>
      </w:hyperlink>
      <w:r>
        <w:rPr>
          <w:rFonts w:ascii="Verdana" w:eastAsia="Times New Roman" w:hAnsi="Verdana"/>
          <w:color w:val="000000"/>
          <w:lang w:val="en"/>
        </w:rPr>
        <w:t xml:space="preserve"> to retrieve the relevant key. If there are multiple keys in the referenced JWK document, a </w:t>
      </w:r>
      <w:r>
        <w:rPr>
          <w:rStyle w:val="HTMLTypewriter"/>
          <w:lang w:val="en"/>
        </w:rPr>
        <w:t>kid</w:t>
      </w:r>
      <w:r>
        <w:rPr>
          <w:rFonts w:ascii="Verdana" w:eastAsia="Times New Roman" w:hAnsi="Verdana"/>
          <w:color w:val="000000"/>
          <w:lang w:val="en"/>
        </w:rPr>
        <w:t xml:space="preserve"> value MUST be provided in the JWE header. Us</w:t>
      </w:r>
      <w:r>
        <w:rPr>
          <w:rFonts w:ascii="Verdana" w:eastAsia="Times New Roman" w:hAnsi="Verdana"/>
          <w:color w:val="000000"/>
          <w:lang w:val="en"/>
        </w:rPr>
        <w:t xml:space="preserve">e the supported RSA key wrapping algorithm to wrap a random </w:t>
      </w:r>
      <w:r>
        <w:rPr>
          <w:rStyle w:val="HTMLTypewriter"/>
          <w:lang w:val="en"/>
        </w:rPr>
        <w:t>Content Master Key</w:t>
      </w:r>
      <w:r>
        <w:rPr>
          <w:rFonts w:ascii="Verdana" w:eastAsia="Times New Roman" w:hAnsi="Verdana"/>
          <w:color w:val="000000"/>
          <w:lang w:val="en"/>
        </w:rPr>
        <w:t xml:space="preserve"> to be used for encrypting the signed JWT. The key usage of the respective keys MUST include encryption. </w:t>
      </w:r>
    </w:p>
    <w:p w14:paraId="2149A985" w14:textId="77777777" w:rsidR="00000000" w:rsidRDefault="008E4755" w:rsidP="008E4755">
      <w:pPr>
        <w:spacing w:before="0" w:beforeAutospacing="0" w:after="0" w:afterAutospacing="0"/>
        <w:ind w:left="1200" w:right="1200"/>
        <w:divId w:val="1366102561"/>
        <w:rPr>
          <w:rFonts w:ascii="Verdana" w:eastAsia="Times New Roman" w:hAnsi="Verdana"/>
          <w:color w:val="000000"/>
          <w:lang w:val="en"/>
        </w:rPr>
      </w:pPr>
      <w:r>
        <w:rPr>
          <w:rFonts w:ascii="Verdana" w:eastAsia="Times New Roman" w:hAnsi="Verdana"/>
          <w:color w:val="000000"/>
          <w:lang w:val="en"/>
        </w:rPr>
        <w:t>Asymmetric Encryption: Elliptic Curve</w:t>
      </w:r>
    </w:p>
    <w:p w14:paraId="21F92524" w14:textId="77777777" w:rsidR="00000000" w:rsidRDefault="008E4755" w:rsidP="008E4755">
      <w:pPr>
        <w:spacing w:before="0" w:beforeAutospacing="0" w:after="0" w:afterAutospacing="0"/>
        <w:ind w:left="1920" w:right="1200"/>
        <w:divId w:val="1366102561"/>
        <w:rPr>
          <w:rFonts w:ascii="Verdana" w:eastAsia="Times New Roman" w:hAnsi="Verdana"/>
          <w:color w:val="000000"/>
          <w:lang w:val="en"/>
        </w:rPr>
      </w:pPr>
      <w:r>
        <w:rPr>
          <w:rFonts w:ascii="Verdana" w:eastAsia="Times New Roman" w:hAnsi="Verdana"/>
          <w:color w:val="000000"/>
          <w:lang w:val="en"/>
        </w:rPr>
        <w:t>Create an ephemeral Elliptic Curve</w:t>
      </w:r>
      <w:r>
        <w:rPr>
          <w:rFonts w:ascii="Verdana" w:eastAsia="Times New Roman" w:hAnsi="Verdana"/>
          <w:color w:val="000000"/>
          <w:lang w:val="en"/>
        </w:rPr>
        <w:t xml:space="preserve"> public key for the </w:t>
      </w:r>
      <w:r>
        <w:rPr>
          <w:rStyle w:val="HTMLTypewriter"/>
          <w:lang w:val="en"/>
        </w:rPr>
        <w:t>epk</w:t>
      </w:r>
      <w:r>
        <w:rPr>
          <w:rFonts w:ascii="Verdana" w:eastAsia="Times New Roman" w:hAnsi="Verdana"/>
          <w:color w:val="000000"/>
          <w:lang w:val="en"/>
        </w:rPr>
        <w:t xml:space="preserve"> element of the JWE header. Use the link registered/discovered in </w:t>
      </w:r>
      <w:hyperlink w:anchor="sigenc.key" w:history="1">
        <w:r>
          <w:rPr>
            <w:rStyle w:val="Hyperlink"/>
            <w:rFonts w:ascii="Verdana" w:eastAsia="Times New Roman" w:hAnsi="Verdana"/>
            <w:u w:val="none"/>
            <w:lang w:val="en"/>
          </w:rPr>
          <w:t>Section 3.2</w:t>
        </w:r>
        <w:r>
          <w:rPr>
            <w:rStyle w:val="Hyperlink"/>
            <w:rFonts w:ascii="Verdana" w:eastAsia="Times New Roman" w:hAnsi="Verdana"/>
            <w:vanish/>
            <w:u w:val="none"/>
            <w:lang w:val="en"/>
          </w:rPr>
          <w:t xml:space="preserve"> (Keys)</w:t>
        </w:r>
      </w:hyperlink>
      <w:r>
        <w:rPr>
          <w:rFonts w:ascii="Verdana" w:eastAsia="Times New Roman" w:hAnsi="Verdana"/>
          <w:color w:val="000000"/>
          <w:lang w:val="en"/>
        </w:rPr>
        <w:t xml:space="preserve"> to retrieve the relevant key. If there are multiple keys in the referenced JWK document, a </w:t>
      </w:r>
      <w:r>
        <w:rPr>
          <w:rStyle w:val="HTMLTypewriter"/>
          <w:lang w:val="en"/>
        </w:rPr>
        <w:t>kid</w:t>
      </w:r>
      <w:r>
        <w:rPr>
          <w:rFonts w:ascii="Verdana" w:eastAsia="Times New Roman" w:hAnsi="Verdana"/>
          <w:color w:val="000000"/>
          <w:lang w:val="en"/>
        </w:rPr>
        <w:t xml:space="preserve"> value MUST be provid</w:t>
      </w:r>
      <w:r>
        <w:rPr>
          <w:rFonts w:ascii="Verdana" w:eastAsia="Times New Roman" w:hAnsi="Verdana"/>
          <w:color w:val="000000"/>
          <w:lang w:val="en"/>
        </w:rPr>
        <w:t xml:space="preserve">ed in the JWE header. Use the ECDH-ES algorithm to wrap a random </w:t>
      </w:r>
      <w:r>
        <w:rPr>
          <w:rStyle w:val="HTMLTypewriter"/>
          <w:lang w:val="en"/>
        </w:rPr>
        <w:t>Content Master Key</w:t>
      </w:r>
      <w:r>
        <w:rPr>
          <w:rFonts w:ascii="Verdana" w:eastAsia="Times New Roman" w:hAnsi="Verdana"/>
          <w:color w:val="000000"/>
          <w:lang w:val="en"/>
        </w:rPr>
        <w:t xml:space="preserve"> to be used for encrypting the signed JWT. The key usage of the respective keys MUST support encryption. </w:t>
      </w:r>
    </w:p>
    <w:p w14:paraId="6E12970A" w14:textId="77777777" w:rsidR="00000000" w:rsidRDefault="008E4755" w:rsidP="008E4755">
      <w:pPr>
        <w:spacing w:before="0" w:beforeAutospacing="0" w:after="0" w:afterAutospacing="0"/>
        <w:ind w:left="1200" w:right="1200"/>
        <w:divId w:val="1366102561"/>
        <w:rPr>
          <w:rFonts w:ascii="Verdana" w:eastAsia="Times New Roman" w:hAnsi="Verdana"/>
          <w:color w:val="000000"/>
          <w:lang w:val="en"/>
        </w:rPr>
      </w:pPr>
      <w:r>
        <w:rPr>
          <w:rFonts w:ascii="Verdana" w:eastAsia="Times New Roman" w:hAnsi="Verdana"/>
          <w:color w:val="000000"/>
          <w:lang w:val="en"/>
        </w:rPr>
        <w:t>Symmetric Encryption</w:t>
      </w:r>
    </w:p>
    <w:p w14:paraId="5A3946FA" w14:textId="77777777" w:rsidR="00000000" w:rsidRDefault="008E4755" w:rsidP="008E4755">
      <w:pPr>
        <w:spacing w:before="0" w:beforeAutospacing="0" w:afterAutospacing="0"/>
        <w:ind w:left="1920" w:right="1200"/>
        <w:divId w:val="1366102561"/>
        <w:rPr>
          <w:rFonts w:ascii="Verdana" w:eastAsia="Times New Roman" w:hAnsi="Verdana"/>
          <w:color w:val="000000"/>
          <w:lang w:val="en"/>
        </w:rPr>
      </w:pPr>
      <w:r>
        <w:rPr>
          <w:rFonts w:ascii="Verdana" w:eastAsia="Times New Roman" w:hAnsi="Verdana"/>
          <w:color w:val="000000"/>
          <w:lang w:val="en"/>
        </w:rPr>
        <w:t>The symmetric encryption key is derived from t</w:t>
      </w:r>
      <w:r>
        <w:rPr>
          <w:rFonts w:ascii="Verdana" w:eastAsia="Times New Roman" w:hAnsi="Verdana"/>
          <w:color w:val="000000"/>
          <w:lang w:val="en"/>
        </w:rPr>
        <w:t xml:space="preserve">he </w:t>
      </w:r>
      <w:r>
        <w:rPr>
          <w:rStyle w:val="HTMLTypewriter"/>
          <w:lang w:val="en"/>
        </w:rPr>
        <w:t>client_secret</w:t>
      </w:r>
      <w:r>
        <w:rPr>
          <w:rFonts w:ascii="Verdana" w:eastAsia="Times New Roman" w:hAnsi="Verdana"/>
          <w:color w:val="000000"/>
          <w:lang w:val="en"/>
        </w:rPr>
        <w:t xml:space="preserve"> value by using a left truncated SHA-256 hash of the octets of the UTF-8 representation of the </w:t>
      </w:r>
      <w:r>
        <w:rPr>
          <w:rStyle w:val="HTMLTypewriter"/>
          <w:lang w:val="en"/>
        </w:rPr>
        <w:t>client_secret</w:t>
      </w:r>
      <w:r>
        <w:rPr>
          <w:rFonts w:ascii="Verdana" w:eastAsia="Times New Roman" w:hAnsi="Verdana"/>
          <w:color w:val="000000"/>
          <w:lang w:val="en"/>
        </w:rPr>
        <w:t>. The SHA-256 value MUST be left truncated to the appropriate bit length for the AES key wrapping algorithm used, for instance, to 1</w:t>
      </w:r>
      <w:r>
        <w:rPr>
          <w:rFonts w:ascii="Verdana" w:eastAsia="Times New Roman" w:hAnsi="Verdana"/>
          <w:color w:val="000000"/>
          <w:lang w:val="en"/>
        </w:rPr>
        <w:t xml:space="preserve">28 bits for </w:t>
      </w:r>
      <w:r>
        <w:rPr>
          <w:rStyle w:val="HTMLTypewriter"/>
          <w:lang w:val="en"/>
        </w:rPr>
        <w:t>A128KW</w:t>
      </w:r>
      <w:r>
        <w:rPr>
          <w:rFonts w:ascii="Verdana" w:eastAsia="Times New Roman" w:hAnsi="Verdana"/>
          <w:color w:val="000000"/>
          <w:lang w:val="en"/>
        </w:rPr>
        <w:t xml:space="preserve">. If a key wrapping key with greater than 256 bits is needed, a different method of deriving the key from the </w:t>
      </w:r>
      <w:r>
        <w:rPr>
          <w:rStyle w:val="HTMLTypewriter"/>
          <w:lang w:val="en"/>
        </w:rPr>
        <w:t>client_secret</w:t>
      </w:r>
      <w:r>
        <w:rPr>
          <w:rFonts w:ascii="Verdana" w:eastAsia="Times New Roman" w:hAnsi="Verdana"/>
          <w:color w:val="000000"/>
          <w:lang w:val="en"/>
        </w:rPr>
        <w:t xml:space="preserve"> would have to be defined by an extension. Symmetric encryption MUST never be used by public (non-confidential) Cli</w:t>
      </w:r>
      <w:r>
        <w:rPr>
          <w:rFonts w:ascii="Verdana" w:eastAsia="Times New Roman" w:hAnsi="Verdana"/>
          <w:color w:val="000000"/>
          <w:lang w:val="en"/>
        </w:rPr>
        <w:t xml:space="preserve">ents because of their inability to keep secrets. </w:t>
      </w:r>
    </w:p>
    <w:p w14:paraId="6264D7D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See </w:t>
      </w:r>
      <w:hyperlink w:anchor="NeedForEncryptedRequests" w:history="1">
        <w:r>
          <w:rPr>
            <w:rStyle w:val="Hyperlink"/>
            <w:rFonts w:ascii="Verdana" w:hAnsi="Verdana"/>
            <w:u w:val="none"/>
            <w:lang w:val="en"/>
          </w:rPr>
          <w:t>Section 9.19</w:t>
        </w:r>
        <w:r>
          <w:rPr>
            <w:rStyle w:val="Hyperlink"/>
            <w:rFonts w:ascii="Verdana" w:hAnsi="Verdana"/>
            <w:vanish/>
            <w:u w:val="none"/>
            <w:lang w:val="en"/>
          </w:rPr>
          <w:t xml:space="preserve"> (Need for Encrypted Requests)</w:t>
        </w:r>
      </w:hyperlink>
      <w:r>
        <w:rPr>
          <w:rFonts w:ascii="Verdana" w:hAnsi="Verdana"/>
          <w:color w:val="000000"/>
          <w:lang w:val="en"/>
        </w:rPr>
        <w:t xml:space="preserve"> for Security Considerations about the need for encrypted requests. </w:t>
      </w:r>
    </w:p>
    <w:p w14:paraId="51B8FF9D" w14:textId="77777777" w:rsidR="00000000" w:rsidRDefault="008E4755">
      <w:pPr>
        <w:spacing w:before="0" w:beforeAutospacing="0" w:after="0" w:afterAutospacing="0"/>
        <w:divId w:val="745765489"/>
        <w:rPr>
          <w:rFonts w:ascii="Verdana" w:eastAsia="Times New Roman" w:hAnsi="Verdana"/>
          <w:color w:val="000000"/>
          <w:lang w:val="en"/>
        </w:rPr>
      </w:pPr>
      <w:bookmarkStart w:id="125" w:name="rotate.enc.keys"/>
      <w:bookmarkEnd w:id="125"/>
    </w:p>
    <w:p w14:paraId="4132FFD4"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7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204A1A7" w14:textId="77777777">
        <w:trPr>
          <w:divId w:val="745765489"/>
          <w:trHeight w:val="225"/>
          <w:tblCellSpacing w:w="15" w:type="dxa"/>
        </w:trPr>
        <w:tc>
          <w:tcPr>
            <w:tcW w:w="450" w:type="dxa"/>
            <w:shd w:val="clear" w:color="auto" w:fill="990000"/>
            <w:vAlign w:val="center"/>
            <w:hideMark/>
          </w:tcPr>
          <w:p w14:paraId="5C8D4107"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6BA6406" w14:textId="77777777" w:rsidR="00000000" w:rsidRDefault="008E4755">
      <w:pPr>
        <w:pStyle w:val="Heading3"/>
        <w:divId w:val="745765489"/>
        <w:rPr>
          <w:rFonts w:eastAsia="Times New Roman"/>
          <w:lang w:val="en"/>
        </w:rPr>
      </w:pPr>
      <w:bookmarkStart w:id="126" w:name="rfc.section.3.4.1"/>
      <w:bookmarkEnd w:id="126"/>
      <w:r>
        <w:rPr>
          <w:rFonts w:eastAsia="Times New Roman"/>
          <w:lang w:val="en"/>
        </w:rPr>
        <w:t>3.4.1.  Rotation of Asymmetric Encryption Keys</w:t>
      </w:r>
    </w:p>
    <w:p w14:paraId="679C2AA5" w14:textId="77777777" w:rsidR="00000000" w:rsidRDefault="008E4755">
      <w:pPr>
        <w:pStyle w:val="NormalWeb"/>
        <w:divId w:val="745765489"/>
        <w:rPr>
          <w:rFonts w:ascii="Verdana" w:hAnsi="Verdana"/>
          <w:color w:val="000000"/>
          <w:lang w:val="en"/>
        </w:rPr>
      </w:pPr>
      <w:r>
        <w:rPr>
          <w:rFonts w:ascii="Verdana" w:hAnsi="Verdana"/>
          <w:color w:val="000000"/>
          <w:lang w:val="en"/>
        </w:rPr>
        <w:t>Rotating encryption keys is necessarily a different process than f</w:t>
      </w:r>
      <w:r>
        <w:rPr>
          <w:rFonts w:ascii="Verdana" w:hAnsi="Verdana"/>
          <w:color w:val="000000"/>
          <w:lang w:val="en"/>
        </w:rPr>
        <w:t>or signing keys because the encrypting party starts the process and thus cannot rely on a change in kid as a signal to know that keys need to change. The encrypting party still uses the kid header in the JWE to tell the decrypting party which private key t</w:t>
      </w:r>
      <w:r>
        <w:rPr>
          <w:rFonts w:ascii="Verdana" w:hAnsi="Verdana"/>
          <w:color w:val="000000"/>
          <w:lang w:val="en"/>
        </w:rPr>
        <w:t xml:space="preserve">o use to decrypt, however, the encrypting party needs to first select the most appropriate key from those provided in the JWK Set at </w:t>
      </w:r>
      <w:r>
        <w:rPr>
          <w:rStyle w:val="HTMLTypewriter"/>
          <w:lang w:val="en"/>
        </w:rPr>
        <w:t>jwks_uri</w:t>
      </w:r>
      <w:r>
        <w:rPr>
          <w:rFonts w:ascii="Verdana" w:hAnsi="Verdana"/>
          <w:color w:val="000000"/>
          <w:lang w:val="en"/>
        </w:rPr>
        <w:t xml:space="preserve">. To rotate keys, the decrypting party can publish new keys at </w:t>
      </w:r>
      <w:r>
        <w:rPr>
          <w:rStyle w:val="HTMLTypewriter"/>
          <w:lang w:val="en"/>
        </w:rPr>
        <w:t>jwks_uri</w:t>
      </w:r>
      <w:r>
        <w:rPr>
          <w:rFonts w:ascii="Verdana" w:hAnsi="Verdana"/>
          <w:color w:val="000000"/>
          <w:lang w:val="en"/>
        </w:rPr>
        <w:t xml:space="preserve"> and remove from the JWK Set those that are </w:t>
      </w:r>
      <w:r>
        <w:rPr>
          <w:rFonts w:ascii="Verdana" w:hAnsi="Verdana"/>
          <w:color w:val="000000"/>
          <w:lang w:val="en"/>
        </w:rPr>
        <w:t xml:space="preserve">being decommissioned. The </w:t>
      </w:r>
      <w:r>
        <w:rPr>
          <w:rStyle w:val="HTMLTypewriter"/>
          <w:lang w:val="en"/>
        </w:rPr>
        <w:t>jwks_uri</w:t>
      </w:r>
      <w:r>
        <w:rPr>
          <w:rFonts w:ascii="Verdana" w:hAnsi="Verdana"/>
          <w:color w:val="000000"/>
          <w:lang w:val="en"/>
        </w:rPr>
        <w:t xml:space="preserve"> SHOULD include a </w:t>
      </w:r>
      <w:r>
        <w:rPr>
          <w:rStyle w:val="HTMLTypewriter"/>
          <w:lang w:val="en"/>
        </w:rPr>
        <w:t>Cache-Control</w:t>
      </w:r>
      <w:r>
        <w:rPr>
          <w:rFonts w:ascii="Verdana" w:hAnsi="Verdana"/>
          <w:color w:val="000000"/>
          <w:lang w:val="en"/>
        </w:rPr>
        <w:t xml:space="preserve"> header in the response that contains a </w:t>
      </w:r>
      <w:r>
        <w:rPr>
          <w:rStyle w:val="HTMLTypewriter"/>
          <w:lang w:val="en"/>
        </w:rPr>
        <w:t>max-age</w:t>
      </w:r>
      <w:r>
        <w:rPr>
          <w:rFonts w:ascii="Verdana" w:hAnsi="Verdana"/>
          <w:color w:val="000000"/>
          <w:lang w:val="en"/>
        </w:rPr>
        <w:t xml:space="preserve"> directive, as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w:t>
        </w:r>
        <w:r>
          <w:rPr>
            <w:rStyle w:val="Hyperlink"/>
            <w:rFonts w:ascii="Verdana" w:hAnsi="Verdana"/>
            <w:vanish/>
            <w:u w:val="none"/>
            <w:lang w:val="en"/>
          </w:rPr>
          <w:t>Fielding, R., Gettys, J., Mogul, J., Frystyk, H., Masinter, L., Leach, P., and T. Berners-Lee, “Hypertext Transfer Protocol -- HTTP/1.1,” June 1999.)</w:t>
        </w:r>
      </w:hyperlink>
      <w:r>
        <w:rPr>
          <w:rFonts w:ascii="Verdana" w:hAnsi="Verdana"/>
          <w:color w:val="000000"/>
          <w:lang w:val="en"/>
        </w:rPr>
        <w:t xml:space="preserve"> [RFC2616], which allows the encrypting party to safely cache the JWK Set and not have to re-retrieve the d</w:t>
      </w:r>
      <w:r>
        <w:rPr>
          <w:rFonts w:ascii="Verdana" w:hAnsi="Verdana"/>
          <w:color w:val="000000"/>
          <w:lang w:val="en"/>
        </w:rPr>
        <w:t xml:space="preserve">ocument for every encryption event. The decrypting party SHOULD remove decommissioned keys from the JWK Set at </w:t>
      </w:r>
      <w:r>
        <w:rPr>
          <w:rStyle w:val="HTMLTypewriter"/>
          <w:lang w:val="en"/>
        </w:rPr>
        <w:t>jwks_uri</w:t>
      </w:r>
      <w:r>
        <w:rPr>
          <w:rFonts w:ascii="Verdana" w:hAnsi="Verdana"/>
          <w:color w:val="000000"/>
          <w:lang w:val="en"/>
        </w:rPr>
        <w:t xml:space="preserve"> but retain them internally for some reasonable period of time, coordinated with the cache duration, to facilitate a smooth transition be</w:t>
      </w:r>
      <w:r>
        <w:rPr>
          <w:rFonts w:ascii="Verdana" w:hAnsi="Verdana"/>
          <w:color w:val="000000"/>
          <w:lang w:val="en"/>
        </w:rPr>
        <w:t xml:space="preserve">tween keys by allowing the encrypting party some time to obtain the new keys. The cache duration SHOULD also be coordinated with the issuance of new signing keys as described in </w:t>
      </w:r>
      <w:hyperlink w:anchor="rotate.sig.keys" w:history="1">
        <w:r>
          <w:rPr>
            <w:rStyle w:val="Hyperlink"/>
            <w:rFonts w:ascii="Verdana" w:hAnsi="Verdana"/>
            <w:u w:val="none"/>
            <w:lang w:val="en"/>
          </w:rPr>
          <w:t>Section 3.3.1</w:t>
        </w:r>
        <w:r>
          <w:rPr>
            <w:rStyle w:val="Hyperlink"/>
            <w:rFonts w:ascii="Verdana" w:hAnsi="Verdana"/>
            <w:vanish/>
            <w:u w:val="none"/>
            <w:lang w:val="en"/>
          </w:rPr>
          <w:t xml:space="preserve"> (Rotation of Asymmetric Si</w:t>
        </w:r>
        <w:r>
          <w:rPr>
            <w:rStyle w:val="Hyperlink"/>
            <w:rFonts w:ascii="Verdana" w:hAnsi="Verdana"/>
            <w:vanish/>
            <w:u w:val="none"/>
            <w:lang w:val="en"/>
          </w:rPr>
          <w:t>gning Keys)</w:t>
        </w:r>
      </w:hyperlink>
      <w:r>
        <w:rPr>
          <w:rFonts w:ascii="Verdana" w:hAnsi="Verdana"/>
          <w:color w:val="000000"/>
          <w:lang w:val="en"/>
        </w:rPr>
        <w:t xml:space="preserve">. </w:t>
      </w:r>
    </w:p>
    <w:p w14:paraId="6D1CEE81" w14:textId="77777777" w:rsidR="00000000" w:rsidRDefault="008E4755">
      <w:pPr>
        <w:spacing w:before="0" w:beforeAutospacing="0" w:after="0" w:afterAutospacing="0"/>
        <w:divId w:val="745765489"/>
        <w:rPr>
          <w:rFonts w:ascii="Verdana" w:eastAsia="Times New Roman" w:hAnsi="Verdana"/>
          <w:color w:val="000000"/>
          <w:lang w:val="en"/>
        </w:rPr>
      </w:pPr>
      <w:bookmarkStart w:id="127" w:name="Validation"/>
      <w:bookmarkEnd w:id="127"/>
    </w:p>
    <w:p w14:paraId="09F6C0A7"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7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2F90B6B" w14:textId="77777777">
        <w:trPr>
          <w:divId w:val="745765489"/>
          <w:trHeight w:val="225"/>
          <w:tblCellSpacing w:w="15" w:type="dxa"/>
        </w:trPr>
        <w:tc>
          <w:tcPr>
            <w:tcW w:w="450" w:type="dxa"/>
            <w:shd w:val="clear" w:color="auto" w:fill="990000"/>
            <w:vAlign w:val="center"/>
            <w:hideMark/>
          </w:tcPr>
          <w:p w14:paraId="5A498ED3"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737EEC0" w14:textId="77777777" w:rsidR="00000000" w:rsidRDefault="008E4755">
      <w:pPr>
        <w:pStyle w:val="Heading3"/>
        <w:divId w:val="745765489"/>
        <w:rPr>
          <w:rFonts w:eastAsia="Times New Roman"/>
          <w:lang w:val="en"/>
        </w:rPr>
      </w:pPr>
      <w:bookmarkStart w:id="128" w:name="rfc.section.4"/>
      <w:bookmarkEnd w:id="128"/>
      <w:r>
        <w:rPr>
          <w:rFonts w:eastAsia="Times New Roman"/>
          <w:lang w:val="en"/>
        </w:rPr>
        <w:t>4.  Validation</w:t>
      </w:r>
    </w:p>
    <w:p w14:paraId="77CEFE49"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If any of the validation procedures defined in this specification fail, any operations requiring the information that failed to correctly validate MUST be aborted and the information that failed to validate MUST NOT be used. </w:t>
      </w:r>
    </w:p>
    <w:p w14:paraId="5AFE1BBF" w14:textId="77777777" w:rsidR="00000000" w:rsidRDefault="008E4755">
      <w:pPr>
        <w:spacing w:before="0" w:beforeAutospacing="0" w:after="0" w:afterAutospacing="0"/>
        <w:divId w:val="745765489"/>
        <w:rPr>
          <w:rFonts w:ascii="Verdana" w:eastAsia="Times New Roman" w:hAnsi="Verdana"/>
          <w:color w:val="000000"/>
          <w:lang w:val="en"/>
        </w:rPr>
      </w:pPr>
      <w:bookmarkStart w:id="129" w:name="AuthorizationRequestValidation"/>
      <w:bookmarkEnd w:id="129"/>
    </w:p>
    <w:p w14:paraId="617B5782"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7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955761C" w14:textId="77777777">
        <w:trPr>
          <w:divId w:val="745765489"/>
          <w:trHeight w:val="225"/>
          <w:tblCellSpacing w:w="15" w:type="dxa"/>
        </w:trPr>
        <w:tc>
          <w:tcPr>
            <w:tcW w:w="450" w:type="dxa"/>
            <w:shd w:val="clear" w:color="auto" w:fill="990000"/>
            <w:vAlign w:val="center"/>
            <w:hideMark/>
          </w:tcPr>
          <w:p w14:paraId="53D9105C"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EA0DE18" w14:textId="77777777" w:rsidR="00000000" w:rsidRDefault="008E4755">
      <w:pPr>
        <w:pStyle w:val="Heading3"/>
        <w:divId w:val="745765489"/>
        <w:rPr>
          <w:rFonts w:eastAsia="Times New Roman"/>
          <w:lang w:val="en"/>
        </w:rPr>
      </w:pPr>
      <w:bookmarkStart w:id="130" w:name="rfc.section.4.1"/>
      <w:bookmarkEnd w:id="130"/>
      <w:r>
        <w:rPr>
          <w:rFonts w:eastAsia="Times New Roman"/>
          <w:lang w:val="en"/>
        </w:rPr>
        <w:t>4.1.  Authorization Request Validation</w:t>
      </w:r>
    </w:p>
    <w:p w14:paraId="2C753B53"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Authorization Request Validation consists of two main steps: (1) decryption and signature validation of the value of </w:t>
      </w:r>
      <w:r>
        <w:rPr>
          <w:rStyle w:val="HTMLTypewriter"/>
          <w:lang w:val="en"/>
        </w:rPr>
        <w:t>request</w:t>
      </w:r>
      <w:r>
        <w:rPr>
          <w:rFonts w:ascii="Verdana" w:hAnsi="Verdana"/>
          <w:color w:val="000000"/>
          <w:lang w:val="en"/>
        </w:rPr>
        <w:t xml:space="preserve"> or the content of </w:t>
      </w:r>
      <w:r>
        <w:rPr>
          <w:rStyle w:val="HTMLTypewriter"/>
          <w:lang w:val="en"/>
        </w:rPr>
        <w:t>request_uri</w:t>
      </w:r>
      <w:r>
        <w:rPr>
          <w:rFonts w:ascii="Verdana" w:hAnsi="Verdana"/>
          <w:color w:val="000000"/>
          <w:lang w:val="en"/>
        </w:rPr>
        <w:t xml:space="preserve">, and (2) parameter validation. If a Request Object value was sent in the </w:t>
      </w:r>
      <w:r>
        <w:rPr>
          <w:rStyle w:val="HTMLTypewriter"/>
          <w:lang w:val="en"/>
        </w:rPr>
        <w:t>request</w:t>
      </w:r>
      <w:r>
        <w:rPr>
          <w:rFonts w:ascii="Verdana" w:hAnsi="Verdana"/>
          <w:color w:val="000000"/>
          <w:lang w:val="en"/>
        </w:rPr>
        <w:t xml:space="preserve"> parameter or by refe</w:t>
      </w:r>
      <w:r>
        <w:rPr>
          <w:rFonts w:ascii="Verdana" w:hAnsi="Verdana"/>
          <w:color w:val="000000"/>
          <w:lang w:val="en"/>
        </w:rPr>
        <w:t xml:space="preserve">rence in the </w:t>
      </w:r>
      <w:r>
        <w:rPr>
          <w:rStyle w:val="HTMLTypewriter"/>
          <w:lang w:val="en"/>
        </w:rPr>
        <w:t>request_uri</w:t>
      </w:r>
      <w:r>
        <w:rPr>
          <w:rFonts w:ascii="Verdana" w:hAnsi="Verdana"/>
          <w:color w:val="000000"/>
          <w:lang w:val="en"/>
        </w:rPr>
        <w:t xml:space="preserve"> parameter, the Request Object MUST validate as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May 2013.)</w:t>
        </w:r>
      </w:hyperlink>
      <w:r>
        <w:rPr>
          <w:rFonts w:ascii="Verdana" w:hAnsi="Verdana"/>
          <w:color w:val="000000"/>
          <w:lang w:val="en"/>
        </w:rPr>
        <w:t xml:space="preserve"> [JWS] or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w:t>
        </w:r>
        <w:r>
          <w:rPr>
            <w:rStyle w:val="Hyperlink"/>
            <w:rFonts w:ascii="Verdana" w:hAnsi="Verdana"/>
            <w:vanish/>
            <w:u w:val="none"/>
            <w:lang w:val="en"/>
          </w:rPr>
          <w:t>ildebrand, “JSON Web Encryption (JWE),” May 2013.)</w:t>
        </w:r>
      </w:hyperlink>
      <w:r>
        <w:rPr>
          <w:rFonts w:ascii="Verdana" w:hAnsi="Verdana"/>
          <w:color w:val="000000"/>
          <w:lang w:val="en"/>
        </w:rPr>
        <w:t xml:space="preserve"> [JWE] encoded objects, for which nested encryption and signing can be utilized in the manner described in the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w:t>
        </w:r>
        <w:r>
          <w:rPr>
            <w:rStyle w:val="Hyperlink"/>
            <w:rFonts w:ascii="Verdana" w:hAnsi="Verdana"/>
            <w:vanish/>
            <w:u w:val="none"/>
            <w:lang w:val="en"/>
          </w:rPr>
          <w:t xml:space="preserve"> May 2013.)</w:t>
        </w:r>
      </w:hyperlink>
      <w:r>
        <w:rPr>
          <w:rFonts w:ascii="Verdana" w:hAnsi="Verdana"/>
          <w:color w:val="000000"/>
          <w:lang w:val="en"/>
        </w:rPr>
        <w:t xml:space="preserve"> [JWT] specification. </w:t>
      </w:r>
    </w:p>
    <w:p w14:paraId="2871BBB1" w14:textId="77777777" w:rsidR="00000000" w:rsidRDefault="008E4755">
      <w:pPr>
        <w:spacing w:before="0" w:beforeAutospacing="0" w:after="0" w:afterAutospacing="0"/>
        <w:divId w:val="745765489"/>
        <w:rPr>
          <w:rFonts w:ascii="Verdana" w:eastAsia="Times New Roman" w:hAnsi="Verdana"/>
          <w:color w:val="000000"/>
          <w:lang w:val="en"/>
        </w:rPr>
      </w:pPr>
      <w:bookmarkStart w:id="131" w:name="EncryptedRequestObject"/>
      <w:bookmarkEnd w:id="131"/>
    </w:p>
    <w:p w14:paraId="2E3A354A"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7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1018FDC" w14:textId="77777777">
        <w:trPr>
          <w:divId w:val="745765489"/>
          <w:trHeight w:val="225"/>
          <w:tblCellSpacing w:w="15" w:type="dxa"/>
        </w:trPr>
        <w:tc>
          <w:tcPr>
            <w:tcW w:w="450" w:type="dxa"/>
            <w:shd w:val="clear" w:color="auto" w:fill="990000"/>
            <w:vAlign w:val="center"/>
            <w:hideMark/>
          </w:tcPr>
          <w:p w14:paraId="0A1B365F"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3F8D159" w14:textId="77777777" w:rsidR="00000000" w:rsidRDefault="008E4755">
      <w:pPr>
        <w:pStyle w:val="Heading3"/>
        <w:divId w:val="745765489"/>
        <w:rPr>
          <w:rFonts w:eastAsia="Times New Roman"/>
          <w:lang w:val="en"/>
        </w:rPr>
      </w:pPr>
      <w:bookmarkStart w:id="132" w:name="rfc.section.4.1.1"/>
      <w:bookmarkEnd w:id="132"/>
      <w:r>
        <w:rPr>
          <w:rFonts w:eastAsia="Times New Roman"/>
          <w:lang w:val="en"/>
        </w:rPr>
        <w:t>4.1.1.  Encrypted Request Object</w:t>
      </w:r>
    </w:p>
    <w:p w14:paraId="3B8428C9"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If the Authorization Server has advertised JWE encryption algorithms in the </w:t>
      </w:r>
      <w:r>
        <w:rPr>
          <w:rStyle w:val="HTMLTypewriter"/>
          <w:lang w:val="en"/>
        </w:rPr>
        <w:t>request_object_encryption_alg_values_sup</w:t>
      </w:r>
      <w:r>
        <w:rPr>
          <w:rStyle w:val="HTMLTypewriter"/>
          <w:lang w:val="en"/>
        </w:rPr>
        <w:t>ported</w:t>
      </w:r>
      <w:r>
        <w:rPr>
          <w:rFonts w:ascii="Verdana" w:hAnsi="Verdana"/>
          <w:color w:val="000000"/>
          <w:lang w:val="en"/>
        </w:rPr>
        <w:t xml:space="preserve"> and </w:t>
      </w:r>
      <w:r>
        <w:rPr>
          <w:rStyle w:val="HTMLTypewriter"/>
          <w:lang w:val="en"/>
        </w:rPr>
        <w:t>request_object_encryption_enc_values_supported</w:t>
      </w:r>
      <w:r>
        <w:rPr>
          <w:rFonts w:ascii="Verdana" w:hAnsi="Verdana"/>
          <w:color w:val="000000"/>
          <w:lang w:val="en"/>
        </w:rPr>
        <w:t xml:space="preserve"> elements of its Discovery Document, these are used by the Client to encrypt the JWT. </w:t>
      </w:r>
    </w:p>
    <w:p w14:paraId="581D7E9C"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Authorization Server MUST decode the JWT in accordance with the </w:t>
      </w:r>
      <w:hyperlink w:anchor="JWE" w:history="1">
        <w:r>
          <w:rPr>
            <w:rStyle w:val="Hyperlink"/>
            <w:rFonts w:ascii="Verdana" w:hAnsi="Verdana"/>
            <w:u w:val="none"/>
            <w:lang w:val="en"/>
          </w:rPr>
          <w:t>JSON Web Encryption</w:t>
        </w:r>
        <w:r>
          <w:rPr>
            <w:rStyle w:val="Hyperlink"/>
            <w:rFonts w:ascii="Verdana" w:hAnsi="Verdana"/>
            <w:vanish/>
            <w:u w:val="none"/>
            <w:lang w:val="en"/>
          </w:rPr>
          <w:t xml:space="preserve"> (Jones, M., Rescorla, E., and J. Hildebrand, “JSON Web Encryption (JWE),” May 2013.)</w:t>
        </w:r>
      </w:hyperlink>
      <w:r>
        <w:rPr>
          <w:rFonts w:ascii="Verdana" w:hAnsi="Verdana"/>
          <w:color w:val="000000"/>
          <w:lang w:val="en"/>
        </w:rPr>
        <w:t xml:space="preserve"> [JWE] specification. The result MAY be either a signed or unsigned (plaintext) Request Object. In the former case, signature validation MUST be perform</w:t>
      </w:r>
      <w:r>
        <w:rPr>
          <w:rFonts w:ascii="Verdana" w:hAnsi="Verdana"/>
          <w:color w:val="000000"/>
          <w:lang w:val="en"/>
        </w:rPr>
        <w:t xml:space="preserve">ed as defined in </w:t>
      </w:r>
      <w:hyperlink w:anchor="signed.req.obj.var" w:history="1">
        <w:r>
          <w:rPr>
            <w:rStyle w:val="Hyperlink"/>
            <w:rFonts w:ascii="Verdana" w:hAnsi="Verdana"/>
            <w:u w:val="none"/>
            <w:lang w:val="en"/>
          </w:rPr>
          <w:t>Section 4.1.2</w:t>
        </w:r>
        <w:r>
          <w:rPr>
            <w:rStyle w:val="Hyperlink"/>
            <w:rFonts w:ascii="Verdana" w:hAnsi="Verdana"/>
            <w:vanish/>
            <w:u w:val="none"/>
            <w:lang w:val="en"/>
          </w:rPr>
          <w:t xml:space="preserve"> (Signed Request Object)</w:t>
        </w:r>
      </w:hyperlink>
      <w:r>
        <w:rPr>
          <w:rFonts w:ascii="Verdana" w:hAnsi="Verdana"/>
          <w:color w:val="000000"/>
          <w:lang w:val="en"/>
        </w:rPr>
        <w:t xml:space="preserve">. </w:t>
      </w:r>
    </w:p>
    <w:p w14:paraId="7E8F0D78"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Authorization Server MUST return the error if there is a decryption error. </w:t>
      </w:r>
    </w:p>
    <w:p w14:paraId="5104BCE3" w14:textId="77777777" w:rsidR="00000000" w:rsidRDefault="008E4755">
      <w:pPr>
        <w:spacing w:before="0" w:beforeAutospacing="0" w:after="0" w:afterAutospacing="0"/>
        <w:divId w:val="745765489"/>
        <w:rPr>
          <w:rFonts w:ascii="Verdana" w:eastAsia="Times New Roman" w:hAnsi="Verdana"/>
          <w:color w:val="000000"/>
          <w:lang w:val="en"/>
        </w:rPr>
      </w:pPr>
      <w:bookmarkStart w:id="133" w:name="signed.req.obj.var"/>
      <w:bookmarkEnd w:id="133"/>
    </w:p>
    <w:p w14:paraId="3DCF39E4"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7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F20635F" w14:textId="77777777">
        <w:trPr>
          <w:divId w:val="745765489"/>
          <w:trHeight w:val="225"/>
          <w:tblCellSpacing w:w="15" w:type="dxa"/>
        </w:trPr>
        <w:tc>
          <w:tcPr>
            <w:tcW w:w="450" w:type="dxa"/>
            <w:shd w:val="clear" w:color="auto" w:fill="990000"/>
            <w:vAlign w:val="center"/>
            <w:hideMark/>
          </w:tcPr>
          <w:p w14:paraId="51ECA91B"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891294D" w14:textId="77777777" w:rsidR="00000000" w:rsidRDefault="008E4755">
      <w:pPr>
        <w:pStyle w:val="Heading3"/>
        <w:divId w:val="745765489"/>
        <w:rPr>
          <w:rFonts w:eastAsia="Times New Roman"/>
          <w:lang w:val="en"/>
        </w:rPr>
      </w:pPr>
      <w:bookmarkStart w:id="134" w:name="rfc.section.4.1.2"/>
      <w:bookmarkEnd w:id="134"/>
      <w:r>
        <w:rPr>
          <w:rFonts w:eastAsia="Times New Roman"/>
          <w:lang w:val="en"/>
        </w:rPr>
        <w:t>4.1.2.  Signed Request Object</w:t>
      </w:r>
    </w:p>
    <w:p w14:paraId="13EA3722"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To perform Signature Validation, the </w:t>
      </w:r>
      <w:r>
        <w:rPr>
          <w:rStyle w:val="HTMLTypewriter"/>
          <w:lang w:val="en"/>
        </w:rPr>
        <w:t>alg</w:t>
      </w:r>
      <w:r>
        <w:rPr>
          <w:rFonts w:ascii="Verdana" w:hAnsi="Verdana"/>
          <w:color w:val="000000"/>
          <w:lang w:val="en"/>
        </w:rPr>
        <w:t xml:space="preserve"> </w:t>
      </w:r>
      <w:r>
        <w:rPr>
          <w:rFonts w:ascii="Verdana" w:hAnsi="Verdana"/>
          <w:color w:val="000000"/>
          <w:lang w:val="en"/>
        </w:rPr>
        <w:t xml:space="preserve">parameter in the JWS header MUST match the value of the </w:t>
      </w:r>
      <w:r>
        <w:rPr>
          <w:rStyle w:val="HTMLTypewriter"/>
          <w:lang w:val="en"/>
        </w:rPr>
        <w:t>request_object_signing_alg</w:t>
      </w:r>
      <w:r>
        <w:rPr>
          <w:rFonts w:ascii="Verdana" w:hAnsi="Verdana"/>
          <w:color w:val="000000"/>
          <w:lang w:val="en"/>
        </w:rPr>
        <w:t xml:space="preserve"> set during </w:t>
      </w:r>
      <w:hyperlink w:anchor="OpenID.Registration" w:history="1">
        <w:r>
          <w:rPr>
            <w:rStyle w:val="Hyperlink"/>
            <w:rFonts w:ascii="Verdana" w:hAnsi="Verdana"/>
            <w:u w:val="none"/>
            <w:lang w:val="en"/>
          </w:rPr>
          <w:t>Client Registration</w:t>
        </w:r>
        <w:r>
          <w:rPr>
            <w:rStyle w:val="Hyperlink"/>
            <w:rFonts w:ascii="Verdana" w:hAnsi="Verdana"/>
            <w:vanish/>
            <w:u w:val="none"/>
            <w:lang w:val="en"/>
          </w:rPr>
          <w:t xml:space="preserve"> (Sakimura, N., Bradley, J., and M. Jones, “OpenID Connect Dynamic Client Registration 1.0,” June 201</w:t>
        </w:r>
        <w:r>
          <w:rPr>
            <w:rStyle w:val="Hyperlink"/>
            <w:rFonts w:ascii="Verdana" w:hAnsi="Verdana"/>
            <w:vanish/>
            <w:u w:val="none"/>
            <w:lang w:val="en"/>
          </w:rPr>
          <w:t>3.)</w:t>
        </w:r>
      </w:hyperlink>
      <w:r>
        <w:rPr>
          <w:rFonts w:ascii="Verdana" w:hAnsi="Verdana"/>
          <w:color w:val="000000"/>
          <w:lang w:val="en"/>
        </w:rPr>
        <w:t xml:space="preserve"> [OpenID.Registration] or a value that was pre-registered by other means. </w:t>
      </w:r>
    </w:p>
    <w:p w14:paraId="1B51C3C2"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signature MUST be validated against the key registered for that </w:t>
      </w:r>
      <w:r>
        <w:rPr>
          <w:rStyle w:val="HTMLTypewriter"/>
          <w:lang w:val="en"/>
        </w:rPr>
        <w:t>client_id</w:t>
      </w:r>
      <w:r>
        <w:rPr>
          <w:rFonts w:ascii="Verdana" w:hAnsi="Verdana"/>
          <w:color w:val="000000"/>
          <w:lang w:val="en"/>
        </w:rPr>
        <w:t xml:space="preserve"> and algorithm, in accordance with the </w:t>
      </w:r>
      <w:hyperlink w:anchor="JWS" w:history="1">
        <w:r>
          <w:rPr>
            <w:rStyle w:val="Hyperlink"/>
            <w:rFonts w:ascii="Verdana" w:hAnsi="Verdana"/>
            <w:u w:val="none"/>
            <w:lang w:val="en"/>
          </w:rPr>
          <w:t>JSON Web Signature</w:t>
        </w:r>
        <w:r>
          <w:rPr>
            <w:rStyle w:val="Hyperlink"/>
            <w:rFonts w:ascii="Verdana" w:hAnsi="Verdana"/>
            <w:vanish/>
            <w:u w:val="none"/>
            <w:lang w:val="en"/>
          </w:rPr>
          <w:t xml:space="preserve"> (Jones, M., Bradl</w:t>
        </w:r>
        <w:r>
          <w:rPr>
            <w:rStyle w:val="Hyperlink"/>
            <w:rFonts w:ascii="Verdana" w:hAnsi="Verdana"/>
            <w:vanish/>
            <w:u w:val="none"/>
            <w:lang w:val="en"/>
          </w:rPr>
          <w:t>ey, J., and N. Sakimura, “JSON Web Signature (JWS),” May 2013.)</w:t>
        </w:r>
      </w:hyperlink>
      <w:r>
        <w:rPr>
          <w:rFonts w:ascii="Verdana" w:hAnsi="Verdana"/>
          <w:color w:val="000000"/>
          <w:lang w:val="en"/>
        </w:rPr>
        <w:t xml:space="preserve"> [JWS] specification. </w:t>
      </w:r>
    </w:p>
    <w:p w14:paraId="2ACFA9FE"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Authorization Server MUST return the Authorization Error Response if there is a signature validation error. </w:t>
      </w:r>
    </w:p>
    <w:p w14:paraId="7BB937CE" w14:textId="77777777" w:rsidR="00000000" w:rsidRDefault="008E4755">
      <w:pPr>
        <w:spacing w:before="0" w:beforeAutospacing="0" w:after="0" w:afterAutospacing="0"/>
        <w:divId w:val="745765489"/>
        <w:rPr>
          <w:rFonts w:ascii="Verdana" w:eastAsia="Times New Roman" w:hAnsi="Verdana"/>
          <w:color w:val="000000"/>
          <w:lang w:val="en"/>
        </w:rPr>
      </w:pPr>
      <w:bookmarkStart w:id="135" w:name="req.obj.veri"/>
      <w:bookmarkEnd w:id="135"/>
    </w:p>
    <w:p w14:paraId="0B9EE56E"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7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5CEDFFB" w14:textId="77777777">
        <w:trPr>
          <w:divId w:val="745765489"/>
          <w:trHeight w:val="225"/>
          <w:tblCellSpacing w:w="15" w:type="dxa"/>
        </w:trPr>
        <w:tc>
          <w:tcPr>
            <w:tcW w:w="450" w:type="dxa"/>
            <w:shd w:val="clear" w:color="auto" w:fill="990000"/>
            <w:vAlign w:val="center"/>
            <w:hideMark/>
          </w:tcPr>
          <w:p w14:paraId="69D46FB8"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C735682" w14:textId="77777777" w:rsidR="00000000" w:rsidRDefault="008E4755">
      <w:pPr>
        <w:pStyle w:val="Heading3"/>
        <w:divId w:val="745765489"/>
        <w:rPr>
          <w:rFonts w:eastAsia="Times New Roman"/>
          <w:lang w:val="en"/>
        </w:rPr>
      </w:pPr>
      <w:bookmarkStart w:id="136" w:name="rfc.section.4.1.3"/>
      <w:bookmarkEnd w:id="136"/>
      <w:r>
        <w:rPr>
          <w:rFonts w:eastAsia="Times New Roman"/>
          <w:lang w:val="en"/>
        </w:rPr>
        <w:t>4.1.3.  Parameter Validation</w:t>
      </w:r>
    </w:p>
    <w:p w14:paraId="2FCA8727"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Authorization Server MUST construct the Authorization Request Message from the Request Object value and the OAuth 2.0 Authorization Request parameters. </w:t>
      </w:r>
      <w:r>
        <w:rPr>
          <w:rFonts w:ascii="Verdana" w:hAnsi="Verdana"/>
          <w:color w:val="000000"/>
          <w:lang w:val="en"/>
        </w:rPr>
        <w:t>If the same parameter exists both in the Request Object and the OAuth Authorization Request parameters, the parameter in the Request Object is used. Using this Authorization Request Message, the Authorization Server performs the following steps of the requ</w:t>
      </w:r>
      <w:r>
        <w:rPr>
          <w:rFonts w:ascii="Verdana" w:hAnsi="Verdana"/>
          <w:color w:val="000000"/>
          <w:lang w:val="en"/>
        </w:rPr>
        <w:t xml:space="preserve">est validation: </w:t>
      </w:r>
    </w:p>
    <w:p w14:paraId="07AFB96A" w14:textId="77777777" w:rsidR="00000000" w:rsidRDefault="008E4755">
      <w:pPr>
        <w:numPr>
          <w:ilvl w:val="0"/>
          <w:numId w:val="6"/>
        </w:numPr>
        <w:ind w:left="1680" w:right="960"/>
        <w:divId w:val="745765489"/>
        <w:rPr>
          <w:rFonts w:ascii="Verdana" w:eastAsia="Times New Roman" w:hAnsi="Verdana"/>
          <w:color w:val="000000"/>
          <w:lang w:val="en"/>
        </w:rPr>
        <w:pPrChange w:id="137" w:author="Author" w:date="2013-06-27T18:33:00Z">
          <w:pPr>
            <w:numPr>
              <w:numId w:val="90"/>
            </w:numPr>
            <w:tabs>
              <w:tab w:val="num" w:pos="720"/>
            </w:tabs>
            <w:ind w:left="720" w:right="960" w:hanging="360"/>
            <w:divId w:val="745765489"/>
          </w:pPr>
        </w:pPrChange>
      </w:pPr>
      <w:r>
        <w:rPr>
          <w:rFonts w:ascii="Verdana" w:eastAsia="Times New Roman" w:hAnsi="Verdana"/>
          <w:color w:val="000000"/>
          <w:lang w:val="en"/>
        </w:rPr>
        <w:t xml:space="preserve">The Authorization Server MUST validate all the OAuth 2.0 parameters according to the OAuth 2.0 specification. </w:t>
      </w:r>
    </w:p>
    <w:p w14:paraId="7B68CD9A" w14:textId="77777777" w:rsidR="00000000" w:rsidRDefault="008E4755">
      <w:pPr>
        <w:numPr>
          <w:ilvl w:val="0"/>
          <w:numId w:val="6"/>
        </w:numPr>
        <w:ind w:left="1680" w:right="960"/>
        <w:divId w:val="745765489"/>
        <w:rPr>
          <w:rFonts w:ascii="Verdana" w:eastAsia="Times New Roman" w:hAnsi="Verdana"/>
          <w:color w:val="000000"/>
          <w:lang w:val="en"/>
        </w:rPr>
        <w:pPrChange w:id="138" w:author="Author" w:date="2013-06-27T18:33:00Z">
          <w:pPr>
            <w:numPr>
              <w:numId w:val="90"/>
            </w:numPr>
            <w:tabs>
              <w:tab w:val="num" w:pos="720"/>
            </w:tabs>
            <w:ind w:left="720" w:right="960" w:hanging="360"/>
            <w:divId w:val="745765489"/>
          </w:pPr>
        </w:pPrChange>
      </w:pPr>
      <w:r>
        <w:rPr>
          <w:rFonts w:ascii="Verdana" w:eastAsia="Times New Roman" w:hAnsi="Verdana"/>
          <w:color w:val="000000"/>
          <w:lang w:val="en"/>
        </w:rPr>
        <w:t xml:space="preserve">The Authorization Server MUST verify that all the REQUIRED parameters are present. </w:t>
      </w:r>
    </w:p>
    <w:p w14:paraId="7EA492B0" w14:textId="77777777" w:rsidR="00000000" w:rsidRDefault="008E4755">
      <w:pPr>
        <w:numPr>
          <w:ilvl w:val="0"/>
          <w:numId w:val="6"/>
        </w:numPr>
        <w:ind w:left="1680" w:right="960"/>
        <w:divId w:val="745765489"/>
        <w:rPr>
          <w:rFonts w:ascii="Verdana" w:eastAsia="Times New Roman" w:hAnsi="Verdana"/>
          <w:color w:val="000000"/>
          <w:lang w:val="en"/>
        </w:rPr>
        <w:pPrChange w:id="139" w:author="Author" w:date="2013-06-27T18:33:00Z">
          <w:pPr>
            <w:numPr>
              <w:numId w:val="90"/>
            </w:numPr>
            <w:tabs>
              <w:tab w:val="num" w:pos="720"/>
            </w:tabs>
            <w:ind w:left="720" w:right="960" w:hanging="360"/>
            <w:divId w:val="745765489"/>
          </w:pPr>
        </w:pPrChange>
      </w:pPr>
      <w:r>
        <w:rPr>
          <w:rFonts w:ascii="Verdana" w:eastAsia="Times New Roman" w:hAnsi="Verdana"/>
          <w:color w:val="000000"/>
          <w:lang w:val="en"/>
        </w:rPr>
        <w:t xml:space="preserve">If the </w:t>
      </w:r>
      <w:r>
        <w:rPr>
          <w:rStyle w:val="HTMLTypewriter"/>
          <w:lang w:val="en"/>
        </w:rPr>
        <w:t>sub</w:t>
      </w:r>
      <w:r>
        <w:rPr>
          <w:rFonts w:ascii="Verdana" w:eastAsia="Times New Roman" w:hAnsi="Verdana"/>
          <w:color w:val="000000"/>
          <w:lang w:val="en"/>
        </w:rPr>
        <w:t xml:space="preserve"> (subject) Claim as a member of </w:t>
      </w:r>
      <w:r>
        <w:rPr>
          <w:rStyle w:val="HTMLTypewriter"/>
          <w:lang w:val="en"/>
        </w:rPr>
        <w:t>id</w:t>
      </w:r>
      <w:r>
        <w:rPr>
          <w:rStyle w:val="HTMLTypewriter"/>
          <w:lang w:val="en"/>
        </w:rPr>
        <w:t>_token</w:t>
      </w:r>
      <w:r>
        <w:rPr>
          <w:rFonts w:ascii="Verdana" w:eastAsia="Times New Roman" w:hAnsi="Verdana"/>
          <w:color w:val="000000"/>
          <w:lang w:val="en"/>
        </w:rPr>
        <w:t xml:space="preserve"> element is requested with a specific value, the Authorization Server MUST only send a positive response if that user has an active session with the Authorization Server. The Authorization Server MUST NOT reply with an ID Token or Access Token for a </w:t>
      </w:r>
      <w:r>
        <w:rPr>
          <w:rFonts w:ascii="Verdana" w:eastAsia="Times New Roman" w:hAnsi="Verdana"/>
          <w:color w:val="000000"/>
          <w:lang w:val="en"/>
        </w:rPr>
        <w:t xml:space="preserve">different user, even if they have an active session with the Authorization Server. </w:t>
      </w:r>
    </w:p>
    <w:p w14:paraId="0A9C72FC" w14:textId="77777777" w:rsidR="00000000" w:rsidRDefault="008E4755">
      <w:pPr>
        <w:numPr>
          <w:ilvl w:val="0"/>
          <w:numId w:val="6"/>
        </w:numPr>
        <w:ind w:left="1680" w:right="960"/>
        <w:divId w:val="745765489"/>
        <w:rPr>
          <w:rFonts w:ascii="Verdana" w:eastAsia="Times New Roman" w:hAnsi="Verdana"/>
          <w:color w:val="000000"/>
          <w:lang w:val="en"/>
        </w:rPr>
        <w:pPrChange w:id="140" w:author="Author" w:date="2013-06-27T18:33:00Z">
          <w:pPr>
            <w:numPr>
              <w:numId w:val="90"/>
            </w:numPr>
            <w:tabs>
              <w:tab w:val="num" w:pos="720"/>
            </w:tabs>
            <w:ind w:left="720" w:right="960" w:hanging="360"/>
            <w:divId w:val="745765489"/>
          </w:pPr>
        </w:pPrChange>
      </w:pPr>
      <w:r>
        <w:rPr>
          <w:rFonts w:ascii="Verdana" w:eastAsia="Times New Roman" w:hAnsi="Verdana"/>
          <w:color w:val="000000"/>
          <w:lang w:val="en"/>
        </w:rPr>
        <w:t xml:space="preserve">If the </w:t>
      </w:r>
      <w:r>
        <w:rPr>
          <w:rStyle w:val="HTMLTypewriter"/>
          <w:lang w:val="en"/>
        </w:rPr>
        <w:t>acr</w:t>
      </w:r>
      <w:r>
        <w:rPr>
          <w:rFonts w:ascii="Verdana" w:eastAsia="Times New Roman" w:hAnsi="Verdana"/>
          <w:color w:val="000000"/>
          <w:lang w:val="en"/>
        </w:rPr>
        <w:t xml:space="preserve"> Claim is requested as an Essential Claim for the ID Token with a </w:t>
      </w:r>
      <w:r>
        <w:rPr>
          <w:rStyle w:val="HTMLTypewriter"/>
          <w:lang w:val="en"/>
        </w:rPr>
        <w:t>values</w:t>
      </w:r>
      <w:r>
        <w:rPr>
          <w:rFonts w:ascii="Verdana" w:eastAsia="Times New Roman" w:hAnsi="Verdana"/>
          <w:color w:val="000000"/>
          <w:lang w:val="en"/>
        </w:rPr>
        <w:t xml:space="preserve"> parameter requesting specific Authentication Context Class Reference values, then the Aut</w:t>
      </w:r>
      <w:r>
        <w:rPr>
          <w:rFonts w:ascii="Verdana" w:eastAsia="Times New Roman" w:hAnsi="Verdana"/>
          <w:color w:val="000000"/>
          <w:lang w:val="en"/>
        </w:rPr>
        <w:t xml:space="preserve">horization Server MUST return an </w:t>
      </w:r>
      <w:r>
        <w:rPr>
          <w:rStyle w:val="HTMLTypewriter"/>
          <w:lang w:val="en"/>
        </w:rPr>
        <w:t>acr</w:t>
      </w:r>
      <w:r>
        <w:rPr>
          <w:rFonts w:ascii="Verdana" w:eastAsia="Times New Roman" w:hAnsi="Verdana"/>
          <w:color w:val="000000"/>
          <w:lang w:val="en"/>
        </w:rPr>
        <w:t xml:space="preserve"> Claim Value that matches one of the requested values. The Authorization Server MAY ask the End-User to re-authenticate with additional factors to meet this requirement. If this is an Essential Claim and the requirement </w:t>
      </w:r>
      <w:r>
        <w:rPr>
          <w:rFonts w:ascii="Verdana" w:eastAsia="Times New Roman" w:hAnsi="Verdana"/>
          <w:color w:val="000000"/>
          <w:lang w:val="en"/>
        </w:rPr>
        <w:t xml:space="preserve">cannot be met, then the Authorization Server MUST treat that outcome as a failed authentication attempt. </w:t>
      </w:r>
    </w:p>
    <w:p w14:paraId="2EF3E991" w14:textId="11E30363" w:rsidR="00000000" w:rsidRDefault="008E4755">
      <w:pPr>
        <w:numPr>
          <w:ilvl w:val="0"/>
          <w:numId w:val="6"/>
        </w:numPr>
        <w:ind w:left="1680" w:right="960"/>
        <w:divId w:val="745765489"/>
        <w:rPr>
          <w:rFonts w:ascii="Verdana" w:eastAsia="Times New Roman" w:hAnsi="Verdana"/>
          <w:color w:val="000000"/>
          <w:lang w:val="en"/>
        </w:rPr>
        <w:pPrChange w:id="141" w:author="Author" w:date="2013-06-27T18:33:00Z">
          <w:pPr>
            <w:numPr>
              <w:numId w:val="90"/>
            </w:numPr>
            <w:tabs>
              <w:tab w:val="num" w:pos="720"/>
            </w:tabs>
            <w:ind w:left="720" w:right="960" w:hanging="360"/>
            <w:divId w:val="745765489"/>
          </w:pPr>
        </w:pPrChange>
      </w:pPr>
      <w:r>
        <w:rPr>
          <w:rFonts w:ascii="Verdana" w:eastAsia="Times New Roman" w:hAnsi="Verdana"/>
          <w:color w:val="000000"/>
          <w:lang w:val="en"/>
        </w:rPr>
        <w:t xml:space="preserve">The Client MAY request this Claim as </w:t>
      </w:r>
      <w:del w:id="142" w:author="Author" w:date="2013-06-27T18:33:00Z">
        <w:r>
          <w:rPr>
            <w:rFonts w:ascii="Verdana" w:eastAsia="Times New Roman" w:hAnsi="Verdana"/>
            <w:color w:val="000000"/>
            <w:lang w:val="en"/>
          </w:rPr>
          <w:delText>an optional</w:delText>
        </w:r>
      </w:del>
      <w:ins w:id="143" w:author="Author" w:date="2013-06-27T18:33:00Z">
        <w:r>
          <w:rPr>
            <w:rFonts w:ascii="Verdana" w:eastAsia="Times New Roman" w:hAnsi="Verdana"/>
            <w:color w:val="000000"/>
            <w:lang w:val="en"/>
          </w:rPr>
          <w:t>a Voluntary</w:t>
        </w:r>
      </w:ins>
      <w:r>
        <w:rPr>
          <w:rFonts w:ascii="Verdana" w:eastAsia="Times New Roman" w:hAnsi="Verdana"/>
          <w:color w:val="000000"/>
          <w:lang w:val="en"/>
        </w:rPr>
        <w:t xml:space="preserve"> Claim by using the </w:t>
      </w:r>
      <w:r>
        <w:rPr>
          <w:rStyle w:val="HTMLTypewriter"/>
          <w:lang w:val="en"/>
        </w:rPr>
        <w:t>acr_values</w:t>
      </w:r>
      <w:r>
        <w:rPr>
          <w:rFonts w:ascii="Verdana" w:eastAsia="Times New Roman" w:hAnsi="Verdana"/>
          <w:color w:val="000000"/>
          <w:lang w:val="en"/>
        </w:rPr>
        <w:t xml:space="preserve"> request parameter or by not including "essential": true in the individu</w:t>
      </w:r>
      <w:r>
        <w:rPr>
          <w:rFonts w:ascii="Verdana" w:eastAsia="Times New Roman" w:hAnsi="Verdana"/>
          <w:color w:val="000000"/>
          <w:lang w:val="en"/>
        </w:rPr>
        <w:t xml:space="preserve">al </w:t>
      </w:r>
      <w:r>
        <w:rPr>
          <w:rStyle w:val="HTMLTypewriter"/>
          <w:lang w:val="en"/>
        </w:rPr>
        <w:t>acr</w:t>
      </w:r>
      <w:r>
        <w:rPr>
          <w:rFonts w:ascii="Verdana" w:eastAsia="Times New Roman" w:hAnsi="Verdana"/>
          <w:color w:val="000000"/>
          <w:lang w:val="en"/>
        </w:rPr>
        <w:t xml:space="preserve"> Claim request. If the Claim is not Essential and the requested value cannot be provided, the Authorization Server SHOULD return the session's current </w:t>
      </w:r>
      <w:r>
        <w:rPr>
          <w:rStyle w:val="HTMLTypewriter"/>
          <w:lang w:val="en"/>
        </w:rPr>
        <w:t>acr</w:t>
      </w:r>
      <w:r>
        <w:rPr>
          <w:rFonts w:ascii="Verdana" w:eastAsia="Times New Roman" w:hAnsi="Verdana"/>
          <w:color w:val="000000"/>
          <w:lang w:val="en"/>
        </w:rPr>
        <w:t xml:space="preserve"> as the value of the </w:t>
      </w:r>
      <w:r>
        <w:rPr>
          <w:rStyle w:val="HTMLTypewriter"/>
          <w:lang w:val="en"/>
        </w:rPr>
        <w:t>acr</w:t>
      </w:r>
      <w:r>
        <w:rPr>
          <w:rFonts w:ascii="Verdana" w:eastAsia="Times New Roman" w:hAnsi="Verdana"/>
          <w:color w:val="000000"/>
          <w:lang w:val="en"/>
        </w:rPr>
        <w:t xml:space="preserve"> Claim. If the Claim is not Essential, the Authorization Server is not r</w:t>
      </w:r>
      <w:r>
        <w:rPr>
          <w:rFonts w:ascii="Verdana" w:eastAsia="Times New Roman" w:hAnsi="Verdana"/>
          <w:color w:val="000000"/>
          <w:lang w:val="en"/>
        </w:rPr>
        <w:t xml:space="preserve">equired to provide this Claim in its response. </w:t>
      </w:r>
    </w:p>
    <w:p w14:paraId="5E54261B"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If the Authorization Server encounters any error, it MUST return the error response. </w:t>
      </w:r>
    </w:p>
    <w:p w14:paraId="5D46D01E" w14:textId="77777777" w:rsidR="00000000" w:rsidRDefault="008E4755">
      <w:pPr>
        <w:spacing w:before="0" w:beforeAutospacing="0" w:after="0" w:afterAutospacing="0"/>
        <w:divId w:val="745765489"/>
        <w:rPr>
          <w:rFonts w:ascii="Verdana" w:eastAsia="Times New Roman" w:hAnsi="Verdana"/>
          <w:color w:val="000000"/>
          <w:lang w:val="en"/>
        </w:rPr>
      </w:pPr>
      <w:bookmarkStart w:id="144" w:name="id.token.validation"/>
      <w:bookmarkEnd w:id="144"/>
    </w:p>
    <w:p w14:paraId="00AB07D6"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7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4017AE6" w14:textId="77777777">
        <w:trPr>
          <w:divId w:val="745765489"/>
          <w:trHeight w:val="225"/>
          <w:tblCellSpacing w:w="15" w:type="dxa"/>
        </w:trPr>
        <w:tc>
          <w:tcPr>
            <w:tcW w:w="450" w:type="dxa"/>
            <w:shd w:val="clear" w:color="auto" w:fill="990000"/>
            <w:vAlign w:val="center"/>
            <w:hideMark/>
          </w:tcPr>
          <w:p w14:paraId="3C5856AA"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7D47EE7" w14:textId="77777777" w:rsidR="00000000" w:rsidRDefault="008E4755">
      <w:pPr>
        <w:pStyle w:val="Heading3"/>
        <w:divId w:val="745765489"/>
        <w:rPr>
          <w:rFonts w:eastAsia="Times New Roman"/>
          <w:lang w:val="en"/>
        </w:rPr>
      </w:pPr>
      <w:bookmarkStart w:id="145" w:name="rfc.section.4.2"/>
      <w:bookmarkEnd w:id="145"/>
      <w:r>
        <w:rPr>
          <w:rFonts w:eastAsia="Times New Roman"/>
          <w:lang w:val="en"/>
        </w:rPr>
        <w:t>4.2.  ID Token Validation</w:t>
      </w:r>
    </w:p>
    <w:p w14:paraId="5E154A58" w14:textId="77777777" w:rsidR="00000000" w:rsidRDefault="008E4755">
      <w:pPr>
        <w:pStyle w:val="NormalWeb"/>
        <w:divId w:val="745765489"/>
        <w:rPr>
          <w:rFonts w:ascii="Verdana" w:hAnsi="Verdana"/>
          <w:color w:val="000000"/>
          <w:lang w:val="en"/>
        </w:rPr>
      </w:pPr>
      <w:r>
        <w:rPr>
          <w:rFonts w:ascii="Verdana" w:hAnsi="Verdana"/>
          <w:color w:val="000000"/>
          <w:lang w:val="en"/>
        </w:rPr>
        <w:t>To validate the ID Token in the Authorization or Token Endpoint Response, the Client MU</w:t>
      </w:r>
      <w:r>
        <w:rPr>
          <w:rFonts w:ascii="Verdana" w:hAnsi="Verdana"/>
          <w:color w:val="000000"/>
          <w:lang w:val="en"/>
        </w:rPr>
        <w:t xml:space="preserve">ST do the following: </w:t>
      </w:r>
    </w:p>
    <w:p w14:paraId="71D1F76B" w14:textId="77777777" w:rsidR="00000000" w:rsidRDefault="008E4755">
      <w:pPr>
        <w:numPr>
          <w:ilvl w:val="0"/>
          <w:numId w:val="7"/>
        </w:numPr>
        <w:ind w:left="1680" w:right="960"/>
        <w:divId w:val="745765489"/>
        <w:rPr>
          <w:rFonts w:ascii="Verdana" w:eastAsia="Times New Roman" w:hAnsi="Verdana"/>
          <w:color w:val="000000"/>
          <w:lang w:val="en"/>
        </w:rPr>
        <w:pPrChange w:id="146" w:author="Author" w:date="2013-06-27T18:33:00Z">
          <w:pPr>
            <w:numPr>
              <w:numId w:val="91"/>
            </w:numPr>
            <w:tabs>
              <w:tab w:val="num" w:pos="720"/>
            </w:tabs>
            <w:ind w:left="720" w:right="960" w:hanging="360"/>
            <w:divId w:val="745765489"/>
          </w:pPr>
        </w:pPrChange>
      </w:pPr>
      <w:r>
        <w:rPr>
          <w:rFonts w:ascii="Verdana" w:eastAsia="Times New Roman" w:hAnsi="Verdana"/>
          <w:color w:val="000000"/>
          <w:lang w:val="en"/>
        </w:rPr>
        <w:t xml:space="preserve">If the Client has provided an </w:t>
      </w:r>
      <w:r>
        <w:rPr>
          <w:rStyle w:val="HTMLTypewriter"/>
          <w:lang w:val="en"/>
        </w:rPr>
        <w:t>id_token_encrypted_response_alg</w:t>
      </w:r>
      <w:r>
        <w:rPr>
          <w:rFonts w:ascii="Verdana" w:eastAsia="Times New Roman" w:hAnsi="Verdana"/>
          <w:color w:val="000000"/>
          <w:lang w:val="en"/>
        </w:rPr>
        <w:t xml:space="preserve"> parameter during Registration, decrypt the ID Token using the key pair specified during Registration. </w:t>
      </w:r>
    </w:p>
    <w:p w14:paraId="1F0DC1D4" w14:textId="77777777" w:rsidR="00000000" w:rsidRDefault="008E4755">
      <w:pPr>
        <w:numPr>
          <w:ilvl w:val="0"/>
          <w:numId w:val="7"/>
        </w:numPr>
        <w:ind w:left="1680" w:right="960"/>
        <w:divId w:val="745765489"/>
        <w:rPr>
          <w:rFonts w:ascii="Verdana" w:eastAsia="Times New Roman" w:hAnsi="Verdana"/>
          <w:color w:val="000000"/>
          <w:lang w:val="en"/>
        </w:rPr>
        <w:pPrChange w:id="147" w:author="Author" w:date="2013-06-27T18:33:00Z">
          <w:pPr>
            <w:numPr>
              <w:numId w:val="91"/>
            </w:numPr>
            <w:tabs>
              <w:tab w:val="num" w:pos="720"/>
            </w:tabs>
            <w:ind w:left="720" w:right="960" w:hanging="360"/>
            <w:divId w:val="745765489"/>
          </w:pPr>
        </w:pPrChange>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its </w:t>
      </w:r>
      <w:r>
        <w:rPr>
          <w:rStyle w:val="HTMLTypewriter"/>
          <w:lang w:val="en"/>
        </w:rPr>
        <w:t>client_id</w:t>
      </w:r>
      <w:r>
        <w:rPr>
          <w:rFonts w:ascii="Verdana" w:eastAsia="Times New Roman" w:hAnsi="Verdana"/>
          <w:color w:val="000000"/>
          <w:lang w:val="en"/>
        </w:rPr>
        <w:t xml:space="preserve"> value registered at the Issuer identified by the </w:t>
      </w:r>
      <w:r>
        <w:rPr>
          <w:rStyle w:val="HTMLTypewriter"/>
          <w:lang w:val="en"/>
        </w:rPr>
        <w:t>iss</w:t>
      </w:r>
      <w:r>
        <w:rPr>
          <w:rFonts w:ascii="Verdana" w:eastAsia="Times New Roman" w:hAnsi="Verdana"/>
          <w:color w:val="000000"/>
          <w:lang w:val="en"/>
        </w:rPr>
        <w:t xml:space="preserve"> (issuer) Claim as an audience. The </w:t>
      </w:r>
      <w:r>
        <w:rPr>
          <w:rStyle w:val="HTMLTypewriter"/>
          <w:lang w:val="en"/>
        </w:rPr>
        <w:t>aud</w:t>
      </w:r>
      <w:r>
        <w:rPr>
          <w:rFonts w:ascii="Verdana" w:eastAsia="Times New Roman" w:hAnsi="Verdana"/>
          <w:color w:val="000000"/>
          <w:lang w:val="en"/>
        </w:rPr>
        <w:t xml:space="preserve"> (audience) Claim MAY contain an array with more than one element. The ID Token MUST be rejected if the ID Token does not list the Client as a valid audien</w:t>
      </w:r>
      <w:r>
        <w:rPr>
          <w:rFonts w:ascii="Verdana" w:eastAsia="Times New Roman" w:hAnsi="Verdana"/>
          <w:color w:val="000000"/>
          <w:lang w:val="en"/>
        </w:rPr>
        <w:t xml:space="preserve">ce, or if it contains additional audiences not trusted by the Client. </w:t>
      </w:r>
    </w:p>
    <w:p w14:paraId="6DD1A287" w14:textId="77777777" w:rsidR="00000000" w:rsidRDefault="008E4755">
      <w:pPr>
        <w:numPr>
          <w:ilvl w:val="0"/>
          <w:numId w:val="7"/>
        </w:numPr>
        <w:ind w:left="1680" w:right="960"/>
        <w:divId w:val="745765489"/>
        <w:rPr>
          <w:rFonts w:ascii="Verdana" w:eastAsia="Times New Roman" w:hAnsi="Verdana"/>
          <w:color w:val="000000"/>
          <w:lang w:val="en"/>
        </w:rPr>
        <w:pPrChange w:id="148" w:author="Author" w:date="2013-06-27T18:33:00Z">
          <w:pPr>
            <w:numPr>
              <w:numId w:val="91"/>
            </w:numPr>
            <w:tabs>
              <w:tab w:val="num" w:pos="720"/>
            </w:tabs>
            <w:ind w:left="720" w:right="960" w:hanging="360"/>
            <w:divId w:val="745765489"/>
          </w:pPr>
        </w:pPrChange>
      </w:pPr>
      <w:r>
        <w:rPr>
          <w:rFonts w:ascii="Verdana" w:eastAsia="Times New Roman" w:hAnsi="Verdana"/>
          <w:color w:val="000000"/>
          <w:lang w:val="en"/>
        </w:rPr>
        <w:t xml:space="preserve">If the ID Token contains multiple audiences, the Client SHOULD verify that an </w:t>
      </w:r>
      <w:r>
        <w:rPr>
          <w:rStyle w:val="HTMLTypewriter"/>
          <w:lang w:val="en"/>
        </w:rPr>
        <w:t>azp</w:t>
      </w:r>
      <w:r>
        <w:rPr>
          <w:rFonts w:ascii="Verdana" w:eastAsia="Times New Roman" w:hAnsi="Verdana"/>
          <w:color w:val="000000"/>
          <w:lang w:val="en"/>
        </w:rPr>
        <w:t xml:space="preserve"> Claim is present. </w:t>
      </w:r>
    </w:p>
    <w:p w14:paraId="1E54FDF2" w14:textId="77777777" w:rsidR="00000000" w:rsidRDefault="008E4755">
      <w:pPr>
        <w:numPr>
          <w:ilvl w:val="0"/>
          <w:numId w:val="7"/>
        </w:numPr>
        <w:ind w:left="1680" w:right="960"/>
        <w:divId w:val="745765489"/>
        <w:rPr>
          <w:rFonts w:ascii="Verdana" w:eastAsia="Times New Roman" w:hAnsi="Verdana"/>
          <w:color w:val="000000"/>
          <w:lang w:val="en"/>
        </w:rPr>
        <w:pPrChange w:id="149" w:author="Author" w:date="2013-06-27T18:33:00Z">
          <w:pPr>
            <w:numPr>
              <w:numId w:val="91"/>
            </w:numPr>
            <w:tabs>
              <w:tab w:val="num" w:pos="720"/>
            </w:tabs>
            <w:ind w:left="720" w:right="960" w:hanging="360"/>
            <w:divId w:val="745765489"/>
          </w:pPr>
        </w:pPrChange>
      </w:pPr>
      <w:r>
        <w:rPr>
          <w:rFonts w:ascii="Verdana" w:eastAsia="Times New Roman" w:hAnsi="Verdana"/>
          <w:color w:val="000000"/>
          <w:lang w:val="en"/>
        </w:rPr>
        <w:t xml:space="preserve">If an </w:t>
      </w:r>
      <w:r>
        <w:rPr>
          <w:rStyle w:val="HTMLTypewriter"/>
          <w:lang w:val="en"/>
        </w:rPr>
        <w:t>azp</w:t>
      </w:r>
      <w:r>
        <w:rPr>
          <w:rFonts w:ascii="Verdana" w:eastAsia="Times New Roman" w:hAnsi="Verdana"/>
          <w:color w:val="000000"/>
          <w:lang w:val="en"/>
        </w:rPr>
        <w:t xml:space="preserve"> (authorized party) Claim is present, the Client SHOULD verify and that its</w:t>
      </w:r>
      <w:r>
        <w:rPr>
          <w:rFonts w:ascii="Verdana" w:eastAsia="Times New Roman" w:hAnsi="Verdana"/>
          <w:color w:val="000000"/>
          <w:lang w:val="en"/>
        </w:rPr>
        <w:t xml:space="preserve"> </w:t>
      </w:r>
      <w:r>
        <w:rPr>
          <w:rStyle w:val="HTMLTypewriter"/>
          <w:lang w:val="en"/>
        </w:rPr>
        <w:t>client_id</w:t>
      </w:r>
      <w:r>
        <w:rPr>
          <w:rFonts w:ascii="Verdana" w:eastAsia="Times New Roman" w:hAnsi="Verdana"/>
          <w:color w:val="000000"/>
          <w:lang w:val="en"/>
        </w:rPr>
        <w:t xml:space="preserve"> is the Claim value. </w:t>
      </w:r>
    </w:p>
    <w:p w14:paraId="3D9EEBC8" w14:textId="77777777" w:rsidR="00000000" w:rsidRDefault="008E4755">
      <w:pPr>
        <w:numPr>
          <w:ilvl w:val="0"/>
          <w:numId w:val="7"/>
        </w:numPr>
        <w:ind w:left="1680" w:right="960"/>
        <w:divId w:val="745765489"/>
        <w:rPr>
          <w:rFonts w:ascii="Verdana" w:eastAsia="Times New Roman" w:hAnsi="Verdana"/>
          <w:color w:val="000000"/>
          <w:lang w:val="en"/>
        </w:rPr>
        <w:pPrChange w:id="150" w:author="Author" w:date="2013-06-27T18:33:00Z">
          <w:pPr>
            <w:numPr>
              <w:numId w:val="91"/>
            </w:numPr>
            <w:tabs>
              <w:tab w:val="num" w:pos="720"/>
            </w:tabs>
            <w:ind w:left="720" w:right="960" w:hanging="360"/>
            <w:divId w:val="745765489"/>
          </w:pPr>
        </w:pPrChange>
      </w:pPr>
      <w:r>
        <w:rPr>
          <w:rFonts w:ascii="Verdana" w:eastAsia="Times New Roman" w:hAnsi="Verdana"/>
          <w:color w:val="000000"/>
          <w:lang w:val="en"/>
        </w:rPr>
        <w:t xml:space="preserve">If the </w:t>
      </w:r>
      <w:r>
        <w:rPr>
          <w:rStyle w:val="HTMLTypewriter"/>
          <w:lang w:val="en"/>
        </w:rPr>
        <w:t>id_token</w:t>
      </w:r>
      <w:r>
        <w:rPr>
          <w:rFonts w:ascii="Verdana" w:eastAsia="Times New Roman" w:hAnsi="Verdana"/>
          <w:color w:val="000000"/>
          <w:lang w:val="en"/>
        </w:rPr>
        <w:t xml:space="preserve"> is received via direct communication between the Client and the Token Endpoint, the TLS server validation MAY be used to validate the issuer in place of checking the token signature. The Client MUST validate </w:t>
      </w:r>
      <w:r>
        <w:rPr>
          <w:rFonts w:ascii="Verdana" w:eastAsia="Times New Roman" w:hAnsi="Verdana"/>
          <w:color w:val="000000"/>
          <w:lang w:val="en"/>
        </w:rPr>
        <w:t xml:space="preserve">the signature of all other ID Tokens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May 2013.)</w:t>
      </w:r>
      <w:r>
        <w:rPr>
          <w:rFonts w:ascii="Verdana" w:eastAsia="Times New Roman" w:hAnsi="Verdana"/>
          <w:color w:val="000000"/>
          <w:lang w:val="en"/>
        </w:rPr>
        <w:fldChar w:fldCharType="end"/>
      </w:r>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parameter of the JWT header. </w:t>
      </w:r>
    </w:p>
    <w:p w14:paraId="14C81A58" w14:textId="77777777" w:rsidR="00000000" w:rsidRDefault="008E4755">
      <w:pPr>
        <w:numPr>
          <w:ilvl w:val="0"/>
          <w:numId w:val="7"/>
        </w:numPr>
        <w:ind w:left="1680" w:right="960"/>
        <w:divId w:val="745765489"/>
        <w:rPr>
          <w:rFonts w:ascii="Verdana" w:eastAsia="Times New Roman" w:hAnsi="Verdana"/>
          <w:color w:val="000000"/>
          <w:lang w:val="en"/>
        </w:rPr>
        <w:pPrChange w:id="151" w:author="Author" w:date="2013-06-27T18:33:00Z">
          <w:pPr>
            <w:numPr>
              <w:numId w:val="91"/>
            </w:numPr>
            <w:tabs>
              <w:tab w:val="num" w:pos="720"/>
            </w:tabs>
            <w:ind w:left="720" w:right="960" w:hanging="360"/>
            <w:divId w:val="745765489"/>
          </w:pPr>
        </w:pPrChange>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w:t>
      </w:r>
      <w:r>
        <w:rPr>
          <w:rFonts w:ascii="Verdana" w:eastAsia="Times New Roman" w:hAnsi="Verdana"/>
          <w:color w:val="000000"/>
          <w:lang w:val="en"/>
        </w:rPr>
        <w:t xml:space="preserve">LD be the default of </w:t>
      </w:r>
      <w:r>
        <w:rPr>
          <w:rStyle w:val="HTMLTypewriter"/>
          <w:lang w:val="en"/>
        </w:rPr>
        <w:t>RS256</w:t>
      </w:r>
      <w:r>
        <w:rPr>
          <w:rFonts w:ascii="Verdana" w:eastAsia="Times New Roman" w:hAnsi="Verdana"/>
          <w:color w:val="000000"/>
          <w:lang w:val="en"/>
        </w:rPr>
        <w:t xml:space="preserve"> or the algorithm sent by the Client in the </w:t>
      </w:r>
      <w:r>
        <w:rPr>
          <w:rStyle w:val="HTMLTypewriter"/>
          <w:lang w:val="en"/>
        </w:rPr>
        <w:t>id_token_signed_response_alg</w:t>
      </w:r>
      <w:r>
        <w:rPr>
          <w:rFonts w:ascii="Verdana" w:eastAsia="Times New Roman" w:hAnsi="Verdana"/>
          <w:color w:val="000000"/>
          <w:lang w:val="en"/>
        </w:rPr>
        <w:t xml:space="preserve"> parameter during Registration. </w:t>
      </w:r>
    </w:p>
    <w:p w14:paraId="5BA76EC5" w14:textId="77777777" w:rsidR="00000000" w:rsidRDefault="008E4755">
      <w:pPr>
        <w:numPr>
          <w:ilvl w:val="0"/>
          <w:numId w:val="7"/>
        </w:numPr>
        <w:ind w:left="1680" w:right="960"/>
        <w:divId w:val="745765489"/>
        <w:rPr>
          <w:rFonts w:ascii="Verdana" w:eastAsia="Times New Roman" w:hAnsi="Verdana"/>
          <w:color w:val="000000"/>
          <w:lang w:val="en"/>
        </w:rPr>
        <w:pPrChange w:id="152" w:author="Author" w:date="2013-06-27T18:33:00Z">
          <w:pPr>
            <w:numPr>
              <w:numId w:val="91"/>
            </w:numPr>
            <w:tabs>
              <w:tab w:val="num" w:pos="720"/>
            </w:tabs>
            <w:ind w:left="720" w:right="960" w:hanging="360"/>
            <w:divId w:val="745765489"/>
          </w:pPr>
        </w:pPrChange>
      </w:pPr>
      <w:r>
        <w:rPr>
          <w:rFonts w:ascii="Verdana" w:eastAsia="Times New Roman" w:hAnsi="Verdana"/>
          <w:color w:val="000000"/>
          <w:lang w:val="en"/>
        </w:rPr>
        <w:t xml:space="preserve">If the </w:t>
      </w:r>
      <w:r>
        <w:rPr>
          <w:rStyle w:val="HTMLTypewriter"/>
          <w:lang w:val="en"/>
        </w:rPr>
        <w:t>alg</w:t>
      </w:r>
      <w:r>
        <w:rPr>
          <w:rFonts w:ascii="Verdana" w:eastAsia="Times New Roman" w:hAnsi="Verdana"/>
          <w:color w:val="000000"/>
          <w:lang w:val="en"/>
        </w:rPr>
        <w:t xml:space="preserve"> parameter of the JWT header is a MAC based algorithm such as </w:t>
      </w:r>
      <w:r>
        <w:rPr>
          <w:rStyle w:val="HTMLTypewriter"/>
          <w:lang w:val="en"/>
        </w:rPr>
        <w:t>HS256</w:t>
      </w:r>
      <w:r>
        <w:rPr>
          <w:rFonts w:ascii="Verdana" w:eastAsia="Times New Roman" w:hAnsi="Verdana"/>
          <w:color w:val="000000"/>
          <w:lang w:val="en"/>
        </w:rPr>
        <w:t xml:space="preserve">, </w:t>
      </w:r>
      <w:r>
        <w:rPr>
          <w:rStyle w:val="HTMLTypewriter"/>
          <w:lang w:val="en"/>
        </w:rPr>
        <w:t>HS384</w:t>
      </w:r>
      <w:r>
        <w:rPr>
          <w:rFonts w:ascii="Verdana" w:eastAsia="Times New Roman" w:hAnsi="Verdana"/>
          <w:color w:val="000000"/>
          <w:lang w:val="en"/>
        </w:rPr>
        <w:t xml:space="preserve">, or </w:t>
      </w:r>
      <w:r>
        <w:rPr>
          <w:rStyle w:val="HTMLTypewriter"/>
          <w:lang w:val="en"/>
        </w:rPr>
        <w:t>HS512</w:t>
      </w:r>
      <w:r>
        <w:rPr>
          <w:rFonts w:ascii="Verdana" w:eastAsia="Times New Roman" w:hAnsi="Verdana"/>
          <w:color w:val="000000"/>
          <w:lang w:val="en"/>
        </w:rPr>
        <w:t>, the octets of the UTF-8 repre</w:t>
      </w:r>
      <w:r>
        <w:rPr>
          <w:rFonts w:ascii="Verdana" w:eastAsia="Times New Roman" w:hAnsi="Verdana"/>
          <w:color w:val="000000"/>
          <w:lang w:val="en"/>
        </w:rPr>
        <w:t xml:space="preserve">sentation of the </w:t>
      </w:r>
      <w:r>
        <w:rPr>
          <w:rStyle w:val="HTMLTypewriter"/>
          <w:lang w:val="en"/>
        </w:rPr>
        <w:t>client_secret</w:t>
      </w:r>
      <w:r>
        <w:rPr>
          <w:rFonts w:ascii="Verdana" w:eastAsia="Times New Roman" w:hAnsi="Verdana"/>
          <w:color w:val="000000"/>
          <w:lang w:val="en"/>
        </w:rPr>
        <w:t xml:space="preserve"> corresponding to the </w:t>
      </w:r>
      <w:r>
        <w:rPr>
          <w:rStyle w:val="HTMLTypewriter"/>
          <w:lang w:val="en"/>
        </w:rPr>
        <w:t>client_id</w:t>
      </w:r>
      <w:r>
        <w:rPr>
          <w:rFonts w:ascii="Verdana" w:eastAsia="Times New Roman" w:hAnsi="Verdana"/>
          <w:color w:val="000000"/>
          <w:lang w:val="en"/>
        </w:rPr>
        <w:t xml:space="preserve"> contained in the </w:t>
      </w:r>
      <w:r>
        <w:rPr>
          <w:rStyle w:val="HTMLTypewriter"/>
          <w:lang w:val="en"/>
        </w:rPr>
        <w:t>aud</w:t>
      </w:r>
      <w:r>
        <w:rPr>
          <w:rFonts w:ascii="Verdana" w:eastAsia="Times New Roman" w:hAnsi="Verdana"/>
          <w:color w:val="000000"/>
          <w:lang w:val="en"/>
        </w:rPr>
        <w:t xml:space="preserve"> (audience) Claim are used as the key to validate the signature. Multiple audiences are not supported for MAC based algorithms. </w:t>
      </w:r>
    </w:p>
    <w:p w14:paraId="41515C60" w14:textId="77777777" w:rsidR="00000000" w:rsidRDefault="008E4755">
      <w:pPr>
        <w:numPr>
          <w:ilvl w:val="0"/>
          <w:numId w:val="7"/>
        </w:numPr>
        <w:ind w:left="1680" w:right="960"/>
        <w:divId w:val="745765489"/>
        <w:rPr>
          <w:rFonts w:ascii="Verdana" w:eastAsia="Times New Roman" w:hAnsi="Verdana"/>
          <w:color w:val="000000"/>
          <w:lang w:val="en"/>
        </w:rPr>
        <w:pPrChange w:id="153" w:author="Author" w:date="2013-06-27T18:33:00Z">
          <w:pPr>
            <w:numPr>
              <w:numId w:val="91"/>
            </w:numPr>
            <w:tabs>
              <w:tab w:val="num" w:pos="720"/>
            </w:tabs>
            <w:ind w:left="720" w:right="960" w:hanging="360"/>
            <w:divId w:val="745765489"/>
          </w:pPr>
        </w:pPrChange>
      </w:pPr>
      <w:r>
        <w:rPr>
          <w:rFonts w:ascii="Verdana" w:eastAsia="Times New Roman" w:hAnsi="Verdana"/>
          <w:color w:val="000000"/>
          <w:lang w:val="en"/>
        </w:rPr>
        <w:t xml:space="preserve">For other Signing algorithms, the Client MUST use the signing key provided in Discovery by the Issuer. The issuer MUST exactly match the value of the </w:t>
      </w:r>
      <w:r>
        <w:rPr>
          <w:rStyle w:val="HTMLTypewriter"/>
          <w:lang w:val="en"/>
        </w:rPr>
        <w:t>iss</w:t>
      </w:r>
      <w:r>
        <w:rPr>
          <w:rFonts w:ascii="Verdana" w:eastAsia="Times New Roman" w:hAnsi="Verdana"/>
          <w:color w:val="000000"/>
          <w:lang w:val="en"/>
        </w:rPr>
        <w:t xml:space="preserve"> (issuer) Claim. </w:t>
      </w:r>
    </w:p>
    <w:p w14:paraId="69519C6C" w14:textId="77777777" w:rsidR="00000000" w:rsidRDefault="008E4755">
      <w:pPr>
        <w:numPr>
          <w:ilvl w:val="0"/>
          <w:numId w:val="7"/>
        </w:numPr>
        <w:ind w:left="1680" w:right="960"/>
        <w:divId w:val="745765489"/>
        <w:rPr>
          <w:rFonts w:ascii="Verdana" w:eastAsia="Times New Roman" w:hAnsi="Verdana"/>
          <w:color w:val="000000"/>
          <w:lang w:val="en"/>
        </w:rPr>
        <w:pPrChange w:id="154" w:author="Author" w:date="2013-06-27T18:33:00Z">
          <w:pPr>
            <w:numPr>
              <w:numId w:val="91"/>
            </w:numPr>
            <w:tabs>
              <w:tab w:val="num" w:pos="720"/>
            </w:tabs>
            <w:ind w:left="720" w:right="960" w:hanging="360"/>
            <w:divId w:val="745765489"/>
          </w:pPr>
        </w:pPrChange>
      </w:pPr>
      <w:r>
        <w:rPr>
          <w:rFonts w:ascii="Verdana" w:eastAsia="Times New Roman" w:hAnsi="Verdana"/>
          <w:color w:val="000000"/>
          <w:lang w:val="en"/>
        </w:rPr>
        <w:t xml:space="preserve">The current time MUST be less than the value of the </w:t>
      </w:r>
      <w:r>
        <w:rPr>
          <w:rStyle w:val="HTMLTypewriter"/>
          <w:lang w:val="en"/>
        </w:rPr>
        <w:t>exp</w:t>
      </w:r>
      <w:r>
        <w:rPr>
          <w:rFonts w:ascii="Verdana" w:eastAsia="Times New Roman" w:hAnsi="Verdana"/>
          <w:color w:val="000000"/>
          <w:lang w:val="en"/>
        </w:rPr>
        <w:t xml:space="preserve"> Claim. </w:t>
      </w:r>
    </w:p>
    <w:p w14:paraId="7AEADB5C" w14:textId="77777777" w:rsidR="00000000" w:rsidRDefault="008E4755">
      <w:pPr>
        <w:numPr>
          <w:ilvl w:val="0"/>
          <w:numId w:val="7"/>
        </w:numPr>
        <w:ind w:left="1680" w:right="960"/>
        <w:divId w:val="745765489"/>
        <w:rPr>
          <w:rFonts w:ascii="Verdana" w:eastAsia="Times New Roman" w:hAnsi="Verdana"/>
          <w:color w:val="000000"/>
          <w:lang w:val="en"/>
        </w:rPr>
        <w:pPrChange w:id="155" w:author="Author" w:date="2013-06-27T18:33:00Z">
          <w:pPr>
            <w:numPr>
              <w:numId w:val="91"/>
            </w:numPr>
            <w:tabs>
              <w:tab w:val="num" w:pos="720"/>
            </w:tabs>
            <w:ind w:left="720" w:right="960" w:hanging="360"/>
            <w:divId w:val="745765489"/>
          </w:pPr>
        </w:pPrChange>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w:t>
      </w:r>
      <w:r>
        <w:rPr>
          <w:rFonts w:ascii="Verdana" w:eastAsia="Times New Roman" w:hAnsi="Verdana"/>
          <w:color w:val="000000"/>
          <w:lang w:val="en"/>
        </w:rPr>
        <w:t xml:space="preserve">used to reject tokens that were issued too far away from the current time, limiting the amount of time that nonces need to be stored to prevent attacks. The acceptable range is Client specific. </w:t>
      </w:r>
    </w:p>
    <w:p w14:paraId="1EEE497E" w14:textId="77777777" w:rsidR="00000000" w:rsidRDefault="008E4755">
      <w:pPr>
        <w:numPr>
          <w:ilvl w:val="0"/>
          <w:numId w:val="7"/>
        </w:numPr>
        <w:ind w:left="1680" w:right="960"/>
        <w:divId w:val="745765489"/>
        <w:rPr>
          <w:rFonts w:ascii="Verdana" w:eastAsia="Times New Roman" w:hAnsi="Verdana"/>
          <w:color w:val="000000"/>
          <w:lang w:val="en"/>
        </w:rPr>
        <w:pPrChange w:id="156" w:author="Author" w:date="2013-06-27T18:33:00Z">
          <w:pPr>
            <w:numPr>
              <w:numId w:val="91"/>
            </w:numPr>
            <w:tabs>
              <w:tab w:val="num" w:pos="720"/>
            </w:tabs>
            <w:ind w:left="720" w:right="960" w:hanging="360"/>
            <w:divId w:val="745765489"/>
          </w:pPr>
        </w:pPrChange>
      </w:pPr>
      <w:r>
        <w:rPr>
          <w:rFonts w:ascii="Verdana" w:eastAsia="Times New Roman" w:hAnsi="Verdana"/>
          <w:color w:val="000000"/>
          <w:lang w:val="en"/>
        </w:rPr>
        <w:t xml:space="preserve">If a nonce value was sent in the Authorization Request, a </w:t>
      </w:r>
      <w:r>
        <w:rPr>
          <w:rStyle w:val="HTMLTypewriter"/>
          <w:lang w:val="en"/>
        </w:rPr>
        <w:t>non</w:t>
      </w:r>
      <w:r>
        <w:rPr>
          <w:rStyle w:val="HTMLTypewriter"/>
          <w:lang w:val="en"/>
        </w:rPr>
        <w:t>ce</w:t>
      </w:r>
      <w:r>
        <w:rPr>
          <w:rFonts w:ascii="Verdana" w:eastAsia="Times New Roman" w:hAnsi="Verdana"/>
          <w:color w:val="000000"/>
          <w:lang w:val="en"/>
        </w:rPr>
        <w:t xml:space="preserve"> Claim MUST be present and its value checked to verify that it is the same value as the one that was sent in the Authorization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w:t>
      </w:r>
      <w:r>
        <w:rPr>
          <w:rFonts w:ascii="Verdana" w:eastAsia="Times New Roman" w:hAnsi="Verdana"/>
          <w:color w:val="000000"/>
          <w:lang w:val="en"/>
        </w:rPr>
        <w:t xml:space="preserve">specific. </w:t>
      </w:r>
    </w:p>
    <w:p w14:paraId="36861DFF" w14:textId="77777777" w:rsidR="00000000" w:rsidRDefault="008E4755">
      <w:pPr>
        <w:numPr>
          <w:ilvl w:val="0"/>
          <w:numId w:val="7"/>
        </w:numPr>
        <w:ind w:left="1680" w:right="960"/>
        <w:divId w:val="745765489"/>
        <w:rPr>
          <w:rFonts w:ascii="Verdana" w:eastAsia="Times New Roman" w:hAnsi="Verdana"/>
          <w:color w:val="000000"/>
          <w:lang w:val="en"/>
        </w:rPr>
        <w:pPrChange w:id="157" w:author="Author" w:date="2013-06-27T18:33:00Z">
          <w:pPr>
            <w:numPr>
              <w:numId w:val="91"/>
            </w:numPr>
            <w:tabs>
              <w:tab w:val="num" w:pos="720"/>
            </w:tabs>
            <w:ind w:left="720" w:right="960" w:hanging="360"/>
            <w:divId w:val="745765489"/>
          </w:pPr>
        </w:pPrChange>
      </w:pPr>
      <w:r>
        <w:rPr>
          <w:rFonts w:ascii="Verdana" w:eastAsia="Times New Roman" w:hAnsi="Verdana"/>
          <w:color w:val="000000"/>
          <w:lang w:val="en"/>
        </w:rPr>
        <w:t xml:space="preserve">If the </w:t>
      </w:r>
      <w:r>
        <w:rPr>
          <w:rStyle w:val="HTMLTypewriter"/>
          <w:lang w:val="en"/>
        </w:rPr>
        <w:t>acr</w:t>
      </w:r>
      <w:r>
        <w:rPr>
          <w:rFonts w:ascii="Verdana" w:eastAsia="Times New Roman" w:hAnsi="Verdana"/>
          <w:color w:val="000000"/>
          <w:lang w:val="en"/>
        </w:rPr>
        <w:t xml:space="preserve"> Claim was requested, the Client SHOULD check that the asserted Claim Value is appropriate. The meaning and processing of </w:t>
      </w:r>
      <w:r>
        <w:rPr>
          <w:rStyle w:val="HTMLTypewriter"/>
          <w:lang w:val="en"/>
        </w:rPr>
        <w:t>acr</w:t>
      </w:r>
      <w:r>
        <w:rPr>
          <w:rFonts w:ascii="Verdana" w:eastAsia="Times New Roman" w:hAnsi="Verdana"/>
          <w:color w:val="000000"/>
          <w:lang w:val="en"/>
        </w:rPr>
        <w:t xml:space="preserve"> Claim Values is out of scope for this specification. </w:t>
      </w:r>
    </w:p>
    <w:p w14:paraId="52399474" w14:textId="77777777" w:rsidR="00000000" w:rsidRDefault="008E4755">
      <w:pPr>
        <w:numPr>
          <w:ilvl w:val="0"/>
          <w:numId w:val="7"/>
        </w:numPr>
        <w:ind w:left="1680" w:right="960"/>
        <w:divId w:val="745765489"/>
        <w:rPr>
          <w:rFonts w:ascii="Verdana" w:eastAsia="Times New Roman" w:hAnsi="Verdana"/>
          <w:color w:val="000000"/>
          <w:lang w:val="en"/>
        </w:rPr>
        <w:pPrChange w:id="158" w:author="Author" w:date="2013-06-27T18:33:00Z">
          <w:pPr>
            <w:numPr>
              <w:numId w:val="91"/>
            </w:numPr>
            <w:tabs>
              <w:tab w:val="num" w:pos="720"/>
            </w:tabs>
            <w:ind w:left="720" w:right="960" w:hanging="360"/>
            <w:divId w:val="745765489"/>
          </w:pPr>
        </w:pPrChange>
      </w:pPr>
      <w:r>
        <w:rPr>
          <w:rFonts w:ascii="Verdana" w:eastAsia="Times New Roman" w:hAnsi="Verdana"/>
          <w:color w:val="000000"/>
          <w:lang w:val="en"/>
        </w:rPr>
        <w:t xml:space="preserve">If the </w:t>
      </w:r>
      <w:r>
        <w:rPr>
          <w:rStyle w:val="HTMLTypewriter"/>
          <w:lang w:val="en"/>
        </w:rPr>
        <w:t>auth_time</w:t>
      </w:r>
      <w:r>
        <w:rPr>
          <w:rFonts w:ascii="Verdana" w:eastAsia="Times New Roman" w:hAnsi="Verdana"/>
          <w:color w:val="000000"/>
          <w:lang w:val="en"/>
        </w:rPr>
        <w:t xml:space="preserve"> Claim was requested, either through a </w:t>
      </w:r>
      <w:r>
        <w:rPr>
          <w:rFonts w:ascii="Verdana" w:eastAsia="Times New Roman" w:hAnsi="Verdana"/>
          <w:color w:val="000000"/>
          <w:lang w:val="en"/>
        </w:rPr>
        <w:t xml:space="preserve">specific request for this Claim or by using the </w:t>
      </w:r>
      <w:r>
        <w:rPr>
          <w:rStyle w:val="HTMLTypewriter"/>
          <w:lang w:val="en"/>
        </w:rPr>
        <w:t>max_age</w:t>
      </w:r>
      <w:r>
        <w:rPr>
          <w:rFonts w:ascii="Verdana" w:eastAsia="Times New Roman" w:hAnsi="Verdana"/>
          <w:color w:val="000000"/>
          <w:lang w:val="en"/>
        </w:rPr>
        <w:t xml:space="preserve"> parameter, the Client SHOULD check the </w:t>
      </w:r>
      <w:r>
        <w:rPr>
          <w:rStyle w:val="HTMLTypewriter"/>
          <w:lang w:val="en"/>
        </w:rPr>
        <w:t>auth_time</w:t>
      </w:r>
      <w:r>
        <w:rPr>
          <w:rFonts w:ascii="Verdana" w:eastAsia="Times New Roman" w:hAnsi="Verdana"/>
          <w:color w:val="000000"/>
          <w:lang w:val="en"/>
        </w:rPr>
        <w:t xml:space="preserve"> Claim value and request re-authentication if it determines too much time has elapsed since the last End-User authentication. </w:t>
      </w:r>
    </w:p>
    <w:p w14:paraId="060117A9" w14:textId="77777777" w:rsidR="00000000" w:rsidRDefault="008E4755">
      <w:pPr>
        <w:spacing w:before="0" w:beforeAutospacing="0" w:after="0" w:afterAutospacing="0"/>
        <w:divId w:val="745765489"/>
        <w:rPr>
          <w:rFonts w:ascii="Verdana" w:eastAsia="Times New Roman" w:hAnsi="Verdana"/>
          <w:color w:val="000000"/>
          <w:lang w:val="en"/>
        </w:rPr>
      </w:pPr>
      <w:bookmarkStart w:id="159" w:name="UserInfoResponseValidation"/>
      <w:bookmarkEnd w:id="159"/>
    </w:p>
    <w:p w14:paraId="72F568FC"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8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E4253A8" w14:textId="77777777">
        <w:trPr>
          <w:divId w:val="745765489"/>
          <w:trHeight w:val="225"/>
          <w:tblCellSpacing w:w="15" w:type="dxa"/>
        </w:trPr>
        <w:tc>
          <w:tcPr>
            <w:tcW w:w="450" w:type="dxa"/>
            <w:shd w:val="clear" w:color="auto" w:fill="990000"/>
            <w:vAlign w:val="center"/>
            <w:hideMark/>
          </w:tcPr>
          <w:p w14:paraId="4BC98D66"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1900017" w14:textId="77777777" w:rsidR="00000000" w:rsidRDefault="008E4755">
      <w:pPr>
        <w:pStyle w:val="Heading3"/>
        <w:divId w:val="745765489"/>
        <w:rPr>
          <w:rFonts w:eastAsia="Times New Roman"/>
          <w:lang w:val="en"/>
        </w:rPr>
      </w:pPr>
      <w:bookmarkStart w:id="160" w:name="rfc.section.4.3"/>
      <w:bookmarkEnd w:id="160"/>
      <w:r>
        <w:rPr>
          <w:rFonts w:eastAsia="Times New Roman"/>
          <w:lang w:val="en"/>
        </w:rPr>
        <w:t>4.3.  UserInfo Response Validation</w:t>
      </w:r>
    </w:p>
    <w:p w14:paraId="2C6044B4"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To validate the UserInfo Response, the Client MUST do the following: </w:t>
      </w:r>
    </w:p>
    <w:p w14:paraId="043878C6" w14:textId="77777777" w:rsidR="00000000" w:rsidRDefault="008E4755">
      <w:pPr>
        <w:numPr>
          <w:ilvl w:val="0"/>
          <w:numId w:val="8"/>
        </w:numPr>
        <w:ind w:left="1680" w:right="960"/>
        <w:divId w:val="745765489"/>
        <w:rPr>
          <w:rFonts w:ascii="Verdana" w:eastAsia="Times New Roman" w:hAnsi="Verdana"/>
          <w:color w:val="000000"/>
          <w:lang w:val="en"/>
        </w:rPr>
        <w:pPrChange w:id="161" w:author="Author" w:date="2013-06-27T18:33:00Z">
          <w:pPr>
            <w:numPr>
              <w:numId w:val="92"/>
            </w:numPr>
            <w:tabs>
              <w:tab w:val="num" w:pos="720"/>
            </w:tabs>
            <w:ind w:left="720" w:right="960" w:hanging="360"/>
            <w:divId w:val="745765489"/>
          </w:pPr>
        </w:pPrChange>
      </w:pPr>
      <w:r>
        <w:rPr>
          <w:rFonts w:ascii="Verdana" w:eastAsia="Times New Roman" w:hAnsi="Verdana"/>
          <w:color w:val="000000"/>
          <w:lang w:val="en"/>
        </w:rPr>
        <w:t>If the C</w:t>
      </w:r>
      <w:r>
        <w:rPr>
          <w:rFonts w:ascii="Verdana" w:eastAsia="Times New Roman" w:hAnsi="Verdana"/>
          <w:color w:val="000000"/>
          <w:lang w:val="en"/>
        </w:rPr>
        <w:t xml:space="preserve">lient has provided a </w:t>
      </w:r>
      <w:r>
        <w:rPr>
          <w:rStyle w:val="HTMLTypewriter"/>
          <w:lang w:val="en"/>
        </w:rPr>
        <w:t>userinfo_encrypted_response_alg</w:t>
      </w:r>
      <w:r>
        <w:rPr>
          <w:rFonts w:ascii="Verdana" w:eastAsia="Times New Roman" w:hAnsi="Verdana"/>
          <w:color w:val="000000"/>
          <w:lang w:val="en"/>
        </w:rPr>
        <w:t xml:space="preserve"> parameter during Registration, decrypt the UserInfo Response using the key pair specified during Registration. </w:t>
      </w:r>
    </w:p>
    <w:p w14:paraId="057DED12" w14:textId="77777777" w:rsidR="00000000" w:rsidRDefault="008E4755">
      <w:pPr>
        <w:numPr>
          <w:ilvl w:val="0"/>
          <w:numId w:val="8"/>
        </w:numPr>
        <w:ind w:left="1680" w:right="960"/>
        <w:divId w:val="745765489"/>
        <w:rPr>
          <w:rFonts w:ascii="Verdana" w:eastAsia="Times New Roman" w:hAnsi="Verdana"/>
          <w:color w:val="000000"/>
          <w:lang w:val="en"/>
        </w:rPr>
        <w:pPrChange w:id="162" w:author="Author" w:date="2013-06-27T18:33:00Z">
          <w:pPr>
            <w:numPr>
              <w:numId w:val="92"/>
            </w:numPr>
            <w:tabs>
              <w:tab w:val="num" w:pos="720"/>
            </w:tabs>
            <w:ind w:left="720" w:right="960" w:hanging="360"/>
            <w:divId w:val="745765489"/>
          </w:pPr>
        </w:pPrChange>
      </w:pPr>
      <w:r>
        <w:rPr>
          <w:rFonts w:ascii="Verdana" w:eastAsia="Times New Roman" w:hAnsi="Verdana"/>
          <w:color w:val="000000"/>
          <w:lang w:val="en"/>
        </w:rPr>
        <w:t xml:space="preserve">If the response was signed, the Client SHOULD validate the signature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w:instrText>
      </w:r>
      <w:r>
        <w:rPr>
          <w:rFonts w:ascii="Verdana" w:eastAsia="Times New Roman" w:hAnsi="Verdana"/>
          <w:color w:val="000000"/>
          <w:lang w:val="en"/>
        </w:rPr>
        <w:instrText xml:space="preserve">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May 2013.)</w:t>
      </w:r>
      <w:r>
        <w:rPr>
          <w:rFonts w:ascii="Verdana" w:eastAsia="Times New Roman" w:hAnsi="Verdana"/>
          <w:color w:val="000000"/>
          <w:lang w:val="en"/>
        </w:rPr>
        <w:fldChar w:fldCharType="end"/>
      </w:r>
      <w:r>
        <w:rPr>
          <w:rFonts w:ascii="Verdana" w:eastAsia="Times New Roman" w:hAnsi="Verdana"/>
          <w:color w:val="000000"/>
          <w:lang w:val="en"/>
        </w:rPr>
        <w:t xml:space="preserve"> [JWS]. </w:t>
      </w:r>
    </w:p>
    <w:p w14:paraId="4AFC744D" w14:textId="77777777" w:rsidR="00000000" w:rsidRDefault="008E4755">
      <w:pPr>
        <w:numPr>
          <w:ilvl w:val="0"/>
          <w:numId w:val="8"/>
        </w:numPr>
        <w:ind w:left="1680" w:right="960"/>
        <w:divId w:val="745765489"/>
        <w:rPr>
          <w:rFonts w:ascii="Verdana" w:eastAsia="Times New Roman" w:hAnsi="Verdana"/>
          <w:color w:val="000000"/>
          <w:lang w:val="en"/>
        </w:rPr>
        <w:pPrChange w:id="163" w:author="Author" w:date="2013-06-27T18:33:00Z">
          <w:pPr>
            <w:numPr>
              <w:numId w:val="92"/>
            </w:numPr>
            <w:tabs>
              <w:tab w:val="num" w:pos="720"/>
            </w:tabs>
            <w:ind w:left="720" w:right="960" w:hanging="360"/>
            <w:divId w:val="745765489"/>
          </w:pPr>
        </w:pPrChange>
      </w:pPr>
      <w:r>
        <w:rPr>
          <w:rFonts w:ascii="Verdana" w:eastAsia="Times New Roman" w:hAnsi="Verdana"/>
          <w:color w:val="000000"/>
          <w:lang w:val="en"/>
        </w:rPr>
        <w:t xml:space="preserve">Check that the OP that responded was the intended OP through a TLS server certificate check, 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"RFC6125"</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 6125</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Saint-Andre, P. and J. Hodges, “Representation and Verification of Domain-Based Application Service Identity within Internet Public Key Infrastructure Using X.509 (PKIX) Certificates in the Context of Transport Layer Security (TLS),” March 2011.)</w:t>
      </w:r>
      <w:r>
        <w:rPr>
          <w:rFonts w:ascii="Verdana" w:eastAsia="Times New Roman" w:hAnsi="Verdana"/>
          <w:color w:val="000000"/>
          <w:lang w:val="en"/>
        </w:rPr>
        <w:fldChar w:fldCharType="end"/>
      </w:r>
      <w:r>
        <w:rPr>
          <w:rFonts w:ascii="Verdana" w:eastAsia="Times New Roman" w:hAnsi="Verdana"/>
          <w:color w:val="000000"/>
          <w:lang w:val="en"/>
        </w:rPr>
        <w:t xml:space="preserve"> [RFC6125]</w:t>
      </w:r>
      <w:r>
        <w:rPr>
          <w:rFonts w:ascii="Verdana" w:eastAsia="Times New Roman" w:hAnsi="Verdana"/>
          <w:color w:val="000000"/>
          <w:lang w:val="en"/>
        </w:rPr>
        <w:t xml:space="preserve">. </w:t>
      </w:r>
    </w:p>
    <w:p w14:paraId="5206809E" w14:textId="77777777" w:rsidR="00000000" w:rsidRDefault="008E4755">
      <w:pPr>
        <w:spacing w:before="0" w:beforeAutospacing="0" w:after="0" w:afterAutospacing="0"/>
        <w:divId w:val="745765489"/>
        <w:rPr>
          <w:rFonts w:ascii="Verdana" w:eastAsia="Times New Roman" w:hAnsi="Verdana"/>
          <w:color w:val="000000"/>
          <w:lang w:val="en"/>
        </w:rPr>
      </w:pPr>
      <w:bookmarkStart w:id="164" w:name="access.token.validation"/>
      <w:bookmarkEnd w:id="164"/>
    </w:p>
    <w:p w14:paraId="5E8114A6"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8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E3A4F32" w14:textId="77777777">
        <w:trPr>
          <w:divId w:val="745765489"/>
          <w:trHeight w:val="225"/>
          <w:tblCellSpacing w:w="15" w:type="dxa"/>
        </w:trPr>
        <w:tc>
          <w:tcPr>
            <w:tcW w:w="450" w:type="dxa"/>
            <w:shd w:val="clear" w:color="auto" w:fill="990000"/>
            <w:vAlign w:val="center"/>
            <w:hideMark/>
          </w:tcPr>
          <w:p w14:paraId="190209AF"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DFD1C17" w14:textId="77777777" w:rsidR="00000000" w:rsidRDefault="008E4755">
      <w:pPr>
        <w:pStyle w:val="Heading3"/>
        <w:divId w:val="745765489"/>
        <w:rPr>
          <w:rFonts w:eastAsia="Times New Roman"/>
          <w:lang w:val="en"/>
        </w:rPr>
      </w:pPr>
      <w:bookmarkStart w:id="165" w:name="rfc.section.4.4"/>
      <w:bookmarkEnd w:id="165"/>
      <w:r>
        <w:rPr>
          <w:rFonts w:eastAsia="Times New Roman"/>
          <w:lang w:val="en"/>
        </w:rPr>
        <w:t>4.4.  Access Token Validation</w:t>
      </w:r>
    </w:p>
    <w:p w14:paraId="122B59A0"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To validate an Access Token issued from the Authorization Endpoint with an ID Token in response to a request containing a </w:t>
      </w:r>
      <w:r>
        <w:rPr>
          <w:rStyle w:val="HTMLTypewriter"/>
          <w:lang w:val="en"/>
        </w:rPr>
        <w:t>response_type</w:t>
      </w:r>
      <w:r>
        <w:rPr>
          <w:rFonts w:ascii="Verdana" w:hAnsi="Verdana"/>
          <w:color w:val="000000"/>
          <w:lang w:val="en"/>
        </w:rPr>
        <w:t xml:space="preserve"> of </w:t>
      </w:r>
      <w:r>
        <w:rPr>
          <w:rStyle w:val="HTMLTypewriter"/>
          <w:lang w:val="en"/>
        </w:rPr>
        <w:t>id_token token</w:t>
      </w:r>
      <w:r>
        <w:rPr>
          <w:rFonts w:ascii="Verdana" w:hAnsi="Verdana"/>
          <w:color w:val="000000"/>
          <w:lang w:val="en"/>
        </w:rPr>
        <w:t xml:space="preserve"> or </w:t>
      </w:r>
      <w:r>
        <w:rPr>
          <w:rStyle w:val="HTMLTypewriter"/>
          <w:lang w:val="en"/>
        </w:rPr>
        <w:t>code id_token token</w:t>
      </w:r>
      <w:r>
        <w:rPr>
          <w:rFonts w:ascii="Verdana" w:hAnsi="Verdana"/>
          <w:color w:val="000000"/>
          <w:lang w:val="en"/>
        </w:rPr>
        <w:t xml:space="preserve">, the Client SHOULD do the following: </w:t>
      </w:r>
    </w:p>
    <w:p w14:paraId="241A1C9A" w14:textId="77777777" w:rsidR="00000000" w:rsidRDefault="008E4755">
      <w:pPr>
        <w:numPr>
          <w:ilvl w:val="0"/>
          <w:numId w:val="9"/>
        </w:numPr>
        <w:ind w:left="1680" w:right="960"/>
        <w:divId w:val="745765489"/>
        <w:rPr>
          <w:rFonts w:ascii="Verdana" w:eastAsia="Times New Roman" w:hAnsi="Verdana"/>
          <w:color w:val="000000"/>
          <w:lang w:val="en"/>
        </w:rPr>
        <w:pPrChange w:id="166" w:author="Author" w:date="2013-06-27T18:33:00Z">
          <w:pPr>
            <w:numPr>
              <w:numId w:val="93"/>
            </w:numPr>
            <w:tabs>
              <w:tab w:val="num" w:pos="720"/>
            </w:tabs>
            <w:ind w:left="720" w:right="960" w:hanging="360"/>
            <w:divId w:val="745765489"/>
          </w:pPr>
        </w:pPrChange>
      </w:pPr>
      <w:r>
        <w:rPr>
          <w:rFonts w:ascii="Verdana" w:eastAsia="Times New Roman" w:hAnsi="Verdana"/>
          <w:color w:val="000000"/>
          <w:lang w:val="en"/>
        </w:rPr>
        <w:t>Hash the octets of the ASCII representati</w:t>
      </w:r>
      <w:r>
        <w:rPr>
          <w:rFonts w:ascii="Verdana" w:eastAsia="Times New Roman" w:hAnsi="Verdana"/>
          <w:color w:val="000000"/>
          <w:lang w:val="en"/>
        </w:rPr>
        <w:t xml:space="preserve">on of the </w:t>
      </w:r>
      <w:r>
        <w:rPr>
          <w:rStyle w:val="HTMLTypewriter"/>
          <w:lang w:val="en"/>
        </w:rPr>
        <w:t>access_token</w:t>
      </w:r>
      <w:r>
        <w:rPr>
          <w:rFonts w:ascii="Verdana" w:eastAsia="Times New Roman" w:hAnsi="Verdana"/>
          <w:color w:val="000000"/>
          <w:lang w:val="en"/>
        </w:rPr>
        <w:t xml:space="preserve"> with the hash algorithm specified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“JSON Web Algorithms (JWA),” May 2013.)</w:t>
      </w:r>
      <w:r>
        <w:rPr>
          <w:rFonts w:ascii="Verdana" w:eastAsia="Times New Roman" w:hAnsi="Verdana"/>
          <w:color w:val="000000"/>
          <w:lang w:val="en"/>
        </w:rPr>
        <w:fldChar w:fldCharType="end"/>
      </w:r>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parameter in the ID Token's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w:t>
      </w:r>
      <w:r>
        <w:rPr>
          <w:rStyle w:val="Hyperlink"/>
          <w:rFonts w:ascii="Verdana" w:eastAsia="Times New Roman" w:hAnsi="Verdana"/>
          <w:vanish/>
          <w:u w:val="none"/>
          <w:lang w:val="en"/>
        </w:rPr>
        <w:t>ra, “JSON Web Signature (JWS),” May 2013.)</w:t>
      </w:r>
      <w:r>
        <w:rPr>
          <w:rFonts w:ascii="Verdana" w:eastAsia="Times New Roman" w:hAnsi="Verdana"/>
          <w:color w:val="000000"/>
          <w:lang w:val="en"/>
        </w:rPr>
        <w:fldChar w:fldCharType="end"/>
      </w:r>
      <w:r>
        <w:rPr>
          <w:rFonts w:ascii="Verdana" w:eastAsia="Times New Roman" w:hAnsi="Verdana"/>
          <w:color w:val="000000"/>
          <w:lang w:val="en"/>
        </w:rPr>
        <w:t xml:space="preserve"> [JWS] header. </w:t>
      </w:r>
    </w:p>
    <w:p w14:paraId="18C812BE" w14:textId="77777777" w:rsidR="00000000" w:rsidRDefault="008E4755">
      <w:pPr>
        <w:numPr>
          <w:ilvl w:val="0"/>
          <w:numId w:val="9"/>
        </w:numPr>
        <w:ind w:left="1680" w:right="960"/>
        <w:divId w:val="745765489"/>
        <w:rPr>
          <w:rFonts w:ascii="Verdana" w:eastAsia="Times New Roman" w:hAnsi="Verdana"/>
          <w:color w:val="000000"/>
          <w:lang w:val="en"/>
        </w:rPr>
        <w:pPrChange w:id="167" w:author="Author" w:date="2013-06-27T18:33:00Z">
          <w:pPr>
            <w:numPr>
              <w:numId w:val="93"/>
            </w:numPr>
            <w:tabs>
              <w:tab w:val="num" w:pos="720"/>
            </w:tabs>
            <w:ind w:left="720" w:right="960" w:hanging="360"/>
            <w:divId w:val="745765489"/>
          </w:pPr>
        </w:pPrChange>
      </w:pPr>
      <w:r>
        <w:rPr>
          <w:rFonts w:ascii="Verdana" w:eastAsia="Times New Roman" w:hAnsi="Verdana"/>
          <w:color w:val="000000"/>
          <w:lang w:val="en"/>
        </w:rPr>
        <w:t xml:space="preserve">Take the left-most half of the hash and base64url encode it. </w:t>
      </w:r>
    </w:p>
    <w:p w14:paraId="4E83D1D9" w14:textId="77777777" w:rsidR="00000000" w:rsidRDefault="008E4755">
      <w:pPr>
        <w:numPr>
          <w:ilvl w:val="0"/>
          <w:numId w:val="9"/>
        </w:numPr>
        <w:ind w:left="1680" w:right="960"/>
        <w:divId w:val="745765489"/>
        <w:rPr>
          <w:rFonts w:ascii="Verdana" w:eastAsia="Times New Roman" w:hAnsi="Verdana"/>
          <w:color w:val="000000"/>
          <w:lang w:val="en"/>
        </w:rPr>
        <w:pPrChange w:id="168" w:author="Author" w:date="2013-06-27T18:33:00Z">
          <w:pPr>
            <w:numPr>
              <w:numId w:val="93"/>
            </w:numPr>
            <w:tabs>
              <w:tab w:val="num" w:pos="720"/>
            </w:tabs>
            <w:ind w:left="720" w:right="960" w:hanging="360"/>
            <w:divId w:val="745765489"/>
          </w:pPr>
        </w:pPrChange>
      </w:pPr>
      <w:r>
        <w:rPr>
          <w:rFonts w:ascii="Verdana" w:eastAsia="Times New Roman" w:hAnsi="Verdana"/>
          <w:color w:val="000000"/>
          <w:lang w:val="en"/>
        </w:rPr>
        <w:t xml:space="preserve">The value of </w:t>
      </w:r>
      <w:r>
        <w:rPr>
          <w:rStyle w:val="HTMLTypewriter"/>
          <w:lang w:val="en"/>
        </w:rPr>
        <w:t>at_hash</w:t>
      </w:r>
      <w:r>
        <w:rPr>
          <w:rFonts w:ascii="Verdana" w:eastAsia="Times New Roman" w:hAnsi="Verdana"/>
          <w:color w:val="000000"/>
          <w:lang w:val="en"/>
        </w:rPr>
        <w:t xml:space="preserve"> in the ID Token MUST match the value produced in the previous step if </w:t>
      </w:r>
      <w:r>
        <w:rPr>
          <w:rStyle w:val="HTMLTypewriter"/>
          <w:lang w:val="en"/>
        </w:rPr>
        <w:t>at_hash</w:t>
      </w:r>
      <w:r>
        <w:rPr>
          <w:rFonts w:ascii="Verdana" w:eastAsia="Times New Roman" w:hAnsi="Verdana"/>
          <w:color w:val="000000"/>
          <w:lang w:val="en"/>
        </w:rPr>
        <w:t xml:space="preserve"> is present in the ID Token. </w:t>
      </w:r>
    </w:p>
    <w:p w14:paraId="32164EF8" w14:textId="77777777" w:rsidR="00000000" w:rsidRDefault="008E4755">
      <w:pPr>
        <w:spacing w:before="0" w:beforeAutospacing="0" w:after="0" w:afterAutospacing="0"/>
        <w:divId w:val="745765489"/>
        <w:rPr>
          <w:rFonts w:ascii="Verdana" w:eastAsia="Times New Roman" w:hAnsi="Verdana"/>
          <w:color w:val="000000"/>
          <w:lang w:val="en"/>
        </w:rPr>
      </w:pPr>
      <w:bookmarkStart w:id="169" w:name="code.validation"/>
      <w:bookmarkEnd w:id="169"/>
    </w:p>
    <w:p w14:paraId="1CE05178"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8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B9CDEE2" w14:textId="77777777">
        <w:trPr>
          <w:divId w:val="745765489"/>
          <w:trHeight w:val="225"/>
          <w:tblCellSpacing w:w="15" w:type="dxa"/>
        </w:trPr>
        <w:tc>
          <w:tcPr>
            <w:tcW w:w="450" w:type="dxa"/>
            <w:shd w:val="clear" w:color="auto" w:fill="990000"/>
            <w:vAlign w:val="center"/>
            <w:hideMark/>
          </w:tcPr>
          <w:p w14:paraId="64A2261C"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C1F4E5C" w14:textId="77777777" w:rsidR="00000000" w:rsidRDefault="008E4755">
      <w:pPr>
        <w:pStyle w:val="Heading3"/>
        <w:divId w:val="745765489"/>
        <w:rPr>
          <w:rFonts w:eastAsia="Times New Roman"/>
          <w:lang w:val="en"/>
        </w:rPr>
      </w:pPr>
      <w:bookmarkStart w:id="170" w:name="rfc.section.4.5"/>
      <w:bookmarkEnd w:id="170"/>
      <w:r>
        <w:rPr>
          <w:rFonts w:eastAsia="Times New Roman"/>
          <w:lang w:val="en"/>
        </w:rPr>
        <w:t>4.5.  Code Validation</w:t>
      </w:r>
    </w:p>
    <w:p w14:paraId="280DD320"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To validate a </w:t>
      </w:r>
      <w:r>
        <w:rPr>
          <w:rStyle w:val="HTMLTypewriter"/>
          <w:lang w:val="en"/>
        </w:rPr>
        <w:t>code</w:t>
      </w:r>
      <w:r>
        <w:rPr>
          <w:rFonts w:ascii="Verdana" w:hAnsi="Verdana"/>
          <w:color w:val="000000"/>
          <w:lang w:val="en"/>
        </w:rPr>
        <w:t xml:space="preserve"> issued from the Authorization Endpoint with an ID Token in response to a request containing a </w:t>
      </w:r>
      <w:r>
        <w:rPr>
          <w:rStyle w:val="HTMLTypewriter"/>
          <w:lang w:val="en"/>
        </w:rPr>
        <w:t>response_type</w:t>
      </w:r>
      <w:r>
        <w:rPr>
          <w:rFonts w:ascii="Verdana" w:hAnsi="Verdana"/>
          <w:color w:val="000000"/>
          <w:lang w:val="en"/>
        </w:rPr>
        <w:t xml:space="preserve"> </w:t>
      </w:r>
      <w:r>
        <w:rPr>
          <w:rFonts w:ascii="Verdana" w:hAnsi="Verdana"/>
          <w:color w:val="000000"/>
          <w:lang w:val="en"/>
        </w:rPr>
        <w:t xml:space="preserve">of </w:t>
      </w:r>
      <w:r>
        <w:rPr>
          <w:rStyle w:val="HTMLTypewriter"/>
          <w:lang w:val="en"/>
        </w:rPr>
        <w:t>code id_token</w:t>
      </w:r>
      <w:r>
        <w:rPr>
          <w:rFonts w:ascii="Verdana" w:hAnsi="Verdana"/>
          <w:color w:val="000000"/>
          <w:lang w:val="en"/>
        </w:rPr>
        <w:t xml:space="preserve"> or </w:t>
      </w:r>
      <w:r>
        <w:rPr>
          <w:rStyle w:val="HTMLTypewriter"/>
          <w:lang w:val="en"/>
        </w:rPr>
        <w:t>code id_token token</w:t>
      </w:r>
      <w:r>
        <w:rPr>
          <w:rFonts w:ascii="Verdana" w:hAnsi="Verdana"/>
          <w:color w:val="000000"/>
          <w:lang w:val="en"/>
        </w:rPr>
        <w:t xml:space="preserve">, the Client SHOULD do the following: </w:t>
      </w:r>
    </w:p>
    <w:p w14:paraId="356932D7" w14:textId="77777777" w:rsidR="00000000" w:rsidRDefault="008E4755">
      <w:pPr>
        <w:numPr>
          <w:ilvl w:val="0"/>
          <w:numId w:val="10"/>
        </w:numPr>
        <w:ind w:left="1680" w:right="960"/>
        <w:divId w:val="745765489"/>
        <w:rPr>
          <w:rFonts w:ascii="Verdana" w:eastAsia="Times New Roman" w:hAnsi="Verdana"/>
          <w:color w:val="000000"/>
          <w:lang w:val="en"/>
        </w:rPr>
        <w:pPrChange w:id="171" w:author="Author" w:date="2013-06-27T18:33:00Z">
          <w:pPr>
            <w:numPr>
              <w:numId w:val="94"/>
            </w:numPr>
            <w:tabs>
              <w:tab w:val="num" w:pos="720"/>
            </w:tabs>
            <w:ind w:left="720" w:right="960" w:hanging="360"/>
            <w:divId w:val="745765489"/>
          </w:pPr>
        </w:pPrChange>
      </w:pPr>
      <w:r>
        <w:rPr>
          <w:rFonts w:ascii="Verdana" w:eastAsia="Times New Roman" w:hAnsi="Verdana"/>
          <w:color w:val="000000"/>
          <w:lang w:val="en"/>
        </w:rPr>
        <w:t xml:space="preserve">Hash the octets of the ASCII representation of the </w:t>
      </w:r>
      <w:r>
        <w:rPr>
          <w:rStyle w:val="HTMLTypewriter"/>
          <w:lang w:val="en"/>
        </w:rPr>
        <w:t>code</w:t>
      </w:r>
      <w:r>
        <w:rPr>
          <w:rFonts w:ascii="Verdana" w:eastAsia="Times New Roman" w:hAnsi="Verdana"/>
          <w:color w:val="000000"/>
          <w:lang w:val="en"/>
        </w:rPr>
        <w:t xml:space="preserve"> with the hash algorithm specified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“JSON Web Algorithms (JWA),” May 2013.)</w:t>
      </w:r>
      <w:r>
        <w:rPr>
          <w:rFonts w:ascii="Verdana" w:eastAsia="Times New Roman" w:hAnsi="Verdana"/>
          <w:color w:val="000000"/>
          <w:lang w:val="en"/>
        </w:rPr>
        <w:fldChar w:fldCharType="end"/>
      </w:r>
      <w:r>
        <w:rPr>
          <w:rFonts w:ascii="Verdana" w:eastAsia="Times New Roman" w:hAnsi="Verdana"/>
          <w:color w:val="000000"/>
          <w:lang w:val="en"/>
        </w:rPr>
        <w:t xml:space="preserve"> </w:t>
      </w:r>
      <w:r>
        <w:rPr>
          <w:rFonts w:ascii="Verdana" w:eastAsia="Times New Roman" w:hAnsi="Verdana"/>
          <w:color w:val="000000"/>
          <w:lang w:val="en"/>
        </w:rPr>
        <w:t xml:space="preserve">[JWA] for the </w:t>
      </w:r>
      <w:r>
        <w:rPr>
          <w:rStyle w:val="HTMLTypewriter"/>
          <w:lang w:val="en"/>
        </w:rPr>
        <w:t>alg</w:t>
      </w:r>
      <w:r>
        <w:rPr>
          <w:rFonts w:ascii="Verdana" w:eastAsia="Times New Roman" w:hAnsi="Verdana"/>
          <w:color w:val="000000"/>
          <w:lang w:val="en"/>
        </w:rPr>
        <w:t xml:space="preserve"> parameter in the ID Token's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May 2013.)</w:t>
      </w:r>
      <w:r>
        <w:rPr>
          <w:rFonts w:ascii="Verdana" w:eastAsia="Times New Roman" w:hAnsi="Verdana"/>
          <w:color w:val="000000"/>
          <w:lang w:val="en"/>
        </w:rPr>
        <w:fldChar w:fldCharType="end"/>
      </w:r>
      <w:r>
        <w:rPr>
          <w:rFonts w:ascii="Verdana" w:eastAsia="Times New Roman" w:hAnsi="Verdana"/>
          <w:color w:val="000000"/>
          <w:lang w:val="en"/>
        </w:rPr>
        <w:t xml:space="preserve"> [JWS] header. </w:t>
      </w:r>
    </w:p>
    <w:p w14:paraId="1FD02F22" w14:textId="77777777" w:rsidR="00000000" w:rsidRDefault="008E4755">
      <w:pPr>
        <w:numPr>
          <w:ilvl w:val="0"/>
          <w:numId w:val="10"/>
        </w:numPr>
        <w:ind w:left="1680" w:right="960"/>
        <w:divId w:val="745765489"/>
        <w:rPr>
          <w:rFonts w:ascii="Verdana" w:eastAsia="Times New Roman" w:hAnsi="Verdana"/>
          <w:color w:val="000000"/>
          <w:lang w:val="en"/>
        </w:rPr>
        <w:pPrChange w:id="172" w:author="Author" w:date="2013-06-27T18:33:00Z">
          <w:pPr>
            <w:numPr>
              <w:numId w:val="94"/>
            </w:numPr>
            <w:tabs>
              <w:tab w:val="num" w:pos="720"/>
            </w:tabs>
            <w:ind w:left="720" w:right="960" w:hanging="360"/>
            <w:divId w:val="745765489"/>
          </w:pPr>
        </w:pPrChange>
      </w:pPr>
      <w:r>
        <w:rPr>
          <w:rFonts w:ascii="Verdana" w:eastAsia="Times New Roman" w:hAnsi="Verdana"/>
          <w:color w:val="000000"/>
          <w:lang w:val="en"/>
        </w:rPr>
        <w:t xml:space="preserve">Take the left-most half of the hash and base64url encode it. </w:t>
      </w:r>
    </w:p>
    <w:p w14:paraId="10ACFAB4" w14:textId="77777777" w:rsidR="00000000" w:rsidRDefault="008E4755">
      <w:pPr>
        <w:numPr>
          <w:ilvl w:val="0"/>
          <w:numId w:val="10"/>
        </w:numPr>
        <w:ind w:left="1680" w:right="960"/>
        <w:divId w:val="745765489"/>
        <w:rPr>
          <w:rFonts w:ascii="Verdana" w:eastAsia="Times New Roman" w:hAnsi="Verdana"/>
          <w:color w:val="000000"/>
          <w:lang w:val="en"/>
        </w:rPr>
        <w:pPrChange w:id="173" w:author="Author" w:date="2013-06-27T18:33:00Z">
          <w:pPr>
            <w:numPr>
              <w:numId w:val="94"/>
            </w:numPr>
            <w:tabs>
              <w:tab w:val="num" w:pos="720"/>
            </w:tabs>
            <w:ind w:left="720" w:right="960" w:hanging="360"/>
            <w:divId w:val="745765489"/>
          </w:pPr>
        </w:pPrChange>
      </w:pPr>
      <w:r>
        <w:rPr>
          <w:rFonts w:ascii="Verdana" w:eastAsia="Times New Roman" w:hAnsi="Verdana"/>
          <w:color w:val="000000"/>
          <w:lang w:val="en"/>
        </w:rPr>
        <w:t xml:space="preserve">The value of </w:t>
      </w:r>
      <w:r>
        <w:rPr>
          <w:rStyle w:val="HTMLTypewriter"/>
          <w:lang w:val="en"/>
        </w:rPr>
        <w:t>c_hash</w:t>
      </w:r>
      <w:r>
        <w:rPr>
          <w:rFonts w:ascii="Verdana" w:eastAsia="Times New Roman" w:hAnsi="Verdana"/>
          <w:color w:val="000000"/>
          <w:lang w:val="en"/>
        </w:rPr>
        <w:t xml:space="preserve"> in</w:t>
      </w:r>
      <w:r>
        <w:rPr>
          <w:rFonts w:ascii="Verdana" w:eastAsia="Times New Roman" w:hAnsi="Verdana"/>
          <w:color w:val="000000"/>
          <w:lang w:val="en"/>
        </w:rPr>
        <w:t xml:space="preserve"> the ID Token MUST match the value produced in the previous step if </w:t>
      </w:r>
      <w:r>
        <w:rPr>
          <w:rStyle w:val="HTMLTypewriter"/>
          <w:lang w:val="en"/>
        </w:rPr>
        <w:t>c_hash</w:t>
      </w:r>
      <w:r>
        <w:rPr>
          <w:rFonts w:ascii="Verdana" w:eastAsia="Times New Roman" w:hAnsi="Verdana"/>
          <w:color w:val="000000"/>
          <w:lang w:val="en"/>
        </w:rPr>
        <w:t xml:space="preserve"> is present in the ID Token. </w:t>
      </w:r>
    </w:p>
    <w:p w14:paraId="571A8C94" w14:textId="77777777" w:rsidR="00000000" w:rsidRDefault="008E4755">
      <w:pPr>
        <w:spacing w:before="0" w:beforeAutospacing="0" w:after="0" w:afterAutospacing="0"/>
        <w:divId w:val="745765489"/>
        <w:rPr>
          <w:rFonts w:ascii="Verdana" w:eastAsia="Times New Roman" w:hAnsi="Verdana"/>
          <w:color w:val="000000"/>
          <w:lang w:val="en"/>
        </w:rPr>
      </w:pPr>
      <w:bookmarkStart w:id="174" w:name="OfflineAccess"/>
      <w:bookmarkEnd w:id="174"/>
    </w:p>
    <w:p w14:paraId="308FE4A8"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8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1567B0C" w14:textId="77777777">
        <w:trPr>
          <w:divId w:val="745765489"/>
          <w:trHeight w:val="225"/>
          <w:tblCellSpacing w:w="15" w:type="dxa"/>
        </w:trPr>
        <w:tc>
          <w:tcPr>
            <w:tcW w:w="450" w:type="dxa"/>
            <w:shd w:val="clear" w:color="auto" w:fill="990000"/>
            <w:vAlign w:val="center"/>
            <w:hideMark/>
          </w:tcPr>
          <w:p w14:paraId="1B43C12C"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DBB2877" w14:textId="77777777" w:rsidR="00000000" w:rsidRDefault="008E4755">
      <w:pPr>
        <w:pStyle w:val="Heading3"/>
        <w:divId w:val="745765489"/>
        <w:rPr>
          <w:rFonts w:eastAsia="Times New Roman"/>
          <w:lang w:val="en"/>
        </w:rPr>
      </w:pPr>
      <w:bookmarkStart w:id="175" w:name="rfc.section.5"/>
      <w:bookmarkEnd w:id="175"/>
      <w:r>
        <w:rPr>
          <w:rFonts w:eastAsia="Times New Roman"/>
          <w:lang w:val="en"/>
        </w:rPr>
        <w:t>5.  Offline Access</w:t>
      </w:r>
    </w:p>
    <w:p w14:paraId="500C4468"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w:t>
      </w:r>
      <w:r>
        <w:rPr>
          <w:rStyle w:val="HTMLTypewriter"/>
          <w:lang w:val="en"/>
        </w:rPr>
        <w:t>offline_access</w:t>
      </w:r>
      <w:r>
        <w:rPr>
          <w:rFonts w:ascii="Verdana" w:hAnsi="Verdana"/>
          <w:color w:val="000000"/>
          <w:lang w:val="en"/>
        </w:rPr>
        <w:t xml:space="preserve"> scope value requests that an OAuth 2.0 Refresh Token be issued that can be used to obtain an Access Token that grants access to the End-User's </w:t>
      </w:r>
      <w:r>
        <w:rPr>
          <w:rFonts w:ascii="Verdana" w:hAnsi="Verdana"/>
          <w:color w:val="000000"/>
          <w:lang w:val="en"/>
        </w:rPr>
        <w:t xml:space="preserve">UserInfo Endpoint even when the End-User is not present (not logged in). When offline access is requested, a </w:t>
      </w:r>
      <w:r>
        <w:rPr>
          <w:rStyle w:val="HTMLTypewriter"/>
          <w:lang w:val="en"/>
        </w:rPr>
        <w:t>prompt</w:t>
      </w:r>
      <w:r>
        <w:rPr>
          <w:rFonts w:ascii="Verdana" w:hAnsi="Verdana"/>
          <w:color w:val="000000"/>
          <w:lang w:val="en"/>
        </w:rPr>
        <w:t xml:space="preserve"> parameter value of </w:t>
      </w:r>
      <w:r>
        <w:rPr>
          <w:rStyle w:val="HTMLTypewriter"/>
          <w:lang w:val="en"/>
        </w:rPr>
        <w:t>consent</w:t>
      </w:r>
      <w:r>
        <w:rPr>
          <w:rFonts w:ascii="Verdana" w:hAnsi="Verdana"/>
          <w:color w:val="000000"/>
          <w:lang w:val="en"/>
        </w:rPr>
        <w:t xml:space="preserve"> MUST be used unless other conditions for processing permitting offline access to the requested resources are in p</w:t>
      </w:r>
      <w:r>
        <w:rPr>
          <w:rFonts w:ascii="Verdana" w:hAnsi="Verdana"/>
          <w:color w:val="000000"/>
          <w:lang w:val="en"/>
        </w:rPr>
        <w:t xml:space="preserve">lace. The OP MUST always obtain consent to returning a Refresh Token that enables offline access to the requested resources. A previously saved user consent is not always sufficient to grant offline access. </w:t>
      </w:r>
    </w:p>
    <w:p w14:paraId="01A92832" w14:textId="77777777" w:rsidR="00000000" w:rsidRDefault="008E4755">
      <w:pPr>
        <w:pStyle w:val="NormalWeb"/>
        <w:divId w:val="745765489"/>
        <w:rPr>
          <w:rFonts w:ascii="Verdana" w:hAnsi="Verdana"/>
          <w:color w:val="000000"/>
          <w:lang w:val="en"/>
        </w:rPr>
      </w:pPr>
      <w:r>
        <w:rPr>
          <w:rFonts w:ascii="Verdana" w:hAnsi="Verdana"/>
          <w:color w:val="000000"/>
          <w:lang w:val="en"/>
        </w:rPr>
        <w:t>Upon receipt of a scope parameter containing the</w:t>
      </w:r>
      <w:r>
        <w:rPr>
          <w:rFonts w:ascii="Verdana" w:hAnsi="Verdana"/>
          <w:color w:val="000000"/>
          <w:lang w:val="en"/>
        </w:rPr>
        <w:t xml:space="preserve"> </w:t>
      </w:r>
      <w:r>
        <w:rPr>
          <w:rStyle w:val="HTMLTypewriter"/>
          <w:lang w:val="en"/>
        </w:rPr>
        <w:t>offline_access</w:t>
      </w:r>
      <w:r>
        <w:rPr>
          <w:rFonts w:ascii="Verdana" w:hAnsi="Verdana"/>
          <w:color w:val="000000"/>
          <w:lang w:val="en"/>
        </w:rPr>
        <w:t xml:space="preserve"> value, the Authorization Server: </w:t>
      </w:r>
    </w:p>
    <w:p w14:paraId="5177B48B" w14:textId="77777777" w:rsidR="00000000" w:rsidRDefault="008E4755">
      <w:pPr>
        <w:numPr>
          <w:ilvl w:val="0"/>
          <w:numId w:val="11"/>
        </w:numPr>
        <w:ind w:left="1680" w:right="960"/>
        <w:divId w:val="745765489"/>
        <w:rPr>
          <w:rFonts w:ascii="Verdana" w:eastAsia="Times New Roman" w:hAnsi="Verdana"/>
          <w:color w:val="000000"/>
          <w:lang w:val="en"/>
        </w:rPr>
        <w:pPrChange w:id="176" w:author="Author" w:date="2013-06-27T18:33:00Z">
          <w:pPr>
            <w:numPr>
              <w:numId w:val="95"/>
            </w:numPr>
            <w:tabs>
              <w:tab w:val="num" w:pos="720"/>
            </w:tabs>
            <w:ind w:left="720" w:right="960" w:hanging="360"/>
            <w:divId w:val="745765489"/>
          </w:pPr>
        </w:pPrChange>
      </w:pPr>
      <w:r>
        <w:rPr>
          <w:rFonts w:ascii="Verdana" w:eastAsia="Times New Roman" w:hAnsi="Verdana"/>
          <w:color w:val="000000"/>
          <w:lang w:val="en"/>
        </w:rPr>
        <w:t xml:space="preserve">MUST ensure that the prompt parameter contains </w:t>
      </w:r>
      <w:r>
        <w:rPr>
          <w:rStyle w:val="HTMLTypewriter"/>
          <w:lang w:val="en"/>
        </w:rPr>
        <w:t>consent</w:t>
      </w:r>
      <w:r>
        <w:rPr>
          <w:rFonts w:ascii="Verdana" w:eastAsia="Times New Roman" w:hAnsi="Verdana"/>
          <w:color w:val="000000"/>
          <w:lang w:val="en"/>
        </w:rPr>
        <w:t xml:space="preserve"> unless other conditions for processing permitting offline access to the requested resources are in place; unless one or both of these conditions are fu</w:t>
      </w:r>
      <w:r>
        <w:rPr>
          <w:rFonts w:ascii="Verdana" w:eastAsia="Times New Roman" w:hAnsi="Verdana"/>
          <w:color w:val="000000"/>
          <w:lang w:val="en"/>
        </w:rPr>
        <w:t xml:space="preserve">lfilled, then it MUST ignore the </w:t>
      </w:r>
      <w:r>
        <w:rPr>
          <w:rStyle w:val="HTMLTypewriter"/>
          <w:lang w:val="en"/>
        </w:rPr>
        <w:t>offline_access</w:t>
      </w:r>
      <w:r>
        <w:rPr>
          <w:rFonts w:ascii="Verdana" w:eastAsia="Times New Roman" w:hAnsi="Verdana"/>
          <w:color w:val="000000"/>
          <w:lang w:val="en"/>
        </w:rPr>
        <w:t xml:space="preserve"> request, </w:t>
      </w:r>
    </w:p>
    <w:p w14:paraId="7856230B" w14:textId="77777777" w:rsidR="00000000" w:rsidRDefault="008E4755">
      <w:pPr>
        <w:numPr>
          <w:ilvl w:val="0"/>
          <w:numId w:val="11"/>
        </w:numPr>
        <w:ind w:left="1680" w:right="960"/>
        <w:divId w:val="745765489"/>
        <w:rPr>
          <w:rFonts w:ascii="Verdana" w:eastAsia="Times New Roman" w:hAnsi="Verdana"/>
          <w:color w:val="000000"/>
          <w:lang w:val="en"/>
        </w:rPr>
        <w:pPrChange w:id="177" w:author="Author" w:date="2013-06-27T18:33:00Z">
          <w:pPr>
            <w:numPr>
              <w:numId w:val="95"/>
            </w:numPr>
            <w:tabs>
              <w:tab w:val="num" w:pos="720"/>
            </w:tabs>
            <w:ind w:left="720" w:right="960" w:hanging="360"/>
            <w:divId w:val="745765489"/>
          </w:pPr>
        </w:pPrChange>
      </w:pPr>
      <w:r>
        <w:rPr>
          <w:rFonts w:ascii="Verdana" w:eastAsia="Times New Roman" w:hAnsi="Verdana"/>
          <w:color w:val="000000"/>
          <w:lang w:val="en"/>
        </w:rPr>
        <w:t xml:space="preserve">MUST ignore the </w:t>
      </w:r>
      <w:r>
        <w:rPr>
          <w:rStyle w:val="HTMLTypewriter"/>
          <w:lang w:val="en"/>
        </w:rPr>
        <w:t>offline_access</w:t>
      </w:r>
      <w:r>
        <w:rPr>
          <w:rFonts w:ascii="Verdana" w:eastAsia="Times New Roman" w:hAnsi="Verdana"/>
          <w:color w:val="000000"/>
          <w:lang w:val="en"/>
        </w:rPr>
        <w:t xml:space="preserve"> request unless the Client is using a </w:t>
      </w:r>
      <w:r>
        <w:rPr>
          <w:rStyle w:val="HTMLTypewriter"/>
          <w:lang w:val="en"/>
        </w:rPr>
        <w:t>response_type</w:t>
      </w:r>
      <w:r>
        <w:rPr>
          <w:rFonts w:ascii="Verdana" w:eastAsia="Times New Roman" w:hAnsi="Verdana"/>
          <w:color w:val="000000"/>
          <w:lang w:val="en"/>
        </w:rPr>
        <w:t xml:space="preserve"> value that would result in an Authorization Code being returned, </w:t>
      </w:r>
    </w:p>
    <w:p w14:paraId="1B8B4D8A" w14:textId="77777777" w:rsidR="00000000" w:rsidRDefault="008E4755">
      <w:pPr>
        <w:numPr>
          <w:ilvl w:val="0"/>
          <w:numId w:val="11"/>
        </w:numPr>
        <w:ind w:left="1680" w:right="960"/>
        <w:divId w:val="745765489"/>
        <w:rPr>
          <w:rFonts w:ascii="Verdana" w:eastAsia="Times New Roman" w:hAnsi="Verdana"/>
          <w:color w:val="000000"/>
          <w:lang w:val="en"/>
        </w:rPr>
        <w:pPrChange w:id="178" w:author="Author" w:date="2013-06-27T18:33:00Z">
          <w:pPr>
            <w:numPr>
              <w:numId w:val="95"/>
            </w:numPr>
            <w:tabs>
              <w:tab w:val="num" w:pos="720"/>
            </w:tabs>
            <w:ind w:left="720" w:right="960" w:hanging="360"/>
            <w:divId w:val="745765489"/>
          </w:pPr>
        </w:pPrChange>
      </w:pPr>
      <w:r>
        <w:rPr>
          <w:rFonts w:ascii="Verdana" w:eastAsia="Times New Roman" w:hAnsi="Verdana"/>
          <w:color w:val="000000"/>
          <w:lang w:val="en"/>
        </w:rPr>
        <w:t xml:space="preserve">MUST explicitly receive or have consent for all Clients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web</w:t>
      </w:r>
      <w:r>
        <w:rPr>
          <w:rFonts w:ascii="Verdana" w:eastAsia="Times New Roman" w:hAnsi="Verdana"/>
          <w:color w:val="000000"/>
          <w:lang w:val="en"/>
        </w:rPr>
        <w:t xml:space="preserve">, </w:t>
      </w:r>
    </w:p>
    <w:p w14:paraId="4A2A7A61" w14:textId="77777777" w:rsidR="00000000" w:rsidRDefault="008E4755">
      <w:pPr>
        <w:numPr>
          <w:ilvl w:val="0"/>
          <w:numId w:val="11"/>
        </w:numPr>
        <w:ind w:left="1680" w:right="960"/>
        <w:divId w:val="745765489"/>
        <w:rPr>
          <w:rFonts w:ascii="Verdana" w:eastAsia="Times New Roman" w:hAnsi="Verdana"/>
          <w:color w:val="000000"/>
          <w:lang w:val="en"/>
        </w:rPr>
        <w:pPrChange w:id="179" w:author="Author" w:date="2013-06-27T18:33:00Z">
          <w:pPr>
            <w:numPr>
              <w:numId w:val="95"/>
            </w:numPr>
            <w:tabs>
              <w:tab w:val="num" w:pos="720"/>
            </w:tabs>
            <w:ind w:left="720" w:right="960" w:hanging="360"/>
            <w:divId w:val="745765489"/>
          </w:pPr>
        </w:pPrChange>
      </w:pPr>
      <w:r>
        <w:rPr>
          <w:rFonts w:ascii="Verdana" w:eastAsia="Times New Roman" w:hAnsi="Verdana"/>
          <w:color w:val="000000"/>
          <w:lang w:val="en"/>
        </w:rPr>
        <w:t xml:space="preserve">SHOULD explicitly receive or have consent for all Clients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native</w:t>
      </w:r>
      <w:r>
        <w:rPr>
          <w:rFonts w:ascii="Verdana" w:eastAsia="Times New Roman" w:hAnsi="Verdana"/>
          <w:color w:val="000000"/>
          <w:lang w:val="en"/>
        </w:rPr>
        <w:t xml:space="preserve">. </w:t>
      </w:r>
    </w:p>
    <w:p w14:paraId="5AA5AD82" w14:textId="77777777" w:rsidR="00000000" w:rsidRDefault="008E4755">
      <w:pPr>
        <w:pStyle w:val="NormalWeb"/>
        <w:divId w:val="745765489"/>
        <w:rPr>
          <w:rFonts w:ascii="Verdana" w:hAnsi="Verdana"/>
          <w:color w:val="000000"/>
          <w:lang w:val="en"/>
        </w:rPr>
      </w:pPr>
      <w:r>
        <w:rPr>
          <w:rFonts w:ascii="Verdana" w:hAnsi="Verdana"/>
          <w:color w:val="000000"/>
          <w:lang w:val="en"/>
        </w:rPr>
        <w:t>The use of Refresh Tokens is not exclusive to t</w:t>
      </w:r>
      <w:r>
        <w:rPr>
          <w:rFonts w:ascii="Verdana" w:hAnsi="Verdana"/>
          <w:color w:val="000000"/>
          <w:lang w:val="en"/>
        </w:rPr>
        <w:t xml:space="preserve">he </w:t>
      </w:r>
      <w:r>
        <w:rPr>
          <w:rStyle w:val="HTMLTypewriter"/>
          <w:lang w:val="en"/>
        </w:rPr>
        <w:t>offline_access</w:t>
      </w:r>
      <w:r>
        <w:rPr>
          <w:rFonts w:ascii="Verdana" w:hAnsi="Verdana"/>
          <w:color w:val="000000"/>
          <w:lang w:val="en"/>
        </w:rPr>
        <w:t xml:space="preserve"> use case. The Authorization Server MAY grant Refresh Tokens in other contexts that are beyond the scope of this specification. </w:t>
      </w:r>
    </w:p>
    <w:p w14:paraId="20FE3F00" w14:textId="77777777" w:rsidR="00000000" w:rsidRDefault="008E4755">
      <w:pPr>
        <w:spacing w:before="0" w:beforeAutospacing="0" w:after="0" w:afterAutospacing="0"/>
        <w:divId w:val="745765489"/>
        <w:rPr>
          <w:rFonts w:ascii="Verdana" w:eastAsia="Times New Roman" w:hAnsi="Verdana"/>
          <w:color w:val="000000"/>
          <w:lang w:val="en"/>
        </w:rPr>
      </w:pPr>
      <w:bookmarkStart w:id="180" w:name="self_issued"/>
      <w:bookmarkEnd w:id="180"/>
    </w:p>
    <w:p w14:paraId="54C3B69E"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8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C8337C2" w14:textId="77777777">
        <w:trPr>
          <w:divId w:val="745765489"/>
          <w:trHeight w:val="225"/>
          <w:tblCellSpacing w:w="15" w:type="dxa"/>
        </w:trPr>
        <w:tc>
          <w:tcPr>
            <w:tcW w:w="450" w:type="dxa"/>
            <w:shd w:val="clear" w:color="auto" w:fill="990000"/>
            <w:vAlign w:val="center"/>
            <w:hideMark/>
          </w:tcPr>
          <w:p w14:paraId="7341C082"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0FEE31F" w14:textId="77777777" w:rsidR="00000000" w:rsidRDefault="008E4755">
      <w:pPr>
        <w:pStyle w:val="Heading3"/>
        <w:divId w:val="745765489"/>
        <w:rPr>
          <w:rFonts w:eastAsia="Times New Roman"/>
          <w:lang w:val="en"/>
        </w:rPr>
      </w:pPr>
      <w:bookmarkStart w:id="181" w:name="rfc.section.6"/>
      <w:bookmarkEnd w:id="181"/>
      <w:r>
        <w:rPr>
          <w:rFonts w:eastAsia="Times New Roman"/>
          <w:lang w:val="en"/>
        </w:rPr>
        <w:t>6.  Self-Issued OpenID Provider</w:t>
      </w:r>
    </w:p>
    <w:p w14:paraId="1D5BE758"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OpenID Connect supports Self-Issued OpenID Providers - personal OPs that issue self-signed ID Tokens. Self-Issued OPs use the special Issuer Identifier </w:t>
      </w:r>
      <w:r>
        <w:rPr>
          <w:rStyle w:val="HTMLTypewriter"/>
          <w:lang w:val="en"/>
        </w:rPr>
        <w:t>h</w:t>
      </w:r>
      <w:r>
        <w:rPr>
          <w:rStyle w:val="HTMLTypewriter"/>
          <w:lang w:val="en"/>
        </w:rPr>
        <w:t>ttps://self-issued.me</w:t>
      </w:r>
      <w:r>
        <w:rPr>
          <w:rFonts w:ascii="Verdana" w:hAnsi="Verdana"/>
          <w:color w:val="000000"/>
          <w:lang w:val="en"/>
        </w:rPr>
        <w:t xml:space="preserve">. </w:t>
      </w:r>
    </w:p>
    <w:p w14:paraId="69C6CE98" w14:textId="77777777" w:rsidR="00000000" w:rsidRDefault="008E4755">
      <w:pPr>
        <w:spacing w:before="0" w:beforeAutospacing="0" w:after="0" w:afterAutospacing="0"/>
        <w:divId w:val="745765489"/>
        <w:rPr>
          <w:rFonts w:ascii="Verdana" w:eastAsia="Times New Roman" w:hAnsi="Verdana"/>
          <w:color w:val="000000"/>
          <w:lang w:val="en"/>
        </w:rPr>
      </w:pPr>
      <w:bookmarkStart w:id="182" w:name="self_issued.discovery"/>
      <w:bookmarkEnd w:id="182"/>
    </w:p>
    <w:p w14:paraId="0AF07CD5"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8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EE6F43C" w14:textId="77777777">
        <w:trPr>
          <w:divId w:val="745765489"/>
          <w:trHeight w:val="225"/>
          <w:tblCellSpacing w:w="15" w:type="dxa"/>
        </w:trPr>
        <w:tc>
          <w:tcPr>
            <w:tcW w:w="450" w:type="dxa"/>
            <w:shd w:val="clear" w:color="auto" w:fill="990000"/>
            <w:vAlign w:val="center"/>
            <w:hideMark/>
          </w:tcPr>
          <w:p w14:paraId="46F1A22A"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D346682" w14:textId="77777777" w:rsidR="00000000" w:rsidRDefault="008E4755">
      <w:pPr>
        <w:pStyle w:val="Heading3"/>
        <w:divId w:val="745765489"/>
        <w:rPr>
          <w:rFonts w:eastAsia="Times New Roman"/>
          <w:lang w:val="en"/>
        </w:rPr>
      </w:pPr>
      <w:bookmarkStart w:id="183" w:name="rfc.section.6.1"/>
      <w:bookmarkEnd w:id="183"/>
      <w:r>
        <w:rPr>
          <w:rFonts w:eastAsia="Times New Roman"/>
          <w:lang w:val="en"/>
        </w:rPr>
        <w:t>6.1.  Self-Issued OpenID Provider Discovery</w:t>
      </w:r>
    </w:p>
    <w:p w14:paraId="1E4D525C"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If the input identifier for the discovery process contains the domain self-issued.me, dynamic discovery is not performed. </w:t>
      </w:r>
      <w:r>
        <w:rPr>
          <w:rFonts w:ascii="Verdana" w:hAnsi="Verdana"/>
          <w:color w:val="000000"/>
          <w:lang w:val="en"/>
        </w:rPr>
        <w:t xml:space="preserve">Instead, then the following static configuration values are used: </w:t>
      </w:r>
    </w:p>
    <w:p w14:paraId="175D51B1" w14:textId="77777777" w:rsidR="00000000" w:rsidRDefault="008E4755" w:rsidP="008E4755">
      <w:pPr>
        <w:pStyle w:val="HTMLPreformatted"/>
        <w:ind w:left="1200" w:right="480"/>
        <w:divId w:val="221596205"/>
        <w:rPr>
          <w:lang w:val="en"/>
        </w:rPr>
      </w:pPr>
    </w:p>
    <w:p w14:paraId="7213A49A" w14:textId="77777777" w:rsidR="00000000" w:rsidRDefault="008E4755" w:rsidP="008E4755">
      <w:pPr>
        <w:pStyle w:val="HTMLPreformatted"/>
        <w:ind w:left="1200" w:right="480"/>
        <w:divId w:val="221596205"/>
        <w:rPr>
          <w:lang w:val="en"/>
        </w:rPr>
      </w:pPr>
      <w:r>
        <w:rPr>
          <w:lang w:val="en"/>
        </w:rPr>
        <w:t xml:space="preserve">  {</w:t>
      </w:r>
    </w:p>
    <w:p w14:paraId="769E95B6" w14:textId="77777777" w:rsidR="00000000" w:rsidRDefault="008E4755" w:rsidP="008E4755">
      <w:pPr>
        <w:pStyle w:val="HTMLPreformatted"/>
        <w:ind w:left="1200" w:right="480"/>
        <w:divId w:val="221596205"/>
        <w:rPr>
          <w:lang w:val="en"/>
        </w:rPr>
      </w:pPr>
      <w:r>
        <w:rPr>
          <w:lang w:val="en"/>
        </w:rPr>
        <w:t xml:space="preserve">   "authorization_endpoint":</w:t>
      </w:r>
    </w:p>
    <w:p w14:paraId="3CE26B5E" w14:textId="77777777" w:rsidR="00000000" w:rsidRDefault="008E4755" w:rsidP="008E4755">
      <w:pPr>
        <w:pStyle w:val="HTMLPreformatted"/>
        <w:ind w:left="1200" w:right="480"/>
        <w:divId w:val="221596205"/>
        <w:rPr>
          <w:lang w:val="en"/>
        </w:rPr>
      </w:pPr>
      <w:r>
        <w:rPr>
          <w:lang w:val="en"/>
        </w:rPr>
        <w:t xml:space="preserve">     "openid:",</w:t>
      </w:r>
    </w:p>
    <w:p w14:paraId="553DBF8D" w14:textId="77777777" w:rsidR="00000000" w:rsidRDefault="008E4755" w:rsidP="008E4755">
      <w:pPr>
        <w:pStyle w:val="HTMLPreformatted"/>
        <w:ind w:left="1200" w:right="480"/>
        <w:divId w:val="221596205"/>
        <w:rPr>
          <w:lang w:val="en"/>
        </w:rPr>
      </w:pPr>
      <w:r>
        <w:rPr>
          <w:lang w:val="en"/>
        </w:rPr>
        <w:t xml:space="preserve">   "issuer":</w:t>
      </w:r>
    </w:p>
    <w:p w14:paraId="3CEA6C39" w14:textId="77777777" w:rsidR="00000000" w:rsidRDefault="008E4755" w:rsidP="008E4755">
      <w:pPr>
        <w:pStyle w:val="HTMLPreformatted"/>
        <w:ind w:left="1200" w:right="480"/>
        <w:divId w:val="221596205"/>
        <w:rPr>
          <w:lang w:val="en"/>
        </w:rPr>
      </w:pPr>
      <w:r>
        <w:rPr>
          <w:lang w:val="en"/>
        </w:rPr>
        <w:t xml:space="preserve">     "https://self-issued.me",</w:t>
      </w:r>
    </w:p>
    <w:p w14:paraId="0846A50C" w14:textId="77777777" w:rsidR="00000000" w:rsidRDefault="008E4755" w:rsidP="008E4755">
      <w:pPr>
        <w:pStyle w:val="HTMLPreformatted"/>
        <w:ind w:left="1200" w:right="480"/>
        <w:divId w:val="221596205"/>
        <w:rPr>
          <w:lang w:val="en"/>
        </w:rPr>
      </w:pPr>
      <w:r>
        <w:rPr>
          <w:lang w:val="en"/>
        </w:rPr>
        <w:t xml:space="preserve">   "scopes_supported":</w:t>
      </w:r>
    </w:p>
    <w:p w14:paraId="193664C6" w14:textId="77777777" w:rsidR="00000000" w:rsidRDefault="008E4755" w:rsidP="008E4755">
      <w:pPr>
        <w:pStyle w:val="HTMLPreformatted"/>
        <w:ind w:left="1200" w:right="480"/>
        <w:divId w:val="221596205"/>
        <w:rPr>
          <w:lang w:val="en"/>
        </w:rPr>
      </w:pPr>
      <w:r>
        <w:rPr>
          <w:lang w:val="en"/>
        </w:rPr>
        <w:t xml:space="preserve">     ["openid", "profile", "email", "address", "phone"],</w:t>
      </w:r>
    </w:p>
    <w:p w14:paraId="56C4C83C" w14:textId="77777777" w:rsidR="00000000" w:rsidRDefault="008E4755" w:rsidP="008E4755">
      <w:pPr>
        <w:pStyle w:val="HTMLPreformatted"/>
        <w:ind w:left="1200" w:right="480"/>
        <w:divId w:val="221596205"/>
        <w:rPr>
          <w:lang w:val="en"/>
        </w:rPr>
      </w:pPr>
      <w:r>
        <w:rPr>
          <w:lang w:val="en"/>
        </w:rPr>
        <w:t xml:space="preserve">   "response_ty</w:t>
      </w:r>
      <w:r>
        <w:rPr>
          <w:lang w:val="en"/>
        </w:rPr>
        <w:t>pes_supported":</w:t>
      </w:r>
    </w:p>
    <w:p w14:paraId="56428A80" w14:textId="77777777" w:rsidR="00000000" w:rsidRDefault="008E4755" w:rsidP="008E4755">
      <w:pPr>
        <w:pStyle w:val="HTMLPreformatted"/>
        <w:ind w:left="1200" w:right="480"/>
        <w:divId w:val="221596205"/>
        <w:rPr>
          <w:lang w:val="en"/>
        </w:rPr>
      </w:pPr>
      <w:r>
        <w:rPr>
          <w:lang w:val="en"/>
        </w:rPr>
        <w:t xml:space="preserve">     ["id_token"],</w:t>
      </w:r>
    </w:p>
    <w:p w14:paraId="51C82F22" w14:textId="77777777" w:rsidR="00000000" w:rsidRDefault="008E4755" w:rsidP="008E4755">
      <w:pPr>
        <w:pStyle w:val="HTMLPreformatted"/>
        <w:ind w:left="1200" w:right="480"/>
        <w:divId w:val="221596205"/>
        <w:rPr>
          <w:lang w:val="en"/>
        </w:rPr>
      </w:pPr>
      <w:r>
        <w:rPr>
          <w:lang w:val="en"/>
        </w:rPr>
        <w:t xml:space="preserve">   "subject_types_supported":</w:t>
      </w:r>
    </w:p>
    <w:p w14:paraId="07C51501" w14:textId="77777777" w:rsidR="00000000" w:rsidRDefault="008E4755" w:rsidP="008E4755">
      <w:pPr>
        <w:pStyle w:val="HTMLPreformatted"/>
        <w:ind w:left="1200" w:right="480"/>
        <w:divId w:val="221596205"/>
        <w:rPr>
          <w:lang w:val="en"/>
        </w:rPr>
      </w:pPr>
      <w:r>
        <w:rPr>
          <w:lang w:val="en"/>
        </w:rPr>
        <w:t xml:space="preserve">     ["pairwise"],</w:t>
      </w:r>
    </w:p>
    <w:p w14:paraId="2EC37F30" w14:textId="77777777" w:rsidR="00000000" w:rsidRDefault="008E4755" w:rsidP="008E4755">
      <w:pPr>
        <w:pStyle w:val="HTMLPreformatted"/>
        <w:ind w:left="1200" w:right="480"/>
        <w:divId w:val="221596205"/>
        <w:rPr>
          <w:lang w:val="en"/>
        </w:rPr>
      </w:pPr>
      <w:r>
        <w:rPr>
          <w:lang w:val="en"/>
        </w:rPr>
        <w:t xml:space="preserve">   "id_token_signing_alg_values_supported":</w:t>
      </w:r>
    </w:p>
    <w:p w14:paraId="1CF31447" w14:textId="77777777" w:rsidR="00000000" w:rsidRDefault="008E4755" w:rsidP="008E4755">
      <w:pPr>
        <w:pStyle w:val="HTMLPreformatted"/>
        <w:ind w:left="1200" w:right="480"/>
        <w:divId w:val="221596205"/>
        <w:rPr>
          <w:lang w:val="en"/>
        </w:rPr>
      </w:pPr>
      <w:r>
        <w:rPr>
          <w:lang w:val="en"/>
        </w:rPr>
        <w:t xml:space="preserve">     ["RS256"],</w:t>
      </w:r>
    </w:p>
    <w:p w14:paraId="345DB858" w14:textId="77777777" w:rsidR="00000000" w:rsidRDefault="008E4755" w:rsidP="008E4755">
      <w:pPr>
        <w:pStyle w:val="HTMLPreformatted"/>
        <w:ind w:left="1200" w:right="480"/>
        <w:divId w:val="221596205"/>
        <w:rPr>
          <w:lang w:val="en"/>
        </w:rPr>
      </w:pPr>
      <w:r>
        <w:rPr>
          <w:lang w:val="en"/>
        </w:rPr>
        <w:t xml:space="preserve">   "request_object_signing_alg_values_supported":</w:t>
      </w:r>
    </w:p>
    <w:p w14:paraId="0A75C590" w14:textId="77777777" w:rsidR="00000000" w:rsidRDefault="008E4755" w:rsidP="008E4755">
      <w:pPr>
        <w:pStyle w:val="HTMLPreformatted"/>
        <w:ind w:left="1200" w:right="480"/>
        <w:divId w:val="221596205"/>
        <w:rPr>
          <w:lang w:val="en"/>
        </w:rPr>
      </w:pPr>
      <w:r>
        <w:rPr>
          <w:lang w:val="en"/>
        </w:rPr>
        <w:t xml:space="preserve">     ["none", "RS256"]</w:t>
      </w:r>
    </w:p>
    <w:p w14:paraId="6328E4A0" w14:textId="77777777" w:rsidR="00000000" w:rsidRDefault="008E4755" w:rsidP="008E4755">
      <w:pPr>
        <w:pStyle w:val="HTMLPreformatted"/>
        <w:ind w:left="1200" w:right="480"/>
        <w:divId w:val="221596205"/>
        <w:rPr>
          <w:lang w:val="en"/>
        </w:rPr>
      </w:pPr>
      <w:r>
        <w:rPr>
          <w:lang w:val="en"/>
        </w:rPr>
        <w:t xml:space="preserve">  }</w:t>
      </w:r>
    </w:p>
    <w:p w14:paraId="32D7BA9F" w14:textId="77777777" w:rsidR="00000000" w:rsidRDefault="008E4755">
      <w:pPr>
        <w:pStyle w:val="NormalWeb"/>
        <w:divId w:val="745765489"/>
        <w:rPr>
          <w:rFonts w:ascii="Verdana" w:hAnsi="Verdana"/>
          <w:color w:val="000000"/>
          <w:lang w:val="en"/>
        </w:rPr>
      </w:pPr>
      <w:r>
        <w:rPr>
          <w:rFonts w:ascii="Verdana" w:hAnsi="Verdana"/>
          <w:color w:val="000000"/>
          <w:lang w:val="en"/>
        </w:rPr>
        <w:t>Note: The OpenID Foundation may con</w:t>
      </w:r>
      <w:r>
        <w:rPr>
          <w:rFonts w:ascii="Verdana" w:hAnsi="Verdana"/>
          <w:color w:val="000000"/>
          <w:lang w:val="en"/>
        </w:rPr>
        <w:t xml:space="preserve">sider hosting a site https://self-issued.me/ that returns the above static configuration file so that the Client would not need any special treatment for discovery of the Self-Issued OP. </w:t>
      </w:r>
    </w:p>
    <w:p w14:paraId="191F4034" w14:textId="77777777" w:rsidR="00000000" w:rsidRDefault="008E4755">
      <w:pPr>
        <w:spacing w:before="0" w:beforeAutospacing="0" w:after="0" w:afterAutospacing="0"/>
        <w:divId w:val="745765489"/>
        <w:rPr>
          <w:rFonts w:ascii="Verdana" w:eastAsia="Times New Roman" w:hAnsi="Verdana"/>
          <w:color w:val="000000"/>
          <w:lang w:val="en"/>
        </w:rPr>
      </w:pPr>
      <w:bookmarkStart w:id="184" w:name="self_issued.registration"/>
      <w:bookmarkEnd w:id="184"/>
    </w:p>
    <w:p w14:paraId="5EEEC795"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8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BCA4B3A" w14:textId="77777777">
        <w:trPr>
          <w:divId w:val="745765489"/>
          <w:trHeight w:val="225"/>
          <w:tblCellSpacing w:w="15" w:type="dxa"/>
        </w:trPr>
        <w:tc>
          <w:tcPr>
            <w:tcW w:w="450" w:type="dxa"/>
            <w:shd w:val="clear" w:color="auto" w:fill="990000"/>
            <w:vAlign w:val="center"/>
            <w:hideMark/>
          </w:tcPr>
          <w:p w14:paraId="096B7DEB"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AB4EC61" w14:textId="77777777" w:rsidR="00000000" w:rsidRDefault="008E4755">
      <w:pPr>
        <w:pStyle w:val="Heading3"/>
        <w:divId w:val="745765489"/>
        <w:rPr>
          <w:rFonts w:eastAsia="Times New Roman"/>
          <w:lang w:val="en"/>
        </w:rPr>
      </w:pPr>
      <w:bookmarkStart w:id="185" w:name="rfc.section.6.2"/>
      <w:bookmarkEnd w:id="185"/>
      <w:r>
        <w:rPr>
          <w:rFonts w:eastAsia="Times New Roman"/>
          <w:lang w:val="en"/>
        </w:rPr>
        <w:t>6.2.  Self-Issued OpenID Provider Registration</w:t>
      </w:r>
    </w:p>
    <w:p w14:paraId="29DD05E7"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When using a Self-Issued OP, the Client is deemed to have registered with the OP and obtained following Client Registration Response. </w:t>
      </w:r>
    </w:p>
    <w:p w14:paraId="1F383F65" w14:textId="77777777" w:rsidR="00000000" w:rsidRDefault="008E4755" w:rsidP="008E4755">
      <w:pPr>
        <w:spacing w:beforeAutospacing="0" w:after="0" w:afterAutospacing="0"/>
        <w:ind w:left="1200" w:right="1200"/>
        <w:divId w:val="1507088961"/>
        <w:rPr>
          <w:rFonts w:ascii="Verdana" w:eastAsia="Times New Roman" w:hAnsi="Verdana"/>
          <w:color w:val="000000"/>
          <w:lang w:val="en"/>
        </w:rPr>
      </w:pPr>
      <w:r>
        <w:rPr>
          <w:rFonts w:ascii="Verdana" w:eastAsia="Times New Roman" w:hAnsi="Verdana"/>
          <w:color w:val="000000"/>
          <w:lang w:val="en"/>
        </w:rPr>
        <w:t>client_id</w:t>
      </w:r>
    </w:p>
    <w:p w14:paraId="4BE4BC50" w14:textId="77777777" w:rsidR="00000000" w:rsidRDefault="008E4755" w:rsidP="008E4755">
      <w:pPr>
        <w:spacing w:before="0" w:beforeAutospacing="0" w:after="0" w:afterAutospacing="0"/>
        <w:ind w:left="1920" w:right="1200"/>
        <w:divId w:val="1507088961"/>
        <w:rPr>
          <w:rFonts w:ascii="Verdana" w:eastAsia="Times New Roman" w:hAnsi="Verdana"/>
          <w:color w:val="000000"/>
          <w:lang w:val="en"/>
        </w:rPr>
      </w:pPr>
      <w:r>
        <w:rPr>
          <w:rStyle w:val="HTMLTypewriter"/>
          <w:lang w:val="en"/>
        </w:rPr>
        <w:t>redirect_uri</w:t>
      </w:r>
      <w:r>
        <w:rPr>
          <w:rFonts w:ascii="Verdana" w:eastAsia="Times New Roman" w:hAnsi="Verdana"/>
          <w:color w:val="000000"/>
          <w:lang w:val="en"/>
        </w:rPr>
        <w:t xml:space="preserve"> value of the Client. </w:t>
      </w:r>
    </w:p>
    <w:p w14:paraId="211932DD" w14:textId="77777777" w:rsidR="00000000" w:rsidRDefault="008E4755" w:rsidP="008E4755">
      <w:pPr>
        <w:spacing w:before="0" w:beforeAutospacing="0" w:after="0" w:afterAutospacing="0"/>
        <w:ind w:left="1200" w:right="1200"/>
        <w:divId w:val="1507088961"/>
        <w:rPr>
          <w:rFonts w:ascii="Verdana" w:eastAsia="Times New Roman" w:hAnsi="Verdana"/>
          <w:color w:val="000000"/>
          <w:lang w:val="en"/>
        </w:rPr>
      </w:pPr>
      <w:r>
        <w:rPr>
          <w:rFonts w:ascii="Verdana" w:eastAsia="Times New Roman" w:hAnsi="Verdana"/>
          <w:color w:val="000000"/>
          <w:lang w:val="en"/>
        </w:rPr>
        <w:t>client_secret_expires_at</w:t>
      </w:r>
    </w:p>
    <w:p w14:paraId="5EC10E0B" w14:textId="77777777" w:rsidR="00000000" w:rsidRDefault="008E4755" w:rsidP="008E4755">
      <w:pPr>
        <w:spacing w:before="0" w:beforeAutospacing="0" w:afterAutospacing="0"/>
        <w:ind w:left="1920" w:right="1200"/>
        <w:divId w:val="1507088961"/>
        <w:rPr>
          <w:rFonts w:ascii="Verdana" w:eastAsia="Times New Roman" w:hAnsi="Verdana"/>
          <w:color w:val="000000"/>
          <w:lang w:val="en"/>
        </w:rPr>
      </w:pPr>
      <w:r>
        <w:rPr>
          <w:rFonts w:ascii="Verdana" w:eastAsia="Times New Roman" w:hAnsi="Verdana"/>
          <w:color w:val="000000"/>
          <w:lang w:val="en"/>
        </w:rPr>
        <w:t xml:space="preserve">0 </w:t>
      </w:r>
    </w:p>
    <w:p w14:paraId="2F4499F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Note: The OpenID Foundation may consider hosting the (stateless) endpoint </w:t>
      </w:r>
      <w:r>
        <w:rPr>
          <w:rStyle w:val="HTMLTypewriter"/>
          <w:lang w:val="en"/>
        </w:rPr>
        <w:t>https://self-issued.me/registration/1.0/</w:t>
      </w:r>
      <w:r>
        <w:rPr>
          <w:rFonts w:ascii="Verdana" w:hAnsi="Verdana"/>
          <w:color w:val="000000"/>
          <w:lang w:val="en"/>
        </w:rPr>
        <w:t xml:space="preserve"> that returns the response above so that the Client would not need to</w:t>
      </w:r>
      <w:r>
        <w:rPr>
          <w:rFonts w:ascii="Verdana" w:hAnsi="Verdana"/>
          <w:color w:val="000000"/>
          <w:lang w:val="en"/>
        </w:rPr>
        <w:t xml:space="preserve"> perform any special processing for registration of a Self-Issued OP. </w:t>
      </w:r>
    </w:p>
    <w:p w14:paraId="75D31D4C" w14:textId="77777777" w:rsidR="00000000" w:rsidRDefault="008E4755">
      <w:pPr>
        <w:spacing w:before="0" w:beforeAutospacing="0" w:after="0" w:afterAutospacing="0"/>
        <w:divId w:val="745765489"/>
        <w:rPr>
          <w:rFonts w:ascii="Verdana" w:eastAsia="Times New Roman" w:hAnsi="Verdana"/>
          <w:color w:val="000000"/>
          <w:lang w:val="en"/>
        </w:rPr>
      </w:pPr>
      <w:bookmarkStart w:id="186" w:name="SelfIssuedRegistrationRequest"/>
      <w:bookmarkEnd w:id="186"/>
    </w:p>
    <w:p w14:paraId="3F17EFE2"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8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1EA01B3" w14:textId="77777777">
        <w:trPr>
          <w:divId w:val="745765489"/>
          <w:trHeight w:val="225"/>
          <w:tblCellSpacing w:w="15" w:type="dxa"/>
        </w:trPr>
        <w:tc>
          <w:tcPr>
            <w:tcW w:w="450" w:type="dxa"/>
            <w:shd w:val="clear" w:color="auto" w:fill="990000"/>
            <w:vAlign w:val="center"/>
            <w:hideMark/>
          </w:tcPr>
          <w:p w14:paraId="145A93EF"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95033FA" w14:textId="77777777" w:rsidR="00000000" w:rsidRDefault="008E4755">
      <w:pPr>
        <w:pStyle w:val="Heading3"/>
        <w:divId w:val="745765489"/>
        <w:rPr>
          <w:rFonts w:eastAsia="Times New Roman"/>
          <w:lang w:val="en"/>
        </w:rPr>
      </w:pPr>
      <w:bookmarkStart w:id="187" w:name="rfc.section.6.2.1"/>
      <w:bookmarkEnd w:id="187"/>
      <w:r>
        <w:rPr>
          <w:rFonts w:eastAsia="Times New Roman"/>
          <w:lang w:val="en"/>
        </w:rPr>
        <w:t>6.2.1.  Providing Additional Registration Information</w:t>
      </w:r>
    </w:p>
    <w:p w14:paraId="54E6D2B7"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w:t>
      </w:r>
      <w:r>
        <w:rPr>
          <w:rStyle w:val="HTMLTypewriter"/>
          <w:lang w:val="en"/>
        </w:rPr>
        <w:t>registration</w:t>
      </w:r>
      <w:r>
        <w:rPr>
          <w:rFonts w:ascii="Verdana" w:hAnsi="Verdana"/>
          <w:color w:val="000000"/>
          <w:lang w:val="en"/>
        </w:rPr>
        <w:t xml:space="preserve"> request parameter is used by the Client to provide information about itself to</w:t>
      </w:r>
      <w:r>
        <w:rPr>
          <w:rFonts w:ascii="Verdana" w:hAnsi="Verdana"/>
          <w:color w:val="000000"/>
          <w:lang w:val="en"/>
        </w:rPr>
        <w:t xml:space="preserve"> a Self-Issued OP that would normally be provided to an OP during Dynamic Client Registration. The value is a JSON object containing name/value pairs defined in Section 2.1 of the </w:t>
      </w:r>
      <w:hyperlink w:anchor="OpenID.Registration" w:history="1">
        <w:r>
          <w:rPr>
            <w:rStyle w:val="Hyperlink"/>
            <w:rFonts w:ascii="Verdana" w:hAnsi="Verdana"/>
            <w:u w:val="none"/>
            <w:lang w:val="en"/>
          </w:rPr>
          <w:t>OpenID Connect Dynamic Client Regi</w:t>
        </w:r>
        <w:r>
          <w:rPr>
            <w:rStyle w:val="Hyperlink"/>
            <w:rFonts w:ascii="Verdana" w:hAnsi="Verdana"/>
            <w:u w:val="none"/>
            <w:lang w:val="en"/>
          </w:rPr>
          <w:t>stration 1.0</w:t>
        </w:r>
        <w:r>
          <w:rPr>
            <w:rStyle w:val="Hyperlink"/>
            <w:rFonts w:ascii="Verdana" w:hAnsi="Verdana"/>
            <w:vanish/>
            <w:u w:val="none"/>
            <w:lang w:val="en"/>
          </w:rPr>
          <w:t xml:space="preserve"> (Sakimura, N., Bradley, J., and M. Jones, “OpenID Connect Dynamic Client Registration 1.0,” June 2013.)</w:t>
        </w:r>
      </w:hyperlink>
      <w:r>
        <w:rPr>
          <w:rFonts w:ascii="Verdana" w:hAnsi="Verdana"/>
          <w:color w:val="000000"/>
          <w:lang w:val="en"/>
        </w:rPr>
        <w:t xml:space="preserve"> [OpenID.Registration] specification. None of this information is REQUIRED by Self-Issued OPs, so the use of this parameter is OPTIONAL. </w:t>
      </w:r>
    </w:p>
    <w:p w14:paraId="362E889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w:t>
      </w:r>
      <w:r>
        <w:rPr>
          <w:rStyle w:val="HTMLTypewriter"/>
          <w:lang w:val="en"/>
        </w:rPr>
        <w:t>registration</w:t>
      </w:r>
      <w:r>
        <w:rPr>
          <w:rFonts w:ascii="Verdana" w:hAnsi="Verdana"/>
          <w:color w:val="000000"/>
          <w:lang w:val="en"/>
        </w:rPr>
        <w:t xml:space="preserve"> parameter value is represented in an OAuth 2.0 request as UTF-8 encoded JSON (which ends up being form-urlencoded when passed as an OAuth parameter). When used in a Request Object value, per </w:t>
      </w:r>
      <w:hyperlink w:anchor="RequestObject" w:history="1">
        <w:r>
          <w:rPr>
            <w:rStyle w:val="Hyperlink"/>
            <w:rFonts w:ascii="Verdana" w:hAnsi="Verdana"/>
            <w:u w:val="none"/>
            <w:lang w:val="en"/>
          </w:rPr>
          <w:t>Section 2.9</w:t>
        </w:r>
        <w:r>
          <w:rPr>
            <w:rStyle w:val="Hyperlink"/>
            <w:rFonts w:ascii="Verdana" w:hAnsi="Verdana"/>
            <w:vanish/>
            <w:u w:val="none"/>
            <w:lang w:val="en"/>
          </w:rPr>
          <w:t xml:space="preserve"> </w:t>
        </w:r>
        <w:r>
          <w:rPr>
            <w:rStyle w:val="Hyperlink"/>
            <w:rFonts w:ascii="Verdana" w:hAnsi="Verdana"/>
            <w:vanish/>
            <w:u w:val="none"/>
            <w:lang w:val="en"/>
          </w:rPr>
          <w:t>(Request Object)</w:t>
        </w:r>
      </w:hyperlink>
      <w:r>
        <w:rPr>
          <w:rFonts w:ascii="Verdana" w:hAnsi="Verdana"/>
          <w:color w:val="000000"/>
          <w:lang w:val="en"/>
        </w:rPr>
        <w:t xml:space="preserve">, the JSON is used as the value of the </w:t>
      </w:r>
      <w:r>
        <w:rPr>
          <w:rStyle w:val="HTMLTypewriter"/>
          <w:lang w:val="en"/>
        </w:rPr>
        <w:t>registration</w:t>
      </w:r>
      <w:r>
        <w:rPr>
          <w:rFonts w:ascii="Verdana" w:hAnsi="Verdana"/>
          <w:color w:val="000000"/>
          <w:lang w:val="en"/>
        </w:rPr>
        <w:t xml:space="preserve"> member. </w:t>
      </w:r>
    </w:p>
    <w:p w14:paraId="323B58C8"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Registration parameters that would typically be used in requests to Self-Issued OPs are </w:t>
      </w:r>
      <w:r>
        <w:rPr>
          <w:rStyle w:val="HTMLTypewriter"/>
          <w:lang w:val="en"/>
        </w:rPr>
        <w:t>policy_uri</w:t>
      </w:r>
      <w:r>
        <w:rPr>
          <w:rFonts w:ascii="Verdana" w:hAnsi="Verdana"/>
          <w:color w:val="000000"/>
          <w:lang w:val="en"/>
        </w:rPr>
        <w:t xml:space="preserve">, </w:t>
      </w:r>
      <w:r>
        <w:rPr>
          <w:rStyle w:val="HTMLTypewriter"/>
          <w:lang w:val="en"/>
        </w:rPr>
        <w:t>tos_uri</w:t>
      </w:r>
      <w:r>
        <w:rPr>
          <w:rFonts w:ascii="Verdana" w:hAnsi="Verdana"/>
          <w:color w:val="000000"/>
          <w:lang w:val="en"/>
        </w:rPr>
        <w:t xml:space="preserve">, and </w:t>
      </w:r>
      <w:r>
        <w:rPr>
          <w:rStyle w:val="HTMLTypewriter"/>
          <w:lang w:val="en"/>
        </w:rPr>
        <w:t>logo_uri</w:t>
      </w:r>
      <w:r>
        <w:rPr>
          <w:rFonts w:ascii="Verdana" w:hAnsi="Verdana"/>
          <w:color w:val="000000"/>
          <w:lang w:val="en"/>
        </w:rPr>
        <w:t xml:space="preserve">. </w:t>
      </w:r>
      <w:r>
        <w:rPr>
          <w:rFonts w:ascii="Verdana" w:hAnsi="Verdana"/>
          <w:color w:val="000000"/>
          <w:lang w:val="en"/>
        </w:rPr>
        <w:t xml:space="preserve">If the Client uses more than one redirection URI, the </w:t>
      </w:r>
      <w:r>
        <w:rPr>
          <w:rStyle w:val="HTMLTypewriter"/>
          <w:lang w:val="en"/>
        </w:rPr>
        <w:t>redirect_uris</w:t>
      </w:r>
      <w:r>
        <w:rPr>
          <w:rFonts w:ascii="Verdana" w:hAnsi="Verdana"/>
          <w:color w:val="000000"/>
          <w:lang w:val="en"/>
        </w:rPr>
        <w:t xml:space="preserve"> parameter would be used to register them. Finally, if the Client is requesting encrypted responses, it would use the </w:t>
      </w:r>
      <w:r>
        <w:rPr>
          <w:rStyle w:val="HTMLTypewriter"/>
          <w:lang w:val="en"/>
        </w:rPr>
        <w:t>jwks_uri</w:t>
      </w:r>
      <w:r>
        <w:rPr>
          <w:rFonts w:ascii="Verdana" w:hAnsi="Verdana"/>
          <w:color w:val="000000"/>
          <w:lang w:val="en"/>
        </w:rPr>
        <w:t xml:space="preserve">, </w:t>
      </w:r>
      <w:r>
        <w:rPr>
          <w:rStyle w:val="HTMLTypewriter"/>
          <w:lang w:val="en"/>
        </w:rPr>
        <w:t>id_token_encrypted_response_alg</w:t>
      </w:r>
      <w:r>
        <w:rPr>
          <w:rFonts w:ascii="Verdana" w:hAnsi="Verdana"/>
          <w:color w:val="000000"/>
          <w:lang w:val="en"/>
        </w:rPr>
        <w:t xml:space="preserve"> and </w:t>
      </w:r>
      <w:r>
        <w:rPr>
          <w:rStyle w:val="HTMLTypewriter"/>
          <w:lang w:val="en"/>
        </w:rPr>
        <w:t>id_token_encrypted_respon</w:t>
      </w:r>
      <w:r>
        <w:rPr>
          <w:rStyle w:val="HTMLTypewriter"/>
          <w:lang w:val="en"/>
        </w:rPr>
        <w:t>se_enc</w:t>
      </w:r>
      <w:r>
        <w:rPr>
          <w:rFonts w:ascii="Verdana" w:hAnsi="Verdana"/>
          <w:color w:val="000000"/>
          <w:lang w:val="en"/>
        </w:rPr>
        <w:t xml:space="preserve"> parameters. </w:t>
      </w:r>
    </w:p>
    <w:p w14:paraId="29C9CC85" w14:textId="77777777" w:rsidR="00000000" w:rsidRDefault="008E4755">
      <w:pPr>
        <w:spacing w:before="0" w:beforeAutospacing="0" w:after="0" w:afterAutospacing="0"/>
        <w:divId w:val="745765489"/>
        <w:rPr>
          <w:rFonts w:ascii="Verdana" w:eastAsia="Times New Roman" w:hAnsi="Verdana"/>
          <w:color w:val="000000"/>
          <w:lang w:val="en"/>
        </w:rPr>
      </w:pPr>
      <w:bookmarkStart w:id="188" w:name="self_issued.request"/>
      <w:bookmarkEnd w:id="188"/>
    </w:p>
    <w:p w14:paraId="3DB7D851"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8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10ADD8F" w14:textId="77777777">
        <w:trPr>
          <w:divId w:val="745765489"/>
          <w:trHeight w:val="225"/>
          <w:tblCellSpacing w:w="15" w:type="dxa"/>
        </w:trPr>
        <w:tc>
          <w:tcPr>
            <w:tcW w:w="450" w:type="dxa"/>
            <w:shd w:val="clear" w:color="auto" w:fill="990000"/>
            <w:vAlign w:val="center"/>
            <w:hideMark/>
          </w:tcPr>
          <w:p w14:paraId="50F278A3"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8E27059" w14:textId="77777777" w:rsidR="00000000" w:rsidRDefault="008E4755">
      <w:pPr>
        <w:pStyle w:val="Heading3"/>
        <w:divId w:val="745765489"/>
        <w:rPr>
          <w:rFonts w:eastAsia="Times New Roman"/>
          <w:lang w:val="en"/>
        </w:rPr>
      </w:pPr>
      <w:bookmarkStart w:id="189" w:name="rfc.section.6.3"/>
      <w:bookmarkEnd w:id="189"/>
      <w:r>
        <w:rPr>
          <w:rFonts w:eastAsia="Times New Roman"/>
          <w:lang w:val="en"/>
        </w:rPr>
        <w:t xml:space="preserve">6.3.  </w:t>
      </w:r>
      <w:r>
        <w:rPr>
          <w:rFonts w:eastAsia="Times New Roman"/>
          <w:lang w:val="en"/>
        </w:rPr>
        <w:t>Self-Issued OpenID Provider Request</w:t>
      </w:r>
    </w:p>
    <w:p w14:paraId="41FCBF0E"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Client sends the Authorization Request to the Authorization Endpoint with the following parameters: </w:t>
      </w:r>
    </w:p>
    <w:p w14:paraId="183A4E53" w14:textId="77777777" w:rsidR="00000000" w:rsidRDefault="008E4755" w:rsidP="008E4755">
      <w:pPr>
        <w:spacing w:beforeAutospacing="0" w:after="0" w:afterAutospacing="0"/>
        <w:ind w:left="1200" w:right="1200"/>
        <w:divId w:val="1117020690"/>
        <w:rPr>
          <w:rFonts w:ascii="Verdana" w:eastAsia="Times New Roman" w:hAnsi="Verdana"/>
          <w:color w:val="000000"/>
          <w:lang w:val="en"/>
        </w:rPr>
      </w:pPr>
      <w:r>
        <w:rPr>
          <w:rFonts w:ascii="Verdana" w:eastAsia="Times New Roman" w:hAnsi="Verdana"/>
          <w:color w:val="000000"/>
          <w:lang w:val="en"/>
        </w:rPr>
        <w:t>response_type</w:t>
      </w:r>
    </w:p>
    <w:p w14:paraId="0FDB73DD" w14:textId="77777777" w:rsidR="00000000" w:rsidRDefault="008E4755" w:rsidP="008E4755">
      <w:pPr>
        <w:spacing w:before="0" w:beforeAutospacing="0" w:after="0" w:afterAutospacing="0"/>
        <w:ind w:left="1920" w:right="1200"/>
        <w:divId w:val="1117020690"/>
        <w:rPr>
          <w:rFonts w:ascii="Verdana" w:eastAsia="Times New Roman" w:hAnsi="Verdana"/>
          <w:color w:val="000000"/>
          <w:lang w:val="en"/>
        </w:rPr>
      </w:pPr>
      <w:r>
        <w:rPr>
          <w:rFonts w:ascii="Verdana" w:eastAsia="Times New Roman" w:hAnsi="Verdana"/>
          <w:color w:val="000000"/>
          <w:lang w:val="en"/>
        </w:rPr>
        <w:t xml:space="preserve">REQUIRED. Constant string value </w:t>
      </w:r>
      <w:r>
        <w:rPr>
          <w:rStyle w:val="HTMLTypewriter"/>
          <w:lang w:val="en"/>
        </w:rPr>
        <w:t>id_token</w:t>
      </w:r>
      <w:r>
        <w:rPr>
          <w:rFonts w:ascii="Verdana" w:eastAsia="Times New Roman" w:hAnsi="Verdana"/>
          <w:color w:val="000000"/>
          <w:lang w:val="en"/>
        </w:rPr>
        <w:t xml:space="preserve">. </w:t>
      </w:r>
    </w:p>
    <w:p w14:paraId="70F8911E" w14:textId="77777777" w:rsidR="00000000" w:rsidRDefault="008E4755" w:rsidP="008E4755">
      <w:pPr>
        <w:spacing w:before="0" w:beforeAutospacing="0" w:after="0" w:afterAutospacing="0"/>
        <w:ind w:left="1200" w:right="1200"/>
        <w:divId w:val="1117020690"/>
        <w:rPr>
          <w:rFonts w:ascii="Verdana" w:eastAsia="Times New Roman" w:hAnsi="Verdana"/>
          <w:color w:val="000000"/>
          <w:lang w:val="en"/>
        </w:rPr>
      </w:pPr>
      <w:r>
        <w:rPr>
          <w:rFonts w:ascii="Verdana" w:eastAsia="Times New Roman" w:hAnsi="Verdana"/>
          <w:color w:val="000000"/>
          <w:lang w:val="en"/>
        </w:rPr>
        <w:t>client_id</w:t>
      </w:r>
    </w:p>
    <w:p w14:paraId="0AE40FB5" w14:textId="77777777" w:rsidR="00000000" w:rsidRDefault="008E4755" w:rsidP="008E4755">
      <w:pPr>
        <w:spacing w:before="0" w:beforeAutospacing="0" w:after="0" w:afterAutospacing="0"/>
        <w:ind w:left="1920" w:right="1200"/>
        <w:divId w:val="1117020690"/>
        <w:rPr>
          <w:rFonts w:ascii="Verdana" w:eastAsia="Times New Roman" w:hAnsi="Verdana"/>
          <w:color w:val="000000"/>
          <w:lang w:val="en"/>
        </w:rPr>
      </w:pPr>
      <w:r>
        <w:rPr>
          <w:rFonts w:ascii="Verdana" w:eastAsia="Times New Roman" w:hAnsi="Verdana"/>
          <w:color w:val="000000"/>
          <w:lang w:val="en"/>
        </w:rPr>
        <w:t xml:space="preserve">REQUIRED. Client ID value for the Client, which </w:t>
      </w:r>
      <w:r>
        <w:rPr>
          <w:rFonts w:ascii="Verdana" w:eastAsia="Times New Roman" w:hAnsi="Verdana"/>
          <w:color w:val="000000"/>
          <w:lang w:val="en"/>
        </w:rPr>
        <w:t xml:space="preserve">in this case contains the </w:t>
      </w:r>
      <w:r>
        <w:rPr>
          <w:rStyle w:val="HTMLTypewriter"/>
          <w:lang w:val="en"/>
        </w:rPr>
        <w:t>redirect_uri</w:t>
      </w:r>
      <w:r>
        <w:rPr>
          <w:rFonts w:ascii="Verdana" w:eastAsia="Times New Roman" w:hAnsi="Verdana"/>
          <w:color w:val="000000"/>
          <w:lang w:val="en"/>
        </w:rPr>
        <w:t xml:space="preserve"> value of the Client. Since the Client's </w:t>
      </w:r>
      <w:r>
        <w:rPr>
          <w:rStyle w:val="HTMLTypewriter"/>
          <w:lang w:val="en"/>
        </w:rPr>
        <w:t>redirect_uri</w:t>
      </w:r>
      <w:r>
        <w:rPr>
          <w:rFonts w:ascii="Verdana" w:eastAsia="Times New Roman" w:hAnsi="Verdana"/>
          <w:color w:val="000000"/>
          <w:lang w:val="en"/>
        </w:rPr>
        <w:t xml:space="preserve"> URI value is communicated as the Client ID, a </w:t>
      </w:r>
      <w:r>
        <w:rPr>
          <w:rStyle w:val="HTMLTypewriter"/>
          <w:lang w:val="en"/>
        </w:rPr>
        <w:t>redirect_uri</w:t>
      </w:r>
      <w:r>
        <w:rPr>
          <w:rFonts w:ascii="Verdana" w:eastAsia="Times New Roman" w:hAnsi="Verdana"/>
          <w:color w:val="000000"/>
          <w:lang w:val="en"/>
        </w:rPr>
        <w:t xml:space="preserve"> parameter is NOT REQUIRED to also be included in the request. </w:t>
      </w:r>
    </w:p>
    <w:p w14:paraId="6A3B4421" w14:textId="77777777" w:rsidR="00000000" w:rsidRDefault="008E4755" w:rsidP="008E4755">
      <w:pPr>
        <w:spacing w:before="0" w:beforeAutospacing="0" w:after="0" w:afterAutospacing="0"/>
        <w:ind w:left="1200" w:right="1200"/>
        <w:divId w:val="1117020690"/>
        <w:rPr>
          <w:rFonts w:ascii="Verdana" w:eastAsia="Times New Roman" w:hAnsi="Verdana"/>
          <w:color w:val="000000"/>
          <w:lang w:val="en"/>
        </w:rPr>
      </w:pPr>
      <w:r>
        <w:rPr>
          <w:rFonts w:ascii="Verdana" w:eastAsia="Times New Roman" w:hAnsi="Verdana"/>
          <w:color w:val="000000"/>
          <w:lang w:val="en"/>
        </w:rPr>
        <w:t>scope</w:t>
      </w:r>
    </w:p>
    <w:p w14:paraId="7EB19AB9" w14:textId="77777777" w:rsidR="00000000" w:rsidRDefault="008E4755" w:rsidP="008E4755">
      <w:pPr>
        <w:spacing w:before="0" w:beforeAutospacing="0" w:after="0" w:afterAutospacing="0"/>
        <w:ind w:left="1920" w:right="1200"/>
        <w:divId w:val="1117020690"/>
        <w:rPr>
          <w:rFonts w:ascii="Verdana" w:eastAsia="Times New Roman" w:hAnsi="Verdana"/>
          <w:color w:val="000000"/>
          <w:lang w:val="en"/>
        </w:rPr>
      </w:pPr>
      <w:r>
        <w:rPr>
          <w:rFonts w:ascii="Verdana" w:eastAsia="Times New Roman" w:hAnsi="Verdana"/>
          <w:color w:val="000000"/>
          <w:lang w:val="en"/>
        </w:rPr>
        <w:t xml:space="preserve">REQUIRED. </w:t>
      </w:r>
      <w:r>
        <w:rPr>
          <w:rStyle w:val="HTMLTypewriter"/>
          <w:lang w:val="en"/>
        </w:rPr>
        <w:t>scope</w:t>
      </w:r>
      <w:r>
        <w:rPr>
          <w:rFonts w:ascii="Verdana" w:eastAsia="Times New Roman" w:hAnsi="Verdana"/>
          <w:color w:val="000000"/>
          <w:lang w:val="en"/>
        </w:rPr>
        <w:t xml:space="preserve"> parameter value, as </w:t>
      </w:r>
      <w:r>
        <w:rPr>
          <w:rFonts w:ascii="Verdana" w:eastAsia="Times New Roman" w:hAnsi="Verdana"/>
          <w:color w:val="000000"/>
          <w:lang w:val="en"/>
        </w:rPr>
        <w:t xml:space="preserve">specified in </w:t>
      </w:r>
      <w:hyperlink w:anchor="scopes" w:history="1">
        <w:r>
          <w:rPr>
            <w:rStyle w:val="Hyperlink"/>
            <w:rFonts w:ascii="Verdana" w:eastAsia="Times New Roman" w:hAnsi="Verdana"/>
            <w:u w:val="none"/>
            <w:lang w:val="en"/>
          </w:rPr>
          <w:t>Section 2.4</w:t>
        </w:r>
        <w:r>
          <w:rPr>
            <w:rStyle w:val="Hyperlink"/>
            <w:rFonts w:ascii="Verdana" w:eastAsia="Times New Roman" w:hAnsi="Verdana"/>
            <w:vanish/>
            <w:u w:val="none"/>
            <w:lang w:val="en"/>
          </w:rPr>
          <w:t xml:space="preserve"> (Scope Values)</w:t>
        </w:r>
      </w:hyperlink>
      <w:r>
        <w:rPr>
          <w:rFonts w:ascii="Verdana" w:eastAsia="Times New Roman" w:hAnsi="Verdana"/>
          <w:color w:val="000000"/>
          <w:lang w:val="en"/>
        </w:rPr>
        <w:t xml:space="preserve">. </w:t>
      </w:r>
    </w:p>
    <w:p w14:paraId="7E89AB42" w14:textId="77777777" w:rsidR="00000000" w:rsidRDefault="008E4755" w:rsidP="008E4755">
      <w:pPr>
        <w:spacing w:before="0" w:beforeAutospacing="0" w:after="0" w:afterAutospacing="0"/>
        <w:ind w:left="1200" w:right="1200"/>
        <w:divId w:val="1117020690"/>
        <w:rPr>
          <w:rFonts w:ascii="Verdana" w:eastAsia="Times New Roman" w:hAnsi="Verdana"/>
          <w:color w:val="000000"/>
          <w:lang w:val="en"/>
        </w:rPr>
      </w:pPr>
      <w:r>
        <w:rPr>
          <w:rFonts w:ascii="Verdana" w:eastAsia="Times New Roman" w:hAnsi="Verdana"/>
          <w:color w:val="000000"/>
          <w:lang w:val="en"/>
        </w:rPr>
        <w:t>id_token_hint</w:t>
      </w:r>
    </w:p>
    <w:p w14:paraId="027BED27" w14:textId="77777777" w:rsidR="00000000" w:rsidRDefault="008E4755" w:rsidP="008E4755">
      <w:pPr>
        <w:spacing w:before="0" w:beforeAutospacing="0" w:after="0" w:afterAutospacing="0"/>
        <w:ind w:left="1920" w:right="1200"/>
        <w:divId w:val="1117020690"/>
        <w:rPr>
          <w:rFonts w:ascii="Verdana" w:eastAsia="Times New Roman" w:hAnsi="Verdana"/>
          <w:color w:val="000000"/>
          <w:lang w:val="en"/>
        </w:rPr>
      </w:pPr>
      <w:r>
        <w:rPr>
          <w:rFonts w:ascii="Verdana" w:eastAsia="Times New Roman" w:hAnsi="Verdana"/>
          <w:color w:val="000000"/>
          <w:lang w:val="en"/>
        </w:rPr>
        <w:t>OPTIONAL. Previously issued ID Token passed to the Authorization Server as a hint about the End-User's current or past authenticated session with the Client. This SHOULD b</w:t>
      </w:r>
      <w:r>
        <w:rPr>
          <w:rFonts w:ascii="Verdana" w:eastAsia="Times New Roman" w:hAnsi="Verdana"/>
          <w:color w:val="000000"/>
          <w:lang w:val="en"/>
        </w:rPr>
        <w:t xml:space="preserve">e present when </w:t>
      </w:r>
      <w:r>
        <w:rPr>
          <w:rStyle w:val="HTMLTypewriter"/>
          <w:lang w:val="en"/>
        </w:rPr>
        <w:t>prompt=none</w:t>
      </w:r>
      <w:r>
        <w:rPr>
          <w:rFonts w:ascii="Verdana" w:eastAsia="Times New Roman" w:hAnsi="Verdana"/>
          <w:color w:val="000000"/>
          <w:lang w:val="en"/>
        </w:rPr>
        <w:t xml:space="preserve"> is used. If the End-User identified by the ID Token is logged in or is logged in by the request, then the Authorization Server returns a positive response; otherwise, it SHOULD return a negative response. </w:t>
      </w:r>
    </w:p>
    <w:p w14:paraId="6745B37A" w14:textId="77777777" w:rsidR="00000000" w:rsidRDefault="008E4755" w:rsidP="008E4755">
      <w:pPr>
        <w:spacing w:before="0" w:beforeAutospacing="0" w:after="0" w:afterAutospacing="0"/>
        <w:ind w:left="1920" w:right="1200"/>
        <w:divId w:val="1117020690"/>
        <w:rPr>
          <w:rFonts w:ascii="Verdana" w:eastAsia="Times New Roman" w:hAnsi="Verdana"/>
          <w:color w:val="000000"/>
          <w:lang w:val="en"/>
        </w:rPr>
      </w:pPr>
      <w:r>
        <w:rPr>
          <w:rFonts w:ascii="Verdana" w:eastAsia="Times New Roman" w:hAnsi="Verdana"/>
          <w:color w:val="000000"/>
          <w:lang w:val="en"/>
        </w:rPr>
        <w:t>If the ID Token receive</w:t>
      </w:r>
      <w:r>
        <w:rPr>
          <w:rFonts w:ascii="Verdana" w:eastAsia="Times New Roman" w:hAnsi="Verdana"/>
          <w:color w:val="000000"/>
          <w:lang w:val="en"/>
        </w:rPr>
        <w:t>d by the RP is encrypted, the Client MUST decrypt the signed ID Token contained within the encrypted ID Token. The Client MAY re-encrypt the signed ID token to the Authentication Server using a key that enables the server to decrypt the ID Token. In this c</w:t>
      </w:r>
      <w:r>
        <w:rPr>
          <w:rFonts w:ascii="Verdana" w:eastAsia="Times New Roman" w:hAnsi="Verdana"/>
          <w:color w:val="000000"/>
          <w:lang w:val="en"/>
        </w:rPr>
        <w:t xml:space="preserve">ase, the </w:t>
      </w:r>
      <w:r>
        <w:rPr>
          <w:rStyle w:val="HTMLTypewriter"/>
          <w:lang w:val="en"/>
        </w:rPr>
        <w:t>sub</w:t>
      </w:r>
      <w:r>
        <w:rPr>
          <w:rFonts w:ascii="Verdana" w:eastAsia="Times New Roman" w:hAnsi="Verdana"/>
          <w:color w:val="000000"/>
          <w:lang w:val="en"/>
        </w:rPr>
        <w:t xml:space="preserve"> (subject) of the signed ID Token MUST be sent as the </w:t>
      </w:r>
      <w:r>
        <w:rPr>
          <w:rStyle w:val="HTMLTypewriter"/>
          <w:lang w:val="en"/>
        </w:rPr>
        <w:t>kid</w:t>
      </w:r>
      <w:r>
        <w:rPr>
          <w:rFonts w:ascii="Verdana" w:eastAsia="Times New Roman" w:hAnsi="Verdana"/>
          <w:color w:val="000000"/>
          <w:lang w:val="en"/>
        </w:rPr>
        <w:t xml:space="preserve"> (Key ID) of the JWE. Encrypting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78034602" w14:textId="77777777" w:rsidR="00000000" w:rsidRDefault="008E4755" w:rsidP="008E4755">
      <w:pPr>
        <w:spacing w:before="0" w:beforeAutospacing="0" w:after="0" w:afterAutospacing="0"/>
        <w:ind w:left="1200" w:right="1200"/>
        <w:divId w:val="1117020690"/>
        <w:rPr>
          <w:rFonts w:ascii="Verdana" w:eastAsia="Times New Roman" w:hAnsi="Verdana"/>
          <w:color w:val="000000"/>
          <w:lang w:val="en"/>
        </w:rPr>
      </w:pPr>
      <w:r>
        <w:rPr>
          <w:rFonts w:ascii="Verdana" w:eastAsia="Times New Roman" w:hAnsi="Verdana"/>
          <w:color w:val="000000"/>
          <w:lang w:val="en"/>
        </w:rPr>
        <w:t>claims</w:t>
      </w:r>
    </w:p>
    <w:p w14:paraId="30A1A0C8" w14:textId="77777777" w:rsidR="00000000" w:rsidRDefault="008E4755" w:rsidP="008E4755">
      <w:pPr>
        <w:spacing w:before="0" w:beforeAutospacing="0" w:after="0" w:afterAutospacing="0"/>
        <w:ind w:left="1920" w:right="1200"/>
        <w:divId w:val="1117020690"/>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t xml:space="preserve">This parameter is used to request that specific Claims be returned. The value is a JSON object, as specified in </w:t>
      </w:r>
      <w:hyperlink w:anchor="ClaimsRequest" w:history="1">
        <w:r>
          <w:rPr>
            <w:rStyle w:val="Hyperlink"/>
            <w:rFonts w:ascii="Verdana" w:eastAsia="Times New Roman" w:hAnsi="Verdana"/>
            <w:u w:val="none"/>
            <w:lang w:val="en"/>
          </w:rPr>
          <w:t>Section 2.6</w:t>
        </w:r>
        <w:r>
          <w:rPr>
            <w:rStyle w:val="Hyperlink"/>
            <w:rFonts w:ascii="Verdana" w:eastAsia="Times New Roman" w:hAnsi="Verdana"/>
            <w:vanish/>
            <w:u w:val="none"/>
            <w:lang w:val="en"/>
          </w:rPr>
          <w:t xml:space="preserve"> (Claims Request)</w:t>
        </w:r>
      </w:hyperlink>
      <w:r>
        <w:rPr>
          <w:rFonts w:ascii="Verdana" w:eastAsia="Times New Roman" w:hAnsi="Verdana"/>
          <w:color w:val="000000"/>
          <w:lang w:val="en"/>
        </w:rPr>
        <w:t xml:space="preserve">. </w:t>
      </w:r>
    </w:p>
    <w:p w14:paraId="43A1DB6B" w14:textId="77777777" w:rsidR="00000000" w:rsidRDefault="008E4755" w:rsidP="008E4755">
      <w:pPr>
        <w:spacing w:before="0" w:beforeAutospacing="0" w:after="0" w:afterAutospacing="0"/>
        <w:ind w:left="1200" w:right="1200"/>
        <w:divId w:val="1117020690"/>
        <w:rPr>
          <w:rFonts w:ascii="Verdana" w:eastAsia="Times New Roman" w:hAnsi="Verdana"/>
          <w:color w:val="000000"/>
          <w:lang w:val="en"/>
        </w:rPr>
      </w:pPr>
      <w:r>
        <w:rPr>
          <w:rFonts w:ascii="Verdana" w:eastAsia="Times New Roman" w:hAnsi="Verdana"/>
          <w:color w:val="000000"/>
          <w:lang w:val="en"/>
        </w:rPr>
        <w:t>registration</w:t>
      </w:r>
    </w:p>
    <w:p w14:paraId="336B6BA4" w14:textId="77777777" w:rsidR="00000000" w:rsidRDefault="008E4755" w:rsidP="008E4755">
      <w:pPr>
        <w:spacing w:before="0" w:beforeAutospacing="0" w:after="0" w:afterAutospacing="0"/>
        <w:ind w:left="1920" w:right="1200"/>
        <w:divId w:val="1117020690"/>
        <w:rPr>
          <w:rFonts w:ascii="Verdana" w:eastAsia="Times New Roman" w:hAnsi="Verdana"/>
          <w:color w:val="000000"/>
          <w:lang w:val="en"/>
        </w:rPr>
      </w:pPr>
      <w:r>
        <w:rPr>
          <w:rFonts w:ascii="Verdana" w:eastAsia="Times New Roman" w:hAnsi="Verdana"/>
          <w:color w:val="000000"/>
          <w:lang w:val="en"/>
        </w:rPr>
        <w:t>OPTIONAL. This parameter is used by the Client to provide inform</w:t>
      </w:r>
      <w:r>
        <w:rPr>
          <w:rFonts w:ascii="Verdana" w:eastAsia="Times New Roman" w:hAnsi="Verdana"/>
          <w:color w:val="000000"/>
          <w:lang w:val="en"/>
        </w:rPr>
        <w:t xml:space="preserve">ation about itself to a Self-Issued OP that would normally be provided to an OP during Dynamic Client Registration, as specified in </w:t>
      </w:r>
      <w:hyperlink w:anchor="SelfIssuedRegistrationRequest" w:history="1">
        <w:r>
          <w:rPr>
            <w:rStyle w:val="Hyperlink"/>
            <w:rFonts w:ascii="Verdana" w:eastAsia="Times New Roman" w:hAnsi="Verdana"/>
            <w:u w:val="none"/>
            <w:lang w:val="en"/>
          </w:rPr>
          <w:t>Section 6.2.1</w:t>
        </w:r>
        <w:r>
          <w:rPr>
            <w:rStyle w:val="Hyperlink"/>
            <w:rFonts w:ascii="Verdana" w:eastAsia="Times New Roman" w:hAnsi="Verdana"/>
            <w:vanish/>
            <w:u w:val="none"/>
            <w:lang w:val="en"/>
          </w:rPr>
          <w:t xml:space="preserve"> (Providing Additional Registration Information)</w:t>
        </w:r>
      </w:hyperlink>
      <w:r>
        <w:rPr>
          <w:rFonts w:ascii="Verdana" w:eastAsia="Times New Roman" w:hAnsi="Verdana"/>
          <w:color w:val="000000"/>
          <w:lang w:val="en"/>
        </w:rPr>
        <w:t xml:space="preserve">. </w:t>
      </w:r>
    </w:p>
    <w:p w14:paraId="3B0D4F44" w14:textId="77777777" w:rsidR="00000000" w:rsidRDefault="008E4755" w:rsidP="008E4755">
      <w:pPr>
        <w:spacing w:before="0" w:beforeAutospacing="0" w:after="0" w:afterAutospacing="0"/>
        <w:ind w:left="1200" w:right="1200"/>
        <w:divId w:val="1117020690"/>
        <w:rPr>
          <w:rFonts w:ascii="Verdana" w:eastAsia="Times New Roman" w:hAnsi="Verdana"/>
          <w:color w:val="000000"/>
          <w:lang w:val="en"/>
        </w:rPr>
      </w:pPr>
      <w:r>
        <w:rPr>
          <w:rFonts w:ascii="Verdana" w:eastAsia="Times New Roman" w:hAnsi="Verdana"/>
          <w:color w:val="000000"/>
          <w:lang w:val="en"/>
        </w:rPr>
        <w:t>request</w:t>
      </w:r>
    </w:p>
    <w:p w14:paraId="08A6B1A2" w14:textId="77777777" w:rsidR="00000000" w:rsidRDefault="008E4755" w:rsidP="008E4755">
      <w:pPr>
        <w:spacing w:before="0" w:beforeAutospacing="0" w:afterAutospacing="0"/>
        <w:ind w:left="1920" w:right="1200"/>
        <w:divId w:val="1117020690"/>
        <w:rPr>
          <w:rFonts w:ascii="Verdana" w:eastAsia="Times New Roman" w:hAnsi="Verdana"/>
          <w:color w:val="000000"/>
          <w:lang w:val="en"/>
        </w:rPr>
      </w:pPr>
      <w:r>
        <w:rPr>
          <w:rFonts w:ascii="Verdana" w:eastAsia="Times New Roman" w:hAnsi="Verdana"/>
          <w:color w:val="000000"/>
          <w:lang w:val="en"/>
        </w:rPr>
        <w:t xml:space="preserve">OPTIONAL. Request Object value, as specified in </w:t>
      </w:r>
      <w:hyperlink w:anchor="RequestObject" w:history="1">
        <w:r>
          <w:rPr>
            <w:rStyle w:val="Hyperlink"/>
            <w:rFonts w:ascii="Verdana" w:eastAsia="Times New Roman" w:hAnsi="Verdana"/>
            <w:u w:val="none"/>
            <w:lang w:val="en"/>
          </w:rPr>
          <w:t>Section 2.9</w:t>
        </w:r>
        <w:r>
          <w:rPr>
            <w:rStyle w:val="Hyperlink"/>
            <w:rFonts w:ascii="Verdana" w:eastAsia="Times New Roman" w:hAnsi="Verdana"/>
            <w:vanish/>
            <w:u w:val="none"/>
            <w:lang w:val="en"/>
          </w:rPr>
          <w:t xml:space="preserve"> (Request Object)</w:t>
        </w:r>
      </w:hyperlink>
      <w:r>
        <w:rPr>
          <w:rFonts w:ascii="Verdana" w:eastAsia="Times New Roman" w:hAnsi="Verdana"/>
          <w:color w:val="000000"/>
          <w:lang w:val="en"/>
        </w:rPr>
        <w:t xml:space="preserve">. The Request Object MAY be encrypted in a JWE by the Client. In this case, the </w:t>
      </w:r>
      <w:r>
        <w:rPr>
          <w:rStyle w:val="HTMLTypewriter"/>
          <w:lang w:val="en"/>
        </w:rPr>
        <w:t>sub</w:t>
      </w:r>
      <w:r>
        <w:rPr>
          <w:rFonts w:ascii="Verdana" w:eastAsia="Times New Roman" w:hAnsi="Verdana"/>
          <w:color w:val="000000"/>
          <w:lang w:val="en"/>
        </w:rPr>
        <w:t xml:space="preserve"> (subject) of a previously issued ID Token for this Client MU</w:t>
      </w:r>
      <w:r>
        <w:rPr>
          <w:rFonts w:ascii="Verdana" w:eastAsia="Times New Roman" w:hAnsi="Verdana"/>
          <w:color w:val="000000"/>
          <w:lang w:val="en"/>
        </w:rPr>
        <w:t xml:space="preserve">ST be sent as the </w:t>
      </w:r>
      <w:r>
        <w:rPr>
          <w:rStyle w:val="HTMLTypewriter"/>
          <w:lang w:val="en"/>
        </w:rPr>
        <w:t>kid</w:t>
      </w:r>
      <w:r>
        <w:rPr>
          <w:rFonts w:ascii="Verdana" w:eastAsia="Times New Roman" w:hAnsi="Verdana"/>
          <w:color w:val="000000"/>
          <w:lang w:val="en"/>
        </w:rPr>
        <w:t xml:space="preserve"> (Key ID) of the JWE. Encrypting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7DF943B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Other parameters MAY be sent. Note that all Claims are returned in </w:t>
      </w:r>
      <w:r>
        <w:rPr>
          <w:rFonts w:ascii="Verdana" w:hAnsi="Verdana"/>
          <w:color w:val="000000"/>
          <w:lang w:val="en"/>
        </w:rPr>
        <w:t xml:space="preserve">the ID Token. </w:t>
      </w:r>
    </w:p>
    <w:p w14:paraId="5EA8396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entire URL MUST NOT exceed 2048 ASCII characters. </w:t>
      </w:r>
    </w:p>
    <w:p w14:paraId="76AEB739"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Following is a non-normative example (with line wraps within values for display purposes only): </w:t>
      </w:r>
    </w:p>
    <w:p w14:paraId="27B7F640" w14:textId="77777777" w:rsidR="00000000" w:rsidRDefault="008E4755" w:rsidP="008E4755">
      <w:pPr>
        <w:pStyle w:val="HTMLPreformatted"/>
        <w:ind w:left="1200" w:right="480"/>
        <w:divId w:val="1965498837"/>
        <w:rPr>
          <w:lang w:val="en"/>
        </w:rPr>
      </w:pPr>
    </w:p>
    <w:p w14:paraId="576EC87F" w14:textId="77777777" w:rsidR="00000000" w:rsidRDefault="008E4755" w:rsidP="008E4755">
      <w:pPr>
        <w:pStyle w:val="HTMLPreformatted"/>
        <w:ind w:left="1200" w:right="480"/>
        <w:divId w:val="1965498837"/>
        <w:rPr>
          <w:lang w:val="en"/>
        </w:rPr>
      </w:pPr>
      <w:r>
        <w:rPr>
          <w:lang w:val="en"/>
        </w:rPr>
        <w:t xml:space="preserve">  HTTP/1.1 302 Found</w:t>
      </w:r>
    </w:p>
    <w:p w14:paraId="500E8268" w14:textId="77777777" w:rsidR="00000000" w:rsidRDefault="008E4755" w:rsidP="008E4755">
      <w:pPr>
        <w:pStyle w:val="HTMLPreformatted"/>
        <w:ind w:left="1200" w:right="480"/>
        <w:divId w:val="1965498837"/>
        <w:rPr>
          <w:lang w:val="en"/>
        </w:rPr>
      </w:pPr>
      <w:r>
        <w:rPr>
          <w:lang w:val="en"/>
        </w:rPr>
        <w:t xml:space="preserve">  Location: openid://</w:t>
      </w:r>
    </w:p>
    <w:p w14:paraId="57ADBA8E" w14:textId="77777777" w:rsidR="00000000" w:rsidRDefault="008E4755" w:rsidP="008E4755">
      <w:pPr>
        <w:pStyle w:val="HTMLPreformatted"/>
        <w:ind w:left="1200" w:right="480"/>
        <w:divId w:val="1965498837"/>
        <w:rPr>
          <w:lang w:val="en"/>
        </w:rPr>
      </w:pPr>
      <w:r>
        <w:rPr>
          <w:lang w:val="en"/>
        </w:rPr>
        <w:t xml:space="preserve">    ?response_type=id_token</w:t>
      </w:r>
    </w:p>
    <w:p w14:paraId="3EDAAD35" w14:textId="77777777" w:rsidR="00000000" w:rsidRDefault="008E4755" w:rsidP="008E4755">
      <w:pPr>
        <w:pStyle w:val="HTMLPreformatted"/>
        <w:ind w:left="1200" w:right="480"/>
        <w:divId w:val="1965498837"/>
        <w:rPr>
          <w:lang w:val="en"/>
        </w:rPr>
      </w:pPr>
      <w:r>
        <w:rPr>
          <w:lang w:val="en"/>
        </w:rPr>
        <w:t xml:space="preserve">    &amp;client_id=ht</w:t>
      </w:r>
      <w:r>
        <w:rPr>
          <w:lang w:val="en"/>
        </w:rPr>
        <w:t>tps%3A%2F%2Fclient.example.org%2Fcb</w:t>
      </w:r>
    </w:p>
    <w:p w14:paraId="66339900" w14:textId="77777777" w:rsidR="00000000" w:rsidRDefault="008E4755" w:rsidP="008E4755">
      <w:pPr>
        <w:pStyle w:val="HTMLPreformatted"/>
        <w:ind w:left="1200" w:right="480"/>
        <w:divId w:val="1965498837"/>
        <w:rPr>
          <w:lang w:val="en"/>
        </w:rPr>
      </w:pPr>
      <w:r>
        <w:rPr>
          <w:lang w:val="en"/>
        </w:rPr>
        <w:t xml:space="preserve">    &amp;scope=openid%20profile</w:t>
      </w:r>
    </w:p>
    <w:p w14:paraId="64819187" w14:textId="77777777" w:rsidR="00000000" w:rsidRDefault="008E4755" w:rsidP="008E4755">
      <w:pPr>
        <w:pStyle w:val="HTMLPreformatted"/>
        <w:ind w:left="1200" w:right="480"/>
        <w:divId w:val="1965498837"/>
        <w:rPr>
          <w:lang w:val="en"/>
        </w:rPr>
      </w:pPr>
      <w:r>
        <w:rPr>
          <w:lang w:val="en"/>
        </w:rPr>
        <w:t xml:space="preserve">    &amp;state=af0ifjsldkj</w:t>
      </w:r>
    </w:p>
    <w:p w14:paraId="59B8E3E6" w14:textId="77777777" w:rsidR="00000000" w:rsidRDefault="008E4755" w:rsidP="008E4755">
      <w:pPr>
        <w:pStyle w:val="HTMLPreformatted"/>
        <w:ind w:left="1200" w:right="480"/>
        <w:divId w:val="1965498837"/>
        <w:rPr>
          <w:lang w:val="en"/>
        </w:rPr>
      </w:pPr>
      <w:r>
        <w:rPr>
          <w:lang w:val="en"/>
        </w:rPr>
        <w:t xml:space="preserve">    &amp;nonce=n-0S6_WzA2Mj</w:t>
      </w:r>
    </w:p>
    <w:p w14:paraId="250BD210" w14:textId="77777777" w:rsidR="00000000" w:rsidRDefault="008E4755" w:rsidP="008E4755">
      <w:pPr>
        <w:pStyle w:val="HTMLPreformatted"/>
        <w:ind w:left="1200" w:right="480"/>
        <w:divId w:val="1965498837"/>
        <w:rPr>
          <w:lang w:val="en"/>
        </w:rPr>
      </w:pPr>
      <w:r>
        <w:rPr>
          <w:lang w:val="en"/>
        </w:rPr>
        <w:t xml:space="preserve">    registration=&amp;%7B%22logo_uri%22%3A%22https%3A%2F%2F</w:t>
      </w:r>
    </w:p>
    <w:p w14:paraId="51866BAE" w14:textId="77777777" w:rsidR="00000000" w:rsidRDefault="008E4755" w:rsidP="008E4755">
      <w:pPr>
        <w:pStyle w:val="HTMLPreformatted"/>
        <w:ind w:left="1200" w:right="480"/>
        <w:divId w:val="1965498837"/>
        <w:rPr>
          <w:lang w:val="en"/>
        </w:rPr>
      </w:pPr>
      <w:r>
        <w:rPr>
          <w:lang w:val="en"/>
        </w:rPr>
        <w:t xml:space="preserve">      client.example.org%2Flogo.png%22%7D</w:t>
      </w:r>
    </w:p>
    <w:p w14:paraId="2CDDD112" w14:textId="77777777" w:rsidR="00000000" w:rsidRDefault="008E4755">
      <w:pPr>
        <w:spacing w:before="0" w:beforeAutospacing="0" w:after="0" w:afterAutospacing="0"/>
        <w:divId w:val="745765489"/>
        <w:rPr>
          <w:rFonts w:ascii="Verdana" w:eastAsia="Times New Roman" w:hAnsi="Verdana"/>
          <w:color w:val="000000"/>
          <w:lang w:val="en"/>
        </w:rPr>
      </w:pPr>
      <w:bookmarkStart w:id="190" w:name="self_issued.response"/>
      <w:bookmarkEnd w:id="190"/>
    </w:p>
    <w:p w14:paraId="54AA77BB"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8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59C5D71" w14:textId="77777777">
        <w:trPr>
          <w:divId w:val="745765489"/>
          <w:trHeight w:val="225"/>
          <w:tblCellSpacing w:w="15" w:type="dxa"/>
        </w:trPr>
        <w:tc>
          <w:tcPr>
            <w:tcW w:w="450" w:type="dxa"/>
            <w:shd w:val="clear" w:color="auto" w:fill="990000"/>
            <w:vAlign w:val="center"/>
            <w:hideMark/>
          </w:tcPr>
          <w:p w14:paraId="2AC012C2"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AB97E08" w14:textId="77777777" w:rsidR="00000000" w:rsidRDefault="008E4755">
      <w:pPr>
        <w:pStyle w:val="Heading3"/>
        <w:divId w:val="745765489"/>
        <w:rPr>
          <w:rFonts w:eastAsia="Times New Roman"/>
          <w:lang w:val="en"/>
        </w:rPr>
      </w:pPr>
      <w:bookmarkStart w:id="191" w:name="rfc.section.6.4"/>
      <w:bookmarkEnd w:id="191"/>
      <w:r>
        <w:rPr>
          <w:rFonts w:eastAsia="Times New Roman"/>
          <w:lang w:val="en"/>
        </w:rPr>
        <w:t>6.4.  Self-Issued OpenID Provider Response</w:t>
      </w:r>
    </w:p>
    <w:p w14:paraId="3924EBC6"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Self-Issued OpenID Provider response is the same as the normal implicit flow response with the following refinements. Since it is an implicit flow response, the response parameters will be returned in the URL fragment component. </w:t>
      </w:r>
    </w:p>
    <w:p w14:paraId="5875CFF0" w14:textId="77777777" w:rsidR="00000000" w:rsidRDefault="008E4755">
      <w:pPr>
        <w:numPr>
          <w:ilvl w:val="0"/>
          <w:numId w:val="12"/>
        </w:numPr>
        <w:ind w:left="1680" w:right="960"/>
        <w:divId w:val="745765489"/>
        <w:rPr>
          <w:rFonts w:ascii="Verdana" w:eastAsia="Times New Roman" w:hAnsi="Verdana"/>
          <w:color w:val="000000"/>
          <w:lang w:val="en"/>
        </w:rPr>
        <w:pPrChange w:id="192" w:author="Author" w:date="2013-06-27T18:33:00Z">
          <w:pPr>
            <w:numPr>
              <w:numId w:val="96"/>
            </w:numPr>
            <w:tabs>
              <w:tab w:val="num" w:pos="720"/>
            </w:tabs>
            <w:ind w:left="720" w:right="960" w:hanging="360"/>
            <w:divId w:val="745765489"/>
          </w:pPr>
        </w:pPrChange>
      </w:pPr>
      <w:r>
        <w:rPr>
          <w:rFonts w:ascii="Verdana" w:eastAsia="Times New Roman" w:hAnsi="Verdana"/>
          <w:color w:val="000000"/>
          <w:lang w:val="en"/>
        </w:rPr>
        <w:t xml:space="preserve">The </w:t>
      </w:r>
      <w:r>
        <w:rPr>
          <w:rStyle w:val="HTMLTypewriter"/>
          <w:lang w:val="en"/>
        </w:rPr>
        <w:t>iss</w:t>
      </w:r>
      <w:r>
        <w:rPr>
          <w:rFonts w:ascii="Verdana" w:eastAsia="Times New Roman" w:hAnsi="Verdana"/>
          <w:color w:val="000000"/>
          <w:lang w:val="en"/>
        </w:rPr>
        <w:t xml:space="preserve"> (issuer) Claim</w:t>
      </w:r>
      <w:r>
        <w:rPr>
          <w:rFonts w:ascii="Verdana" w:eastAsia="Times New Roman" w:hAnsi="Verdana"/>
          <w:color w:val="000000"/>
          <w:lang w:val="en"/>
        </w:rPr>
        <w:t xml:space="preserve"> Value is </w:t>
      </w:r>
      <w:r>
        <w:rPr>
          <w:rStyle w:val="HTMLTypewriter"/>
          <w:lang w:val="en"/>
        </w:rPr>
        <w:t>https://self-issued.me</w:t>
      </w:r>
      <w:r>
        <w:rPr>
          <w:rFonts w:ascii="Verdana" w:eastAsia="Times New Roman" w:hAnsi="Verdana"/>
          <w:color w:val="000000"/>
          <w:lang w:val="en"/>
        </w:rPr>
        <w:t xml:space="preserve">. </w:t>
      </w:r>
    </w:p>
    <w:p w14:paraId="3AB70F31" w14:textId="77777777" w:rsidR="00000000" w:rsidRDefault="008E4755">
      <w:pPr>
        <w:numPr>
          <w:ilvl w:val="0"/>
          <w:numId w:val="12"/>
        </w:numPr>
        <w:ind w:left="1680" w:right="960"/>
        <w:divId w:val="745765489"/>
        <w:rPr>
          <w:rFonts w:ascii="Verdana" w:eastAsia="Times New Roman" w:hAnsi="Verdana"/>
          <w:color w:val="000000"/>
          <w:lang w:val="en"/>
        </w:rPr>
        <w:pPrChange w:id="193" w:author="Author" w:date="2013-06-27T18:33:00Z">
          <w:pPr>
            <w:numPr>
              <w:numId w:val="96"/>
            </w:numPr>
            <w:tabs>
              <w:tab w:val="num" w:pos="720"/>
            </w:tabs>
            <w:ind w:left="720" w:right="960" w:hanging="360"/>
            <w:divId w:val="745765489"/>
          </w:pPr>
        </w:pPrChange>
      </w:pPr>
      <w:r>
        <w:rPr>
          <w:rFonts w:ascii="Verdana" w:eastAsia="Times New Roman" w:hAnsi="Verdana"/>
          <w:color w:val="000000"/>
          <w:lang w:val="en"/>
        </w:rPr>
        <w:t xml:space="preserve">A </w:t>
      </w:r>
      <w:r>
        <w:rPr>
          <w:rStyle w:val="HTMLTypewriter"/>
          <w:lang w:val="en"/>
        </w:rPr>
        <w:t>sub_jwk</w:t>
      </w:r>
      <w:r>
        <w:rPr>
          <w:rFonts w:ascii="Verdana" w:eastAsia="Times New Roman" w:hAnsi="Verdana"/>
          <w:color w:val="000000"/>
          <w:lang w:val="en"/>
        </w:rPr>
        <w:t xml:space="preserve"> Claim is present, with its value being the public key value used to check the signature of the ID Token. </w:t>
      </w:r>
    </w:p>
    <w:p w14:paraId="1BCE9EF3" w14:textId="77777777" w:rsidR="00000000" w:rsidRDefault="008E4755">
      <w:pPr>
        <w:numPr>
          <w:ilvl w:val="0"/>
          <w:numId w:val="12"/>
        </w:numPr>
        <w:ind w:left="1680" w:right="960"/>
        <w:divId w:val="745765489"/>
        <w:rPr>
          <w:rFonts w:ascii="Verdana" w:eastAsia="Times New Roman" w:hAnsi="Verdana"/>
          <w:color w:val="000000"/>
          <w:lang w:val="en"/>
        </w:rPr>
        <w:pPrChange w:id="194" w:author="Author" w:date="2013-06-27T18:33:00Z">
          <w:pPr>
            <w:numPr>
              <w:numId w:val="96"/>
            </w:numPr>
            <w:tabs>
              <w:tab w:val="num" w:pos="720"/>
            </w:tabs>
            <w:ind w:left="720" w:right="960" w:hanging="360"/>
            <w:divId w:val="745765489"/>
          </w:pPr>
        </w:pPrChange>
      </w:pPr>
      <w:r>
        <w:rPr>
          <w:rFonts w:ascii="Verdana" w:eastAsia="Times New Roman" w:hAnsi="Verdana"/>
          <w:color w:val="000000"/>
          <w:lang w:val="en"/>
        </w:rPr>
        <w:t xml:space="preserve">The </w:t>
      </w:r>
      <w:r>
        <w:rPr>
          <w:rStyle w:val="HTMLTypewriter"/>
          <w:lang w:val="en"/>
        </w:rPr>
        <w:t>sub</w:t>
      </w:r>
      <w:r>
        <w:rPr>
          <w:rFonts w:ascii="Verdana" w:eastAsia="Times New Roman" w:hAnsi="Verdana"/>
          <w:color w:val="000000"/>
          <w:lang w:val="en"/>
        </w:rPr>
        <w:t xml:space="preserve"> (subject) Claim value is the base64url encoded SHA-256 hash of the concatenation of the octets of</w:t>
      </w:r>
      <w:r>
        <w:rPr>
          <w:rFonts w:ascii="Verdana" w:eastAsia="Times New Roman" w:hAnsi="Verdana"/>
          <w:color w:val="000000"/>
          <w:lang w:val="en"/>
        </w:rPr>
        <w:t xml:space="preserve"> the UTF-8 representations of the base64url encoded key values in the </w:t>
      </w:r>
      <w:r>
        <w:rPr>
          <w:rStyle w:val="HTMLTypewriter"/>
          <w:lang w:val="en"/>
        </w:rPr>
        <w:t>sub_jwk</w:t>
      </w:r>
      <w:r>
        <w:rPr>
          <w:rFonts w:ascii="Verdana" w:eastAsia="Times New Roman" w:hAnsi="Verdana"/>
          <w:color w:val="000000"/>
          <w:lang w:val="en"/>
        </w:rPr>
        <w:t xml:space="preserve"> Claim. When the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key values </w:t>
      </w:r>
      <w:r>
        <w:rPr>
          <w:rStyle w:val="HTMLTypewriter"/>
          <w:lang w:val="en"/>
        </w:rPr>
        <w:t>n</w:t>
      </w:r>
      <w:r>
        <w:rPr>
          <w:rFonts w:ascii="Verdana" w:eastAsia="Times New Roman" w:hAnsi="Verdana"/>
          <w:color w:val="000000"/>
          <w:lang w:val="en"/>
        </w:rPr>
        <w:t xml:space="preserve"> and </w:t>
      </w:r>
      <w:r>
        <w:rPr>
          <w:rStyle w:val="HTMLTypewriter"/>
          <w:lang w:val="en"/>
        </w:rPr>
        <w:t>e</w:t>
      </w:r>
      <w:r>
        <w:rPr>
          <w:rFonts w:ascii="Verdana" w:eastAsia="Times New Roman" w:hAnsi="Verdana"/>
          <w:color w:val="000000"/>
          <w:lang w:val="en"/>
        </w:rPr>
        <w:t xml:space="preserve"> are concatenated in that order. When the </w:t>
      </w:r>
      <w:r>
        <w:rPr>
          <w:rStyle w:val="HTMLTypewriter"/>
          <w:lang w:val="en"/>
        </w:rPr>
        <w:t>kty</w:t>
      </w:r>
      <w:r>
        <w:rPr>
          <w:rFonts w:ascii="Verdana" w:eastAsia="Times New Roman" w:hAnsi="Verdana"/>
          <w:color w:val="000000"/>
          <w:lang w:val="en"/>
        </w:rPr>
        <w:t xml:space="preserve"> value is </w:t>
      </w:r>
      <w:r>
        <w:rPr>
          <w:rStyle w:val="HTMLTypewriter"/>
          <w:lang w:val="en"/>
        </w:rPr>
        <w:t>EC</w:t>
      </w:r>
      <w:r>
        <w:rPr>
          <w:rFonts w:ascii="Verdana" w:eastAsia="Times New Roman" w:hAnsi="Verdana"/>
          <w:color w:val="000000"/>
          <w:lang w:val="en"/>
        </w:rPr>
        <w:t xml:space="preserve">, the key values </w:t>
      </w:r>
      <w:r>
        <w:rPr>
          <w:rStyle w:val="HTMLTypewriter"/>
          <w:lang w:val="en"/>
        </w:rPr>
        <w:t>crv</w:t>
      </w:r>
      <w:r>
        <w:rPr>
          <w:rFonts w:ascii="Verdana" w:eastAsia="Times New Roman" w:hAnsi="Verdana"/>
          <w:color w:val="000000"/>
          <w:lang w:val="en"/>
        </w:rPr>
        <w:t xml:space="preserve">, </w:t>
      </w:r>
      <w:r>
        <w:rPr>
          <w:rStyle w:val="HTMLTypewriter"/>
          <w:lang w:val="en"/>
        </w:rPr>
        <w:t>x</w:t>
      </w:r>
      <w:r>
        <w:rPr>
          <w:rFonts w:ascii="Verdana" w:eastAsia="Times New Roman" w:hAnsi="Verdana"/>
          <w:color w:val="000000"/>
          <w:lang w:val="en"/>
        </w:rPr>
        <w:t xml:space="preserve">, and </w:t>
      </w:r>
      <w:r>
        <w:rPr>
          <w:rStyle w:val="HTMLTypewriter"/>
          <w:lang w:val="en"/>
        </w:rPr>
        <w:t>y</w:t>
      </w:r>
      <w:r>
        <w:rPr>
          <w:rFonts w:ascii="Verdana" w:eastAsia="Times New Roman" w:hAnsi="Verdana"/>
          <w:color w:val="000000"/>
          <w:lang w:val="en"/>
        </w:rPr>
        <w:t xml:space="preserve"> are concatenated in that order. </w:t>
      </w:r>
    </w:p>
    <w:p w14:paraId="60B48314" w14:textId="77777777" w:rsidR="00000000" w:rsidRDefault="008E4755">
      <w:pPr>
        <w:numPr>
          <w:ilvl w:val="0"/>
          <w:numId w:val="12"/>
        </w:numPr>
        <w:ind w:left="1680" w:right="960"/>
        <w:divId w:val="745765489"/>
        <w:rPr>
          <w:rFonts w:ascii="Verdana" w:eastAsia="Times New Roman" w:hAnsi="Verdana"/>
          <w:color w:val="000000"/>
          <w:lang w:val="en"/>
        </w:rPr>
        <w:pPrChange w:id="195" w:author="Author" w:date="2013-06-27T18:33:00Z">
          <w:pPr>
            <w:numPr>
              <w:numId w:val="96"/>
            </w:numPr>
            <w:tabs>
              <w:tab w:val="num" w:pos="720"/>
            </w:tabs>
            <w:ind w:left="720" w:right="960" w:hanging="360"/>
            <w:divId w:val="745765489"/>
          </w:pPr>
        </w:pPrChange>
      </w:pPr>
      <w:r>
        <w:rPr>
          <w:rFonts w:ascii="Verdana" w:eastAsia="Times New Roman" w:hAnsi="Verdana"/>
          <w:color w:val="000000"/>
          <w:lang w:val="en"/>
        </w:rPr>
        <w:t>N</w:t>
      </w:r>
      <w:r>
        <w:rPr>
          <w:rFonts w:ascii="Verdana" w:eastAsia="Times New Roman" w:hAnsi="Verdana"/>
          <w:color w:val="000000"/>
          <w:lang w:val="en"/>
        </w:rPr>
        <w:t xml:space="preserve">o Access Token is returned for accessing a UserInfo Endpoint, so all Claims returned MUST be in the ID Token. </w:t>
      </w:r>
    </w:p>
    <w:p w14:paraId="081575F4" w14:textId="77777777" w:rsidR="00000000" w:rsidRDefault="008E4755">
      <w:pPr>
        <w:spacing w:before="0" w:beforeAutospacing="0" w:after="0" w:afterAutospacing="0"/>
        <w:divId w:val="745765489"/>
        <w:rPr>
          <w:rFonts w:ascii="Verdana" w:eastAsia="Times New Roman" w:hAnsi="Verdana"/>
          <w:color w:val="000000"/>
          <w:lang w:val="en"/>
        </w:rPr>
      </w:pPr>
      <w:bookmarkStart w:id="196" w:name="self_issued.validation"/>
      <w:bookmarkEnd w:id="196"/>
    </w:p>
    <w:p w14:paraId="3A5AC365"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9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9AEF3F1" w14:textId="77777777">
        <w:trPr>
          <w:divId w:val="745765489"/>
          <w:trHeight w:val="225"/>
          <w:tblCellSpacing w:w="15" w:type="dxa"/>
        </w:trPr>
        <w:tc>
          <w:tcPr>
            <w:tcW w:w="450" w:type="dxa"/>
            <w:shd w:val="clear" w:color="auto" w:fill="990000"/>
            <w:vAlign w:val="center"/>
            <w:hideMark/>
          </w:tcPr>
          <w:p w14:paraId="4706C48B"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7D15085" w14:textId="77777777" w:rsidR="00000000" w:rsidRDefault="008E4755">
      <w:pPr>
        <w:pStyle w:val="Heading3"/>
        <w:divId w:val="745765489"/>
        <w:rPr>
          <w:rFonts w:eastAsia="Times New Roman"/>
          <w:lang w:val="en"/>
        </w:rPr>
      </w:pPr>
      <w:bookmarkStart w:id="197" w:name="rfc.section.6.5"/>
      <w:bookmarkEnd w:id="197"/>
      <w:r>
        <w:rPr>
          <w:rFonts w:eastAsia="Times New Roman"/>
          <w:lang w:val="en"/>
        </w:rPr>
        <w:t>6.5.  Self-Issued ID Token Validation</w:t>
      </w:r>
    </w:p>
    <w:p w14:paraId="340AF4B4" w14:textId="77777777" w:rsidR="00000000" w:rsidRDefault="008E4755">
      <w:pPr>
        <w:pStyle w:val="NormalWeb"/>
        <w:divId w:val="745765489"/>
        <w:rPr>
          <w:rFonts w:ascii="Verdana" w:hAnsi="Verdana"/>
          <w:color w:val="000000"/>
          <w:lang w:val="en"/>
        </w:rPr>
      </w:pPr>
      <w:r>
        <w:rPr>
          <w:rFonts w:ascii="Verdana" w:hAnsi="Verdana"/>
          <w:color w:val="000000"/>
          <w:lang w:val="en"/>
        </w:rPr>
        <w:t>If any of the validation procedures defined in this specification fail, any</w:t>
      </w:r>
      <w:r>
        <w:rPr>
          <w:rFonts w:ascii="Verdana" w:hAnsi="Verdana"/>
          <w:color w:val="000000"/>
          <w:lang w:val="en"/>
        </w:rPr>
        <w:t xml:space="preserve"> operations requiring the information that failed to correctly validate MUST be aborted and the information that failed to validate MUST NOT be used. </w:t>
      </w:r>
    </w:p>
    <w:p w14:paraId="235A76EF" w14:textId="77777777" w:rsidR="00000000" w:rsidRDefault="008E4755">
      <w:pPr>
        <w:pStyle w:val="NormalWeb"/>
        <w:divId w:val="745765489"/>
        <w:rPr>
          <w:rFonts w:ascii="Verdana" w:hAnsi="Verdana"/>
          <w:color w:val="000000"/>
          <w:lang w:val="en"/>
        </w:rPr>
      </w:pPr>
      <w:r>
        <w:rPr>
          <w:rFonts w:ascii="Verdana" w:hAnsi="Verdana"/>
          <w:color w:val="000000"/>
          <w:lang w:val="en"/>
        </w:rPr>
        <w:t>To validate the ID Token in the Authorization or Token Endpoint Response, the Client MUST do the followin</w:t>
      </w:r>
      <w:r>
        <w:rPr>
          <w:rFonts w:ascii="Verdana" w:hAnsi="Verdana"/>
          <w:color w:val="000000"/>
          <w:lang w:val="en"/>
        </w:rPr>
        <w:t xml:space="preserve">g: </w:t>
      </w:r>
    </w:p>
    <w:p w14:paraId="6091649F" w14:textId="77777777" w:rsidR="00000000" w:rsidRDefault="008E4755">
      <w:pPr>
        <w:numPr>
          <w:ilvl w:val="0"/>
          <w:numId w:val="13"/>
        </w:numPr>
        <w:ind w:left="1680" w:right="960"/>
        <w:divId w:val="745765489"/>
        <w:rPr>
          <w:rFonts w:ascii="Verdana" w:eastAsia="Times New Roman" w:hAnsi="Verdana"/>
          <w:color w:val="000000"/>
          <w:lang w:val="en"/>
        </w:rPr>
        <w:pPrChange w:id="198" w:author="Author" w:date="2013-06-27T18:33:00Z">
          <w:pPr>
            <w:numPr>
              <w:numId w:val="97"/>
            </w:numPr>
            <w:tabs>
              <w:tab w:val="num" w:pos="720"/>
            </w:tabs>
            <w:ind w:left="720" w:right="960" w:hanging="360"/>
            <w:divId w:val="745765489"/>
          </w:pPr>
        </w:pPrChange>
      </w:pPr>
      <w:r>
        <w:rPr>
          <w:rFonts w:ascii="Verdana" w:eastAsia="Times New Roman" w:hAnsi="Verdana"/>
          <w:color w:val="000000"/>
          <w:lang w:val="en"/>
        </w:rPr>
        <w:t xml:space="preserve">The Client MUST validate that the value of the </w:t>
      </w:r>
      <w:r>
        <w:rPr>
          <w:rStyle w:val="HTMLTypewriter"/>
          <w:lang w:val="en"/>
        </w:rPr>
        <w:t>iss</w:t>
      </w:r>
      <w:r>
        <w:rPr>
          <w:rFonts w:ascii="Verdana" w:eastAsia="Times New Roman" w:hAnsi="Verdana"/>
          <w:color w:val="000000"/>
          <w:lang w:val="en"/>
        </w:rPr>
        <w:t xml:space="preserve"> (issuer) Claim is </w:t>
      </w:r>
      <w:r>
        <w:rPr>
          <w:rStyle w:val="HTMLTypewriter"/>
          <w:lang w:val="en"/>
        </w:rPr>
        <w:t>https://self-isued.me</w:t>
      </w:r>
      <w:r>
        <w:rPr>
          <w:rFonts w:ascii="Verdana" w:eastAsia="Times New Roman" w:hAnsi="Verdana"/>
          <w:color w:val="000000"/>
          <w:lang w:val="en"/>
        </w:rPr>
        <w:t xml:space="preserve">. If </w:t>
      </w:r>
      <w:r>
        <w:rPr>
          <w:rStyle w:val="HTMLTypewriter"/>
          <w:lang w:val="en"/>
        </w:rPr>
        <w:t>iss</w:t>
      </w:r>
      <w:r>
        <w:rPr>
          <w:rFonts w:ascii="Verdana" w:eastAsia="Times New Roman" w:hAnsi="Verdana"/>
          <w:color w:val="000000"/>
          <w:lang w:val="en"/>
        </w:rPr>
        <w:t xml:space="preserve"> contains a different value, the ID Token is not Self-Issued, and instead it MUST be validated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"id.token.validation"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(ID Token Validation)</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44CE11A3" w14:textId="77777777" w:rsidR="00000000" w:rsidRDefault="008E4755">
      <w:pPr>
        <w:numPr>
          <w:ilvl w:val="0"/>
          <w:numId w:val="13"/>
        </w:numPr>
        <w:ind w:left="1680" w:right="960"/>
        <w:divId w:val="745765489"/>
        <w:rPr>
          <w:rFonts w:ascii="Verdana" w:eastAsia="Times New Roman" w:hAnsi="Verdana"/>
          <w:color w:val="000000"/>
          <w:lang w:val="en"/>
        </w:rPr>
        <w:pPrChange w:id="199" w:author="Author" w:date="2013-06-27T18:33:00Z">
          <w:pPr>
            <w:numPr>
              <w:numId w:val="97"/>
            </w:numPr>
            <w:tabs>
              <w:tab w:val="num" w:pos="720"/>
            </w:tabs>
            <w:ind w:left="720" w:right="960" w:hanging="360"/>
            <w:divId w:val="745765489"/>
          </w:pPr>
        </w:pPrChange>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the value of the </w:t>
      </w:r>
      <w:r>
        <w:rPr>
          <w:rStyle w:val="HTMLTypewriter"/>
          <w:lang w:val="en"/>
        </w:rPr>
        <w:t>redirect_uri</w:t>
      </w:r>
      <w:r>
        <w:rPr>
          <w:rFonts w:ascii="Verdana" w:eastAsia="Times New Roman" w:hAnsi="Verdana"/>
          <w:color w:val="000000"/>
          <w:lang w:val="en"/>
        </w:rPr>
        <w:t xml:space="preserve"> that the Client sent in the authentication request as an audience. </w:t>
      </w:r>
    </w:p>
    <w:p w14:paraId="308766F1" w14:textId="77777777" w:rsidR="00000000" w:rsidRDefault="008E4755">
      <w:pPr>
        <w:numPr>
          <w:ilvl w:val="0"/>
          <w:numId w:val="13"/>
        </w:numPr>
        <w:ind w:left="1680" w:right="960"/>
        <w:divId w:val="745765489"/>
        <w:rPr>
          <w:rFonts w:ascii="Verdana" w:eastAsia="Times New Roman" w:hAnsi="Verdana"/>
          <w:color w:val="000000"/>
          <w:lang w:val="en"/>
        </w:rPr>
        <w:pPrChange w:id="200" w:author="Author" w:date="2013-06-27T18:33:00Z">
          <w:pPr>
            <w:numPr>
              <w:numId w:val="97"/>
            </w:numPr>
            <w:tabs>
              <w:tab w:val="num" w:pos="720"/>
            </w:tabs>
            <w:ind w:left="720" w:right="960" w:hanging="360"/>
            <w:divId w:val="745765489"/>
          </w:pPr>
        </w:pPrChange>
      </w:pPr>
      <w:r>
        <w:rPr>
          <w:rFonts w:ascii="Verdana" w:eastAsia="Times New Roman" w:hAnsi="Verdana"/>
          <w:color w:val="000000"/>
          <w:lang w:val="en"/>
        </w:rPr>
        <w:t xml:space="preserve">The Client MUST validate the signature of the ID Token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May 2013.)</w:t>
      </w:r>
      <w:r>
        <w:rPr>
          <w:rFonts w:ascii="Verdana" w:eastAsia="Times New Roman" w:hAnsi="Verdana"/>
          <w:color w:val="000000"/>
          <w:lang w:val="en"/>
        </w:rPr>
        <w:fldChar w:fldCharType="end"/>
      </w:r>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parameter of the JWT header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w:instrText>
      </w:r>
      <w:r>
        <w:rPr>
          <w:rFonts w:ascii="Verdana" w:eastAsia="Times New Roman" w:hAnsi="Verdana"/>
          <w:color w:val="000000"/>
          <w:lang w:val="en"/>
        </w:rPr>
        <w:instrText>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r>
        <w:rPr>
          <w:rFonts w:ascii="Verdana" w:eastAsia="Times New Roman" w:hAnsi="Verdana"/>
          <w:color w:val="000000"/>
          <w:lang w:val="en"/>
        </w:rPr>
        <w:fldChar w:fldCharType="end"/>
      </w:r>
      <w:r>
        <w:rPr>
          <w:rFonts w:ascii="Verdana" w:eastAsia="Times New Roman" w:hAnsi="Verdana"/>
          <w:color w:val="000000"/>
          <w:lang w:val="en"/>
        </w:rPr>
        <w:t xml:space="preserve">, using the key in the </w:t>
      </w:r>
      <w:r>
        <w:rPr>
          <w:rStyle w:val="HTMLTypewriter"/>
          <w:lang w:val="en"/>
        </w:rPr>
        <w:t>sub_jwk</w:t>
      </w:r>
      <w:r>
        <w:rPr>
          <w:rFonts w:ascii="Verdana" w:eastAsia="Times New Roman" w:hAnsi="Verdana"/>
          <w:color w:val="000000"/>
          <w:lang w:val="en"/>
        </w:rPr>
        <w:t xml:space="preserve"> Claim; the key is a bare key in JWK format (not an X.509 certificate value). </w:t>
      </w:r>
    </w:p>
    <w:p w14:paraId="55850564" w14:textId="77777777" w:rsidR="00000000" w:rsidRDefault="008E4755">
      <w:pPr>
        <w:numPr>
          <w:ilvl w:val="0"/>
          <w:numId w:val="13"/>
        </w:numPr>
        <w:ind w:left="1680" w:right="960"/>
        <w:divId w:val="745765489"/>
        <w:rPr>
          <w:rFonts w:ascii="Verdana" w:eastAsia="Times New Roman" w:hAnsi="Verdana"/>
          <w:color w:val="000000"/>
          <w:lang w:val="en"/>
        </w:rPr>
        <w:pPrChange w:id="201" w:author="Author" w:date="2013-06-27T18:33:00Z">
          <w:pPr>
            <w:numPr>
              <w:numId w:val="97"/>
            </w:numPr>
            <w:tabs>
              <w:tab w:val="num" w:pos="720"/>
            </w:tabs>
            <w:ind w:left="720" w:right="960" w:hanging="360"/>
            <w:divId w:val="745765489"/>
          </w:pPr>
        </w:pPrChange>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the default of </w:t>
      </w:r>
      <w:r>
        <w:rPr>
          <w:rStyle w:val="HTMLTypewriter"/>
          <w:lang w:val="en"/>
        </w:rPr>
        <w:t>RS</w:t>
      </w:r>
      <w:r>
        <w:rPr>
          <w:rStyle w:val="HTMLTypewriter"/>
          <w:lang w:val="en"/>
        </w:rPr>
        <w:t>256</w:t>
      </w:r>
      <w:r>
        <w:rPr>
          <w:rFonts w:ascii="Verdana" w:eastAsia="Times New Roman" w:hAnsi="Verdana"/>
          <w:color w:val="000000"/>
          <w:lang w:val="en"/>
        </w:rPr>
        <w:t xml:space="preserve">. It MAY also be </w:t>
      </w:r>
      <w:r>
        <w:rPr>
          <w:rStyle w:val="HTMLTypewriter"/>
          <w:lang w:val="en"/>
        </w:rPr>
        <w:t>ES256</w:t>
      </w:r>
      <w:r>
        <w:rPr>
          <w:rFonts w:ascii="Verdana" w:eastAsia="Times New Roman" w:hAnsi="Verdana"/>
          <w:color w:val="000000"/>
          <w:lang w:val="en"/>
        </w:rPr>
        <w:t xml:space="preserve">. </w:t>
      </w:r>
    </w:p>
    <w:p w14:paraId="6B2C9EFF" w14:textId="77777777" w:rsidR="00000000" w:rsidRDefault="008E4755">
      <w:pPr>
        <w:numPr>
          <w:ilvl w:val="0"/>
          <w:numId w:val="13"/>
        </w:numPr>
        <w:ind w:left="1680" w:right="960"/>
        <w:divId w:val="745765489"/>
        <w:rPr>
          <w:rFonts w:ascii="Verdana" w:eastAsia="Times New Roman" w:hAnsi="Verdana"/>
          <w:color w:val="000000"/>
          <w:lang w:val="en"/>
        </w:rPr>
        <w:pPrChange w:id="202" w:author="Author" w:date="2013-06-27T18:33:00Z">
          <w:pPr>
            <w:numPr>
              <w:numId w:val="97"/>
            </w:numPr>
            <w:tabs>
              <w:tab w:val="num" w:pos="720"/>
            </w:tabs>
            <w:ind w:left="720" w:right="960" w:hanging="360"/>
            <w:divId w:val="745765489"/>
          </w:pPr>
        </w:pPrChange>
      </w:pPr>
      <w:r>
        <w:rPr>
          <w:rFonts w:ascii="Verdana" w:eastAsia="Times New Roman" w:hAnsi="Verdana"/>
          <w:color w:val="000000"/>
          <w:lang w:val="en"/>
        </w:rPr>
        <w:t xml:space="preserve">The Client MUST validate that the </w:t>
      </w:r>
      <w:r>
        <w:rPr>
          <w:rStyle w:val="HTMLTypewriter"/>
          <w:lang w:val="en"/>
        </w:rPr>
        <w:t>sub</w:t>
      </w:r>
      <w:r>
        <w:rPr>
          <w:rFonts w:ascii="Verdana" w:eastAsia="Times New Roman" w:hAnsi="Verdana"/>
          <w:color w:val="000000"/>
          <w:lang w:val="en"/>
        </w:rPr>
        <w:t xml:space="preserve"> (subject) Claim value is the base64url encoded SHA-256 hash of the concatenation of the octets of the UTF-8 representations of the base64url encoded key values in the </w:t>
      </w:r>
      <w:r>
        <w:rPr>
          <w:rStyle w:val="HTMLTypewriter"/>
          <w:lang w:val="en"/>
        </w:rPr>
        <w:t>sub_jwk</w:t>
      </w:r>
      <w:r>
        <w:rPr>
          <w:rFonts w:ascii="Verdana" w:eastAsia="Times New Roman" w:hAnsi="Verdana"/>
          <w:color w:val="000000"/>
          <w:lang w:val="en"/>
        </w:rPr>
        <w:t xml:space="preserve"> Claim. When the</w:t>
      </w:r>
      <w:r>
        <w:rPr>
          <w:rFonts w:ascii="Verdana" w:eastAsia="Times New Roman" w:hAnsi="Verdana"/>
          <w:color w:val="000000"/>
          <w:lang w:val="en"/>
        </w:rPr>
        <w:t xml:space="preserv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key values </w:t>
      </w:r>
      <w:r>
        <w:rPr>
          <w:rStyle w:val="HTMLTypewriter"/>
          <w:lang w:val="en"/>
        </w:rPr>
        <w:t>n</w:t>
      </w:r>
      <w:r>
        <w:rPr>
          <w:rFonts w:ascii="Verdana" w:eastAsia="Times New Roman" w:hAnsi="Verdana"/>
          <w:color w:val="000000"/>
          <w:lang w:val="en"/>
        </w:rPr>
        <w:t xml:space="preserve"> and </w:t>
      </w:r>
      <w:r>
        <w:rPr>
          <w:rStyle w:val="HTMLTypewriter"/>
          <w:lang w:val="en"/>
        </w:rPr>
        <w:t>e</w:t>
      </w:r>
      <w:r>
        <w:rPr>
          <w:rFonts w:ascii="Verdana" w:eastAsia="Times New Roman" w:hAnsi="Verdana"/>
          <w:color w:val="000000"/>
          <w:lang w:val="en"/>
        </w:rPr>
        <w:t xml:space="preserve"> are concatenated in that order. When the </w:t>
      </w:r>
      <w:r>
        <w:rPr>
          <w:rStyle w:val="HTMLTypewriter"/>
          <w:lang w:val="en"/>
        </w:rPr>
        <w:t>kty</w:t>
      </w:r>
      <w:r>
        <w:rPr>
          <w:rFonts w:ascii="Verdana" w:eastAsia="Times New Roman" w:hAnsi="Verdana"/>
          <w:color w:val="000000"/>
          <w:lang w:val="en"/>
        </w:rPr>
        <w:t xml:space="preserve"> value is </w:t>
      </w:r>
      <w:r>
        <w:rPr>
          <w:rStyle w:val="HTMLTypewriter"/>
          <w:lang w:val="en"/>
        </w:rPr>
        <w:t>EC</w:t>
      </w:r>
      <w:r>
        <w:rPr>
          <w:rFonts w:ascii="Verdana" w:eastAsia="Times New Roman" w:hAnsi="Verdana"/>
          <w:color w:val="000000"/>
          <w:lang w:val="en"/>
        </w:rPr>
        <w:t xml:space="preserve">, the key values </w:t>
      </w:r>
      <w:r>
        <w:rPr>
          <w:rStyle w:val="HTMLTypewriter"/>
          <w:lang w:val="en"/>
        </w:rPr>
        <w:t>crv</w:t>
      </w:r>
      <w:r>
        <w:rPr>
          <w:rFonts w:ascii="Verdana" w:eastAsia="Times New Roman" w:hAnsi="Verdana"/>
          <w:color w:val="000000"/>
          <w:lang w:val="en"/>
        </w:rPr>
        <w:t xml:space="preserve">, </w:t>
      </w:r>
      <w:r>
        <w:rPr>
          <w:rStyle w:val="HTMLTypewriter"/>
          <w:lang w:val="en"/>
        </w:rPr>
        <w:t>x</w:t>
      </w:r>
      <w:r>
        <w:rPr>
          <w:rFonts w:ascii="Verdana" w:eastAsia="Times New Roman" w:hAnsi="Verdana"/>
          <w:color w:val="000000"/>
          <w:lang w:val="en"/>
        </w:rPr>
        <w:t xml:space="preserve">, and </w:t>
      </w:r>
      <w:r>
        <w:rPr>
          <w:rStyle w:val="HTMLTypewriter"/>
          <w:lang w:val="en"/>
        </w:rPr>
        <w:t>y</w:t>
      </w:r>
      <w:r>
        <w:rPr>
          <w:rFonts w:ascii="Verdana" w:eastAsia="Times New Roman" w:hAnsi="Verdana"/>
          <w:color w:val="000000"/>
          <w:lang w:val="en"/>
        </w:rPr>
        <w:t xml:space="preserve"> are concatenated in that order. </w:t>
      </w:r>
    </w:p>
    <w:p w14:paraId="29DC9C64" w14:textId="77777777" w:rsidR="00000000" w:rsidRDefault="008E4755">
      <w:pPr>
        <w:numPr>
          <w:ilvl w:val="0"/>
          <w:numId w:val="13"/>
        </w:numPr>
        <w:ind w:left="1680" w:right="960"/>
        <w:divId w:val="745765489"/>
        <w:rPr>
          <w:rFonts w:ascii="Verdana" w:eastAsia="Times New Roman" w:hAnsi="Verdana"/>
          <w:color w:val="000000"/>
          <w:lang w:val="en"/>
        </w:rPr>
        <w:pPrChange w:id="203" w:author="Author" w:date="2013-06-27T18:33:00Z">
          <w:pPr>
            <w:numPr>
              <w:numId w:val="97"/>
            </w:numPr>
            <w:tabs>
              <w:tab w:val="num" w:pos="720"/>
            </w:tabs>
            <w:ind w:left="720" w:right="960" w:hanging="360"/>
            <w:divId w:val="745765489"/>
          </w:pPr>
        </w:pPrChange>
      </w:pPr>
      <w:r>
        <w:rPr>
          <w:rFonts w:ascii="Verdana" w:eastAsia="Times New Roman" w:hAnsi="Verdana"/>
          <w:color w:val="000000"/>
          <w:lang w:val="en"/>
        </w:rPr>
        <w:t xml:space="preserve">The current time MUST be less than the value of the </w:t>
      </w:r>
      <w:r>
        <w:rPr>
          <w:rStyle w:val="HTMLTypewriter"/>
          <w:lang w:val="en"/>
        </w:rPr>
        <w:t>exp</w:t>
      </w:r>
      <w:r>
        <w:rPr>
          <w:rFonts w:ascii="Verdana" w:eastAsia="Times New Roman" w:hAnsi="Verdana"/>
          <w:color w:val="000000"/>
          <w:lang w:val="en"/>
        </w:rPr>
        <w:t xml:space="preserve"> Claim (possibly allowing for some smal</w:t>
      </w:r>
      <w:r>
        <w:rPr>
          <w:rFonts w:ascii="Verdana" w:eastAsia="Times New Roman" w:hAnsi="Verdana"/>
          <w:color w:val="000000"/>
          <w:lang w:val="en"/>
        </w:rPr>
        <w:t xml:space="preserve">l leeway to account for clock skew). </w:t>
      </w:r>
    </w:p>
    <w:p w14:paraId="0F6876A2" w14:textId="77777777" w:rsidR="00000000" w:rsidRDefault="008E4755">
      <w:pPr>
        <w:numPr>
          <w:ilvl w:val="0"/>
          <w:numId w:val="13"/>
        </w:numPr>
        <w:ind w:left="1680" w:right="960"/>
        <w:divId w:val="745765489"/>
        <w:rPr>
          <w:rFonts w:ascii="Verdana" w:eastAsia="Times New Roman" w:hAnsi="Verdana"/>
          <w:color w:val="000000"/>
          <w:lang w:val="en"/>
        </w:rPr>
        <w:pPrChange w:id="204" w:author="Author" w:date="2013-06-27T18:33:00Z">
          <w:pPr>
            <w:numPr>
              <w:numId w:val="97"/>
            </w:numPr>
            <w:tabs>
              <w:tab w:val="num" w:pos="720"/>
            </w:tabs>
            <w:ind w:left="720" w:right="960" w:hanging="360"/>
            <w:divId w:val="745765489"/>
          </w:pPr>
        </w:pPrChange>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attacks. The acceptable range is Client specific. </w:t>
      </w:r>
    </w:p>
    <w:p w14:paraId="359BD136" w14:textId="77777777" w:rsidR="00000000" w:rsidRDefault="008E4755">
      <w:pPr>
        <w:numPr>
          <w:ilvl w:val="0"/>
          <w:numId w:val="13"/>
        </w:numPr>
        <w:ind w:left="1680" w:right="960"/>
        <w:divId w:val="745765489"/>
        <w:rPr>
          <w:rFonts w:ascii="Verdana" w:eastAsia="Times New Roman" w:hAnsi="Verdana"/>
          <w:color w:val="000000"/>
          <w:lang w:val="en"/>
        </w:rPr>
        <w:pPrChange w:id="205" w:author="Author" w:date="2013-06-27T18:33:00Z">
          <w:pPr>
            <w:numPr>
              <w:numId w:val="97"/>
            </w:numPr>
            <w:tabs>
              <w:tab w:val="num" w:pos="720"/>
            </w:tabs>
            <w:ind w:left="720" w:right="960" w:hanging="360"/>
            <w:divId w:val="745765489"/>
          </w:pPr>
        </w:pPrChange>
      </w:pPr>
      <w:r>
        <w:rPr>
          <w:rFonts w:ascii="Verdana" w:eastAsia="Times New Roman" w:hAnsi="Verdana"/>
          <w:color w:val="000000"/>
          <w:lang w:val="en"/>
        </w:rPr>
        <w:t>If</w:t>
      </w:r>
      <w:r>
        <w:rPr>
          <w:rFonts w:ascii="Verdana" w:eastAsia="Times New Roman" w:hAnsi="Verdana"/>
          <w:color w:val="000000"/>
          <w:lang w:val="en"/>
        </w:rPr>
        <w:t xml:space="preserve"> a nonce value was sent in the Authorization Request, a </w:t>
      </w:r>
      <w:r>
        <w:rPr>
          <w:rStyle w:val="HTMLTypewriter"/>
          <w:lang w:val="en"/>
        </w:rPr>
        <w:t>nonce</w:t>
      </w:r>
      <w:r>
        <w:rPr>
          <w:rFonts w:ascii="Verdana" w:eastAsia="Times New Roman" w:hAnsi="Verdana"/>
          <w:color w:val="000000"/>
          <w:lang w:val="en"/>
        </w:rPr>
        <w:t xml:space="preserve"> Claim MUST be present and its value of the checked to verify that it is the same value as the one that was sent in the Authorization Request. The Client SHOULD check the </w:t>
      </w:r>
      <w:r>
        <w:rPr>
          <w:rStyle w:val="HTMLTypewriter"/>
          <w:lang w:val="en"/>
        </w:rPr>
        <w:t>nonce</w:t>
      </w:r>
      <w:r>
        <w:rPr>
          <w:rFonts w:ascii="Verdana" w:eastAsia="Times New Roman" w:hAnsi="Verdana"/>
          <w:color w:val="000000"/>
          <w:lang w:val="en"/>
        </w:rPr>
        <w:t xml:space="preserve"> value for replay a</w:t>
      </w:r>
      <w:r>
        <w:rPr>
          <w:rFonts w:ascii="Verdana" w:eastAsia="Times New Roman" w:hAnsi="Verdana"/>
          <w:color w:val="000000"/>
          <w:lang w:val="en"/>
        </w:rPr>
        <w:t xml:space="preserve">ttacks. The precise method for detecting replay attacks is Client specific. </w:t>
      </w:r>
    </w:p>
    <w:p w14:paraId="35B5CC79"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following is a non-normative example of a base64url decoded Self-Issued ID Token (with line wraps within values for display purposes only): </w:t>
      </w:r>
    </w:p>
    <w:p w14:paraId="1A721F37" w14:textId="77777777" w:rsidR="00000000" w:rsidRDefault="008E4755" w:rsidP="008E4755">
      <w:pPr>
        <w:pStyle w:val="HTMLPreformatted"/>
        <w:ind w:left="1200" w:right="480"/>
        <w:divId w:val="1589729711"/>
        <w:rPr>
          <w:lang w:val="en"/>
        </w:rPr>
      </w:pPr>
    </w:p>
    <w:p w14:paraId="272451FB" w14:textId="77777777" w:rsidR="00000000" w:rsidRDefault="008E4755" w:rsidP="008E4755">
      <w:pPr>
        <w:pStyle w:val="HTMLPreformatted"/>
        <w:ind w:left="1200" w:right="480"/>
        <w:divId w:val="1589729711"/>
        <w:rPr>
          <w:lang w:val="en"/>
        </w:rPr>
      </w:pPr>
      <w:r>
        <w:rPr>
          <w:lang w:val="en"/>
        </w:rPr>
        <w:t xml:space="preserve">  {</w:t>
      </w:r>
    </w:p>
    <w:p w14:paraId="3769CB39" w14:textId="77777777" w:rsidR="00000000" w:rsidRDefault="008E4755" w:rsidP="008E4755">
      <w:pPr>
        <w:pStyle w:val="HTMLPreformatted"/>
        <w:ind w:left="1200" w:right="480"/>
        <w:divId w:val="1589729711"/>
        <w:rPr>
          <w:lang w:val="en"/>
        </w:rPr>
      </w:pPr>
      <w:r>
        <w:rPr>
          <w:lang w:val="en"/>
        </w:rPr>
        <w:t xml:space="preserve">   "iss": "https://self-issue</w:t>
      </w:r>
      <w:r>
        <w:rPr>
          <w:lang w:val="en"/>
        </w:rPr>
        <w:t>d.me",</w:t>
      </w:r>
    </w:p>
    <w:p w14:paraId="70A616A8" w14:textId="77777777" w:rsidR="00000000" w:rsidRDefault="008E4755" w:rsidP="008E4755">
      <w:pPr>
        <w:pStyle w:val="HTMLPreformatted"/>
        <w:ind w:left="1200" w:right="480"/>
        <w:divId w:val="1589729711"/>
        <w:rPr>
          <w:lang w:val="en"/>
        </w:rPr>
      </w:pPr>
      <w:r>
        <w:rPr>
          <w:lang w:val="en"/>
        </w:rPr>
        <w:t xml:space="preserve">   "sub": "wBy8QvHbPzUnL0x63h13QqvUYcOur1X0cbQpPVRqX5k",</w:t>
      </w:r>
    </w:p>
    <w:p w14:paraId="2EC019C7" w14:textId="77777777" w:rsidR="00000000" w:rsidRDefault="008E4755" w:rsidP="008E4755">
      <w:pPr>
        <w:pStyle w:val="HTMLPreformatted"/>
        <w:ind w:left="1200" w:right="480"/>
        <w:divId w:val="1589729711"/>
        <w:rPr>
          <w:lang w:val="en"/>
        </w:rPr>
      </w:pPr>
      <w:r>
        <w:rPr>
          <w:lang w:val="en"/>
        </w:rPr>
        <w:t xml:space="preserve">   "aud": "https://client.example.org/cb",</w:t>
      </w:r>
    </w:p>
    <w:p w14:paraId="1AA9ACC1" w14:textId="77777777" w:rsidR="00000000" w:rsidRDefault="008E4755" w:rsidP="008E4755">
      <w:pPr>
        <w:pStyle w:val="HTMLPreformatted"/>
        <w:ind w:left="1200" w:right="480"/>
        <w:divId w:val="1589729711"/>
        <w:rPr>
          <w:lang w:val="en"/>
        </w:rPr>
      </w:pPr>
      <w:r>
        <w:rPr>
          <w:lang w:val="en"/>
        </w:rPr>
        <w:t xml:space="preserve">   "nonce": "n-0S6_WzA2Mj",</w:t>
      </w:r>
    </w:p>
    <w:p w14:paraId="7A552A32" w14:textId="77777777" w:rsidR="00000000" w:rsidRDefault="008E4755" w:rsidP="008E4755">
      <w:pPr>
        <w:pStyle w:val="HTMLPreformatted"/>
        <w:ind w:left="1200" w:right="480"/>
        <w:divId w:val="1589729711"/>
        <w:rPr>
          <w:lang w:val="en"/>
        </w:rPr>
      </w:pPr>
      <w:r>
        <w:rPr>
          <w:lang w:val="en"/>
        </w:rPr>
        <w:t xml:space="preserve">   "exp": 1311281970,</w:t>
      </w:r>
    </w:p>
    <w:p w14:paraId="3040C84F" w14:textId="77777777" w:rsidR="00000000" w:rsidRDefault="008E4755" w:rsidP="008E4755">
      <w:pPr>
        <w:pStyle w:val="HTMLPreformatted"/>
        <w:ind w:left="1200" w:right="480"/>
        <w:divId w:val="1589729711"/>
        <w:rPr>
          <w:lang w:val="en"/>
        </w:rPr>
      </w:pPr>
      <w:r>
        <w:rPr>
          <w:lang w:val="en"/>
        </w:rPr>
        <w:t xml:space="preserve">   "iat": 1311280970,</w:t>
      </w:r>
    </w:p>
    <w:p w14:paraId="40515A30" w14:textId="77777777" w:rsidR="00000000" w:rsidRDefault="008E4755" w:rsidP="008E4755">
      <w:pPr>
        <w:pStyle w:val="HTMLPreformatted"/>
        <w:ind w:left="1200" w:right="480"/>
        <w:divId w:val="1589729711"/>
        <w:rPr>
          <w:lang w:val="en"/>
        </w:rPr>
      </w:pPr>
      <w:r>
        <w:rPr>
          <w:lang w:val="en"/>
        </w:rPr>
        <w:t xml:space="preserve">   "sub_jwk": {</w:t>
      </w:r>
    </w:p>
    <w:p w14:paraId="0BFDB4F7" w14:textId="77777777" w:rsidR="00000000" w:rsidRDefault="008E4755" w:rsidP="008E4755">
      <w:pPr>
        <w:pStyle w:val="HTMLPreformatted"/>
        <w:ind w:left="1200" w:right="480"/>
        <w:divId w:val="1589729711"/>
        <w:rPr>
          <w:lang w:val="en"/>
        </w:rPr>
      </w:pPr>
      <w:r>
        <w:rPr>
          <w:lang w:val="en"/>
        </w:rPr>
        <w:t xml:space="preserve">     "kty":"RSA",</w:t>
      </w:r>
    </w:p>
    <w:p w14:paraId="1F140CD3" w14:textId="77777777" w:rsidR="00000000" w:rsidRDefault="008E4755" w:rsidP="008E4755">
      <w:pPr>
        <w:pStyle w:val="HTMLPreformatted"/>
        <w:ind w:left="1200" w:right="480"/>
        <w:divId w:val="1589729711"/>
        <w:rPr>
          <w:lang w:val="en"/>
        </w:rPr>
      </w:pPr>
      <w:r>
        <w:rPr>
          <w:lang w:val="en"/>
        </w:rPr>
        <w:t xml:space="preserve">     "n": "0vx7agoebGcQSuuPiLJXZptN9nndrQmb</w:t>
      </w:r>
      <w:r>
        <w:rPr>
          <w:lang w:val="en"/>
        </w:rPr>
        <w:t>XEps2aiAFbWhM78LhWx</w:t>
      </w:r>
    </w:p>
    <w:p w14:paraId="5F3CAAC1" w14:textId="77777777" w:rsidR="00000000" w:rsidRDefault="008E4755" w:rsidP="008E4755">
      <w:pPr>
        <w:pStyle w:val="HTMLPreformatted"/>
        <w:ind w:left="1200" w:right="480"/>
        <w:divId w:val="1589729711"/>
        <w:rPr>
          <w:lang w:val="en"/>
        </w:rPr>
      </w:pPr>
      <w:r>
        <w:rPr>
          <w:lang w:val="en"/>
        </w:rPr>
        <w:t xml:space="preserve">     4cbbfAAtVT86zwu1RK7aPFFxuhDR1L6tSoc_BJECPebWKRXjBZCiFV4n3oknjhMs</w:t>
      </w:r>
    </w:p>
    <w:p w14:paraId="356F9F7B" w14:textId="77777777" w:rsidR="00000000" w:rsidRDefault="008E4755" w:rsidP="008E4755">
      <w:pPr>
        <w:pStyle w:val="HTMLPreformatted"/>
        <w:ind w:left="1200" w:right="480"/>
        <w:divId w:val="1589729711"/>
        <w:rPr>
          <w:lang w:val="en"/>
        </w:rPr>
      </w:pPr>
      <w:r>
        <w:rPr>
          <w:lang w:val="en"/>
        </w:rPr>
        <w:t xml:space="preserve">     tn64tZ_2W-5JsGY4Hc5n9yBXArwl93lqt7_RN5w6Cf0h4QyQ5v-65YGjQR0_FDW2</w:t>
      </w:r>
    </w:p>
    <w:p w14:paraId="164604B5" w14:textId="77777777" w:rsidR="00000000" w:rsidRDefault="008E4755" w:rsidP="008E4755">
      <w:pPr>
        <w:pStyle w:val="HTMLPreformatted"/>
        <w:ind w:left="1200" w:right="480"/>
        <w:divId w:val="1589729711"/>
        <w:rPr>
          <w:lang w:val="en"/>
        </w:rPr>
      </w:pPr>
      <w:r>
        <w:rPr>
          <w:lang w:val="en"/>
        </w:rPr>
        <w:t xml:space="preserve">     QvzqY368QQMicAtaSqzs8KJZgnYb9c7d0zgdAZHzu6qMQvRL5hajrn1n91CbOpbI</w:t>
      </w:r>
    </w:p>
    <w:p w14:paraId="172F511F" w14:textId="77777777" w:rsidR="00000000" w:rsidRDefault="008E4755" w:rsidP="008E4755">
      <w:pPr>
        <w:pStyle w:val="HTMLPreformatted"/>
        <w:ind w:left="1200" w:right="480"/>
        <w:divId w:val="1589729711"/>
        <w:rPr>
          <w:lang w:val="en"/>
        </w:rPr>
      </w:pPr>
      <w:r>
        <w:rPr>
          <w:lang w:val="en"/>
        </w:rPr>
        <w:t xml:space="preserve">     SD08qNLyrdkt-bFTWhAI4</w:t>
      </w:r>
      <w:r>
        <w:rPr>
          <w:lang w:val="en"/>
        </w:rPr>
        <w:t>vMQFh6WeZu0fM4lFd2NcRwr3XPksINHaQ-G_xBniIqb</w:t>
      </w:r>
    </w:p>
    <w:p w14:paraId="0D47E30A" w14:textId="77777777" w:rsidR="00000000" w:rsidRDefault="008E4755" w:rsidP="008E4755">
      <w:pPr>
        <w:pStyle w:val="HTMLPreformatted"/>
        <w:ind w:left="1200" w:right="480"/>
        <w:divId w:val="1589729711"/>
        <w:rPr>
          <w:lang w:val="en"/>
        </w:rPr>
      </w:pPr>
      <w:r>
        <w:rPr>
          <w:lang w:val="en"/>
        </w:rPr>
        <w:t xml:space="preserve">     w0Ls1jF44-csFCur-kEgU8awapJzKnqDKgw",</w:t>
      </w:r>
    </w:p>
    <w:p w14:paraId="19DDA2C5" w14:textId="77777777" w:rsidR="00000000" w:rsidRDefault="008E4755" w:rsidP="008E4755">
      <w:pPr>
        <w:pStyle w:val="HTMLPreformatted"/>
        <w:ind w:left="1200" w:right="480"/>
        <w:divId w:val="1589729711"/>
        <w:rPr>
          <w:lang w:val="en"/>
        </w:rPr>
      </w:pPr>
      <w:r>
        <w:rPr>
          <w:lang w:val="en"/>
        </w:rPr>
        <w:t xml:space="preserve">     "e":"AQAB"</w:t>
      </w:r>
    </w:p>
    <w:p w14:paraId="66BA1284" w14:textId="77777777" w:rsidR="00000000" w:rsidRDefault="008E4755" w:rsidP="008E4755">
      <w:pPr>
        <w:pStyle w:val="HTMLPreformatted"/>
        <w:ind w:left="1200" w:right="480"/>
        <w:divId w:val="1589729711"/>
        <w:rPr>
          <w:lang w:val="en"/>
        </w:rPr>
      </w:pPr>
      <w:r>
        <w:rPr>
          <w:lang w:val="en"/>
        </w:rPr>
        <w:t xml:space="preserve">    }</w:t>
      </w:r>
    </w:p>
    <w:p w14:paraId="0B653F94" w14:textId="77777777" w:rsidR="00000000" w:rsidRDefault="008E4755" w:rsidP="008E4755">
      <w:pPr>
        <w:pStyle w:val="HTMLPreformatted"/>
        <w:ind w:left="1200" w:right="480"/>
        <w:divId w:val="1589729711"/>
        <w:rPr>
          <w:lang w:val="en"/>
        </w:rPr>
      </w:pPr>
      <w:r>
        <w:rPr>
          <w:lang w:val="en"/>
        </w:rPr>
        <w:t xml:space="preserve">  }</w:t>
      </w:r>
    </w:p>
    <w:p w14:paraId="4644BA47" w14:textId="77777777" w:rsidR="00000000" w:rsidRDefault="008E4755">
      <w:pPr>
        <w:spacing w:before="0" w:beforeAutospacing="0" w:after="0" w:afterAutospacing="0"/>
        <w:divId w:val="745765489"/>
        <w:rPr>
          <w:rFonts w:ascii="Verdana" w:eastAsia="Times New Roman" w:hAnsi="Verdana"/>
          <w:color w:val="000000"/>
          <w:lang w:val="en"/>
        </w:rPr>
      </w:pPr>
      <w:bookmarkStart w:id="206" w:name="stringops"/>
      <w:bookmarkEnd w:id="206"/>
    </w:p>
    <w:p w14:paraId="55AB0165"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9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F49D5D7" w14:textId="77777777">
        <w:trPr>
          <w:divId w:val="745765489"/>
          <w:trHeight w:val="225"/>
          <w:tblCellSpacing w:w="15" w:type="dxa"/>
        </w:trPr>
        <w:tc>
          <w:tcPr>
            <w:tcW w:w="450" w:type="dxa"/>
            <w:shd w:val="clear" w:color="auto" w:fill="990000"/>
            <w:vAlign w:val="center"/>
            <w:hideMark/>
          </w:tcPr>
          <w:p w14:paraId="1C616419"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E9D933D" w14:textId="77777777" w:rsidR="00000000" w:rsidRDefault="008E4755">
      <w:pPr>
        <w:pStyle w:val="Heading3"/>
        <w:divId w:val="745765489"/>
        <w:rPr>
          <w:rFonts w:eastAsia="Times New Roman"/>
          <w:lang w:val="en"/>
        </w:rPr>
      </w:pPr>
      <w:bookmarkStart w:id="207" w:name="rfc.section.7"/>
      <w:bookmarkEnd w:id="207"/>
      <w:r>
        <w:rPr>
          <w:rFonts w:eastAsia="Times New Roman"/>
          <w:lang w:val="en"/>
        </w:rPr>
        <w:t>7.  String Operations</w:t>
      </w:r>
    </w:p>
    <w:p w14:paraId="6E2667D8" w14:textId="77777777" w:rsidR="00000000" w:rsidRDefault="008E4755">
      <w:pPr>
        <w:pStyle w:val="NormalWeb"/>
        <w:divId w:val="745765489"/>
        <w:rPr>
          <w:rFonts w:ascii="Verdana" w:hAnsi="Verdana"/>
          <w:color w:val="000000"/>
          <w:lang w:val="en"/>
        </w:rPr>
      </w:pPr>
      <w:r>
        <w:rPr>
          <w:rFonts w:ascii="Verdana" w:hAnsi="Verdana"/>
          <w:color w:val="000000"/>
          <w:lang w:val="en"/>
        </w:rPr>
        <w:t>Processing some Ope</w:t>
      </w:r>
      <w:r>
        <w:rPr>
          <w:rFonts w:ascii="Verdana" w:hAnsi="Verdana"/>
          <w:color w:val="000000"/>
          <w:lang w:val="en"/>
        </w:rPr>
        <w:t xml:space="preserve">nID Connect messages requires comparing values in the messages to known values. For example, the Claim Names returned by the UserInfo Endpoint might be compared to specific Claim Names such as </w:t>
      </w:r>
      <w:r>
        <w:rPr>
          <w:rStyle w:val="HTMLTypewriter"/>
          <w:lang w:val="en"/>
        </w:rPr>
        <w:t>sub</w:t>
      </w:r>
      <w:r>
        <w:rPr>
          <w:rFonts w:ascii="Verdana" w:hAnsi="Verdana"/>
          <w:color w:val="000000"/>
          <w:lang w:val="en"/>
        </w:rPr>
        <w:t xml:space="preserve">. Comparing Unicode strings, </w:t>
      </w:r>
      <w:r>
        <w:rPr>
          <w:rFonts w:ascii="Verdana" w:hAnsi="Verdana"/>
          <w:color w:val="000000"/>
          <w:lang w:val="en"/>
        </w:rPr>
        <w:t xml:space="preserve">however, has significant security implications. </w:t>
      </w:r>
    </w:p>
    <w:p w14:paraId="526ABDC2"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Therefore, comparisons between JSON strings and other Unicode strings MUST be performed as specified below: </w:t>
      </w:r>
    </w:p>
    <w:p w14:paraId="63FE91B8" w14:textId="77777777" w:rsidR="00000000" w:rsidRDefault="008E4755">
      <w:pPr>
        <w:numPr>
          <w:ilvl w:val="0"/>
          <w:numId w:val="14"/>
        </w:numPr>
        <w:ind w:left="1680" w:right="960"/>
        <w:divId w:val="745765489"/>
        <w:rPr>
          <w:rFonts w:ascii="Verdana" w:eastAsia="Times New Roman" w:hAnsi="Verdana"/>
          <w:color w:val="000000"/>
          <w:lang w:val="en"/>
        </w:rPr>
        <w:pPrChange w:id="208" w:author="Author" w:date="2013-06-27T18:33:00Z">
          <w:pPr>
            <w:numPr>
              <w:numId w:val="98"/>
            </w:numPr>
            <w:tabs>
              <w:tab w:val="num" w:pos="720"/>
            </w:tabs>
            <w:ind w:left="720" w:right="960" w:hanging="360"/>
            <w:divId w:val="745765489"/>
          </w:pPr>
        </w:pPrChange>
      </w:pPr>
      <w:r>
        <w:rPr>
          <w:rFonts w:ascii="Verdana" w:eastAsia="Times New Roman" w:hAnsi="Verdana"/>
          <w:color w:val="000000"/>
          <w:lang w:val="en"/>
        </w:rPr>
        <w:t xml:space="preserve">Remove any JSON applied escaping to produce an array of Unicode code points. </w:t>
      </w:r>
    </w:p>
    <w:p w14:paraId="38291C4E" w14:textId="77777777" w:rsidR="00000000" w:rsidRDefault="008E4755">
      <w:pPr>
        <w:numPr>
          <w:ilvl w:val="0"/>
          <w:numId w:val="14"/>
        </w:numPr>
        <w:ind w:left="1680" w:right="960"/>
        <w:divId w:val="745765489"/>
        <w:rPr>
          <w:rFonts w:ascii="Verdana" w:eastAsia="Times New Roman" w:hAnsi="Verdana"/>
          <w:color w:val="000000"/>
          <w:lang w:val="en"/>
        </w:rPr>
        <w:pPrChange w:id="209" w:author="Author" w:date="2013-06-27T18:33:00Z">
          <w:pPr>
            <w:numPr>
              <w:numId w:val="98"/>
            </w:numPr>
            <w:tabs>
              <w:tab w:val="num" w:pos="720"/>
            </w:tabs>
            <w:ind w:left="720" w:right="960" w:hanging="360"/>
            <w:divId w:val="745765489"/>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"USA</w:instrText>
      </w:r>
      <w:r>
        <w:rPr>
          <w:rFonts w:ascii="Verdana" w:eastAsia="Times New Roman" w:hAnsi="Verdana"/>
          <w:color w:val="000000"/>
          <w:lang w:val="en"/>
        </w:rPr>
        <w:instrText>15"</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Unicode Normalization</w:t>
      </w:r>
      <w:r>
        <w:rPr>
          <w:rStyle w:val="Hyperlink"/>
          <w:rFonts w:ascii="Verdana" w:eastAsia="Times New Roman" w:hAnsi="Verdana"/>
          <w:vanish/>
          <w:u w:val="none"/>
          <w:lang w:val="en"/>
        </w:rPr>
        <w:t xml:space="preserve"> (Davis, M., Whistler, K., and M. Dürst, “Unicode Normalization Forms,” 09 2009.)</w:t>
      </w:r>
      <w:r>
        <w:rPr>
          <w:rFonts w:ascii="Verdana" w:eastAsia="Times New Roman" w:hAnsi="Verdana"/>
          <w:color w:val="000000"/>
          <w:lang w:val="en"/>
        </w:rPr>
        <w:fldChar w:fldCharType="end"/>
      </w:r>
      <w:r>
        <w:rPr>
          <w:rFonts w:ascii="Verdana" w:eastAsia="Times New Roman" w:hAnsi="Verdana"/>
          <w:color w:val="000000"/>
          <w:lang w:val="en"/>
        </w:rPr>
        <w:t xml:space="preserve"> [USA15] MUST NOT be applied at any point to either the JSON string or to the string it is to be compared against. </w:t>
      </w:r>
    </w:p>
    <w:p w14:paraId="1C2FBBB9" w14:textId="77777777" w:rsidR="00000000" w:rsidRDefault="008E4755">
      <w:pPr>
        <w:numPr>
          <w:ilvl w:val="0"/>
          <w:numId w:val="14"/>
        </w:numPr>
        <w:ind w:left="1680" w:right="960"/>
        <w:divId w:val="745765489"/>
        <w:rPr>
          <w:rFonts w:ascii="Verdana" w:eastAsia="Times New Roman" w:hAnsi="Verdana"/>
          <w:color w:val="000000"/>
          <w:lang w:val="en"/>
        </w:rPr>
        <w:pPrChange w:id="210" w:author="Author" w:date="2013-06-27T18:33:00Z">
          <w:pPr>
            <w:numPr>
              <w:numId w:val="98"/>
            </w:numPr>
            <w:tabs>
              <w:tab w:val="num" w:pos="720"/>
            </w:tabs>
            <w:ind w:left="720" w:right="960" w:hanging="360"/>
            <w:divId w:val="745765489"/>
          </w:pPr>
        </w:pPrChange>
      </w:pPr>
      <w:r>
        <w:rPr>
          <w:rFonts w:ascii="Verdana" w:eastAsia="Times New Roman" w:hAnsi="Verdana"/>
          <w:color w:val="000000"/>
          <w:lang w:val="en"/>
        </w:rPr>
        <w:t>Comparisons between the two st</w:t>
      </w:r>
      <w:r>
        <w:rPr>
          <w:rFonts w:ascii="Verdana" w:eastAsia="Times New Roman" w:hAnsi="Verdana"/>
          <w:color w:val="000000"/>
          <w:lang w:val="en"/>
        </w:rPr>
        <w:t xml:space="preserve">rings MUST be performed as a Unicode code point to code point equality comparison. </w:t>
      </w:r>
    </w:p>
    <w:p w14:paraId="6E416472"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In several places, this specification uses space delimited lists of strings. In all such cases, only the ASCII space character (0x20) MAY be used for this purpose. </w:t>
      </w:r>
    </w:p>
    <w:p w14:paraId="5DB76B1D" w14:textId="77777777" w:rsidR="00000000" w:rsidRDefault="008E4755">
      <w:pPr>
        <w:spacing w:before="0" w:beforeAutospacing="0" w:after="0" w:afterAutospacing="0"/>
        <w:divId w:val="745765489"/>
        <w:rPr>
          <w:rFonts w:ascii="Verdana" w:eastAsia="Times New Roman" w:hAnsi="Verdana"/>
          <w:color w:val="000000"/>
          <w:lang w:val="en"/>
        </w:rPr>
      </w:pPr>
      <w:bookmarkStart w:id="211" w:name="ImplementationConsiderations"/>
      <w:bookmarkEnd w:id="211"/>
    </w:p>
    <w:p w14:paraId="6095218F"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9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ABC69A2" w14:textId="77777777">
        <w:trPr>
          <w:divId w:val="745765489"/>
          <w:trHeight w:val="225"/>
          <w:tblCellSpacing w:w="15" w:type="dxa"/>
        </w:trPr>
        <w:tc>
          <w:tcPr>
            <w:tcW w:w="450" w:type="dxa"/>
            <w:shd w:val="clear" w:color="auto" w:fill="990000"/>
            <w:vAlign w:val="center"/>
            <w:hideMark/>
          </w:tcPr>
          <w:p w14:paraId="5435459D"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92D3E46" w14:textId="77777777" w:rsidR="00000000" w:rsidRDefault="008E4755">
      <w:pPr>
        <w:pStyle w:val="Heading3"/>
        <w:divId w:val="745765489"/>
        <w:rPr>
          <w:rFonts w:eastAsia="Times New Roman"/>
          <w:lang w:val="en"/>
        </w:rPr>
      </w:pPr>
      <w:bookmarkStart w:id="212" w:name="rfc.section.8"/>
      <w:bookmarkEnd w:id="212"/>
      <w:r>
        <w:rPr>
          <w:rFonts w:eastAsia="Times New Roman"/>
          <w:lang w:val="en"/>
        </w:rPr>
        <w:t>8.  Implementation Considerations</w:t>
      </w:r>
    </w:p>
    <w:p w14:paraId="67BAD5C6"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This specification defines features used by both Relying Parties and OpenID Providers. Features that are mandatory to implement for Relying Parties are already described in the </w:t>
      </w:r>
      <w:hyperlink w:anchor="OpenID.Basic" w:history="1">
        <w:r>
          <w:rPr>
            <w:rStyle w:val="Hyperlink"/>
            <w:rFonts w:ascii="Verdana" w:hAnsi="Verdana"/>
            <w:u w:val="none"/>
            <w:lang w:val="en"/>
          </w:rPr>
          <w:t>OpenID Connect Basic Client Profile 1.0</w:t>
        </w:r>
        <w:r>
          <w:rPr>
            <w:rStyle w:val="Hyperlink"/>
            <w:rFonts w:ascii="Verdana" w:hAnsi="Verdana"/>
            <w:vanish/>
            <w:u w:val="none"/>
            <w:lang w:val="en"/>
          </w:rPr>
          <w:t xml:space="preserve"> (Sak</w:t>
        </w:r>
        <w:r>
          <w:rPr>
            <w:rStyle w:val="Hyperlink"/>
            <w:rFonts w:ascii="Verdana" w:hAnsi="Verdana"/>
            <w:vanish/>
            <w:u w:val="none"/>
            <w:lang w:val="en"/>
          </w:rPr>
          <w:t>imura, N., Bradley, J., Jones, M., de Medeiros, B., and C. Mortimore, “OpenID Connect Basic Client Profile 1.0,” June 2013.)</w:t>
        </w:r>
      </w:hyperlink>
      <w:r>
        <w:rPr>
          <w:rFonts w:ascii="Verdana" w:hAnsi="Verdana"/>
          <w:color w:val="000000"/>
          <w:lang w:val="en"/>
        </w:rPr>
        <w:t xml:space="preserve"> [OpenID.Basic] and </w:t>
      </w:r>
      <w:hyperlink w:anchor="OpenID.Implicit" w:history="1">
        <w:r>
          <w:rPr>
            <w:rStyle w:val="Hyperlink"/>
            <w:rFonts w:ascii="Verdana" w:hAnsi="Verdana"/>
            <w:u w:val="none"/>
            <w:lang w:val="en"/>
          </w:rPr>
          <w:t>OpenID Connect Implicit Client Profile 1.0</w:t>
        </w:r>
        <w:r>
          <w:rPr>
            <w:rStyle w:val="Hyperlink"/>
            <w:rFonts w:ascii="Verdana" w:hAnsi="Verdana"/>
            <w:vanish/>
            <w:u w:val="none"/>
            <w:lang w:val="en"/>
          </w:rPr>
          <w:t xml:space="preserve"> (Sakimura, N., Bradley, J., Jon</w:t>
        </w:r>
        <w:r>
          <w:rPr>
            <w:rStyle w:val="Hyperlink"/>
            <w:rFonts w:ascii="Verdana" w:hAnsi="Verdana"/>
            <w:vanish/>
            <w:u w:val="none"/>
            <w:lang w:val="en"/>
          </w:rPr>
          <w:t>es, M., de Medeiros, B., Mortimore, C., and E. Jay, “OpenID Connect Implicit Client Profile 1.0,” June 2013.)</w:t>
        </w:r>
      </w:hyperlink>
      <w:r>
        <w:rPr>
          <w:rFonts w:ascii="Verdana" w:hAnsi="Verdana"/>
          <w:color w:val="000000"/>
          <w:lang w:val="en"/>
        </w:rPr>
        <w:t xml:space="preserve"> [OpenID.Implicit] specifications, and so are not discussed again here. </w:t>
      </w:r>
    </w:p>
    <w:p w14:paraId="05A7FEAD" w14:textId="77777777" w:rsidR="00000000" w:rsidRDefault="008E4755">
      <w:pPr>
        <w:pStyle w:val="NormalWeb"/>
        <w:divId w:val="745765489"/>
        <w:rPr>
          <w:rFonts w:ascii="Verdana" w:hAnsi="Verdana"/>
          <w:color w:val="000000"/>
          <w:lang w:val="en"/>
        </w:rPr>
      </w:pPr>
      <w:r>
        <w:rPr>
          <w:rFonts w:ascii="Verdana" w:hAnsi="Verdana"/>
          <w:color w:val="000000"/>
          <w:lang w:val="en"/>
        </w:rPr>
        <w:t>It is expected that some OpenID Providers will require static, out-of-band</w:t>
      </w:r>
      <w:r>
        <w:rPr>
          <w:rFonts w:ascii="Verdana" w:hAnsi="Verdana"/>
          <w:color w:val="000000"/>
          <w:lang w:val="en"/>
        </w:rPr>
        <w:t xml:space="preserve"> configuration of RPs using them, whereas others will support dynamic usage by RPs without a pre-established relationship between them. For that reason, the mandatory-to-implement features for OPs are listed below in two groups: the first for all OPs and t</w:t>
      </w:r>
      <w:r>
        <w:rPr>
          <w:rFonts w:ascii="Verdana" w:hAnsi="Verdana"/>
          <w:color w:val="000000"/>
          <w:lang w:val="en"/>
        </w:rPr>
        <w:t xml:space="preserve">he second for "Dynamic" OpenID Providers. </w:t>
      </w:r>
    </w:p>
    <w:p w14:paraId="18E1DBFC" w14:textId="77777777" w:rsidR="00000000" w:rsidRDefault="008E4755">
      <w:pPr>
        <w:spacing w:before="0" w:beforeAutospacing="0" w:after="0" w:afterAutospacing="0"/>
        <w:divId w:val="745765489"/>
        <w:rPr>
          <w:rFonts w:ascii="Verdana" w:eastAsia="Times New Roman" w:hAnsi="Verdana"/>
          <w:color w:val="000000"/>
          <w:lang w:val="en"/>
        </w:rPr>
      </w:pPr>
      <w:bookmarkStart w:id="213" w:name="ServerMTI"/>
      <w:bookmarkEnd w:id="213"/>
    </w:p>
    <w:p w14:paraId="2BC121AC"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9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1CD573D" w14:textId="77777777">
        <w:trPr>
          <w:divId w:val="745765489"/>
          <w:trHeight w:val="225"/>
          <w:tblCellSpacing w:w="15" w:type="dxa"/>
        </w:trPr>
        <w:tc>
          <w:tcPr>
            <w:tcW w:w="450" w:type="dxa"/>
            <w:shd w:val="clear" w:color="auto" w:fill="990000"/>
            <w:vAlign w:val="center"/>
            <w:hideMark/>
          </w:tcPr>
          <w:p w14:paraId="2B359622"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7D98A489" w14:textId="77777777" w:rsidR="00000000" w:rsidRDefault="008E4755">
      <w:pPr>
        <w:pStyle w:val="Heading3"/>
        <w:divId w:val="745765489"/>
        <w:rPr>
          <w:rFonts w:eastAsia="Times New Roman"/>
          <w:lang w:val="en"/>
        </w:rPr>
      </w:pPr>
      <w:bookmarkStart w:id="214" w:name="rfc.section.8.1"/>
      <w:bookmarkEnd w:id="214"/>
      <w:r>
        <w:rPr>
          <w:rFonts w:eastAsia="Times New Roman"/>
          <w:lang w:val="en"/>
        </w:rPr>
        <w:t>8.1.  Mandatory to Implement Features for All OpenID Providers</w:t>
      </w:r>
    </w:p>
    <w:p w14:paraId="63ED12C1" w14:textId="77777777" w:rsidR="00000000" w:rsidRDefault="008E4755">
      <w:pPr>
        <w:pStyle w:val="NormalWeb"/>
        <w:divId w:val="745765489"/>
        <w:rPr>
          <w:rFonts w:ascii="Verdana" w:hAnsi="Verdana"/>
          <w:color w:val="000000"/>
          <w:lang w:val="en"/>
        </w:rPr>
      </w:pPr>
      <w:r>
        <w:rPr>
          <w:rFonts w:ascii="Verdana" w:hAnsi="Verdana"/>
          <w:color w:val="000000"/>
          <w:lang w:val="en"/>
        </w:rPr>
        <w:t>All OpenID Providers MUST implement the following features defined in this specification. This list augments the set of features that are already listed elsewhere as being "REQUIRED" or ar</w:t>
      </w:r>
      <w:r>
        <w:rPr>
          <w:rFonts w:ascii="Verdana" w:hAnsi="Verdana"/>
          <w:color w:val="000000"/>
          <w:lang w:val="en"/>
        </w:rPr>
        <w:t xml:space="preserve">e described with a "MUST", and so is not, by itself, a comprehensive set of implementation requirements for OPs. </w:t>
      </w:r>
    </w:p>
    <w:p w14:paraId="18F5610A" w14:textId="77777777" w:rsidR="00000000" w:rsidRDefault="008E4755" w:rsidP="008E4755">
      <w:pPr>
        <w:spacing w:beforeAutospacing="0" w:after="0" w:afterAutospacing="0"/>
        <w:ind w:left="1200" w:right="1200"/>
        <w:divId w:val="490026625"/>
        <w:rPr>
          <w:rFonts w:ascii="Verdana" w:eastAsia="Times New Roman" w:hAnsi="Verdana"/>
          <w:color w:val="000000"/>
          <w:lang w:val="en"/>
        </w:rPr>
      </w:pPr>
      <w:r>
        <w:rPr>
          <w:rFonts w:ascii="Verdana" w:eastAsia="Times New Roman" w:hAnsi="Verdana"/>
          <w:color w:val="000000"/>
          <w:lang w:val="en"/>
        </w:rPr>
        <w:t>Signing ID Tokens with RSA SHA-256</w:t>
      </w:r>
    </w:p>
    <w:p w14:paraId="189877D4" w14:textId="77777777" w:rsidR="00000000" w:rsidRDefault="008E4755" w:rsidP="008E4755">
      <w:pPr>
        <w:spacing w:before="0" w:beforeAutospacing="0" w:after="0" w:afterAutospacing="0"/>
        <w:ind w:left="1920" w:right="1200"/>
        <w:divId w:val="490026625"/>
        <w:rPr>
          <w:rFonts w:ascii="Verdana" w:eastAsia="Times New Roman" w:hAnsi="Verdana"/>
          <w:color w:val="000000"/>
          <w:lang w:val="en"/>
        </w:rPr>
      </w:pPr>
      <w:r>
        <w:rPr>
          <w:rFonts w:ascii="Verdana" w:eastAsia="Times New Roman" w:hAnsi="Verdana"/>
          <w:color w:val="000000"/>
          <w:lang w:val="en"/>
        </w:rPr>
        <w:t xml:space="preserve">OPs MUST support signing ID Tokens with the RSA SHA-256 algorithm (an </w:t>
      </w:r>
      <w:r>
        <w:rPr>
          <w:rStyle w:val="HTMLTypewriter"/>
          <w:lang w:val="en"/>
        </w:rPr>
        <w:t>alg</w:t>
      </w:r>
      <w:r>
        <w:rPr>
          <w:rFonts w:ascii="Verdana" w:eastAsia="Times New Roman" w:hAnsi="Verdana"/>
          <w:color w:val="000000"/>
          <w:lang w:val="en"/>
        </w:rPr>
        <w:t xml:space="preserve"> value of </w:t>
      </w:r>
      <w:r>
        <w:rPr>
          <w:rStyle w:val="HTMLTypewriter"/>
          <w:lang w:val="en"/>
        </w:rPr>
        <w:t>RS256</w:t>
      </w:r>
      <w:r>
        <w:rPr>
          <w:rFonts w:ascii="Verdana" w:eastAsia="Times New Roman" w:hAnsi="Verdana"/>
          <w:color w:val="000000"/>
          <w:lang w:val="en"/>
        </w:rPr>
        <w:t xml:space="preserve">). </w:t>
      </w:r>
    </w:p>
    <w:p w14:paraId="2C39C686" w14:textId="77777777" w:rsidR="00000000" w:rsidRDefault="008E4755" w:rsidP="008E4755">
      <w:pPr>
        <w:spacing w:before="0" w:beforeAutospacing="0" w:after="0" w:afterAutospacing="0"/>
        <w:ind w:left="1200" w:right="1200"/>
        <w:divId w:val="490026625"/>
        <w:rPr>
          <w:rFonts w:ascii="Verdana" w:eastAsia="Times New Roman" w:hAnsi="Verdana"/>
          <w:color w:val="000000"/>
          <w:lang w:val="en"/>
        </w:rPr>
      </w:pPr>
      <w:r>
        <w:rPr>
          <w:rFonts w:ascii="Verdana" w:eastAsia="Times New Roman" w:hAnsi="Verdana"/>
          <w:color w:val="000000"/>
          <w:lang w:val="en"/>
        </w:rPr>
        <w:t>Prompt Paramete</w:t>
      </w:r>
      <w:r>
        <w:rPr>
          <w:rFonts w:ascii="Verdana" w:eastAsia="Times New Roman" w:hAnsi="Verdana"/>
          <w:color w:val="000000"/>
          <w:lang w:val="en"/>
        </w:rPr>
        <w:t>r</w:t>
      </w:r>
    </w:p>
    <w:p w14:paraId="3F81D999" w14:textId="77777777" w:rsidR="00000000" w:rsidRDefault="008E4755" w:rsidP="008E4755">
      <w:pPr>
        <w:spacing w:before="0" w:beforeAutospacing="0" w:after="0" w:afterAutospacing="0"/>
        <w:ind w:left="1920" w:right="1200"/>
        <w:divId w:val="490026625"/>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prompt</w:t>
      </w:r>
      <w:r>
        <w:rPr>
          <w:rFonts w:ascii="Verdana" w:eastAsia="Times New Roman" w:hAnsi="Verdana"/>
          <w:color w:val="000000"/>
          <w:lang w:val="en"/>
        </w:rPr>
        <w:t xml:space="preserve"> parameter, as defined in </w:t>
      </w:r>
      <w:hyperlink w:anchor="RequestParameters" w:history="1">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hyperlink>
      <w:r>
        <w:rPr>
          <w:rFonts w:ascii="Verdana" w:eastAsia="Times New Roman" w:hAnsi="Verdana"/>
          <w:color w:val="000000"/>
          <w:lang w:val="en"/>
        </w:rPr>
        <w:t xml:space="preserve">, including the specified user interface behaviors such as </w:t>
      </w:r>
      <w:r>
        <w:rPr>
          <w:rStyle w:val="HTMLTypewriter"/>
          <w:lang w:val="en"/>
        </w:rPr>
        <w:t>none</w:t>
      </w:r>
      <w:r>
        <w:rPr>
          <w:rFonts w:ascii="Verdana" w:eastAsia="Times New Roman" w:hAnsi="Verdana"/>
          <w:color w:val="000000"/>
          <w:lang w:val="en"/>
        </w:rPr>
        <w:t xml:space="preserve"> and </w:t>
      </w:r>
      <w:r>
        <w:rPr>
          <w:rStyle w:val="HTMLTypewriter"/>
          <w:lang w:val="en"/>
        </w:rPr>
        <w:t>login</w:t>
      </w:r>
      <w:r>
        <w:rPr>
          <w:rFonts w:ascii="Verdana" w:eastAsia="Times New Roman" w:hAnsi="Verdana"/>
          <w:color w:val="000000"/>
          <w:lang w:val="en"/>
        </w:rPr>
        <w:t xml:space="preserve">. </w:t>
      </w:r>
    </w:p>
    <w:p w14:paraId="73859107" w14:textId="77777777" w:rsidR="00000000" w:rsidRDefault="008E4755" w:rsidP="008E4755">
      <w:pPr>
        <w:spacing w:before="0" w:beforeAutospacing="0" w:after="0" w:afterAutospacing="0"/>
        <w:ind w:left="1200" w:right="1200"/>
        <w:divId w:val="490026625"/>
        <w:rPr>
          <w:rFonts w:ascii="Verdana" w:eastAsia="Times New Roman" w:hAnsi="Verdana"/>
          <w:color w:val="000000"/>
          <w:lang w:val="en"/>
        </w:rPr>
      </w:pPr>
      <w:r>
        <w:rPr>
          <w:rFonts w:ascii="Verdana" w:eastAsia="Times New Roman" w:hAnsi="Verdana"/>
          <w:color w:val="000000"/>
          <w:lang w:val="en"/>
        </w:rPr>
        <w:t>Display Parameter</w:t>
      </w:r>
    </w:p>
    <w:p w14:paraId="6619C090" w14:textId="77777777" w:rsidR="00000000" w:rsidRDefault="008E4755" w:rsidP="008E4755">
      <w:pPr>
        <w:spacing w:before="0" w:beforeAutospacing="0" w:after="0" w:afterAutospacing="0"/>
        <w:ind w:left="1920" w:right="1200"/>
        <w:divId w:val="490026625"/>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display</w:t>
      </w:r>
      <w:r>
        <w:rPr>
          <w:rFonts w:ascii="Verdana" w:eastAsia="Times New Roman" w:hAnsi="Verdana"/>
          <w:color w:val="000000"/>
          <w:lang w:val="en"/>
        </w:rPr>
        <w:t xml:space="preserve"> </w:t>
      </w:r>
      <w:r>
        <w:rPr>
          <w:rFonts w:ascii="Verdana" w:eastAsia="Times New Roman" w:hAnsi="Verdana"/>
          <w:color w:val="000000"/>
          <w:lang w:val="en"/>
        </w:rPr>
        <w:t xml:space="preserve">parameter, as defined in </w:t>
      </w:r>
      <w:hyperlink w:anchor="RequestParameters" w:history="1">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hyperlink>
      <w:r>
        <w:rPr>
          <w:rFonts w:ascii="Verdana" w:eastAsia="Times New Roman" w:hAnsi="Verdana"/>
          <w:color w:val="000000"/>
          <w:lang w:val="en"/>
        </w:rPr>
        <w:t xml:space="preserve">. (Note that the minimum level of support required for this parameter is simply to have its use not result in an error.) </w:t>
      </w:r>
    </w:p>
    <w:p w14:paraId="04FD3A72" w14:textId="77777777" w:rsidR="00000000" w:rsidRDefault="008E4755" w:rsidP="008E4755">
      <w:pPr>
        <w:spacing w:before="0" w:beforeAutospacing="0" w:after="0" w:afterAutospacing="0"/>
        <w:ind w:left="1200" w:right="1200"/>
        <w:divId w:val="490026625"/>
        <w:rPr>
          <w:rFonts w:ascii="Verdana" w:eastAsia="Times New Roman" w:hAnsi="Verdana"/>
          <w:color w:val="000000"/>
          <w:lang w:val="en"/>
        </w:rPr>
      </w:pPr>
      <w:r>
        <w:rPr>
          <w:rFonts w:ascii="Verdana" w:eastAsia="Times New Roman" w:hAnsi="Verdana"/>
          <w:color w:val="000000"/>
          <w:lang w:val="en"/>
        </w:rPr>
        <w:t>Preferred Locales</w:t>
      </w:r>
    </w:p>
    <w:p w14:paraId="01B7CAA2" w14:textId="77777777" w:rsidR="00000000" w:rsidRDefault="008E4755" w:rsidP="008E4755">
      <w:pPr>
        <w:spacing w:before="0" w:beforeAutospacing="0" w:after="0" w:afterAutospacing="0"/>
        <w:ind w:left="1920" w:right="1200"/>
        <w:divId w:val="490026625"/>
        <w:rPr>
          <w:rFonts w:ascii="Verdana" w:eastAsia="Times New Roman" w:hAnsi="Verdana"/>
          <w:color w:val="000000"/>
          <w:lang w:val="en"/>
        </w:rPr>
      </w:pPr>
      <w:r>
        <w:rPr>
          <w:rFonts w:ascii="Verdana" w:eastAsia="Times New Roman" w:hAnsi="Verdana"/>
          <w:color w:val="000000"/>
          <w:lang w:val="en"/>
        </w:rPr>
        <w:t xml:space="preserve">OPs MUST support requests for preferred languages and scripts for the user interface and for Claims via the </w:t>
      </w:r>
      <w:r>
        <w:rPr>
          <w:rStyle w:val="HTMLTypewriter"/>
          <w:lang w:val="en"/>
        </w:rPr>
        <w:t>ui_locales</w:t>
      </w:r>
      <w:r>
        <w:rPr>
          <w:rFonts w:ascii="Verdana" w:eastAsia="Times New Roman" w:hAnsi="Verdana"/>
          <w:color w:val="000000"/>
          <w:lang w:val="en"/>
        </w:rPr>
        <w:t xml:space="preserve"> and </w:t>
      </w:r>
      <w:r>
        <w:rPr>
          <w:rStyle w:val="HTMLTypewriter"/>
          <w:lang w:val="en"/>
        </w:rPr>
        <w:t>claims_locales</w:t>
      </w:r>
      <w:r>
        <w:rPr>
          <w:rFonts w:ascii="Verdana" w:eastAsia="Times New Roman" w:hAnsi="Verdana"/>
          <w:color w:val="000000"/>
          <w:lang w:val="en"/>
        </w:rPr>
        <w:t xml:space="preserve"> request parameters, as defined in </w:t>
      </w:r>
      <w:hyperlink w:anchor="RequestParameters" w:history="1">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hyperlink>
      <w:r>
        <w:rPr>
          <w:rFonts w:ascii="Verdana" w:eastAsia="Times New Roman" w:hAnsi="Verdana"/>
          <w:color w:val="000000"/>
          <w:lang w:val="en"/>
        </w:rPr>
        <w:t xml:space="preserve">. (Note </w:t>
      </w:r>
      <w:r>
        <w:rPr>
          <w:rFonts w:ascii="Verdana" w:eastAsia="Times New Roman" w:hAnsi="Verdana"/>
          <w:color w:val="000000"/>
          <w:lang w:val="en"/>
        </w:rPr>
        <w:t xml:space="preserve">that the minimum level of support required for these parameters is simply to have their use not result in errors.) </w:t>
      </w:r>
    </w:p>
    <w:p w14:paraId="02E56A91" w14:textId="77777777" w:rsidR="00000000" w:rsidRDefault="008E4755" w:rsidP="008E4755">
      <w:pPr>
        <w:spacing w:before="0" w:beforeAutospacing="0" w:after="0" w:afterAutospacing="0"/>
        <w:ind w:left="1200" w:right="1200"/>
        <w:divId w:val="490026625"/>
        <w:rPr>
          <w:rFonts w:ascii="Verdana" w:eastAsia="Times New Roman" w:hAnsi="Verdana"/>
          <w:color w:val="000000"/>
          <w:lang w:val="en"/>
        </w:rPr>
      </w:pPr>
      <w:r>
        <w:rPr>
          <w:rFonts w:ascii="Verdana" w:eastAsia="Times New Roman" w:hAnsi="Verdana"/>
          <w:color w:val="000000"/>
          <w:lang w:val="en"/>
        </w:rPr>
        <w:t>Authentication Time</w:t>
      </w:r>
    </w:p>
    <w:p w14:paraId="3635FB9E" w14:textId="77777777" w:rsidR="00000000" w:rsidRDefault="008E4755" w:rsidP="008E4755">
      <w:pPr>
        <w:spacing w:before="0" w:beforeAutospacing="0" w:after="0" w:afterAutospacing="0"/>
        <w:ind w:left="1920" w:right="1200"/>
        <w:divId w:val="490026625"/>
        <w:rPr>
          <w:rFonts w:ascii="Verdana" w:eastAsia="Times New Roman" w:hAnsi="Verdana"/>
          <w:color w:val="000000"/>
          <w:lang w:val="en"/>
        </w:rPr>
      </w:pPr>
      <w:r>
        <w:rPr>
          <w:rFonts w:ascii="Verdana" w:eastAsia="Times New Roman" w:hAnsi="Verdana"/>
          <w:color w:val="000000"/>
          <w:lang w:val="en"/>
        </w:rPr>
        <w:t xml:space="preserve">OPs MUST support returning the time at which the End-User authenticated via the </w:t>
      </w:r>
      <w:r>
        <w:rPr>
          <w:rStyle w:val="HTMLTypewriter"/>
          <w:lang w:val="en"/>
        </w:rPr>
        <w:t>auth_time</w:t>
      </w:r>
      <w:r>
        <w:rPr>
          <w:rFonts w:ascii="Verdana" w:eastAsia="Times New Roman" w:hAnsi="Verdana"/>
          <w:color w:val="000000"/>
          <w:lang w:val="en"/>
        </w:rPr>
        <w:t xml:space="preserve"> Claim, as defined in </w:t>
      </w:r>
      <w:hyperlink w:anchor="id_token" w:history="1">
        <w:r>
          <w:rPr>
            <w:rStyle w:val="Hyperlink"/>
            <w:rFonts w:ascii="Verdana" w:eastAsia="Times New Roman" w:hAnsi="Verdana"/>
            <w:u w:val="none"/>
            <w:lang w:val="en"/>
          </w:rPr>
          <w:t>Section 2.1.2.1</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p>
    <w:p w14:paraId="5002BD0D" w14:textId="77777777" w:rsidR="00000000" w:rsidRDefault="008E4755" w:rsidP="008E4755">
      <w:pPr>
        <w:spacing w:before="0" w:beforeAutospacing="0" w:after="0" w:afterAutospacing="0"/>
        <w:ind w:left="1200" w:right="1200"/>
        <w:divId w:val="490026625"/>
        <w:rPr>
          <w:rFonts w:ascii="Verdana" w:eastAsia="Times New Roman" w:hAnsi="Verdana"/>
          <w:color w:val="000000"/>
          <w:lang w:val="en"/>
        </w:rPr>
      </w:pPr>
      <w:r>
        <w:rPr>
          <w:rFonts w:ascii="Verdana" w:eastAsia="Times New Roman" w:hAnsi="Verdana"/>
          <w:color w:val="000000"/>
          <w:lang w:val="en"/>
        </w:rPr>
        <w:t>Maximum Authentication Age</w:t>
      </w:r>
    </w:p>
    <w:p w14:paraId="141B7A0F" w14:textId="77777777" w:rsidR="00000000" w:rsidRDefault="008E4755" w:rsidP="008E4755">
      <w:pPr>
        <w:spacing w:before="0" w:beforeAutospacing="0" w:after="0" w:afterAutospacing="0"/>
        <w:ind w:left="1920" w:right="1200"/>
        <w:divId w:val="490026625"/>
        <w:rPr>
          <w:rFonts w:ascii="Verdana" w:eastAsia="Times New Roman" w:hAnsi="Verdana"/>
          <w:color w:val="000000"/>
          <w:lang w:val="en"/>
        </w:rPr>
      </w:pPr>
      <w:r>
        <w:rPr>
          <w:rFonts w:ascii="Verdana" w:eastAsia="Times New Roman" w:hAnsi="Verdana"/>
          <w:color w:val="000000"/>
          <w:lang w:val="en"/>
        </w:rPr>
        <w:t xml:space="preserve">OPs MUST support enforcing a maximum authentication age via the </w:t>
      </w:r>
      <w:r>
        <w:rPr>
          <w:rStyle w:val="HTMLTypewriter"/>
          <w:lang w:val="en"/>
        </w:rPr>
        <w:t>max_age</w:t>
      </w:r>
      <w:r>
        <w:rPr>
          <w:rFonts w:ascii="Verdana" w:eastAsia="Times New Roman" w:hAnsi="Verdana"/>
          <w:color w:val="000000"/>
          <w:lang w:val="en"/>
        </w:rPr>
        <w:t xml:space="preserve"> parameter, as defined in </w:t>
      </w:r>
      <w:hyperlink w:anchor="RequestParameters" w:history="1">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hyperlink>
      <w:r>
        <w:rPr>
          <w:rFonts w:ascii="Verdana" w:eastAsia="Times New Roman" w:hAnsi="Verdana"/>
          <w:color w:val="000000"/>
          <w:lang w:val="en"/>
        </w:rPr>
        <w:t xml:space="preserve">. </w:t>
      </w:r>
    </w:p>
    <w:p w14:paraId="7D265F39" w14:textId="77777777" w:rsidR="00000000" w:rsidRDefault="008E4755" w:rsidP="008E4755">
      <w:pPr>
        <w:spacing w:before="0" w:beforeAutospacing="0" w:after="0" w:afterAutospacing="0"/>
        <w:ind w:left="1200" w:right="1200"/>
        <w:divId w:val="490026625"/>
        <w:rPr>
          <w:rFonts w:ascii="Verdana" w:eastAsia="Times New Roman" w:hAnsi="Verdana"/>
          <w:color w:val="000000"/>
          <w:lang w:val="en"/>
        </w:rPr>
      </w:pPr>
      <w:r>
        <w:rPr>
          <w:rFonts w:ascii="Verdana" w:eastAsia="Times New Roman" w:hAnsi="Verdana"/>
          <w:color w:val="000000"/>
          <w:lang w:val="en"/>
        </w:rPr>
        <w:t>Au</w:t>
      </w:r>
      <w:r>
        <w:rPr>
          <w:rFonts w:ascii="Verdana" w:eastAsia="Times New Roman" w:hAnsi="Verdana"/>
          <w:color w:val="000000"/>
          <w:lang w:val="en"/>
        </w:rPr>
        <w:t>thentication Context Class Reference</w:t>
      </w:r>
    </w:p>
    <w:p w14:paraId="441FFC60" w14:textId="77777777" w:rsidR="00000000" w:rsidRDefault="008E4755" w:rsidP="008E4755">
      <w:pPr>
        <w:spacing w:before="0" w:beforeAutospacing="0" w:afterAutospacing="0"/>
        <w:ind w:left="1920" w:right="1200"/>
        <w:divId w:val="490026625"/>
        <w:rPr>
          <w:rFonts w:ascii="Verdana" w:eastAsia="Times New Roman" w:hAnsi="Verdana"/>
          <w:color w:val="000000"/>
          <w:lang w:val="en"/>
        </w:rPr>
      </w:pPr>
      <w:r>
        <w:rPr>
          <w:rFonts w:ascii="Verdana" w:eastAsia="Times New Roman" w:hAnsi="Verdana"/>
          <w:color w:val="000000"/>
          <w:lang w:val="en"/>
        </w:rPr>
        <w:t xml:space="preserve">OPs MUST support requests for specific Authentication Context Class Reference values via the </w:t>
      </w:r>
      <w:r>
        <w:rPr>
          <w:rStyle w:val="HTMLTypewriter"/>
          <w:lang w:val="en"/>
        </w:rPr>
        <w:t>acr_values</w:t>
      </w:r>
      <w:r>
        <w:rPr>
          <w:rFonts w:ascii="Verdana" w:eastAsia="Times New Roman" w:hAnsi="Verdana"/>
          <w:color w:val="000000"/>
          <w:lang w:val="en"/>
        </w:rPr>
        <w:t xml:space="preserve"> parameter, as defined in </w:t>
      </w:r>
      <w:hyperlink w:anchor="RequestParameters" w:history="1">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hyperlink>
      <w:r>
        <w:rPr>
          <w:rFonts w:ascii="Verdana" w:eastAsia="Times New Roman" w:hAnsi="Verdana"/>
          <w:color w:val="000000"/>
          <w:lang w:val="en"/>
        </w:rPr>
        <w:t>. (Note that t</w:t>
      </w:r>
      <w:r>
        <w:rPr>
          <w:rFonts w:ascii="Verdana" w:eastAsia="Times New Roman" w:hAnsi="Verdana"/>
          <w:color w:val="000000"/>
          <w:lang w:val="en"/>
        </w:rPr>
        <w:t xml:space="preserve">he minimum level of support required for this parameter is simply to have its use not result in an error.) </w:t>
      </w:r>
    </w:p>
    <w:p w14:paraId="1A21D3A8" w14:textId="77777777" w:rsidR="00000000" w:rsidRDefault="008E4755">
      <w:pPr>
        <w:spacing w:before="0" w:beforeAutospacing="0" w:after="0" w:afterAutospacing="0"/>
        <w:divId w:val="745765489"/>
        <w:rPr>
          <w:rFonts w:ascii="Verdana" w:eastAsia="Times New Roman" w:hAnsi="Verdana"/>
          <w:color w:val="000000"/>
          <w:lang w:val="en"/>
        </w:rPr>
      </w:pPr>
      <w:bookmarkStart w:id="215" w:name="DynamicMTI"/>
      <w:bookmarkEnd w:id="215"/>
    </w:p>
    <w:p w14:paraId="1EC19346"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9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1FFDCC8" w14:textId="77777777">
        <w:trPr>
          <w:divId w:val="745765489"/>
          <w:trHeight w:val="225"/>
          <w:tblCellSpacing w:w="15" w:type="dxa"/>
        </w:trPr>
        <w:tc>
          <w:tcPr>
            <w:tcW w:w="450" w:type="dxa"/>
            <w:shd w:val="clear" w:color="auto" w:fill="990000"/>
            <w:vAlign w:val="center"/>
            <w:hideMark/>
          </w:tcPr>
          <w:p w14:paraId="033BA399"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FC5A0F9" w14:textId="77777777" w:rsidR="00000000" w:rsidRDefault="008E4755">
      <w:pPr>
        <w:pStyle w:val="Heading3"/>
        <w:divId w:val="745765489"/>
        <w:rPr>
          <w:rFonts w:eastAsia="Times New Roman"/>
          <w:lang w:val="en"/>
        </w:rPr>
      </w:pPr>
      <w:bookmarkStart w:id="216" w:name="rfc.section.8.2"/>
      <w:bookmarkEnd w:id="216"/>
      <w:r>
        <w:rPr>
          <w:rFonts w:eastAsia="Times New Roman"/>
          <w:lang w:val="en"/>
        </w:rPr>
        <w:t>8.2.  Mandatory to Implement Features for Dynamic OpenID Providers</w:t>
      </w:r>
    </w:p>
    <w:p w14:paraId="0BBD69C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In addition to the features listed above, OpenID Providers supporting dynamic establishment of relationships with RPs </w:t>
      </w:r>
      <w:r>
        <w:rPr>
          <w:rFonts w:ascii="Verdana" w:hAnsi="Verdana"/>
          <w:color w:val="000000"/>
          <w:lang w:val="en"/>
        </w:rPr>
        <w:t xml:space="preserve">that they do not have a pre-configured relationship with MUST also implement the following features defined in this and related specifications. </w:t>
      </w:r>
    </w:p>
    <w:p w14:paraId="7C8F6109" w14:textId="77777777" w:rsidR="00000000" w:rsidRDefault="008E4755" w:rsidP="008E4755">
      <w:pPr>
        <w:spacing w:beforeAutospacing="0" w:after="0" w:afterAutospacing="0"/>
        <w:ind w:left="1200" w:right="1200"/>
        <w:divId w:val="445467313"/>
        <w:rPr>
          <w:rFonts w:ascii="Verdana" w:eastAsia="Times New Roman" w:hAnsi="Verdana"/>
          <w:color w:val="000000"/>
          <w:lang w:val="en"/>
        </w:rPr>
      </w:pPr>
      <w:r>
        <w:rPr>
          <w:rFonts w:ascii="Verdana" w:eastAsia="Times New Roman" w:hAnsi="Verdana"/>
          <w:color w:val="000000"/>
          <w:lang w:val="en"/>
        </w:rPr>
        <w:t>Discovery</w:t>
      </w:r>
    </w:p>
    <w:p w14:paraId="238A987F" w14:textId="77777777" w:rsidR="00000000" w:rsidRDefault="008E4755" w:rsidP="008E4755">
      <w:pPr>
        <w:spacing w:before="0" w:beforeAutospacing="0" w:after="0" w:afterAutospacing="0"/>
        <w:ind w:left="1920" w:right="1200"/>
        <w:divId w:val="445467313"/>
        <w:rPr>
          <w:rFonts w:ascii="Verdana" w:eastAsia="Times New Roman" w:hAnsi="Verdana"/>
          <w:color w:val="000000"/>
          <w:lang w:val="en"/>
        </w:rPr>
      </w:pPr>
      <w:r>
        <w:rPr>
          <w:rFonts w:ascii="Verdana" w:eastAsia="Times New Roman" w:hAnsi="Verdana"/>
          <w:color w:val="000000"/>
          <w:lang w:val="en"/>
        </w:rPr>
        <w:t xml:space="preserve">These OPs MUST support Discovery, as defined in </w:t>
      </w:r>
      <w:hyperlink w:anchor="OpenID.Discovery" w:history="1">
        <w:r>
          <w:rPr>
            <w:rStyle w:val="Hyperlink"/>
            <w:rFonts w:ascii="Verdana" w:eastAsia="Times New Roman" w:hAnsi="Verdana"/>
            <w:u w:val="none"/>
            <w:lang w:val="en"/>
          </w:rPr>
          <w:t>OpenID Connect</w:t>
        </w:r>
        <w:r>
          <w:rPr>
            <w:rStyle w:val="Hyperlink"/>
            <w:rFonts w:ascii="Verdana" w:eastAsia="Times New Roman" w:hAnsi="Verdana"/>
            <w:u w:val="none"/>
            <w:lang w:val="en"/>
          </w:rPr>
          <w:t xml:space="preserve"> Discovery 1.0</w:t>
        </w:r>
        <w:r>
          <w:rPr>
            <w:rStyle w:val="Hyperlink"/>
            <w:rFonts w:ascii="Verdana" w:eastAsia="Times New Roman" w:hAnsi="Verdana"/>
            <w:vanish/>
            <w:u w:val="none"/>
            <w:lang w:val="en"/>
          </w:rPr>
          <w:t xml:space="preserve"> (Sakimura, N., Bradley, J., Jones, M., and E. Jay, “OpenID Connect Discovery 1.0,” June 2013.)</w:t>
        </w:r>
      </w:hyperlink>
      <w:r>
        <w:rPr>
          <w:rFonts w:ascii="Verdana" w:eastAsia="Times New Roman" w:hAnsi="Verdana"/>
          <w:color w:val="000000"/>
          <w:lang w:val="en"/>
        </w:rPr>
        <w:t xml:space="preserve"> [OpenID.Discovery]. </w:t>
      </w:r>
    </w:p>
    <w:p w14:paraId="17090E4A" w14:textId="77777777" w:rsidR="00000000" w:rsidRDefault="008E4755" w:rsidP="008E4755">
      <w:pPr>
        <w:spacing w:before="0" w:beforeAutospacing="0" w:after="0" w:afterAutospacing="0"/>
        <w:ind w:left="1200" w:right="1200"/>
        <w:divId w:val="445467313"/>
        <w:rPr>
          <w:rFonts w:ascii="Verdana" w:eastAsia="Times New Roman" w:hAnsi="Verdana"/>
          <w:color w:val="000000"/>
          <w:lang w:val="en"/>
        </w:rPr>
      </w:pPr>
      <w:r>
        <w:rPr>
          <w:rFonts w:ascii="Verdana" w:eastAsia="Times New Roman" w:hAnsi="Verdana"/>
          <w:color w:val="000000"/>
          <w:lang w:val="en"/>
        </w:rPr>
        <w:t>Dynamic Registration</w:t>
      </w:r>
    </w:p>
    <w:p w14:paraId="5175F1AB" w14:textId="77777777" w:rsidR="00000000" w:rsidRDefault="008E4755" w:rsidP="008E4755">
      <w:pPr>
        <w:spacing w:before="0" w:beforeAutospacing="0" w:after="0" w:afterAutospacing="0"/>
        <w:ind w:left="1920" w:right="1200"/>
        <w:divId w:val="445467313"/>
        <w:rPr>
          <w:rFonts w:ascii="Verdana" w:eastAsia="Times New Roman" w:hAnsi="Verdana"/>
          <w:color w:val="000000"/>
          <w:lang w:val="en"/>
        </w:rPr>
      </w:pPr>
      <w:r>
        <w:rPr>
          <w:rFonts w:ascii="Verdana" w:eastAsia="Times New Roman" w:hAnsi="Verdana"/>
          <w:color w:val="000000"/>
          <w:lang w:val="en"/>
        </w:rPr>
        <w:t xml:space="preserve">These OPs MUST support Dynamic Client Registration, as defined in </w:t>
      </w:r>
      <w:hyperlink w:anchor="OpenID.Registration" w:history="1">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Registration 1.0,” June 2013.)</w:t>
        </w:r>
      </w:hyperlink>
      <w:r>
        <w:rPr>
          <w:rFonts w:ascii="Verdana" w:eastAsia="Times New Roman" w:hAnsi="Verdana"/>
          <w:color w:val="000000"/>
          <w:lang w:val="en"/>
        </w:rPr>
        <w:t xml:space="preserve"> [OpenID.Registration]. </w:t>
      </w:r>
    </w:p>
    <w:p w14:paraId="34C4FD38" w14:textId="77777777" w:rsidR="00000000" w:rsidRDefault="008E4755" w:rsidP="008E4755">
      <w:pPr>
        <w:spacing w:before="0" w:beforeAutospacing="0" w:after="0" w:afterAutospacing="0"/>
        <w:ind w:left="1200" w:right="1200"/>
        <w:divId w:val="445467313"/>
        <w:rPr>
          <w:rFonts w:ascii="Verdana" w:eastAsia="Times New Roman" w:hAnsi="Verdana"/>
          <w:color w:val="000000"/>
          <w:lang w:val="en"/>
        </w:rPr>
      </w:pPr>
      <w:r>
        <w:rPr>
          <w:rFonts w:ascii="Verdana" w:eastAsia="Times New Roman" w:hAnsi="Verdana"/>
          <w:color w:val="000000"/>
          <w:lang w:val="en"/>
        </w:rPr>
        <w:t>UserInfo Endpoint</w:t>
      </w:r>
    </w:p>
    <w:p w14:paraId="04332DDB" w14:textId="77777777" w:rsidR="00000000" w:rsidRDefault="008E4755" w:rsidP="008E4755">
      <w:pPr>
        <w:spacing w:before="0" w:beforeAutospacing="0" w:after="0" w:afterAutospacing="0"/>
        <w:ind w:left="1920" w:right="1200"/>
        <w:divId w:val="445467313"/>
        <w:rPr>
          <w:rFonts w:ascii="Verdana" w:eastAsia="Times New Roman" w:hAnsi="Verdana"/>
          <w:color w:val="000000"/>
          <w:lang w:val="en"/>
        </w:rPr>
      </w:pPr>
      <w:r>
        <w:rPr>
          <w:rFonts w:ascii="Verdana" w:eastAsia="Times New Roman" w:hAnsi="Verdana"/>
          <w:color w:val="000000"/>
          <w:lang w:val="en"/>
        </w:rPr>
        <w:t>All dynamic OPs that issue Access Tokens MUST support the U</w:t>
      </w:r>
      <w:r>
        <w:rPr>
          <w:rFonts w:ascii="Verdana" w:eastAsia="Times New Roman" w:hAnsi="Verdana"/>
          <w:color w:val="000000"/>
          <w:lang w:val="en"/>
        </w:rPr>
        <w:t xml:space="preserve">serInfo Endpoint, as defined in </w:t>
      </w:r>
      <w:hyperlink w:anchor="userinfo" w:history="1">
        <w:r>
          <w:rPr>
            <w:rStyle w:val="Hyperlink"/>
            <w:rFonts w:ascii="Verdana" w:eastAsia="Times New Roman" w:hAnsi="Verdana"/>
            <w:u w:val="none"/>
            <w:lang w:val="en"/>
          </w:rPr>
          <w:t>Section 2.3</w:t>
        </w:r>
        <w:r>
          <w:rPr>
            <w:rStyle w:val="Hyperlink"/>
            <w:rFonts w:ascii="Verdana" w:eastAsia="Times New Roman" w:hAnsi="Verdana"/>
            <w:vanish/>
            <w:u w:val="none"/>
            <w:lang w:val="en"/>
          </w:rPr>
          <w:t xml:space="preserve"> (UserInfo Endpoint)</w:t>
        </w:r>
      </w:hyperlink>
      <w:r>
        <w:rPr>
          <w:rFonts w:ascii="Verdana" w:eastAsia="Times New Roman" w:hAnsi="Verdana"/>
          <w:color w:val="000000"/>
          <w:lang w:val="en"/>
        </w:rPr>
        <w:t xml:space="preserve">. (Self-Issued OPs do not issue Access Tokens.) </w:t>
      </w:r>
    </w:p>
    <w:p w14:paraId="3A72DC3D" w14:textId="77777777" w:rsidR="00000000" w:rsidRDefault="008E4755" w:rsidP="008E4755">
      <w:pPr>
        <w:spacing w:before="0" w:beforeAutospacing="0" w:after="0" w:afterAutospacing="0"/>
        <w:ind w:left="1200" w:right="1200"/>
        <w:divId w:val="445467313"/>
        <w:rPr>
          <w:rFonts w:ascii="Verdana" w:eastAsia="Times New Roman" w:hAnsi="Verdana"/>
          <w:color w:val="000000"/>
          <w:lang w:val="en"/>
        </w:rPr>
      </w:pPr>
      <w:r>
        <w:rPr>
          <w:rFonts w:ascii="Verdana" w:eastAsia="Times New Roman" w:hAnsi="Verdana"/>
          <w:color w:val="000000"/>
          <w:lang w:val="en"/>
        </w:rPr>
        <w:t>Public Keys Published as Bare Keys</w:t>
      </w:r>
    </w:p>
    <w:p w14:paraId="6377D40B" w14:textId="4D059A25" w:rsidR="00000000" w:rsidRDefault="008E4755" w:rsidP="008E4755">
      <w:pPr>
        <w:spacing w:before="0" w:beforeAutospacing="0" w:after="0" w:afterAutospacing="0"/>
        <w:ind w:left="1920" w:right="1200"/>
        <w:divId w:val="445467313"/>
        <w:rPr>
          <w:rFonts w:ascii="Verdana" w:eastAsia="Times New Roman" w:hAnsi="Verdana"/>
          <w:color w:val="000000"/>
          <w:lang w:val="en"/>
        </w:rPr>
      </w:pPr>
      <w:r>
        <w:rPr>
          <w:rFonts w:ascii="Verdana" w:eastAsia="Times New Roman" w:hAnsi="Verdana"/>
          <w:color w:val="000000"/>
          <w:lang w:val="en"/>
        </w:rPr>
        <w:t xml:space="preserve">These OPs MUST publish their public keys as bare keys, rather than in </w:t>
      </w:r>
      <w:del w:id="217" w:author="Author" w:date="2013-06-27T18:33:00Z">
        <w:r>
          <w:rPr>
            <w:rFonts w:ascii="Verdana" w:eastAsia="Times New Roman" w:hAnsi="Verdana"/>
            <w:color w:val="000000"/>
            <w:lang w:val="en"/>
          </w:rPr>
          <w:delText xml:space="preserve">in </w:delText>
        </w:r>
      </w:del>
      <w:r>
        <w:rPr>
          <w:rFonts w:ascii="Verdana" w:eastAsia="Times New Roman" w:hAnsi="Verdana"/>
          <w:color w:val="000000"/>
          <w:lang w:val="en"/>
        </w:rPr>
        <w:t>X.509 fo</w:t>
      </w:r>
      <w:r>
        <w:rPr>
          <w:rFonts w:ascii="Verdana" w:eastAsia="Times New Roman" w:hAnsi="Verdana"/>
          <w:color w:val="000000"/>
          <w:lang w:val="en"/>
        </w:rPr>
        <w:t xml:space="preserve">rmat. </w:t>
      </w:r>
    </w:p>
    <w:p w14:paraId="070E9991" w14:textId="77777777" w:rsidR="00000000" w:rsidRDefault="008E4755" w:rsidP="008E4755">
      <w:pPr>
        <w:spacing w:before="0" w:beforeAutospacing="0" w:after="0" w:afterAutospacing="0"/>
        <w:ind w:left="1200" w:right="1200"/>
        <w:divId w:val="445467313"/>
        <w:rPr>
          <w:rFonts w:ascii="Verdana" w:eastAsia="Times New Roman" w:hAnsi="Verdana"/>
          <w:color w:val="000000"/>
          <w:lang w:val="en"/>
        </w:rPr>
      </w:pPr>
      <w:r>
        <w:rPr>
          <w:rFonts w:ascii="Verdana" w:eastAsia="Times New Roman" w:hAnsi="Verdana"/>
          <w:color w:val="000000"/>
          <w:lang w:val="en"/>
        </w:rPr>
        <w:t>Request URI</w:t>
      </w:r>
    </w:p>
    <w:p w14:paraId="562614E9" w14:textId="77777777" w:rsidR="00000000" w:rsidRDefault="008E4755" w:rsidP="008E4755">
      <w:pPr>
        <w:spacing w:before="0" w:beforeAutospacing="0" w:afterAutospacing="0"/>
        <w:ind w:left="1920" w:right="1200"/>
        <w:divId w:val="445467313"/>
        <w:rPr>
          <w:rFonts w:ascii="Verdana" w:eastAsia="Times New Roman" w:hAnsi="Verdana"/>
          <w:color w:val="000000"/>
          <w:lang w:val="en"/>
        </w:rPr>
      </w:pPr>
      <w:r>
        <w:rPr>
          <w:rFonts w:ascii="Verdana" w:eastAsia="Times New Roman" w:hAnsi="Verdana"/>
          <w:color w:val="000000"/>
          <w:lang w:val="en"/>
        </w:rPr>
        <w:t xml:space="preserve">These OPs MUST support requests made using a Request Object value that is retrieved from a Request URI that is provided with the </w:t>
      </w:r>
      <w:r>
        <w:rPr>
          <w:rStyle w:val="HTMLTypewriter"/>
          <w:lang w:val="en"/>
        </w:rPr>
        <w:t>request_uri</w:t>
      </w:r>
      <w:r>
        <w:rPr>
          <w:rFonts w:ascii="Verdana" w:eastAsia="Times New Roman" w:hAnsi="Verdana"/>
          <w:color w:val="000000"/>
          <w:lang w:val="en"/>
        </w:rPr>
        <w:t xml:space="preserve"> parameter, as defined in </w:t>
      </w:r>
      <w:hyperlink w:anchor="RequestParameters" w:history="1">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w:t>
        </w:r>
        <w:r>
          <w:rPr>
            <w:rStyle w:val="Hyperlink"/>
            <w:rFonts w:ascii="Verdana" w:eastAsia="Times New Roman" w:hAnsi="Verdana"/>
            <w:vanish/>
            <w:u w:val="none"/>
            <w:lang w:val="en"/>
          </w:rPr>
          <w:t>ters)</w:t>
        </w:r>
      </w:hyperlink>
      <w:r>
        <w:rPr>
          <w:rFonts w:ascii="Verdana" w:eastAsia="Times New Roman" w:hAnsi="Verdana"/>
          <w:color w:val="000000"/>
          <w:lang w:val="en"/>
        </w:rPr>
        <w:t xml:space="preserve">. </w:t>
      </w:r>
    </w:p>
    <w:p w14:paraId="0DFD0231" w14:textId="77777777" w:rsidR="00000000" w:rsidRDefault="008E4755">
      <w:pPr>
        <w:spacing w:before="0" w:beforeAutospacing="0" w:after="0" w:afterAutospacing="0"/>
        <w:divId w:val="745765489"/>
        <w:rPr>
          <w:rFonts w:ascii="Verdana" w:eastAsia="Times New Roman" w:hAnsi="Verdana"/>
          <w:color w:val="000000"/>
          <w:lang w:val="en"/>
        </w:rPr>
      </w:pPr>
      <w:bookmarkStart w:id="218" w:name="related"/>
      <w:bookmarkEnd w:id="218"/>
    </w:p>
    <w:p w14:paraId="3E49D995"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9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3E8F4FE" w14:textId="77777777">
        <w:trPr>
          <w:divId w:val="745765489"/>
          <w:trHeight w:val="225"/>
          <w:tblCellSpacing w:w="15" w:type="dxa"/>
        </w:trPr>
        <w:tc>
          <w:tcPr>
            <w:tcW w:w="450" w:type="dxa"/>
            <w:shd w:val="clear" w:color="auto" w:fill="990000"/>
            <w:vAlign w:val="center"/>
            <w:hideMark/>
          </w:tcPr>
          <w:p w14:paraId="322D036B"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B0B74F0" w14:textId="77777777" w:rsidR="00000000" w:rsidRDefault="008E4755">
      <w:pPr>
        <w:pStyle w:val="Heading3"/>
        <w:divId w:val="745765489"/>
        <w:rPr>
          <w:rFonts w:eastAsia="Times New Roman"/>
          <w:lang w:val="en"/>
        </w:rPr>
      </w:pPr>
      <w:bookmarkStart w:id="219" w:name="rfc.section.8.3"/>
      <w:bookmarkEnd w:id="219"/>
      <w:r>
        <w:rPr>
          <w:rFonts w:eastAsia="Times New Roman"/>
          <w:lang w:val="en"/>
        </w:rPr>
        <w:t>8.3.  Related Specifications</w:t>
      </w:r>
    </w:p>
    <w:p w14:paraId="2191EBA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This specification is an abstract specification. It needs to be bound to a protocol to be used in practice. One such example of protocol binding is: </w:t>
      </w:r>
    </w:p>
    <w:p w14:paraId="760A8F61" w14:textId="77777777" w:rsidR="00000000" w:rsidRDefault="008E4755">
      <w:pPr>
        <w:numPr>
          <w:ilvl w:val="0"/>
          <w:numId w:val="15"/>
        </w:numPr>
        <w:ind w:left="1680" w:right="960"/>
        <w:divId w:val="745765489"/>
        <w:rPr>
          <w:rFonts w:ascii="Verdana" w:eastAsia="Times New Roman" w:hAnsi="Verdana"/>
          <w:color w:val="000000"/>
          <w:lang w:val="en"/>
        </w:rPr>
        <w:pPrChange w:id="220" w:author="Author" w:date="2013-06-27T18:33:00Z">
          <w:pPr>
            <w:numPr>
              <w:numId w:val="99"/>
            </w:numPr>
            <w:tabs>
              <w:tab w:val="num" w:pos="720"/>
            </w:tabs>
            <w:ind w:left="720" w:right="960" w:hanging="360"/>
            <w:divId w:val="745765489"/>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"OpenID.Standard"</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Standard 1.0</w:t>
      </w:r>
      <w:r>
        <w:rPr>
          <w:rStyle w:val="Hyperlink"/>
          <w:rFonts w:ascii="Verdana" w:eastAsia="Times New Roman" w:hAnsi="Verdana"/>
          <w:vanish/>
          <w:u w:val="none"/>
          <w:lang w:val="en"/>
        </w:rPr>
        <w:t xml:space="preserve"> (Sakimura, N., Bradley, J., Jones, M., d</w:t>
      </w:r>
      <w:r>
        <w:rPr>
          <w:rStyle w:val="Hyperlink"/>
          <w:rFonts w:ascii="Verdana" w:eastAsia="Times New Roman" w:hAnsi="Verdana"/>
          <w:vanish/>
          <w:u w:val="none"/>
          <w:lang w:val="en"/>
        </w:rPr>
        <w:t>e Medeiros, B., Mortimore, C., and E. Jay, “OpenID Connect Standard 1.0,” June 2013.)</w:t>
      </w:r>
      <w:r>
        <w:rPr>
          <w:rFonts w:ascii="Verdana" w:eastAsia="Times New Roman" w:hAnsi="Verdana"/>
          <w:color w:val="000000"/>
          <w:lang w:val="en"/>
        </w:rPr>
        <w:fldChar w:fldCharType="end"/>
      </w:r>
      <w:r>
        <w:rPr>
          <w:rFonts w:ascii="Verdana" w:eastAsia="Times New Roman" w:hAnsi="Verdana"/>
          <w:color w:val="000000"/>
          <w:lang w:val="en"/>
        </w:rPr>
        <w:t xml:space="preserve"> [OpenID.Standard] - Protocol binding for the full set of OpenID Connect messages </w:t>
      </w:r>
    </w:p>
    <w:p w14:paraId="0E2B660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These related OpenID Connect specifications MAY OPTIONALLY be used in </w:t>
      </w:r>
      <w:r>
        <w:rPr>
          <w:rFonts w:ascii="Verdana" w:hAnsi="Verdana"/>
          <w:color w:val="000000"/>
          <w:lang w:val="en"/>
        </w:rPr>
        <w:t xml:space="preserve">combination with this specification to provide additional functionality: </w:t>
      </w:r>
    </w:p>
    <w:p w14:paraId="31F65364" w14:textId="77777777" w:rsidR="00000000" w:rsidRDefault="008E4755">
      <w:pPr>
        <w:numPr>
          <w:ilvl w:val="0"/>
          <w:numId w:val="16"/>
        </w:numPr>
        <w:ind w:left="1680" w:right="960"/>
        <w:divId w:val="745765489"/>
        <w:rPr>
          <w:rFonts w:ascii="Verdana" w:eastAsia="Times New Roman" w:hAnsi="Verdana"/>
          <w:color w:val="000000"/>
          <w:lang w:val="en"/>
        </w:rPr>
        <w:pPrChange w:id="221" w:author="Author" w:date="2013-06-27T18:33:00Z">
          <w:pPr>
            <w:numPr>
              <w:numId w:val="100"/>
            </w:numPr>
            <w:tabs>
              <w:tab w:val="num" w:pos="720"/>
            </w:tabs>
            <w:ind w:left="720" w:right="960" w:hanging="360"/>
            <w:divId w:val="745765489"/>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"OpenID.Discovery"</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June 2013.)</w:t>
      </w:r>
      <w:r>
        <w:rPr>
          <w:rFonts w:ascii="Verdana" w:eastAsia="Times New Roman" w:hAnsi="Verdana"/>
          <w:color w:val="000000"/>
          <w:lang w:val="en"/>
        </w:rPr>
        <w:fldChar w:fldCharType="end"/>
      </w:r>
      <w:r>
        <w:rPr>
          <w:rFonts w:ascii="Verdana" w:eastAsia="Times New Roman" w:hAnsi="Verdana"/>
          <w:color w:val="000000"/>
          <w:lang w:val="en"/>
        </w:rPr>
        <w:t xml:space="preserve"> [OpenID.Discovery] </w:t>
      </w:r>
      <w:r>
        <w:rPr>
          <w:rFonts w:ascii="Verdana" w:eastAsia="Times New Roman" w:hAnsi="Verdana"/>
          <w:color w:val="000000"/>
          <w:lang w:val="en"/>
        </w:rPr>
        <w:t xml:space="preserve">- Dynamic discovery for user and Authorization Server endpoints and information </w:t>
      </w:r>
    </w:p>
    <w:p w14:paraId="51EA014A" w14:textId="77777777" w:rsidR="00000000" w:rsidRDefault="008E4755">
      <w:pPr>
        <w:numPr>
          <w:ilvl w:val="0"/>
          <w:numId w:val="16"/>
        </w:numPr>
        <w:ind w:left="1680" w:right="960"/>
        <w:divId w:val="745765489"/>
        <w:rPr>
          <w:rFonts w:ascii="Verdana" w:eastAsia="Times New Roman" w:hAnsi="Verdana"/>
          <w:color w:val="000000"/>
          <w:lang w:val="en"/>
        </w:rPr>
        <w:pPrChange w:id="222" w:author="Author" w:date="2013-06-27T18:33:00Z">
          <w:pPr>
            <w:numPr>
              <w:numId w:val="100"/>
            </w:numPr>
            <w:tabs>
              <w:tab w:val="num" w:pos="720"/>
            </w:tabs>
            <w:ind w:left="720" w:right="960" w:hanging="360"/>
            <w:divId w:val="745765489"/>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"OpenID.Registration"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Registration </w:t>
      </w:r>
      <w:r>
        <w:rPr>
          <w:rStyle w:val="Hyperlink"/>
          <w:rFonts w:ascii="Verdana" w:eastAsia="Times New Roman" w:hAnsi="Verdana"/>
          <w:vanish/>
          <w:u w:val="none"/>
          <w:lang w:val="en"/>
        </w:rPr>
        <w:t>1.0,” June 2013.)</w:t>
      </w:r>
      <w:r>
        <w:rPr>
          <w:rFonts w:ascii="Verdana" w:eastAsia="Times New Roman" w:hAnsi="Verdana"/>
          <w:color w:val="000000"/>
          <w:lang w:val="en"/>
        </w:rPr>
        <w:fldChar w:fldCharType="end"/>
      </w:r>
      <w:r>
        <w:rPr>
          <w:rFonts w:ascii="Verdana" w:eastAsia="Times New Roman" w:hAnsi="Verdana"/>
          <w:color w:val="000000"/>
          <w:lang w:val="en"/>
        </w:rPr>
        <w:t xml:space="preserve"> [OpenID.Registration] - Dynamic registration of OpenID Connect Clients with OpenID Providers </w:t>
      </w:r>
    </w:p>
    <w:p w14:paraId="1940452F" w14:textId="77777777" w:rsidR="00000000" w:rsidRDefault="008E4755">
      <w:pPr>
        <w:numPr>
          <w:ilvl w:val="0"/>
          <w:numId w:val="16"/>
        </w:numPr>
        <w:ind w:left="1680" w:right="960"/>
        <w:divId w:val="745765489"/>
        <w:rPr>
          <w:rFonts w:ascii="Verdana" w:eastAsia="Times New Roman" w:hAnsi="Verdana"/>
          <w:color w:val="000000"/>
          <w:lang w:val="en"/>
        </w:rPr>
        <w:pPrChange w:id="223" w:author="Author" w:date="2013-06-27T18:33:00Z">
          <w:pPr>
            <w:numPr>
              <w:numId w:val="100"/>
            </w:numPr>
            <w:tabs>
              <w:tab w:val="num" w:pos="720"/>
            </w:tabs>
            <w:ind w:left="720" w:right="960" w:hanging="360"/>
            <w:divId w:val="745765489"/>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"OpenID.Basic"</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Basic Client Profile 1.0</w:t>
      </w:r>
      <w:r>
        <w:rPr>
          <w:rStyle w:val="Hyperlink"/>
          <w:rFonts w:ascii="Verdana" w:eastAsia="Times New Roman" w:hAnsi="Verdana"/>
          <w:vanish/>
          <w:u w:val="none"/>
          <w:lang w:val="en"/>
        </w:rPr>
        <w:t xml:space="preserve"> (Sakimura, N., Bradley, J., Jones, M., de Medeiros, B., and C. Mortim</w:t>
      </w:r>
      <w:r>
        <w:rPr>
          <w:rStyle w:val="Hyperlink"/>
          <w:rFonts w:ascii="Verdana" w:eastAsia="Times New Roman" w:hAnsi="Verdana"/>
          <w:vanish/>
          <w:u w:val="none"/>
          <w:lang w:val="en"/>
        </w:rPr>
        <w:t>ore, “OpenID Connect Basic Client Profile 1.0,” June 2013.)</w:t>
      </w:r>
      <w:r>
        <w:rPr>
          <w:rFonts w:ascii="Verdana" w:eastAsia="Times New Roman" w:hAnsi="Verdana"/>
          <w:color w:val="000000"/>
          <w:lang w:val="en"/>
        </w:rPr>
        <w:fldChar w:fldCharType="end"/>
      </w:r>
      <w:r>
        <w:rPr>
          <w:rFonts w:ascii="Verdana" w:eastAsia="Times New Roman" w:hAnsi="Verdana"/>
          <w:color w:val="000000"/>
          <w:lang w:val="en"/>
        </w:rPr>
        <w:t xml:space="preserve"> [OpenID.Basic] - Protocol binding for a subset of the OpenID Connect Messages that is intended for use by basic Web-based Relying Parties using the OAuth </w:t>
      </w:r>
      <w:r>
        <w:rPr>
          <w:rStyle w:val="HTMLTypewriter"/>
          <w:lang w:val="en"/>
        </w:rPr>
        <w:t>authorization_code</w:t>
      </w:r>
      <w:r>
        <w:rPr>
          <w:rFonts w:ascii="Verdana" w:eastAsia="Times New Roman" w:hAnsi="Verdana"/>
          <w:color w:val="000000"/>
          <w:lang w:val="en"/>
        </w:rPr>
        <w:t xml:space="preserve"> grant type. </w:t>
      </w:r>
    </w:p>
    <w:p w14:paraId="51AAD29F" w14:textId="77777777" w:rsidR="00000000" w:rsidRDefault="008E4755">
      <w:pPr>
        <w:numPr>
          <w:ilvl w:val="0"/>
          <w:numId w:val="16"/>
        </w:numPr>
        <w:ind w:left="1680" w:right="960"/>
        <w:divId w:val="745765489"/>
        <w:rPr>
          <w:rFonts w:ascii="Verdana" w:eastAsia="Times New Roman" w:hAnsi="Verdana"/>
          <w:color w:val="000000"/>
          <w:lang w:val="en"/>
        </w:rPr>
        <w:pPrChange w:id="224" w:author="Author" w:date="2013-06-27T18:33:00Z">
          <w:pPr>
            <w:numPr>
              <w:numId w:val="100"/>
            </w:numPr>
            <w:tabs>
              <w:tab w:val="num" w:pos="720"/>
            </w:tabs>
            <w:ind w:left="720" w:right="960" w:hanging="360"/>
            <w:divId w:val="745765489"/>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 xml:space="preserve">HYPERLINK </w:instrText>
      </w:r>
      <w:r>
        <w:rPr>
          <w:rFonts w:ascii="Verdana" w:eastAsia="Times New Roman" w:hAnsi="Verdana"/>
          <w:color w:val="000000"/>
          <w:lang w:val="en"/>
        </w:rPr>
        <w:instrText>"" \l "OpenID.Implicit"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Implicit Client Profile 1.0</w:t>
      </w:r>
      <w:r>
        <w:rPr>
          <w:rStyle w:val="Hyperlink"/>
          <w:rFonts w:ascii="Verdana" w:eastAsia="Times New Roman" w:hAnsi="Verdana"/>
          <w:vanish/>
          <w:u w:val="none"/>
          <w:lang w:val="en"/>
        </w:rPr>
        <w:t xml:space="preserve"> (Sakimura, N., Bradley, J., Jones, M., de Medeiros, B., Mortimore, C., and E. Jay, “OpenID Connect Implicit Client Profile 1.0,” June 2013.)</w:t>
      </w:r>
      <w:r>
        <w:rPr>
          <w:rFonts w:ascii="Verdana" w:eastAsia="Times New Roman" w:hAnsi="Verdana"/>
          <w:color w:val="000000"/>
          <w:lang w:val="en"/>
        </w:rPr>
        <w:fldChar w:fldCharType="end"/>
      </w:r>
      <w:r>
        <w:rPr>
          <w:rFonts w:ascii="Verdana" w:eastAsia="Times New Roman" w:hAnsi="Verdana"/>
          <w:color w:val="000000"/>
          <w:lang w:val="en"/>
        </w:rPr>
        <w:t xml:space="preserve"> [OpenID.Implicit] - </w:t>
      </w:r>
      <w:r>
        <w:rPr>
          <w:rFonts w:ascii="Verdana" w:eastAsia="Times New Roman" w:hAnsi="Verdana"/>
          <w:color w:val="000000"/>
          <w:lang w:val="en"/>
        </w:rPr>
        <w:t xml:space="preserve">Protocol binding for a subset of the OpenID Connect Messages that is intended for use by basic Web-based Relying Parties using the OAuth implicit grant type. </w:t>
      </w:r>
    </w:p>
    <w:p w14:paraId="215F0098" w14:textId="77777777" w:rsidR="00000000" w:rsidRDefault="008E4755">
      <w:pPr>
        <w:numPr>
          <w:ilvl w:val="0"/>
          <w:numId w:val="16"/>
        </w:numPr>
        <w:ind w:left="1680" w:right="960"/>
        <w:divId w:val="745765489"/>
        <w:rPr>
          <w:rFonts w:ascii="Verdana" w:eastAsia="Times New Roman" w:hAnsi="Verdana"/>
          <w:color w:val="000000"/>
          <w:lang w:val="en"/>
        </w:rPr>
        <w:pPrChange w:id="225" w:author="Author" w:date="2013-06-27T18:33:00Z">
          <w:pPr>
            <w:numPr>
              <w:numId w:val="100"/>
            </w:numPr>
            <w:tabs>
              <w:tab w:val="num" w:pos="720"/>
            </w:tabs>
            <w:ind w:left="720" w:right="960" w:hanging="360"/>
            <w:divId w:val="745765489"/>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"OpenID.Session"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Session Management 1.0</w:t>
      </w:r>
      <w:r>
        <w:rPr>
          <w:rStyle w:val="Hyperlink"/>
          <w:rFonts w:ascii="Verdana" w:eastAsia="Times New Roman" w:hAnsi="Verdana"/>
          <w:vanish/>
          <w:u w:val="none"/>
          <w:lang w:val="en"/>
        </w:rPr>
        <w:t xml:space="preserve"> (Sakimura, N., Bradley</w:t>
      </w:r>
      <w:r>
        <w:rPr>
          <w:rStyle w:val="Hyperlink"/>
          <w:rFonts w:ascii="Verdana" w:eastAsia="Times New Roman" w:hAnsi="Verdana"/>
          <w:vanish/>
          <w:u w:val="none"/>
          <w:lang w:val="en"/>
        </w:rPr>
        <w:t>, J., Jones, M., de Medeiros, B., Mortimore, C., and E. Jay, “OpenID Connect Session Management 1.0,” June 2013.)</w:t>
      </w:r>
      <w:r>
        <w:rPr>
          <w:rFonts w:ascii="Verdana" w:eastAsia="Times New Roman" w:hAnsi="Verdana"/>
          <w:color w:val="000000"/>
          <w:lang w:val="en"/>
        </w:rPr>
        <w:fldChar w:fldCharType="end"/>
      </w:r>
      <w:r>
        <w:rPr>
          <w:rFonts w:ascii="Verdana" w:eastAsia="Times New Roman" w:hAnsi="Verdana"/>
          <w:color w:val="000000"/>
          <w:lang w:val="en"/>
        </w:rPr>
        <w:t xml:space="preserve"> [OpenID.Session] - Session management for OpenID Connect sessions </w:t>
      </w:r>
    </w:p>
    <w:p w14:paraId="54A69119" w14:textId="77777777" w:rsidR="00000000" w:rsidRDefault="008E4755">
      <w:pPr>
        <w:spacing w:before="0" w:beforeAutospacing="0" w:after="0" w:afterAutospacing="0"/>
        <w:divId w:val="745765489"/>
        <w:rPr>
          <w:rFonts w:ascii="Verdana" w:eastAsia="Times New Roman" w:hAnsi="Verdana"/>
          <w:color w:val="000000"/>
          <w:lang w:val="en"/>
        </w:rPr>
      </w:pPr>
      <w:bookmarkStart w:id="226" w:name="security_considerations"/>
      <w:bookmarkEnd w:id="226"/>
    </w:p>
    <w:p w14:paraId="151949AC"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9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0205DB4" w14:textId="77777777">
        <w:trPr>
          <w:divId w:val="745765489"/>
          <w:trHeight w:val="225"/>
          <w:tblCellSpacing w:w="15" w:type="dxa"/>
        </w:trPr>
        <w:tc>
          <w:tcPr>
            <w:tcW w:w="450" w:type="dxa"/>
            <w:shd w:val="clear" w:color="auto" w:fill="990000"/>
            <w:vAlign w:val="center"/>
            <w:hideMark/>
          </w:tcPr>
          <w:p w14:paraId="062BF9F2"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4B7A359" w14:textId="77777777" w:rsidR="00000000" w:rsidRDefault="008E4755">
      <w:pPr>
        <w:pStyle w:val="Heading3"/>
        <w:divId w:val="745765489"/>
        <w:rPr>
          <w:rFonts w:eastAsia="Times New Roman"/>
          <w:lang w:val="en"/>
        </w:rPr>
      </w:pPr>
      <w:bookmarkStart w:id="227" w:name="rfc.section.9"/>
      <w:bookmarkEnd w:id="227"/>
      <w:r>
        <w:rPr>
          <w:rFonts w:eastAsia="Times New Roman"/>
          <w:lang w:val="en"/>
        </w:rPr>
        <w:t>9.  Security Considerations</w:t>
      </w:r>
    </w:p>
    <w:p w14:paraId="240268D2" w14:textId="77777777" w:rsidR="00000000" w:rsidRDefault="008E4755">
      <w:pPr>
        <w:pStyle w:val="NormalWeb"/>
        <w:divId w:val="745765489"/>
        <w:rPr>
          <w:rFonts w:ascii="Verdana" w:hAnsi="Verdana"/>
          <w:color w:val="000000"/>
          <w:lang w:val="en"/>
        </w:rPr>
      </w:pPr>
      <w:hyperlink w:anchor="RFC6819" w:history="1">
        <w:r>
          <w:rPr>
            <w:rStyle w:val="Hyperlink"/>
            <w:rFonts w:ascii="Verdana" w:hAnsi="Verdana"/>
            <w:u w:val="none"/>
            <w:lang w:val="en"/>
          </w:rPr>
          <w:t>OAuth 2.0 Threat Model and Security Considerations</w:t>
        </w:r>
        <w:r>
          <w:rPr>
            <w:rStyle w:val="Hyperlink"/>
            <w:rFonts w:ascii="Verdana" w:hAnsi="Verdana"/>
            <w:vanish/>
            <w:u w:val="none"/>
            <w:lang w:val="en"/>
          </w:rPr>
          <w:t xml:space="preserve"> (</w:t>
        </w:r>
        <w:r>
          <w:rPr>
            <w:rStyle w:val="Hyperlink"/>
            <w:rFonts w:ascii="Verdana" w:hAnsi="Verdana"/>
            <w:vanish/>
            <w:u w:val="none"/>
            <w:lang w:val="en"/>
          </w:rPr>
          <w:t>Lodderstedt, T., McGloin, M., and P. Hunt, “OAuth 2.0 Threat Model and Security Considerations,” January 2013.)</w:t>
        </w:r>
      </w:hyperlink>
      <w:r>
        <w:rPr>
          <w:rFonts w:ascii="Verdana" w:hAnsi="Verdana"/>
          <w:color w:val="000000"/>
          <w:lang w:val="en"/>
        </w:rPr>
        <w:t xml:space="preserve"> [RFC6819] provides an extensive list of threats and controls that applies to this standard as well. </w:t>
      </w:r>
      <w:hyperlink w:anchor="ISO29115" w:history="1">
        <w:r>
          <w:rPr>
            <w:rStyle w:val="Hyperlink"/>
            <w:rFonts w:ascii="Verdana" w:hAnsi="Verdana"/>
            <w:u w:val="none"/>
            <w:lang w:val="en"/>
          </w:rPr>
          <w:t>ISO/IEC 29115</w:t>
        </w:r>
        <w:r>
          <w:rPr>
            <w:rStyle w:val="Hyperlink"/>
            <w:rFonts w:ascii="Verdana"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hAnsi="Verdana"/>
          <w:color w:val="000000"/>
          <w:lang w:val="en"/>
        </w:rPr>
        <w:t xml:space="preserve"> [ISO29115] also provides threats and controls that implementers need to take in</w:t>
      </w:r>
      <w:r>
        <w:rPr>
          <w:rFonts w:ascii="Verdana" w:hAnsi="Verdana"/>
          <w:color w:val="000000"/>
          <w:lang w:val="en"/>
        </w:rPr>
        <w:t xml:space="preserve">to account. In addition, this standard provides additional control measures listed below. </w:t>
      </w:r>
    </w:p>
    <w:p w14:paraId="0B7C11D1" w14:textId="77777777" w:rsidR="00000000" w:rsidRDefault="008E4755">
      <w:pPr>
        <w:spacing w:before="0" w:beforeAutospacing="0" w:after="0" w:afterAutospacing="0"/>
        <w:divId w:val="745765489"/>
        <w:rPr>
          <w:rFonts w:ascii="Verdana" w:eastAsia="Times New Roman" w:hAnsi="Verdana"/>
          <w:color w:val="000000"/>
          <w:lang w:val="en"/>
        </w:rPr>
      </w:pPr>
      <w:bookmarkStart w:id="228" w:name="request_disclosure"/>
      <w:bookmarkEnd w:id="228"/>
    </w:p>
    <w:p w14:paraId="31C42404"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9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B1FBFBD" w14:textId="77777777">
        <w:trPr>
          <w:divId w:val="745765489"/>
          <w:trHeight w:val="225"/>
          <w:tblCellSpacing w:w="15" w:type="dxa"/>
        </w:trPr>
        <w:tc>
          <w:tcPr>
            <w:tcW w:w="450" w:type="dxa"/>
            <w:shd w:val="clear" w:color="auto" w:fill="990000"/>
            <w:vAlign w:val="center"/>
            <w:hideMark/>
          </w:tcPr>
          <w:p w14:paraId="4CA683EC"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C0B88AD" w14:textId="77777777" w:rsidR="00000000" w:rsidRDefault="008E4755">
      <w:pPr>
        <w:pStyle w:val="Heading3"/>
        <w:divId w:val="745765489"/>
        <w:rPr>
          <w:rFonts w:eastAsia="Times New Roman"/>
          <w:lang w:val="en"/>
        </w:rPr>
      </w:pPr>
      <w:bookmarkStart w:id="229" w:name="rfc.section.9.1"/>
      <w:bookmarkEnd w:id="229"/>
      <w:r>
        <w:rPr>
          <w:rFonts w:eastAsia="Times New Roman"/>
          <w:lang w:val="en"/>
        </w:rPr>
        <w:t>9.1.  Request Disclosure</w:t>
      </w:r>
    </w:p>
    <w:p w14:paraId="61875EF0"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If appropriate measures are not taken, a request might be disclosed to an attacker, posing security and privacy threats. </w:t>
      </w:r>
    </w:p>
    <w:p w14:paraId="21521467"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In addition to what is stated in Section 5.1.1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xml:space="preserve">, this standard provides a way to provide the confidentiality of the request end to end through the use </w:t>
      </w:r>
      <w:r>
        <w:rPr>
          <w:rFonts w:ascii="Verdana" w:hAnsi="Verdana"/>
          <w:color w:val="000000"/>
          <w:lang w:val="en"/>
        </w:rPr>
        <w:t xml:space="preserve">of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parameters, where the content of the </w:t>
      </w:r>
      <w:r>
        <w:rPr>
          <w:rStyle w:val="HTMLTypewriter"/>
          <w:lang w:val="en"/>
        </w:rPr>
        <w:t>request</w:t>
      </w:r>
      <w:r>
        <w:rPr>
          <w:rFonts w:ascii="Verdana" w:hAnsi="Verdana"/>
          <w:color w:val="000000"/>
          <w:lang w:val="en"/>
        </w:rPr>
        <w:t xml:space="preserve"> is an encrypted JWT with the appropriate key and cipher. This protects even against a compromised User-Agent in the case of indirect request. </w:t>
      </w:r>
    </w:p>
    <w:p w14:paraId="64E56684" w14:textId="77777777" w:rsidR="00000000" w:rsidRDefault="008E4755">
      <w:pPr>
        <w:spacing w:before="0" w:beforeAutospacing="0" w:after="0" w:afterAutospacing="0"/>
        <w:divId w:val="745765489"/>
        <w:rPr>
          <w:rFonts w:ascii="Verdana" w:eastAsia="Times New Roman" w:hAnsi="Verdana"/>
          <w:color w:val="000000"/>
          <w:lang w:val="en"/>
        </w:rPr>
      </w:pPr>
      <w:bookmarkStart w:id="230" w:name="server_masquerading"/>
      <w:bookmarkEnd w:id="230"/>
    </w:p>
    <w:p w14:paraId="4F9AD182"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9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14C9510" w14:textId="77777777">
        <w:trPr>
          <w:divId w:val="745765489"/>
          <w:trHeight w:val="225"/>
          <w:tblCellSpacing w:w="15" w:type="dxa"/>
        </w:trPr>
        <w:tc>
          <w:tcPr>
            <w:tcW w:w="450" w:type="dxa"/>
            <w:shd w:val="clear" w:color="auto" w:fill="990000"/>
            <w:vAlign w:val="center"/>
            <w:hideMark/>
          </w:tcPr>
          <w:p w14:paraId="0164563A"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1FF3DCF" w14:textId="77777777" w:rsidR="00000000" w:rsidRDefault="008E4755">
      <w:pPr>
        <w:pStyle w:val="Heading3"/>
        <w:divId w:val="745765489"/>
        <w:rPr>
          <w:rFonts w:eastAsia="Times New Roman"/>
          <w:lang w:val="en"/>
        </w:rPr>
      </w:pPr>
      <w:bookmarkStart w:id="231" w:name="rfc.section.9.2"/>
      <w:bookmarkEnd w:id="231"/>
      <w:r>
        <w:rPr>
          <w:rFonts w:eastAsia="Times New Roman"/>
          <w:lang w:val="en"/>
        </w:rPr>
        <w:t>9.2.  Server Masquerading</w:t>
      </w:r>
    </w:p>
    <w:p w14:paraId="67F31FF9" w14:textId="77777777" w:rsidR="00000000" w:rsidRDefault="008E4755">
      <w:pPr>
        <w:pStyle w:val="NormalWeb"/>
        <w:divId w:val="745765489"/>
        <w:rPr>
          <w:rFonts w:ascii="Verdana" w:hAnsi="Verdana"/>
          <w:color w:val="000000"/>
          <w:lang w:val="en"/>
        </w:rPr>
      </w:pPr>
      <w:r>
        <w:rPr>
          <w:rFonts w:ascii="Verdana" w:hAnsi="Verdana"/>
          <w:color w:val="000000"/>
          <w:lang w:val="en"/>
        </w:rPr>
        <w:t>A malicious Server might masquerade as the legitimate server using various means. To de</w:t>
      </w:r>
      <w:r>
        <w:rPr>
          <w:rFonts w:ascii="Verdana" w:hAnsi="Verdana"/>
          <w:color w:val="000000"/>
          <w:lang w:val="en"/>
        </w:rPr>
        <w:t xml:space="preserve">tect such an attack, the Client needs to authenticate the server. </w:t>
      </w:r>
    </w:p>
    <w:p w14:paraId="751E8904"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In addition to what is stated in Section 5.1.2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Security Considerations,” </w:t>
        </w:r>
        <w:r>
          <w:rPr>
            <w:rStyle w:val="Hyperlink"/>
            <w:rFonts w:ascii="Verdana" w:hAnsi="Verdana"/>
            <w:vanish/>
            <w:u w:val="none"/>
            <w:lang w:val="en"/>
          </w:rPr>
          <w:t>January 2013.)</w:t>
        </w:r>
      </w:hyperlink>
      <w:r>
        <w:rPr>
          <w:rFonts w:ascii="Verdana" w:hAnsi="Verdana"/>
          <w:color w:val="000000"/>
          <w:lang w:val="en"/>
        </w:rPr>
        <w:t xml:space="preserve">, this standard provides a way to authenticate the Server through either the use of Signed or Encrypted JWTs with an appropriate key and cipher. </w:t>
      </w:r>
    </w:p>
    <w:p w14:paraId="2F7B5E6F" w14:textId="77777777" w:rsidR="00000000" w:rsidRDefault="008E4755">
      <w:pPr>
        <w:spacing w:before="0" w:beforeAutospacing="0" w:after="0" w:afterAutospacing="0"/>
        <w:divId w:val="745765489"/>
        <w:rPr>
          <w:rFonts w:ascii="Verdana" w:eastAsia="Times New Roman" w:hAnsi="Verdana"/>
          <w:color w:val="000000"/>
          <w:lang w:val="en"/>
        </w:rPr>
      </w:pPr>
      <w:bookmarkStart w:id="232" w:name="token_manufacture"/>
      <w:bookmarkEnd w:id="232"/>
    </w:p>
    <w:p w14:paraId="2AE28518"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09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01C6447" w14:textId="77777777">
        <w:trPr>
          <w:divId w:val="745765489"/>
          <w:trHeight w:val="225"/>
          <w:tblCellSpacing w:w="15" w:type="dxa"/>
        </w:trPr>
        <w:tc>
          <w:tcPr>
            <w:tcW w:w="450" w:type="dxa"/>
            <w:shd w:val="clear" w:color="auto" w:fill="990000"/>
            <w:vAlign w:val="center"/>
            <w:hideMark/>
          </w:tcPr>
          <w:p w14:paraId="4F18A91C"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C3FA7BF" w14:textId="77777777" w:rsidR="00000000" w:rsidRDefault="008E4755">
      <w:pPr>
        <w:pStyle w:val="Heading3"/>
        <w:divId w:val="745765489"/>
        <w:rPr>
          <w:rFonts w:eastAsia="Times New Roman"/>
          <w:lang w:val="en"/>
        </w:rPr>
      </w:pPr>
      <w:bookmarkStart w:id="233" w:name="rfc.section.9.3"/>
      <w:bookmarkEnd w:id="233"/>
      <w:r>
        <w:rPr>
          <w:rFonts w:eastAsia="Times New Roman"/>
          <w:lang w:val="en"/>
        </w:rPr>
        <w:t>9.3.  Token Manufacture/Modification</w:t>
      </w:r>
    </w:p>
    <w:p w14:paraId="11132DD2"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An Attacker might generate a bogus token or modify the token content </w:t>
      </w:r>
      <w:r>
        <w:rPr>
          <w:rFonts w:ascii="Verdana" w:hAnsi="Verdana"/>
          <w:color w:val="000000"/>
          <w:lang w:val="en"/>
        </w:rPr>
        <w:t xml:space="preserve">(such as the authentication or attribute statements) of an existing parseable token, causing the RP to grant inappropriate access to the Client. For example, an Attacker might modify the parseable token to extend the validity period; a Client might modify </w:t>
      </w:r>
      <w:r>
        <w:rPr>
          <w:rFonts w:ascii="Verdana" w:hAnsi="Verdana"/>
          <w:color w:val="000000"/>
          <w:lang w:val="en"/>
        </w:rPr>
        <w:t xml:space="preserve">the parseable token to have access to information that they should not be able to view. </w:t>
      </w:r>
    </w:p>
    <w:p w14:paraId="27D19494"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There are two ways to mitigate this attack: </w:t>
      </w:r>
    </w:p>
    <w:p w14:paraId="2E3DA997" w14:textId="77777777" w:rsidR="00000000" w:rsidRDefault="008E4755">
      <w:pPr>
        <w:numPr>
          <w:ilvl w:val="0"/>
          <w:numId w:val="17"/>
        </w:numPr>
        <w:ind w:left="1680" w:right="960"/>
        <w:divId w:val="745765489"/>
        <w:rPr>
          <w:rFonts w:ascii="Verdana" w:eastAsia="Times New Roman" w:hAnsi="Verdana"/>
          <w:color w:val="000000"/>
          <w:lang w:val="en"/>
        </w:rPr>
        <w:pPrChange w:id="234" w:author="Author" w:date="2013-06-27T18:33:00Z">
          <w:pPr>
            <w:numPr>
              <w:numId w:val="101"/>
            </w:numPr>
            <w:tabs>
              <w:tab w:val="num" w:pos="720"/>
            </w:tabs>
            <w:ind w:left="720" w:right="960" w:hanging="360"/>
            <w:divId w:val="745765489"/>
          </w:pPr>
        </w:pPrChange>
      </w:pPr>
      <w:r>
        <w:rPr>
          <w:rFonts w:ascii="Verdana" w:eastAsia="Times New Roman" w:hAnsi="Verdana"/>
          <w:color w:val="000000"/>
          <w:lang w:val="en"/>
        </w:rPr>
        <w:t>The token can be digitally signed by the OP. The Relying Party SHOULD validate the digital signature to verify that it was</w:t>
      </w:r>
      <w:r>
        <w:rPr>
          <w:rFonts w:ascii="Verdana" w:eastAsia="Times New Roman" w:hAnsi="Verdana"/>
          <w:color w:val="000000"/>
          <w:lang w:val="en"/>
        </w:rPr>
        <w:t xml:space="preserve"> issued by a legitimate OP. </w:t>
      </w:r>
    </w:p>
    <w:p w14:paraId="0E9FC5B3" w14:textId="77777777" w:rsidR="00000000" w:rsidRDefault="008E4755">
      <w:pPr>
        <w:numPr>
          <w:ilvl w:val="0"/>
          <w:numId w:val="17"/>
        </w:numPr>
        <w:ind w:left="1680" w:right="960"/>
        <w:divId w:val="745765489"/>
        <w:rPr>
          <w:rFonts w:ascii="Verdana" w:eastAsia="Times New Roman" w:hAnsi="Verdana"/>
          <w:color w:val="000000"/>
          <w:lang w:val="en"/>
        </w:rPr>
        <w:pPrChange w:id="235" w:author="Author" w:date="2013-06-27T18:33:00Z">
          <w:pPr>
            <w:numPr>
              <w:numId w:val="101"/>
            </w:numPr>
            <w:tabs>
              <w:tab w:val="num" w:pos="720"/>
            </w:tabs>
            <w:ind w:left="720" w:right="960" w:hanging="360"/>
            <w:divId w:val="745765489"/>
          </w:pPr>
        </w:pPrChange>
      </w:pPr>
      <w:r>
        <w:rPr>
          <w:rFonts w:ascii="Verdana" w:eastAsia="Times New Roman" w:hAnsi="Verdana"/>
          <w:color w:val="000000"/>
          <w:lang w:val="en"/>
        </w:rPr>
        <w:t xml:space="preserve">The token can be sent over a protected channel such as TLS. See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"TLS_requirements"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9.15</w:t>
      </w:r>
      <w:r>
        <w:rPr>
          <w:rStyle w:val="Hyperlink"/>
          <w:rFonts w:ascii="Verdana" w:eastAsia="Times New Roman" w:hAnsi="Verdana"/>
          <w:vanish/>
          <w:u w:val="none"/>
          <w:lang w:val="en"/>
        </w:rPr>
        <w:t xml:space="preserve"> (TLS Requirements)</w:t>
      </w:r>
      <w:r>
        <w:rPr>
          <w:rFonts w:ascii="Verdana" w:eastAsia="Times New Roman" w:hAnsi="Verdana"/>
          <w:color w:val="000000"/>
          <w:lang w:val="en"/>
        </w:rPr>
        <w:fldChar w:fldCharType="end"/>
      </w:r>
      <w:r>
        <w:rPr>
          <w:rFonts w:ascii="Verdana" w:eastAsia="Times New Roman" w:hAnsi="Verdana"/>
          <w:color w:val="000000"/>
          <w:lang w:val="en"/>
        </w:rPr>
        <w:t xml:space="preserve"> for more information on using TLS. In this specification, the token is always sent over a TL</w:t>
      </w:r>
      <w:r>
        <w:rPr>
          <w:rFonts w:ascii="Verdana" w:eastAsia="Times New Roman" w:hAnsi="Verdana"/>
          <w:color w:val="000000"/>
          <w:lang w:val="en"/>
        </w:rPr>
        <w:t xml:space="preserve">S protected channel. Note however, that this measure is only a defense against third party attackers and is not applicable to the case where the Client is the attacker. </w:t>
      </w:r>
    </w:p>
    <w:p w14:paraId="22700E37" w14:textId="77777777" w:rsidR="00000000" w:rsidRDefault="008E4755">
      <w:pPr>
        <w:spacing w:before="0" w:beforeAutospacing="0" w:after="0" w:afterAutospacing="0"/>
        <w:divId w:val="745765489"/>
        <w:rPr>
          <w:rFonts w:ascii="Verdana" w:eastAsia="Times New Roman" w:hAnsi="Verdana"/>
          <w:color w:val="000000"/>
          <w:lang w:val="en"/>
        </w:rPr>
      </w:pPr>
      <w:bookmarkStart w:id="236" w:name="response_disclosure"/>
      <w:bookmarkEnd w:id="236"/>
    </w:p>
    <w:p w14:paraId="3FDE1192"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0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7169FF9" w14:textId="77777777">
        <w:trPr>
          <w:divId w:val="745765489"/>
          <w:trHeight w:val="225"/>
          <w:tblCellSpacing w:w="15" w:type="dxa"/>
        </w:trPr>
        <w:tc>
          <w:tcPr>
            <w:tcW w:w="450" w:type="dxa"/>
            <w:shd w:val="clear" w:color="auto" w:fill="990000"/>
            <w:vAlign w:val="center"/>
            <w:hideMark/>
          </w:tcPr>
          <w:p w14:paraId="4554F3B7"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A041442" w14:textId="77777777" w:rsidR="00000000" w:rsidRDefault="008E4755">
      <w:pPr>
        <w:pStyle w:val="Heading3"/>
        <w:divId w:val="745765489"/>
        <w:rPr>
          <w:rFonts w:eastAsia="Times New Roman"/>
          <w:lang w:val="en"/>
        </w:rPr>
      </w:pPr>
      <w:bookmarkStart w:id="237" w:name="rfc.section.9.4"/>
      <w:bookmarkEnd w:id="237"/>
      <w:r>
        <w:rPr>
          <w:rFonts w:eastAsia="Times New Roman"/>
          <w:lang w:val="en"/>
        </w:rPr>
        <w:t>9.4.  Server Response Disclosure</w:t>
      </w:r>
    </w:p>
    <w:p w14:paraId="398A0B08"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server response might contain authentication and attribute </w:t>
      </w:r>
      <w:r>
        <w:rPr>
          <w:rFonts w:ascii="Verdana" w:hAnsi="Verdana"/>
          <w:color w:val="000000"/>
          <w:lang w:val="en"/>
        </w:rPr>
        <w:t xml:space="preserve">statements that include sensitive Client information. Disclosure of the response contents can make the Client vulnerable to other types of attacks. </w:t>
      </w:r>
    </w:p>
    <w:p w14:paraId="7FD610B0"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server response disclosure can be mitigated in the following two ways: </w:t>
      </w:r>
    </w:p>
    <w:p w14:paraId="524B2786" w14:textId="77777777" w:rsidR="00000000" w:rsidRDefault="008E4755">
      <w:pPr>
        <w:numPr>
          <w:ilvl w:val="0"/>
          <w:numId w:val="18"/>
        </w:numPr>
        <w:ind w:left="1680" w:right="960"/>
        <w:divId w:val="745765489"/>
        <w:rPr>
          <w:rFonts w:ascii="Verdana" w:eastAsia="Times New Roman" w:hAnsi="Verdana"/>
          <w:color w:val="000000"/>
          <w:lang w:val="en"/>
        </w:rPr>
        <w:pPrChange w:id="238" w:author="Author" w:date="2013-06-27T18:33:00Z">
          <w:pPr>
            <w:numPr>
              <w:numId w:val="102"/>
            </w:numPr>
            <w:tabs>
              <w:tab w:val="num" w:pos="720"/>
            </w:tabs>
            <w:ind w:left="720" w:right="960" w:hanging="360"/>
            <w:divId w:val="745765489"/>
          </w:pPr>
        </w:pPrChange>
      </w:pPr>
      <w:r>
        <w:rPr>
          <w:rFonts w:ascii="Verdana" w:eastAsia="Times New Roman" w:hAnsi="Verdana"/>
          <w:color w:val="000000"/>
          <w:lang w:val="en"/>
        </w:rPr>
        <w:t xml:space="preserve">Using the </w:t>
      </w:r>
      <w:r>
        <w:rPr>
          <w:rStyle w:val="HTMLTypewriter"/>
          <w:lang w:val="en"/>
        </w:rPr>
        <w:t>code</w:t>
      </w:r>
      <w:r>
        <w:rPr>
          <w:rFonts w:ascii="Verdana" w:eastAsia="Times New Roman" w:hAnsi="Verdana"/>
          <w:color w:val="000000"/>
          <w:lang w:val="en"/>
        </w:rPr>
        <w:t xml:space="preserve"> response type. T</w:t>
      </w:r>
      <w:r>
        <w:rPr>
          <w:rFonts w:ascii="Verdana" w:eastAsia="Times New Roman" w:hAnsi="Verdana"/>
          <w:color w:val="000000"/>
          <w:lang w:val="en"/>
        </w:rPr>
        <w:t xml:space="preserve">he response is sent over a TLS protected channel, where the Client is authenticated by the </w:t>
      </w:r>
      <w:r>
        <w:rPr>
          <w:rStyle w:val="HTMLTypewriter"/>
          <w:lang w:val="en"/>
        </w:rPr>
        <w:t>client_id</w:t>
      </w:r>
      <w:r>
        <w:rPr>
          <w:rFonts w:ascii="Verdana" w:eastAsia="Times New Roman" w:hAnsi="Verdana"/>
          <w:color w:val="000000"/>
          <w:lang w:val="en"/>
        </w:rPr>
        <w:t xml:space="preserve"> and </w:t>
      </w:r>
      <w:r>
        <w:rPr>
          <w:rStyle w:val="HTMLTypewriter"/>
          <w:lang w:val="en"/>
        </w:rPr>
        <w:t>client_secret</w:t>
      </w:r>
      <w:r>
        <w:rPr>
          <w:rFonts w:ascii="Verdana" w:eastAsia="Times New Roman" w:hAnsi="Verdana"/>
          <w:color w:val="000000"/>
          <w:lang w:val="en"/>
        </w:rPr>
        <w:t xml:space="preserve">. </w:t>
      </w:r>
    </w:p>
    <w:p w14:paraId="283815A0" w14:textId="77777777" w:rsidR="00000000" w:rsidRDefault="008E4755">
      <w:pPr>
        <w:numPr>
          <w:ilvl w:val="0"/>
          <w:numId w:val="18"/>
        </w:numPr>
        <w:ind w:left="1680" w:right="960"/>
        <w:divId w:val="745765489"/>
        <w:rPr>
          <w:rFonts w:ascii="Verdana" w:eastAsia="Times New Roman" w:hAnsi="Verdana"/>
          <w:color w:val="000000"/>
          <w:lang w:val="en"/>
        </w:rPr>
        <w:pPrChange w:id="239" w:author="Author" w:date="2013-06-27T18:33:00Z">
          <w:pPr>
            <w:numPr>
              <w:numId w:val="102"/>
            </w:numPr>
            <w:tabs>
              <w:tab w:val="num" w:pos="720"/>
            </w:tabs>
            <w:ind w:left="720" w:right="960" w:hanging="360"/>
            <w:divId w:val="745765489"/>
          </w:pPr>
        </w:pPrChange>
      </w:pPr>
      <w:r>
        <w:rPr>
          <w:rFonts w:ascii="Verdana" w:eastAsia="Times New Roman" w:hAnsi="Verdana"/>
          <w:color w:val="000000"/>
          <w:lang w:val="en"/>
        </w:rPr>
        <w:t xml:space="preserve">For other response types, the signed response can be encrypted with the Client's public key or a shared secret as an encrypted JWT </w:t>
      </w:r>
      <w:r>
        <w:rPr>
          <w:rFonts w:ascii="Verdana" w:eastAsia="Times New Roman" w:hAnsi="Verdana"/>
          <w:color w:val="000000"/>
          <w:lang w:val="en"/>
        </w:rPr>
        <w:t xml:space="preserve">with an appropriate key and cipher. </w:t>
      </w:r>
    </w:p>
    <w:p w14:paraId="0AA25BB7" w14:textId="77777777" w:rsidR="00000000" w:rsidRDefault="008E4755">
      <w:pPr>
        <w:spacing w:before="0" w:beforeAutospacing="0" w:after="0" w:afterAutospacing="0"/>
        <w:divId w:val="745765489"/>
        <w:rPr>
          <w:rFonts w:ascii="Verdana" w:eastAsia="Times New Roman" w:hAnsi="Verdana"/>
          <w:color w:val="000000"/>
          <w:lang w:val="en"/>
        </w:rPr>
      </w:pPr>
      <w:bookmarkStart w:id="240" w:name="server_response_repudiation"/>
      <w:bookmarkEnd w:id="240"/>
    </w:p>
    <w:p w14:paraId="11A544FD"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0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AD9E818" w14:textId="77777777">
        <w:trPr>
          <w:divId w:val="745765489"/>
          <w:trHeight w:val="225"/>
          <w:tblCellSpacing w:w="15" w:type="dxa"/>
        </w:trPr>
        <w:tc>
          <w:tcPr>
            <w:tcW w:w="450" w:type="dxa"/>
            <w:shd w:val="clear" w:color="auto" w:fill="990000"/>
            <w:vAlign w:val="center"/>
            <w:hideMark/>
          </w:tcPr>
          <w:p w14:paraId="0C5458A8"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4A9AA00" w14:textId="77777777" w:rsidR="00000000" w:rsidRDefault="008E4755">
      <w:pPr>
        <w:pStyle w:val="Heading3"/>
        <w:divId w:val="745765489"/>
        <w:rPr>
          <w:rFonts w:eastAsia="Times New Roman"/>
          <w:lang w:val="en"/>
        </w:rPr>
      </w:pPr>
      <w:bookmarkStart w:id="241" w:name="rfc.section.9.5"/>
      <w:bookmarkEnd w:id="241"/>
      <w:r>
        <w:rPr>
          <w:rFonts w:eastAsia="Times New Roman"/>
          <w:lang w:val="en"/>
        </w:rPr>
        <w:t>9.5.  Server Response Repudiation</w:t>
      </w:r>
    </w:p>
    <w:p w14:paraId="6BEB8E33" w14:textId="77777777" w:rsidR="00000000" w:rsidRDefault="008E4755">
      <w:pPr>
        <w:pStyle w:val="NormalWeb"/>
        <w:divId w:val="745765489"/>
        <w:rPr>
          <w:rFonts w:ascii="Verdana" w:hAnsi="Verdana"/>
          <w:color w:val="000000"/>
          <w:lang w:val="en"/>
        </w:rPr>
      </w:pPr>
      <w:r>
        <w:rPr>
          <w:rFonts w:ascii="Verdana" w:hAnsi="Verdana"/>
          <w:color w:val="000000"/>
          <w:lang w:val="en"/>
        </w:rPr>
        <w:t>A response might be repudiated by the server if the proper mechanisms are not in place. For example, if a Server does not digitally sign a response, th</w:t>
      </w:r>
      <w:r>
        <w:rPr>
          <w:rFonts w:ascii="Verdana" w:hAnsi="Verdana"/>
          <w:color w:val="000000"/>
          <w:lang w:val="en"/>
        </w:rPr>
        <w:t xml:space="preserve">e Server can claim that it was not generated through the services of the Server. </w:t>
      </w:r>
    </w:p>
    <w:p w14:paraId="46BB3051" w14:textId="77777777" w:rsidR="00000000" w:rsidRDefault="008E4755">
      <w:pPr>
        <w:pStyle w:val="NormalWeb"/>
        <w:divId w:val="745765489"/>
        <w:rPr>
          <w:rFonts w:ascii="Verdana" w:hAnsi="Verdana"/>
          <w:color w:val="000000"/>
          <w:lang w:val="en"/>
        </w:rPr>
      </w:pPr>
      <w:r>
        <w:rPr>
          <w:rFonts w:ascii="Verdana" w:hAnsi="Verdana"/>
          <w:color w:val="000000"/>
          <w:lang w:val="en"/>
        </w:rPr>
        <w:t>To mitigate this threat, the response MAY be digitally signed by the Server using a key that supports non-repudiation. The Client SHOULD validate the digital signature to ver</w:t>
      </w:r>
      <w:r>
        <w:rPr>
          <w:rFonts w:ascii="Verdana" w:hAnsi="Verdana"/>
          <w:color w:val="000000"/>
          <w:lang w:val="en"/>
        </w:rPr>
        <w:t xml:space="preserve">ify that it was issued by a legitimate Server and its integrity is intact. </w:t>
      </w:r>
    </w:p>
    <w:p w14:paraId="16395B96" w14:textId="77777777" w:rsidR="00000000" w:rsidRDefault="008E4755">
      <w:pPr>
        <w:spacing w:before="0" w:beforeAutospacing="0" w:after="0" w:afterAutospacing="0"/>
        <w:divId w:val="745765489"/>
        <w:rPr>
          <w:rFonts w:ascii="Verdana" w:eastAsia="Times New Roman" w:hAnsi="Verdana"/>
          <w:color w:val="000000"/>
          <w:lang w:val="en"/>
        </w:rPr>
      </w:pPr>
      <w:bookmarkStart w:id="242" w:name="request_repudation"/>
      <w:bookmarkEnd w:id="242"/>
    </w:p>
    <w:p w14:paraId="317B39E6"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0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75B8E13" w14:textId="77777777">
        <w:trPr>
          <w:divId w:val="745765489"/>
          <w:trHeight w:val="225"/>
          <w:tblCellSpacing w:w="15" w:type="dxa"/>
        </w:trPr>
        <w:tc>
          <w:tcPr>
            <w:tcW w:w="450" w:type="dxa"/>
            <w:shd w:val="clear" w:color="auto" w:fill="990000"/>
            <w:vAlign w:val="center"/>
            <w:hideMark/>
          </w:tcPr>
          <w:p w14:paraId="5F68ED11"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E665421" w14:textId="77777777" w:rsidR="00000000" w:rsidRDefault="008E4755">
      <w:pPr>
        <w:pStyle w:val="Heading3"/>
        <w:divId w:val="745765489"/>
        <w:rPr>
          <w:rFonts w:eastAsia="Times New Roman"/>
          <w:lang w:val="en"/>
        </w:rPr>
      </w:pPr>
      <w:bookmarkStart w:id="243" w:name="rfc.section.9.6"/>
      <w:bookmarkEnd w:id="243"/>
      <w:r>
        <w:rPr>
          <w:rFonts w:eastAsia="Times New Roman"/>
          <w:lang w:val="en"/>
        </w:rPr>
        <w:t>9.6.  Request Repudiation</w:t>
      </w:r>
    </w:p>
    <w:p w14:paraId="66B65F09"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Since it is possible for a compromised or malicious Client to send a request to the wrong party, a Client that was authenticated using only a bearer token can </w:t>
      </w:r>
      <w:r>
        <w:rPr>
          <w:rFonts w:ascii="Verdana" w:hAnsi="Verdana"/>
          <w:color w:val="000000"/>
          <w:lang w:val="en"/>
        </w:rPr>
        <w:t xml:space="preserve">repudiate any transaction. </w:t>
      </w:r>
    </w:p>
    <w:p w14:paraId="7D68CF9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To mitigate this threat, the Server MAY require that the request be digitally signed by the Client using a key that supports non-repudiation. The Server SHOULD validate </w:t>
      </w:r>
      <w:r>
        <w:rPr>
          <w:rFonts w:ascii="Verdana" w:hAnsi="Verdana"/>
          <w:color w:val="000000"/>
          <w:lang w:val="en"/>
        </w:rPr>
        <w:t xml:space="preserve">the digital signature to verify that it was issued by a legitimate Client and the integrity is intact. </w:t>
      </w:r>
    </w:p>
    <w:p w14:paraId="38F075E0" w14:textId="77777777" w:rsidR="00000000" w:rsidRDefault="008E4755">
      <w:pPr>
        <w:spacing w:before="0" w:beforeAutospacing="0" w:after="0" w:afterAutospacing="0"/>
        <w:divId w:val="745765489"/>
        <w:rPr>
          <w:rFonts w:ascii="Verdana" w:eastAsia="Times New Roman" w:hAnsi="Verdana"/>
          <w:color w:val="000000"/>
          <w:lang w:val="en"/>
        </w:rPr>
      </w:pPr>
      <w:bookmarkStart w:id="244" w:name="access_token_redirect"/>
      <w:bookmarkEnd w:id="244"/>
    </w:p>
    <w:p w14:paraId="7BE6D7D5"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0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FC11CF2" w14:textId="77777777">
        <w:trPr>
          <w:divId w:val="745765489"/>
          <w:trHeight w:val="225"/>
          <w:tblCellSpacing w:w="15" w:type="dxa"/>
        </w:trPr>
        <w:tc>
          <w:tcPr>
            <w:tcW w:w="450" w:type="dxa"/>
            <w:shd w:val="clear" w:color="auto" w:fill="990000"/>
            <w:vAlign w:val="center"/>
            <w:hideMark/>
          </w:tcPr>
          <w:p w14:paraId="61F2EED4"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E805943" w14:textId="77777777" w:rsidR="00000000" w:rsidRDefault="008E4755">
      <w:pPr>
        <w:pStyle w:val="Heading3"/>
        <w:divId w:val="745765489"/>
        <w:rPr>
          <w:rFonts w:eastAsia="Times New Roman"/>
          <w:lang w:val="en"/>
        </w:rPr>
      </w:pPr>
      <w:bookmarkStart w:id="245" w:name="rfc.section.9.7"/>
      <w:bookmarkEnd w:id="245"/>
      <w:r>
        <w:rPr>
          <w:rFonts w:eastAsia="Times New Roman"/>
          <w:lang w:val="en"/>
        </w:rPr>
        <w:t>9.7.  Access Token Redirect</w:t>
      </w:r>
    </w:p>
    <w:p w14:paraId="4CED4804"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An Attacker uses the Access Token generated for one resource to obtain access to a second resource. </w:t>
      </w:r>
    </w:p>
    <w:p w14:paraId="45F091DA" w14:textId="77777777" w:rsidR="00000000" w:rsidRDefault="008E4755">
      <w:pPr>
        <w:pStyle w:val="NormalWeb"/>
        <w:divId w:val="745765489"/>
        <w:rPr>
          <w:rFonts w:ascii="Verdana" w:hAnsi="Verdana"/>
          <w:color w:val="000000"/>
          <w:lang w:val="en"/>
        </w:rPr>
      </w:pPr>
      <w:r>
        <w:rPr>
          <w:rFonts w:ascii="Verdana" w:hAnsi="Verdana"/>
          <w:color w:val="000000"/>
          <w:lang w:val="en"/>
        </w:rPr>
        <w:t>To mitigate this threat, the Access Token SHOULD be audi</w:t>
      </w:r>
      <w:r>
        <w:rPr>
          <w:rFonts w:ascii="Verdana" w:hAnsi="Verdana"/>
          <w:color w:val="000000"/>
          <w:lang w:val="en"/>
        </w:rPr>
        <w:t xml:space="preserve">ence and scope restricted. One way of implementing it is to include the identifier of the resource for whom it was generated as audience. The resource verifies that incoming tokens include its identifier as the audience of the token. </w:t>
      </w:r>
    </w:p>
    <w:p w14:paraId="39182E37" w14:textId="77777777" w:rsidR="00000000" w:rsidRDefault="008E4755">
      <w:pPr>
        <w:spacing w:before="0" w:beforeAutospacing="0" w:after="0" w:afterAutospacing="0"/>
        <w:divId w:val="745765489"/>
        <w:rPr>
          <w:rFonts w:ascii="Verdana" w:eastAsia="Times New Roman" w:hAnsi="Verdana"/>
          <w:color w:val="000000"/>
          <w:lang w:val="en"/>
        </w:rPr>
      </w:pPr>
      <w:bookmarkStart w:id="246" w:name="token_reuse"/>
      <w:bookmarkEnd w:id="246"/>
    </w:p>
    <w:p w14:paraId="6FB1BB89"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0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BF44395" w14:textId="77777777">
        <w:trPr>
          <w:divId w:val="745765489"/>
          <w:trHeight w:val="225"/>
          <w:tblCellSpacing w:w="15" w:type="dxa"/>
        </w:trPr>
        <w:tc>
          <w:tcPr>
            <w:tcW w:w="450" w:type="dxa"/>
            <w:shd w:val="clear" w:color="auto" w:fill="990000"/>
            <w:vAlign w:val="center"/>
            <w:hideMark/>
          </w:tcPr>
          <w:p w14:paraId="10746285"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4D19EF8" w14:textId="77777777" w:rsidR="00000000" w:rsidRDefault="008E4755">
      <w:pPr>
        <w:pStyle w:val="Heading3"/>
        <w:divId w:val="745765489"/>
        <w:rPr>
          <w:rFonts w:eastAsia="Times New Roman"/>
          <w:lang w:val="en"/>
        </w:rPr>
      </w:pPr>
      <w:bookmarkStart w:id="247" w:name="rfc.section.9.8"/>
      <w:bookmarkEnd w:id="247"/>
      <w:r>
        <w:rPr>
          <w:rFonts w:eastAsia="Times New Roman"/>
          <w:lang w:val="en"/>
        </w:rPr>
        <w:t>9.8.  Token Reuse</w:t>
      </w:r>
    </w:p>
    <w:p w14:paraId="38CC62E4" w14:textId="77777777" w:rsidR="00000000" w:rsidRDefault="008E4755">
      <w:pPr>
        <w:pStyle w:val="NormalWeb"/>
        <w:divId w:val="745765489"/>
        <w:rPr>
          <w:rFonts w:ascii="Verdana" w:hAnsi="Verdana"/>
          <w:color w:val="000000"/>
          <w:lang w:val="en"/>
        </w:rPr>
      </w:pPr>
      <w:r>
        <w:rPr>
          <w:rFonts w:ascii="Verdana" w:hAnsi="Verdana"/>
          <w:color w:val="000000"/>
          <w:lang w:val="en"/>
        </w:rPr>
        <w:t>An Attacker attempts to use a one-time use token such as an Authorization Code that has already been used once with the intended Resource. To mitigate this threat, the</w:t>
      </w:r>
      <w:r>
        <w:rPr>
          <w:rFonts w:ascii="Verdana" w:hAnsi="Verdana"/>
          <w:color w:val="000000"/>
          <w:lang w:val="en"/>
        </w:rPr>
        <w:t xml:space="preserve"> token SHOULD include a timestamp and a short validity lifetime. The Relying Party then checks the timestamp and lifetime values to ensure that the token is currently valid. </w:t>
      </w:r>
    </w:p>
    <w:p w14:paraId="13FA93A8"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Alternatively, the server MAY record the state of the use of the token and check </w:t>
      </w:r>
      <w:r>
        <w:rPr>
          <w:rFonts w:ascii="Verdana" w:hAnsi="Verdana"/>
          <w:color w:val="000000"/>
          <w:lang w:val="en"/>
        </w:rPr>
        <w:t xml:space="preserve">the status for each request. </w:t>
      </w:r>
    </w:p>
    <w:p w14:paraId="0EFF4ACF" w14:textId="77777777" w:rsidR="00000000" w:rsidRDefault="008E4755">
      <w:pPr>
        <w:spacing w:before="0" w:beforeAutospacing="0" w:after="0" w:afterAutospacing="0"/>
        <w:divId w:val="745765489"/>
        <w:rPr>
          <w:rFonts w:ascii="Verdana" w:eastAsia="Times New Roman" w:hAnsi="Verdana"/>
          <w:color w:val="000000"/>
          <w:lang w:val="en"/>
        </w:rPr>
      </w:pPr>
      <w:bookmarkStart w:id="248" w:name="auth_code_capture"/>
      <w:bookmarkEnd w:id="248"/>
    </w:p>
    <w:p w14:paraId="72E59235"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0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A4AFA23" w14:textId="77777777">
        <w:trPr>
          <w:divId w:val="745765489"/>
          <w:trHeight w:val="225"/>
          <w:tblCellSpacing w:w="15" w:type="dxa"/>
        </w:trPr>
        <w:tc>
          <w:tcPr>
            <w:tcW w:w="450" w:type="dxa"/>
            <w:shd w:val="clear" w:color="auto" w:fill="990000"/>
            <w:vAlign w:val="center"/>
            <w:hideMark/>
          </w:tcPr>
          <w:p w14:paraId="6C26DF22"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96AE204" w14:textId="77777777" w:rsidR="00000000" w:rsidRDefault="008E4755">
      <w:pPr>
        <w:pStyle w:val="Heading3"/>
        <w:divId w:val="745765489"/>
        <w:rPr>
          <w:rFonts w:eastAsia="Times New Roman"/>
          <w:lang w:val="en"/>
        </w:rPr>
      </w:pPr>
      <w:bookmarkStart w:id="249" w:name="rfc.section.9.9"/>
      <w:bookmarkEnd w:id="249"/>
      <w:r>
        <w:rPr>
          <w:rFonts w:eastAsia="Times New Roman"/>
          <w:lang w:val="en"/>
        </w:rPr>
        <w:t>9.9.  Eavesdropping or Leaking Authorization Codes (Secondary Authenticator Capture)</w:t>
      </w:r>
    </w:p>
    <w:p w14:paraId="346D6A01"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In addition to the attack patterns described in Section 4.4.1.1 of </w:t>
      </w:r>
      <w:hyperlink w:anchor="RFC6819" w:history="1">
        <w:r>
          <w:rPr>
            <w:rStyle w:val="Hyperlink"/>
            <w:rFonts w:ascii="Verdana" w:hAnsi="Verdana"/>
            <w:u w:val="none"/>
            <w:lang w:val="en"/>
          </w:rPr>
          <w:t>[RF</w:t>
        </w:r>
        <w:r>
          <w:rPr>
            <w:rStyle w:val="Hyperlink"/>
            <w:rFonts w:ascii="Verdana" w:hAnsi="Verdana"/>
            <w:u w:val="none"/>
            <w:lang w:val="en"/>
          </w:rPr>
          <w:t>C6819]</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an Authorization Code can be captured in the User-Agent where the TLS session is terminated if the User-Agent is infected by malware. H</w:t>
      </w:r>
      <w:r>
        <w:rPr>
          <w:rFonts w:ascii="Verdana" w:hAnsi="Verdana"/>
          <w:color w:val="000000"/>
          <w:lang w:val="en"/>
        </w:rPr>
        <w:t xml:space="preserve">owever, capturing it is not useful as long as the profile uses either Client authentication or an encrypted response. </w:t>
      </w:r>
    </w:p>
    <w:p w14:paraId="648864D4" w14:textId="77777777" w:rsidR="00000000" w:rsidRDefault="008E4755">
      <w:pPr>
        <w:spacing w:before="0" w:beforeAutospacing="0" w:after="0" w:afterAutospacing="0"/>
        <w:divId w:val="745765489"/>
        <w:rPr>
          <w:rFonts w:ascii="Verdana" w:eastAsia="Times New Roman" w:hAnsi="Verdana"/>
          <w:color w:val="000000"/>
          <w:lang w:val="en"/>
        </w:rPr>
      </w:pPr>
      <w:bookmarkStart w:id="250" w:name="token_substitution"/>
      <w:bookmarkEnd w:id="250"/>
    </w:p>
    <w:p w14:paraId="5F910942"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0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6919722" w14:textId="77777777">
        <w:trPr>
          <w:divId w:val="745765489"/>
          <w:trHeight w:val="225"/>
          <w:tblCellSpacing w:w="15" w:type="dxa"/>
        </w:trPr>
        <w:tc>
          <w:tcPr>
            <w:tcW w:w="450" w:type="dxa"/>
            <w:shd w:val="clear" w:color="auto" w:fill="990000"/>
            <w:vAlign w:val="center"/>
            <w:hideMark/>
          </w:tcPr>
          <w:p w14:paraId="5A1D0690"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A5FBE81" w14:textId="77777777" w:rsidR="00000000" w:rsidRDefault="008E4755">
      <w:pPr>
        <w:pStyle w:val="Heading3"/>
        <w:divId w:val="745765489"/>
        <w:rPr>
          <w:rFonts w:eastAsia="Times New Roman"/>
          <w:lang w:val="en"/>
        </w:rPr>
      </w:pPr>
      <w:bookmarkStart w:id="251" w:name="rfc.section.9.10"/>
      <w:bookmarkEnd w:id="251"/>
      <w:r>
        <w:rPr>
          <w:rFonts w:eastAsia="Times New Roman"/>
          <w:lang w:val="en"/>
        </w:rPr>
        <w:t>9.10.  Token Substitution</w:t>
      </w:r>
    </w:p>
    <w:p w14:paraId="061C3BD3" w14:textId="77777777" w:rsidR="00000000" w:rsidRDefault="008E4755">
      <w:pPr>
        <w:pStyle w:val="NormalWeb"/>
        <w:divId w:val="745765489"/>
        <w:rPr>
          <w:rFonts w:ascii="Verdana" w:hAnsi="Verdana"/>
          <w:color w:val="000000"/>
          <w:lang w:val="en"/>
        </w:rPr>
      </w:pPr>
      <w:r>
        <w:rPr>
          <w:rFonts w:ascii="Verdana" w:hAnsi="Verdana"/>
          <w:color w:val="000000"/>
          <w:lang w:val="en"/>
        </w:rPr>
        <w:t>Token Substitution is a class of attacks in which a</w:t>
      </w:r>
      <w:r>
        <w:rPr>
          <w:rFonts w:ascii="Verdana" w:hAnsi="Verdana"/>
          <w:color w:val="000000"/>
          <w:lang w:val="en"/>
        </w:rPr>
        <w:t xml:space="preserve"> malicious user swaps various tokens, including swapping an Authorization Code for a legitimate user with another token that the attacker has. One means of accomplishing this is for the attacker to copy a token out one session and use it in an HTTP message</w:t>
      </w:r>
      <w:r>
        <w:rPr>
          <w:rFonts w:ascii="Verdana" w:hAnsi="Verdana"/>
          <w:color w:val="000000"/>
          <w:lang w:val="en"/>
        </w:rPr>
        <w:t xml:space="preserve"> for a different session, which is easy to do when the token is available to the browser; this is known as the "cut and paste" attack. </w:t>
      </w:r>
    </w:p>
    <w:p w14:paraId="042FC2C8"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implicit flow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w:t>
        </w:r>
        <w:r>
          <w:rPr>
            <w:rStyle w:val="Hyperlink"/>
            <w:rFonts w:ascii="Verdana" w:hAnsi="Verdana"/>
            <w:vanish/>
            <w:u w:val="none"/>
            <w:lang w:val="en"/>
          </w:rPr>
          <w:t>October 2012.)</w:t>
        </w:r>
      </w:hyperlink>
      <w:r>
        <w:rPr>
          <w:rFonts w:ascii="Verdana" w:hAnsi="Verdana"/>
          <w:color w:val="000000"/>
          <w:lang w:val="en"/>
        </w:rPr>
        <w:t xml:space="preserve"> [RFC6749] is not designed to mitigate this risk. In Section 10.16, it normatively requires that any use of the authorization process as a form of delegated End-User authentication to the Client MUST NOT use the implicit flow without employin</w:t>
      </w:r>
      <w:r>
        <w:rPr>
          <w:rFonts w:ascii="Verdana" w:hAnsi="Verdana"/>
          <w:color w:val="000000"/>
          <w:lang w:val="en"/>
        </w:rPr>
        <w:t xml:space="preserve">g additional security mechanisms that enable the Client to determine whether the Access Token was issued for its use. </w:t>
      </w:r>
    </w:p>
    <w:p w14:paraId="37501DD1" w14:textId="77777777" w:rsidR="00000000" w:rsidRDefault="008E4755">
      <w:pPr>
        <w:pStyle w:val="NormalWeb"/>
        <w:divId w:val="745765489"/>
        <w:rPr>
          <w:rFonts w:ascii="Verdana" w:hAnsi="Verdana"/>
          <w:color w:val="000000"/>
          <w:lang w:val="en"/>
        </w:rPr>
      </w:pPr>
      <w:r>
        <w:rPr>
          <w:rFonts w:ascii="Verdana" w:hAnsi="Verdana"/>
          <w:color w:val="000000"/>
          <w:lang w:val="en"/>
        </w:rPr>
        <w:t>In OpenID Connect, this is mitigated through mechanisms provided through the ID Token. The ID Token is a signed security token that provi</w:t>
      </w:r>
      <w:r>
        <w:rPr>
          <w:rFonts w:ascii="Verdana" w:hAnsi="Verdana"/>
          <w:color w:val="000000"/>
          <w:lang w:val="en"/>
        </w:rPr>
        <w:t xml:space="preserve">des Claims such as </w:t>
      </w:r>
      <w:r>
        <w:rPr>
          <w:rStyle w:val="HTMLTypewriter"/>
          <w:lang w:val="en"/>
        </w:rPr>
        <w:t>iss</w:t>
      </w:r>
      <w:r>
        <w:rPr>
          <w:rFonts w:ascii="Verdana" w:hAnsi="Verdana"/>
          <w:color w:val="000000"/>
          <w:lang w:val="en"/>
        </w:rPr>
        <w:t xml:space="preserve"> (issuer), </w:t>
      </w:r>
      <w:r>
        <w:rPr>
          <w:rStyle w:val="HTMLTypewriter"/>
          <w:lang w:val="en"/>
        </w:rPr>
        <w:t>sub</w:t>
      </w:r>
      <w:r>
        <w:rPr>
          <w:rFonts w:ascii="Verdana" w:hAnsi="Verdana"/>
          <w:color w:val="000000"/>
          <w:lang w:val="en"/>
        </w:rPr>
        <w:t xml:space="preserve"> (subject), </w:t>
      </w:r>
      <w:r>
        <w:rPr>
          <w:rStyle w:val="HTMLTypewriter"/>
          <w:lang w:val="en"/>
        </w:rPr>
        <w:t>aud</w:t>
      </w:r>
      <w:r>
        <w:rPr>
          <w:rFonts w:ascii="Verdana" w:hAnsi="Verdana"/>
          <w:color w:val="000000"/>
          <w:lang w:val="en"/>
        </w:rPr>
        <w:t xml:space="preserve"> (audience), </w:t>
      </w:r>
      <w:r>
        <w:rPr>
          <w:rStyle w:val="HTMLTypewriter"/>
          <w:lang w:val="en"/>
        </w:rPr>
        <w:t>azp</w:t>
      </w:r>
      <w:r>
        <w:rPr>
          <w:rFonts w:ascii="Verdana" w:hAnsi="Verdana"/>
          <w:color w:val="000000"/>
          <w:lang w:val="en"/>
        </w:rPr>
        <w:t xml:space="preserve"> (authorized party), </w:t>
      </w:r>
      <w:r>
        <w:rPr>
          <w:rStyle w:val="HTMLTypewriter"/>
          <w:lang w:val="en"/>
        </w:rPr>
        <w:t>at_hash</w:t>
      </w:r>
      <w:r>
        <w:rPr>
          <w:rFonts w:ascii="Verdana" w:hAnsi="Verdana"/>
          <w:color w:val="000000"/>
          <w:lang w:val="en"/>
        </w:rPr>
        <w:t xml:space="preserve"> (access token hash), and </w:t>
      </w:r>
      <w:r>
        <w:rPr>
          <w:rStyle w:val="HTMLTypewriter"/>
          <w:lang w:val="en"/>
        </w:rPr>
        <w:t>c_hash</w:t>
      </w:r>
      <w:r>
        <w:rPr>
          <w:rFonts w:ascii="Verdana" w:hAnsi="Verdana"/>
          <w:color w:val="000000"/>
          <w:lang w:val="en"/>
        </w:rPr>
        <w:t xml:space="preserve"> (code hash). Using the ID Token, the Client is capable of detecting the Token Substitution Attack. </w:t>
      </w:r>
    </w:p>
    <w:p w14:paraId="1794A662"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w:t>
      </w:r>
      <w:r>
        <w:rPr>
          <w:rStyle w:val="HTMLTypewriter"/>
          <w:lang w:val="en"/>
        </w:rPr>
        <w:t>c_hash</w:t>
      </w:r>
      <w:r>
        <w:rPr>
          <w:rFonts w:ascii="Verdana" w:hAnsi="Verdana"/>
          <w:color w:val="000000"/>
          <w:lang w:val="en"/>
        </w:rPr>
        <w:t xml:space="preserve"> in the ID Token e</w:t>
      </w:r>
      <w:r>
        <w:rPr>
          <w:rFonts w:ascii="Verdana" w:hAnsi="Verdana"/>
          <w:color w:val="000000"/>
          <w:lang w:val="en"/>
        </w:rPr>
        <w:t xml:space="preserve">nables Clients to prevent </w:t>
      </w:r>
      <w:r>
        <w:rPr>
          <w:rStyle w:val="HTMLTypewriter"/>
          <w:lang w:val="en"/>
        </w:rPr>
        <w:t>code</w:t>
      </w:r>
      <w:r>
        <w:rPr>
          <w:rFonts w:ascii="Verdana" w:hAnsi="Verdana"/>
          <w:color w:val="000000"/>
          <w:lang w:val="en"/>
        </w:rPr>
        <w:t xml:space="preserve"> substitution. </w:t>
      </w:r>
    </w:p>
    <w:p w14:paraId="3CBFADB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Also, a malicious user may attempt to impersonate a more privileged user by subverting the communication channel between the Authorization Endpoint and Client, or the Token Endpoint </w:t>
      </w:r>
      <w:r>
        <w:rPr>
          <w:rFonts w:ascii="Verdana" w:hAnsi="Verdana"/>
          <w:color w:val="000000"/>
          <w:lang w:val="en"/>
        </w:rPr>
        <w:t xml:space="preserve">and Client, for example by swapping the </w:t>
      </w:r>
      <w:r>
        <w:rPr>
          <w:rStyle w:val="HTMLTypewriter"/>
          <w:lang w:val="en"/>
        </w:rPr>
        <w:t>code</w:t>
      </w:r>
      <w:r>
        <w:rPr>
          <w:rFonts w:ascii="Verdana" w:hAnsi="Verdana"/>
          <w:color w:val="000000"/>
          <w:lang w:val="en"/>
        </w:rPr>
        <w:t xml:space="preserve"> or reordering the messages, to convince the Token Endpoint that the attacker's authorization grant corresponds to a grant sent on behalf of a more privileged user. </w:t>
      </w:r>
    </w:p>
    <w:p w14:paraId="2077C3C2" w14:textId="77777777" w:rsidR="00000000" w:rsidRDefault="008E4755">
      <w:pPr>
        <w:pStyle w:val="NormalWeb"/>
        <w:divId w:val="745765489"/>
        <w:rPr>
          <w:rFonts w:ascii="Verdana" w:hAnsi="Verdana"/>
          <w:color w:val="000000"/>
          <w:lang w:val="en"/>
        </w:rPr>
      </w:pPr>
      <w:r>
        <w:rPr>
          <w:rFonts w:ascii="Verdana" w:hAnsi="Verdana"/>
          <w:color w:val="000000"/>
          <w:lang w:val="en"/>
        </w:rPr>
        <w:t>For HTTP bindings such as OpenID Connect Stand</w:t>
      </w:r>
      <w:r>
        <w:rPr>
          <w:rFonts w:ascii="Verdana" w:hAnsi="Verdana"/>
          <w:color w:val="000000"/>
          <w:lang w:val="en"/>
        </w:rPr>
        <w:t xml:space="preserve">ard 1.0, the responses to Token Requests are bound to the corresponding requests by message order in HTTP, as both the response containing the token and requests are protected by TLS, which will detect and prevent packet reordering. </w:t>
      </w:r>
    </w:p>
    <w:p w14:paraId="2D9DBC80" w14:textId="77777777" w:rsidR="00000000" w:rsidRDefault="008E4755">
      <w:pPr>
        <w:pStyle w:val="NormalWeb"/>
        <w:divId w:val="745765489"/>
        <w:rPr>
          <w:rFonts w:ascii="Verdana" w:hAnsi="Verdana"/>
          <w:color w:val="000000"/>
          <w:lang w:val="en"/>
        </w:rPr>
      </w:pPr>
      <w:r>
        <w:rPr>
          <w:rFonts w:ascii="Verdana" w:hAnsi="Verdana"/>
          <w:color w:val="000000"/>
          <w:lang w:val="en"/>
        </w:rPr>
        <w:t>When designing another</w:t>
      </w:r>
      <w:r>
        <w:rPr>
          <w:rFonts w:ascii="Verdana" w:hAnsi="Verdana"/>
          <w:color w:val="000000"/>
          <w:lang w:val="en"/>
        </w:rPr>
        <w:t xml:space="preserve"> binding of OpenID Connect Messages to a protocol incapable of strongly binding Token Endpoint requests to responses, additional mechanisms to address this issue MUST be utilized. One such mechanism could be to include an ID Token with a </w:t>
      </w:r>
      <w:r>
        <w:rPr>
          <w:rStyle w:val="HTMLTypewriter"/>
          <w:lang w:val="en"/>
        </w:rPr>
        <w:t>c_hash</w:t>
      </w:r>
      <w:r>
        <w:rPr>
          <w:rFonts w:ascii="Verdana" w:hAnsi="Verdana"/>
          <w:color w:val="000000"/>
          <w:lang w:val="en"/>
        </w:rPr>
        <w:t xml:space="preserve"> Claim in th</w:t>
      </w:r>
      <w:r>
        <w:rPr>
          <w:rFonts w:ascii="Verdana" w:hAnsi="Verdana"/>
          <w:color w:val="000000"/>
          <w:lang w:val="en"/>
        </w:rPr>
        <w:t xml:space="preserve">e token request and response. </w:t>
      </w:r>
    </w:p>
    <w:p w14:paraId="175537DE" w14:textId="77777777" w:rsidR="00000000" w:rsidRDefault="008E4755">
      <w:pPr>
        <w:spacing w:before="0" w:beforeAutospacing="0" w:after="0" w:afterAutospacing="0"/>
        <w:divId w:val="745765489"/>
        <w:rPr>
          <w:rFonts w:ascii="Verdana" w:eastAsia="Times New Roman" w:hAnsi="Verdana"/>
          <w:color w:val="000000"/>
          <w:lang w:val="en"/>
        </w:rPr>
      </w:pPr>
      <w:bookmarkStart w:id="252" w:name="TimingAttack"/>
      <w:bookmarkEnd w:id="252"/>
    </w:p>
    <w:p w14:paraId="3B4D106C"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0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729CC40" w14:textId="77777777">
        <w:trPr>
          <w:divId w:val="745765489"/>
          <w:trHeight w:val="225"/>
          <w:tblCellSpacing w:w="15" w:type="dxa"/>
        </w:trPr>
        <w:tc>
          <w:tcPr>
            <w:tcW w:w="450" w:type="dxa"/>
            <w:shd w:val="clear" w:color="auto" w:fill="990000"/>
            <w:vAlign w:val="center"/>
            <w:hideMark/>
          </w:tcPr>
          <w:p w14:paraId="167BD1BC"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98D7A83" w14:textId="77777777" w:rsidR="00000000" w:rsidRDefault="008E4755">
      <w:pPr>
        <w:pStyle w:val="Heading3"/>
        <w:divId w:val="745765489"/>
        <w:rPr>
          <w:rFonts w:eastAsia="Times New Roman"/>
          <w:lang w:val="en"/>
        </w:rPr>
      </w:pPr>
      <w:bookmarkStart w:id="253" w:name="rfc.section.9.11"/>
      <w:bookmarkEnd w:id="253"/>
      <w:r>
        <w:rPr>
          <w:rFonts w:eastAsia="Times New Roman"/>
          <w:lang w:val="en"/>
        </w:rPr>
        <w:t xml:space="preserve">9.11.  </w:t>
      </w:r>
      <w:r>
        <w:rPr>
          <w:rFonts w:eastAsia="Times New Roman"/>
          <w:lang w:val="en"/>
        </w:rPr>
        <w:t>Timing Attack</w:t>
      </w:r>
    </w:p>
    <w:p w14:paraId="13A19D1A" w14:textId="77777777" w:rsidR="00000000" w:rsidRDefault="008E4755">
      <w:pPr>
        <w:pStyle w:val="NormalWeb"/>
        <w:divId w:val="745765489"/>
        <w:rPr>
          <w:rFonts w:ascii="Verdana" w:hAnsi="Verdana"/>
          <w:color w:val="000000"/>
          <w:lang w:val="en"/>
        </w:rPr>
      </w:pPr>
      <w:r>
        <w:rPr>
          <w:rFonts w:ascii="Verdana" w:hAnsi="Verdana"/>
          <w:color w:val="000000"/>
          <w:lang w:val="en"/>
        </w:rPr>
        <w:t>A timing attack allows the attacker to obtain an unnecessary large amount of information through the elapsed time differences in the code paths taken by successful and unsuccessful decryption operations or successful and unsuccessful signatur</w:t>
      </w:r>
      <w:r>
        <w:rPr>
          <w:rFonts w:ascii="Verdana" w:hAnsi="Verdana"/>
          <w:color w:val="000000"/>
          <w:lang w:val="en"/>
        </w:rPr>
        <w:t xml:space="preserve">e validation of a message. It can be used to reduce the effective key length of the cipher used. </w:t>
      </w:r>
    </w:p>
    <w:p w14:paraId="3A14BA0C"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Implementations SHOULD NOT terminate the validation process at the instant of the finding an error but SHOULD continue running until all the octets have been </w:t>
      </w:r>
      <w:r>
        <w:rPr>
          <w:rFonts w:ascii="Verdana" w:hAnsi="Verdana"/>
          <w:color w:val="000000"/>
          <w:lang w:val="en"/>
        </w:rPr>
        <w:t xml:space="preserve">processed to avoid this attack. </w:t>
      </w:r>
    </w:p>
    <w:p w14:paraId="483242C3" w14:textId="77777777" w:rsidR="00000000" w:rsidRDefault="008E4755">
      <w:pPr>
        <w:spacing w:before="0" w:beforeAutospacing="0" w:after="0" w:afterAutospacing="0"/>
        <w:divId w:val="745765489"/>
        <w:rPr>
          <w:rFonts w:ascii="Verdana" w:eastAsia="Times New Roman" w:hAnsi="Verdana"/>
          <w:color w:val="000000"/>
          <w:lang w:val="en"/>
        </w:rPr>
      </w:pPr>
      <w:bookmarkStart w:id="254" w:name="OtherCryptoAttacks"/>
      <w:bookmarkEnd w:id="254"/>
    </w:p>
    <w:p w14:paraId="4B381BF7"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0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2215931" w14:textId="77777777">
        <w:trPr>
          <w:divId w:val="745765489"/>
          <w:trHeight w:val="225"/>
          <w:tblCellSpacing w:w="15" w:type="dxa"/>
        </w:trPr>
        <w:tc>
          <w:tcPr>
            <w:tcW w:w="450" w:type="dxa"/>
            <w:shd w:val="clear" w:color="auto" w:fill="990000"/>
            <w:vAlign w:val="center"/>
            <w:hideMark/>
          </w:tcPr>
          <w:p w14:paraId="4295A680"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467545D" w14:textId="77777777" w:rsidR="00000000" w:rsidRDefault="008E4755">
      <w:pPr>
        <w:pStyle w:val="Heading3"/>
        <w:divId w:val="745765489"/>
        <w:rPr>
          <w:rFonts w:eastAsia="Times New Roman"/>
          <w:lang w:val="en"/>
        </w:rPr>
      </w:pPr>
      <w:bookmarkStart w:id="255" w:name="rfc.section.9.12"/>
      <w:bookmarkEnd w:id="255"/>
      <w:r>
        <w:rPr>
          <w:rFonts w:eastAsia="Times New Roman"/>
          <w:lang w:val="en"/>
        </w:rPr>
        <w:t>9.12.</w:t>
      </w:r>
      <w:r>
        <w:rPr>
          <w:rFonts w:eastAsia="Times New Roman"/>
          <w:lang w:val="en"/>
        </w:rPr>
        <w:t>  Other Crypto Related Attacks</w:t>
      </w:r>
    </w:p>
    <w:p w14:paraId="1B1C4A08"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There are various crypto related attacks possible depending on the method used for encryption and signature / integrity checking. Implementers need to consult the Security Considerations for the </w:t>
      </w:r>
      <w:hyperlink w:anchor="JWT" w:history="1">
        <w:r>
          <w:rPr>
            <w:rStyle w:val="Hyperlink"/>
            <w:rFonts w:ascii="Verdana" w:hAnsi="Verdana"/>
            <w:u w:val="none"/>
            <w:lang w:val="en"/>
          </w:rPr>
          <w:t>JWT</w:t>
        </w:r>
        <w:r>
          <w:rPr>
            <w:rStyle w:val="Hyperlink"/>
            <w:rFonts w:ascii="Verdana" w:hAnsi="Verdana"/>
            <w:vanish/>
            <w:u w:val="none"/>
            <w:lang w:val="en"/>
          </w:rPr>
          <w:t xml:space="preserve"> </w:t>
        </w:r>
        <w:r>
          <w:rPr>
            <w:rStyle w:val="Hyperlink"/>
            <w:rFonts w:ascii="Verdana" w:hAnsi="Verdana"/>
            <w:vanish/>
            <w:u w:val="none"/>
            <w:lang w:val="en"/>
          </w:rPr>
          <w:t>(Jones, M., Bradley, J., and N. Sakimura, “JSON Web Token (JWT),” May 2013.)</w:t>
        </w:r>
      </w:hyperlink>
      <w:r>
        <w:rPr>
          <w:rFonts w:ascii="Verdana" w:hAnsi="Verdana"/>
          <w:color w:val="000000"/>
          <w:lang w:val="en"/>
        </w:rPr>
        <w:t xml:space="preserve"> [JWT] specification and specifications that it references to avoid the vulnerabilities identified in these specifications. </w:t>
      </w:r>
    </w:p>
    <w:p w14:paraId="2750E202" w14:textId="77777777" w:rsidR="00000000" w:rsidRDefault="008E4755">
      <w:pPr>
        <w:spacing w:before="0" w:beforeAutospacing="0" w:after="0" w:afterAutospacing="0"/>
        <w:divId w:val="745765489"/>
        <w:rPr>
          <w:rFonts w:ascii="Verdana" w:eastAsia="Times New Roman" w:hAnsi="Verdana"/>
          <w:color w:val="000000"/>
          <w:lang w:val="en"/>
        </w:rPr>
      </w:pPr>
      <w:bookmarkStart w:id="256" w:name="signing_order"/>
      <w:bookmarkEnd w:id="256"/>
    </w:p>
    <w:p w14:paraId="64FB3D0B"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0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006DADC" w14:textId="77777777">
        <w:trPr>
          <w:divId w:val="745765489"/>
          <w:trHeight w:val="225"/>
          <w:tblCellSpacing w:w="15" w:type="dxa"/>
        </w:trPr>
        <w:tc>
          <w:tcPr>
            <w:tcW w:w="450" w:type="dxa"/>
            <w:shd w:val="clear" w:color="auto" w:fill="990000"/>
            <w:vAlign w:val="center"/>
            <w:hideMark/>
          </w:tcPr>
          <w:p w14:paraId="1561B26E"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2070CE8" w14:textId="77777777" w:rsidR="00000000" w:rsidRDefault="008E4755">
      <w:pPr>
        <w:pStyle w:val="Heading3"/>
        <w:divId w:val="745765489"/>
        <w:rPr>
          <w:rFonts w:eastAsia="Times New Roman"/>
          <w:lang w:val="en"/>
        </w:rPr>
      </w:pPr>
      <w:bookmarkStart w:id="257" w:name="rfc.section.9.13"/>
      <w:bookmarkEnd w:id="257"/>
      <w:r>
        <w:rPr>
          <w:rFonts w:eastAsia="Times New Roman"/>
          <w:lang w:val="en"/>
        </w:rPr>
        <w:t>9.13.  Signing and Encryption Order</w:t>
      </w:r>
    </w:p>
    <w:p w14:paraId="6386D1BB" w14:textId="77777777" w:rsidR="00000000" w:rsidRDefault="008E4755">
      <w:pPr>
        <w:pStyle w:val="NormalWeb"/>
        <w:divId w:val="745765489"/>
        <w:rPr>
          <w:rFonts w:ascii="Verdana" w:hAnsi="Verdana"/>
          <w:color w:val="000000"/>
          <w:lang w:val="en"/>
        </w:rPr>
      </w:pPr>
      <w:r>
        <w:rPr>
          <w:rFonts w:ascii="Verdana" w:hAnsi="Verdana"/>
          <w:color w:val="000000"/>
          <w:lang w:val="en"/>
        </w:rPr>
        <w:t>Signatures over encrypted text are not considered valid in many jurisdictions. Therefore, for integrity and non-r</w:t>
      </w:r>
      <w:r>
        <w:rPr>
          <w:rFonts w:ascii="Verdana" w:hAnsi="Verdana"/>
          <w:color w:val="000000"/>
          <w:lang w:val="en"/>
        </w:rPr>
        <w:t xml:space="preserve">epudiation, this specification requires signing the plain text JSON Claims. </w:t>
      </w:r>
    </w:p>
    <w:p w14:paraId="4628EEA4" w14:textId="77777777" w:rsidR="00000000" w:rsidRDefault="008E4755">
      <w:pPr>
        <w:spacing w:before="0" w:beforeAutospacing="0" w:after="0" w:afterAutospacing="0"/>
        <w:divId w:val="745765489"/>
        <w:rPr>
          <w:rFonts w:ascii="Verdana" w:eastAsia="Times New Roman" w:hAnsi="Verdana"/>
          <w:color w:val="000000"/>
          <w:lang w:val="en"/>
        </w:rPr>
      </w:pPr>
      <w:bookmarkStart w:id="258" w:name="issuer_identifier"/>
      <w:bookmarkEnd w:id="258"/>
    </w:p>
    <w:p w14:paraId="2B57F627"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1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554838D" w14:textId="77777777">
        <w:trPr>
          <w:divId w:val="745765489"/>
          <w:trHeight w:val="225"/>
          <w:tblCellSpacing w:w="15" w:type="dxa"/>
        </w:trPr>
        <w:tc>
          <w:tcPr>
            <w:tcW w:w="450" w:type="dxa"/>
            <w:shd w:val="clear" w:color="auto" w:fill="990000"/>
            <w:vAlign w:val="center"/>
            <w:hideMark/>
          </w:tcPr>
          <w:p w14:paraId="688AF136"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6479763" w14:textId="77777777" w:rsidR="00000000" w:rsidRDefault="008E4755">
      <w:pPr>
        <w:pStyle w:val="Heading3"/>
        <w:divId w:val="745765489"/>
        <w:rPr>
          <w:rFonts w:eastAsia="Times New Roman"/>
          <w:lang w:val="en"/>
        </w:rPr>
      </w:pPr>
      <w:bookmarkStart w:id="259" w:name="rfc.section.9.14"/>
      <w:bookmarkEnd w:id="259"/>
      <w:r>
        <w:rPr>
          <w:rFonts w:eastAsia="Times New Roman"/>
          <w:lang w:val="en"/>
        </w:rPr>
        <w:t>9.14.  Issuer Identifier</w:t>
      </w:r>
    </w:p>
    <w:p w14:paraId="0387584E"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OpenID Connect supports multiple issuers per Host and Port combination. The issuer returned by discovery MUST exactly match </w:t>
      </w:r>
      <w:r>
        <w:rPr>
          <w:rFonts w:ascii="Verdana" w:hAnsi="Verdana"/>
          <w:color w:val="000000"/>
          <w:lang w:val="en"/>
        </w:rPr>
        <w:t xml:space="preserve">the value of </w:t>
      </w:r>
      <w:r>
        <w:rPr>
          <w:rStyle w:val="HTMLTypewriter"/>
          <w:lang w:val="en"/>
        </w:rPr>
        <w:t>iss</w:t>
      </w:r>
      <w:r>
        <w:rPr>
          <w:rFonts w:ascii="Verdana" w:hAnsi="Verdana"/>
          <w:color w:val="000000"/>
          <w:lang w:val="en"/>
        </w:rPr>
        <w:t xml:space="preserve"> in the ID Token. </w:t>
      </w:r>
    </w:p>
    <w:p w14:paraId="7A5369AC" w14:textId="77777777" w:rsidR="00000000" w:rsidRDefault="008E4755">
      <w:pPr>
        <w:pStyle w:val="NormalWeb"/>
        <w:divId w:val="745765489"/>
        <w:rPr>
          <w:rFonts w:ascii="Verdana" w:hAnsi="Verdana"/>
          <w:color w:val="000000"/>
          <w:lang w:val="en"/>
        </w:rPr>
      </w:pPr>
      <w:r>
        <w:rPr>
          <w:rFonts w:ascii="Verdana" w:hAnsi="Verdana"/>
          <w:color w:val="000000"/>
          <w:lang w:val="en"/>
        </w:rPr>
        <w:t>OpenID Connect treats the path component of any URI as part of the user identifier. For instance, the subject "1234" with an issuer of "https://example.com" is not equivalent to the subject "1234" with an issuer of "https</w:t>
      </w:r>
      <w:r>
        <w:rPr>
          <w:rFonts w:ascii="Verdana" w:hAnsi="Verdana"/>
          <w:color w:val="000000"/>
          <w:lang w:val="en"/>
        </w:rPr>
        <w:t xml:space="preserve">://example.com/sales". </w:t>
      </w:r>
    </w:p>
    <w:p w14:paraId="6D09D44E"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It is RECOMMENDED that only a single issuer per host be used. </w:t>
      </w:r>
    </w:p>
    <w:p w14:paraId="2D22B909" w14:textId="77777777" w:rsidR="00000000" w:rsidRDefault="008E4755">
      <w:pPr>
        <w:spacing w:before="0" w:beforeAutospacing="0" w:after="0" w:afterAutospacing="0"/>
        <w:divId w:val="745765489"/>
        <w:rPr>
          <w:rFonts w:ascii="Verdana" w:eastAsia="Times New Roman" w:hAnsi="Verdana"/>
          <w:color w:val="000000"/>
          <w:lang w:val="en"/>
        </w:rPr>
      </w:pPr>
      <w:bookmarkStart w:id="260" w:name="TLS_requirements"/>
      <w:bookmarkEnd w:id="260"/>
    </w:p>
    <w:p w14:paraId="28215C1F"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1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ECDC85A" w14:textId="77777777">
        <w:trPr>
          <w:divId w:val="745765489"/>
          <w:trHeight w:val="225"/>
          <w:tblCellSpacing w:w="15" w:type="dxa"/>
        </w:trPr>
        <w:tc>
          <w:tcPr>
            <w:tcW w:w="450" w:type="dxa"/>
            <w:shd w:val="clear" w:color="auto" w:fill="990000"/>
            <w:vAlign w:val="center"/>
            <w:hideMark/>
          </w:tcPr>
          <w:p w14:paraId="22D7E08A"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78C03B4" w14:textId="77777777" w:rsidR="00000000" w:rsidRDefault="008E4755">
      <w:pPr>
        <w:pStyle w:val="Heading3"/>
        <w:divId w:val="745765489"/>
        <w:rPr>
          <w:rFonts w:eastAsia="Times New Roman"/>
          <w:lang w:val="en"/>
        </w:rPr>
      </w:pPr>
      <w:bookmarkStart w:id="261" w:name="rfc.section.9.15"/>
      <w:bookmarkEnd w:id="261"/>
      <w:r>
        <w:rPr>
          <w:rFonts w:eastAsia="Times New Roman"/>
          <w:lang w:val="en"/>
        </w:rPr>
        <w:t>9.15.  TLS Requirements</w:t>
      </w:r>
    </w:p>
    <w:p w14:paraId="6176F684"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Implementations MUST support TLS. Which version(s) ought to be implemented will vary over time, and depend on the widespread </w:t>
      </w:r>
      <w:r>
        <w:rPr>
          <w:rFonts w:ascii="Verdana" w:hAnsi="Verdana"/>
          <w:color w:val="000000"/>
          <w:lang w:val="en"/>
        </w:rPr>
        <w:t xml:space="preserve">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August</w:t>
        </w:r>
        <w:r>
          <w:rPr>
            <w:rStyle w:val="Hyperlink"/>
            <w:rFonts w:ascii="Verdana" w:hAnsi="Verdana"/>
            <w:vanish/>
            <w:u w:val="none"/>
            <w:lang w:val="en"/>
          </w:rPr>
          <w:t> 2008.)</w:t>
        </w:r>
      </w:hyperlink>
      <w:r>
        <w:rPr>
          <w:rFonts w:ascii="Verdana" w:hAnsi="Verdana"/>
          <w:color w:val="000000"/>
          <w:lang w:val="en"/>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w:t>
        </w:r>
        <w:r>
          <w:rPr>
            <w:rStyle w:val="Hyperlink"/>
            <w:rFonts w:ascii="Verdana" w:hAnsi="Verdana"/>
            <w:vanish/>
            <w:u w:val="none"/>
            <w:lang w:val="en"/>
          </w:rPr>
          <w:t>uary 1999.)</w:t>
        </w:r>
      </w:hyperlink>
      <w:r>
        <w:rPr>
          <w:rFonts w:ascii="Verdana" w:hAnsi="Verdana"/>
          <w:color w:val="000000"/>
          <w:lang w:val="en"/>
        </w:rPr>
        <w:t xml:space="preserve"> is the most widely deployed version, and will give the broadest interoperability. </w:t>
      </w:r>
    </w:p>
    <w:p w14:paraId="2BDC15E6" w14:textId="77777777" w:rsidR="00000000" w:rsidRDefault="008E4755">
      <w:pPr>
        <w:pStyle w:val="NormalWeb"/>
        <w:divId w:val="745765489"/>
        <w:rPr>
          <w:rFonts w:ascii="Verdana" w:hAnsi="Verdana"/>
          <w:color w:val="000000"/>
          <w:lang w:val="en"/>
        </w:rPr>
      </w:pPr>
      <w:r>
        <w:rPr>
          <w:rFonts w:ascii="Verdana" w:hAnsi="Verdana"/>
          <w:color w:val="000000"/>
          <w:lang w:val="en"/>
        </w:rPr>
        <w:t>To protect against information disclosure and tampering, confidentiality protection MUST be applied using TLS with a ciphersuite that provides confidentiality an</w:t>
      </w:r>
      <w:r>
        <w:rPr>
          <w:rFonts w:ascii="Verdana" w:hAnsi="Verdana"/>
          <w:color w:val="000000"/>
          <w:lang w:val="en"/>
        </w:rPr>
        <w:t xml:space="preserve">d integrity protection. </w:t>
      </w:r>
    </w:p>
    <w:p w14:paraId="3540DA4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within</w:t>
        </w:r>
        <w:r>
          <w:rPr>
            <w:rStyle w:val="Hyperlink"/>
            <w:rFonts w:ascii="Verdana" w:hAnsi="Verdana"/>
            <w:vanish/>
            <w:u w:val="none"/>
            <w:lang w:val="en"/>
          </w:rPr>
          <w:t xml:space="preserve"> Internet Public Key Infrastructure Using X.509 (PKIX) Certificates in the Context of Transport Layer Security (TLS),” March 2011.)</w:t>
        </w:r>
      </w:hyperlink>
      <w:r>
        <w:rPr>
          <w:rFonts w:ascii="Verdana" w:hAnsi="Verdana"/>
          <w:color w:val="000000"/>
          <w:lang w:val="en"/>
        </w:rPr>
        <w:t xml:space="preserve"> [RFC6125]. </w:t>
      </w:r>
    </w:p>
    <w:p w14:paraId="14024802" w14:textId="77777777" w:rsidR="00000000" w:rsidRDefault="008E4755">
      <w:pPr>
        <w:spacing w:before="0" w:beforeAutospacing="0" w:after="0" w:afterAutospacing="0"/>
        <w:divId w:val="745765489"/>
        <w:rPr>
          <w:rFonts w:ascii="Verdana" w:eastAsia="Times New Roman" w:hAnsi="Verdana"/>
          <w:color w:val="000000"/>
          <w:lang w:val="en"/>
        </w:rPr>
      </w:pPr>
      <w:bookmarkStart w:id="262" w:name="token_lifetime"/>
      <w:bookmarkEnd w:id="262"/>
    </w:p>
    <w:p w14:paraId="36913E62"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1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CB1F156" w14:textId="77777777">
        <w:trPr>
          <w:divId w:val="745765489"/>
          <w:trHeight w:val="225"/>
          <w:tblCellSpacing w:w="15" w:type="dxa"/>
        </w:trPr>
        <w:tc>
          <w:tcPr>
            <w:tcW w:w="450" w:type="dxa"/>
            <w:shd w:val="clear" w:color="auto" w:fill="990000"/>
            <w:vAlign w:val="center"/>
            <w:hideMark/>
          </w:tcPr>
          <w:p w14:paraId="7D12FE47"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18460B6" w14:textId="77777777" w:rsidR="00000000" w:rsidRDefault="008E4755">
      <w:pPr>
        <w:pStyle w:val="Heading3"/>
        <w:divId w:val="745765489"/>
        <w:rPr>
          <w:rFonts w:eastAsia="Times New Roman"/>
          <w:lang w:val="en"/>
        </w:rPr>
      </w:pPr>
      <w:bookmarkStart w:id="263" w:name="rfc.section.9.16"/>
      <w:bookmarkEnd w:id="263"/>
      <w:r>
        <w:rPr>
          <w:rFonts w:eastAsia="Times New Roman"/>
          <w:lang w:val="en"/>
        </w:rPr>
        <w:t>9.16.  Lifetimes of Access Tokens and Refresh Tokens</w:t>
      </w:r>
    </w:p>
    <w:p w14:paraId="3E7EF23F"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Access Token grants are not revocable by the Authorization Server. </w:t>
      </w:r>
      <w:r>
        <w:rPr>
          <w:rFonts w:ascii="Verdana" w:hAnsi="Verdana"/>
          <w:color w:val="000000"/>
          <w:lang w:val="en"/>
        </w:rPr>
        <w:t xml:space="preserve">Access Token grant lifetimes SHOULD be kept to single use or very short lifetimes. </w:t>
      </w:r>
    </w:p>
    <w:p w14:paraId="27202358" w14:textId="77777777" w:rsidR="00000000" w:rsidRDefault="008E4755">
      <w:pPr>
        <w:pStyle w:val="NormalWeb"/>
        <w:divId w:val="745765489"/>
        <w:rPr>
          <w:rFonts w:ascii="Verdana" w:hAnsi="Verdana"/>
          <w:color w:val="000000"/>
          <w:lang w:val="en"/>
        </w:rPr>
      </w:pPr>
      <w:r>
        <w:rPr>
          <w:rFonts w:ascii="Verdana" w:hAnsi="Verdana"/>
          <w:color w:val="000000"/>
          <w:lang w:val="en"/>
        </w:rPr>
        <w:t>If access to the UserInfo Endpoint or other protected resources is required, a Refresh Token SHOULD be used. The Client MAY then exchange the Refresh Token at the Token End</w:t>
      </w:r>
      <w:r>
        <w:rPr>
          <w:rFonts w:ascii="Verdana" w:hAnsi="Verdana"/>
          <w:color w:val="000000"/>
          <w:lang w:val="en"/>
        </w:rPr>
        <w:t xml:space="preserve">point for a fresh short-lived Access Token that can be used to access the resource. </w:t>
      </w:r>
    </w:p>
    <w:p w14:paraId="16F8B340"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Authorization Server SHOULD clearly identify long-term grants to the User during Authorization. </w:t>
      </w:r>
      <w:r>
        <w:rPr>
          <w:rFonts w:ascii="Verdana" w:hAnsi="Verdana"/>
          <w:color w:val="000000"/>
          <w:lang w:val="en"/>
        </w:rPr>
        <w:t xml:space="preserve">The Authorization Server SHOULD provide a mechanism for the End-User to revoke Refresh Tokens granted to a Client. </w:t>
      </w:r>
    </w:p>
    <w:p w14:paraId="5E014E47" w14:textId="77777777" w:rsidR="00000000" w:rsidRDefault="008E4755">
      <w:pPr>
        <w:spacing w:before="0" w:beforeAutospacing="0" w:after="0" w:afterAutospacing="0"/>
        <w:divId w:val="745765489"/>
        <w:rPr>
          <w:rFonts w:ascii="Verdana" w:eastAsia="Times New Roman" w:hAnsi="Verdana"/>
          <w:color w:val="000000"/>
          <w:lang w:val="en"/>
        </w:rPr>
      </w:pPr>
      <w:bookmarkStart w:id="264" w:name="SymmetricKeyEntropy"/>
      <w:bookmarkEnd w:id="264"/>
    </w:p>
    <w:p w14:paraId="7324E430"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1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0A4BAFB" w14:textId="77777777">
        <w:trPr>
          <w:divId w:val="745765489"/>
          <w:trHeight w:val="225"/>
          <w:tblCellSpacing w:w="15" w:type="dxa"/>
        </w:trPr>
        <w:tc>
          <w:tcPr>
            <w:tcW w:w="450" w:type="dxa"/>
            <w:shd w:val="clear" w:color="auto" w:fill="990000"/>
            <w:vAlign w:val="center"/>
            <w:hideMark/>
          </w:tcPr>
          <w:p w14:paraId="695302F1"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AA60A72" w14:textId="77777777" w:rsidR="00000000" w:rsidRDefault="008E4755">
      <w:pPr>
        <w:pStyle w:val="Heading3"/>
        <w:divId w:val="745765489"/>
        <w:rPr>
          <w:rFonts w:eastAsia="Times New Roman"/>
          <w:lang w:val="en"/>
        </w:rPr>
      </w:pPr>
      <w:bookmarkStart w:id="265" w:name="rfc.section.9.17"/>
      <w:bookmarkEnd w:id="265"/>
      <w:r>
        <w:rPr>
          <w:rFonts w:eastAsia="Times New Roman"/>
          <w:lang w:val="en"/>
        </w:rPr>
        <w:t>9.17.  Symmetric Key Entropy</w:t>
      </w:r>
    </w:p>
    <w:p w14:paraId="0EEB9A66"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In </w:t>
      </w:r>
      <w:hyperlink w:anchor="sigs" w:history="1">
        <w:r>
          <w:rPr>
            <w:rStyle w:val="Hyperlink"/>
            <w:rFonts w:ascii="Verdana" w:hAnsi="Verdana"/>
            <w:u w:val="none"/>
            <w:lang w:val="en"/>
          </w:rPr>
          <w:t>Section 3.3</w:t>
        </w:r>
        <w:r>
          <w:rPr>
            <w:rStyle w:val="Hyperlink"/>
            <w:rFonts w:ascii="Verdana" w:hAnsi="Verdana"/>
            <w:vanish/>
            <w:u w:val="none"/>
            <w:lang w:val="en"/>
          </w:rPr>
          <w:t xml:space="preserve"> (Signing)</w:t>
        </w:r>
      </w:hyperlink>
      <w:r>
        <w:rPr>
          <w:rFonts w:ascii="Verdana" w:hAnsi="Verdana"/>
          <w:color w:val="000000"/>
          <w:lang w:val="en"/>
        </w:rPr>
        <w:t xml:space="preserve"> and </w:t>
      </w:r>
      <w:hyperlink w:anchor="enc" w:history="1">
        <w:r>
          <w:rPr>
            <w:rStyle w:val="Hyperlink"/>
            <w:rFonts w:ascii="Verdana" w:hAnsi="Verdana"/>
            <w:u w:val="none"/>
            <w:lang w:val="en"/>
          </w:rPr>
          <w:t>Section 3.4</w:t>
        </w:r>
        <w:r>
          <w:rPr>
            <w:rStyle w:val="Hyperlink"/>
            <w:rFonts w:ascii="Verdana" w:hAnsi="Verdana"/>
            <w:vanish/>
            <w:u w:val="none"/>
            <w:lang w:val="en"/>
          </w:rPr>
          <w:t xml:space="preserve"> (Encryption)</w:t>
        </w:r>
      </w:hyperlink>
      <w:r>
        <w:rPr>
          <w:rFonts w:ascii="Verdana" w:hAnsi="Verdana"/>
          <w:color w:val="000000"/>
          <w:lang w:val="en"/>
        </w:rPr>
        <w:t xml:space="preserve">, keys are derived from the </w:t>
      </w:r>
      <w:r>
        <w:rPr>
          <w:rStyle w:val="HTMLTypewriter"/>
          <w:lang w:val="en"/>
        </w:rPr>
        <w:t>client_secret</w:t>
      </w:r>
      <w:r>
        <w:rPr>
          <w:rFonts w:ascii="Verdana" w:hAnsi="Verdana"/>
          <w:color w:val="000000"/>
          <w:lang w:val="en"/>
        </w:rPr>
        <w:t xml:space="preserve"> </w:t>
      </w:r>
      <w:r>
        <w:rPr>
          <w:rFonts w:ascii="Verdana" w:hAnsi="Verdana"/>
          <w:color w:val="000000"/>
          <w:lang w:val="en"/>
        </w:rPr>
        <w:t xml:space="preserve">value. Thus, when used with symmetric signing or encryption operations, </w:t>
      </w:r>
      <w:r>
        <w:rPr>
          <w:rStyle w:val="HTMLTypewriter"/>
          <w:lang w:val="en"/>
        </w:rPr>
        <w:t>client_secret</w:t>
      </w:r>
      <w:r>
        <w:rPr>
          <w:rFonts w:ascii="Verdana" w:hAnsi="Verdana"/>
          <w:color w:val="000000"/>
          <w:lang w:val="en"/>
        </w:rPr>
        <w:t xml:space="preserve"> values MUST contain sufficient entropy to generate cryptographically strong keys. Also, </w:t>
      </w:r>
      <w:r>
        <w:rPr>
          <w:rStyle w:val="HTMLTypewriter"/>
          <w:lang w:val="en"/>
        </w:rPr>
        <w:t>client_secret</w:t>
      </w:r>
      <w:r>
        <w:rPr>
          <w:rFonts w:ascii="Verdana" w:hAnsi="Verdana"/>
          <w:color w:val="000000"/>
          <w:lang w:val="en"/>
        </w:rPr>
        <w:t xml:space="preserve"> values MUST also contain at least the minimum of number of octets re</w:t>
      </w:r>
      <w:r>
        <w:rPr>
          <w:rFonts w:ascii="Verdana" w:hAnsi="Verdana"/>
          <w:color w:val="000000"/>
          <w:lang w:val="en"/>
        </w:rPr>
        <w:t xml:space="preserve">quired for MAC keys for the particular algorithm used. So for instance, for </w:t>
      </w:r>
      <w:r>
        <w:rPr>
          <w:rStyle w:val="HTMLTypewriter"/>
          <w:lang w:val="en"/>
        </w:rPr>
        <w:t>HS256</w:t>
      </w:r>
      <w:r>
        <w:rPr>
          <w:rFonts w:ascii="Verdana" w:hAnsi="Verdana"/>
          <w:color w:val="000000"/>
          <w:lang w:val="en"/>
        </w:rPr>
        <w:t xml:space="preserve">, the </w:t>
      </w:r>
      <w:r>
        <w:rPr>
          <w:rStyle w:val="HTMLTypewriter"/>
          <w:lang w:val="en"/>
        </w:rPr>
        <w:t>client_secret</w:t>
      </w:r>
      <w:r>
        <w:rPr>
          <w:rFonts w:ascii="Verdana" w:hAnsi="Verdana"/>
          <w:color w:val="000000"/>
          <w:lang w:val="en"/>
        </w:rPr>
        <w:t xml:space="preserve"> value MUST contain at least 8 octets (and almost certainly SHOULD contain more, since </w:t>
      </w:r>
      <w:r>
        <w:rPr>
          <w:rStyle w:val="HTMLTypewriter"/>
          <w:lang w:val="en"/>
        </w:rPr>
        <w:t>client_secret</w:t>
      </w:r>
      <w:r>
        <w:rPr>
          <w:rFonts w:ascii="Verdana" w:hAnsi="Verdana"/>
          <w:color w:val="000000"/>
          <w:lang w:val="en"/>
        </w:rPr>
        <w:t xml:space="preserve"> values are likely to use a restricted alphabet. </w:t>
      </w:r>
    </w:p>
    <w:p w14:paraId="7F8EEC81" w14:textId="77777777" w:rsidR="00000000" w:rsidRDefault="008E4755">
      <w:pPr>
        <w:spacing w:before="0" w:beforeAutospacing="0" w:after="0" w:afterAutospacing="0"/>
        <w:divId w:val="745765489"/>
        <w:rPr>
          <w:rFonts w:ascii="Verdana" w:eastAsia="Times New Roman" w:hAnsi="Verdana"/>
          <w:color w:val="000000"/>
          <w:lang w:val="en"/>
        </w:rPr>
      </w:pPr>
      <w:bookmarkStart w:id="266" w:name="NeedForSignedRequests"/>
      <w:bookmarkEnd w:id="266"/>
    </w:p>
    <w:p w14:paraId="29140C92"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1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F608EA8" w14:textId="77777777">
        <w:trPr>
          <w:divId w:val="745765489"/>
          <w:trHeight w:val="225"/>
          <w:tblCellSpacing w:w="15" w:type="dxa"/>
        </w:trPr>
        <w:tc>
          <w:tcPr>
            <w:tcW w:w="450" w:type="dxa"/>
            <w:shd w:val="clear" w:color="auto" w:fill="990000"/>
            <w:vAlign w:val="center"/>
            <w:hideMark/>
          </w:tcPr>
          <w:p w14:paraId="013312B0"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64D76A8" w14:textId="77777777" w:rsidR="00000000" w:rsidRDefault="008E4755">
      <w:pPr>
        <w:pStyle w:val="Heading3"/>
        <w:divId w:val="745765489"/>
        <w:rPr>
          <w:rFonts w:eastAsia="Times New Roman"/>
          <w:lang w:val="en"/>
        </w:rPr>
      </w:pPr>
      <w:bookmarkStart w:id="267" w:name="rfc.section.9.18"/>
      <w:bookmarkEnd w:id="267"/>
      <w:r>
        <w:rPr>
          <w:rFonts w:eastAsia="Times New Roman"/>
          <w:lang w:val="en"/>
        </w:rPr>
        <w:t>9.18.  Need for Signed Requests</w:t>
      </w:r>
    </w:p>
    <w:p w14:paraId="74CDF623"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In some situations, Clients might need to use signed requests to ensure that the desired request parameters are delivered to the OP without having been tampered with. For instance, the </w:t>
      </w:r>
      <w:r>
        <w:rPr>
          <w:rStyle w:val="HTMLTypewriter"/>
          <w:lang w:val="en"/>
        </w:rPr>
        <w:t>max_age</w:t>
      </w:r>
      <w:r>
        <w:rPr>
          <w:rFonts w:ascii="Verdana" w:hAnsi="Verdana"/>
          <w:color w:val="000000"/>
          <w:lang w:val="en"/>
        </w:rPr>
        <w:t xml:space="preserve"> and </w:t>
      </w:r>
      <w:r>
        <w:rPr>
          <w:rStyle w:val="HTMLTypewriter"/>
          <w:lang w:val="en"/>
        </w:rPr>
        <w:t>acr_values</w:t>
      </w:r>
      <w:r>
        <w:rPr>
          <w:rFonts w:ascii="Verdana" w:hAnsi="Verdana"/>
          <w:color w:val="000000"/>
          <w:lang w:val="en"/>
        </w:rPr>
        <w:t xml:space="preserve"> provide more assurance about the nature of the a</w:t>
      </w:r>
      <w:r>
        <w:rPr>
          <w:rFonts w:ascii="Verdana" w:hAnsi="Verdana"/>
          <w:color w:val="000000"/>
          <w:lang w:val="en"/>
        </w:rPr>
        <w:t xml:space="preserve">uthentication performed when delivered in signed requests. </w:t>
      </w:r>
    </w:p>
    <w:p w14:paraId="1C68A2D7" w14:textId="77777777" w:rsidR="00000000" w:rsidRDefault="008E4755">
      <w:pPr>
        <w:spacing w:before="0" w:beforeAutospacing="0" w:after="0" w:afterAutospacing="0"/>
        <w:divId w:val="745765489"/>
        <w:rPr>
          <w:rFonts w:ascii="Verdana" w:eastAsia="Times New Roman" w:hAnsi="Verdana"/>
          <w:color w:val="000000"/>
          <w:lang w:val="en"/>
        </w:rPr>
      </w:pPr>
      <w:bookmarkStart w:id="268" w:name="NeedForEncryptedRequests"/>
      <w:bookmarkEnd w:id="268"/>
    </w:p>
    <w:p w14:paraId="753BCAF9"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1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99A7823" w14:textId="77777777">
        <w:trPr>
          <w:divId w:val="745765489"/>
          <w:trHeight w:val="225"/>
          <w:tblCellSpacing w:w="15" w:type="dxa"/>
        </w:trPr>
        <w:tc>
          <w:tcPr>
            <w:tcW w:w="450" w:type="dxa"/>
            <w:shd w:val="clear" w:color="auto" w:fill="990000"/>
            <w:vAlign w:val="center"/>
            <w:hideMark/>
          </w:tcPr>
          <w:p w14:paraId="11E6AD7E"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5FFCDDB" w14:textId="77777777" w:rsidR="00000000" w:rsidRDefault="008E4755">
      <w:pPr>
        <w:pStyle w:val="Heading3"/>
        <w:divId w:val="745765489"/>
        <w:rPr>
          <w:rFonts w:eastAsia="Times New Roman"/>
          <w:lang w:val="en"/>
        </w:rPr>
      </w:pPr>
      <w:bookmarkStart w:id="269" w:name="rfc.section.9.19"/>
      <w:bookmarkEnd w:id="269"/>
      <w:r>
        <w:rPr>
          <w:rFonts w:eastAsia="Times New Roman"/>
          <w:lang w:val="en"/>
        </w:rPr>
        <w:t>9.19.  Need for Encrypted Requests</w:t>
      </w:r>
    </w:p>
    <w:p w14:paraId="1188F6B2"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In some situations, knowing the contents of an OpenID Connect request can, in and of itself, reveal sensitive information about the End-User. </w:t>
      </w:r>
      <w:r>
        <w:rPr>
          <w:rFonts w:ascii="Verdana" w:hAnsi="Verdana"/>
          <w:color w:val="000000"/>
          <w:lang w:val="en"/>
        </w:rPr>
        <w:t>For instance, knowing that the Client is requesting a particular Claim or that it is requesting that a particular authentication method be used can reveal sensitive information about the End-User. OpenID Connect enables requests to be encrypted to the Open</w:t>
      </w:r>
      <w:r>
        <w:rPr>
          <w:rFonts w:ascii="Verdana" w:hAnsi="Verdana"/>
          <w:color w:val="000000"/>
          <w:lang w:val="en"/>
        </w:rPr>
        <w:t xml:space="preserve">ID Provider to prevent such potentially sensitive information from being revealed. </w:t>
      </w:r>
    </w:p>
    <w:p w14:paraId="4E6CBD9D" w14:textId="77777777" w:rsidR="00000000" w:rsidRDefault="008E4755">
      <w:pPr>
        <w:spacing w:before="0" w:beforeAutospacing="0" w:after="0" w:afterAutospacing="0"/>
        <w:divId w:val="745765489"/>
        <w:rPr>
          <w:rFonts w:ascii="Verdana" w:eastAsia="Times New Roman" w:hAnsi="Verdana"/>
          <w:color w:val="000000"/>
          <w:lang w:val="en"/>
        </w:rPr>
      </w:pPr>
      <w:bookmarkStart w:id="270" w:name="privacy_considerations"/>
      <w:bookmarkEnd w:id="270"/>
    </w:p>
    <w:p w14:paraId="3CB31DA8"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1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36EE0E3" w14:textId="77777777">
        <w:trPr>
          <w:divId w:val="745765489"/>
          <w:trHeight w:val="225"/>
          <w:tblCellSpacing w:w="15" w:type="dxa"/>
        </w:trPr>
        <w:tc>
          <w:tcPr>
            <w:tcW w:w="450" w:type="dxa"/>
            <w:shd w:val="clear" w:color="auto" w:fill="990000"/>
            <w:vAlign w:val="center"/>
            <w:hideMark/>
          </w:tcPr>
          <w:p w14:paraId="3E8585E8"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FB62281" w14:textId="77777777" w:rsidR="00000000" w:rsidRDefault="008E4755">
      <w:pPr>
        <w:pStyle w:val="Heading3"/>
        <w:divId w:val="745765489"/>
        <w:rPr>
          <w:rFonts w:eastAsia="Times New Roman"/>
          <w:lang w:val="en"/>
        </w:rPr>
      </w:pPr>
      <w:bookmarkStart w:id="271" w:name="rfc.section.10"/>
      <w:bookmarkEnd w:id="271"/>
      <w:r>
        <w:rPr>
          <w:rFonts w:eastAsia="Times New Roman"/>
          <w:lang w:val="en"/>
        </w:rPr>
        <w:t>10.  Privacy Considerations</w:t>
      </w:r>
    </w:p>
    <w:p w14:paraId="395697FD" w14:textId="77777777" w:rsidR="00000000" w:rsidRDefault="008E4755">
      <w:pPr>
        <w:spacing w:before="0" w:beforeAutospacing="0" w:after="0" w:afterAutospacing="0"/>
        <w:divId w:val="745765489"/>
        <w:rPr>
          <w:rFonts w:ascii="Verdana" w:eastAsia="Times New Roman" w:hAnsi="Verdana"/>
          <w:color w:val="000000"/>
          <w:lang w:val="en"/>
        </w:rPr>
      </w:pPr>
      <w:bookmarkStart w:id="272" w:name="PII"/>
      <w:bookmarkEnd w:id="272"/>
    </w:p>
    <w:p w14:paraId="4A1198C1"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1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B1CDA5F" w14:textId="77777777">
        <w:trPr>
          <w:divId w:val="745765489"/>
          <w:trHeight w:val="225"/>
          <w:tblCellSpacing w:w="15" w:type="dxa"/>
        </w:trPr>
        <w:tc>
          <w:tcPr>
            <w:tcW w:w="450" w:type="dxa"/>
            <w:shd w:val="clear" w:color="auto" w:fill="990000"/>
            <w:vAlign w:val="center"/>
            <w:hideMark/>
          </w:tcPr>
          <w:p w14:paraId="201E07C5"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CF24521" w14:textId="77777777" w:rsidR="00000000" w:rsidRDefault="008E4755">
      <w:pPr>
        <w:pStyle w:val="Heading3"/>
        <w:divId w:val="745765489"/>
        <w:rPr>
          <w:rFonts w:eastAsia="Times New Roman"/>
          <w:lang w:val="en"/>
        </w:rPr>
      </w:pPr>
      <w:bookmarkStart w:id="273" w:name="rfc.section.10.1"/>
      <w:bookmarkEnd w:id="273"/>
      <w:r>
        <w:rPr>
          <w:rFonts w:eastAsia="Times New Roman"/>
          <w:lang w:val="en"/>
        </w:rPr>
        <w:t>10.1.  Personally Identifiable Information</w:t>
      </w:r>
    </w:p>
    <w:p w14:paraId="5552DBED"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UserInfo Response typically contains Personally Identifiable Information (PII). As such, End-User consent for the release of the information </w:t>
      </w:r>
      <w:r>
        <w:rPr>
          <w:rFonts w:ascii="Verdana" w:hAnsi="Verdana"/>
          <w:color w:val="000000"/>
          <w:lang w:val="en"/>
        </w:rPr>
        <w:t xml:space="preserve">for the specified purpose SHOULD be obtained at or prior to the authorization time in accordance with relevant regulations. The purpose of use is typically registered in association with the </w:t>
      </w:r>
      <w:r>
        <w:rPr>
          <w:rStyle w:val="HTMLTypewriter"/>
          <w:lang w:val="en"/>
        </w:rPr>
        <w:t>redirect_uris</w:t>
      </w:r>
      <w:r>
        <w:rPr>
          <w:rFonts w:ascii="Verdana" w:hAnsi="Verdana"/>
          <w:color w:val="000000"/>
          <w:lang w:val="en"/>
        </w:rPr>
        <w:t xml:space="preserve">. </w:t>
      </w:r>
    </w:p>
    <w:p w14:paraId="66CC043D"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Only necessary UserInfo data should be stored at </w:t>
      </w:r>
      <w:r>
        <w:rPr>
          <w:rFonts w:ascii="Verdana" w:hAnsi="Verdana"/>
          <w:color w:val="000000"/>
          <w:lang w:val="en"/>
        </w:rPr>
        <w:t xml:space="preserve">the Client and the Client SHOULD associate the received data with the purpose of use statement. </w:t>
      </w:r>
    </w:p>
    <w:p w14:paraId="3BCB7CA4" w14:textId="77777777" w:rsidR="00000000" w:rsidRDefault="008E4755">
      <w:pPr>
        <w:spacing w:before="0" w:beforeAutospacing="0" w:after="0" w:afterAutospacing="0"/>
        <w:divId w:val="745765489"/>
        <w:rPr>
          <w:rFonts w:ascii="Verdana" w:eastAsia="Times New Roman" w:hAnsi="Verdana"/>
          <w:color w:val="000000"/>
          <w:lang w:val="en"/>
        </w:rPr>
      </w:pPr>
      <w:bookmarkStart w:id="274" w:name="AccessMonitoring"/>
      <w:bookmarkEnd w:id="274"/>
    </w:p>
    <w:p w14:paraId="08796950"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1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C8AF265" w14:textId="77777777">
        <w:trPr>
          <w:divId w:val="745765489"/>
          <w:trHeight w:val="225"/>
          <w:tblCellSpacing w:w="15" w:type="dxa"/>
        </w:trPr>
        <w:tc>
          <w:tcPr>
            <w:tcW w:w="450" w:type="dxa"/>
            <w:shd w:val="clear" w:color="auto" w:fill="990000"/>
            <w:vAlign w:val="center"/>
            <w:hideMark/>
          </w:tcPr>
          <w:p w14:paraId="34C9CB59"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981D719" w14:textId="77777777" w:rsidR="00000000" w:rsidRDefault="008E4755">
      <w:pPr>
        <w:pStyle w:val="Heading3"/>
        <w:divId w:val="745765489"/>
        <w:rPr>
          <w:rFonts w:eastAsia="Times New Roman"/>
          <w:lang w:val="en"/>
        </w:rPr>
      </w:pPr>
      <w:bookmarkStart w:id="275" w:name="rfc.section.10.2"/>
      <w:bookmarkEnd w:id="275"/>
      <w:r>
        <w:rPr>
          <w:rFonts w:eastAsia="Times New Roman"/>
          <w:lang w:val="en"/>
        </w:rPr>
        <w:t>10.2.  Data Access Monitoring</w:t>
      </w:r>
    </w:p>
    <w:p w14:paraId="45259BB8"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Resource Server SHOULD make the UserInfo access log available to the End-User so that the End-User can monitor who accessed his data. </w:t>
      </w:r>
    </w:p>
    <w:p w14:paraId="4ED3C02E" w14:textId="77777777" w:rsidR="00000000" w:rsidRDefault="008E4755">
      <w:pPr>
        <w:spacing w:before="0" w:beforeAutospacing="0" w:after="0" w:afterAutospacing="0"/>
        <w:divId w:val="745765489"/>
        <w:rPr>
          <w:rFonts w:ascii="Verdana" w:eastAsia="Times New Roman" w:hAnsi="Verdana"/>
          <w:color w:val="000000"/>
          <w:lang w:val="en"/>
        </w:rPr>
      </w:pPr>
      <w:bookmarkStart w:id="276" w:name="Correlation"/>
      <w:bookmarkEnd w:id="276"/>
    </w:p>
    <w:p w14:paraId="2C80727D"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1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6106A2E" w14:textId="77777777">
        <w:trPr>
          <w:divId w:val="745765489"/>
          <w:trHeight w:val="225"/>
          <w:tblCellSpacing w:w="15" w:type="dxa"/>
        </w:trPr>
        <w:tc>
          <w:tcPr>
            <w:tcW w:w="450" w:type="dxa"/>
            <w:shd w:val="clear" w:color="auto" w:fill="990000"/>
            <w:vAlign w:val="center"/>
            <w:hideMark/>
          </w:tcPr>
          <w:p w14:paraId="56B4EDB7"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EC66BB5" w14:textId="77777777" w:rsidR="00000000" w:rsidRDefault="008E4755">
      <w:pPr>
        <w:pStyle w:val="Heading3"/>
        <w:divId w:val="745765489"/>
        <w:rPr>
          <w:rFonts w:eastAsia="Times New Roman"/>
          <w:lang w:val="en"/>
        </w:rPr>
      </w:pPr>
      <w:bookmarkStart w:id="277" w:name="rfc.section.10.3"/>
      <w:bookmarkEnd w:id="277"/>
      <w:r>
        <w:rPr>
          <w:rFonts w:eastAsia="Times New Roman"/>
          <w:lang w:val="en"/>
        </w:rPr>
        <w:t>10.3.  Correlation</w:t>
      </w:r>
    </w:p>
    <w:p w14:paraId="4D1EE87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To protect the End-User from a possible correlation among Clients, the use of a Pairwise Pseudonymous Identifier (PPID) as the </w:t>
      </w:r>
      <w:r>
        <w:rPr>
          <w:rStyle w:val="HTMLTypewriter"/>
          <w:lang w:val="en"/>
        </w:rPr>
        <w:t>sub</w:t>
      </w:r>
      <w:r>
        <w:rPr>
          <w:rFonts w:ascii="Verdana" w:hAnsi="Verdana"/>
          <w:color w:val="000000"/>
          <w:lang w:val="en"/>
        </w:rPr>
        <w:t xml:space="preserve"> (subject) SHOULD be considered. </w:t>
      </w:r>
    </w:p>
    <w:p w14:paraId="35C9758D" w14:textId="77777777" w:rsidR="00000000" w:rsidRDefault="008E4755">
      <w:pPr>
        <w:spacing w:before="0" w:beforeAutospacing="0" w:after="0" w:afterAutospacing="0"/>
        <w:divId w:val="745765489"/>
        <w:rPr>
          <w:rFonts w:ascii="Verdana" w:eastAsia="Times New Roman" w:hAnsi="Verdana"/>
          <w:color w:val="000000"/>
          <w:lang w:val="en"/>
        </w:rPr>
      </w:pPr>
      <w:bookmarkStart w:id="278" w:name="OfflineAccessPrivacy"/>
      <w:bookmarkEnd w:id="278"/>
    </w:p>
    <w:p w14:paraId="0CAF64EA"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2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F26F539" w14:textId="77777777">
        <w:trPr>
          <w:divId w:val="745765489"/>
          <w:trHeight w:val="225"/>
          <w:tblCellSpacing w:w="15" w:type="dxa"/>
        </w:trPr>
        <w:tc>
          <w:tcPr>
            <w:tcW w:w="450" w:type="dxa"/>
            <w:shd w:val="clear" w:color="auto" w:fill="990000"/>
            <w:vAlign w:val="center"/>
            <w:hideMark/>
          </w:tcPr>
          <w:p w14:paraId="3FBF0B72"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49A5942" w14:textId="77777777" w:rsidR="00000000" w:rsidRDefault="008E4755">
      <w:pPr>
        <w:pStyle w:val="Heading3"/>
        <w:divId w:val="745765489"/>
        <w:rPr>
          <w:rFonts w:eastAsia="Times New Roman"/>
          <w:lang w:val="en"/>
        </w:rPr>
      </w:pPr>
      <w:bookmarkStart w:id="279" w:name="rfc.section.10.4"/>
      <w:bookmarkEnd w:id="279"/>
      <w:r>
        <w:rPr>
          <w:rFonts w:eastAsia="Times New Roman"/>
          <w:lang w:val="en"/>
        </w:rPr>
        <w:t>10.4.  Offline Access</w:t>
      </w:r>
    </w:p>
    <w:p w14:paraId="205F12BE" w14:textId="77777777" w:rsidR="00000000" w:rsidRDefault="008E4755">
      <w:pPr>
        <w:pStyle w:val="NormalWeb"/>
        <w:divId w:val="745765489"/>
        <w:rPr>
          <w:rFonts w:ascii="Verdana" w:hAnsi="Verdana"/>
          <w:color w:val="000000"/>
          <w:lang w:val="en"/>
        </w:rPr>
      </w:pPr>
      <w:r>
        <w:rPr>
          <w:rFonts w:ascii="Verdana" w:hAnsi="Verdana"/>
          <w:color w:val="000000"/>
          <w:lang w:val="en"/>
        </w:rPr>
        <w:t>Offline access enables access to Claims when the user is not present, posing greater privacy risk than the Claims transfer when the user is present. Therefore, it is prudent to obtain explicit consent for offline access to resources. This specification man</w:t>
      </w:r>
      <w:r>
        <w:rPr>
          <w:rFonts w:ascii="Verdana" w:hAnsi="Verdana"/>
          <w:color w:val="000000"/>
          <w:lang w:val="en"/>
        </w:rPr>
        <w:t xml:space="preserve">dates the use of the </w:t>
      </w:r>
      <w:r>
        <w:rPr>
          <w:rStyle w:val="HTMLTypewriter"/>
          <w:lang w:val="en"/>
        </w:rPr>
        <w:t>prompt</w:t>
      </w:r>
      <w:r>
        <w:rPr>
          <w:rFonts w:ascii="Verdana" w:hAnsi="Verdana"/>
          <w:color w:val="000000"/>
          <w:lang w:val="en"/>
        </w:rPr>
        <w:t xml:space="preserve"> parameter to obtain consent unless it is a priori known that the request complies with the conditions for processing in each jurisdiction. </w:t>
      </w:r>
    </w:p>
    <w:p w14:paraId="7A5ECDB9" w14:textId="77777777" w:rsidR="00000000" w:rsidRDefault="008E4755">
      <w:pPr>
        <w:pStyle w:val="NormalWeb"/>
        <w:divId w:val="745765489"/>
        <w:rPr>
          <w:rFonts w:ascii="Verdana" w:hAnsi="Verdana"/>
          <w:color w:val="000000"/>
          <w:lang w:val="en"/>
        </w:rPr>
      </w:pPr>
      <w:r>
        <w:rPr>
          <w:rFonts w:ascii="Verdana" w:hAnsi="Verdana"/>
          <w:color w:val="000000"/>
          <w:lang w:val="en"/>
        </w:rPr>
        <w:t>When an Access Token is returned in the front channel, there is a greater risk of it bei</w:t>
      </w:r>
      <w:r>
        <w:rPr>
          <w:rFonts w:ascii="Verdana" w:hAnsi="Verdana"/>
          <w:color w:val="000000"/>
          <w:lang w:val="en"/>
        </w:rPr>
        <w:t>ng exposed to an attacker, who could later use it to access the UserInfo endpoint. If the Access Token does not enable offline access and the server can differentiate whether the Client request has been made offline or online, the risk will be substantiall</w:t>
      </w:r>
      <w:r>
        <w:rPr>
          <w:rFonts w:ascii="Verdana" w:hAnsi="Verdana"/>
          <w:color w:val="000000"/>
          <w:lang w:val="en"/>
        </w:rPr>
        <w:t>y reduced. Therefore, this specification mandates ignoring the offline access request when the Access Token is transmitted in the front channel. Note that differentiating between online and offline access from the server can be difficult especially for nat</w:t>
      </w:r>
      <w:r>
        <w:rPr>
          <w:rFonts w:ascii="Verdana" w:hAnsi="Verdana"/>
          <w:color w:val="000000"/>
          <w:lang w:val="en"/>
        </w:rPr>
        <w:t xml:space="preserve">ive clients. The server may well have to rely on heuristics. Also, the risk of exposure for the Access Token delivered in the front channel for the response types of </w:t>
      </w:r>
      <w:r>
        <w:rPr>
          <w:rStyle w:val="HTMLTypewriter"/>
          <w:lang w:val="en"/>
        </w:rPr>
        <w:t>code token</w:t>
      </w:r>
      <w:r>
        <w:rPr>
          <w:rFonts w:ascii="Verdana" w:hAnsi="Verdana"/>
          <w:color w:val="000000"/>
          <w:lang w:val="en"/>
        </w:rPr>
        <w:t xml:space="preserve"> and </w:t>
      </w:r>
      <w:r>
        <w:rPr>
          <w:rStyle w:val="HTMLTypewriter"/>
          <w:lang w:val="en"/>
        </w:rPr>
        <w:t>token</w:t>
      </w:r>
      <w:r>
        <w:rPr>
          <w:rFonts w:ascii="Verdana" w:hAnsi="Verdana"/>
          <w:color w:val="000000"/>
          <w:lang w:val="en"/>
        </w:rPr>
        <w:t xml:space="preserve"> is the same. Thus, the implementations should be prepared to detect t</w:t>
      </w:r>
      <w:r>
        <w:rPr>
          <w:rFonts w:ascii="Verdana" w:hAnsi="Verdana"/>
          <w:color w:val="000000"/>
          <w:lang w:val="en"/>
        </w:rPr>
        <w:t xml:space="preserve">he channel from which the Access Token was issued and deny offline access if the token was issued in the front channel. </w:t>
      </w:r>
    </w:p>
    <w:p w14:paraId="2207361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Note that although these provisions require an explicit consent dialogue through the </w:t>
      </w:r>
      <w:r>
        <w:rPr>
          <w:rStyle w:val="HTMLTypewriter"/>
          <w:lang w:val="en"/>
        </w:rPr>
        <w:t>prompt</w:t>
      </w:r>
      <w:r>
        <w:rPr>
          <w:rFonts w:ascii="Verdana" w:hAnsi="Verdana"/>
          <w:color w:val="000000"/>
          <w:lang w:val="en"/>
        </w:rPr>
        <w:t xml:space="preserve"> parameter, the mere fact that the user pres</w:t>
      </w:r>
      <w:r>
        <w:rPr>
          <w:rFonts w:ascii="Verdana" w:hAnsi="Verdana"/>
          <w:color w:val="000000"/>
          <w:lang w:val="en"/>
        </w:rPr>
        <w:t>sed an "accept" button etc., might not constitute a valid consent. Developers should be aware that for the act of consent to be valid, typically, the impact of the terms have to be understood by the End-User, the consent must be freely given and not forced</w:t>
      </w:r>
      <w:r>
        <w:rPr>
          <w:rFonts w:ascii="Verdana" w:hAnsi="Verdana"/>
          <w:color w:val="000000"/>
          <w:lang w:val="en"/>
        </w:rPr>
        <w:t xml:space="preserve"> (i.e., other options have to be available), and the terms must fair and equitable. In general, it is advisable for the service to follow the required privacy principles in each jurisdiction and rely on other conditions of processing than simply explicit c</w:t>
      </w:r>
      <w:r>
        <w:rPr>
          <w:rFonts w:ascii="Verdana" w:hAnsi="Verdana"/>
          <w:color w:val="000000"/>
          <w:lang w:val="en"/>
        </w:rPr>
        <w:t xml:space="preserve">onsent, as online self-service "explicit consent" often does not form a valid consent in some jurisdictions. </w:t>
      </w:r>
    </w:p>
    <w:p w14:paraId="09B2917C" w14:textId="77777777" w:rsidR="00000000" w:rsidRDefault="008E4755">
      <w:pPr>
        <w:spacing w:before="0" w:beforeAutospacing="0" w:after="0" w:afterAutospacing="0"/>
        <w:divId w:val="745765489"/>
        <w:rPr>
          <w:rFonts w:ascii="Verdana" w:eastAsia="Times New Roman" w:hAnsi="Verdana"/>
          <w:color w:val="000000"/>
          <w:lang w:val="en"/>
        </w:rPr>
      </w:pPr>
      <w:bookmarkStart w:id="280" w:name="IANA"/>
      <w:bookmarkEnd w:id="280"/>
    </w:p>
    <w:p w14:paraId="2283EAF6"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2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BE5EE80" w14:textId="77777777">
        <w:trPr>
          <w:divId w:val="745765489"/>
          <w:trHeight w:val="225"/>
          <w:tblCellSpacing w:w="15" w:type="dxa"/>
        </w:trPr>
        <w:tc>
          <w:tcPr>
            <w:tcW w:w="450" w:type="dxa"/>
            <w:shd w:val="clear" w:color="auto" w:fill="990000"/>
            <w:vAlign w:val="center"/>
            <w:hideMark/>
          </w:tcPr>
          <w:p w14:paraId="39D99996"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EFB8AA0" w14:textId="77777777" w:rsidR="00000000" w:rsidRDefault="008E4755">
      <w:pPr>
        <w:pStyle w:val="Heading3"/>
        <w:divId w:val="745765489"/>
        <w:rPr>
          <w:rFonts w:eastAsia="Times New Roman"/>
          <w:lang w:val="en"/>
        </w:rPr>
      </w:pPr>
      <w:bookmarkStart w:id="281" w:name="rfc.section.11"/>
      <w:bookmarkEnd w:id="281"/>
      <w:r>
        <w:rPr>
          <w:rFonts w:eastAsia="Times New Roman"/>
          <w:lang w:val="en"/>
        </w:rPr>
        <w:t>11.  IANA Considerations</w:t>
      </w:r>
    </w:p>
    <w:p w14:paraId="43020C25" w14:textId="77777777" w:rsidR="00000000" w:rsidRDefault="008E4755">
      <w:pPr>
        <w:spacing w:before="0" w:beforeAutospacing="0" w:after="0" w:afterAutospacing="0"/>
        <w:divId w:val="745765489"/>
        <w:rPr>
          <w:rFonts w:ascii="Verdana" w:eastAsia="Times New Roman" w:hAnsi="Verdana"/>
          <w:color w:val="000000"/>
          <w:lang w:val="en"/>
        </w:rPr>
      </w:pPr>
      <w:bookmarkStart w:id="282" w:name="ClaimsRegistry"/>
      <w:bookmarkEnd w:id="282"/>
    </w:p>
    <w:p w14:paraId="4098B032"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2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A782756" w14:textId="77777777">
        <w:trPr>
          <w:divId w:val="745765489"/>
          <w:trHeight w:val="225"/>
          <w:tblCellSpacing w:w="15" w:type="dxa"/>
        </w:trPr>
        <w:tc>
          <w:tcPr>
            <w:tcW w:w="450" w:type="dxa"/>
            <w:shd w:val="clear" w:color="auto" w:fill="990000"/>
            <w:vAlign w:val="center"/>
            <w:hideMark/>
          </w:tcPr>
          <w:p w14:paraId="3CAC5651"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E89D3C7" w14:textId="77777777" w:rsidR="00000000" w:rsidRDefault="008E4755">
      <w:pPr>
        <w:pStyle w:val="Heading3"/>
        <w:divId w:val="745765489"/>
        <w:rPr>
          <w:rFonts w:eastAsia="Times New Roman"/>
          <w:lang w:val="en"/>
        </w:rPr>
      </w:pPr>
      <w:bookmarkStart w:id="283" w:name="rfc.section.11.1"/>
      <w:bookmarkEnd w:id="283"/>
      <w:r>
        <w:rPr>
          <w:rFonts w:eastAsia="Times New Roman"/>
          <w:lang w:val="en"/>
        </w:rPr>
        <w:t>11.1.  JSON Web Token Claims Registry</w:t>
      </w:r>
    </w:p>
    <w:p w14:paraId="788E4258"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This specification registers the Claims defined in </w:t>
      </w:r>
      <w:hyperlink w:anchor="StandardClaims" w:history="1">
        <w:r>
          <w:rPr>
            <w:rStyle w:val="Hyperlink"/>
            <w:rFonts w:ascii="Verdana" w:hAnsi="Verdana"/>
            <w:u w:val="none"/>
            <w:lang w:val="en"/>
          </w:rPr>
          <w:t>Section 2.5</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id_token" w:history="1">
        <w:r>
          <w:rPr>
            <w:rStyle w:val="Hyperlink"/>
            <w:rFonts w:ascii="Verdana" w:hAnsi="Verdana"/>
            <w:u w:val="none"/>
            <w:lang w:val="en"/>
          </w:rPr>
          <w:t>Section </w:t>
        </w:r>
        <w:r>
          <w:rPr>
            <w:rStyle w:val="Hyperlink"/>
            <w:rFonts w:ascii="Verdana" w:hAnsi="Verdana"/>
            <w:u w:val="none"/>
            <w:lang w:val="en"/>
          </w:rPr>
          <w:t>2.1.2.1</w:t>
        </w:r>
        <w:r>
          <w:rPr>
            <w:rStyle w:val="Hyperlink"/>
            <w:rFonts w:ascii="Verdana" w:hAnsi="Verdana"/>
            <w:vanish/>
            <w:u w:val="none"/>
            <w:lang w:val="en"/>
          </w:rPr>
          <w:t xml:space="preserve"> (ID Token)</w:t>
        </w:r>
      </w:hyperlink>
      <w:r>
        <w:rPr>
          <w:rFonts w:ascii="Verdana" w:hAnsi="Verdana"/>
          <w:color w:val="000000"/>
          <w:lang w:val="en"/>
        </w:rPr>
        <w:t xml:space="preserve"> in the IANA JSON Web Token Claims registry defined in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May 2013.)</w:t>
        </w:r>
      </w:hyperlink>
      <w:r>
        <w:rPr>
          <w:rFonts w:ascii="Verdana" w:hAnsi="Verdana"/>
          <w:color w:val="000000"/>
          <w:lang w:val="en"/>
        </w:rPr>
        <w:t xml:space="preserve">. </w:t>
      </w:r>
    </w:p>
    <w:p w14:paraId="04942DFF" w14:textId="77777777" w:rsidR="00000000" w:rsidRDefault="008E4755">
      <w:pPr>
        <w:spacing w:before="0" w:beforeAutospacing="0" w:after="0" w:afterAutospacing="0"/>
        <w:divId w:val="745765489"/>
        <w:rPr>
          <w:rFonts w:ascii="Verdana" w:eastAsia="Times New Roman" w:hAnsi="Verdana"/>
          <w:color w:val="000000"/>
          <w:lang w:val="en"/>
        </w:rPr>
      </w:pPr>
      <w:bookmarkStart w:id="284" w:name="ClaimsContents"/>
      <w:bookmarkEnd w:id="284"/>
    </w:p>
    <w:p w14:paraId="43B54536"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2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5093C96" w14:textId="77777777">
        <w:trPr>
          <w:divId w:val="745765489"/>
          <w:trHeight w:val="225"/>
          <w:tblCellSpacing w:w="15" w:type="dxa"/>
        </w:trPr>
        <w:tc>
          <w:tcPr>
            <w:tcW w:w="450" w:type="dxa"/>
            <w:shd w:val="clear" w:color="auto" w:fill="990000"/>
            <w:vAlign w:val="center"/>
            <w:hideMark/>
          </w:tcPr>
          <w:p w14:paraId="1C2CFD97"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E65F8D8" w14:textId="77777777" w:rsidR="00000000" w:rsidRDefault="008E4755">
      <w:pPr>
        <w:pStyle w:val="Heading3"/>
        <w:divId w:val="745765489"/>
        <w:rPr>
          <w:rFonts w:eastAsia="Times New Roman"/>
          <w:lang w:val="en"/>
        </w:rPr>
      </w:pPr>
      <w:bookmarkStart w:id="285" w:name="rfc.section.11.1.1"/>
      <w:bookmarkEnd w:id="285"/>
      <w:r>
        <w:rPr>
          <w:rFonts w:eastAsia="Times New Roman"/>
          <w:lang w:val="en"/>
        </w:rPr>
        <w:t>11.1.1.  Registry Contents</w:t>
      </w:r>
    </w:p>
    <w:p w14:paraId="390852B5" w14:textId="77777777" w:rsidR="00000000" w:rsidRDefault="008E4755">
      <w:pPr>
        <w:numPr>
          <w:ilvl w:val="0"/>
          <w:numId w:val="19"/>
        </w:numPr>
        <w:ind w:left="1680" w:right="960"/>
        <w:divId w:val="745765489"/>
        <w:rPr>
          <w:rFonts w:ascii="Verdana" w:eastAsia="Times New Roman" w:hAnsi="Verdana"/>
          <w:color w:val="000000"/>
          <w:lang w:val="en"/>
        </w:rPr>
        <w:pPrChange w:id="286" w:author="Author" w:date="2013-06-27T18:33:00Z">
          <w:pPr>
            <w:numPr>
              <w:numId w:val="103"/>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name</w:t>
      </w:r>
      <w:r>
        <w:rPr>
          <w:rFonts w:ascii="Verdana" w:eastAsia="Times New Roman" w:hAnsi="Verdana"/>
          <w:color w:val="000000"/>
          <w:lang w:val="en"/>
        </w:rPr>
        <w:t xml:space="preserve"> </w:t>
      </w:r>
    </w:p>
    <w:p w14:paraId="0F59B43C" w14:textId="77777777" w:rsidR="00000000" w:rsidRDefault="008E4755">
      <w:pPr>
        <w:numPr>
          <w:ilvl w:val="0"/>
          <w:numId w:val="19"/>
        </w:numPr>
        <w:ind w:left="1680" w:right="960"/>
        <w:divId w:val="745765489"/>
        <w:rPr>
          <w:rFonts w:ascii="Verdana" w:eastAsia="Times New Roman" w:hAnsi="Verdana"/>
          <w:color w:val="000000"/>
          <w:lang w:val="en"/>
        </w:rPr>
        <w:pPrChange w:id="287" w:author="Author" w:date="2013-06-27T18:33:00Z">
          <w:pPr>
            <w:numPr>
              <w:numId w:val="103"/>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7F642A66" w14:textId="77777777" w:rsidR="00000000" w:rsidRDefault="008E4755">
      <w:pPr>
        <w:numPr>
          <w:ilvl w:val="0"/>
          <w:numId w:val="19"/>
        </w:numPr>
        <w:ind w:left="1680" w:right="960"/>
        <w:divId w:val="745765489"/>
        <w:rPr>
          <w:rFonts w:ascii="Verdana" w:eastAsia="Times New Roman" w:hAnsi="Verdana"/>
          <w:color w:val="000000"/>
          <w:lang w:val="en"/>
        </w:rPr>
        <w:pPrChange w:id="288" w:author="Author" w:date="2013-06-27T18:33:00Z">
          <w:pPr>
            <w:numPr>
              <w:numId w:val="103"/>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40BB8BA2" w14:textId="77777777" w:rsidR="00000000" w:rsidRDefault="008E4755">
      <w:pPr>
        <w:numPr>
          <w:ilvl w:val="0"/>
          <w:numId w:val="20"/>
        </w:numPr>
        <w:ind w:left="1680" w:right="960"/>
        <w:divId w:val="745765489"/>
        <w:rPr>
          <w:rFonts w:ascii="Verdana" w:eastAsia="Times New Roman" w:hAnsi="Verdana"/>
          <w:color w:val="000000"/>
          <w:lang w:val="en"/>
        </w:rPr>
        <w:pPrChange w:id="289" w:author="Author" w:date="2013-06-27T18:33:00Z">
          <w:pPr>
            <w:numPr>
              <w:numId w:val="104"/>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given_name</w:t>
      </w:r>
      <w:r>
        <w:rPr>
          <w:rFonts w:ascii="Verdana" w:eastAsia="Times New Roman" w:hAnsi="Verdana"/>
          <w:color w:val="000000"/>
          <w:lang w:val="en"/>
        </w:rPr>
        <w:t xml:space="preserve"> </w:t>
      </w:r>
    </w:p>
    <w:p w14:paraId="75E89400" w14:textId="77777777" w:rsidR="00000000" w:rsidRDefault="008E4755">
      <w:pPr>
        <w:numPr>
          <w:ilvl w:val="0"/>
          <w:numId w:val="20"/>
        </w:numPr>
        <w:ind w:left="1680" w:right="960"/>
        <w:divId w:val="745765489"/>
        <w:rPr>
          <w:rFonts w:ascii="Verdana" w:eastAsia="Times New Roman" w:hAnsi="Verdana"/>
          <w:color w:val="000000"/>
          <w:lang w:val="en"/>
        </w:rPr>
        <w:pPrChange w:id="290" w:author="Author" w:date="2013-06-27T18:33:00Z">
          <w:pPr>
            <w:numPr>
              <w:numId w:val="104"/>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7682AF25" w14:textId="77777777" w:rsidR="00000000" w:rsidRDefault="008E4755">
      <w:pPr>
        <w:numPr>
          <w:ilvl w:val="0"/>
          <w:numId w:val="20"/>
        </w:numPr>
        <w:ind w:left="1680" w:right="960"/>
        <w:divId w:val="745765489"/>
        <w:rPr>
          <w:rFonts w:ascii="Verdana" w:eastAsia="Times New Roman" w:hAnsi="Verdana"/>
          <w:color w:val="000000"/>
          <w:lang w:val="en"/>
        </w:rPr>
        <w:pPrChange w:id="291" w:author="Author" w:date="2013-06-27T18:33:00Z">
          <w:pPr>
            <w:numPr>
              <w:numId w:val="104"/>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0E86150E" w14:textId="77777777" w:rsidR="00000000" w:rsidRDefault="008E4755">
      <w:pPr>
        <w:numPr>
          <w:ilvl w:val="0"/>
          <w:numId w:val="21"/>
        </w:numPr>
        <w:ind w:left="1680" w:right="960"/>
        <w:divId w:val="745765489"/>
        <w:rPr>
          <w:rFonts w:ascii="Verdana" w:eastAsia="Times New Roman" w:hAnsi="Verdana"/>
          <w:color w:val="000000"/>
          <w:lang w:val="en"/>
        </w:rPr>
        <w:pPrChange w:id="292" w:author="Author" w:date="2013-06-27T18:33:00Z">
          <w:pPr>
            <w:numPr>
              <w:numId w:val="105"/>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family_name</w:t>
      </w:r>
      <w:r>
        <w:rPr>
          <w:rFonts w:ascii="Verdana" w:eastAsia="Times New Roman" w:hAnsi="Verdana"/>
          <w:color w:val="000000"/>
          <w:lang w:val="en"/>
        </w:rPr>
        <w:t xml:space="preserve"> </w:t>
      </w:r>
    </w:p>
    <w:p w14:paraId="48E2823E" w14:textId="77777777" w:rsidR="00000000" w:rsidRDefault="008E4755">
      <w:pPr>
        <w:numPr>
          <w:ilvl w:val="0"/>
          <w:numId w:val="21"/>
        </w:numPr>
        <w:ind w:left="1680" w:right="960"/>
        <w:divId w:val="745765489"/>
        <w:rPr>
          <w:rFonts w:ascii="Verdana" w:eastAsia="Times New Roman" w:hAnsi="Verdana"/>
          <w:color w:val="000000"/>
          <w:lang w:val="en"/>
        </w:rPr>
        <w:pPrChange w:id="293" w:author="Author" w:date="2013-06-27T18:33:00Z">
          <w:pPr>
            <w:numPr>
              <w:numId w:val="105"/>
            </w:numPr>
            <w:tabs>
              <w:tab w:val="num" w:pos="720"/>
            </w:tabs>
            <w:ind w:left="720" w:right="960" w:hanging="360"/>
            <w:divId w:val="745765489"/>
          </w:pPr>
        </w:pPrChange>
      </w:pPr>
      <w:r>
        <w:rPr>
          <w:rFonts w:ascii="Verdana" w:eastAsia="Times New Roman" w:hAnsi="Verdana"/>
          <w:color w:val="000000"/>
          <w:lang w:val="en"/>
        </w:rPr>
        <w:t>Change Controll</w:t>
      </w:r>
      <w:r>
        <w:rPr>
          <w:rFonts w:ascii="Verdana" w:eastAsia="Times New Roman" w:hAnsi="Verdana"/>
          <w:color w:val="000000"/>
          <w:lang w:val="en"/>
        </w:rPr>
        <w:t xml:space="preserve">er: OpenID Foundation Artifact Binding Working Group - openid-specs-ab@lists.openid.net </w:t>
      </w:r>
    </w:p>
    <w:p w14:paraId="34AB5B4B" w14:textId="77777777" w:rsidR="00000000" w:rsidRDefault="008E4755">
      <w:pPr>
        <w:numPr>
          <w:ilvl w:val="0"/>
          <w:numId w:val="21"/>
        </w:numPr>
        <w:ind w:left="1680" w:right="960"/>
        <w:divId w:val="745765489"/>
        <w:rPr>
          <w:rFonts w:ascii="Verdana" w:eastAsia="Times New Roman" w:hAnsi="Verdana"/>
          <w:color w:val="000000"/>
          <w:lang w:val="en"/>
        </w:rPr>
        <w:pPrChange w:id="294" w:author="Author" w:date="2013-06-27T18:33:00Z">
          <w:pPr>
            <w:numPr>
              <w:numId w:val="105"/>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2CDA0CC3" w14:textId="77777777" w:rsidR="00000000" w:rsidRDefault="008E4755">
      <w:pPr>
        <w:numPr>
          <w:ilvl w:val="0"/>
          <w:numId w:val="22"/>
        </w:numPr>
        <w:ind w:left="1680" w:right="960"/>
        <w:divId w:val="745765489"/>
        <w:rPr>
          <w:rFonts w:ascii="Verdana" w:eastAsia="Times New Roman" w:hAnsi="Verdana"/>
          <w:color w:val="000000"/>
          <w:lang w:val="en"/>
        </w:rPr>
        <w:pPrChange w:id="295" w:author="Author" w:date="2013-06-27T18:33:00Z">
          <w:pPr>
            <w:numPr>
              <w:numId w:val="106"/>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middle_name</w:t>
      </w:r>
      <w:r>
        <w:rPr>
          <w:rFonts w:ascii="Verdana" w:eastAsia="Times New Roman" w:hAnsi="Verdana"/>
          <w:color w:val="000000"/>
          <w:lang w:val="en"/>
        </w:rPr>
        <w:t xml:space="preserve"> </w:t>
      </w:r>
    </w:p>
    <w:p w14:paraId="44285760" w14:textId="77777777" w:rsidR="00000000" w:rsidRDefault="008E4755">
      <w:pPr>
        <w:numPr>
          <w:ilvl w:val="0"/>
          <w:numId w:val="22"/>
        </w:numPr>
        <w:ind w:left="1680" w:right="960"/>
        <w:divId w:val="745765489"/>
        <w:rPr>
          <w:rFonts w:ascii="Verdana" w:eastAsia="Times New Roman" w:hAnsi="Verdana"/>
          <w:color w:val="000000"/>
          <w:lang w:val="en"/>
        </w:rPr>
        <w:pPrChange w:id="296" w:author="Author" w:date="2013-06-27T18:33:00Z">
          <w:pPr>
            <w:numPr>
              <w:numId w:val="106"/>
            </w:numPr>
            <w:tabs>
              <w:tab w:val="num" w:pos="720"/>
            </w:tabs>
            <w:ind w:left="720" w:right="960" w:hanging="360"/>
            <w:divId w:val="745765489"/>
          </w:pPr>
        </w:pPrChange>
      </w:pPr>
      <w:r>
        <w:rPr>
          <w:rFonts w:ascii="Verdana" w:eastAsia="Times New Roman" w:hAnsi="Verdana"/>
          <w:color w:val="000000"/>
          <w:lang w:val="en"/>
        </w:rPr>
        <w:t>Change Controller: OpenID Foun</w:t>
      </w:r>
      <w:r>
        <w:rPr>
          <w:rFonts w:ascii="Verdana" w:eastAsia="Times New Roman" w:hAnsi="Verdana"/>
          <w:color w:val="000000"/>
          <w:lang w:val="en"/>
        </w:rPr>
        <w:t xml:space="preserve">dation Artifact Binding Working Group - openid-specs-ab@lists.openid.net </w:t>
      </w:r>
    </w:p>
    <w:p w14:paraId="5AACE31A" w14:textId="77777777" w:rsidR="00000000" w:rsidRDefault="008E4755">
      <w:pPr>
        <w:numPr>
          <w:ilvl w:val="0"/>
          <w:numId w:val="22"/>
        </w:numPr>
        <w:ind w:left="1680" w:right="960"/>
        <w:divId w:val="745765489"/>
        <w:rPr>
          <w:rFonts w:ascii="Verdana" w:eastAsia="Times New Roman" w:hAnsi="Verdana"/>
          <w:color w:val="000000"/>
          <w:lang w:val="en"/>
        </w:rPr>
        <w:pPrChange w:id="297" w:author="Author" w:date="2013-06-27T18:33:00Z">
          <w:pPr>
            <w:numPr>
              <w:numId w:val="106"/>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3591457F" w14:textId="77777777" w:rsidR="00000000" w:rsidRDefault="008E4755">
      <w:pPr>
        <w:numPr>
          <w:ilvl w:val="0"/>
          <w:numId w:val="23"/>
        </w:numPr>
        <w:ind w:left="1680" w:right="960"/>
        <w:divId w:val="745765489"/>
        <w:rPr>
          <w:rFonts w:ascii="Verdana" w:eastAsia="Times New Roman" w:hAnsi="Verdana"/>
          <w:color w:val="000000"/>
          <w:lang w:val="en"/>
        </w:rPr>
        <w:pPrChange w:id="298" w:author="Author" w:date="2013-06-27T18:33:00Z">
          <w:pPr>
            <w:numPr>
              <w:numId w:val="107"/>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nickname</w:t>
      </w:r>
      <w:r>
        <w:rPr>
          <w:rFonts w:ascii="Verdana" w:eastAsia="Times New Roman" w:hAnsi="Verdana"/>
          <w:color w:val="000000"/>
          <w:lang w:val="en"/>
        </w:rPr>
        <w:t xml:space="preserve"> </w:t>
      </w:r>
    </w:p>
    <w:p w14:paraId="2123E5F1" w14:textId="77777777" w:rsidR="00000000" w:rsidRDefault="008E4755">
      <w:pPr>
        <w:numPr>
          <w:ilvl w:val="0"/>
          <w:numId w:val="23"/>
        </w:numPr>
        <w:ind w:left="1680" w:right="960"/>
        <w:divId w:val="745765489"/>
        <w:rPr>
          <w:rFonts w:ascii="Verdana" w:eastAsia="Times New Roman" w:hAnsi="Verdana"/>
          <w:color w:val="000000"/>
          <w:lang w:val="en"/>
        </w:rPr>
        <w:pPrChange w:id="299" w:author="Author" w:date="2013-06-27T18:33:00Z">
          <w:pPr>
            <w:numPr>
              <w:numId w:val="107"/>
            </w:numPr>
            <w:tabs>
              <w:tab w:val="num" w:pos="720"/>
            </w:tabs>
            <w:ind w:left="720" w:right="960" w:hanging="360"/>
            <w:divId w:val="745765489"/>
          </w:pPr>
        </w:pPrChange>
      </w:pPr>
      <w:r>
        <w:rPr>
          <w:rFonts w:ascii="Verdana" w:eastAsia="Times New Roman" w:hAnsi="Verdana"/>
          <w:color w:val="000000"/>
          <w:lang w:val="en"/>
        </w:rPr>
        <w:t>Change Controller: OpenID Foundation Artifact Bi</w:t>
      </w:r>
      <w:r>
        <w:rPr>
          <w:rFonts w:ascii="Verdana" w:eastAsia="Times New Roman" w:hAnsi="Verdana"/>
          <w:color w:val="000000"/>
          <w:lang w:val="en"/>
        </w:rPr>
        <w:t xml:space="preserve">nding Working Group - openid-specs-ab@lists.openid.net </w:t>
      </w:r>
    </w:p>
    <w:p w14:paraId="793908FE" w14:textId="77777777" w:rsidR="00000000" w:rsidRDefault="008E4755">
      <w:pPr>
        <w:numPr>
          <w:ilvl w:val="0"/>
          <w:numId w:val="23"/>
        </w:numPr>
        <w:ind w:left="1680" w:right="960"/>
        <w:divId w:val="745765489"/>
        <w:rPr>
          <w:rFonts w:ascii="Verdana" w:eastAsia="Times New Roman" w:hAnsi="Verdana"/>
          <w:color w:val="000000"/>
          <w:lang w:val="en"/>
        </w:rPr>
        <w:pPrChange w:id="300" w:author="Author" w:date="2013-06-27T18:33:00Z">
          <w:pPr>
            <w:numPr>
              <w:numId w:val="107"/>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1C1AEC31" w14:textId="77777777" w:rsidR="00000000" w:rsidRDefault="008E4755">
      <w:pPr>
        <w:numPr>
          <w:ilvl w:val="0"/>
          <w:numId w:val="24"/>
        </w:numPr>
        <w:ind w:left="1680" w:right="960"/>
        <w:divId w:val="745765489"/>
        <w:rPr>
          <w:rFonts w:ascii="Verdana" w:eastAsia="Times New Roman" w:hAnsi="Verdana"/>
          <w:color w:val="000000"/>
          <w:lang w:val="en"/>
        </w:rPr>
        <w:pPrChange w:id="301" w:author="Author" w:date="2013-06-27T18:33:00Z">
          <w:pPr>
            <w:numPr>
              <w:numId w:val="108"/>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preferred_username</w:t>
      </w:r>
      <w:r>
        <w:rPr>
          <w:rFonts w:ascii="Verdana" w:eastAsia="Times New Roman" w:hAnsi="Verdana"/>
          <w:color w:val="000000"/>
          <w:lang w:val="en"/>
        </w:rPr>
        <w:t xml:space="preserve"> </w:t>
      </w:r>
    </w:p>
    <w:p w14:paraId="4FE3C747" w14:textId="77777777" w:rsidR="00000000" w:rsidRDefault="008E4755">
      <w:pPr>
        <w:numPr>
          <w:ilvl w:val="0"/>
          <w:numId w:val="24"/>
        </w:numPr>
        <w:ind w:left="1680" w:right="960"/>
        <w:divId w:val="745765489"/>
        <w:rPr>
          <w:rFonts w:ascii="Verdana" w:eastAsia="Times New Roman" w:hAnsi="Verdana"/>
          <w:color w:val="000000"/>
          <w:lang w:val="en"/>
        </w:rPr>
        <w:pPrChange w:id="302" w:author="Author" w:date="2013-06-27T18:33:00Z">
          <w:pPr>
            <w:numPr>
              <w:numId w:val="108"/>
            </w:numPr>
            <w:tabs>
              <w:tab w:val="num" w:pos="720"/>
            </w:tabs>
            <w:ind w:left="720" w:right="960" w:hanging="360"/>
            <w:divId w:val="745765489"/>
          </w:pPr>
        </w:pPrChange>
      </w:pPr>
      <w:r>
        <w:rPr>
          <w:rFonts w:ascii="Verdana" w:eastAsia="Times New Roman" w:hAnsi="Verdana"/>
          <w:color w:val="000000"/>
          <w:lang w:val="en"/>
        </w:rPr>
        <w:t>Change Controller: OpenID Foundation Artifact Binding Wo</w:t>
      </w:r>
      <w:r>
        <w:rPr>
          <w:rFonts w:ascii="Verdana" w:eastAsia="Times New Roman" w:hAnsi="Verdana"/>
          <w:color w:val="000000"/>
          <w:lang w:val="en"/>
        </w:rPr>
        <w:t xml:space="preserve">rking Group - openid-specs-ab@lists.openid.net </w:t>
      </w:r>
    </w:p>
    <w:p w14:paraId="7060C076" w14:textId="77777777" w:rsidR="00000000" w:rsidRDefault="008E4755">
      <w:pPr>
        <w:numPr>
          <w:ilvl w:val="0"/>
          <w:numId w:val="24"/>
        </w:numPr>
        <w:ind w:left="1680" w:right="960"/>
        <w:divId w:val="745765489"/>
        <w:rPr>
          <w:rFonts w:ascii="Verdana" w:eastAsia="Times New Roman" w:hAnsi="Verdana"/>
          <w:color w:val="000000"/>
          <w:lang w:val="en"/>
        </w:rPr>
        <w:pPrChange w:id="303" w:author="Author" w:date="2013-06-27T18:33:00Z">
          <w:pPr>
            <w:numPr>
              <w:numId w:val="108"/>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4AC46E9F" w14:textId="77777777" w:rsidR="00000000" w:rsidRDefault="008E4755">
      <w:pPr>
        <w:numPr>
          <w:ilvl w:val="0"/>
          <w:numId w:val="25"/>
        </w:numPr>
        <w:ind w:left="1680" w:right="960"/>
        <w:divId w:val="745765489"/>
        <w:rPr>
          <w:rFonts w:ascii="Verdana" w:eastAsia="Times New Roman" w:hAnsi="Verdana"/>
          <w:color w:val="000000"/>
          <w:lang w:val="en"/>
        </w:rPr>
        <w:pPrChange w:id="304" w:author="Author" w:date="2013-06-27T18:33:00Z">
          <w:pPr>
            <w:numPr>
              <w:numId w:val="109"/>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profile</w:t>
      </w:r>
      <w:r>
        <w:rPr>
          <w:rFonts w:ascii="Verdana" w:eastAsia="Times New Roman" w:hAnsi="Verdana"/>
          <w:color w:val="000000"/>
          <w:lang w:val="en"/>
        </w:rPr>
        <w:t xml:space="preserve"> </w:t>
      </w:r>
    </w:p>
    <w:p w14:paraId="6CD4980F" w14:textId="77777777" w:rsidR="00000000" w:rsidRDefault="008E4755">
      <w:pPr>
        <w:numPr>
          <w:ilvl w:val="0"/>
          <w:numId w:val="25"/>
        </w:numPr>
        <w:ind w:left="1680" w:right="960"/>
        <w:divId w:val="745765489"/>
        <w:rPr>
          <w:rFonts w:ascii="Verdana" w:eastAsia="Times New Roman" w:hAnsi="Verdana"/>
          <w:color w:val="000000"/>
          <w:lang w:val="en"/>
        </w:rPr>
        <w:pPrChange w:id="305" w:author="Author" w:date="2013-06-27T18:33:00Z">
          <w:pPr>
            <w:numPr>
              <w:numId w:val="109"/>
            </w:numPr>
            <w:tabs>
              <w:tab w:val="num" w:pos="720"/>
            </w:tabs>
            <w:ind w:left="720" w:right="960" w:hanging="360"/>
            <w:divId w:val="745765489"/>
          </w:pPr>
        </w:pPrChange>
      </w:pPr>
      <w:r>
        <w:rPr>
          <w:rFonts w:ascii="Verdana" w:eastAsia="Times New Roman" w:hAnsi="Verdana"/>
          <w:color w:val="000000"/>
          <w:lang w:val="en"/>
        </w:rPr>
        <w:t>Change Controller: OpenID Foundation Artifact Binding Working Group - openi</w:t>
      </w:r>
      <w:r>
        <w:rPr>
          <w:rFonts w:ascii="Verdana" w:eastAsia="Times New Roman" w:hAnsi="Verdana"/>
          <w:color w:val="000000"/>
          <w:lang w:val="en"/>
        </w:rPr>
        <w:t xml:space="preserve">d-specs-ab@lists.openid.net </w:t>
      </w:r>
    </w:p>
    <w:p w14:paraId="32DA7089" w14:textId="77777777" w:rsidR="00000000" w:rsidRDefault="008E4755">
      <w:pPr>
        <w:numPr>
          <w:ilvl w:val="0"/>
          <w:numId w:val="25"/>
        </w:numPr>
        <w:ind w:left="1680" w:right="960"/>
        <w:divId w:val="745765489"/>
        <w:rPr>
          <w:rFonts w:ascii="Verdana" w:eastAsia="Times New Roman" w:hAnsi="Verdana"/>
          <w:color w:val="000000"/>
          <w:lang w:val="en"/>
        </w:rPr>
        <w:pPrChange w:id="306" w:author="Author" w:date="2013-06-27T18:33:00Z">
          <w:pPr>
            <w:numPr>
              <w:numId w:val="109"/>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011BFFA1" w14:textId="77777777" w:rsidR="00000000" w:rsidRDefault="008E4755">
      <w:pPr>
        <w:numPr>
          <w:ilvl w:val="0"/>
          <w:numId w:val="26"/>
        </w:numPr>
        <w:ind w:left="1680" w:right="960"/>
        <w:divId w:val="745765489"/>
        <w:rPr>
          <w:rFonts w:ascii="Verdana" w:eastAsia="Times New Roman" w:hAnsi="Verdana"/>
          <w:color w:val="000000"/>
          <w:lang w:val="en"/>
        </w:rPr>
        <w:pPrChange w:id="307" w:author="Author" w:date="2013-06-27T18:33:00Z">
          <w:pPr>
            <w:numPr>
              <w:numId w:val="110"/>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picture</w:t>
      </w:r>
      <w:r>
        <w:rPr>
          <w:rFonts w:ascii="Verdana" w:eastAsia="Times New Roman" w:hAnsi="Verdana"/>
          <w:color w:val="000000"/>
          <w:lang w:val="en"/>
        </w:rPr>
        <w:t xml:space="preserve"> </w:t>
      </w:r>
    </w:p>
    <w:p w14:paraId="2A2A7E62" w14:textId="77777777" w:rsidR="00000000" w:rsidRDefault="008E4755">
      <w:pPr>
        <w:numPr>
          <w:ilvl w:val="0"/>
          <w:numId w:val="26"/>
        </w:numPr>
        <w:ind w:left="1680" w:right="960"/>
        <w:divId w:val="745765489"/>
        <w:rPr>
          <w:rFonts w:ascii="Verdana" w:eastAsia="Times New Roman" w:hAnsi="Verdana"/>
          <w:color w:val="000000"/>
          <w:lang w:val="en"/>
        </w:rPr>
        <w:pPrChange w:id="308" w:author="Author" w:date="2013-06-27T18:33:00Z">
          <w:pPr>
            <w:numPr>
              <w:numId w:val="110"/>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3B3F469A" w14:textId="77777777" w:rsidR="00000000" w:rsidRDefault="008E4755">
      <w:pPr>
        <w:numPr>
          <w:ilvl w:val="0"/>
          <w:numId w:val="26"/>
        </w:numPr>
        <w:ind w:left="1680" w:right="960"/>
        <w:divId w:val="745765489"/>
        <w:rPr>
          <w:rFonts w:ascii="Verdana" w:eastAsia="Times New Roman" w:hAnsi="Verdana"/>
          <w:color w:val="000000"/>
          <w:lang w:val="en"/>
        </w:rPr>
        <w:pPrChange w:id="309" w:author="Author" w:date="2013-06-27T18:33:00Z">
          <w:pPr>
            <w:numPr>
              <w:numId w:val="110"/>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05844E7D" w14:textId="77777777" w:rsidR="00000000" w:rsidRDefault="008E4755">
      <w:pPr>
        <w:numPr>
          <w:ilvl w:val="0"/>
          <w:numId w:val="27"/>
        </w:numPr>
        <w:ind w:left="1680" w:right="960"/>
        <w:divId w:val="745765489"/>
        <w:rPr>
          <w:rFonts w:ascii="Verdana" w:eastAsia="Times New Roman" w:hAnsi="Verdana"/>
          <w:color w:val="000000"/>
          <w:lang w:val="en"/>
        </w:rPr>
        <w:pPrChange w:id="310" w:author="Author" w:date="2013-06-27T18:33:00Z">
          <w:pPr>
            <w:numPr>
              <w:numId w:val="111"/>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website</w:t>
      </w:r>
      <w:r>
        <w:rPr>
          <w:rFonts w:ascii="Verdana" w:eastAsia="Times New Roman" w:hAnsi="Verdana"/>
          <w:color w:val="000000"/>
          <w:lang w:val="en"/>
        </w:rPr>
        <w:t xml:space="preserve"> </w:t>
      </w:r>
    </w:p>
    <w:p w14:paraId="3FC3C69C" w14:textId="77777777" w:rsidR="00000000" w:rsidRDefault="008E4755">
      <w:pPr>
        <w:numPr>
          <w:ilvl w:val="0"/>
          <w:numId w:val="27"/>
        </w:numPr>
        <w:ind w:left="1680" w:right="960"/>
        <w:divId w:val="745765489"/>
        <w:rPr>
          <w:rFonts w:ascii="Verdana" w:eastAsia="Times New Roman" w:hAnsi="Verdana"/>
          <w:color w:val="000000"/>
          <w:lang w:val="en"/>
        </w:rPr>
        <w:pPrChange w:id="311" w:author="Author" w:date="2013-06-27T18:33:00Z">
          <w:pPr>
            <w:numPr>
              <w:numId w:val="111"/>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54A72729" w14:textId="77777777" w:rsidR="00000000" w:rsidRDefault="008E4755">
      <w:pPr>
        <w:numPr>
          <w:ilvl w:val="0"/>
          <w:numId w:val="27"/>
        </w:numPr>
        <w:ind w:left="1680" w:right="960"/>
        <w:divId w:val="745765489"/>
        <w:rPr>
          <w:rFonts w:ascii="Verdana" w:eastAsia="Times New Roman" w:hAnsi="Verdana"/>
          <w:color w:val="000000"/>
          <w:lang w:val="en"/>
        </w:rPr>
        <w:pPrChange w:id="312" w:author="Author" w:date="2013-06-27T18:33:00Z">
          <w:pPr>
            <w:numPr>
              <w:numId w:val="111"/>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2B963D97" w14:textId="77777777" w:rsidR="00000000" w:rsidRDefault="008E4755">
      <w:pPr>
        <w:numPr>
          <w:ilvl w:val="0"/>
          <w:numId w:val="28"/>
        </w:numPr>
        <w:ind w:left="1680" w:right="960"/>
        <w:divId w:val="745765489"/>
        <w:rPr>
          <w:rFonts w:ascii="Verdana" w:eastAsia="Times New Roman" w:hAnsi="Verdana"/>
          <w:color w:val="000000"/>
          <w:lang w:val="en"/>
        </w:rPr>
        <w:pPrChange w:id="313" w:author="Author" w:date="2013-06-27T18:33:00Z">
          <w:pPr>
            <w:numPr>
              <w:numId w:val="112"/>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email</w:t>
      </w:r>
      <w:r>
        <w:rPr>
          <w:rFonts w:ascii="Verdana" w:eastAsia="Times New Roman" w:hAnsi="Verdana"/>
          <w:color w:val="000000"/>
          <w:lang w:val="en"/>
        </w:rPr>
        <w:t xml:space="preserve"> </w:t>
      </w:r>
    </w:p>
    <w:p w14:paraId="3DC5A0B3" w14:textId="77777777" w:rsidR="00000000" w:rsidRDefault="008E4755">
      <w:pPr>
        <w:numPr>
          <w:ilvl w:val="0"/>
          <w:numId w:val="28"/>
        </w:numPr>
        <w:ind w:left="1680" w:right="960"/>
        <w:divId w:val="745765489"/>
        <w:rPr>
          <w:rFonts w:ascii="Verdana" w:eastAsia="Times New Roman" w:hAnsi="Verdana"/>
          <w:color w:val="000000"/>
          <w:lang w:val="en"/>
        </w:rPr>
        <w:pPrChange w:id="314" w:author="Author" w:date="2013-06-27T18:33:00Z">
          <w:pPr>
            <w:numPr>
              <w:numId w:val="112"/>
            </w:numPr>
            <w:tabs>
              <w:tab w:val="num" w:pos="720"/>
            </w:tabs>
            <w:ind w:left="720" w:right="960" w:hanging="360"/>
            <w:divId w:val="745765489"/>
          </w:pPr>
        </w:pPrChange>
      </w:pPr>
      <w:r>
        <w:rPr>
          <w:rFonts w:ascii="Verdana" w:eastAsia="Times New Roman" w:hAnsi="Verdana"/>
          <w:color w:val="000000"/>
          <w:lang w:val="en"/>
        </w:rPr>
        <w:t>Change Controller: Op</w:t>
      </w:r>
      <w:r>
        <w:rPr>
          <w:rFonts w:ascii="Verdana" w:eastAsia="Times New Roman" w:hAnsi="Verdana"/>
          <w:color w:val="000000"/>
          <w:lang w:val="en"/>
        </w:rPr>
        <w:t xml:space="preserve">enID Foundation Artifact Binding Working Group - openid-specs-ab@lists.openid.net </w:t>
      </w:r>
    </w:p>
    <w:p w14:paraId="61B2BA82" w14:textId="77777777" w:rsidR="00000000" w:rsidRDefault="008E4755">
      <w:pPr>
        <w:numPr>
          <w:ilvl w:val="0"/>
          <w:numId w:val="28"/>
        </w:numPr>
        <w:ind w:left="1680" w:right="960"/>
        <w:divId w:val="745765489"/>
        <w:rPr>
          <w:rFonts w:ascii="Verdana" w:eastAsia="Times New Roman" w:hAnsi="Verdana"/>
          <w:color w:val="000000"/>
          <w:lang w:val="en"/>
        </w:rPr>
        <w:pPrChange w:id="315" w:author="Author" w:date="2013-06-27T18:33:00Z">
          <w:pPr>
            <w:numPr>
              <w:numId w:val="112"/>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20A9F202" w14:textId="77777777" w:rsidR="00000000" w:rsidRDefault="008E4755">
      <w:pPr>
        <w:numPr>
          <w:ilvl w:val="0"/>
          <w:numId w:val="29"/>
        </w:numPr>
        <w:ind w:left="1680" w:right="960"/>
        <w:divId w:val="745765489"/>
        <w:rPr>
          <w:rFonts w:ascii="Verdana" w:eastAsia="Times New Roman" w:hAnsi="Verdana"/>
          <w:color w:val="000000"/>
          <w:lang w:val="en"/>
        </w:rPr>
        <w:pPrChange w:id="316" w:author="Author" w:date="2013-06-27T18:33:00Z">
          <w:pPr>
            <w:numPr>
              <w:numId w:val="113"/>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email_verified</w:t>
      </w:r>
      <w:r>
        <w:rPr>
          <w:rFonts w:ascii="Verdana" w:eastAsia="Times New Roman" w:hAnsi="Verdana"/>
          <w:color w:val="000000"/>
          <w:lang w:val="en"/>
        </w:rPr>
        <w:t xml:space="preserve"> </w:t>
      </w:r>
    </w:p>
    <w:p w14:paraId="32B5F5F8" w14:textId="77777777" w:rsidR="00000000" w:rsidRDefault="008E4755">
      <w:pPr>
        <w:numPr>
          <w:ilvl w:val="0"/>
          <w:numId w:val="29"/>
        </w:numPr>
        <w:ind w:left="1680" w:right="960"/>
        <w:divId w:val="745765489"/>
        <w:rPr>
          <w:rFonts w:ascii="Verdana" w:eastAsia="Times New Roman" w:hAnsi="Verdana"/>
          <w:color w:val="000000"/>
          <w:lang w:val="en"/>
        </w:rPr>
        <w:pPrChange w:id="317" w:author="Author" w:date="2013-06-27T18:33:00Z">
          <w:pPr>
            <w:numPr>
              <w:numId w:val="113"/>
            </w:numPr>
            <w:tabs>
              <w:tab w:val="num" w:pos="720"/>
            </w:tabs>
            <w:ind w:left="720" w:right="960" w:hanging="360"/>
            <w:divId w:val="745765489"/>
          </w:pPr>
        </w:pPrChange>
      </w:pPr>
      <w:r>
        <w:rPr>
          <w:rFonts w:ascii="Verdana" w:eastAsia="Times New Roman" w:hAnsi="Verdana"/>
          <w:color w:val="000000"/>
          <w:lang w:val="en"/>
        </w:rPr>
        <w:t>Change Controller: OpenID Foundat</w:t>
      </w:r>
      <w:r>
        <w:rPr>
          <w:rFonts w:ascii="Verdana" w:eastAsia="Times New Roman" w:hAnsi="Verdana"/>
          <w:color w:val="000000"/>
          <w:lang w:val="en"/>
        </w:rPr>
        <w:t xml:space="preserve">ion Artifact Binding Working Group - openid-specs-ab@lists.openid.net </w:t>
      </w:r>
    </w:p>
    <w:p w14:paraId="09A9EA43" w14:textId="77777777" w:rsidR="00000000" w:rsidRDefault="008E4755">
      <w:pPr>
        <w:numPr>
          <w:ilvl w:val="0"/>
          <w:numId w:val="29"/>
        </w:numPr>
        <w:ind w:left="1680" w:right="960"/>
        <w:divId w:val="745765489"/>
        <w:rPr>
          <w:rFonts w:ascii="Verdana" w:eastAsia="Times New Roman" w:hAnsi="Verdana"/>
          <w:color w:val="000000"/>
          <w:lang w:val="en"/>
        </w:rPr>
        <w:pPrChange w:id="318" w:author="Author" w:date="2013-06-27T18:33:00Z">
          <w:pPr>
            <w:numPr>
              <w:numId w:val="113"/>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568CC489" w14:textId="77777777" w:rsidR="00000000" w:rsidRDefault="008E4755">
      <w:pPr>
        <w:numPr>
          <w:ilvl w:val="0"/>
          <w:numId w:val="30"/>
        </w:numPr>
        <w:ind w:left="1680" w:right="960"/>
        <w:divId w:val="745765489"/>
        <w:rPr>
          <w:rFonts w:ascii="Verdana" w:eastAsia="Times New Roman" w:hAnsi="Verdana"/>
          <w:color w:val="000000"/>
          <w:lang w:val="en"/>
        </w:rPr>
        <w:pPrChange w:id="319" w:author="Author" w:date="2013-06-27T18:33:00Z">
          <w:pPr>
            <w:numPr>
              <w:numId w:val="114"/>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gender</w:t>
      </w:r>
      <w:r>
        <w:rPr>
          <w:rFonts w:ascii="Verdana" w:eastAsia="Times New Roman" w:hAnsi="Verdana"/>
          <w:color w:val="000000"/>
          <w:lang w:val="en"/>
        </w:rPr>
        <w:t xml:space="preserve"> </w:t>
      </w:r>
    </w:p>
    <w:p w14:paraId="715C9E73" w14:textId="77777777" w:rsidR="00000000" w:rsidRDefault="008E4755">
      <w:pPr>
        <w:numPr>
          <w:ilvl w:val="0"/>
          <w:numId w:val="30"/>
        </w:numPr>
        <w:ind w:left="1680" w:right="960"/>
        <w:divId w:val="745765489"/>
        <w:rPr>
          <w:rFonts w:ascii="Verdana" w:eastAsia="Times New Roman" w:hAnsi="Verdana"/>
          <w:color w:val="000000"/>
          <w:lang w:val="en"/>
        </w:rPr>
        <w:pPrChange w:id="320" w:author="Author" w:date="2013-06-27T18:33:00Z">
          <w:pPr>
            <w:numPr>
              <w:numId w:val="114"/>
            </w:numPr>
            <w:tabs>
              <w:tab w:val="num" w:pos="720"/>
            </w:tabs>
            <w:ind w:left="720" w:right="960" w:hanging="360"/>
            <w:divId w:val="745765489"/>
          </w:pPr>
        </w:pPrChange>
      </w:pPr>
      <w:r>
        <w:rPr>
          <w:rFonts w:ascii="Verdana" w:eastAsia="Times New Roman" w:hAnsi="Verdana"/>
          <w:color w:val="000000"/>
          <w:lang w:val="en"/>
        </w:rPr>
        <w:t>Change Controller: OpenID Foundation Artifact Binding</w:t>
      </w:r>
      <w:r>
        <w:rPr>
          <w:rFonts w:ascii="Verdana" w:eastAsia="Times New Roman" w:hAnsi="Verdana"/>
          <w:color w:val="000000"/>
          <w:lang w:val="en"/>
        </w:rPr>
        <w:t xml:space="preserve"> Working Group - openid-specs-ab@lists.openid.net </w:t>
      </w:r>
    </w:p>
    <w:p w14:paraId="09378416" w14:textId="77777777" w:rsidR="00000000" w:rsidRDefault="008E4755">
      <w:pPr>
        <w:numPr>
          <w:ilvl w:val="0"/>
          <w:numId w:val="30"/>
        </w:numPr>
        <w:ind w:left="1680" w:right="960"/>
        <w:divId w:val="745765489"/>
        <w:rPr>
          <w:rFonts w:ascii="Verdana" w:eastAsia="Times New Roman" w:hAnsi="Verdana"/>
          <w:color w:val="000000"/>
          <w:lang w:val="en"/>
        </w:rPr>
        <w:pPrChange w:id="321" w:author="Author" w:date="2013-06-27T18:33:00Z">
          <w:pPr>
            <w:numPr>
              <w:numId w:val="114"/>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31D2FF75" w14:textId="77777777" w:rsidR="00000000" w:rsidRDefault="008E4755">
      <w:pPr>
        <w:numPr>
          <w:ilvl w:val="0"/>
          <w:numId w:val="31"/>
        </w:numPr>
        <w:ind w:left="1680" w:right="960"/>
        <w:divId w:val="745765489"/>
        <w:rPr>
          <w:rFonts w:ascii="Verdana" w:eastAsia="Times New Roman" w:hAnsi="Verdana"/>
          <w:color w:val="000000"/>
          <w:lang w:val="en"/>
        </w:rPr>
        <w:pPrChange w:id="322" w:author="Author" w:date="2013-06-27T18:33:00Z">
          <w:pPr>
            <w:numPr>
              <w:numId w:val="115"/>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birthdate</w:t>
      </w:r>
      <w:r>
        <w:rPr>
          <w:rFonts w:ascii="Verdana" w:eastAsia="Times New Roman" w:hAnsi="Verdana"/>
          <w:color w:val="000000"/>
          <w:lang w:val="en"/>
        </w:rPr>
        <w:t xml:space="preserve"> </w:t>
      </w:r>
    </w:p>
    <w:p w14:paraId="069EFF94" w14:textId="77777777" w:rsidR="00000000" w:rsidRDefault="008E4755">
      <w:pPr>
        <w:numPr>
          <w:ilvl w:val="0"/>
          <w:numId w:val="31"/>
        </w:numPr>
        <w:ind w:left="1680" w:right="960"/>
        <w:divId w:val="745765489"/>
        <w:rPr>
          <w:rFonts w:ascii="Verdana" w:eastAsia="Times New Roman" w:hAnsi="Verdana"/>
          <w:color w:val="000000"/>
          <w:lang w:val="en"/>
        </w:rPr>
        <w:pPrChange w:id="323" w:author="Author" w:date="2013-06-27T18:33:00Z">
          <w:pPr>
            <w:numPr>
              <w:numId w:val="115"/>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w:t>
      </w:r>
      <w:r>
        <w:rPr>
          <w:rFonts w:ascii="Verdana" w:eastAsia="Times New Roman" w:hAnsi="Verdana"/>
          <w:color w:val="000000"/>
          <w:lang w:val="en"/>
        </w:rPr>
        <w:t xml:space="preserve">openid-specs-ab@lists.openid.net </w:t>
      </w:r>
    </w:p>
    <w:p w14:paraId="1CBF7C9A" w14:textId="77777777" w:rsidR="00000000" w:rsidRDefault="008E4755">
      <w:pPr>
        <w:numPr>
          <w:ilvl w:val="0"/>
          <w:numId w:val="31"/>
        </w:numPr>
        <w:ind w:left="1680" w:right="960"/>
        <w:divId w:val="745765489"/>
        <w:rPr>
          <w:rFonts w:ascii="Verdana" w:eastAsia="Times New Roman" w:hAnsi="Verdana"/>
          <w:color w:val="000000"/>
          <w:lang w:val="en"/>
        </w:rPr>
        <w:pPrChange w:id="324" w:author="Author" w:date="2013-06-27T18:33:00Z">
          <w:pPr>
            <w:numPr>
              <w:numId w:val="115"/>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791BDD62" w14:textId="77777777" w:rsidR="00000000" w:rsidRDefault="008E4755">
      <w:pPr>
        <w:numPr>
          <w:ilvl w:val="0"/>
          <w:numId w:val="32"/>
        </w:numPr>
        <w:ind w:left="1680" w:right="960"/>
        <w:divId w:val="745765489"/>
        <w:rPr>
          <w:rFonts w:ascii="Verdana" w:eastAsia="Times New Roman" w:hAnsi="Verdana"/>
          <w:color w:val="000000"/>
          <w:lang w:val="en"/>
        </w:rPr>
        <w:pPrChange w:id="325" w:author="Author" w:date="2013-06-27T18:33:00Z">
          <w:pPr>
            <w:numPr>
              <w:numId w:val="116"/>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zoneinfo</w:t>
      </w:r>
      <w:r>
        <w:rPr>
          <w:rFonts w:ascii="Verdana" w:eastAsia="Times New Roman" w:hAnsi="Verdana"/>
          <w:color w:val="000000"/>
          <w:lang w:val="en"/>
        </w:rPr>
        <w:t xml:space="preserve"> </w:t>
      </w:r>
    </w:p>
    <w:p w14:paraId="3D08F6B5" w14:textId="77777777" w:rsidR="00000000" w:rsidRDefault="008E4755">
      <w:pPr>
        <w:numPr>
          <w:ilvl w:val="0"/>
          <w:numId w:val="32"/>
        </w:numPr>
        <w:ind w:left="1680" w:right="960"/>
        <w:divId w:val="745765489"/>
        <w:rPr>
          <w:rFonts w:ascii="Verdana" w:eastAsia="Times New Roman" w:hAnsi="Verdana"/>
          <w:color w:val="000000"/>
          <w:lang w:val="en"/>
        </w:rPr>
        <w:pPrChange w:id="326" w:author="Author" w:date="2013-06-27T18:33:00Z">
          <w:pPr>
            <w:numPr>
              <w:numId w:val="116"/>
            </w:numPr>
            <w:tabs>
              <w:tab w:val="num" w:pos="720"/>
            </w:tabs>
            <w:ind w:left="720" w:right="960" w:hanging="360"/>
            <w:divId w:val="745765489"/>
          </w:pPr>
        </w:pPrChange>
      </w:pPr>
      <w:r>
        <w:rPr>
          <w:rFonts w:ascii="Verdana" w:eastAsia="Times New Roman" w:hAnsi="Verdana"/>
          <w:color w:val="000000"/>
          <w:lang w:val="en"/>
        </w:rPr>
        <w:t>Change Controller: OpenID Foundation Artifact Binding Working Group - openid-specs-ab@li</w:t>
      </w:r>
      <w:r>
        <w:rPr>
          <w:rFonts w:ascii="Verdana" w:eastAsia="Times New Roman" w:hAnsi="Verdana"/>
          <w:color w:val="000000"/>
          <w:lang w:val="en"/>
        </w:rPr>
        <w:t xml:space="preserve">sts.openid.net </w:t>
      </w:r>
    </w:p>
    <w:p w14:paraId="1BED4C35" w14:textId="77777777" w:rsidR="00000000" w:rsidRDefault="008E4755">
      <w:pPr>
        <w:numPr>
          <w:ilvl w:val="0"/>
          <w:numId w:val="32"/>
        </w:numPr>
        <w:ind w:left="1680" w:right="960"/>
        <w:divId w:val="745765489"/>
        <w:rPr>
          <w:rFonts w:ascii="Verdana" w:eastAsia="Times New Roman" w:hAnsi="Verdana"/>
          <w:color w:val="000000"/>
          <w:lang w:val="en"/>
        </w:rPr>
        <w:pPrChange w:id="327" w:author="Author" w:date="2013-06-27T18:33:00Z">
          <w:pPr>
            <w:numPr>
              <w:numId w:val="116"/>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7991478C" w14:textId="77777777" w:rsidR="00000000" w:rsidRDefault="008E4755">
      <w:pPr>
        <w:numPr>
          <w:ilvl w:val="0"/>
          <w:numId w:val="33"/>
        </w:numPr>
        <w:ind w:left="1680" w:right="960"/>
        <w:divId w:val="745765489"/>
        <w:rPr>
          <w:rFonts w:ascii="Verdana" w:eastAsia="Times New Roman" w:hAnsi="Verdana"/>
          <w:color w:val="000000"/>
          <w:lang w:val="en"/>
        </w:rPr>
        <w:pPrChange w:id="328" w:author="Author" w:date="2013-06-27T18:33:00Z">
          <w:pPr>
            <w:numPr>
              <w:numId w:val="117"/>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locale</w:t>
      </w:r>
      <w:r>
        <w:rPr>
          <w:rFonts w:ascii="Verdana" w:eastAsia="Times New Roman" w:hAnsi="Verdana"/>
          <w:color w:val="000000"/>
          <w:lang w:val="en"/>
        </w:rPr>
        <w:t xml:space="preserve"> </w:t>
      </w:r>
    </w:p>
    <w:p w14:paraId="5572ABD6" w14:textId="77777777" w:rsidR="00000000" w:rsidRDefault="008E4755">
      <w:pPr>
        <w:numPr>
          <w:ilvl w:val="0"/>
          <w:numId w:val="33"/>
        </w:numPr>
        <w:ind w:left="1680" w:right="960"/>
        <w:divId w:val="745765489"/>
        <w:rPr>
          <w:rFonts w:ascii="Verdana" w:eastAsia="Times New Roman" w:hAnsi="Verdana"/>
          <w:color w:val="000000"/>
          <w:lang w:val="en"/>
        </w:rPr>
        <w:pPrChange w:id="329" w:author="Author" w:date="2013-06-27T18:33:00Z">
          <w:pPr>
            <w:numPr>
              <w:numId w:val="117"/>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2B3712D3" w14:textId="77777777" w:rsidR="00000000" w:rsidRDefault="008E4755">
      <w:pPr>
        <w:numPr>
          <w:ilvl w:val="0"/>
          <w:numId w:val="33"/>
        </w:numPr>
        <w:ind w:left="1680" w:right="960"/>
        <w:divId w:val="745765489"/>
        <w:rPr>
          <w:rFonts w:ascii="Verdana" w:eastAsia="Times New Roman" w:hAnsi="Verdana"/>
          <w:color w:val="000000"/>
          <w:lang w:val="en"/>
        </w:rPr>
        <w:pPrChange w:id="330" w:author="Author" w:date="2013-06-27T18:33:00Z">
          <w:pPr>
            <w:numPr>
              <w:numId w:val="117"/>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7AD9F992" w14:textId="77777777" w:rsidR="00000000" w:rsidRDefault="008E4755">
      <w:pPr>
        <w:numPr>
          <w:ilvl w:val="0"/>
          <w:numId w:val="34"/>
        </w:numPr>
        <w:ind w:left="1680" w:right="960"/>
        <w:divId w:val="745765489"/>
        <w:rPr>
          <w:rFonts w:ascii="Verdana" w:eastAsia="Times New Roman" w:hAnsi="Verdana"/>
          <w:color w:val="000000"/>
          <w:lang w:val="en"/>
        </w:rPr>
        <w:pPrChange w:id="331" w:author="Author" w:date="2013-06-27T18:33:00Z">
          <w:pPr>
            <w:numPr>
              <w:numId w:val="118"/>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phone_number</w:t>
      </w:r>
      <w:r>
        <w:rPr>
          <w:rFonts w:ascii="Verdana" w:eastAsia="Times New Roman" w:hAnsi="Verdana"/>
          <w:color w:val="000000"/>
          <w:lang w:val="en"/>
        </w:rPr>
        <w:t xml:space="preserve"> </w:t>
      </w:r>
    </w:p>
    <w:p w14:paraId="17485CD6" w14:textId="77777777" w:rsidR="00000000" w:rsidRDefault="008E4755">
      <w:pPr>
        <w:numPr>
          <w:ilvl w:val="0"/>
          <w:numId w:val="34"/>
        </w:numPr>
        <w:ind w:left="1680" w:right="960"/>
        <w:divId w:val="745765489"/>
        <w:rPr>
          <w:rFonts w:ascii="Verdana" w:eastAsia="Times New Roman" w:hAnsi="Verdana"/>
          <w:color w:val="000000"/>
          <w:lang w:val="en"/>
        </w:rPr>
        <w:pPrChange w:id="332" w:author="Author" w:date="2013-06-27T18:33:00Z">
          <w:pPr>
            <w:numPr>
              <w:numId w:val="118"/>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4E1E4EE4" w14:textId="77777777" w:rsidR="00000000" w:rsidRDefault="008E4755">
      <w:pPr>
        <w:numPr>
          <w:ilvl w:val="0"/>
          <w:numId w:val="34"/>
        </w:numPr>
        <w:ind w:left="1680" w:right="960"/>
        <w:divId w:val="745765489"/>
        <w:rPr>
          <w:rFonts w:ascii="Verdana" w:eastAsia="Times New Roman" w:hAnsi="Verdana"/>
          <w:color w:val="000000"/>
          <w:lang w:val="en"/>
        </w:rPr>
        <w:pPrChange w:id="333" w:author="Author" w:date="2013-06-27T18:33:00Z">
          <w:pPr>
            <w:numPr>
              <w:numId w:val="118"/>
            </w:numPr>
            <w:tabs>
              <w:tab w:val="num" w:pos="720"/>
            </w:tabs>
            <w:ind w:left="720" w:right="960" w:hanging="360"/>
            <w:divId w:val="745765489"/>
          </w:pPr>
        </w:pPrChange>
      </w:pPr>
      <w:r>
        <w:rPr>
          <w:rFonts w:ascii="Verdana" w:eastAsia="Times New Roman" w:hAnsi="Verdana"/>
          <w:color w:val="000000"/>
          <w:lang w:val="en"/>
        </w:rPr>
        <w:t xml:space="preserve">Specification </w:t>
      </w:r>
      <w:r>
        <w:rPr>
          <w:rFonts w:ascii="Verdana" w:eastAsia="Times New Roman" w:hAnsi="Verdana"/>
          <w:color w:val="000000"/>
          <w:lang w:val="en"/>
        </w:rPr>
        <w:t xml:space="preserve">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7BC54FCD" w14:textId="77777777" w:rsidR="00000000" w:rsidRDefault="008E4755">
      <w:pPr>
        <w:numPr>
          <w:ilvl w:val="0"/>
          <w:numId w:val="35"/>
        </w:numPr>
        <w:ind w:left="1680" w:right="960"/>
        <w:divId w:val="745765489"/>
        <w:rPr>
          <w:rFonts w:ascii="Verdana" w:eastAsia="Times New Roman" w:hAnsi="Verdana"/>
          <w:color w:val="000000"/>
          <w:lang w:val="en"/>
        </w:rPr>
        <w:pPrChange w:id="334" w:author="Author" w:date="2013-06-27T18:33:00Z">
          <w:pPr>
            <w:numPr>
              <w:numId w:val="119"/>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address</w:t>
      </w:r>
      <w:r>
        <w:rPr>
          <w:rFonts w:ascii="Verdana" w:eastAsia="Times New Roman" w:hAnsi="Verdana"/>
          <w:color w:val="000000"/>
          <w:lang w:val="en"/>
        </w:rPr>
        <w:t xml:space="preserve"> </w:t>
      </w:r>
    </w:p>
    <w:p w14:paraId="5B93568B" w14:textId="77777777" w:rsidR="00000000" w:rsidRDefault="008E4755">
      <w:pPr>
        <w:numPr>
          <w:ilvl w:val="0"/>
          <w:numId w:val="35"/>
        </w:numPr>
        <w:ind w:left="1680" w:right="960"/>
        <w:divId w:val="745765489"/>
        <w:rPr>
          <w:rFonts w:ascii="Verdana" w:eastAsia="Times New Roman" w:hAnsi="Verdana"/>
          <w:color w:val="000000"/>
          <w:lang w:val="en"/>
        </w:rPr>
        <w:pPrChange w:id="335" w:author="Author" w:date="2013-06-27T18:33:00Z">
          <w:pPr>
            <w:numPr>
              <w:numId w:val="119"/>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3E6C0211" w14:textId="77777777" w:rsidR="00000000" w:rsidRDefault="008E4755">
      <w:pPr>
        <w:numPr>
          <w:ilvl w:val="0"/>
          <w:numId w:val="35"/>
        </w:numPr>
        <w:ind w:left="1680" w:right="960"/>
        <w:divId w:val="745765489"/>
        <w:rPr>
          <w:rFonts w:ascii="Verdana" w:eastAsia="Times New Roman" w:hAnsi="Verdana"/>
          <w:color w:val="000000"/>
          <w:lang w:val="en"/>
        </w:rPr>
        <w:pPrChange w:id="336" w:author="Author" w:date="2013-06-27T18:33:00Z">
          <w:pPr>
            <w:numPr>
              <w:numId w:val="119"/>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50980B69" w14:textId="77777777" w:rsidR="00000000" w:rsidRDefault="008E4755">
      <w:pPr>
        <w:numPr>
          <w:ilvl w:val="0"/>
          <w:numId w:val="36"/>
        </w:numPr>
        <w:ind w:left="1680" w:right="960"/>
        <w:divId w:val="745765489"/>
        <w:rPr>
          <w:rFonts w:ascii="Verdana" w:eastAsia="Times New Roman" w:hAnsi="Verdana"/>
          <w:color w:val="000000"/>
          <w:lang w:val="en"/>
        </w:rPr>
        <w:pPrChange w:id="337" w:author="Author" w:date="2013-06-27T18:33:00Z">
          <w:pPr>
            <w:numPr>
              <w:numId w:val="120"/>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updated_at</w:t>
      </w:r>
      <w:r>
        <w:rPr>
          <w:rFonts w:ascii="Verdana" w:eastAsia="Times New Roman" w:hAnsi="Verdana"/>
          <w:color w:val="000000"/>
          <w:lang w:val="en"/>
        </w:rPr>
        <w:t xml:space="preserve"> </w:t>
      </w:r>
    </w:p>
    <w:p w14:paraId="73FA8EB0" w14:textId="77777777" w:rsidR="00000000" w:rsidRDefault="008E4755">
      <w:pPr>
        <w:numPr>
          <w:ilvl w:val="0"/>
          <w:numId w:val="36"/>
        </w:numPr>
        <w:ind w:left="1680" w:right="960"/>
        <w:divId w:val="745765489"/>
        <w:rPr>
          <w:rFonts w:ascii="Verdana" w:eastAsia="Times New Roman" w:hAnsi="Verdana"/>
          <w:color w:val="000000"/>
          <w:lang w:val="en"/>
        </w:rPr>
        <w:pPrChange w:id="338" w:author="Author" w:date="2013-06-27T18:33:00Z">
          <w:pPr>
            <w:numPr>
              <w:numId w:val="120"/>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6E40E414" w14:textId="77777777" w:rsidR="00000000" w:rsidRDefault="008E4755">
      <w:pPr>
        <w:numPr>
          <w:ilvl w:val="0"/>
          <w:numId w:val="36"/>
        </w:numPr>
        <w:ind w:left="1680" w:right="960"/>
        <w:divId w:val="745765489"/>
        <w:rPr>
          <w:rFonts w:ascii="Verdana" w:eastAsia="Times New Roman" w:hAnsi="Verdana"/>
          <w:color w:val="000000"/>
          <w:lang w:val="en"/>
        </w:rPr>
        <w:pPrChange w:id="339" w:author="Author" w:date="2013-06-27T18:33:00Z">
          <w:pPr>
            <w:numPr>
              <w:numId w:val="120"/>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 xml:space="preserve">HYPERLINK "" \l </w:instrText>
      </w:r>
      <w:r>
        <w:rPr>
          <w:rFonts w:ascii="Verdana" w:eastAsia="Times New Roman" w:hAnsi="Verdana"/>
          <w:color w:val="000000"/>
          <w:lang w:val="en"/>
        </w:rPr>
        <w:instrText>"StandardClaims"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2.5</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4A7AD411" w14:textId="77777777" w:rsidR="00000000" w:rsidRDefault="008E4755">
      <w:pPr>
        <w:numPr>
          <w:ilvl w:val="0"/>
          <w:numId w:val="37"/>
        </w:numPr>
        <w:ind w:left="1680" w:right="960"/>
        <w:divId w:val="745765489"/>
        <w:rPr>
          <w:rFonts w:ascii="Verdana" w:eastAsia="Times New Roman" w:hAnsi="Verdana"/>
          <w:color w:val="000000"/>
          <w:lang w:val="en"/>
        </w:rPr>
        <w:pPrChange w:id="340" w:author="Author" w:date="2013-06-27T18:33:00Z">
          <w:pPr>
            <w:numPr>
              <w:numId w:val="121"/>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azp</w:t>
      </w:r>
      <w:r>
        <w:rPr>
          <w:rFonts w:ascii="Verdana" w:eastAsia="Times New Roman" w:hAnsi="Verdana"/>
          <w:color w:val="000000"/>
          <w:lang w:val="en"/>
        </w:rPr>
        <w:t xml:space="preserve"> </w:t>
      </w:r>
    </w:p>
    <w:p w14:paraId="6526734E" w14:textId="77777777" w:rsidR="00000000" w:rsidRDefault="008E4755">
      <w:pPr>
        <w:numPr>
          <w:ilvl w:val="0"/>
          <w:numId w:val="37"/>
        </w:numPr>
        <w:ind w:left="1680" w:right="960"/>
        <w:divId w:val="745765489"/>
        <w:rPr>
          <w:rFonts w:ascii="Verdana" w:eastAsia="Times New Roman" w:hAnsi="Verdana"/>
          <w:color w:val="000000"/>
          <w:lang w:val="en"/>
        </w:rPr>
        <w:pPrChange w:id="341" w:author="Author" w:date="2013-06-27T18:33:00Z">
          <w:pPr>
            <w:numPr>
              <w:numId w:val="121"/>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0F225D18" w14:textId="77777777" w:rsidR="00000000" w:rsidRDefault="008E4755">
      <w:pPr>
        <w:numPr>
          <w:ilvl w:val="0"/>
          <w:numId w:val="37"/>
        </w:numPr>
        <w:ind w:left="1680" w:right="960"/>
        <w:divId w:val="745765489"/>
        <w:rPr>
          <w:rFonts w:ascii="Verdana" w:eastAsia="Times New Roman" w:hAnsi="Verdana"/>
          <w:color w:val="000000"/>
          <w:lang w:val="en"/>
        </w:rPr>
        <w:pPrChange w:id="342" w:author="Author" w:date="2013-06-27T18:33:00Z">
          <w:pPr>
            <w:numPr>
              <w:numId w:val="121"/>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"id_token"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w:t>
      </w:r>
      <w:r>
        <w:rPr>
          <w:rStyle w:val="Hyperlink"/>
          <w:rFonts w:ascii="Verdana" w:eastAsia="Times New Roman" w:hAnsi="Verdana"/>
          <w:u w:val="none"/>
          <w:lang w:val="en"/>
        </w:rPr>
        <w:t>2.1.2.1</w:t>
      </w:r>
      <w:r>
        <w:rPr>
          <w:rStyle w:val="Hyperlink"/>
          <w:rFonts w:ascii="Verdana" w:eastAsia="Times New Roman" w:hAnsi="Verdana"/>
          <w:vanish/>
          <w:u w:val="none"/>
          <w:lang w:val="en"/>
        </w:rPr>
        <w:t xml:space="preserve"> (ID Token)</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345A0875" w14:textId="77777777" w:rsidR="00000000" w:rsidRDefault="008E4755">
      <w:pPr>
        <w:numPr>
          <w:ilvl w:val="0"/>
          <w:numId w:val="38"/>
        </w:numPr>
        <w:ind w:left="1680" w:right="960"/>
        <w:divId w:val="745765489"/>
        <w:rPr>
          <w:rFonts w:ascii="Verdana" w:eastAsia="Times New Roman" w:hAnsi="Verdana"/>
          <w:color w:val="000000"/>
          <w:lang w:val="en"/>
        </w:rPr>
        <w:pPrChange w:id="343" w:author="Author" w:date="2013-06-27T18:33:00Z">
          <w:pPr>
            <w:numPr>
              <w:numId w:val="122"/>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nonce</w:t>
      </w:r>
      <w:r>
        <w:rPr>
          <w:rFonts w:ascii="Verdana" w:eastAsia="Times New Roman" w:hAnsi="Verdana"/>
          <w:color w:val="000000"/>
          <w:lang w:val="en"/>
        </w:rPr>
        <w:t xml:space="preserve"> </w:t>
      </w:r>
    </w:p>
    <w:p w14:paraId="7D0346D1" w14:textId="77777777" w:rsidR="00000000" w:rsidRDefault="008E4755">
      <w:pPr>
        <w:numPr>
          <w:ilvl w:val="0"/>
          <w:numId w:val="38"/>
        </w:numPr>
        <w:ind w:left="1680" w:right="960"/>
        <w:divId w:val="745765489"/>
        <w:rPr>
          <w:rFonts w:ascii="Verdana" w:eastAsia="Times New Roman" w:hAnsi="Verdana"/>
          <w:color w:val="000000"/>
          <w:lang w:val="en"/>
        </w:rPr>
        <w:pPrChange w:id="344" w:author="Author" w:date="2013-06-27T18:33:00Z">
          <w:pPr>
            <w:numPr>
              <w:numId w:val="122"/>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01C0C9B9" w14:textId="77777777" w:rsidR="00000000" w:rsidRDefault="008E4755">
      <w:pPr>
        <w:numPr>
          <w:ilvl w:val="0"/>
          <w:numId w:val="38"/>
        </w:numPr>
        <w:ind w:left="1680" w:right="960"/>
        <w:divId w:val="745765489"/>
        <w:rPr>
          <w:rFonts w:ascii="Verdana" w:eastAsia="Times New Roman" w:hAnsi="Verdana"/>
          <w:color w:val="000000"/>
          <w:lang w:val="en"/>
        </w:rPr>
        <w:pPrChange w:id="345" w:author="Author" w:date="2013-06-27T18:33:00Z">
          <w:pPr>
            <w:numPr>
              <w:numId w:val="122"/>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"id_token"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2.1.2.1</w:t>
      </w:r>
      <w:r>
        <w:rPr>
          <w:rStyle w:val="Hyperlink"/>
          <w:rFonts w:ascii="Verdana" w:eastAsia="Times New Roman" w:hAnsi="Verdana"/>
          <w:vanish/>
          <w:u w:val="none"/>
          <w:lang w:val="en"/>
        </w:rPr>
        <w:t xml:space="preserve"> (ID Token)</w:t>
      </w:r>
      <w:r>
        <w:rPr>
          <w:rFonts w:ascii="Verdana" w:eastAsia="Times New Roman" w:hAnsi="Verdana"/>
          <w:color w:val="000000"/>
          <w:lang w:val="en"/>
        </w:rPr>
        <w:fldChar w:fldCharType="end"/>
      </w:r>
      <w:r>
        <w:rPr>
          <w:rFonts w:ascii="Verdana" w:eastAsia="Times New Roman" w:hAnsi="Verdana"/>
          <w:color w:val="000000"/>
          <w:lang w:val="en"/>
        </w:rPr>
        <w:t xml:space="preserve"> of this doc</w:t>
      </w:r>
      <w:r>
        <w:rPr>
          <w:rFonts w:ascii="Verdana" w:eastAsia="Times New Roman" w:hAnsi="Verdana"/>
          <w:color w:val="000000"/>
          <w:lang w:val="en"/>
        </w:rPr>
        <w:t xml:space="preserve">ument </w:t>
      </w:r>
    </w:p>
    <w:p w14:paraId="5C07732E" w14:textId="77777777" w:rsidR="00000000" w:rsidRDefault="008E4755">
      <w:pPr>
        <w:numPr>
          <w:ilvl w:val="0"/>
          <w:numId w:val="39"/>
        </w:numPr>
        <w:ind w:left="1680" w:right="960"/>
        <w:divId w:val="745765489"/>
        <w:rPr>
          <w:rFonts w:ascii="Verdana" w:eastAsia="Times New Roman" w:hAnsi="Verdana"/>
          <w:color w:val="000000"/>
          <w:lang w:val="en"/>
        </w:rPr>
        <w:pPrChange w:id="346" w:author="Author" w:date="2013-06-27T18:33:00Z">
          <w:pPr>
            <w:numPr>
              <w:numId w:val="123"/>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auth_time</w:t>
      </w:r>
      <w:r>
        <w:rPr>
          <w:rFonts w:ascii="Verdana" w:eastAsia="Times New Roman" w:hAnsi="Verdana"/>
          <w:color w:val="000000"/>
          <w:lang w:val="en"/>
        </w:rPr>
        <w:t xml:space="preserve"> </w:t>
      </w:r>
    </w:p>
    <w:p w14:paraId="24DA95AA" w14:textId="77777777" w:rsidR="00000000" w:rsidRDefault="008E4755">
      <w:pPr>
        <w:numPr>
          <w:ilvl w:val="0"/>
          <w:numId w:val="39"/>
        </w:numPr>
        <w:ind w:left="1680" w:right="960"/>
        <w:divId w:val="745765489"/>
        <w:rPr>
          <w:rFonts w:ascii="Verdana" w:eastAsia="Times New Roman" w:hAnsi="Verdana"/>
          <w:color w:val="000000"/>
          <w:lang w:val="en"/>
        </w:rPr>
        <w:pPrChange w:id="347" w:author="Author" w:date="2013-06-27T18:33:00Z">
          <w:pPr>
            <w:numPr>
              <w:numId w:val="123"/>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70AC5F17" w14:textId="77777777" w:rsidR="00000000" w:rsidRDefault="008E4755">
      <w:pPr>
        <w:numPr>
          <w:ilvl w:val="0"/>
          <w:numId w:val="39"/>
        </w:numPr>
        <w:ind w:left="1680" w:right="960"/>
        <w:divId w:val="745765489"/>
        <w:rPr>
          <w:rFonts w:ascii="Verdana" w:eastAsia="Times New Roman" w:hAnsi="Verdana"/>
          <w:color w:val="000000"/>
          <w:lang w:val="en"/>
        </w:rPr>
        <w:pPrChange w:id="348" w:author="Author" w:date="2013-06-27T18:33:00Z">
          <w:pPr>
            <w:numPr>
              <w:numId w:val="123"/>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"id_token"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2.1.2.1</w:t>
      </w:r>
      <w:r>
        <w:rPr>
          <w:rStyle w:val="Hyperlink"/>
          <w:rFonts w:ascii="Verdana" w:eastAsia="Times New Roman" w:hAnsi="Verdana"/>
          <w:vanish/>
          <w:u w:val="none"/>
          <w:lang w:val="en"/>
        </w:rPr>
        <w:t xml:space="preserve"> (ID Token)</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1FC8E85F" w14:textId="77777777" w:rsidR="00000000" w:rsidRDefault="008E4755">
      <w:pPr>
        <w:numPr>
          <w:ilvl w:val="0"/>
          <w:numId w:val="40"/>
        </w:numPr>
        <w:ind w:left="1680" w:right="960"/>
        <w:divId w:val="745765489"/>
        <w:rPr>
          <w:rFonts w:ascii="Verdana" w:eastAsia="Times New Roman" w:hAnsi="Verdana"/>
          <w:color w:val="000000"/>
          <w:lang w:val="en"/>
        </w:rPr>
        <w:pPrChange w:id="349" w:author="Author" w:date="2013-06-27T18:33:00Z">
          <w:pPr>
            <w:numPr>
              <w:numId w:val="124"/>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at_hash</w:t>
      </w:r>
      <w:r>
        <w:rPr>
          <w:rFonts w:ascii="Verdana" w:eastAsia="Times New Roman" w:hAnsi="Verdana"/>
          <w:color w:val="000000"/>
          <w:lang w:val="en"/>
        </w:rPr>
        <w:t xml:space="preserve"> </w:t>
      </w:r>
    </w:p>
    <w:p w14:paraId="79875774" w14:textId="77777777" w:rsidR="00000000" w:rsidRDefault="008E4755">
      <w:pPr>
        <w:numPr>
          <w:ilvl w:val="0"/>
          <w:numId w:val="40"/>
        </w:numPr>
        <w:ind w:left="1680" w:right="960"/>
        <w:divId w:val="745765489"/>
        <w:rPr>
          <w:rFonts w:ascii="Verdana" w:eastAsia="Times New Roman" w:hAnsi="Verdana"/>
          <w:color w:val="000000"/>
          <w:lang w:val="en"/>
        </w:rPr>
        <w:pPrChange w:id="350" w:author="Author" w:date="2013-06-27T18:33:00Z">
          <w:pPr>
            <w:numPr>
              <w:numId w:val="124"/>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58330044" w14:textId="77777777" w:rsidR="00000000" w:rsidRDefault="008E4755">
      <w:pPr>
        <w:numPr>
          <w:ilvl w:val="0"/>
          <w:numId w:val="40"/>
        </w:numPr>
        <w:ind w:left="1680" w:right="960"/>
        <w:divId w:val="745765489"/>
        <w:rPr>
          <w:rFonts w:ascii="Verdana" w:eastAsia="Times New Roman" w:hAnsi="Verdana"/>
          <w:color w:val="000000"/>
          <w:lang w:val="en"/>
        </w:rPr>
        <w:pPrChange w:id="351" w:author="Author" w:date="2013-06-27T18:33:00Z">
          <w:pPr>
            <w:numPr>
              <w:numId w:val="124"/>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"id_token"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2.1.2.1</w:t>
      </w:r>
      <w:r>
        <w:rPr>
          <w:rStyle w:val="Hyperlink"/>
          <w:rFonts w:ascii="Verdana" w:eastAsia="Times New Roman" w:hAnsi="Verdana"/>
          <w:vanish/>
          <w:u w:val="none"/>
          <w:lang w:val="en"/>
        </w:rPr>
        <w:t xml:space="preserve"> (ID Token)</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379E05BF" w14:textId="77777777" w:rsidR="00000000" w:rsidRDefault="008E4755">
      <w:pPr>
        <w:numPr>
          <w:ilvl w:val="0"/>
          <w:numId w:val="41"/>
        </w:numPr>
        <w:ind w:left="1680" w:right="960"/>
        <w:divId w:val="745765489"/>
        <w:rPr>
          <w:rFonts w:ascii="Verdana" w:eastAsia="Times New Roman" w:hAnsi="Verdana"/>
          <w:color w:val="000000"/>
          <w:lang w:val="en"/>
        </w:rPr>
        <w:pPrChange w:id="352" w:author="Author" w:date="2013-06-27T18:33:00Z">
          <w:pPr>
            <w:numPr>
              <w:numId w:val="125"/>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c_hash</w:t>
      </w:r>
      <w:r>
        <w:rPr>
          <w:rFonts w:ascii="Verdana" w:eastAsia="Times New Roman" w:hAnsi="Verdana"/>
          <w:color w:val="000000"/>
          <w:lang w:val="en"/>
        </w:rPr>
        <w:t xml:space="preserve"> </w:t>
      </w:r>
    </w:p>
    <w:p w14:paraId="444F5072" w14:textId="77777777" w:rsidR="00000000" w:rsidRDefault="008E4755">
      <w:pPr>
        <w:numPr>
          <w:ilvl w:val="0"/>
          <w:numId w:val="41"/>
        </w:numPr>
        <w:ind w:left="1680" w:right="960"/>
        <w:divId w:val="745765489"/>
        <w:rPr>
          <w:rFonts w:ascii="Verdana" w:eastAsia="Times New Roman" w:hAnsi="Verdana"/>
          <w:color w:val="000000"/>
          <w:lang w:val="en"/>
        </w:rPr>
        <w:pPrChange w:id="353" w:author="Author" w:date="2013-06-27T18:33:00Z">
          <w:pPr>
            <w:numPr>
              <w:numId w:val="125"/>
            </w:numPr>
            <w:tabs>
              <w:tab w:val="num" w:pos="720"/>
            </w:tabs>
            <w:ind w:left="720" w:right="960" w:hanging="360"/>
            <w:divId w:val="745765489"/>
          </w:pPr>
        </w:pPrChange>
      </w:pPr>
      <w:r>
        <w:rPr>
          <w:rFonts w:ascii="Verdana" w:eastAsia="Times New Roman" w:hAnsi="Verdana"/>
          <w:color w:val="000000"/>
          <w:lang w:val="en"/>
        </w:rPr>
        <w:t>Change Controller: OpenID F</w:t>
      </w:r>
      <w:r>
        <w:rPr>
          <w:rFonts w:ascii="Verdana" w:eastAsia="Times New Roman" w:hAnsi="Verdana"/>
          <w:color w:val="000000"/>
          <w:lang w:val="en"/>
        </w:rPr>
        <w:t xml:space="preserve">oundation Artifact Binding Working Group - openid-specs-ab@lists.openid.net </w:t>
      </w:r>
    </w:p>
    <w:p w14:paraId="31CDFA02" w14:textId="77777777" w:rsidR="00000000" w:rsidRDefault="008E4755">
      <w:pPr>
        <w:numPr>
          <w:ilvl w:val="0"/>
          <w:numId w:val="41"/>
        </w:numPr>
        <w:ind w:left="1680" w:right="960"/>
        <w:divId w:val="745765489"/>
        <w:rPr>
          <w:rFonts w:ascii="Verdana" w:eastAsia="Times New Roman" w:hAnsi="Verdana"/>
          <w:color w:val="000000"/>
          <w:lang w:val="en"/>
        </w:rPr>
        <w:pPrChange w:id="354" w:author="Author" w:date="2013-06-27T18:33:00Z">
          <w:pPr>
            <w:numPr>
              <w:numId w:val="125"/>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"id_token"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2.1.2.1</w:t>
      </w:r>
      <w:r>
        <w:rPr>
          <w:rStyle w:val="Hyperlink"/>
          <w:rFonts w:ascii="Verdana" w:eastAsia="Times New Roman" w:hAnsi="Verdana"/>
          <w:vanish/>
          <w:u w:val="none"/>
          <w:lang w:val="en"/>
        </w:rPr>
        <w:t xml:space="preserve"> (ID Token)</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45FCFB57" w14:textId="77777777" w:rsidR="00000000" w:rsidRDefault="008E4755">
      <w:pPr>
        <w:numPr>
          <w:ilvl w:val="0"/>
          <w:numId w:val="42"/>
        </w:numPr>
        <w:ind w:left="1680" w:right="960"/>
        <w:divId w:val="745765489"/>
        <w:rPr>
          <w:rFonts w:ascii="Verdana" w:eastAsia="Times New Roman" w:hAnsi="Verdana"/>
          <w:color w:val="000000"/>
          <w:lang w:val="en"/>
        </w:rPr>
        <w:pPrChange w:id="355" w:author="Author" w:date="2013-06-27T18:33:00Z">
          <w:pPr>
            <w:numPr>
              <w:numId w:val="126"/>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acr</w:t>
      </w:r>
      <w:r>
        <w:rPr>
          <w:rFonts w:ascii="Verdana" w:eastAsia="Times New Roman" w:hAnsi="Verdana"/>
          <w:color w:val="000000"/>
          <w:lang w:val="en"/>
        </w:rPr>
        <w:t xml:space="preserve"> </w:t>
      </w:r>
    </w:p>
    <w:p w14:paraId="1542FF91" w14:textId="77777777" w:rsidR="00000000" w:rsidRDefault="008E4755">
      <w:pPr>
        <w:numPr>
          <w:ilvl w:val="0"/>
          <w:numId w:val="42"/>
        </w:numPr>
        <w:ind w:left="1680" w:right="960"/>
        <w:divId w:val="745765489"/>
        <w:rPr>
          <w:rFonts w:ascii="Verdana" w:eastAsia="Times New Roman" w:hAnsi="Verdana"/>
          <w:color w:val="000000"/>
          <w:lang w:val="en"/>
        </w:rPr>
        <w:pPrChange w:id="356" w:author="Author" w:date="2013-06-27T18:33:00Z">
          <w:pPr>
            <w:numPr>
              <w:numId w:val="126"/>
            </w:numPr>
            <w:tabs>
              <w:tab w:val="num" w:pos="720"/>
            </w:tabs>
            <w:ind w:left="720" w:right="960" w:hanging="360"/>
            <w:divId w:val="745765489"/>
          </w:pPr>
        </w:pPrChange>
      </w:pPr>
      <w:r>
        <w:rPr>
          <w:rFonts w:ascii="Verdana" w:eastAsia="Times New Roman" w:hAnsi="Verdana"/>
          <w:color w:val="000000"/>
          <w:lang w:val="en"/>
        </w:rPr>
        <w:t>Change Controller: OpenID Foundation Artifact Binding Worki</w:t>
      </w:r>
      <w:r>
        <w:rPr>
          <w:rFonts w:ascii="Verdana" w:eastAsia="Times New Roman" w:hAnsi="Verdana"/>
          <w:color w:val="000000"/>
          <w:lang w:val="en"/>
        </w:rPr>
        <w:t xml:space="preserve">ng Group - openid-specs-ab@lists.openid.net </w:t>
      </w:r>
    </w:p>
    <w:p w14:paraId="465311AD" w14:textId="77777777" w:rsidR="00000000" w:rsidRDefault="008E4755">
      <w:pPr>
        <w:numPr>
          <w:ilvl w:val="0"/>
          <w:numId w:val="42"/>
        </w:numPr>
        <w:ind w:left="1680" w:right="960"/>
        <w:divId w:val="745765489"/>
        <w:rPr>
          <w:rFonts w:ascii="Verdana" w:eastAsia="Times New Roman" w:hAnsi="Verdana"/>
          <w:color w:val="000000"/>
          <w:lang w:val="en"/>
        </w:rPr>
        <w:pPrChange w:id="357" w:author="Author" w:date="2013-06-27T18:33:00Z">
          <w:pPr>
            <w:numPr>
              <w:numId w:val="126"/>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"id_token"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2.1.2.1</w:t>
      </w:r>
      <w:r>
        <w:rPr>
          <w:rStyle w:val="Hyperlink"/>
          <w:rFonts w:ascii="Verdana" w:eastAsia="Times New Roman" w:hAnsi="Verdana"/>
          <w:vanish/>
          <w:u w:val="none"/>
          <w:lang w:val="en"/>
        </w:rPr>
        <w:t xml:space="preserve"> (ID Token)</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7BD9F5EE" w14:textId="77777777" w:rsidR="00000000" w:rsidRDefault="008E4755">
      <w:pPr>
        <w:numPr>
          <w:ilvl w:val="0"/>
          <w:numId w:val="43"/>
        </w:numPr>
        <w:ind w:left="1680" w:right="960"/>
        <w:divId w:val="745765489"/>
        <w:rPr>
          <w:rFonts w:ascii="Verdana" w:eastAsia="Times New Roman" w:hAnsi="Verdana"/>
          <w:color w:val="000000"/>
          <w:lang w:val="en"/>
        </w:rPr>
        <w:pPrChange w:id="358" w:author="Author" w:date="2013-06-27T18:33:00Z">
          <w:pPr>
            <w:numPr>
              <w:numId w:val="127"/>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amr</w:t>
      </w:r>
      <w:r>
        <w:rPr>
          <w:rFonts w:ascii="Verdana" w:eastAsia="Times New Roman" w:hAnsi="Verdana"/>
          <w:color w:val="000000"/>
          <w:lang w:val="en"/>
        </w:rPr>
        <w:t xml:space="preserve"> </w:t>
      </w:r>
    </w:p>
    <w:p w14:paraId="73BCB4BA" w14:textId="77777777" w:rsidR="00000000" w:rsidRDefault="008E4755">
      <w:pPr>
        <w:numPr>
          <w:ilvl w:val="0"/>
          <w:numId w:val="43"/>
        </w:numPr>
        <w:ind w:left="1680" w:right="960"/>
        <w:divId w:val="745765489"/>
        <w:rPr>
          <w:rFonts w:ascii="Verdana" w:eastAsia="Times New Roman" w:hAnsi="Verdana"/>
          <w:color w:val="000000"/>
          <w:lang w:val="en"/>
        </w:rPr>
        <w:pPrChange w:id="359" w:author="Author" w:date="2013-06-27T18:33:00Z">
          <w:pPr>
            <w:numPr>
              <w:numId w:val="127"/>
            </w:numPr>
            <w:tabs>
              <w:tab w:val="num" w:pos="720"/>
            </w:tabs>
            <w:ind w:left="720" w:right="960" w:hanging="360"/>
            <w:divId w:val="745765489"/>
          </w:pPr>
        </w:pPrChange>
      </w:pPr>
      <w:r>
        <w:rPr>
          <w:rFonts w:ascii="Verdana" w:eastAsia="Times New Roman" w:hAnsi="Verdana"/>
          <w:color w:val="000000"/>
          <w:lang w:val="en"/>
        </w:rPr>
        <w:t>Change Controller: OpenID Foundation Artifact Binding Working Group - openid-specs-ab@lists</w:t>
      </w:r>
      <w:r>
        <w:rPr>
          <w:rFonts w:ascii="Verdana" w:eastAsia="Times New Roman" w:hAnsi="Verdana"/>
          <w:color w:val="000000"/>
          <w:lang w:val="en"/>
        </w:rPr>
        <w:t xml:space="preserve">.openid.net </w:t>
      </w:r>
    </w:p>
    <w:p w14:paraId="296E3AC8" w14:textId="77777777" w:rsidR="00000000" w:rsidRDefault="008E4755">
      <w:pPr>
        <w:numPr>
          <w:ilvl w:val="0"/>
          <w:numId w:val="43"/>
        </w:numPr>
        <w:ind w:left="1680" w:right="960"/>
        <w:divId w:val="745765489"/>
        <w:rPr>
          <w:rFonts w:ascii="Verdana" w:eastAsia="Times New Roman" w:hAnsi="Verdana"/>
          <w:color w:val="000000"/>
          <w:lang w:val="en"/>
        </w:rPr>
        <w:pPrChange w:id="360" w:author="Author" w:date="2013-06-27T18:33:00Z">
          <w:pPr>
            <w:numPr>
              <w:numId w:val="127"/>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"id_token"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2.1.2.1</w:t>
      </w:r>
      <w:r>
        <w:rPr>
          <w:rStyle w:val="Hyperlink"/>
          <w:rFonts w:ascii="Verdana" w:eastAsia="Times New Roman" w:hAnsi="Verdana"/>
          <w:vanish/>
          <w:u w:val="none"/>
          <w:lang w:val="en"/>
        </w:rPr>
        <w:t xml:space="preserve"> (ID Token)</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04D1E433" w14:textId="77777777" w:rsidR="00000000" w:rsidRDefault="008E4755">
      <w:pPr>
        <w:numPr>
          <w:ilvl w:val="0"/>
          <w:numId w:val="44"/>
        </w:numPr>
        <w:ind w:left="1680" w:right="960"/>
        <w:divId w:val="745765489"/>
        <w:rPr>
          <w:rFonts w:ascii="Verdana" w:eastAsia="Times New Roman" w:hAnsi="Verdana"/>
          <w:color w:val="000000"/>
          <w:lang w:val="en"/>
        </w:rPr>
        <w:pPrChange w:id="361" w:author="Author" w:date="2013-06-27T18:33:00Z">
          <w:pPr>
            <w:numPr>
              <w:numId w:val="128"/>
            </w:numPr>
            <w:tabs>
              <w:tab w:val="num" w:pos="720"/>
            </w:tabs>
            <w:ind w:left="720" w:right="960" w:hanging="360"/>
            <w:divId w:val="745765489"/>
          </w:pPr>
        </w:pPrChange>
      </w:pPr>
      <w:r>
        <w:rPr>
          <w:rFonts w:ascii="Verdana" w:eastAsia="Times New Roman" w:hAnsi="Verdana"/>
          <w:color w:val="000000"/>
          <w:lang w:val="en"/>
        </w:rPr>
        <w:t xml:space="preserve">Claim Name: </w:t>
      </w:r>
      <w:r>
        <w:rPr>
          <w:rStyle w:val="HTMLTypewriter"/>
          <w:lang w:val="en"/>
        </w:rPr>
        <w:t>sub_jwk</w:t>
      </w:r>
      <w:r>
        <w:rPr>
          <w:rFonts w:ascii="Verdana" w:eastAsia="Times New Roman" w:hAnsi="Verdana"/>
          <w:color w:val="000000"/>
          <w:lang w:val="en"/>
        </w:rPr>
        <w:t xml:space="preserve"> </w:t>
      </w:r>
    </w:p>
    <w:p w14:paraId="032C2E54" w14:textId="77777777" w:rsidR="00000000" w:rsidRDefault="008E4755">
      <w:pPr>
        <w:numPr>
          <w:ilvl w:val="0"/>
          <w:numId w:val="44"/>
        </w:numPr>
        <w:ind w:left="1680" w:right="960"/>
        <w:divId w:val="745765489"/>
        <w:rPr>
          <w:rFonts w:ascii="Verdana" w:eastAsia="Times New Roman" w:hAnsi="Verdana"/>
          <w:color w:val="000000"/>
          <w:lang w:val="en"/>
        </w:rPr>
        <w:pPrChange w:id="362" w:author="Author" w:date="2013-06-27T18:33:00Z">
          <w:pPr>
            <w:numPr>
              <w:numId w:val="128"/>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50FA1006" w14:textId="77777777" w:rsidR="00000000" w:rsidRDefault="008E4755">
      <w:pPr>
        <w:numPr>
          <w:ilvl w:val="0"/>
          <w:numId w:val="44"/>
        </w:numPr>
        <w:ind w:left="1680" w:right="960"/>
        <w:divId w:val="745765489"/>
        <w:rPr>
          <w:rFonts w:ascii="Verdana" w:eastAsia="Times New Roman" w:hAnsi="Verdana"/>
          <w:color w:val="000000"/>
          <w:lang w:val="en"/>
        </w:rPr>
        <w:pPrChange w:id="363" w:author="Author" w:date="2013-06-27T18:33:00Z">
          <w:pPr>
            <w:numPr>
              <w:numId w:val="128"/>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"id_token"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2.1.2.1</w:t>
      </w:r>
      <w:r>
        <w:rPr>
          <w:rStyle w:val="Hyperlink"/>
          <w:rFonts w:ascii="Verdana" w:eastAsia="Times New Roman" w:hAnsi="Verdana"/>
          <w:vanish/>
          <w:u w:val="none"/>
          <w:lang w:val="en"/>
        </w:rPr>
        <w:t xml:space="preserve"> (ID Token)</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2445A946" w14:textId="77777777" w:rsidR="00000000" w:rsidRDefault="008E4755">
      <w:pPr>
        <w:spacing w:before="0" w:beforeAutospacing="0" w:after="0" w:afterAutospacing="0"/>
        <w:divId w:val="745765489"/>
        <w:rPr>
          <w:rFonts w:ascii="Verdana" w:eastAsia="Times New Roman" w:hAnsi="Verdana"/>
          <w:color w:val="000000"/>
          <w:lang w:val="en"/>
        </w:rPr>
      </w:pPr>
      <w:bookmarkStart w:id="364" w:name="OAuthParametersRegistry"/>
      <w:bookmarkEnd w:id="364"/>
    </w:p>
    <w:p w14:paraId="1F7BACE9"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2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A128476" w14:textId="77777777">
        <w:trPr>
          <w:divId w:val="745765489"/>
          <w:trHeight w:val="225"/>
          <w:tblCellSpacing w:w="15" w:type="dxa"/>
        </w:trPr>
        <w:tc>
          <w:tcPr>
            <w:tcW w:w="450" w:type="dxa"/>
            <w:shd w:val="clear" w:color="auto" w:fill="990000"/>
            <w:vAlign w:val="center"/>
            <w:hideMark/>
          </w:tcPr>
          <w:p w14:paraId="66A52F3F"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3709761" w14:textId="77777777" w:rsidR="00000000" w:rsidRDefault="008E4755">
      <w:pPr>
        <w:pStyle w:val="Heading3"/>
        <w:divId w:val="745765489"/>
        <w:rPr>
          <w:rFonts w:eastAsia="Times New Roman"/>
          <w:lang w:val="en"/>
        </w:rPr>
      </w:pPr>
      <w:bookmarkStart w:id="365" w:name="rfc.section.11.2"/>
      <w:bookmarkEnd w:id="365"/>
      <w:r>
        <w:rPr>
          <w:rFonts w:eastAsia="Times New Roman"/>
          <w:lang w:val="en"/>
        </w:rPr>
        <w:t>11.2.  OAuth Parameters Registry</w:t>
      </w:r>
    </w:p>
    <w:p w14:paraId="716C4F62"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This specification registers the following parameters in the IANA OAuth Parameters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[RFC6749]. </w:t>
      </w:r>
    </w:p>
    <w:p w14:paraId="632E5910" w14:textId="77777777" w:rsidR="00000000" w:rsidRDefault="008E4755">
      <w:pPr>
        <w:spacing w:before="0" w:beforeAutospacing="0" w:after="0" w:afterAutospacing="0"/>
        <w:divId w:val="745765489"/>
        <w:rPr>
          <w:rFonts w:ascii="Verdana" w:eastAsia="Times New Roman" w:hAnsi="Verdana"/>
          <w:color w:val="000000"/>
          <w:lang w:val="en"/>
        </w:rPr>
      </w:pPr>
      <w:bookmarkStart w:id="366" w:name="ParametersContents"/>
      <w:bookmarkEnd w:id="366"/>
    </w:p>
    <w:p w14:paraId="041B9B66"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2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C95C927" w14:textId="77777777">
        <w:trPr>
          <w:divId w:val="745765489"/>
          <w:trHeight w:val="225"/>
          <w:tblCellSpacing w:w="15" w:type="dxa"/>
        </w:trPr>
        <w:tc>
          <w:tcPr>
            <w:tcW w:w="450" w:type="dxa"/>
            <w:shd w:val="clear" w:color="auto" w:fill="990000"/>
            <w:vAlign w:val="center"/>
            <w:hideMark/>
          </w:tcPr>
          <w:p w14:paraId="322550B4"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952CD1C" w14:textId="77777777" w:rsidR="00000000" w:rsidRDefault="008E4755">
      <w:pPr>
        <w:pStyle w:val="Heading3"/>
        <w:divId w:val="745765489"/>
        <w:rPr>
          <w:rFonts w:eastAsia="Times New Roman"/>
          <w:lang w:val="en"/>
        </w:rPr>
      </w:pPr>
      <w:bookmarkStart w:id="367" w:name="rfc.section.11.2.1"/>
      <w:bookmarkEnd w:id="367"/>
      <w:r>
        <w:rPr>
          <w:rFonts w:eastAsia="Times New Roman"/>
          <w:lang w:val="en"/>
        </w:rPr>
        <w:t>11.2.1.  Registry Contents</w:t>
      </w:r>
    </w:p>
    <w:p w14:paraId="7893933F" w14:textId="77777777" w:rsidR="00000000" w:rsidRDefault="008E4755">
      <w:pPr>
        <w:numPr>
          <w:ilvl w:val="0"/>
          <w:numId w:val="45"/>
        </w:numPr>
        <w:ind w:left="1680" w:right="960"/>
        <w:divId w:val="745765489"/>
        <w:rPr>
          <w:rFonts w:ascii="Verdana" w:eastAsia="Times New Roman" w:hAnsi="Verdana"/>
          <w:color w:val="000000"/>
          <w:lang w:val="en"/>
        </w:rPr>
        <w:pPrChange w:id="368" w:author="Author" w:date="2013-06-27T18:33:00Z">
          <w:pPr>
            <w:numPr>
              <w:numId w:val="129"/>
            </w:numPr>
            <w:tabs>
              <w:tab w:val="num" w:pos="720"/>
            </w:tabs>
            <w:ind w:left="720" w:right="960" w:hanging="360"/>
            <w:divId w:val="745765489"/>
          </w:pPr>
        </w:pPrChange>
      </w:pPr>
      <w:r>
        <w:rPr>
          <w:rFonts w:ascii="Verdana" w:eastAsia="Times New Roman" w:hAnsi="Verdana"/>
          <w:color w:val="000000"/>
          <w:lang w:val="en"/>
        </w:rPr>
        <w:t xml:space="preserve">Parameter name: </w:t>
      </w:r>
      <w:r>
        <w:rPr>
          <w:rStyle w:val="HTMLTypewriter"/>
          <w:lang w:val="en"/>
        </w:rPr>
        <w:t>nonce</w:t>
      </w:r>
      <w:r>
        <w:rPr>
          <w:rFonts w:ascii="Verdana" w:eastAsia="Times New Roman" w:hAnsi="Verdana"/>
          <w:color w:val="000000"/>
          <w:lang w:val="en"/>
        </w:rPr>
        <w:t xml:space="preserve"> </w:t>
      </w:r>
    </w:p>
    <w:p w14:paraId="5084BD44" w14:textId="77777777" w:rsidR="00000000" w:rsidRDefault="008E4755">
      <w:pPr>
        <w:numPr>
          <w:ilvl w:val="0"/>
          <w:numId w:val="45"/>
        </w:numPr>
        <w:ind w:left="1680" w:right="960"/>
        <w:divId w:val="745765489"/>
        <w:rPr>
          <w:rFonts w:ascii="Verdana" w:eastAsia="Times New Roman" w:hAnsi="Verdana"/>
          <w:color w:val="000000"/>
          <w:lang w:val="en"/>
        </w:rPr>
        <w:pPrChange w:id="369" w:author="Author" w:date="2013-06-27T18:33:00Z">
          <w:pPr>
            <w:numPr>
              <w:numId w:val="129"/>
            </w:numPr>
            <w:tabs>
              <w:tab w:val="num" w:pos="720"/>
            </w:tabs>
            <w:ind w:left="720" w:right="960" w:hanging="360"/>
            <w:divId w:val="745765489"/>
          </w:pPr>
        </w:pPrChange>
      </w:pPr>
      <w:r>
        <w:rPr>
          <w:rFonts w:ascii="Verdana" w:eastAsia="Times New Roman" w:hAnsi="Verdana"/>
          <w:color w:val="000000"/>
          <w:lang w:val="en"/>
        </w:rPr>
        <w:t xml:space="preserve">Parameter usage location: Authorization Request </w:t>
      </w:r>
    </w:p>
    <w:p w14:paraId="0F5DAA67" w14:textId="77777777" w:rsidR="00000000" w:rsidRDefault="008E4755">
      <w:pPr>
        <w:numPr>
          <w:ilvl w:val="0"/>
          <w:numId w:val="45"/>
        </w:numPr>
        <w:ind w:left="1680" w:right="960"/>
        <w:divId w:val="745765489"/>
        <w:rPr>
          <w:rFonts w:ascii="Verdana" w:eastAsia="Times New Roman" w:hAnsi="Verdana"/>
          <w:color w:val="000000"/>
          <w:lang w:val="en"/>
        </w:rPr>
        <w:pPrChange w:id="370" w:author="Author" w:date="2013-06-27T18:33:00Z">
          <w:pPr>
            <w:numPr>
              <w:numId w:val="129"/>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175EFCF3" w14:textId="77777777" w:rsidR="00000000" w:rsidRDefault="008E4755">
      <w:pPr>
        <w:numPr>
          <w:ilvl w:val="0"/>
          <w:numId w:val="45"/>
        </w:numPr>
        <w:ind w:left="1680" w:right="960"/>
        <w:divId w:val="745765489"/>
        <w:rPr>
          <w:rFonts w:ascii="Verdana" w:eastAsia="Times New Roman" w:hAnsi="Verdana"/>
          <w:color w:val="000000"/>
          <w:lang w:val="en"/>
        </w:rPr>
        <w:pPrChange w:id="371" w:author="Author" w:date="2013-06-27T18:33:00Z">
          <w:pPr>
            <w:numPr>
              <w:numId w:val="129"/>
            </w:numPr>
            <w:tabs>
              <w:tab w:val="num" w:pos="720"/>
            </w:tabs>
            <w:ind w:left="720" w:right="960" w:hanging="360"/>
            <w:divId w:val="745765489"/>
          </w:pPr>
        </w:pPrChange>
      </w:pPr>
      <w:r>
        <w:rPr>
          <w:rFonts w:ascii="Verdana" w:eastAsia="Times New Roman" w:hAnsi="Verdana"/>
          <w:color w:val="000000"/>
          <w:lang w:val="en"/>
        </w:rPr>
        <w:t>Specification documen</w:t>
      </w:r>
      <w:r>
        <w:rPr>
          <w:rFonts w:ascii="Verdana" w:eastAsia="Times New Roman" w:hAnsi="Verdana"/>
          <w:color w:val="000000"/>
          <w:lang w:val="en"/>
        </w:rPr>
        <w:t xml:space="preserve">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"RequestParameters"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321AAD5A" w14:textId="77777777" w:rsidR="00000000" w:rsidRDefault="008E4755">
      <w:pPr>
        <w:numPr>
          <w:ilvl w:val="0"/>
          <w:numId w:val="45"/>
        </w:numPr>
        <w:ind w:left="1680" w:right="960"/>
        <w:divId w:val="745765489"/>
        <w:rPr>
          <w:rFonts w:ascii="Verdana" w:eastAsia="Times New Roman" w:hAnsi="Verdana"/>
          <w:color w:val="000000"/>
          <w:lang w:val="en"/>
        </w:rPr>
        <w:pPrChange w:id="372" w:author="Author" w:date="2013-06-27T18:33:00Z">
          <w:pPr>
            <w:numPr>
              <w:numId w:val="129"/>
            </w:numPr>
            <w:tabs>
              <w:tab w:val="num" w:pos="720"/>
            </w:tabs>
            <w:ind w:left="720" w:right="960" w:hanging="360"/>
            <w:divId w:val="745765489"/>
          </w:pPr>
        </w:pPrChange>
      </w:pPr>
      <w:r>
        <w:rPr>
          <w:rFonts w:ascii="Verdana" w:eastAsia="Times New Roman" w:hAnsi="Verdana"/>
          <w:color w:val="000000"/>
          <w:lang w:val="en"/>
        </w:rPr>
        <w:t xml:space="preserve">Related information: None </w:t>
      </w:r>
    </w:p>
    <w:p w14:paraId="44791C94" w14:textId="77777777" w:rsidR="00000000" w:rsidRDefault="008E4755">
      <w:pPr>
        <w:numPr>
          <w:ilvl w:val="0"/>
          <w:numId w:val="46"/>
        </w:numPr>
        <w:ind w:left="1680" w:right="960"/>
        <w:divId w:val="745765489"/>
        <w:rPr>
          <w:rFonts w:ascii="Verdana" w:eastAsia="Times New Roman" w:hAnsi="Verdana"/>
          <w:color w:val="000000"/>
          <w:lang w:val="en"/>
        </w:rPr>
        <w:pPrChange w:id="373" w:author="Author" w:date="2013-06-27T18:33:00Z">
          <w:pPr>
            <w:numPr>
              <w:numId w:val="130"/>
            </w:numPr>
            <w:tabs>
              <w:tab w:val="num" w:pos="720"/>
            </w:tabs>
            <w:ind w:left="720" w:right="960" w:hanging="360"/>
            <w:divId w:val="745765489"/>
          </w:pPr>
        </w:pPrChange>
      </w:pPr>
      <w:r>
        <w:rPr>
          <w:rFonts w:ascii="Verdana" w:eastAsia="Times New Roman" w:hAnsi="Verdana"/>
          <w:color w:val="000000"/>
          <w:lang w:val="en"/>
        </w:rPr>
        <w:t xml:space="preserve">Parameter name: </w:t>
      </w:r>
      <w:r>
        <w:rPr>
          <w:rStyle w:val="HTMLTypewriter"/>
          <w:lang w:val="en"/>
        </w:rPr>
        <w:t>display</w:t>
      </w:r>
      <w:r>
        <w:rPr>
          <w:rFonts w:ascii="Verdana" w:eastAsia="Times New Roman" w:hAnsi="Verdana"/>
          <w:color w:val="000000"/>
          <w:lang w:val="en"/>
        </w:rPr>
        <w:t xml:space="preserve"> </w:t>
      </w:r>
    </w:p>
    <w:p w14:paraId="754A2D28" w14:textId="77777777" w:rsidR="00000000" w:rsidRDefault="008E4755">
      <w:pPr>
        <w:numPr>
          <w:ilvl w:val="0"/>
          <w:numId w:val="46"/>
        </w:numPr>
        <w:ind w:left="1680" w:right="960"/>
        <w:divId w:val="745765489"/>
        <w:rPr>
          <w:rFonts w:ascii="Verdana" w:eastAsia="Times New Roman" w:hAnsi="Verdana"/>
          <w:color w:val="000000"/>
          <w:lang w:val="en"/>
        </w:rPr>
        <w:pPrChange w:id="374" w:author="Author" w:date="2013-06-27T18:33:00Z">
          <w:pPr>
            <w:numPr>
              <w:numId w:val="130"/>
            </w:numPr>
            <w:tabs>
              <w:tab w:val="num" w:pos="720"/>
            </w:tabs>
            <w:ind w:left="720" w:right="960" w:hanging="360"/>
            <w:divId w:val="745765489"/>
          </w:pPr>
        </w:pPrChange>
      </w:pPr>
      <w:r>
        <w:rPr>
          <w:rFonts w:ascii="Verdana" w:eastAsia="Times New Roman" w:hAnsi="Verdana"/>
          <w:color w:val="000000"/>
          <w:lang w:val="en"/>
        </w:rPr>
        <w:t xml:space="preserve">Parameter usage location: Authorization Request </w:t>
      </w:r>
    </w:p>
    <w:p w14:paraId="39B35E1A" w14:textId="77777777" w:rsidR="00000000" w:rsidRDefault="008E4755">
      <w:pPr>
        <w:numPr>
          <w:ilvl w:val="0"/>
          <w:numId w:val="46"/>
        </w:numPr>
        <w:ind w:left="1680" w:right="960"/>
        <w:divId w:val="745765489"/>
        <w:rPr>
          <w:rFonts w:ascii="Verdana" w:eastAsia="Times New Roman" w:hAnsi="Verdana"/>
          <w:color w:val="000000"/>
          <w:lang w:val="en"/>
        </w:rPr>
        <w:pPrChange w:id="375" w:author="Author" w:date="2013-06-27T18:33:00Z">
          <w:pPr>
            <w:numPr>
              <w:numId w:val="130"/>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312DEDFA" w14:textId="77777777" w:rsidR="00000000" w:rsidRDefault="008E4755">
      <w:pPr>
        <w:numPr>
          <w:ilvl w:val="0"/>
          <w:numId w:val="46"/>
        </w:numPr>
        <w:ind w:left="1680" w:right="960"/>
        <w:divId w:val="745765489"/>
        <w:rPr>
          <w:rFonts w:ascii="Verdana" w:eastAsia="Times New Roman" w:hAnsi="Verdana"/>
          <w:color w:val="000000"/>
          <w:lang w:val="en"/>
        </w:rPr>
        <w:pPrChange w:id="376" w:author="Author" w:date="2013-06-27T18:33:00Z">
          <w:pPr>
            <w:numPr>
              <w:numId w:val="130"/>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"RequestParameters"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4A0F6430" w14:textId="77777777" w:rsidR="00000000" w:rsidRDefault="008E4755">
      <w:pPr>
        <w:numPr>
          <w:ilvl w:val="0"/>
          <w:numId w:val="46"/>
        </w:numPr>
        <w:ind w:left="1680" w:right="960"/>
        <w:divId w:val="745765489"/>
        <w:rPr>
          <w:rFonts w:ascii="Verdana" w:eastAsia="Times New Roman" w:hAnsi="Verdana"/>
          <w:color w:val="000000"/>
          <w:lang w:val="en"/>
        </w:rPr>
        <w:pPrChange w:id="377" w:author="Author" w:date="2013-06-27T18:33:00Z">
          <w:pPr>
            <w:numPr>
              <w:numId w:val="130"/>
            </w:numPr>
            <w:tabs>
              <w:tab w:val="num" w:pos="720"/>
            </w:tabs>
            <w:ind w:left="720" w:right="960" w:hanging="360"/>
            <w:divId w:val="745765489"/>
          </w:pPr>
        </w:pPrChange>
      </w:pPr>
      <w:r>
        <w:rPr>
          <w:rFonts w:ascii="Verdana" w:eastAsia="Times New Roman" w:hAnsi="Verdana"/>
          <w:color w:val="000000"/>
          <w:lang w:val="en"/>
        </w:rPr>
        <w:t xml:space="preserve">Related information: None </w:t>
      </w:r>
    </w:p>
    <w:p w14:paraId="4B837382" w14:textId="77777777" w:rsidR="00000000" w:rsidRDefault="008E4755">
      <w:pPr>
        <w:numPr>
          <w:ilvl w:val="0"/>
          <w:numId w:val="47"/>
        </w:numPr>
        <w:ind w:left="1680" w:right="960"/>
        <w:divId w:val="745765489"/>
        <w:rPr>
          <w:rFonts w:ascii="Verdana" w:eastAsia="Times New Roman" w:hAnsi="Verdana"/>
          <w:color w:val="000000"/>
          <w:lang w:val="en"/>
        </w:rPr>
        <w:pPrChange w:id="378" w:author="Author" w:date="2013-06-27T18:33:00Z">
          <w:pPr>
            <w:numPr>
              <w:numId w:val="131"/>
            </w:numPr>
            <w:tabs>
              <w:tab w:val="num" w:pos="720"/>
            </w:tabs>
            <w:ind w:left="720" w:right="960" w:hanging="360"/>
            <w:divId w:val="745765489"/>
          </w:pPr>
        </w:pPrChange>
      </w:pPr>
      <w:r>
        <w:rPr>
          <w:rFonts w:ascii="Verdana" w:eastAsia="Times New Roman" w:hAnsi="Verdana"/>
          <w:color w:val="000000"/>
          <w:lang w:val="en"/>
        </w:rPr>
        <w:t>Par</w:t>
      </w:r>
      <w:r>
        <w:rPr>
          <w:rFonts w:ascii="Verdana" w:eastAsia="Times New Roman" w:hAnsi="Verdana"/>
          <w:color w:val="000000"/>
          <w:lang w:val="en"/>
        </w:rPr>
        <w:t xml:space="preserve">ameter name: </w:t>
      </w:r>
      <w:r>
        <w:rPr>
          <w:rStyle w:val="HTMLTypewriter"/>
          <w:lang w:val="en"/>
        </w:rPr>
        <w:t>prompt</w:t>
      </w:r>
      <w:r>
        <w:rPr>
          <w:rFonts w:ascii="Verdana" w:eastAsia="Times New Roman" w:hAnsi="Verdana"/>
          <w:color w:val="000000"/>
          <w:lang w:val="en"/>
        </w:rPr>
        <w:t xml:space="preserve"> </w:t>
      </w:r>
    </w:p>
    <w:p w14:paraId="0CF3158D" w14:textId="77777777" w:rsidR="00000000" w:rsidRDefault="008E4755">
      <w:pPr>
        <w:numPr>
          <w:ilvl w:val="0"/>
          <w:numId w:val="47"/>
        </w:numPr>
        <w:ind w:left="1680" w:right="960"/>
        <w:divId w:val="745765489"/>
        <w:rPr>
          <w:rFonts w:ascii="Verdana" w:eastAsia="Times New Roman" w:hAnsi="Verdana"/>
          <w:color w:val="000000"/>
          <w:lang w:val="en"/>
        </w:rPr>
        <w:pPrChange w:id="379" w:author="Author" w:date="2013-06-27T18:33:00Z">
          <w:pPr>
            <w:numPr>
              <w:numId w:val="131"/>
            </w:numPr>
            <w:tabs>
              <w:tab w:val="num" w:pos="720"/>
            </w:tabs>
            <w:ind w:left="720" w:right="960" w:hanging="360"/>
            <w:divId w:val="745765489"/>
          </w:pPr>
        </w:pPrChange>
      </w:pPr>
      <w:r>
        <w:rPr>
          <w:rFonts w:ascii="Verdana" w:eastAsia="Times New Roman" w:hAnsi="Verdana"/>
          <w:color w:val="000000"/>
          <w:lang w:val="en"/>
        </w:rPr>
        <w:t xml:space="preserve">Parameter usage location: Authorization Request </w:t>
      </w:r>
    </w:p>
    <w:p w14:paraId="648E7519" w14:textId="77777777" w:rsidR="00000000" w:rsidRDefault="008E4755">
      <w:pPr>
        <w:numPr>
          <w:ilvl w:val="0"/>
          <w:numId w:val="47"/>
        </w:numPr>
        <w:ind w:left="1680" w:right="960"/>
        <w:divId w:val="745765489"/>
        <w:rPr>
          <w:rFonts w:ascii="Verdana" w:eastAsia="Times New Roman" w:hAnsi="Verdana"/>
          <w:color w:val="000000"/>
          <w:lang w:val="en"/>
        </w:rPr>
        <w:pPrChange w:id="380" w:author="Author" w:date="2013-06-27T18:33:00Z">
          <w:pPr>
            <w:numPr>
              <w:numId w:val="131"/>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482F26BC" w14:textId="77777777" w:rsidR="00000000" w:rsidRDefault="008E4755">
      <w:pPr>
        <w:numPr>
          <w:ilvl w:val="0"/>
          <w:numId w:val="47"/>
        </w:numPr>
        <w:ind w:left="1680" w:right="960"/>
        <w:divId w:val="745765489"/>
        <w:rPr>
          <w:rFonts w:ascii="Verdana" w:eastAsia="Times New Roman" w:hAnsi="Verdana"/>
          <w:color w:val="000000"/>
          <w:lang w:val="en"/>
        </w:rPr>
        <w:pPrChange w:id="381" w:author="Author" w:date="2013-06-27T18:33:00Z">
          <w:pPr>
            <w:numPr>
              <w:numId w:val="131"/>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"RequestParameters"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53EDCE4A" w14:textId="77777777" w:rsidR="00000000" w:rsidRDefault="008E4755">
      <w:pPr>
        <w:numPr>
          <w:ilvl w:val="0"/>
          <w:numId w:val="47"/>
        </w:numPr>
        <w:ind w:left="1680" w:right="960"/>
        <w:divId w:val="745765489"/>
        <w:rPr>
          <w:rFonts w:ascii="Verdana" w:eastAsia="Times New Roman" w:hAnsi="Verdana"/>
          <w:color w:val="000000"/>
          <w:lang w:val="en"/>
        </w:rPr>
        <w:pPrChange w:id="382" w:author="Author" w:date="2013-06-27T18:33:00Z">
          <w:pPr>
            <w:numPr>
              <w:numId w:val="131"/>
            </w:numPr>
            <w:tabs>
              <w:tab w:val="num" w:pos="720"/>
            </w:tabs>
            <w:ind w:left="720" w:right="960" w:hanging="360"/>
            <w:divId w:val="745765489"/>
          </w:pPr>
        </w:pPrChange>
      </w:pPr>
      <w:r>
        <w:rPr>
          <w:rFonts w:ascii="Verdana" w:eastAsia="Times New Roman" w:hAnsi="Verdana"/>
          <w:color w:val="000000"/>
          <w:lang w:val="en"/>
        </w:rPr>
        <w:t xml:space="preserve">Related information: None </w:t>
      </w:r>
    </w:p>
    <w:p w14:paraId="650FDE79" w14:textId="77777777" w:rsidR="00000000" w:rsidRDefault="008E4755">
      <w:pPr>
        <w:numPr>
          <w:ilvl w:val="0"/>
          <w:numId w:val="48"/>
        </w:numPr>
        <w:ind w:left="1680" w:right="960"/>
        <w:divId w:val="745765489"/>
        <w:rPr>
          <w:rFonts w:ascii="Verdana" w:eastAsia="Times New Roman" w:hAnsi="Verdana"/>
          <w:color w:val="000000"/>
          <w:lang w:val="en"/>
        </w:rPr>
        <w:pPrChange w:id="383" w:author="Author" w:date="2013-06-27T18:33:00Z">
          <w:pPr>
            <w:numPr>
              <w:numId w:val="132"/>
            </w:numPr>
            <w:tabs>
              <w:tab w:val="num" w:pos="720"/>
            </w:tabs>
            <w:ind w:left="720" w:right="960" w:hanging="360"/>
            <w:divId w:val="745765489"/>
          </w:pPr>
        </w:pPrChange>
      </w:pPr>
      <w:r>
        <w:rPr>
          <w:rFonts w:ascii="Verdana" w:eastAsia="Times New Roman" w:hAnsi="Verdana"/>
          <w:color w:val="000000"/>
          <w:lang w:val="en"/>
        </w:rPr>
        <w:t xml:space="preserve">Parameter name: </w:t>
      </w:r>
      <w:r>
        <w:rPr>
          <w:rStyle w:val="HTMLTypewriter"/>
          <w:lang w:val="en"/>
        </w:rPr>
        <w:t>max_age</w:t>
      </w:r>
      <w:r>
        <w:rPr>
          <w:rFonts w:ascii="Verdana" w:eastAsia="Times New Roman" w:hAnsi="Verdana"/>
          <w:color w:val="000000"/>
          <w:lang w:val="en"/>
        </w:rPr>
        <w:t xml:space="preserve"> </w:t>
      </w:r>
    </w:p>
    <w:p w14:paraId="2CD6AFE2" w14:textId="77777777" w:rsidR="00000000" w:rsidRDefault="008E4755">
      <w:pPr>
        <w:numPr>
          <w:ilvl w:val="0"/>
          <w:numId w:val="48"/>
        </w:numPr>
        <w:ind w:left="1680" w:right="960"/>
        <w:divId w:val="745765489"/>
        <w:rPr>
          <w:rFonts w:ascii="Verdana" w:eastAsia="Times New Roman" w:hAnsi="Verdana"/>
          <w:color w:val="000000"/>
          <w:lang w:val="en"/>
        </w:rPr>
        <w:pPrChange w:id="384" w:author="Author" w:date="2013-06-27T18:33:00Z">
          <w:pPr>
            <w:numPr>
              <w:numId w:val="132"/>
            </w:numPr>
            <w:tabs>
              <w:tab w:val="num" w:pos="720"/>
            </w:tabs>
            <w:ind w:left="720" w:right="960" w:hanging="360"/>
            <w:divId w:val="745765489"/>
          </w:pPr>
        </w:pPrChange>
      </w:pPr>
      <w:r>
        <w:rPr>
          <w:rFonts w:ascii="Verdana" w:eastAsia="Times New Roman" w:hAnsi="Verdana"/>
          <w:color w:val="000000"/>
          <w:lang w:val="en"/>
        </w:rPr>
        <w:t xml:space="preserve">Parameter usage location: Authorization Request </w:t>
      </w:r>
    </w:p>
    <w:p w14:paraId="43264878" w14:textId="77777777" w:rsidR="00000000" w:rsidRDefault="008E4755">
      <w:pPr>
        <w:numPr>
          <w:ilvl w:val="0"/>
          <w:numId w:val="48"/>
        </w:numPr>
        <w:ind w:left="1680" w:right="960"/>
        <w:divId w:val="745765489"/>
        <w:rPr>
          <w:rFonts w:ascii="Verdana" w:eastAsia="Times New Roman" w:hAnsi="Verdana"/>
          <w:color w:val="000000"/>
          <w:lang w:val="en"/>
        </w:rPr>
        <w:pPrChange w:id="385" w:author="Author" w:date="2013-06-27T18:33:00Z">
          <w:pPr>
            <w:numPr>
              <w:numId w:val="132"/>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2EB6F57E" w14:textId="77777777" w:rsidR="00000000" w:rsidRDefault="008E4755">
      <w:pPr>
        <w:numPr>
          <w:ilvl w:val="0"/>
          <w:numId w:val="48"/>
        </w:numPr>
        <w:ind w:left="1680" w:right="960"/>
        <w:divId w:val="745765489"/>
        <w:rPr>
          <w:rFonts w:ascii="Verdana" w:eastAsia="Times New Roman" w:hAnsi="Verdana"/>
          <w:color w:val="000000"/>
          <w:lang w:val="en"/>
        </w:rPr>
        <w:pPrChange w:id="386" w:author="Author" w:date="2013-06-27T18:33:00Z">
          <w:pPr>
            <w:numPr>
              <w:numId w:val="132"/>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"RequestParameters"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3BF4AAB5" w14:textId="77777777" w:rsidR="00000000" w:rsidRDefault="008E4755">
      <w:pPr>
        <w:numPr>
          <w:ilvl w:val="0"/>
          <w:numId w:val="48"/>
        </w:numPr>
        <w:ind w:left="1680" w:right="960"/>
        <w:divId w:val="745765489"/>
        <w:rPr>
          <w:rFonts w:ascii="Verdana" w:eastAsia="Times New Roman" w:hAnsi="Verdana"/>
          <w:color w:val="000000"/>
          <w:lang w:val="en"/>
        </w:rPr>
        <w:pPrChange w:id="387" w:author="Author" w:date="2013-06-27T18:33:00Z">
          <w:pPr>
            <w:numPr>
              <w:numId w:val="132"/>
            </w:numPr>
            <w:tabs>
              <w:tab w:val="num" w:pos="720"/>
            </w:tabs>
            <w:ind w:left="720" w:right="960" w:hanging="360"/>
            <w:divId w:val="745765489"/>
          </w:pPr>
        </w:pPrChange>
      </w:pPr>
      <w:r>
        <w:rPr>
          <w:rFonts w:ascii="Verdana" w:eastAsia="Times New Roman" w:hAnsi="Verdana"/>
          <w:color w:val="000000"/>
          <w:lang w:val="en"/>
        </w:rPr>
        <w:t xml:space="preserve">Related information: None </w:t>
      </w:r>
    </w:p>
    <w:p w14:paraId="3445A39E" w14:textId="77777777" w:rsidR="00000000" w:rsidRDefault="008E4755">
      <w:pPr>
        <w:numPr>
          <w:ilvl w:val="0"/>
          <w:numId w:val="49"/>
        </w:numPr>
        <w:ind w:left="1680" w:right="960"/>
        <w:divId w:val="745765489"/>
        <w:rPr>
          <w:rFonts w:ascii="Verdana" w:eastAsia="Times New Roman" w:hAnsi="Verdana"/>
          <w:color w:val="000000"/>
          <w:lang w:val="en"/>
        </w:rPr>
        <w:pPrChange w:id="388" w:author="Author" w:date="2013-06-27T18:33:00Z">
          <w:pPr>
            <w:numPr>
              <w:numId w:val="133"/>
            </w:numPr>
            <w:tabs>
              <w:tab w:val="num" w:pos="720"/>
            </w:tabs>
            <w:ind w:left="720" w:right="960" w:hanging="360"/>
            <w:divId w:val="745765489"/>
          </w:pPr>
        </w:pPrChange>
      </w:pPr>
      <w:r>
        <w:rPr>
          <w:rFonts w:ascii="Verdana" w:eastAsia="Times New Roman" w:hAnsi="Verdana"/>
          <w:color w:val="000000"/>
          <w:lang w:val="en"/>
        </w:rPr>
        <w:t xml:space="preserve">Parameter name: </w:t>
      </w:r>
      <w:r>
        <w:rPr>
          <w:rStyle w:val="HTMLTypewriter"/>
          <w:lang w:val="en"/>
        </w:rPr>
        <w:t>ui_locales</w:t>
      </w:r>
      <w:r>
        <w:rPr>
          <w:rFonts w:ascii="Verdana" w:eastAsia="Times New Roman" w:hAnsi="Verdana"/>
          <w:color w:val="000000"/>
          <w:lang w:val="en"/>
        </w:rPr>
        <w:t xml:space="preserve"> </w:t>
      </w:r>
    </w:p>
    <w:p w14:paraId="6EA2B146" w14:textId="77777777" w:rsidR="00000000" w:rsidRDefault="008E4755">
      <w:pPr>
        <w:numPr>
          <w:ilvl w:val="0"/>
          <w:numId w:val="49"/>
        </w:numPr>
        <w:ind w:left="1680" w:right="960"/>
        <w:divId w:val="745765489"/>
        <w:rPr>
          <w:rFonts w:ascii="Verdana" w:eastAsia="Times New Roman" w:hAnsi="Verdana"/>
          <w:color w:val="000000"/>
          <w:lang w:val="en"/>
        </w:rPr>
        <w:pPrChange w:id="389" w:author="Author" w:date="2013-06-27T18:33:00Z">
          <w:pPr>
            <w:numPr>
              <w:numId w:val="133"/>
            </w:numPr>
            <w:tabs>
              <w:tab w:val="num" w:pos="720"/>
            </w:tabs>
            <w:ind w:left="720" w:right="960" w:hanging="360"/>
            <w:divId w:val="745765489"/>
          </w:pPr>
        </w:pPrChange>
      </w:pPr>
      <w:r>
        <w:rPr>
          <w:rFonts w:ascii="Verdana" w:eastAsia="Times New Roman" w:hAnsi="Verdana"/>
          <w:color w:val="000000"/>
          <w:lang w:val="en"/>
        </w:rPr>
        <w:t xml:space="preserve">Parameter usage location: Authorization Request </w:t>
      </w:r>
    </w:p>
    <w:p w14:paraId="7277B234" w14:textId="77777777" w:rsidR="00000000" w:rsidRDefault="008E4755">
      <w:pPr>
        <w:numPr>
          <w:ilvl w:val="0"/>
          <w:numId w:val="49"/>
        </w:numPr>
        <w:ind w:left="1680" w:right="960"/>
        <w:divId w:val="745765489"/>
        <w:rPr>
          <w:rFonts w:ascii="Verdana" w:eastAsia="Times New Roman" w:hAnsi="Verdana"/>
          <w:color w:val="000000"/>
          <w:lang w:val="en"/>
        </w:rPr>
        <w:pPrChange w:id="390" w:author="Author" w:date="2013-06-27T18:33:00Z">
          <w:pPr>
            <w:numPr>
              <w:numId w:val="133"/>
            </w:numPr>
            <w:tabs>
              <w:tab w:val="num" w:pos="720"/>
            </w:tabs>
            <w:ind w:left="720" w:right="960" w:hanging="360"/>
            <w:divId w:val="745765489"/>
          </w:pPr>
        </w:pPrChange>
      </w:pPr>
      <w:r>
        <w:rPr>
          <w:rFonts w:ascii="Verdana" w:eastAsia="Times New Roman" w:hAnsi="Verdana"/>
          <w:color w:val="000000"/>
          <w:lang w:val="en"/>
        </w:rPr>
        <w:t>Change controller: OpenID Foun</w:t>
      </w:r>
      <w:r>
        <w:rPr>
          <w:rFonts w:ascii="Verdana" w:eastAsia="Times New Roman" w:hAnsi="Verdana"/>
          <w:color w:val="000000"/>
          <w:lang w:val="en"/>
        </w:rPr>
        <w:t xml:space="preserve">dation Artifact Binding Working Group - openid-specs-ab@lists.openid.net </w:t>
      </w:r>
    </w:p>
    <w:p w14:paraId="74FC64C1" w14:textId="77777777" w:rsidR="00000000" w:rsidRDefault="008E4755">
      <w:pPr>
        <w:numPr>
          <w:ilvl w:val="0"/>
          <w:numId w:val="49"/>
        </w:numPr>
        <w:ind w:left="1680" w:right="960"/>
        <w:divId w:val="745765489"/>
        <w:rPr>
          <w:rFonts w:ascii="Verdana" w:eastAsia="Times New Roman" w:hAnsi="Verdana"/>
          <w:color w:val="000000"/>
          <w:lang w:val="en"/>
        </w:rPr>
        <w:pPrChange w:id="391" w:author="Author" w:date="2013-06-27T18:33:00Z">
          <w:pPr>
            <w:numPr>
              <w:numId w:val="133"/>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"RequestParameters"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11B247A9" w14:textId="77777777" w:rsidR="00000000" w:rsidRDefault="008E4755">
      <w:pPr>
        <w:numPr>
          <w:ilvl w:val="0"/>
          <w:numId w:val="49"/>
        </w:numPr>
        <w:ind w:left="1680" w:right="960"/>
        <w:divId w:val="745765489"/>
        <w:rPr>
          <w:rFonts w:ascii="Verdana" w:eastAsia="Times New Roman" w:hAnsi="Verdana"/>
          <w:color w:val="000000"/>
          <w:lang w:val="en"/>
        </w:rPr>
        <w:pPrChange w:id="392" w:author="Author" w:date="2013-06-27T18:33:00Z">
          <w:pPr>
            <w:numPr>
              <w:numId w:val="133"/>
            </w:numPr>
            <w:tabs>
              <w:tab w:val="num" w:pos="720"/>
            </w:tabs>
            <w:ind w:left="720" w:right="960" w:hanging="360"/>
            <w:divId w:val="745765489"/>
          </w:pPr>
        </w:pPrChange>
      </w:pPr>
      <w:r>
        <w:rPr>
          <w:rFonts w:ascii="Verdana" w:eastAsia="Times New Roman" w:hAnsi="Verdana"/>
          <w:color w:val="000000"/>
          <w:lang w:val="en"/>
        </w:rPr>
        <w:t xml:space="preserve">Related information: None </w:t>
      </w:r>
    </w:p>
    <w:p w14:paraId="7F73E87F" w14:textId="77777777" w:rsidR="00000000" w:rsidRDefault="008E4755">
      <w:pPr>
        <w:numPr>
          <w:ilvl w:val="0"/>
          <w:numId w:val="50"/>
        </w:numPr>
        <w:ind w:left="1680" w:right="960"/>
        <w:divId w:val="745765489"/>
        <w:rPr>
          <w:rFonts w:ascii="Verdana" w:eastAsia="Times New Roman" w:hAnsi="Verdana"/>
          <w:color w:val="000000"/>
          <w:lang w:val="en"/>
        </w:rPr>
        <w:pPrChange w:id="393" w:author="Author" w:date="2013-06-27T18:33:00Z">
          <w:pPr>
            <w:numPr>
              <w:numId w:val="134"/>
            </w:numPr>
            <w:tabs>
              <w:tab w:val="num" w:pos="720"/>
            </w:tabs>
            <w:ind w:left="720" w:right="960" w:hanging="360"/>
            <w:divId w:val="745765489"/>
          </w:pPr>
        </w:pPrChange>
      </w:pPr>
      <w:r>
        <w:rPr>
          <w:rFonts w:ascii="Verdana" w:eastAsia="Times New Roman" w:hAnsi="Verdana"/>
          <w:color w:val="000000"/>
          <w:lang w:val="en"/>
        </w:rPr>
        <w:t xml:space="preserve">Parameter name: </w:t>
      </w:r>
      <w:r>
        <w:rPr>
          <w:rStyle w:val="HTMLTypewriter"/>
          <w:lang w:val="en"/>
        </w:rPr>
        <w:t>claims_locales</w:t>
      </w:r>
      <w:r>
        <w:rPr>
          <w:rFonts w:ascii="Verdana" w:eastAsia="Times New Roman" w:hAnsi="Verdana"/>
          <w:color w:val="000000"/>
          <w:lang w:val="en"/>
        </w:rPr>
        <w:t xml:space="preserve"> </w:t>
      </w:r>
    </w:p>
    <w:p w14:paraId="1CAB42A1" w14:textId="77777777" w:rsidR="00000000" w:rsidRDefault="008E4755">
      <w:pPr>
        <w:numPr>
          <w:ilvl w:val="0"/>
          <w:numId w:val="50"/>
        </w:numPr>
        <w:ind w:left="1680" w:right="960"/>
        <w:divId w:val="745765489"/>
        <w:rPr>
          <w:rFonts w:ascii="Verdana" w:eastAsia="Times New Roman" w:hAnsi="Verdana"/>
          <w:color w:val="000000"/>
          <w:lang w:val="en"/>
        </w:rPr>
        <w:pPrChange w:id="394" w:author="Author" w:date="2013-06-27T18:33:00Z">
          <w:pPr>
            <w:numPr>
              <w:numId w:val="134"/>
            </w:numPr>
            <w:tabs>
              <w:tab w:val="num" w:pos="720"/>
            </w:tabs>
            <w:ind w:left="720" w:right="960" w:hanging="360"/>
            <w:divId w:val="745765489"/>
          </w:pPr>
        </w:pPrChange>
      </w:pPr>
      <w:r>
        <w:rPr>
          <w:rFonts w:ascii="Verdana" w:eastAsia="Times New Roman" w:hAnsi="Verdana"/>
          <w:color w:val="000000"/>
          <w:lang w:val="en"/>
        </w:rPr>
        <w:t xml:space="preserve">Parameter usage location: Authorization Request </w:t>
      </w:r>
    </w:p>
    <w:p w14:paraId="7127E2F1" w14:textId="77777777" w:rsidR="00000000" w:rsidRDefault="008E4755">
      <w:pPr>
        <w:numPr>
          <w:ilvl w:val="0"/>
          <w:numId w:val="50"/>
        </w:numPr>
        <w:ind w:left="1680" w:right="960"/>
        <w:divId w:val="745765489"/>
        <w:rPr>
          <w:rFonts w:ascii="Verdana" w:eastAsia="Times New Roman" w:hAnsi="Verdana"/>
          <w:color w:val="000000"/>
          <w:lang w:val="en"/>
        </w:rPr>
        <w:pPrChange w:id="395" w:author="Author" w:date="2013-06-27T18:33:00Z">
          <w:pPr>
            <w:numPr>
              <w:numId w:val="134"/>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223A2A31" w14:textId="77777777" w:rsidR="00000000" w:rsidRDefault="008E4755">
      <w:pPr>
        <w:numPr>
          <w:ilvl w:val="0"/>
          <w:numId w:val="50"/>
        </w:numPr>
        <w:ind w:left="1680" w:right="960"/>
        <w:divId w:val="745765489"/>
        <w:rPr>
          <w:rFonts w:ascii="Verdana" w:eastAsia="Times New Roman" w:hAnsi="Verdana"/>
          <w:color w:val="000000"/>
          <w:lang w:val="en"/>
        </w:rPr>
        <w:pPrChange w:id="396" w:author="Author" w:date="2013-06-27T18:33:00Z">
          <w:pPr>
            <w:numPr>
              <w:numId w:val="134"/>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"RequestParameters"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2C717058" w14:textId="77777777" w:rsidR="00000000" w:rsidRDefault="008E4755">
      <w:pPr>
        <w:numPr>
          <w:ilvl w:val="0"/>
          <w:numId w:val="50"/>
        </w:numPr>
        <w:ind w:left="1680" w:right="960"/>
        <w:divId w:val="745765489"/>
        <w:rPr>
          <w:rFonts w:ascii="Verdana" w:eastAsia="Times New Roman" w:hAnsi="Verdana"/>
          <w:color w:val="000000"/>
          <w:lang w:val="en"/>
        </w:rPr>
        <w:pPrChange w:id="397" w:author="Author" w:date="2013-06-27T18:33:00Z">
          <w:pPr>
            <w:numPr>
              <w:numId w:val="134"/>
            </w:numPr>
            <w:tabs>
              <w:tab w:val="num" w:pos="720"/>
            </w:tabs>
            <w:ind w:left="720" w:right="960" w:hanging="360"/>
            <w:divId w:val="745765489"/>
          </w:pPr>
        </w:pPrChange>
      </w:pPr>
      <w:r>
        <w:rPr>
          <w:rFonts w:ascii="Verdana" w:eastAsia="Times New Roman" w:hAnsi="Verdana"/>
          <w:color w:val="000000"/>
          <w:lang w:val="en"/>
        </w:rPr>
        <w:t xml:space="preserve">Related information: None </w:t>
      </w:r>
    </w:p>
    <w:p w14:paraId="16EFB1F1" w14:textId="77777777" w:rsidR="00000000" w:rsidRDefault="008E4755">
      <w:pPr>
        <w:numPr>
          <w:ilvl w:val="0"/>
          <w:numId w:val="51"/>
        </w:numPr>
        <w:ind w:left="1680" w:right="960"/>
        <w:divId w:val="745765489"/>
        <w:rPr>
          <w:rFonts w:ascii="Verdana" w:eastAsia="Times New Roman" w:hAnsi="Verdana"/>
          <w:color w:val="000000"/>
          <w:lang w:val="en"/>
        </w:rPr>
        <w:pPrChange w:id="398" w:author="Author" w:date="2013-06-27T18:33:00Z">
          <w:pPr>
            <w:numPr>
              <w:numId w:val="135"/>
            </w:numPr>
            <w:tabs>
              <w:tab w:val="num" w:pos="720"/>
            </w:tabs>
            <w:ind w:left="720" w:right="960" w:hanging="360"/>
            <w:divId w:val="745765489"/>
          </w:pPr>
        </w:pPrChange>
      </w:pPr>
      <w:r>
        <w:rPr>
          <w:rFonts w:ascii="Verdana" w:eastAsia="Times New Roman" w:hAnsi="Verdana"/>
          <w:color w:val="000000"/>
          <w:lang w:val="en"/>
        </w:rPr>
        <w:t xml:space="preserve">Parameter name: </w:t>
      </w:r>
      <w:r>
        <w:rPr>
          <w:rStyle w:val="HTMLTypewriter"/>
          <w:lang w:val="en"/>
        </w:rPr>
        <w:t>id_token_hint</w:t>
      </w:r>
      <w:r>
        <w:rPr>
          <w:rFonts w:ascii="Verdana" w:eastAsia="Times New Roman" w:hAnsi="Verdana"/>
          <w:color w:val="000000"/>
          <w:lang w:val="en"/>
        </w:rPr>
        <w:t xml:space="preserve"> </w:t>
      </w:r>
    </w:p>
    <w:p w14:paraId="048A3974" w14:textId="77777777" w:rsidR="00000000" w:rsidRDefault="008E4755">
      <w:pPr>
        <w:numPr>
          <w:ilvl w:val="0"/>
          <w:numId w:val="51"/>
        </w:numPr>
        <w:ind w:left="1680" w:right="960"/>
        <w:divId w:val="745765489"/>
        <w:rPr>
          <w:rFonts w:ascii="Verdana" w:eastAsia="Times New Roman" w:hAnsi="Verdana"/>
          <w:color w:val="000000"/>
          <w:lang w:val="en"/>
        </w:rPr>
        <w:pPrChange w:id="399" w:author="Author" w:date="2013-06-27T18:33:00Z">
          <w:pPr>
            <w:numPr>
              <w:numId w:val="135"/>
            </w:numPr>
            <w:tabs>
              <w:tab w:val="num" w:pos="720"/>
            </w:tabs>
            <w:ind w:left="720" w:right="960" w:hanging="360"/>
            <w:divId w:val="745765489"/>
          </w:pPr>
        </w:pPrChange>
      </w:pPr>
      <w:r>
        <w:rPr>
          <w:rFonts w:ascii="Verdana" w:eastAsia="Times New Roman" w:hAnsi="Verdana"/>
          <w:color w:val="000000"/>
          <w:lang w:val="en"/>
        </w:rPr>
        <w:t xml:space="preserve">Parameter usage location: Authorization Request </w:t>
      </w:r>
    </w:p>
    <w:p w14:paraId="45CAD4E2" w14:textId="77777777" w:rsidR="00000000" w:rsidRDefault="008E4755">
      <w:pPr>
        <w:numPr>
          <w:ilvl w:val="0"/>
          <w:numId w:val="51"/>
        </w:numPr>
        <w:ind w:left="1680" w:right="960"/>
        <w:divId w:val="745765489"/>
        <w:rPr>
          <w:rFonts w:ascii="Verdana" w:eastAsia="Times New Roman" w:hAnsi="Verdana"/>
          <w:color w:val="000000"/>
          <w:lang w:val="en"/>
        </w:rPr>
        <w:pPrChange w:id="400" w:author="Author" w:date="2013-06-27T18:33:00Z">
          <w:pPr>
            <w:numPr>
              <w:numId w:val="135"/>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1155AF5B" w14:textId="77777777" w:rsidR="00000000" w:rsidRDefault="008E4755">
      <w:pPr>
        <w:numPr>
          <w:ilvl w:val="0"/>
          <w:numId w:val="51"/>
        </w:numPr>
        <w:ind w:left="1680" w:right="960"/>
        <w:divId w:val="745765489"/>
        <w:rPr>
          <w:rFonts w:ascii="Verdana" w:eastAsia="Times New Roman" w:hAnsi="Verdana"/>
          <w:color w:val="000000"/>
          <w:lang w:val="en"/>
        </w:rPr>
        <w:pPrChange w:id="401" w:author="Author" w:date="2013-06-27T18:33:00Z">
          <w:pPr>
            <w:numPr>
              <w:numId w:val="135"/>
            </w:numPr>
            <w:tabs>
              <w:tab w:val="num" w:pos="720"/>
            </w:tabs>
            <w:ind w:left="720" w:right="960" w:hanging="360"/>
            <w:divId w:val="745765489"/>
          </w:pPr>
        </w:pPrChange>
      </w:pPr>
      <w:r>
        <w:rPr>
          <w:rFonts w:ascii="Verdana" w:eastAsia="Times New Roman" w:hAnsi="Verdana"/>
          <w:color w:val="000000"/>
          <w:lang w:val="en"/>
        </w:rPr>
        <w:t>Specification document(s):</w:t>
      </w:r>
      <w:r>
        <w:rPr>
          <w:rFonts w:ascii="Verdana" w:eastAsia="Times New Roman" w:hAnsi="Verdana"/>
          <w:color w:val="000000"/>
          <w:lang w:val="en"/>
        </w:rPr>
        <w:t xml:space="preserv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"RequestParameters"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1F34F3F4" w14:textId="77777777" w:rsidR="00000000" w:rsidRDefault="008E4755">
      <w:pPr>
        <w:numPr>
          <w:ilvl w:val="0"/>
          <w:numId w:val="51"/>
        </w:numPr>
        <w:ind w:left="1680" w:right="960"/>
        <w:divId w:val="745765489"/>
        <w:rPr>
          <w:rFonts w:ascii="Verdana" w:eastAsia="Times New Roman" w:hAnsi="Verdana"/>
          <w:color w:val="000000"/>
          <w:lang w:val="en"/>
        </w:rPr>
        <w:pPrChange w:id="402" w:author="Author" w:date="2013-06-27T18:33:00Z">
          <w:pPr>
            <w:numPr>
              <w:numId w:val="135"/>
            </w:numPr>
            <w:tabs>
              <w:tab w:val="num" w:pos="720"/>
            </w:tabs>
            <w:ind w:left="720" w:right="960" w:hanging="360"/>
            <w:divId w:val="745765489"/>
          </w:pPr>
        </w:pPrChange>
      </w:pPr>
      <w:r>
        <w:rPr>
          <w:rFonts w:ascii="Verdana" w:eastAsia="Times New Roman" w:hAnsi="Verdana"/>
          <w:color w:val="000000"/>
          <w:lang w:val="en"/>
        </w:rPr>
        <w:t xml:space="preserve">Related information: None </w:t>
      </w:r>
    </w:p>
    <w:p w14:paraId="4D7F8C77" w14:textId="77777777" w:rsidR="00000000" w:rsidRDefault="008E4755">
      <w:pPr>
        <w:numPr>
          <w:ilvl w:val="0"/>
          <w:numId w:val="52"/>
        </w:numPr>
        <w:ind w:left="1680" w:right="960"/>
        <w:divId w:val="745765489"/>
        <w:rPr>
          <w:rFonts w:ascii="Verdana" w:eastAsia="Times New Roman" w:hAnsi="Verdana"/>
          <w:color w:val="000000"/>
          <w:lang w:val="en"/>
        </w:rPr>
        <w:pPrChange w:id="403" w:author="Author" w:date="2013-06-27T18:33:00Z">
          <w:pPr>
            <w:numPr>
              <w:numId w:val="136"/>
            </w:numPr>
            <w:tabs>
              <w:tab w:val="num" w:pos="720"/>
            </w:tabs>
            <w:ind w:left="720" w:right="960" w:hanging="360"/>
            <w:divId w:val="745765489"/>
          </w:pPr>
        </w:pPrChange>
      </w:pPr>
      <w:r>
        <w:rPr>
          <w:rFonts w:ascii="Verdana" w:eastAsia="Times New Roman" w:hAnsi="Verdana"/>
          <w:color w:val="000000"/>
          <w:lang w:val="en"/>
        </w:rPr>
        <w:t xml:space="preserve">Parameter name: </w:t>
      </w:r>
      <w:r>
        <w:rPr>
          <w:rStyle w:val="HTMLTypewriter"/>
          <w:lang w:val="en"/>
        </w:rPr>
        <w:t>login_hint</w:t>
      </w:r>
      <w:r>
        <w:rPr>
          <w:rFonts w:ascii="Verdana" w:eastAsia="Times New Roman" w:hAnsi="Verdana"/>
          <w:color w:val="000000"/>
          <w:lang w:val="en"/>
        </w:rPr>
        <w:t xml:space="preserve"> </w:t>
      </w:r>
    </w:p>
    <w:p w14:paraId="313C8D3E" w14:textId="77777777" w:rsidR="00000000" w:rsidRDefault="008E4755">
      <w:pPr>
        <w:numPr>
          <w:ilvl w:val="0"/>
          <w:numId w:val="52"/>
        </w:numPr>
        <w:ind w:left="1680" w:right="960"/>
        <w:divId w:val="745765489"/>
        <w:rPr>
          <w:rFonts w:ascii="Verdana" w:eastAsia="Times New Roman" w:hAnsi="Verdana"/>
          <w:color w:val="000000"/>
          <w:lang w:val="en"/>
        </w:rPr>
        <w:pPrChange w:id="404" w:author="Author" w:date="2013-06-27T18:33:00Z">
          <w:pPr>
            <w:numPr>
              <w:numId w:val="136"/>
            </w:numPr>
            <w:tabs>
              <w:tab w:val="num" w:pos="720"/>
            </w:tabs>
            <w:ind w:left="720" w:right="960" w:hanging="360"/>
            <w:divId w:val="745765489"/>
          </w:pPr>
        </w:pPrChange>
      </w:pPr>
      <w:r>
        <w:rPr>
          <w:rFonts w:ascii="Verdana" w:eastAsia="Times New Roman" w:hAnsi="Verdana"/>
          <w:color w:val="000000"/>
          <w:lang w:val="en"/>
        </w:rPr>
        <w:t xml:space="preserve">Parameter usage location: Authorization Request </w:t>
      </w:r>
    </w:p>
    <w:p w14:paraId="7B035F75" w14:textId="77777777" w:rsidR="00000000" w:rsidRDefault="008E4755">
      <w:pPr>
        <w:numPr>
          <w:ilvl w:val="0"/>
          <w:numId w:val="52"/>
        </w:numPr>
        <w:ind w:left="1680" w:right="960"/>
        <w:divId w:val="745765489"/>
        <w:rPr>
          <w:rFonts w:ascii="Verdana" w:eastAsia="Times New Roman" w:hAnsi="Verdana"/>
          <w:color w:val="000000"/>
          <w:lang w:val="en"/>
        </w:rPr>
        <w:pPrChange w:id="405" w:author="Author" w:date="2013-06-27T18:33:00Z">
          <w:pPr>
            <w:numPr>
              <w:numId w:val="136"/>
            </w:numPr>
            <w:tabs>
              <w:tab w:val="num" w:pos="720"/>
            </w:tabs>
            <w:ind w:left="720" w:right="960" w:hanging="360"/>
            <w:divId w:val="745765489"/>
          </w:pPr>
        </w:pPrChange>
      </w:pPr>
      <w:r>
        <w:rPr>
          <w:rFonts w:ascii="Verdana" w:eastAsia="Times New Roman" w:hAnsi="Verdana"/>
          <w:color w:val="000000"/>
          <w:lang w:val="en"/>
        </w:rPr>
        <w:t>Change controller: OpenID Foundation Artifact Binding Wo</w:t>
      </w:r>
      <w:r>
        <w:rPr>
          <w:rFonts w:ascii="Verdana" w:eastAsia="Times New Roman" w:hAnsi="Verdana"/>
          <w:color w:val="000000"/>
          <w:lang w:val="en"/>
        </w:rPr>
        <w:t xml:space="preserve">rking Group - openid-specs-ab@lists.openid.net </w:t>
      </w:r>
    </w:p>
    <w:p w14:paraId="4B7206D6" w14:textId="77777777" w:rsidR="00000000" w:rsidRDefault="008E4755">
      <w:pPr>
        <w:numPr>
          <w:ilvl w:val="0"/>
          <w:numId w:val="52"/>
        </w:numPr>
        <w:ind w:left="1680" w:right="960"/>
        <w:divId w:val="745765489"/>
        <w:rPr>
          <w:rFonts w:ascii="Verdana" w:eastAsia="Times New Roman" w:hAnsi="Verdana"/>
          <w:color w:val="000000"/>
          <w:lang w:val="en"/>
        </w:rPr>
        <w:pPrChange w:id="406" w:author="Author" w:date="2013-06-27T18:33:00Z">
          <w:pPr>
            <w:numPr>
              <w:numId w:val="136"/>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"RequestParameters"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707D18FB" w14:textId="77777777" w:rsidR="00000000" w:rsidRDefault="008E4755">
      <w:pPr>
        <w:numPr>
          <w:ilvl w:val="0"/>
          <w:numId w:val="52"/>
        </w:numPr>
        <w:ind w:left="1680" w:right="960"/>
        <w:divId w:val="745765489"/>
        <w:rPr>
          <w:rFonts w:ascii="Verdana" w:eastAsia="Times New Roman" w:hAnsi="Verdana"/>
          <w:color w:val="000000"/>
          <w:lang w:val="en"/>
        </w:rPr>
        <w:pPrChange w:id="407" w:author="Author" w:date="2013-06-27T18:33:00Z">
          <w:pPr>
            <w:numPr>
              <w:numId w:val="136"/>
            </w:numPr>
            <w:tabs>
              <w:tab w:val="num" w:pos="720"/>
            </w:tabs>
            <w:ind w:left="720" w:right="960" w:hanging="360"/>
            <w:divId w:val="745765489"/>
          </w:pPr>
        </w:pPrChange>
      </w:pPr>
      <w:r>
        <w:rPr>
          <w:rFonts w:ascii="Verdana" w:eastAsia="Times New Roman" w:hAnsi="Verdana"/>
          <w:color w:val="000000"/>
          <w:lang w:val="en"/>
        </w:rPr>
        <w:t xml:space="preserve">Related information: None </w:t>
      </w:r>
    </w:p>
    <w:p w14:paraId="0A343BD7" w14:textId="77777777" w:rsidR="00000000" w:rsidRDefault="008E4755">
      <w:pPr>
        <w:numPr>
          <w:ilvl w:val="0"/>
          <w:numId w:val="53"/>
        </w:numPr>
        <w:ind w:left="1680" w:right="960"/>
        <w:divId w:val="745765489"/>
        <w:rPr>
          <w:rFonts w:ascii="Verdana" w:eastAsia="Times New Roman" w:hAnsi="Verdana"/>
          <w:color w:val="000000"/>
          <w:lang w:val="en"/>
        </w:rPr>
        <w:pPrChange w:id="408" w:author="Author" w:date="2013-06-27T18:33:00Z">
          <w:pPr>
            <w:numPr>
              <w:numId w:val="137"/>
            </w:numPr>
            <w:tabs>
              <w:tab w:val="num" w:pos="720"/>
            </w:tabs>
            <w:ind w:left="720" w:right="960" w:hanging="360"/>
            <w:divId w:val="745765489"/>
          </w:pPr>
        </w:pPrChange>
      </w:pPr>
      <w:r>
        <w:rPr>
          <w:rFonts w:ascii="Verdana" w:eastAsia="Times New Roman" w:hAnsi="Verdana"/>
          <w:color w:val="000000"/>
          <w:lang w:val="en"/>
        </w:rPr>
        <w:t xml:space="preserve">Parameter name: </w:t>
      </w:r>
      <w:r>
        <w:rPr>
          <w:rStyle w:val="HTMLTypewriter"/>
          <w:lang w:val="en"/>
        </w:rPr>
        <w:t>acr_values</w:t>
      </w:r>
      <w:r>
        <w:rPr>
          <w:rFonts w:ascii="Verdana" w:eastAsia="Times New Roman" w:hAnsi="Verdana"/>
          <w:color w:val="000000"/>
          <w:lang w:val="en"/>
        </w:rPr>
        <w:t xml:space="preserve"> </w:t>
      </w:r>
    </w:p>
    <w:p w14:paraId="10E854E4" w14:textId="77777777" w:rsidR="00000000" w:rsidRDefault="008E4755">
      <w:pPr>
        <w:numPr>
          <w:ilvl w:val="0"/>
          <w:numId w:val="53"/>
        </w:numPr>
        <w:ind w:left="1680" w:right="960"/>
        <w:divId w:val="745765489"/>
        <w:rPr>
          <w:rFonts w:ascii="Verdana" w:eastAsia="Times New Roman" w:hAnsi="Verdana"/>
          <w:color w:val="000000"/>
          <w:lang w:val="en"/>
        </w:rPr>
        <w:pPrChange w:id="409" w:author="Author" w:date="2013-06-27T18:33:00Z">
          <w:pPr>
            <w:numPr>
              <w:numId w:val="137"/>
            </w:numPr>
            <w:tabs>
              <w:tab w:val="num" w:pos="720"/>
            </w:tabs>
            <w:ind w:left="720" w:right="960" w:hanging="360"/>
            <w:divId w:val="745765489"/>
          </w:pPr>
        </w:pPrChange>
      </w:pPr>
      <w:r>
        <w:rPr>
          <w:rFonts w:ascii="Verdana" w:eastAsia="Times New Roman" w:hAnsi="Verdana"/>
          <w:color w:val="000000"/>
          <w:lang w:val="en"/>
        </w:rPr>
        <w:t>Parameter usage location: Autho</w:t>
      </w:r>
      <w:r>
        <w:rPr>
          <w:rFonts w:ascii="Verdana" w:eastAsia="Times New Roman" w:hAnsi="Verdana"/>
          <w:color w:val="000000"/>
          <w:lang w:val="en"/>
        </w:rPr>
        <w:t xml:space="preserve">rization Request </w:t>
      </w:r>
    </w:p>
    <w:p w14:paraId="3C0D61A1" w14:textId="77777777" w:rsidR="00000000" w:rsidRDefault="008E4755">
      <w:pPr>
        <w:numPr>
          <w:ilvl w:val="0"/>
          <w:numId w:val="53"/>
        </w:numPr>
        <w:ind w:left="1680" w:right="960"/>
        <w:divId w:val="745765489"/>
        <w:rPr>
          <w:rFonts w:ascii="Verdana" w:eastAsia="Times New Roman" w:hAnsi="Verdana"/>
          <w:color w:val="000000"/>
          <w:lang w:val="en"/>
        </w:rPr>
        <w:pPrChange w:id="410" w:author="Author" w:date="2013-06-27T18:33:00Z">
          <w:pPr>
            <w:numPr>
              <w:numId w:val="137"/>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68673D2B" w14:textId="77777777" w:rsidR="00000000" w:rsidRDefault="008E4755">
      <w:pPr>
        <w:numPr>
          <w:ilvl w:val="0"/>
          <w:numId w:val="53"/>
        </w:numPr>
        <w:ind w:left="1680" w:right="960"/>
        <w:divId w:val="745765489"/>
        <w:rPr>
          <w:rFonts w:ascii="Verdana" w:eastAsia="Times New Roman" w:hAnsi="Verdana"/>
          <w:color w:val="000000"/>
          <w:lang w:val="en"/>
        </w:rPr>
        <w:pPrChange w:id="411" w:author="Author" w:date="2013-06-27T18:33:00Z">
          <w:pPr>
            <w:numPr>
              <w:numId w:val="137"/>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"RequestParameters"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5BA29919" w14:textId="77777777" w:rsidR="00000000" w:rsidRDefault="008E4755">
      <w:pPr>
        <w:numPr>
          <w:ilvl w:val="0"/>
          <w:numId w:val="53"/>
        </w:numPr>
        <w:ind w:left="1680" w:right="960"/>
        <w:divId w:val="745765489"/>
        <w:rPr>
          <w:rFonts w:ascii="Verdana" w:eastAsia="Times New Roman" w:hAnsi="Verdana"/>
          <w:color w:val="000000"/>
          <w:lang w:val="en"/>
        </w:rPr>
        <w:pPrChange w:id="412" w:author="Author" w:date="2013-06-27T18:33:00Z">
          <w:pPr>
            <w:numPr>
              <w:numId w:val="137"/>
            </w:numPr>
            <w:tabs>
              <w:tab w:val="num" w:pos="720"/>
            </w:tabs>
            <w:ind w:left="720" w:right="960" w:hanging="360"/>
            <w:divId w:val="745765489"/>
          </w:pPr>
        </w:pPrChange>
      </w:pPr>
      <w:r>
        <w:rPr>
          <w:rFonts w:ascii="Verdana" w:eastAsia="Times New Roman" w:hAnsi="Verdana"/>
          <w:color w:val="000000"/>
          <w:lang w:val="en"/>
        </w:rPr>
        <w:t>Related info</w:t>
      </w:r>
      <w:r>
        <w:rPr>
          <w:rFonts w:ascii="Verdana" w:eastAsia="Times New Roman" w:hAnsi="Verdana"/>
          <w:color w:val="000000"/>
          <w:lang w:val="en"/>
        </w:rPr>
        <w:t xml:space="preserve">rmation: None </w:t>
      </w:r>
    </w:p>
    <w:p w14:paraId="07D8454D" w14:textId="77777777" w:rsidR="00000000" w:rsidRDefault="008E4755">
      <w:pPr>
        <w:numPr>
          <w:ilvl w:val="0"/>
          <w:numId w:val="54"/>
        </w:numPr>
        <w:ind w:left="1680" w:right="960"/>
        <w:divId w:val="745765489"/>
        <w:rPr>
          <w:rFonts w:ascii="Verdana" w:eastAsia="Times New Roman" w:hAnsi="Verdana"/>
          <w:color w:val="000000"/>
          <w:lang w:val="en"/>
        </w:rPr>
        <w:pPrChange w:id="413" w:author="Author" w:date="2013-06-27T18:33:00Z">
          <w:pPr>
            <w:numPr>
              <w:numId w:val="138"/>
            </w:numPr>
            <w:tabs>
              <w:tab w:val="num" w:pos="720"/>
            </w:tabs>
            <w:ind w:left="720" w:right="960" w:hanging="360"/>
            <w:divId w:val="745765489"/>
          </w:pPr>
        </w:pPrChange>
      </w:pPr>
      <w:r>
        <w:rPr>
          <w:rFonts w:ascii="Verdana" w:eastAsia="Times New Roman" w:hAnsi="Verdana"/>
          <w:color w:val="000000"/>
          <w:lang w:val="en"/>
        </w:rPr>
        <w:t xml:space="preserve">Parameter name: </w:t>
      </w:r>
      <w:r>
        <w:rPr>
          <w:rStyle w:val="HTMLTypewriter"/>
          <w:lang w:val="en"/>
        </w:rPr>
        <w:t>claims</w:t>
      </w:r>
      <w:r>
        <w:rPr>
          <w:rFonts w:ascii="Verdana" w:eastAsia="Times New Roman" w:hAnsi="Verdana"/>
          <w:color w:val="000000"/>
          <w:lang w:val="en"/>
        </w:rPr>
        <w:t xml:space="preserve"> </w:t>
      </w:r>
    </w:p>
    <w:p w14:paraId="0EE7600F" w14:textId="77777777" w:rsidR="00000000" w:rsidRDefault="008E4755">
      <w:pPr>
        <w:numPr>
          <w:ilvl w:val="0"/>
          <w:numId w:val="54"/>
        </w:numPr>
        <w:ind w:left="1680" w:right="960"/>
        <w:divId w:val="745765489"/>
        <w:rPr>
          <w:rFonts w:ascii="Verdana" w:eastAsia="Times New Roman" w:hAnsi="Verdana"/>
          <w:color w:val="000000"/>
          <w:lang w:val="en"/>
        </w:rPr>
        <w:pPrChange w:id="414" w:author="Author" w:date="2013-06-27T18:33:00Z">
          <w:pPr>
            <w:numPr>
              <w:numId w:val="138"/>
            </w:numPr>
            <w:tabs>
              <w:tab w:val="num" w:pos="720"/>
            </w:tabs>
            <w:ind w:left="720" w:right="960" w:hanging="360"/>
            <w:divId w:val="745765489"/>
          </w:pPr>
        </w:pPrChange>
      </w:pPr>
      <w:r>
        <w:rPr>
          <w:rFonts w:ascii="Verdana" w:eastAsia="Times New Roman" w:hAnsi="Verdana"/>
          <w:color w:val="000000"/>
          <w:lang w:val="en"/>
        </w:rPr>
        <w:t xml:space="preserve">Parameter usage location: Authorization Request </w:t>
      </w:r>
    </w:p>
    <w:p w14:paraId="5D5CE50E" w14:textId="77777777" w:rsidR="00000000" w:rsidRDefault="008E4755">
      <w:pPr>
        <w:numPr>
          <w:ilvl w:val="0"/>
          <w:numId w:val="54"/>
        </w:numPr>
        <w:ind w:left="1680" w:right="960"/>
        <w:divId w:val="745765489"/>
        <w:rPr>
          <w:rFonts w:ascii="Verdana" w:eastAsia="Times New Roman" w:hAnsi="Verdana"/>
          <w:color w:val="000000"/>
          <w:lang w:val="en"/>
        </w:rPr>
        <w:pPrChange w:id="415" w:author="Author" w:date="2013-06-27T18:33:00Z">
          <w:pPr>
            <w:numPr>
              <w:numId w:val="138"/>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4FCC4079" w14:textId="77777777" w:rsidR="00000000" w:rsidRDefault="008E4755">
      <w:pPr>
        <w:numPr>
          <w:ilvl w:val="0"/>
          <w:numId w:val="54"/>
        </w:numPr>
        <w:ind w:left="1680" w:right="960"/>
        <w:divId w:val="745765489"/>
        <w:rPr>
          <w:rFonts w:ascii="Verdana" w:eastAsia="Times New Roman" w:hAnsi="Verdana"/>
          <w:color w:val="000000"/>
          <w:lang w:val="en"/>
        </w:rPr>
        <w:pPrChange w:id="416" w:author="Author" w:date="2013-06-27T18:33:00Z">
          <w:pPr>
            <w:numPr>
              <w:numId w:val="138"/>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"RequestParameters"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69D23B7E" w14:textId="77777777" w:rsidR="00000000" w:rsidRDefault="008E4755">
      <w:pPr>
        <w:numPr>
          <w:ilvl w:val="0"/>
          <w:numId w:val="54"/>
        </w:numPr>
        <w:ind w:left="1680" w:right="960"/>
        <w:divId w:val="745765489"/>
        <w:rPr>
          <w:rFonts w:ascii="Verdana" w:eastAsia="Times New Roman" w:hAnsi="Verdana"/>
          <w:color w:val="000000"/>
          <w:lang w:val="en"/>
        </w:rPr>
        <w:pPrChange w:id="417" w:author="Author" w:date="2013-06-27T18:33:00Z">
          <w:pPr>
            <w:numPr>
              <w:numId w:val="138"/>
            </w:numPr>
            <w:tabs>
              <w:tab w:val="num" w:pos="720"/>
            </w:tabs>
            <w:ind w:left="720" w:right="960" w:hanging="360"/>
            <w:divId w:val="745765489"/>
          </w:pPr>
        </w:pPrChange>
      </w:pPr>
      <w:r>
        <w:rPr>
          <w:rFonts w:ascii="Verdana" w:eastAsia="Times New Roman" w:hAnsi="Verdana"/>
          <w:color w:val="000000"/>
          <w:lang w:val="en"/>
        </w:rPr>
        <w:t xml:space="preserve">Related information: None </w:t>
      </w:r>
    </w:p>
    <w:p w14:paraId="4141534C" w14:textId="77777777" w:rsidR="00000000" w:rsidRDefault="008E4755">
      <w:pPr>
        <w:numPr>
          <w:ilvl w:val="0"/>
          <w:numId w:val="55"/>
        </w:numPr>
        <w:ind w:left="1680" w:right="960"/>
        <w:divId w:val="745765489"/>
        <w:rPr>
          <w:rFonts w:ascii="Verdana" w:eastAsia="Times New Roman" w:hAnsi="Verdana"/>
          <w:color w:val="000000"/>
          <w:lang w:val="en"/>
        </w:rPr>
        <w:pPrChange w:id="418" w:author="Author" w:date="2013-06-27T18:33:00Z">
          <w:pPr>
            <w:numPr>
              <w:numId w:val="139"/>
            </w:numPr>
            <w:tabs>
              <w:tab w:val="num" w:pos="720"/>
            </w:tabs>
            <w:ind w:left="720" w:right="960" w:hanging="360"/>
            <w:divId w:val="745765489"/>
          </w:pPr>
        </w:pPrChange>
      </w:pPr>
      <w:r>
        <w:rPr>
          <w:rFonts w:ascii="Verdana" w:eastAsia="Times New Roman" w:hAnsi="Verdana"/>
          <w:color w:val="000000"/>
          <w:lang w:val="en"/>
        </w:rPr>
        <w:t xml:space="preserve">Parameter name: </w:t>
      </w:r>
      <w:r>
        <w:rPr>
          <w:rStyle w:val="HTMLTypewriter"/>
          <w:lang w:val="en"/>
        </w:rPr>
        <w:t>registration</w:t>
      </w:r>
      <w:r>
        <w:rPr>
          <w:rFonts w:ascii="Verdana" w:eastAsia="Times New Roman" w:hAnsi="Verdana"/>
          <w:color w:val="000000"/>
          <w:lang w:val="en"/>
        </w:rPr>
        <w:t xml:space="preserve"> </w:t>
      </w:r>
    </w:p>
    <w:p w14:paraId="0225747D" w14:textId="77777777" w:rsidR="00000000" w:rsidRDefault="008E4755">
      <w:pPr>
        <w:numPr>
          <w:ilvl w:val="0"/>
          <w:numId w:val="55"/>
        </w:numPr>
        <w:ind w:left="1680" w:right="960"/>
        <w:divId w:val="745765489"/>
        <w:rPr>
          <w:rFonts w:ascii="Verdana" w:eastAsia="Times New Roman" w:hAnsi="Verdana"/>
          <w:color w:val="000000"/>
          <w:lang w:val="en"/>
        </w:rPr>
        <w:pPrChange w:id="419" w:author="Author" w:date="2013-06-27T18:33:00Z">
          <w:pPr>
            <w:numPr>
              <w:numId w:val="139"/>
            </w:numPr>
            <w:tabs>
              <w:tab w:val="num" w:pos="720"/>
            </w:tabs>
            <w:ind w:left="720" w:right="960" w:hanging="360"/>
            <w:divId w:val="745765489"/>
          </w:pPr>
        </w:pPrChange>
      </w:pPr>
      <w:r>
        <w:rPr>
          <w:rFonts w:ascii="Verdana" w:eastAsia="Times New Roman" w:hAnsi="Verdana"/>
          <w:color w:val="000000"/>
          <w:lang w:val="en"/>
        </w:rPr>
        <w:t xml:space="preserve">Parameter usage location: Authorization Request </w:t>
      </w:r>
    </w:p>
    <w:p w14:paraId="71F285C5" w14:textId="77777777" w:rsidR="00000000" w:rsidRDefault="008E4755">
      <w:pPr>
        <w:numPr>
          <w:ilvl w:val="0"/>
          <w:numId w:val="55"/>
        </w:numPr>
        <w:ind w:left="1680" w:right="960"/>
        <w:divId w:val="745765489"/>
        <w:rPr>
          <w:rFonts w:ascii="Verdana" w:eastAsia="Times New Roman" w:hAnsi="Verdana"/>
          <w:color w:val="000000"/>
          <w:lang w:val="en"/>
        </w:rPr>
        <w:pPrChange w:id="420" w:author="Author" w:date="2013-06-27T18:33:00Z">
          <w:pPr>
            <w:numPr>
              <w:numId w:val="139"/>
            </w:numPr>
            <w:tabs>
              <w:tab w:val="num" w:pos="720"/>
            </w:tabs>
            <w:ind w:left="720" w:right="960" w:hanging="360"/>
            <w:divId w:val="745765489"/>
          </w:pPr>
        </w:pPrChange>
      </w:pPr>
      <w:r>
        <w:rPr>
          <w:rFonts w:ascii="Verdana" w:eastAsia="Times New Roman" w:hAnsi="Verdana"/>
          <w:color w:val="000000"/>
          <w:lang w:val="en"/>
        </w:rPr>
        <w:t>Change controller: OpenID Foundation Artifact Binding Working Group - openid-specs-ab@lists.</w:t>
      </w:r>
      <w:r>
        <w:rPr>
          <w:rFonts w:ascii="Verdana" w:eastAsia="Times New Roman" w:hAnsi="Verdana"/>
          <w:color w:val="000000"/>
          <w:lang w:val="en"/>
        </w:rPr>
        <w:t xml:space="preserve">openid.net </w:t>
      </w:r>
    </w:p>
    <w:p w14:paraId="0002D6C6" w14:textId="77777777" w:rsidR="00000000" w:rsidRDefault="008E4755">
      <w:pPr>
        <w:numPr>
          <w:ilvl w:val="0"/>
          <w:numId w:val="55"/>
        </w:numPr>
        <w:ind w:left="1680" w:right="960"/>
        <w:divId w:val="745765489"/>
        <w:rPr>
          <w:rFonts w:ascii="Verdana" w:eastAsia="Times New Roman" w:hAnsi="Verdana"/>
          <w:color w:val="000000"/>
          <w:lang w:val="en"/>
        </w:rPr>
        <w:pPrChange w:id="421" w:author="Author" w:date="2013-06-27T18:33:00Z">
          <w:pPr>
            <w:numPr>
              <w:numId w:val="139"/>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"RequestParameters"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07F62C3F" w14:textId="77777777" w:rsidR="00000000" w:rsidRDefault="008E4755">
      <w:pPr>
        <w:numPr>
          <w:ilvl w:val="0"/>
          <w:numId w:val="55"/>
        </w:numPr>
        <w:ind w:left="1680" w:right="960"/>
        <w:divId w:val="745765489"/>
        <w:rPr>
          <w:rFonts w:ascii="Verdana" w:eastAsia="Times New Roman" w:hAnsi="Verdana"/>
          <w:color w:val="000000"/>
          <w:lang w:val="en"/>
        </w:rPr>
        <w:pPrChange w:id="422" w:author="Author" w:date="2013-06-27T18:33:00Z">
          <w:pPr>
            <w:numPr>
              <w:numId w:val="139"/>
            </w:numPr>
            <w:tabs>
              <w:tab w:val="num" w:pos="720"/>
            </w:tabs>
            <w:ind w:left="720" w:right="960" w:hanging="360"/>
            <w:divId w:val="745765489"/>
          </w:pPr>
        </w:pPrChange>
      </w:pPr>
      <w:r>
        <w:rPr>
          <w:rFonts w:ascii="Verdana" w:eastAsia="Times New Roman" w:hAnsi="Verdana"/>
          <w:color w:val="000000"/>
          <w:lang w:val="en"/>
        </w:rPr>
        <w:t xml:space="preserve">Related information: None </w:t>
      </w:r>
    </w:p>
    <w:p w14:paraId="0A0C16DA" w14:textId="77777777" w:rsidR="00000000" w:rsidRDefault="008E4755">
      <w:pPr>
        <w:numPr>
          <w:ilvl w:val="0"/>
          <w:numId w:val="56"/>
        </w:numPr>
        <w:ind w:left="1680" w:right="960"/>
        <w:divId w:val="745765489"/>
        <w:rPr>
          <w:rFonts w:ascii="Verdana" w:eastAsia="Times New Roman" w:hAnsi="Verdana"/>
          <w:color w:val="000000"/>
          <w:lang w:val="en"/>
        </w:rPr>
        <w:pPrChange w:id="423" w:author="Author" w:date="2013-06-27T18:33:00Z">
          <w:pPr>
            <w:numPr>
              <w:numId w:val="140"/>
            </w:numPr>
            <w:tabs>
              <w:tab w:val="num" w:pos="720"/>
            </w:tabs>
            <w:ind w:left="720" w:right="960" w:hanging="360"/>
            <w:divId w:val="745765489"/>
          </w:pPr>
        </w:pPrChange>
      </w:pPr>
      <w:r>
        <w:rPr>
          <w:rFonts w:ascii="Verdana" w:eastAsia="Times New Roman" w:hAnsi="Verdana"/>
          <w:color w:val="000000"/>
          <w:lang w:val="en"/>
        </w:rPr>
        <w:t xml:space="preserve">Parameter name: </w:t>
      </w:r>
      <w:r>
        <w:rPr>
          <w:rStyle w:val="HTMLTypewriter"/>
          <w:lang w:val="en"/>
        </w:rPr>
        <w:t>request</w:t>
      </w:r>
      <w:r>
        <w:rPr>
          <w:rFonts w:ascii="Verdana" w:eastAsia="Times New Roman" w:hAnsi="Verdana"/>
          <w:color w:val="000000"/>
          <w:lang w:val="en"/>
        </w:rPr>
        <w:t xml:space="preserve"> </w:t>
      </w:r>
    </w:p>
    <w:p w14:paraId="0CD55FB8" w14:textId="77777777" w:rsidR="00000000" w:rsidRDefault="008E4755">
      <w:pPr>
        <w:numPr>
          <w:ilvl w:val="0"/>
          <w:numId w:val="56"/>
        </w:numPr>
        <w:ind w:left="1680" w:right="960"/>
        <w:divId w:val="745765489"/>
        <w:rPr>
          <w:rFonts w:ascii="Verdana" w:eastAsia="Times New Roman" w:hAnsi="Verdana"/>
          <w:color w:val="000000"/>
          <w:lang w:val="en"/>
        </w:rPr>
        <w:pPrChange w:id="424" w:author="Author" w:date="2013-06-27T18:33:00Z">
          <w:pPr>
            <w:numPr>
              <w:numId w:val="140"/>
            </w:numPr>
            <w:tabs>
              <w:tab w:val="num" w:pos="720"/>
            </w:tabs>
            <w:ind w:left="720" w:right="960" w:hanging="360"/>
            <w:divId w:val="745765489"/>
          </w:pPr>
        </w:pPrChange>
      </w:pPr>
      <w:r>
        <w:rPr>
          <w:rFonts w:ascii="Verdana" w:eastAsia="Times New Roman" w:hAnsi="Verdana"/>
          <w:color w:val="000000"/>
          <w:lang w:val="en"/>
        </w:rPr>
        <w:t xml:space="preserve">Parameter usage location: Authorization Request </w:t>
      </w:r>
    </w:p>
    <w:p w14:paraId="70C5CAE6" w14:textId="77777777" w:rsidR="00000000" w:rsidRDefault="008E4755">
      <w:pPr>
        <w:numPr>
          <w:ilvl w:val="0"/>
          <w:numId w:val="56"/>
        </w:numPr>
        <w:ind w:left="1680" w:right="960"/>
        <w:divId w:val="745765489"/>
        <w:rPr>
          <w:rFonts w:ascii="Verdana" w:eastAsia="Times New Roman" w:hAnsi="Verdana"/>
          <w:color w:val="000000"/>
          <w:lang w:val="en"/>
        </w:rPr>
        <w:pPrChange w:id="425" w:author="Author" w:date="2013-06-27T18:33:00Z">
          <w:pPr>
            <w:numPr>
              <w:numId w:val="140"/>
            </w:numPr>
            <w:tabs>
              <w:tab w:val="num" w:pos="720"/>
            </w:tabs>
            <w:ind w:left="720" w:right="960" w:hanging="360"/>
            <w:divId w:val="745765489"/>
          </w:pPr>
        </w:pPrChange>
      </w:pPr>
      <w:r>
        <w:rPr>
          <w:rFonts w:ascii="Verdana" w:eastAsia="Times New Roman" w:hAnsi="Verdana"/>
          <w:color w:val="000000"/>
          <w:lang w:val="en"/>
        </w:rPr>
        <w:t>Change controller: Op</w:t>
      </w:r>
      <w:r>
        <w:rPr>
          <w:rFonts w:ascii="Verdana" w:eastAsia="Times New Roman" w:hAnsi="Verdana"/>
          <w:color w:val="000000"/>
          <w:lang w:val="en"/>
        </w:rPr>
        <w:t xml:space="preserve">enID Foundation Artifact Binding Working Group - openid-specs-ab@lists.openid.net </w:t>
      </w:r>
    </w:p>
    <w:p w14:paraId="6F05D9BA" w14:textId="77777777" w:rsidR="00000000" w:rsidRDefault="008E4755">
      <w:pPr>
        <w:numPr>
          <w:ilvl w:val="0"/>
          <w:numId w:val="56"/>
        </w:numPr>
        <w:ind w:left="1680" w:right="960"/>
        <w:divId w:val="745765489"/>
        <w:rPr>
          <w:rFonts w:ascii="Verdana" w:eastAsia="Times New Roman" w:hAnsi="Verdana"/>
          <w:color w:val="000000"/>
          <w:lang w:val="en"/>
        </w:rPr>
        <w:pPrChange w:id="426" w:author="Author" w:date="2013-06-27T18:33:00Z">
          <w:pPr>
            <w:numPr>
              <w:numId w:val="140"/>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"RequestParameters"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(Request Parameters)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4E7EA556" w14:textId="77777777" w:rsidR="00000000" w:rsidRDefault="008E4755">
      <w:pPr>
        <w:numPr>
          <w:ilvl w:val="0"/>
          <w:numId w:val="56"/>
        </w:numPr>
        <w:ind w:left="1680" w:right="960"/>
        <w:divId w:val="745765489"/>
        <w:rPr>
          <w:rFonts w:ascii="Verdana" w:eastAsia="Times New Roman" w:hAnsi="Verdana"/>
          <w:color w:val="000000"/>
          <w:lang w:val="en"/>
        </w:rPr>
        <w:pPrChange w:id="427" w:author="Author" w:date="2013-06-27T18:33:00Z">
          <w:pPr>
            <w:numPr>
              <w:numId w:val="140"/>
            </w:numPr>
            <w:tabs>
              <w:tab w:val="num" w:pos="720"/>
            </w:tabs>
            <w:ind w:left="720" w:right="960" w:hanging="360"/>
            <w:divId w:val="745765489"/>
          </w:pPr>
        </w:pPrChange>
      </w:pPr>
      <w:r>
        <w:rPr>
          <w:rFonts w:ascii="Verdana" w:eastAsia="Times New Roman" w:hAnsi="Verdana"/>
          <w:color w:val="000000"/>
          <w:lang w:val="en"/>
        </w:rPr>
        <w:t xml:space="preserve">Related information: None </w:t>
      </w:r>
    </w:p>
    <w:p w14:paraId="6B99BC51" w14:textId="77777777" w:rsidR="00000000" w:rsidRDefault="008E4755">
      <w:pPr>
        <w:numPr>
          <w:ilvl w:val="0"/>
          <w:numId w:val="57"/>
        </w:numPr>
        <w:ind w:left="1680" w:right="960"/>
        <w:divId w:val="745765489"/>
        <w:rPr>
          <w:rFonts w:ascii="Verdana" w:eastAsia="Times New Roman" w:hAnsi="Verdana"/>
          <w:color w:val="000000"/>
          <w:lang w:val="en"/>
        </w:rPr>
        <w:pPrChange w:id="428" w:author="Author" w:date="2013-06-27T18:33:00Z">
          <w:pPr>
            <w:numPr>
              <w:numId w:val="141"/>
            </w:numPr>
            <w:tabs>
              <w:tab w:val="num" w:pos="720"/>
            </w:tabs>
            <w:ind w:left="720" w:right="960" w:hanging="360"/>
            <w:divId w:val="745765489"/>
          </w:pPr>
        </w:pPrChange>
      </w:pPr>
      <w:r>
        <w:rPr>
          <w:rFonts w:ascii="Verdana" w:eastAsia="Times New Roman" w:hAnsi="Verdana"/>
          <w:color w:val="000000"/>
          <w:lang w:val="en"/>
        </w:rPr>
        <w:t xml:space="preserve">Parameter name: </w:t>
      </w:r>
      <w:r>
        <w:rPr>
          <w:rStyle w:val="HTMLTypewriter"/>
          <w:lang w:val="en"/>
        </w:rPr>
        <w:t>request_</w:t>
      </w:r>
      <w:r>
        <w:rPr>
          <w:rStyle w:val="HTMLTypewriter"/>
          <w:lang w:val="en"/>
        </w:rPr>
        <w:t>uri</w:t>
      </w:r>
      <w:r>
        <w:rPr>
          <w:rFonts w:ascii="Verdana" w:eastAsia="Times New Roman" w:hAnsi="Verdana"/>
          <w:color w:val="000000"/>
          <w:lang w:val="en"/>
        </w:rPr>
        <w:t xml:space="preserve"> </w:t>
      </w:r>
    </w:p>
    <w:p w14:paraId="03DA54BC" w14:textId="77777777" w:rsidR="00000000" w:rsidRDefault="008E4755">
      <w:pPr>
        <w:numPr>
          <w:ilvl w:val="0"/>
          <w:numId w:val="57"/>
        </w:numPr>
        <w:ind w:left="1680" w:right="960"/>
        <w:divId w:val="745765489"/>
        <w:rPr>
          <w:rFonts w:ascii="Verdana" w:eastAsia="Times New Roman" w:hAnsi="Verdana"/>
          <w:color w:val="000000"/>
          <w:lang w:val="en"/>
        </w:rPr>
        <w:pPrChange w:id="429" w:author="Author" w:date="2013-06-27T18:33:00Z">
          <w:pPr>
            <w:numPr>
              <w:numId w:val="141"/>
            </w:numPr>
            <w:tabs>
              <w:tab w:val="num" w:pos="720"/>
            </w:tabs>
            <w:ind w:left="720" w:right="960" w:hanging="360"/>
            <w:divId w:val="745765489"/>
          </w:pPr>
        </w:pPrChange>
      </w:pPr>
      <w:r>
        <w:rPr>
          <w:rFonts w:ascii="Verdana" w:eastAsia="Times New Roman" w:hAnsi="Verdana"/>
          <w:color w:val="000000"/>
          <w:lang w:val="en"/>
        </w:rPr>
        <w:t xml:space="preserve">Parameter usage location: Authorization Request </w:t>
      </w:r>
    </w:p>
    <w:p w14:paraId="69F15396" w14:textId="77777777" w:rsidR="00000000" w:rsidRDefault="008E4755">
      <w:pPr>
        <w:numPr>
          <w:ilvl w:val="0"/>
          <w:numId w:val="57"/>
        </w:numPr>
        <w:ind w:left="1680" w:right="960"/>
        <w:divId w:val="745765489"/>
        <w:rPr>
          <w:rFonts w:ascii="Verdana" w:eastAsia="Times New Roman" w:hAnsi="Verdana"/>
          <w:color w:val="000000"/>
          <w:lang w:val="en"/>
        </w:rPr>
        <w:pPrChange w:id="430" w:author="Author" w:date="2013-06-27T18:33:00Z">
          <w:pPr>
            <w:numPr>
              <w:numId w:val="141"/>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6A209089" w14:textId="77777777" w:rsidR="00000000" w:rsidRDefault="008E4755">
      <w:pPr>
        <w:numPr>
          <w:ilvl w:val="0"/>
          <w:numId w:val="57"/>
        </w:numPr>
        <w:ind w:left="1680" w:right="960"/>
        <w:divId w:val="745765489"/>
        <w:rPr>
          <w:rFonts w:ascii="Verdana" w:eastAsia="Times New Roman" w:hAnsi="Verdana"/>
          <w:color w:val="000000"/>
          <w:lang w:val="en"/>
        </w:rPr>
        <w:pPrChange w:id="431" w:author="Author" w:date="2013-06-27T18:33:00Z">
          <w:pPr>
            <w:numPr>
              <w:numId w:val="141"/>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"RequestParameters"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2.1.1.1</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Request Parameters)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7E55B8F3" w14:textId="77777777" w:rsidR="00000000" w:rsidRDefault="008E4755">
      <w:pPr>
        <w:numPr>
          <w:ilvl w:val="0"/>
          <w:numId w:val="57"/>
        </w:numPr>
        <w:ind w:left="1680" w:right="960"/>
        <w:divId w:val="745765489"/>
        <w:rPr>
          <w:rFonts w:ascii="Verdana" w:eastAsia="Times New Roman" w:hAnsi="Verdana"/>
          <w:color w:val="000000"/>
          <w:lang w:val="en"/>
        </w:rPr>
        <w:pPrChange w:id="432" w:author="Author" w:date="2013-06-27T18:33:00Z">
          <w:pPr>
            <w:numPr>
              <w:numId w:val="141"/>
            </w:numPr>
            <w:tabs>
              <w:tab w:val="num" w:pos="720"/>
            </w:tabs>
            <w:ind w:left="720" w:right="960" w:hanging="360"/>
            <w:divId w:val="745765489"/>
          </w:pPr>
        </w:pPrChange>
      </w:pPr>
      <w:r>
        <w:rPr>
          <w:rFonts w:ascii="Verdana" w:eastAsia="Times New Roman" w:hAnsi="Verdana"/>
          <w:color w:val="000000"/>
          <w:lang w:val="en"/>
        </w:rPr>
        <w:t xml:space="preserve">Related information: None </w:t>
      </w:r>
    </w:p>
    <w:p w14:paraId="39A532AC" w14:textId="77777777" w:rsidR="00000000" w:rsidRDefault="008E4755">
      <w:pPr>
        <w:numPr>
          <w:ilvl w:val="0"/>
          <w:numId w:val="58"/>
        </w:numPr>
        <w:ind w:left="1680" w:right="960"/>
        <w:divId w:val="745765489"/>
        <w:rPr>
          <w:rFonts w:ascii="Verdana" w:eastAsia="Times New Roman" w:hAnsi="Verdana"/>
          <w:color w:val="000000"/>
          <w:lang w:val="en"/>
        </w:rPr>
        <w:pPrChange w:id="433" w:author="Author" w:date="2013-06-27T18:33:00Z">
          <w:pPr>
            <w:numPr>
              <w:numId w:val="142"/>
            </w:numPr>
            <w:tabs>
              <w:tab w:val="num" w:pos="720"/>
            </w:tabs>
            <w:ind w:left="720" w:right="960" w:hanging="360"/>
            <w:divId w:val="745765489"/>
          </w:pPr>
        </w:pPrChange>
      </w:pPr>
      <w:r>
        <w:rPr>
          <w:rFonts w:ascii="Verdana" w:eastAsia="Times New Roman" w:hAnsi="Verdana"/>
          <w:color w:val="000000"/>
          <w:lang w:val="en"/>
        </w:rPr>
        <w:t xml:space="preserve">Parameter name: </w:t>
      </w:r>
      <w:r>
        <w:rPr>
          <w:rStyle w:val="HTMLTypewriter"/>
          <w:lang w:val="en"/>
        </w:rPr>
        <w:t>id_token</w:t>
      </w:r>
      <w:r>
        <w:rPr>
          <w:rFonts w:ascii="Verdana" w:eastAsia="Times New Roman" w:hAnsi="Verdana"/>
          <w:color w:val="000000"/>
          <w:lang w:val="en"/>
        </w:rPr>
        <w:t xml:space="preserve"> </w:t>
      </w:r>
    </w:p>
    <w:p w14:paraId="1195B5A5" w14:textId="77777777" w:rsidR="00000000" w:rsidRDefault="008E4755">
      <w:pPr>
        <w:numPr>
          <w:ilvl w:val="0"/>
          <w:numId w:val="58"/>
        </w:numPr>
        <w:ind w:left="1680" w:right="960"/>
        <w:divId w:val="745765489"/>
        <w:rPr>
          <w:rFonts w:ascii="Verdana" w:eastAsia="Times New Roman" w:hAnsi="Verdana"/>
          <w:color w:val="000000"/>
          <w:lang w:val="en"/>
        </w:rPr>
        <w:pPrChange w:id="434" w:author="Author" w:date="2013-06-27T18:33:00Z">
          <w:pPr>
            <w:numPr>
              <w:numId w:val="142"/>
            </w:numPr>
            <w:tabs>
              <w:tab w:val="num" w:pos="720"/>
            </w:tabs>
            <w:ind w:left="720" w:right="960" w:hanging="360"/>
            <w:divId w:val="745765489"/>
          </w:pPr>
        </w:pPrChange>
      </w:pPr>
      <w:r>
        <w:rPr>
          <w:rFonts w:ascii="Verdana" w:eastAsia="Times New Roman" w:hAnsi="Verdana"/>
          <w:color w:val="000000"/>
          <w:lang w:val="en"/>
        </w:rPr>
        <w:t xml:space="preserve">Parameter usage location: Authorization Response, Access Token Response </w:t>
      </w:r>
    </w:p>
    <w:p w14:paraId="37664785" w14:textId="77777777" w:rsidR="00000000" w:rsidRDefault="008E4755">
      <w:pPr>
        <w:numPr>
          <w:ilvl w:val="0"/>
          <w:numId w:val="58"/>
        </w:numPr>
        <w:ind w:left="1680" w:right="960"/>
        <w:divId w:val="745765489"/>
        <w:rPr>
          <w:rFonts w:ascii="Verdana" w:eastAsia="Times New Roman" w:hAnsi="Verdana"/>
          <w:color w:val="000000"/>
          <w:lang w:val="en"/>
        </w:rPr>
        <w:pPrChange w:id="435" w:author="Author" w:date="2013-06-27T18:33:00Z">
          <w:pPr>
            <w:numPr>
              <w:numId w:val="142"/>
            </w:numPr>
            <w:tabs>
              <w:tab w:val="num" w:pos="720"/>
            </w:tabs>
            <w:ind w:left="720" w:right="960" w:hanging="360"/>
            <w:divId w:val="745765489"/>
          </w:pPr>
        </w:pPrChange>
      </w:pPr>
      <w:r>
        <w:rPr>
          <w:rFonts w:ascii="Verdana" w:eastAsia="Times New Roman" w:hAnsi="Verdana"/>
          <w:color w:val="000000"/>
          <w:lang w:val="en"/>
        </w:rPr>
        <w:t>Change controller: OpenID Foundation Artifact Binding Working Group - openid-specs-ab@lists.</w:t>
      </w:r>
      <w:r>
        <w:rPr>
          <w:rFonts w:ascii="Verdana" w:eastAsia="Times New Roman" w:hAnsi="Verdana"/>
          <w:color w:val="000000"/>
          <w:lang w:val="en"/>
        </w:rPr>
        <w:t xml:space="preserve">openid.net </w:t>
      </w:r>
    </w:p>
    <w:p w14:paraId="69D28537" w14:textId="77777777" w:rsidR="00000000" w:rsidRDefault="008E4755">
      <w:pPr>
        <w:numPr>
          <w:ilvl w:val="0"/>
          <w:numId w:val="58"/>
        </w:numPr>
        <w:ind w:left="1680" w:right="960"/>
        <w:divId w:val="745765489"/>
        <w:rPr>
          <w:rFonts w:ascii="Verdana" w:eastAsia="Times New Roman" w:hAnsi="Verdana"/>
          <w:color w:val="000000"/>
          <w:lang w:val="en"/>
        </w:rPr>
        <w:pPrChange w:id="436" w:author="Author" w:date="2013-06-27T18:33:00Z">
          <w:pPr>
            <w:numPr>
              <w:numId w:val="142"/>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"access_token_response"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2.2.3</w:t>
      </w:r>
      <w:r>
        <w:rPr>
          <w:rStyle w:val="Hyperlink"/>
          <w:rFonts w:ascii="Verdana" w:eastAsia="Times New Roman" w:hAnsi="Verdana"/>
          <w:vanish/>
          <w:u w:val="none"/>
          <w:lang w:val="en"/>
        </w:rPr>
        <w:t xml:space="preserve"> (Access Token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4C4D8F42" w14:textId="77777777" w:rsidR="00000000" w:rsidRDefault="008E4755">
      <w:pPr>
        <w:numPr>
          <w:ilvl w:val="0"/>
          <w:numId w:val="58"/>
        </w:numPr>
        <w:ind w:left="1680" w:right="960"/>
        <w:divId w:val="745765489"/>
        <w:rPr>
          <w:rFonts w:ascii="Verdana" w:eastAsia="Times New Roman" w:hAnsi="Verdana"/>
          <w:color w:val="000000"/>
          <w:lang w:val="en"/>
        </w:rPr>
        <w:pPrChange w:id="437" w:author="Author" w:date="2013-06-27T18:33:00Z">
          <w:pPr>
            <w:numPr>
              <w:numId w:val="142"/>
            </w:numPr>
            <w:tabs>
              <w:tab w:val="num" w:pos="720"/>
            </w:tabs>
            <w:ind w:left="720" w:right="960" w:hanging="360"/>
            <w:divId w:val="745765489"/>
          </w:pPr>
        </w:pPrChange>
      </w:pPr>
      <w:r>
        <w:rPr>
          <w:rFonts w:ascii="Verdana" w:eastAsia="Times New Roman" w:hAnsi="Verdana"/>
          <w:color w:val="000000"/>
          <w:lang w:val="en"/>
        </w:rPr>
        <w:t xml:space="preserve">Related information: None </w:t>
      </w:r>
    </w:p>
    <w:p w14:paraId="567DAF9E" w14:textId="77777777" w:rsidR="00000000" w:rsidRDefault="008E4755">
      <w:pPr>
        <w:spacing w:before="0" w:beforeAutospacing="0" w:after="0" w:afterAutospacing="0"/>
        <w:divId w:val="745765489"/>
        <w:rPr>
          <w:rFonts w:ascii="Verdana" w:eastAsia="Times New Roman" w:hAnsi="Verdana"/>
          <w:color w:val="000000"/>
          <w:lang w:val="en"/>
        </w:rPr>
      </w:pPr>
      <w:bookmarkStart w:id="438" w:name="OAuthErrorRegistry"/>
      <w:bookmarkEnd w:id="438"/>
    </w:p>
    <w:p w14:paraId="2EC715AB"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C42F471" w14:textId="77777777">
        <w:trPr>
          <w:divId w:val="745765489"/>
          <w:trHeight w:val="225"/>
          <w:tblCellSpacing w:w="15" w:type="dxa"/>
        </w:trPr>
        <w:tc>
          <w:tcPr>
            <w:tcW w:w="450" w:type="dxa"/>
            <w:shd w:val="clear" w:color="auto" w:fill="990000"/>
            <w:vAlign w:val="center"/>
            <w:hideMark/>
          </w:tcPr>
          <w:p w14:paraId="26970FB9"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FA84A6B" w14:textId="77777777" w:rsidR="00000000" w:rsidRDefault="008E4755">
      <w:pPr>
        <w:pStyle w:val="Heading3"/>
        <w:divId w:val="745765489"/>
        <w:rPr>
          <w:rFonts w:eastAsia="Times New Roman"/>
          <w:lang w:val="en"/>
        </w:rPr>
      </w:pPr>
      <w:bookmarkStart w:id="439" w:name="rfc.section.11.3"/>
      <w:bookmarkEnd w:id="439"/>
      <w:r>
        <w:rPr>
          <w:rFonts w:eastAsia="Times New Roman"/>
          <w:lang w:val="en"/>
        </w:rPr>
        <w:t>11.3.  OAuth Extensions Error Registry</w:t>
      </w:r>
    </w:p>
    <w:p w14:paraId="763BF3FD"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This specification registers the following errors in the IANA OAuth Extensions Error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750C1A55" w14:textId="77777777" w:rsidR="00000000" w:rsidRDefault="008E4755">
      <w:pPr>
        <w:spacing w:before="0" w:beforeAutospacing="0" w:after="0" w:afterAutospacing="0"/>
        <w:divId w:val="745765489"/>
        <w:rPr>
          <w:rFonts w:ascii="Verdana" w:eastAsia="Times New Roman" w:hAnsi="Verdana"/>
          <w:color w:val="000000"/>
          <w:lang w:val="en"/>
        </w:rPr>
      </w:pPr>
      <w:bookmarkStart w:id="440" w:name="ErrorContents"/>
      <w:bookmarkEnd w:id="440"/>
    </w:p>
    <w:p w14:paraId="6C5B1E98"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059E55E" w14:textId="77777777">
        <w:trPr>
          <w:divId w:val="745765489"/>
          <w:trHeight w:val="225"/>
          <w:tblCellSpacing w:w="15" w:type="dxa"/>
        </w:trPr>
        <w:tc>
          <w:tcPr>
            <w:tcW w:w="450" w:type="dxa"/>
            <w:shd w:val="clear" w:color="auto" w:fill="990000"/>
            <w:vAlign w:val="center"/>
            <w:hideMark/>
          </w:tcPr>
          <w:p w14:paraId="7EB1A6D3"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3C0EC3E" w14:textId="77777777" w:rsidR="00000000" w:rsidRDefault="008E4755">
      <w:pPr>
        <w:pStyle w:val="Heading3"/>
        <w:divId w:val="745765489"/>
        <w:rPr>
          <w:rFonts w:eastAsia="Times New Roman"/>
          <w:lang w:val="en"/>
        </w:rPr>
      </w:pPr>
      <w:bookmarkStart w:id="441" w:name="rfc.section.11.3.1"/>
      <w:bookmarkEnd w:id="441"/>
      <w:r>
        <w:rPr>
          <w:rFonts w:eastAsia="Times New Roman"/>
          <w:lang w:val="en"/>
        </w:rPr>
        <w:t>11.3.1.  Registry Contents</w:t>
      </w:r>
    </w:p>
    <w:p w14:paraId="6B33B6A0" w14:textId="77777777" w:rsidR="00000000" w:rsidRDefault="008E4755">
      <w:pPr>
        <w:numPr>
          <w:ilvl w:val="0"/>
          <w:numId w:val="59"/>
        </w:numPr>
        <w:ind w:left="1680" w:right="960"/>
        <w:divId w:val="745765489"/>
        <w:rPr>
          <w:rFonts w:ascii="Verdana" w:eastAsia="Times New Roman" w:hAnsi="Verdana"/>
          <w:color w:val="000000"/>
          <w:lang w:val="en"/>
        </w:rPr>
        <w:pPrChange w:id="442" w:author="Author" w:date="2013-06-27T18:33:00Z">
          <w:pPr>
            <w:numPr>
              <w:numId w:val="143"/>
            </w:numPr>
            <w:tabs>
              <w:tab w:val="num" w:pos="720"/>
            </w:tabs>
            <w:ind w:left="720" w:right="960" w:hanging="360"/>
            <w:divId w:val="745765489"/>
          </w:pPr>
        </w:pPrChange>
      </w:pPr>
      <w:r>
        <w:rPr>
          <w:rFonts w:ascii="Verdana" w:eastAsia="Times New Roman" w:hAnsi="Verdana"/>
          <w:color w:val="000000"/>
          <w:lang w:val="en"/>
        </w:rPr>
        <w:t xml:space="preserve">Error name: </w:t>
      </w:r>
      <w:r>
        <w:rPr>
          <w:rStyle w:val="HTMLTypewriter"/>
          <w:lang w:val="en"/>
        </w:rPr>
        <w:t>interaction_required</w:t>
      </w:r>
      <w:r>
        <w:rPr>
          <w:rFonts w:ascii="Verdana" w:eastAsia="Times New Roman" w:hAnsi="Verdana"/>
          <w:color w:val="000000"/>
          <w:lang w:val="en"/>
        </w:rPr>
        <w:t xml:space="preserve"> </w:t>
      </w:r>
    </w:p>
    <w:p w14:paraId="39F217DC" w14:textId="77777777" w:rsidR="00000000" w:rsidRDefault="008E4755">
      <w:pPr>
        <w:numPr>
          <w:ilvl w:val="0"/>
          <w:numId w:val="59"/>
        </w:numPr>
        <w:ind w:left="1680" w:right="960"/>
        <w:divId w:val="745765489"/>
        <w:rPr>
          <w:rFonts w:ascii="Verdana" w:eastAsia="Times New Roman" w:hAnsi="Verdana"/>
          <w:color w:val="000000"/>
          <w:lang w:val="en"/>
        </w:rPr>
        <w:pPrChange w:id="443" w:author="Author" w:date="2013-06-27T18:33:00Z">
          <w:pPr>
            <w:numPr>
              <w:numId w:val="143"/>
            </w:numPr>
            <w:tabs>
              <w:tab w:val="num" w:pos="720"/>
            </w:tabs>
            <w:ind w:left="720" w:right="960" w:hanging="360"/>
            <w:divId w:val="745765489"/>
          </w:pPr>
        </w:pPrChange>
      </w:pPr>
      <w:r>
        <w:rPr>
          <w:rFonts w:ascii="Verdana" w:eastAsia="Times New Roman" w:hAnsi="Verdana"/>
          <w:color w:val="000000"/>
          <w:lang w:val="en"/>
        </w:rPr>
        <w:t xml:space="preserve">Error usage location: Authorization Endpoint </w:t>
      </w:r>
    </w:p>
    <w:p w14:paraId="178A2904" w14:textId="77777777" w:rsidR="00000000" w:rsidRDefault="008E4755">
      <w:pPr>
        <w:numPr>
          <w:ilvl w:val="0"/>
          <w:numId w:val="59"/>
        </w:numPr>
        <w:ind w:left="1680" w:right="960"/>
        <w:divId w:val="745765489"/>
        <w:rPr>
          <w:rFonts w:ascii="Verdana" w:eastAsia="Times New Roman" w:hAnsi="Verdana"/>
          <w:color w:val="000000"/>
          <w:lang w:val="en"/>
        </w:rPr>
        <w:pPrChange w:id="444" w:author="Author" w:date="2013-06-27T18:33:00Z">
          <w:pPr>
            <w:numPr>
              <w:numId w:val="143"/>
            </w:numPr>
            <w:tabs>
              <w:tab w:val="num" w:pos="720"/>
            </w:tabs>
            <w:ind w:left="720" w:right="960" w:hanging="360"/>
            <w:divId w:val="745765489"/>
          </w:pPr>
        </w:pPrChange>
      </w:pPr>
      <w:r>
        <w:rPr>
          <w:rFonts w:ascii="Verdana" w:eastAsia="Times New Roman" w:hAnsi="Verdana"/>
          <w:color w:val="000000"/>
          <w:lang w:val="en"/>
        </w:rPr>
        <w:t xml:space="preserve">Related protocol extension: OpenID Connect </w:t>
      </w:r>
    </w:p>
    <w:p w14:paraId="2A544CFB" w14:textId="77777777" w:rsidR="00000000" w:rsidRDefault="008E4755">
      <w:pPr>
        <w:numPr>
          <w:ilvl w:val="0"/>
          <w:numId w:val="59"/>
        </w:numPr>
        <w:ind w:left="1680" w:right="960"/>
        <w:divId w:val="745765489"/>
        <w:rPr>
          <w:rFonts w:ascii="Verdana" w:eastAsia="Times New Roman" w:hAnsi="Verdana"/>
          <w:color w:val="000000"/>
          <w:lang w:val="en"/>
        </w:rPr>
        <w:pPrChange w:id="445" w:author="Author" w:date="2013-06-27T18:33:00Z">
          <w:pPr>
            <w:numPr>
              <w:numId w:val="143"/>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7F19FA71" w14:textId="77777777" w:rsidR="00000000" w:rsidRDefault="008E4755">
      <w:pPr>
        <w:numPr>
          <w:ilvl w:val="0"/>
          <w:numId w:val="59"/>
        </w:numPr>
        <w:ind w:left="1680" w:right="960"/>
        <w:divId w:val="745765489"/>
        <w:rPr>
          <w:rFonts w:ascii="Verdana" w:eastAsia="Times New Roman" w:hAnsi="Verdana"/>
          <w:color w:val="000000"/>
          <w:lang w:val="en"/>
        </w:rPr>
        <w:pPrChange w:id="446" w:author="Author" w:date="2013-06-27T18:33:00Z">
          <w:pPr>
            <w:numPr>
              <w:numId w:val="143"/>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"AuthError"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w:t>
      </w:r>
      <w:r>
        <w:rPr>
          <w:rStyle w:val="Hyperlink"/>
          <w:rFonts w:ascii="Verdana" w:eastAsia="Times New Roman" w:hAnsi="Verdana"/>
          <w:u w:val="none"/>
          <w:lang w:val="en"/>
        </w:rPr>
        <w:t>tion 2.1.3</w:t>
      </w:r>
      <w:r>
        <w:rPr>
          <w:rStyle w:val="Hyperlink"/>
          <w:rFonts w:ascii="Verdana" w:eastAsia="Times New Roman" w:hAnsi="Verdana"/>
          <w:vanish/>
          <w:u w:val="none"/>
          <w:lang w:val="en"/>
        </w:rPr>
        <w:t xml:space="preserve"> (Authorization Error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22A9C946" w14:textId="77777777" w:rsidR="00000000" w:rsidRDefault="008E4755">
      <w:pPr>
        <w:numPr>
          <w:ilvl w:val="0"/>
          <w:numId w:val="60"/>
        </w:numPr>
        <w:ind w:left="1680" w:right="960"/>
        <w:divId w:val="745765489"/>
        <w:rPr>
          <w:rFonts w:ascii="Verdana" w:eastAsia="Times New Roman" w:hAnsi="Verdana"/>
          <w:color w:val="000000"/>
          <w:lang w:val="en"/>
        </w:rPr>
        <w:pPrChange w:id="447" w:author="Author" w:date="2013-06-27T18:33:00Z">
          <w:pPr>
            <w:numPr>
              <w:numId w:val="144"/>
            </w:numPr>
            <w:tabs>
              <w:tab w:val="num" w:pos="720"/>
            </w:tabs>
            <w:ind w:left="720" w:right="960" w:hanging="360"/>
            <w:divId w:val="745765489"/>
          </w:pPr>
        </w:pPrChange>
      </w:pPr>
      <w:r>
        <w:rPr>
          <w:rFonts w:ascii="Verdana" w:eastAsia="Times New Roman" w:hAnsi="Verdana"/>
          <w:color w:val="000000"/>
          <w:lang w:val="en"/>
        </w:rPr>
        <w:t xml:space="preserve">Error name: </w:t>
      </w:r>
      <w:r>
        <w:rPr>
          <w:rStyle w:val="HTMLTypewriter"/>
          <w:lang w:val="en"/>
        </w:rPr>
        <w:t>login_required</w:t>
      </w:r>
      <w:r>
        <w:rPr>
          <w:rFonts w:ascii="Verdana" w:eastAsia="Times New Roman" w:hAnsi="Verdana"/>
          <w:color w:val="000000"/>
          <w:lang w:val="en"/>
        </w:rPr>
        <w:t xml:space="preserve"> </w:t>
      </w:r>
    </w:p>
    <w:p w14:paraId="669B3E98" w14:textId="77777777" w:rsidR="00000000" w:rsidRDefault="008E4755">
      <w:pPr>
        <w:numPr>
          <w:ilvl w:val="0"/>
          <w:numId w:val="60"/>
        </w:numPr>
        <w:ind w:left="1680" w:right="960"/>
        <w:divId w:val="745765489"/>
        <w:rPr>
          <w:rFonts w:ascii="Verdana" w:eastAsia="Times New Roman" w:hAnsi="Verdana"/>
          <w:color w:val="000000"/>
          <w:lang w:val="en"/>
        </w:rPr>
        <w:pPrChange w:id="448" w:author="Author" w:date="2013-06-27T18:33:00Z">
          <w:pPr>
            <w:numPr>
              <w:numId w:val="144"/>
            </w:numPr>
            <w:tabs>
              <w:tab w:val="num" w:pos="720"/>
            </w:tabs>
            <w:ind w:left="720" w:right="960" w:hanging="360"/>
            <w:divId w:val="745765489"/>
          </w:pPr>
        </w:pPrChange>
      </w:pPr>
      <w:r>
        <w:rPr>
          <w:rFonts w:ascii="Verdana" w:eastAsia="Times New Roman" w:hAnsi="Verdana"/>
          <w:color w:val="000000"/>
          <w:lang w:val="en"/>
        </w:rPr>
        <w:t xml:space="preserve">Error usage location: Authorization Endpoint </w:t>
      </w:r>
    </w:p>
    <w:p w14:paraId="6CBD47F3" w14:textId="77777777" w:rsidR="00000000" w:rsidRDefault="008E4755">
      <w:pPr>
        <w:numPr>
          <w:ilvl w:val="0"/>
          <w:numId w:val="60"/>
        </w:numPr>
        <w:ind w:left="1680" w:right="960"/>
        <w:divId w:val="745765489"/>
        <w:rPr>
          <w:rFonts w:ascii="Verdana" w:eastAsia="Times New Roman" w:hAnsi="Verdana"/>
          <w:color w:val="000000"/>
          <w:lang w:val="en"/>
        </w:rPr>
        <w:pPrChange w:id="449" w:author="Author" w:date="2013-06-27T18:33:00Z">
          <w:pPr>
            <w:numPr>
              <w:numId w:val="144"/>
            </w:numPr>
            <w:tabs>
              <w:tab w:val="num" w:pos="720"/>
            </w:tabs>
            <w:ind w:left="720" w:right="960" w:hanging="360"/>
            <w:divId w:val="745765489"/>
          </w:pPr>
        </w:pPrChange>
      </w:pPr>
      <w:r>
        <w:rPr>
          <w:rFonts w:ascii="Verdana" w:eastAsia="Times New Roman" w:hAnsi="Verdana"/>
          <w:color w:val="000000"/>
          <w:lang w:val="en"/>
        </w:rPr>
        <w:t xml:space="preserve">Related protocol extension: OpenID Connect </w:t>
      </w:r>
    </w:p>
    <w:p w14:paraId="347E2359" w14:textId="77777777" w:rsidR="00000000" w:rsidRDefault="008E4755">
      <w:pPr>
        <w:numPr>
          <w:ilvl w:val="0"/>
          <w:numId w:val="60"/>
        </w:numPr>
        <w:ind w:left="1680" w:right="960"/>
        <w:divId w:val="745765489"/>
        <w:rPr>
          <w:rFonts w:ascii="Verdana" w:eastAsia="Times New Roman" w:hAnsi="Verdana"/>
          <w:color w:val="000000"/>
          <w:lang w:val="en"/>
        </w:rPr>
        <w:pPrChange w:id="450" w:author="Author" w:date="2013-06-27T18:33:00Z">
          <w:pPr>
            <w:numPr>
              <w:numId w:val="144"/>
            </w:numPr>
            <w:tabs>
              <w:tab w:val="num" w:pos="720"/>
            </w:tabs>
            <w:ind w:left="720" w:right="960" w:hanging="360"/>
            <w:divId w:val="745765489"/>
          </w:pPr>
        </w:pPrChange>
      </w:pPr>
      <w:r>
        <w:rPr>
          <w:rFonts w:ascii="Verdana" w:eastAsia="Times New Roman" w:hAnsi="Verdana"/>
          <w:color w:val="000000"/>
          <w:lang w:val="en"/>
        </w:rPr>
        <w:t>Change controller: OpenID Foundation Artifact Binding Working Group - openid-s</w:t>
      </w:r>
      <w:r>
        <w:rPr>
          <w:rFonts w:ascii="Verdana" w:eastAsia="Times New Roman" w:hAnsi="Verdana"/>
          <w:color w:val="000000"/>
          <w:lang w:val="en"/>
        </w:rPr>
        <w:t xml:space="preserve">pecs-ab@lists.openid.net </w:t>
      </w:r>
    </w:p>
    <w:p w14:paraId="661EE0BA" w14:textId="77777777" w:rsidR="00000000" w:rsidRDefault="008E4755">
      <w:pPr>
        <w:numPr>
          <w:ilvl w:val="0"/>
          <w:numId w:val="60"/>
        </w:numPr>
        <w:ind w:left="1680" w:right="960"/>
        <w:divId w:val="745765489"/>
        <w:rPr>
          <w:rFonts w:ascii="Verdana" w:eastAsia="Times New Roman" w:hAnsi="Verdana"/>
          <w:color w:val="000000"/>
          <w:lang w:val="en"/>
        </w:rPr>
        <w:pPrChange w:id="451" w:author="Author" w:date="2013-06-27T18:33:00Z">
          <w:pPr>
            <w:numPr>
              <w:numId w:val="144"/>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"AuthError"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2.1.3</w:t>
      </w:r>
      <w:r>
        <w:rPr>
          <w:rStyle w:val="Hyperlink"/>
          <w:rFonts w:ascii="Verdana" w:eastAsia="Times New Roman" w:hAnsi="Verdana"/>
          <w:vanish/>
          <w:u w:val="none"/>
          <w:lang w:val="en"/>
        </w:rPr>
        <w:t xml:space="preserve"> (Authorization Error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49A01FC7" w14:textId="77777777" w:rsidR="00000000" w:rsidRDefault="008E4755">
      <w:pPr>
        <w:numPr>
          <w:ilvl w:val="0"/>
          <w:numId w:val="61"/>
        </w:numPr>
        <w:ind w:left="1680" w:right="960"/>
        <w:divId w:val="745765489"/>
        <w:rPr>
          <w:rFonts w:ascii="Verdana" w:eastAsia="Times New Roman" w:hAnsi="Verdana"/>
          <w:color w:val="000000"/>
          <w:lang w:val="en"/>
        </w:rPr>
        <w:pPrChange w:id="452" w:author="Author" w:date="2013-06-27T18:33:00Z">
          <w:pPr>
            <w:numPr>
              <w:numId w:val="145"/>
            </w:numPr>
            <w:tabs>
              <w:tab w:val="num" w:pos="720"/>
            </w:tabs>
            <w:ind w:left="720" w:right="960" w:hanging="360"/>
            <w:divId w:val="745765489"/>
          </w:pPr>
        </w:pPrChange>
      </w:pPr>
      <w:r>
        <w:rPr>
          <w:rFonts w:ascii="Verdana" w:eastAsia="Times New Roman" w:hAnsi="Verdana"/>
          <w:color w:val="000000"/>
          <w:lang w:val="en"/>
        </w:rPr>
        <w:t xml:space="preserve">Error name: </w:t>
      </w:r>
      <w:r>
        <w:rPr>
          <w:rStyle w:val="HTMLTypewriter"/>
          <w:lang w:val="en"/>
        </w:rPr>
        <w:t>session_selection_required</w:t>
      </w:r>
      <w:r>
        <w:rPr>
          <w:rFonts w:ascii="Verdana" w:eastAsia="Times New Roman" w:hAnsi="Verdana"/>
          <w:color w:val="000000"/>
          <w:lang w:val="en"/>
        </w:rPr>
        <w:t xml:space="preserve"> </w:t>
      </w:r>
    </w:p>
    <w:p w14:paraId="1EEFF7D3" w14:textId="77777777" w:rsidR="00000000" w:rsidRDefault="008E4755">
      <w:pPr>
        <w:numPr>
          <w:ilvl w:val="0"/>
          <w:numId w:val="61"/>
        </w:numPr>
        <w:ind w:left="1680" w:right="960"/>
        <w:divId w:val="745765489"/>
        <w:rPr>
          <w:rFonts w:ascii="Verdana" w:eastAsia="Times New Roman" w:hAnsi="Verdana"/>
          <w:color w:val="000000"/>
          <w:lang w:val="en"/>
        </w:rPr>
        <w:pPrChange w:id="453" w:author="Author" w:date="2013-06-27T18:33:00Z">
          <w:pPr>
            <w:numPr>
              <w:numId w:val="145"/>
            </w:numPr>
            <w:tabs>
              <w:tab w:val="num" w:pos="720"/>
            </w:tabs>
            <w:ind w:left="720" w:right="960" w:hanging="360"/>
            <w:divId w:val="745765489"/>
          </w:pPr>
        </w:pPrChange>
      </w:pPr>
      <w:r>
        <w:rPr>
          <w:rFonts w:ascii="Verdana" w:eastAsia="Times New Roman" w:hAnsi="Verdana"/>
          <w:color w:val="000000"/>
          <w:lang w:val="en"/>
        </w:rPr>
        <w:t xml:space="preserve">Error usage location: Authorization Endpoint </w:t>
      </w:r>
    </w:p>
    <w:p w14:paraId="77032E05" w14:textId="77777777" w:rsidR="00000000" w:rsidRDefault="008E4755">
      <w:pPr>
        <w:numPr>
          <w:ilvl w:val="0"/>
          <w:numId w:val="61"/>
        </w:numPr>
        <w:ind w:left="1680" w:right="960"/>
        <w:divId w:val="745765489"/>
        <w:rPr>
          <w:rFonts w:ascii="Verdana" w:eastAsia="Times New Roman" w:hAnsi="Verdana"/>
          <w:color w:val="000000"/>
          <w:lang w:val="en"/>
        </w:rPr>
        <w:pPrChange w:id="454" w:author="Author" w:date="2013-06-27T18:33:00Z">
          <w:pPr>
            <w:numPr>
              <w:numId w:val="145"/>
            </w:numPr>
            <w:tabs>
              <w:tab w:val="num" w:pos="720"/>
            </w:tabs>
            <w:ind w:left="720" w:right="960" w:hanging="360"/>
            <w:divId w:val="745765489"/>
          </w:pPr>
        </w:pPrChange>
      </w:pPr>
      <w:r>
        <w:rPr>
          <w:rFonts w:ascii="Verdana" w:eastAsia="Times New Roman" w:hAnsi="Verdana"/>
          <w:color w:val="000000"/>
          <w:lang w:val="en"/>
        </w:rPr>
        <w:t>Related protocol exten</w:t>
      </w:r>
      <w:r>
        <w:rPr>
          <w:rFonts w:ascii="Verdana" w:eastAsia="Times New Roman" w:hAnsi="Verdana"/>
          <w:color w:val="000000"/>
          <w:lang w:val="en"/>
        </w:rPr>
        <w:t xml:space="preserve">sion: OpenID Connect </w:t>
      </w:r>
    </w:p>
    <w:p w14:paraId="500963E3" w14:textId="77777777" w:rsidR="00000000" w:rsidRDefault="008E4755">
      <w:pPr>
        <w:numPr>
          <w:ilvl w:val="0"/>
          <w:numId w:val="61"/>
        </w:numPr>
        <w:ind w:left="1680" w:right="960"/>
        <w:divId w:val="745765489"/>
        <w:rPr>
          <w:rFonts w:ascii="Verdana" w:eastAsia="Times New Roman" w:hAnsi="Verdana"/>
          <w:color w:val="000000"/>
          <w:lang w:val="en"/>
        </w:rPr>
        <w:pPrChange w:id="455" w:author="Author" w:date="2013-06-27T18:33:00Z">
          <w:pPr>
            <w:numPr>
              <w:numId w:val="145"/>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1349CEDD" w14:textId="77777777" w:rsidR="00000000" w:rsidRDefault="008E4755">
      <w:pPr>
        <w:numPr>
          <w:ilvl w:val="0"/>
          <w:numId w:val="61"/>
        </w:numPr>
        <w:ind w:left="1680" w:right="960"/>
        <w:divId w:val="745765489"/>
        <w:rPr>
          <w:rFonts w:ascii="Verdana" w:eastAsia="Times New Roman" w:hAnsi="Verdana"/>
          <w:color w:val="000000"/>
          <w:lang w:val="en"/>
        </w:rPr>
        <w:pPrChange w:id="456" w:author="Author" w:date="2013-06-27T18:33:00Z">
          <w:pPr>
            <w:numPr>
              <w:numId w:val="145"/>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"AuthError"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2.1.3</w:t>
      </w:r>
      <w:r>
        <w:rPr>
          <w:rStyle w:val="Hyperlink"/>
          <w:rFonts w:ascii="Verdana" w:eastAsia="Times New Roman" w:hAnsi="Verdana"/>
          <w:vanish/>
          <w:u w:val="none"/>
          <w:lang w:val="en"/>
        </w:rPr>
        <w:t xml:space="preserve"> (Authorization Error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1191AE22" w14:textId="77777777" w:rsidR="00000000" w:rsidRDefault="008E4755">
      <w:pPr>
        <w:numPr>
          <w:ilvl w:val="0"/>
          <w:numId w:val="62"/>
        </w:numPr>
        <w:ind w:left="1680" w:right="960"/>
        <w:divId w:val="745765489"/>
        <w:rPr>
          <w:rFonts w:ascii="Verdana" w:eastAsia="Times New Roman" w:hAnsi="Verdana"/>
          <w:color w:val="000000"/>
          <w:lang w:val="en"/>
        </w:rPr>
        <w:pPrChange w:id="457" w:author="Author" w:date="2013-06-27T18:33:00Z">
          <w:pPr>
            <w:numPr>
              <w:numId w:val="146"/>
            </w:numPr>
            <w:tabs>
              <w:tab w:val="num" w:pos="720"/>
            </w:tabs>
            <w:ind w:left="720" w:right="960" w:hanging="360"/>
            <w:divId w:val="745765489"/>
          </w:pPr>
        </w:pPrChange>
      </w:pPr>
      <w:r>
        <w:rPr>
          <w:rFonts w:ascii="Verdana" w:eastAsia="Times New Roman" w:hAnsi="Verdana"/>
          <w:color w:val="000000"/>
          <w:lang w:val="en"/>
        </w:rPr>
        <w:t>Error na</w:t>
      </w:r>
      <w:r>
        <w:rPr>
          <w:rFonts w:ascii="Verdana" w:eastAsia="Times New Roman" w:hAnsi="Verdana"/>
          <w:color w:val="000000"/>
          <w:lang w:val="en"/>
        </w:rPr>
        <w:t xml:space="preserve">me: </w:t>
      </w:r>
      <w:r>
        <w:rPr>
          <w:rStyle w:val="HTMLTypewriter"/>
          <w:lang w:val="en"/>
        </w:rPr>
        <w:t>consent_required</w:t>
      </w:r>
      <w:r>
        <w:rPr>
          <w:rFonts w:ascii="Verdana" w:eastAsia="Times New Roman" w:hAnsi="Verdana"/>
          <w:color w:val="000000"/>
          <w:lang w:val="en"/>
        </w:rPr>
        <w:t xml:space="preserve"> </w:t>
      </w:r>
    </w:p>
    <w:p w14:paraId="1CD20A85" w14:textId="77777777" w:rsidR="00000000" w:rsidRDefault="008E4755">
      <w:pPr>
        <w:numPr>
          <w:ilvl w:val="0"/>
          <w:numId w:val="62"/>
        </w:numPr>
        <w:ind w:left="1680" w:right="960"/>
        <w:divId w:val="745765489"/>
        <w:rPr>
          <w:rFonts w:ascii="Verdana" w:eastAsia="Times New Roman" w:hAnsi="Verdana"/>
          <w:color w:val="000000"/>
          <w:lang w:val="en"/>
        </w:rPr>
        <w:pPrChange w:id="458" w:author="Author" w:date="2013-06-27T18:33:00Z">
          <w:pPr>
            <w:numPr>
              <w:numId w:val="146"/>
            </w:numPr>
            <w:tabs>
              <w:tab w:val="num" w:pos="720"/>
            </w:tabs>
            <w:ind w:left="720" w:right="960" w:hanging="360"/>
            <w:divId w:val="745765489"/>
          </w:pPr>
        </w:pPrChange>
      </w:pPr>
      <w:r>
        <w:rPr>
          <w:rFonts w:ascii="Verdana" w:eastAsia="Times New Roman" w:hAnsi="Verdana"/>
          <w:color w:val="000000"/>
          <w:lang w:val="en"/>
        </w:rPr>
        <w:t xml:space="preserve">Error usage location: Authorization Endpoint </w:t>
      </w:r>
    </w:p>
    <w:p w14:paraId="40EA64B0" w14:textId="77777777" w:rsidR="00000000" w:rsidRDefault="008E4755">
      <w:pPr>
        <w:numPr>
          <w:ilvl w:val="0"/>
          <w:numId w:val="62"/>
        </w:numPr>
        <w:ind w:left="1680" w:right="960"/>
        <w:divId w:val="745765489"/>
        <w:rPr>
          <w:rFonts w:ascii="Verdana" w:eastAsia="Times New Roman" w:hAnsi="Verdana"/>
          <w:color w:val="000000"/>
          <w:lang w:val="en"/>
        </w:rPr>
        <w:pPrChange w:id="459" w:author="Author" w:date="2013-06-27T18:33:00Z">
          <w:pPr>
            <w:numPr>
              <w:numId w:val="146"/>
            </w:numPr>
            <w:tabs>
              <w:tab w:val="num" w:pos="720"/>
            </w:tabs>
            <w:ind w:left="720" w:right="960" w:hanging="360"/>
            <w:divId w:val="745765489"/>
          </w:pPr>
        </w:pPrChange>
      </w:pPr>
      <w:r>
        <w:rPr>
          <w:rFonts w:ascii="Verdana" w:eastAsia="Times New Roman" w:hAnsi="Verdana"/>
          <w:color w:val="000000"/>
          <w:lang w:val="en"/>
        </w:rPr>
        <w:t xml:space="preserve">Related protocol extension: OpenID Connect </w:t>
      </w:r>
    </w:p>
    <w:p w14:paraId="7B257BA4" w14:textId="77777777" w:rsidR="00000000" w:rsidRDefault="008E4755">
      <w:pPr>
        <w:numPr>
          <w:ilvl w:val="0"/>
          <w:numId w:val="62"/>
        </w:numPr>
        <w:ind w:left="1680" w:right="960"/>
        <w:divId w:val="745765489"/>
        <w:rPr>
          <w:rFonts w:ascii="Verdana" w:eastAsia="Times New Roman" w:hAnsi="Verdana"/>
          <w:color w:val="000000"/>
          <w:lang w:val="en"/>
        </w:rPr>
        <w:pPrChange w:id="460" w:author="Author" w:date="2013-06-27T18:33:00Z">
          <w:pPr>
            <w:numPr>
              <w:numId w:val="146"/>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68053C42" w14:textId="77777777" w:rsidR="00000000" w:rsidRDefault="008E4755">
      <w:pPr>
        <w:numPr>
          <w:ilvl w:val="0"/>
          <w:numId w:val="62"/>
        </w:numPr>
        <w:ind w:left="1680" w:right="960"/>
        <w:divId w:val="745765489"/>
        <w:rPr>
          <w:rFonts w:ascii="Verdana" w:eastAsia="Times New Roman" w:hAnsi="Verdana"/>
          <w:color w:val="000000"/>
          <w:lang w:val="en"/>
        </w:rPr>
        <w:pPrChange w:id="461" w:author="Author" w:date="2013-06-27T18:33:00Z">
          <w:pPr>
            <w:numPr>
              <w:numId w:val="146"/>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"AuthError"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2.1.3</w:t>
      </w:r>
      <w:r>
        <w:rPr>
          <w:rStyle w:val="Hyperlink"/>
          <w:rFonts w:ascii="Verdana" w:eastAsia="Times New Roman" w:hAnsi="Verdana"/>
          <w:vanish/>
          <w:u w:val="none"/>
          <w:lang w:val="en"/>
        </w:rPr>
        <w:t xml:space="preserve"> (Authorization Error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2BE5AF95" w14:textId="77777777" w:rsidR="00000000" w:rsidRDefault="008E4755">
      <w:pPr>
        <w:numPr>
          <w:ilvl w:val="0"/>
          <w:numId w:val="63"/>
        </w:numPr>
        <w:ind w:left="1680" w:right="960"/>
        <w:divId w:val="745765489"/>
        <w:rPr>
          <w:rFonts w:ascii="Verdana" w:eastAsia="Times New Roman" w:hAnsi="Verdana"/>
          <w:color w:val="000000"/>
          <w:lang w:val="en"/>
        </w:rPr>
        <w:pPrChange w:id="462" w:author="Author" w:date="2013-06-27T18:33:00Z">
          <w:pPr>
            <w:numPr>
              <w:numId w:val="147"/>
            </w:numPr>
            <w:tabs>
              <w:tab w:val="num" w:pos="720"/>
            </w:tabs>
            <w:ind w:left="720" w:right="960" w:hanging="360"/>
            <w:divId w:val="745765489"/>
          </w:pPr>
        </w:pPrChange>
      </w:pPr>
      <w:r>
        <w:rPr>
          <w:rFonts w:ascii="Verdana" w:eastAsia="Times New Roman" w:hAnsi="Verdana"/>
          <w:color w:val="000000"/>
          <w:lang w:val="en"/>
        </w:rPr>
        <w:t xml:space="preserve">Error name: </w:t>
      </w:r>
      <w:r>
        <w:rPr>
          <w:rStyle w:val="HTMLTypewriter"/>
          <w:lang w:val="en"/>
        </w:rPr>
        <w:t>invalid_request_uri</w:t>
      </w:r>
      <w:r>
        <w:rPr>
          <w:rFonts w:ascii="Verdana" w:eastAsia="Times New Roman" w:hAnsi="Verdana"/>
          <w:color w:val="000000"/>
          <w:lang w:val="en"/>
        </w:rPr>
        <w:t xml:space="preserve"> </w:t>
      </w:r>
    </w:p>
    <w:p w14:paraId="258DA76B" w14:textId="77777777" w:rsidR="00000000" w:rsidRDefault="008E4755">
      <w:pPr>
        <w:numPr>
          <w:ilvl w:val="0"/>
          <w:numId w:val="63"/>
        </w:numPr>
        <w:ind w:left="1680" w:right="960"/>
        <w:divId w:val="745765489"/>
        <w:rPr>
          <w:rFonts w:ascii="Verdana" w:eastAsia="Times New Roman" w:hAnsi="Verdana"/>
          <w:color w:val="000000"/>
          <w:lang w:val="en"/>
        </w:rPr>
        <w:pPrChange w:id="463" w:author="Author" w:date="2013-06-27T18:33:00Z">
          <w:pPr>
            <w:numPr>
              <w:numId w:val="147"/>
            </w:numPr>
            <w:tabs>
              <w:tab w:val="num" w:pos="720"/>
            </w:tabs>
            <w:ind w:left="720" w:right="960" w:hanging="360"/>
            <w:divId w:val="745765489"/>
          </w:pPr>
        </w:pPrChange>
      </w:pPr>
      <w:r>
        <w:rPr>
          <w:rFonts w:ascii="Verdana" w:eastAsia="Times New Roman" w:hAnsi="Verdana"/>
          <w:color w:val="000000"/>
          <w:lang w:val="en"/>
        </w:rPr>
        <w:t xml:space="preserve">Error usage location: Authorization Endpoint </w:t>
      </w:r>
    </w:p>
    <w:p w14:paraId="465C87DE" w14:textId="77777777" w:rsidR="00000000" w:rsidRDefault="008E4755">
      <w:pPr>
        <w:numPr>
          <w:ilvl w:val="0"/>
          <w:numId w:val="63"/>
        </w:numPr>
        <w:ind w:left="1680" w:right="960"/>
        <w:divId w:val="745765489"/>
        <w:rPr>
          <w:rFonts w:ascii="Verdana" w:eastAsia="Times New Roman" w:hAnsi="Verdana"/>
          <w:color w:val="000000"/>
          <w:lang w:val="en"/>
        </w:rPr>
        <w:pPrChange w:id="464" w:author="Author" w:date="2013-06-27T18:33:00Z">
          <w:pPr>
            <w:numPr>
              <w:numId w:val="147"/>
            </w:numPr>
            <w:tabs>
              <w:tab w:val="num" w:pos="720"/>
            </w:tabs>
            <w:ind w:left="720" w:right="960" w:hanging="360"/>
            <w:divId w:val="745765489"/>
          </w:pPr>
        </w:pPrChange>
      </w:pPr>
      <w:r>
        <w:rPr>
          <w:rFonts w:ascii="Verdana" w:eastAsia="Times New Roman" w:hAnsi="Verdana"/>
          <w:color w:val="000000"/>
          <w:lang w:val="en"/>
        </w:rPr>
        <w:t xml:space="preserve">Related protocol extension: OpenID Connect </w:t>
      </w:r>
    </w:p>
    <w:p w14:paraId="66D51AE0" w14:textId="77777777" w:rsidR="00000000" w:rsidRDefault="008E4755">
      <w:pPr>
        <w:numPr>
          <w:ilvl w:val="0"/>
          <w:numId w:val="63"/>
        </w:numPr>
        <w:ind w:left="1680" w:right="960"/>
        <w:divId w:val="745765489"/>
        <w:rPr>
          <w:rFonts w:ascii="Verdana" w:eastAsia="Times New Roman" w:hAnsi="Verdana"/>
          <w:color w:val="000000"/>
          <w:lang w:val="en"/>
        </w:rPr>
        <w:pPrChange w:id="465" w:author="Author" w:date="2013-06-27T18:33:00Z">
          <w:pPr>
            <w:numPr>
              <w:numId w:val="147"/>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1874EB4E" w14:textId="77777777" w:rsidR="00000000" w:rsidRDefault="008E4755">
      <w:pPr>
        <w:numPr>
          <w:ilvl w:val="0"/>
          <w:numId w:val="63"/>
        </w:numPr>
        <w:ind w:left="1680" w:right="960"/>
        <w:divId w:val="745765489"/>
        <w:rPr>
          <w:rFonts w:ascii="Verdana" w:eastAsia="Times New Roman" w:hAnsi="Verdana"/>
          <w:color w:val="000000"/>
          <w:lang w:val="en"/>
        </w:rPr>
        <w:pPrChange w:id="466" w:author="Author" w:date="2013-06-27T18:33:00Z">
          <w:pPr>
            <w:numPr>
              <w:numId w:val="147"/>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"AuthError"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2.1.3</w:t>
      </w:r>
      <w:r>
        <w:rPr>
          <w:rStyle w:val="Hyperlink"/>
          <w:rFonts w:ascii="Verdana" w:eastAsia="Times New Roman" w:hAnsi="Verdana"/>
          <w:vanish/>
          <w:u w:val="none"/>
          <w:lang w:val="en"/>
        </w:rPr>
        <w:t xml:space="preserve"> (Authorization Error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5873C056" w14:textId="77777777" w:rsidR="00000000" w:rsidRDefault="008E4755">
      <w:pPr>
        <w:numPr>
          <w:ilvl w:val="0"/>
          <w:numId w:val="64"/>
        </w:numPr>
        <w:ind w:left="1680" w:right="960"/>
        <w:divId w:val="745765489"/>
        <w:rPr>
          <w:rFonts w:ascii="Verdana" w:eastAsia="Times New Roman" w:hAnsi="Verdana"/>
          <w:color w:val="000000"/>
          <w:lang w:val="en"/>
        </w:rPr>
        <w:pPrChange w:id="467" w:author="Author" w:date="2013-06-27T18:33:00Z">
          <w:pPr>
            <w:numPr>
              <w:numId w:val="148"/>
            </w:numPr>
            <w:tabs>
              <w:tab w:val="num" w:pos="720"/>
            </w:tabs>
            <w:ind w:left="720" w:right="960" w:hanging="360"/>
            <w:divId w:val="745765489"/>
          </w:pPr>
        </w:pPrChange>
      </w:pPr>
      <w:r>
        <w:rPr>
          <w:rFonts w:ascii="Verdana" w:eastAsia="Times New Roman" w:hAnsi="Verdana"/>
          <w:color w:val="000000"/>
          <w:lang w:val="en"/>
        </w:rPr>
        <w:t xml:space="preserve">Error name: </w:t>
      </w:r>
      <w:r>
        <w:rPr>
          <w:rStyle w:val="HTMLTypewriter"/>
          <w:lang w:val="en"/>
        </w:rPr>
        <w:t>invalid_request_ob</w:t>
      </w:r>
      <w:r>
        <w:rPr>
          <w:rStyle w:val="HTMLTypewriter"/>
          <w:lang w:val="en"/>
        </w:rPr>
        <w:t>ject</w:t>
      </w:r>
      <w:r>
        <w:rPr>
          <w:rFonts w:ascii="Verdana" w:eastAsia="Times New Roman" w:hAnsi="Verdana"/>
          <w:color w:val="000000"/>
          <w:lang w:val="en"/>
        </w:rPr>
        <w:t xml:space="preserve"> </w:t>
      </w:r>
    </w:p>
    <w:p w14:paraId="6BA69B80" w14:textId="77777777" w:rsidR="00000000" w:rsidRDefault="008E4755">
      <w:pPr>
        <w:numPr>
          <w:ilvl w:val="0"/>
          <w:numId w:val="64"/>
        </w:numPr>
        <w:ind w:left="1680" w:right="960"/>
        <w:divId w:val="745765489"/>
        <w:rPr>
          <w:rFonts w:ascii="Verdana" w:eastAsia="Times New Roman" w:hAnsi="Verdana"/>
          <w:color w:val="000000"/>
          <w:lang w:val="en"/>
        </w:rPr>
        <w:pPrChange w:id="468" w:author="Author" w:date="2013-06-27T18:33:00Z">
          <w:pPr>
            <w:numPr>
              <w:numId w:val="148"/>
            </w:numPr>
            <w:tabs>
              <w:tab w:val="num" w:pos="720"/>
            </w:tabs>
            <w:ind w:left="720" w:right="960" w:hanging="360"/>
            <w:divId w:val="745765489"/>
          </w:pPr>
        </w:pPrChange>
      </w:pPr>
      <w:r>
        <w:rPr>
          <w:rFonts w:ascii="Verdana" w:eastAsia="Times New Roman" w:hAnsi="Verdana"/>
          <w:color w:val="000000"/>
          <w:lang w:val="en"/>
        </w:rPr>
        <w:t xml:space="preserve">Error usage location: Authorization Endpoint </w:t>
      </w:r>
    </w:p>
    <w:p w14:paraId="71A86BCB" w14:textId="77777777" w:rsidR="00000000" w:rsidRDefault="008E4755">
      <w:pPr>
        <w:numPr>
          <w:ilvl w:val="0"/>
          <w:numId w:val="64"/>
        </w:numPr>
        <w:ind w:left="1680" w:right="960"/>
        <w:divId w:val="745765489"/>
        <w:rPr>
          <w:rFonts w:ascii="Verdana" w:eastAsia="Times New Roman" w:hAnsi="Verdana"/>
          <w:color w:val="000000"/>
          <w:lang w:val="en"/>
        </w:rPr>
        <w:pPrChange w:id="469" w:author="Author" w:date="2013-06-27T18:33:00Z">
          <w:pPr>
            <w:numPr>
              <w:numId w:val="148"/>
            </w:numPr>
            <w:tabs>
              <w:tab w:val="num" w:pos="720"/>
            </w:tabs>
            <w:ind w:left="720" w:right="960" w:hanging="360"/>
            <w:divId w:val="745765489"/>
          </w:pPr>
        </w:pPrChange>
      </w:pPr>
      <w:r>
        <w:rPr>
          <w:rFonts w:ascii="Verdana" w:eastAsia="Times New Roman" w:hAnsi="Verdana"/>
          <w:color w:val="000000"/>
          <w:lang w:val="en"/>
        </w:rPr>
        <w:t xml:space="preserve">Related protocol extension: OpenID Connect </w:t>
      </w:r>
    </w:p>
    <w:p w14:paraId="653C32F8" w14:textId="77777777" w:rsidR="00000000" w:rsidRDefault="008E4755">
      <w:pPr>
        <w:numPr>
          <w:ilvl w:val="0"/>
          <w:numId w:val="64"/>
        </w:numPr>
        <w:ind w:left="1680" w:right="960"/>
        <w:divId w:val="745765489"/>
        <w:rPr>
          <w:rFonts w:ascii="Verdana" w:eastAsia="Times New Roman" w:hAnsi="Verdana"/>
          <w:color w:val="000000"/>
          <w:lang w:val="en"/>
        </w:rPr>
        <w:pPrChange w:id="470" w:author="Author" w:date="2013-06-27T18:33:00Z">
          <w:pPr>
            <w:numPr>
              <w:numId w:val="148"/>
            </w:numPr>
            <w:tabs>
              <w:tab w:val="num" w:pos="720"/>
            </w:tabs>
            <w:ind w:left="720" w:right="960" w:hanging="360"/>
            <w:divId w:val="745765489"/>
          </w:pPr>
        </w:pPrChange>
      </w:pPr>
      <w:r>
        <w:rPr>
          <w:rFonts w:ascii="Verdana" w:eastAsia="Times New Roman" w:hAnsi="Verdana"/>
          <w:color w:val="000000"/>
          <w:lang w:val="en"/>
        </w:rPr>
        <w:t xml:space="preserve">Change controller: OpenID Foundation Artifact Binding Working Group - openid-specs-ab@lists.openid.net </w:t>
      </w:r>
    </w:p>
    <w:p w14:paraId="517C4768" w14:textId="77777777" w:rsidR="00000000" w:rsidRDefault="008E4755">
      <w:pPr>
        <w:numPr>
          <w:ilvl w:val="0"/>
          <w:numId w:val="64"/>
        </w:numPr>
        <w:ind w:left="1680" w:right="960"/>
        <w:divId w:val="745765489"/>
        <w:rPr>
          <w:rFonts w:ascii="Verdana" w:eastAsia="Times New Roman" w:hAnsi="Verdana"/>
          <w:color w:val="000000"/>
          <w:lang w:val="en"/>
        </w:rPr>
        <w:pPrChange w:id="471" w:author="Author" w:date="2013-06-27T18:33:00Z">
          <w:pPr>
            <w:numPr>
              <w:numId w:val="148"/>
            </w:numPr>
            <w:tabs>
              <w:tab w:val="num" w:pos="720"/>
            </w:tabs>
            <w:ind w:left="720" w:right="960" w:hanging="360"/>
            <w:divId w:val="745765489"/>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"AuthError"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2.1.3</w:t>
      </w:r>
      <w:r>
        <w:rPr>
          <w:rStyle w:val="Hyperlink"/>
          <w:rFonts w:ascii="Verdana" w:eastAsia="Times New Roman" w:hAnsi="Verdana"/>
          <w:vanish/>
          <w:u w:val="none"/>
          <w:lang w:val="en"/>
        </w:rPr>
        <w:t xml:space="preserve"> (Authorization Error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27CC4F87" w14:textId="77777777" w:rsidR="00000000" w:rsidRDefault="008E4755">
      <w:pPr>
        <w:spacing w:before="0" w:beforeAutospacing="0" w:after="0" w:afterAutospacing="0"/>
        <w:divId w:val="745765489"/>
        <w:rPr>
          <w:rFonts w:ascii="Verdana" w:eastAsia="Times New Roman" w:hAnsi="Verdana"/>
          <w:color w:val="000000"/>
          <w:lang w:val="en"/>
        </w:rPr>
      </w:pPr>
      <w:bookmarkStart w:id="472" w:name="rfc.references"/>
      <w:bookmarkEnd w:id="472"/>
    </w:p>
    <w:p w14:paraId="6413B35A"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82F0148" w14:textId="77777777">
        <w:trPr>
          <w:divId w:val="745765489"/>
          <w:trHeight w:val="225"/>
          <w:tblCellSpacing w:w="15" w:type="dxa"/>
        </w:trPr>
        <w:tc>
          <w:tcPr>
            <w:tcW w:w="450" w:type="dxa"/>
            <w:shd w:val="clear" w:color="auto" w:fill="990000"/>
            <w:vAlign w:val="center"/>
            <w:hideMark/>
          </w:tcPr>
          <w:p w14:paraId="62D45E35"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E50DB76" w14:textId="77777777" w:rsidR="00000000" w:rsidRDefault="008E4755">
      <w:pPr>
        <w:pStyle w:val="Heading3"/>
        <w:divId w:val="745765489"/>
        <w:rPr>
          <w:rFonts w:eastAsia="Times New Roman"/>
          <w:lang w:val="en"/>
        </w:rPr>
      </w:pPr>
      <w:bookmarkStart w:id="473" w:name="rfc.section.12"/>
      <w:bookmarkEnd w:id="473"/>
      <w:r>
        <w:rPr>
          <w:rFonts w:eastAsia="Times New Roman"/>
          <w:lang w:val="en"/>
        </w:rPr>
        <w:t>12.  References</w:t>
      </w:r>
    </w:p>
    <w:p w14:paraId="4EFFE91A" w14:textId="77777777" w:rsidR="00000000" w:rsidRDefault="008E4755">
      <w:pPr>
        <w:spacing w:before="0" w:beforeAutospacing="0" w:after="0" w:afterAutospacing="0"/>
        <w:divId w:val="745765489"/>
        <w:rPr>
          <w:rFonts w:ascii="Verdana" w:eastAsia="Times New Roman" w:hAnsi="Verdana"/>
          <w:color w:val="000000"/>
          <w:lang w:val="en"/>
        </w:rPr>
      </w:pPr>
      <w:bookmarkStart w:id="474" w:name="rfc.references1"/>
      <w:bookmarkEnd w:id="474"/>
    </w:p>
    <w:p w14:paraId="4A9E5CDE"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6773C03" w14:textId="77777777">
        <w:trPr>
          <w:divId w:val="745765489"/>
          <w:trHeight w:val="225"/>
          <w:tblCellSpacing w:w="15" w:type="dxa"/>
        </w:trPr>
        <w:tc>
          <w:tcPr>
            <w:tcW w:w="450" w:type="dxa"/>
            <w:shd w:val="clear" w:color="auto" w:fill="990000"/>
            <w:vAlign w:val="center"/>
            <w:hideMark/>
          </w:tcPr>
          <w:p w14:paraId="385D82FF"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74634F3" w14:textId="77777777" w:rsidR="00000000" w:rsidRDefault="008E4755">
      <w:pPr>
        <w:pStyle w:val="Heading3"/>
        <w:divId w:val="745765489"/>
        <w:rPr>
          <w:rFonts w:eastAsia="Times New Roman"/>
          <w:lang w:val="en"/>
        </w:rPr>
      </w:pPr>
      <w:r>
        <w:rPr>
          <w:rFonts w:eastAsia="Times New Roman"/>
          <w:lang w:val="en"/>
        </w:rPr>
        <w:t>12.1.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605"/>
        <w:gridCol w:w="6751"/>
      </w:tblGrid>
      <w:tr w:rsidR="00000000" w14:paraId="41F33DF9" w14:textId="77777777">
        <w:trPr>
          <w:divId w:val="745765489"/>
          <w:tblCellSpacing w:w="15" w:type="dxa"/>
        </w:trPr>
        <w:tc>
          <w:tcPr>
            <w:tcW w:w="0" w:type="auto"/>
            <w:hideMark/>
          </w:tcPr>
          <w:p w14:paraId="3B6A43D7" w14:textId="77777777" w:rsidR="00000000" w:rsidRDefault="008E4755">
            <w:pPr>
              <w:spacing w:before="0" w:beforeAutospacing="0" w:after="0" w:afterAutospacing="0"/>
              <w:rPr>
                <w:rFonts w:ascii="Verdana" w:eastAsia="Times New Roman" w:hAnsi="Verdana"/>
                <w:color w:val="000000"/>
                <w:sz w:val="20"/>
                <w:szCs w:val="20"/>
              </w:rPr>
            </w:pPr>
            <w:bookmarkStart w:id="475" w:name="E.164"/>
            <w:r>
              <w:rPr>
                <w:rFonts w:ascii="Verdana" w:eastAsia="Times New Roman" w:hAnsi="Verdana"/>
                <w:b/>
                <w:bCs/>
                <w:color w:val="000000"/>
                <w:sz w:val="20"/>
                <w:szCs w:val="20"/>
              </w:rPr>
              <w:t>[E.164]</w:t>
            </w:r>
            <w:bookmarkEnd w:id="475"/>
          </w:p>
        </w:tc>
        <w:tc>
          <w:tcPr>
            <w:tcW w:w="0" w:type="auto"/>
            <w:vAlign w:val="center"/>
            <w:hideMark/>
          </w:tcPr>
          <w:p w14:paraId="76B968B7"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7" w:history="1">
              <w:r>
                <w:rPr>
                  <w:rStyle w:val="Hyperlink"/>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000000" w14:paraId="48903E0D" w14:textId="77777777">
        <w:trPr>
          <w:divId w:val="745765489"/>
          <w:tblCellSpacing w:w="15" w:type="dxa"/>
        </w:trPr>
        <w:tc>
          <w:tcPr>
            <w:tcW w:w="0" w:type="auto"/>
            <w:hideMark/>
          </w:tcPr>
          <w:p w14:paraId="2B9D5F49" w14:textId="77777777" w:rsidR="00000000" w:rsidRDefault="008E4755">
            <w:pPr>
              <w:spacing w:before="0" w:beforeAutospacing="0" w:after="0" w:afterAutospacing="0"/>
              <w:rPr>
                <w:rFonts w:ascii="Verdana" w:eastAsia="Times New Roman" w:hAnsi="Verdana"/>
                <w:color w:val="000000"/>
                <w:sz w:val="20"/>
                <w:szCs w:val="20"/>
              </w:rPr>
            </w:pPr>
            <w:bookmarkStart w:id="476" w:name="IANA.Language"/>
            <w:r>
              <w:rPr>
                <w:rFonts w:ascii="Verdana" w:eastAsia="Times New Roman" w:hAnsi="Verdana"/>
                <w:b/>
                <w:bCs/>
                <w:color w:val="000000"/>
                <w:sz w:val="20"/>
                <w:szCs w:val="20"/>
              </w:rPr>
              <w:t>[IANA.Language]</w:t>
            </w:r>
            <w:bookmarkEnd w:id="476"/>
          </w:p>
        </w:tc>
        <w:tc>
          <w:tcPr>
            <w:tcW w:w="0" w:type="auto"/>
            <w:vAlign w:val="center"/>
            <w:hideMark/>
          </w:tcPr>
          <w:p w14:paraId="4F5D4797"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Internet Assigned Numbers Authority (IANA), “</w:t>
            </w:r>
            <w:hyperlink r:id="rId8" w:history="1">
              <w:r>
                <w:rPr>
                  <w:rStyle w:val="Hyperlink"/>
                  <w:rFonts w:ascii="Verdana" w:eastAsia="Times New Roman" w:hAnsi="Verdana"/>
                  <w:sz w:val="20"/>
                  <w:szCs w:val="20"/>
                </w:rPr>
                <w:t>Language Subtag Registry</w:t>
              </w:r>
            </w:hyperlink>
            <w:r>
              <w:rPr>
                <w:rFonts w:ascii="Verdana" w:eastAsia="Times New Roman" w:hAnsi="Verdana"/>
                <w:color w:val="000000"/>
                <w:sz w:val="20"/>
                <w:szCs w:val="20"/>
              </w:rPr>
              <w:t>,” 2005.</w:t>
            </w:r>
          </w:p>
        </w:tc>
      </w:tr>
      <w:tr w:rsidR="00000000" w14:paraId="70BFB364" w14:textId="77777777">
        <w:trPr>
          <w:divId w:val="745765489"/>
          <w:tblCellSpacing w:w="15" w:type="dxa"/>
        </w:trPr>
        <w:tc>
          <w:tcPr>
            <w:tcW w:w="0" w:type="auto"/>
            <w:hideMark/>
          </w:tcPr>
          <w:p w14:paraId="60A95C87" w14:textId="77777777" w:rsidR="00000000" w:rsidRDefault="008E4755">
            <w:pPr>
              <w:spacing w:before="0" w:beforeAutospacing="0" w:after="0" w:afterAutospacing="0"/>
              <w:rPr>
                <w:rFonts w:ascii="Verdana" w:eastAsia="Times New Roman" w:hAnsi="Verdana"/>
                <w:color w:val="000000"/>
                <w:sz w:val="20"/>
                <w:szCs w:val="20"/>
              </w:rPr>
            </w:pPr>
            <w:bookmarkStart w:id="477" w:name="ISO29115"/>
            <w:r>
              <w:rPr>
                <w:rFonts w:ascii="Verdana" w:eastAsia="Times New Roman" w:hAnsi="Verdana"/>
                <w:b/>
                <w:bCs/>
                <w:color w:val="000000"/>
                <w:sz w:val="20"/>
                <w:szCs w:val="20"/>
              </w:rPr>
              <w:t>[ISO29115]</w:t>
            </w:r>
            <w:bookmarkEnd w:id="477"/>
          </w:p>
        </w:tc>
        <w:tc>
          <w:tcPr>
            <w:tcW w:w="0" w:type="auto"/>
            <w:vAlign w:val="center"/>
            <w:hideMark/>
          </w:tcPr>
          <w:p w14:paraId="5C4F7EC8"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9" w:history="1">
              <w:r>
                <w:rPr>
                  <w:rStyle w:val="Hyperlink"/>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000000" w14:paraId="7DC2C6BE" w14:textId="77777777">
        <w:trPr>
          <w:divId w:val="745765489"/>
          <w:tblCellSpacing w:w="15" w:type="dxa"/>
        </w:trPr>
        <w:tc>
          <w:tcPr>
            <w:tcW w:w="0" w:type="auto"/>
            <w:hideMark/>
          </w:tcPr>
          <w:p w14:paraId="05520362" w14:textId="77777777" w:rsidR="00000000" w:rsidRDefault="008E4755">
            <w:pPr>
              <w:spacing w:before="0" w:beforeAutospacing="0" w:after="0" w:afterAutospacing="0"/>
              <w:rPr>
                <w:rFonts w:ascii="Verdana" w:eastAsia="Times New Roman" w:hAnsi="Verdana"/>
                <w:color w:val="000000"/>
                <w:sz w:val="20"/>
                <w:szCs w:val="20"/>
              </w:rPr>
            </w:pPr>
            <w:bookmarkStart w:id="478" w:name="ISO3166-1"/>
            <w:r>
              <w:rPr>
                <w:rFonts w:ascii="Verdana" w:eastAsia="Times New Roman" w:hAnsi="Verdana"/>
                <w:b/>
                <w:bCs/>
                <w:color w:val="000000"/>
                <w:sz w:val="20"/>
                <w:szCs w:val="20"/>
              </w:rPr>
              <w:t>[ISO3166-1]</w:t>
            </w:r>
            <w:bookmarkEnd w:id="478"/>
          </w:p>
        </w:tc>
        <w:tc>
          <w:tcPr>
            <w:tcW w:w="0" w:type="auto"/>
            <w:vAlign w:val="center"/>
            <w:hideMark/>
          </w:tcPr>
          <w:p w14:paraId="36588A6A"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w:t>
            </w:r>
            <w:r>
              <w:rPr>
                <w:rFonts w:ascii="Verdana" w:eastAsia="Times New Roman" w:hAnsi="Verdana"/>
                <w:color w:val="000000"/>
                <w:sz w:val="20"/>
                <w:szCs w:val="20"/>
              </w:rPr>
              <w:t>rdization, “</w:t>
            </w:r>
            <w:hyperlink r:id="rId10"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000000" w14:paraId="69284B56" w14:textId="77777777">
        <w:trPr>
          <w:divId w:val="745765489"/>
          <w:tblCellSpacing w:w="15" w:type="dxa"/>
        </w:trPr>
        <w:tc>
          <w:tcPr>
            <w:tcW w:w="0" w:type="auto"/>
            <w:hideMark/>
          </w:tcPr>
          <w:p w14:paraId="344F56BE" w14:textId="77777777" w:rsidR="00000000" w:rsidRDefault="008E4755">
            <w:pPr>
              <w:spacing w:before="0" w:beforeAutospacing="0" w:after="0" w:afterAutospacing="0"/>
              <w:rPr>
                <w:rFonts w:ascii="Verdana" w:eastAsia="Times New Roman" w:hAnsi="Verdana"/>
                <w:color w:val="000000"/>
                <w:sz w:val="20"/>
                <w:szCs w:val="20"/>
              </w:rPr>
            </w:pPr>
            <w:bookmarkStart w:id="479" w:name="ISO639-1"/>
            <w:r>
              <w:rPr>
                <w:rFonts w:ascii="Verdana" w:eastAsia="Times New Roman" w:hAnsi="Verdana"/>
                <w:b/>
                <w:bCs/>
                <w:color w:val="000000"/>
                <w:sz w:val="20"/>
                <w:szCs w:val="20"/>
              </w:rPr>
              <w:t>[ISO639-1]</w:t>
            </w:r>
            <w:bookmarkEnd w:id="479"/>
          </w:p>
        </w:tc>
        <w:tc>
          <w:tcPr>
            <w:tcW w:w="0" w:type="auto"/>
            <w:vAlign w:val="center"/>
            <w:hideMark/>
          </w:tcPr>
          <w:p w14:paraId="62BF8A44"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w:t>
            </w:r>
            <w:r>
              <w:rPr>
                <w:rFonts w:ascii="Verdana" w:eastAsia="Times New Roman" w:hAnsi="Verdana"/>
                <w:color w:val="000000"/>
                <w:sz w:val="20"/>
                <w:szCs w:val="20"/>
              </w:rPr>
              <w:t>n, “ISO 639-1:2002. Codes for the representation of names of languages -- Part 1: Alpha-2 code,” 2002.</w:t>
            </w:r>
          </w:p>
        </w:tc>
      </w:tr>
      <w:tr w:rsidR="00000000" w14:paraId="4CD875A7" w14:textId="77777777">
        <w:trPr>
          <w:divId w:val="745765489"/>
          <w:tblCellSpacing w:w="15" w:type="dxa"/>
        </w:trPr>
        <w:tc>
          <w:tcPr>
            <w:tcW w:w="0" w:type="auto"/>
            <w:hideMark/>
          </w:tcPr>
          <w:p w14:paraId="49DF0D04" w14:textId="77777777" w:rsidR="00000000" w:rsidRDefault="008E4755">
            <w:pPr>
              <w:spacing w:before="0" w:beforeAutospacing="0" w:after="0" w:afterAutospacing="0"/>
              <w:rPr>
                <w:rFonts w:ascii="Verdana" w:eastAsia="Times New Roman" w:hAnsi="Verdana"/>
                <w:color w:val="000000"/>
                <w:sz w:val="20"/>
                <w:szCs w:val="20"/>
              </w:rPr>
            </w:pPr>
            <w:bookmarkStart w:id="480" w:name="ISO8601-2004"/>
            <w:r>
              <w:rPr>
                <w:rFonts w:ascii="Verdana" w:eastAsia="Times New Roman" w:hAnsi="Verdana"/>
                <w:b/>
                <w:bCs/>
                <w:color w:val="000000"/>
                <w:sz w:val="20"/>
                <w:szCs w:val="20"/>
              </w:rPr>
              <w:t>[ISO8601-2004]</w:t>
            </w:r>
            <w:bookmarkEnd w:id="480"/>
          </w:p>
        </w:tc>
        <w:tc>
          <w:tcPr>
            <w:tcW w:w="0" w:type="auto"/>
            <w:vAlign w:val="center"/>
            <w:hideMark/>
          </w:tcPr>
          <w:p w14:paraId="0D032614"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International Organization for Standardization, “ISO 8601:2004. Data elements and interchange formats - Information interchange - </w:t>
            </w:r>
            <w:r>
              <w:rPr>
                <w:rFonts w:ascii="Verdana" w:eastAsia="Times New Roman" w:hAnsi="Verdana"/>
                <w:color w:val="000000"/>
                <w:sz w:val="20"/>
                <w:szCs w:val="20"/>
              </w:rPr>
              <w:t>Representation of dates and times,” 2004.</w:t>
            </w:r>
          </w:p>
        </w:tc>
      </w:tr>
      <w:tr w:rsidR="00000000" w14:paraId="1777D14E" w14:textId="77777777">
        <w:trPr>
          <w:divId w:val="745765489"/>
          <w:tblCellSpacing w:w="15" w:type="dxa"/>
        </w:trPr>
        <w:tc>
          <w:tcPr>
            <w:tcW w:w="0" w:type="auto"/>
            <w:hideMark/>
          </w:tcPr>
          <w:p w14:paraId="27265DD6" w14:textId="77777777" w:rsidR="00000000" w:rsidRDefault="008E4755">
            <w:pPr>
              <w:spacing w:before="0" w:beforeAutospacing="0" w:after="0" w:afterAutospacing="0"/>
              <w:rPr>
                <w:rFonts w:ascii="Verdana" w:eastAsia="Times New Roman" w:hAnsi="Verdana"/>
                <w:color w:val="000000"/>
                <w:sz w:val="20"/>
                <w:szCs w:val="20"/>
              </w:rPr>
            </w:pPr>
            <w:bookmarkStart w:id="481" w:name="JWA"/>
            <w:r>
              <w:rPr>
                <w:rFonts w:ascii="Verdana" w:eastAsia="Times New Roman" w:hAnsi="Verdana"/>
                <w:b/>
                <w:bCs/>
                <w:color w:val="000000"/>
                <w:sz w:val="20"/>
                <w:szCs w:val="20"/>
              </w:rPr>
              <w:t>[JWA]</w:t>
            </w:r>
            <w:bookmarkEnd w:id="481"/>
          </w:p>
        </w:tc>
        <w:tc>
          <w:tcPr>
            <w:tcW w:w="0" w:type="auto"/>
            <w:vAlign w:val="center"/>
            <w:hideMark/>
          </w:tcPr>
          <w:p w14:paraId="05EAB03D"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1"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draft-ietf-jose-json-web-algorithms (work in progress), May 2013 (</w:t>
            </w:r>
            <w:hyperlink r:id="rId1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3848E3F1" w14:textId="77777777">
        <w:trPr>
          <w:divId w:val="745765489"/>
          <w:tblCellSpacing w:w="15" w:type="dxa"/>
        </w:trPr>
        <w:tc>
          <w:tcPr>
            <w:tcW w:w="0" w:type="auto"/>
            <w:hideMark/>
          </w:tcPr>
          <w:p w14:paraId="6AA55934" w14:textId="77777777" w:rsidR="00000000" w:rsidRDefault="008E4755">
            <w:pPr>
              <w:spacing w:before="0" w:beforeAutospacing="0" w:after="0" w:afterAutospacing="0"/>
              <w:rPr>
                <w:rFonts w:ascii="Verdana" w:eastAsia="Times New Roman" w:hAnsi="Verdana"/>
                <w:color w:val="000000"/>
                <w:sz w:val="20"/>
                <w:szCs w:val="20"/>
              </w:rPr>
            </w:pPr>
            <w:bookmarkStart w:id="482" w:name="JWE"/>
            <w:r>
              <w:rPr>
                <w:rFonts w:ascii="Verdana" w:eastAsia="Times New Roman" w:hAnsi="Verdana"/>
                <w:b/>
                <w:bCs/>
                <w:color w:val="000000"/>
                <w:sz w:val="20"/>
                <w:szCs w:val="20"/>
              </w:rPr>
              <w:t>[JWE]</w:t>
            </w:r>
            <w:bookmarkEnd w:id="482"/>
          </w:p>
        </w:tc>
        <w:tc>
          <w:tcPr>
            <w:tcW w:w="0" w:type="auto"/>
            <w:vAlign w:val="center"/>
            <w:hideMark/>
          </w:tcPr>
          <w:p w14:paraId="645BFEBF"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3"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xml:space="preserve">,” </w:t>
            </w:r>
            <w:r>
              <w:rPr>
                <w:rFonts w:ascii="Verdana" w:eastAsia="Times New Roman" w:hAnsi="Verdana"/>
                <w:color w:val="000000"/>
                <w:sz w:val="20"/>
                <w:szCs w:val="20"/>
              </w:rPr>
              <w:t>draft-ietf-jose-json-web-encryption (work in progress), May 2013 (</w:t>
            </w:r>
            <w:hyperlink r:id="rId1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69DDCB16" w14:textId="77777777">
        <w:trPr>
          <w:divId w:val="745765489"/>
          <w:tblCellSpacing w:w="15" w:type="dxa"/>
        </w:trPr>
        <w:tc>
          <w:tcPr>
            <w:tcW w:w="0" w:type="auto"/>
            <w:hideMark/>
          </w:tcPr>
          <w:p w14:paraId="5F5D665F" w14:textId="77777777" w:rsidR="00000000" w:rsidRDefault="008E4755">
            <w:pPr>
              <w:spacing w:before="0" w:beforeAutospacing="0" w:after="0" w:afterAutospacing="0"/>
              <w:rPr>
                <w:rFonts w:ascii="Verdana" w:eastAsia="Times New Roman" w:hAnsi="Verdana"/>
                <w:color w:val="000000"/>
                <w:sz w:val="20"/>
                <w:szCs w:val="20"/>
              </w:rPr>
            </w:pPr>
            <w:bookmarkStart w:id="483" w:name="JWK"/>
            <w:r>
              <w:rPr>
                <w:rFonts w:ascii="Verdana" w:eastAsia="Times New Roman" w:hAnsi="Verdana"/>
                <w:b/>
                <w:bCs/>
                <w:color w:val="000000"/>
                <w:sz w:val="20"/>
                <w:szCs w:val="20"/>
              </w:rPr>
              <w:t>[JWK]</w:t>
            </w:r>
            <w:bookmarkEnd w:id="483"/>
          </w:p>
        </w:tc>
        <w:tc>
          <w:tcPr>
            <w:tcW w:w="0" w:type="auto"/>
            <w:vAlign w:val="center"/>
            <w:hideMark/>
          </w:tcPr>
          <w:p w14:paraId="1D2D31D7"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5" w:history="1">
              <w:r>
                <w:rPr>
                  <w:rStyle w:val="Hyperlink"/>
                  <w:rFonts w:ascii="Verdana" w:eastAsia="Times New Roman" w:hAnsi="Verdana"/>
                  <w:sz w:val="20"/>
                  <w:szCs w:val="20"/>
                </w:rPr>
                <w:t>JSON Web Key (JWK)</w:t>
              </w:r>
            </w:hyperlink>
            <w:r>
              <w:rPr>
                <w:rFonts w:ascii="Verdana" w:eastAsia="Times New Roman" w:hAnsi="Verdana"/>
                <w:color w:val="000000"/>
                <w:sz w:val="20"/>
                <w:szCs w:val="20"/>
              </w:rPr>
              <w:t>,” draft-ietf-jose-json-web-key (work in progress), May 2013 (</w:t>
            </w:r>
            <w:hyperlink r:id="rId16"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6D26A097" w14:textId="77777777">
        <w:trPr>
          <w:divId w:val="745765489"/>
          <w:tblCellSpacing w:w="15" w:type="dxa"/>
        </w:trPr>
        <w:tc>
          <w:tcPr>
            <w:tcW w:w="0" w:type="auto"/>
            <w:hideMark/>
          </w:tcPr>
          <w:p w14:paraId="7CC4FDDB" w14:textId="77777777" w:rsidR="00000000" w:rsidRDefault="008E4755">
            <w:pPr>
              <w:spacing w:before="0" w:beforeAutospacing="0" w:after="0" w:afterAutospacing="0"/>
              <w:rPr>
                <w:rFonts w:ascii="Verdana" w:eastAsia="Times New Roman" w:hAnsi="Verdana"/>
                <w:color w:val="000000"/>
                <w:sz w:val="20"/>
                <w:szCs w:val="20"/>
              </w:rPr>
            </w:pPr>
            <w:bookmarkStart w:id="484" w:name="JWS"/>
            <w:r>
              <w:rPr>
                <w:rFonts w:ascii="Verdana" w:eastAsia="Times New Roman" w:hAnsi="Verdana"/>
                <w:b/>
                <w:bCs/>
                <w:color w:val="000000"/>
                <w:sz w:val="20"/>
                <w:szCs w:val="20"/>
              </w:rPr>
              <w:t>[JWS]</w:t>
            </w:r>
            <w:bookmarkEnd w:id="484"/>
          </w:p>
        </w:tc>
        <w:tc>
          <w:tcPr>
            <w:tcW w:w="0" w:type="auto"/>
            <w:vAlign w:val="center"/>
            <w:hideMark/>
          </w:tcPr>
          <w:p w14:paraId="2C4BA5DC"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7"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draft-ietf-jose-json-web-signature (work in progress), May 2013 (</w:t>
            </w:r>
            <w:hyperlink r:id="rId18"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0AE744C4" w14:textId="77777777">
        <w:trPr>
          <w:divId w:val="745765489"/>
          <w:tblCellSpacing w:w="15" w:type="dxa"/>
        </w:trPr>
        <w:tc>
          <w:tcPr>
            <w:tcW w:w="0" w:type="auto"/>
            <w:hideMark/>
          </w:tcPr>
          <w:p w14:paraId="7DEBBF7B" w14:textId="77777777" w:rsidR="00000000" w:rsidRDefault="008E4755">
            <w:pPr>
              <w:spacing w:before="0" w:beforeAutospacing="0" w:after="0" w:afterAutospacing="0"/>
              <w:rPr>
                <w:rFonts w:ascii="Verdana" w:eastAsia="Times New Roman" w:hAnsi="Verdana"/>
                <w:color w:val="000000"/>
                <w:sz w:val="20"/>
                <w:szCs w:val="20"/>
              </w:rPr>
            </w:pPr>
            <w:bookmarkStart w:id="485" w:name="JWT"/>
            <w:r>
              <w:rPr>
                <w:rFonts w:ascii="Verdana" w:eastAsia="Times New Roman" w:hAnsi="Verdana"/>
                <w:b/>
                <w:bCs/>
                <w:color w:val="000000"/>
                <w:sz w:val="20"/>
                <w:szCs w:val="20"/>
              </w:rPr>
              <w:t>[JWT]</w:t>
            </w:r>
            <w:bookmarkEnd w:id="485"/>
          </w:p>
        </w:tc>
        <w:tc>
          <w:tcPr>
            <w:tcW w:w="0" w:type="auto"/>
            <w:vAlign w:val="center"/>
            <w:hideMark/>
          </w:tcPr>
          <w:p w14:paraId="581DD0FC"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Jones, M., Bradley, J., and </w:t>
            </w:r>
            <w:r>
              <w:rPr>
                <w:rFonts w:ascii="Verdana" w:eastAsia="Times New Roman" w:hAnsi="Verdana"/>
                <w:color w:val="000000"/>
                <w:sz w:val="20"/>
                <w:szCs w:val="20"/>
              </w:rPr>
              <w:t>N. Sakimura, “</w:t>
            </w:r>
            <w:hyperlink r:id="rId19"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draft-ietf-oauth-json-web-token (work in progress), May 2013 (</w:t>
            </w:r>
            <w:hyperlink r:id="rId20"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39C135CC" w14:textId="77777777">
        <w:trPr>
          <w:divId w:val="745765489"/>
          <w:tblCellSpacing w:w="15" w:type="dxa"/>
        </w:trPr>
        <w:tc>
          <w:tcPr>
            <w:tcW w:w="0" w:type="auto"/>
            <w:hideMark/>
          </w:tcPr>
          <w:p w14:paraId="6545D849" w14:textId="77777777" w:rsidR="00000000" w:rsidRDefault="008E4755">
            <w:pPr>
              <w:spacing w:before="0" w:beforeAutospacing="0" w:after="0" w:afterAutospacing="0"/>
              <w:rPr>
                <w:rFonts w:ascii="Verdana" w:eastAsia="Times New Roman" w:hAnsi="Verdana"/>
                <w:color w:val="000000"/>
                <w:sz w:val="20"/>
                <w:szCs w:val="20"/>
              </w:rPr>
            </w:pPr>
            <w:bookmarkStart w:id="486" w:name="OAuth.Assertions"/>
            <w:r>
              <w:rPr>
                <w:rFonts w:ascii="Verdana" w:eastAsia="Times New Roman" w:hAnsi="Verdana"/>
                <w:b/>
                <w:bCs/>
                <w:color w:val="000000"/>
                <w:sz w:val="20"/>
                <w:szCs w:val="20"/>
              </w:rPr>
              <w:t>[OAuth.Assertions]</w:t>
            </w:r>
            <w:bookmarkEnd w:id="486"/>
          </w:p>
        </w:tc>
        <w:tc>
          <w:tcPr>
            <w:tcW w:w="0" w:type="auto"/>
            <w:vAlign w:val="center"/>
            <w:hideMark/>
          </w:tcPr>
          <w:p w14:paraId="4387547E"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Campbell, B., Mortimore, C., Jones, M., and Y. Goland, “</w:t>
            </w:r>
            <w:hyperlink r:id="rId21" w:history="1">
              <w:r>
                <w:rPr>
                  <w:rStyle w:val="Hyperlink"/>
                  <w:rFonts w:ascii="Verdana" w:eastAsia="Times New Roman" w:hAnsi="Verdana"/>
                  <w:sz w:val="20"/>
                  <w:szCs w:val="20"/>
                </w:rPr>
                <w:t>Assertion Framework for OAuth 2.0</w:t>
              </w:r>
            </w:hyperlink>
            <w:r>
              <w:rPr>
                <w:rFonts w:ascii="Verdana" w:eastAsia="Times New Roman" w:hAnsi="Verdana"/>
                <w:color w:val="000000"/>
                <w:sz w:val="20"/>
                <w:szCs w:val="20"/>
              </w:rPr>
              <w:t>,” draft-ietf-oauth-assertions (work in progress), March 2013 (</w:t>
            </w:r>
            <w:hyperlink r:id="rId2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0B00171C" w14:textId="77777777">
        <w:trPr>
          <w:divId w:val="745765489"/>
          <w:tblCellSpacing w:w="15" w:type="dxa"/>
        </w:trPr>
        <w:tc>
          <w:tcPr>
            <w:tcW w:w="0" w:type="auto"/>
            <w:hideMark/>
          </w:tcPr>
          <w:p w14:paraId="4439ACA6" w14:textId="77777777" w:rsidR="00000000" w:rsidRDefault="008E4755">
            <w:pPr>
              <w:spacing w:before="0" w:beforeAutospacing="0" w:after="0" w:afterAutospacing="0"/>
              <w:rPr>
                <w:rFonts w:ascii="Verdana" w:eastAsia="Times New Roman" w:hAnsi="Verdana"/>
                <w:color w:val="000000"/>
                <w:sz w:val="20"/>
                <w:szCs w:val="20"/>
              </w:rPr>
            </w:pPr>
            <w:bookmarkStart w:id="487" w:name="OAuth.JWT"/>
            <w:r>
              <w:rPr>
                <w:rFonts w:ascii="Verdana" w:eastAsia="Times New Roman" w:hAnsi="Verdana"/>
                <w:b/>
                <w:bCs/>
                <w:color w:val="000000"/>
                <w:sz w:val="20"/>
                <w:szCs w:val="20"/>
              </w:rPr>
              <w:t>[OAuth.JWT]</w:t>
            </w:r>
            <w:bookmarkEnd w:id="487"/>
          </w:p>
        </w:tc>
        <w:tc>
          <w:tcPr>
            <w:tcW w:w="0" w:type="auto"/>
            <w:vAlign w:val="center"/>
            <w:hideMark/>
          </w:tcPr>
          <w:p w14:paraId="73A13877"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Campbell, B., and C. Mortimore, “</w:t>
            </w:r>
            <w:hyperlink r:id="rId23" w:history="1">
              <w:r>
                <w:rPr>
                  <w:rStyle w:val="Hyperlink"/>
                  <w:rFonts w:ascii="Verdana" w:eastAsia="Times New Roman" w:hAnsi="Verdana"/>
                  <w:sz w:val="20"/>
                  <w:szCs w:val="20"/>
                </w:rPr>
                <w:t>JSON Web Token (JWT) Bearer Token Profiles for OAuth 2.0</w:t>
              </w:r>
            </w:hyperlink>
            <w:r>
              <w:rPr>
                <w:rFonts w:ascii="Verdana" w:eastAsia="Times New Roman" w:hAnsi="Verdana"/>
                <w:color w:val="000000"/>
                <w:sz w:val="20"/>
                <w:szCs w:val="20"/>
              </w:rPr>
              <w:t>,” draft-ietf-oauth-jwt-bearer (work in progress), March 2013 (</w:t>
            </w:r>
            <w:hyperlink r:id="rId2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6E9AE43B" w14:textId="77777777">
        <w:trPr>
          <w:divId w:val="745765489"/>
          <w:tblCellSpacing w:w="15" w:type="dxa"/>
        </w:trPr>
        <w:tc>
          <w:tcPr>
            <w:tcW w:w="0" w:type="auto"/>
            <w:hideMark/>
          </w:tcPr>
          <w:p w14:paraId="1D83339D" w14:textId="77777777" w:rsidR="00000000" w:rsidRDefault="008E4755">
            <w:pPr>
              <w:spacing w:before="0" w:beforeAutospacing="0" w:after="0" w:afterAutospacing="0"/>
              <w:rPr>
                <w:rFonts w:ascii="Verdana" w:eastAsia="Times New Roman" w:hAnsi="Verdana"/>
                <w:color w:val="000000"/>
                <w:sz w:val="20"/>
                <w:szCs w:val="20"/>
              </w:rPr>
            </w:pPr>
            <w:bookmarkStart w:id="488" w:name="OAuth.Responses"/>
            <w:r>
              <w:rPr>
                <w:rFonts w:ascii="Verdana" w:eastAsia="Times New Roman" w:hAnsi="Verdana"/>
                <w:b/>
                <w:bCs/>
                <w:color w:val="000000"/>
                <w:sz w:val="20"/>
                <w:szCs w:val="20"/>
              </w:rPr>
              <w:t>[OAuth.Responses]</w:t>
            </w:r>
            <w:bookmarkEnd w:id="488"/>
          </w:p>
        </w:tc>
        <w:tc>
          <w:tcPr>
            <w:tcW w:w="0" w:type="auto"/>
            <w:vAlign w:val="center"/>
            <w:hideMark/>
          </w:tcPr>
          <w:p w14:paraId="4D5FC87B"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de Medeiros, B., Ed., Scurtescu, </w:t>
            </w:r>
            <w:r>
              <w:rPr>
                <w:rFonts w:ascii="Verdana" w:eastAsia="Times New Roman" w:hAnsi="Verdana"/>
                <w:color w:val="000000"/>
                <w:sz w:val="20"/>
                <w:szCs w:val="20"/>
              </w:rPr>
              <w:t>M., and P. Tarjan, “</w:t>
            </w:r>
            <w:hyperlink r:id="rId25" w:history="1">
              <w:r>
                <w:rPr>
                  <w:rStyle w:val="Hyperlink"/>
                  <w:rFonts w:ascii="Verdana" w:eastAsia="Times New Roman" w:hAnsi="Verdana"/>
                  <w:sz w:val="20"/>
                  <w:szCs w:val="20"/>
                </w:rPr>
                <w:t>OAuth 2.0 Multiple Response Type Encoding Practices</w:t>
              </w:r>
            </w:hyperlink>
            <w:r>
              <w:rPr>
                <w:rFonts w:ascii="Verdana" w:eastAsia="Times New Roman" w:hAnsi="Verdana"/>
                <w:color w:val="000000"/>
                <w:sz w:val="20"/>
                <w:szCs w:val="20"/>
              </w:rPr>
              <w:t>,” June 2013.</w:t>
            </w:r>
          </w:p>
        </w:tc>
      </w:tr>
      <w:tr w:rsidR="00000000" w14:paraId="74B0FCB4" w14:textId="77777777">
        <w:trPr>
          <w:divId w:val="745765489"/>
          <w:tblCellSpacing w:w="15" w:type="dxa"/>
        </w:trPr>
        <w:tc>
          <w:tcPr>
            <w:tcW w:w="0" w:type="auto"/>
            <w:hideMark/>
          </w:tcPr>
          <w:p w14:paraId="4732AB90" w14:textId="77777777" w:rsidR="00000000" w:rsidRDefault="008E4755">
            <w:pPr>
              <w:spacing w:before="0" w:beforeAutospacing="0" w:after="0" w:afterAutospacing="0"/>
              <w:rPr>
                <w:rFonts w:ascii="Verdana" w:eastAsia="Times New Roman" w:hAnsi="Verdana"/>
                <w:color w:val="000000"/>
                <w:sz w:val="20"/>
                <w:szCs w:val="20"/>
              </w:rPr>
            </w:pPr>
            <w:bookmarkStart w:id="489" w:name="OpenID.Discovery"/>
            <w:r>
              <w:rPr>
                <w:rFonts w:ascii="Verdana" w:eastAsia="Times New Roman" w:hAnsi="Verdana"/>
                <w:b/>
                <w:bCs/>
                <w:color w:val="000000"/>
                <w:sz w:val="20"/>
                <w:szCs w:val="20"/>
              </w:rPr>
              <w:t>[OpenID.Discovery]</w:t>
            </w:r>
            <w:bookmarkEnd w:id="489"/>
          </w:p>
        </w:tc>
        <w:tc>
          <w:tcPr>
            <w:tcW w:w="0" w:type="auto"/>
            <w:vAlign w:val="center"/>
            <w:hideMark/>
          </w:tcPr>
          <w:p w14:paraId="7DEC7E2A"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26"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June 2013.</w:t>
            </w:r>
          </w:p>
        </w:tc>
      </w:tr>
      <w:tr w:rsidR="00000000" w14:paraId="2A85AE64" w14:textId="77777777">
        <w:trPr>
          <w:divId w:val="745765489"/>
          <w:tblCellSpacing w:w="15" w:type="dxa"/>
        </w:trPr>
        <w:tc>
          <w:tcPr>
            <w:tcW w:w="0" w:type="auto"/>
            <w:hideMark/>
          </w:tcPr>
          <w:p w14:paraId="44DB7183" w14:textId="77777777" w:rsidR="00000000" w:rsidRDefault="008E4755">
            <w:pPr>
              <w:spacing w:before="0" w:beforeAutospacing="0" w:after="0" w:afterAutospacing="0"/>
              <w:rPr>
                <w:rFonts w:ascii="Verdana" w:eastAsia="Times New Roman" w:hAnsi="Verdana"/>
                <w:color w:val="000000"/>
                <w:sz w:val="20"/>
                <w:szCs w:val="20"/>
              </w:rPr>
            </w:pPr>
            <w:bookmarkStart w:id="490" w:name="OpenID.Registration"/>
            <w:r>
              <w:rPr>
                <w:rFonts w:ascii="Verdana" w:eastAsia="Times New Roman" w:hAnsi="Verdana"/>
                <w:b/>
                <w:bCs/>
                <w:color w:val="000000"/>
                <w:sz w:val="20"/>
                <w:szCs w:val="20"/>
              </w:rPr>
              <w:t>[OpenID.Registration]</w:t>
            </w:r>
            <w:bookmarkEnd w:id="490"/>
          </w:p>
        </w:tc>
        <w:tc>
          <w:tcPr>
            <w:tcW w:w="0" w:type="auto"/>
            <w:vAlign w:val="center"/>
            <w:hideMark/>
          </w:tcPr>
          <w:p w14:paraId="319E8CA0"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7"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June 2013.</w:t>
            </w:r>
          </w:p>
        </w:tc>
      </w:tr>
      <w:tr w:rsidR="00000000" w14:paraId="73950F2A" w14:textId="77777777">
        <w:trPr>
          <w:divId w:val="745765489"/>
          <w:tblCellSpacing w:w="15" w:type="dxa"/>
        </w:trPr>
        <w:tc>
          <w:tcPr>
            <w:tcW w:w="0" w:type="auto"/>
            <w:hideMark/>
          </w:tcPr>
          <w:p w14:paraId="65800B1E" w14:textId="77777777" w:rsidR="00000000" w:rsidRDefault="008E4755">
            <w:pPr>
              <w:spacing w:before="0" w:beforeAutospacing="0" w:after="0" w:afterAutospacing="0"/>
              <w:rPr>
                <w:rFonts w:ascii="Verdana" w:eastAsia="Times New Roman" w:hAnsi="Verdana"/>
                <w:color w:val="000000"/>
                <w:sz w:val="20"/>
                <w:szCs w:val="20"/>
              </w:rPr>
            </w:pPr>
            <w:bookmarkStart w:id="491" w:name="RFC2119"/>
            <w:r>
              <w:rPr>
                <w:rFonts w:ascii="Verdana" w:eastAsia="Times New Roman" w:hAnsi="Verdana"/>
                <w:b/>
                <w:bCs/>
                <w:color w:val="000000"/>
                <w:sz w:val="20"/>
                <w:szCs w:val="20"/>
              </w:rPr>
              <w:t>[RFC2119]</w:t>
            </w:r>
            <w:bookmarkEnd w:id="491"/>
          </w:p>
        </w:tc>
        <w:tc>
          <w:tcPr>
            <w:tcW w:w="0" w:type="auto"/>
            <w:vAlign w:val="center"/>
            <w:hideMark/>
          </w:tcPr>
          <w:p w14:paraId="7C37611A" w14:textId="77777777" w:rsidR="00000000" w:rsidRDefault="008E4755">
            <w:pPr>
              <w:spacing w:before="0" w:beforeAutospacing="0" w:after="0" w:afterAutospacing="0"/>
              <w:rPr>
                <w:rFonts w:ascii="Verdana" w:eastAsia="Times New Roman" w:hAnsi="Verdana"/>
                <w:color w:val="000000"/>
                <w:sz w:val="20"/>
                <w:szCs w:val="20"/>
              </w:rPr>
            </w:pPr>
            <w:hyperlink r:id="rId28"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29"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w:t>
            </w:r>
            <w:r>
              <w:rPr>
                <w:rFonts w:ascii="Verdana" w:eastAsia="Times New Roman" w:hAnsi="Verdana"/>
                <w:color w:val="000000"/>
                <w:sz w:val="20"/>
                <w:szCs w:val="20"/>
              </w:rPr>
              <w:t>2119, March 1997 (</w:t>
            </w:r>
            <w:hyperlink r:id="rId30"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1"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32"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06C26DE3" w14:textId="77777777">
        <w:trPr>
          <w:divId w:val="745765489"/>
          <w:tblCellSpacing w:w="15" w:type="dxa"/>
        </w:trPr>
        <w:tc>
          <w:tcPr>
            <w:tcW w:w="0" w:type="auto"/>
            <w:hideMark/>
          </w:tcPr>
          <w:p w14:paraId="3873ADAD" w14:textId="77777777" w:rsidR="00000000" w:rsidRDefault="008E4755">
            <w:pPr>
              <w:spacing w:before="0" w:beforeAutospacing="0" w:after="0" w:afterAutospacing="0"/>
              <w:rPr>
                <w:rFonts w:ascii="Verdana" w:eastAsia="Times New Roman" w:hAnsi="Verdana"/>
                <w:color w:val="000000"/>
                <w:sz w:val="20"/>
                <w:szCs w:val="20"/>
              </w:rPr>
            </w:pPr>
            <w:bookmarkStart w:id="492" w:name="RFC2246"/>
            <w:r>
              <w:rPr>
                <w:rFonts w:ascii="Verdana" w:eastAsia="Times New Roman" w:hAnsi="Verdana"/>
                <w:b/>
                <w:bCs/>
                <w:color w:val="000000"/>
                <w:sz w:val="20"/>
                <w:szCs w:val="20"/>
              </w:rPr>
              <w:t>[RFC2246]</w:t>
            </w:r>
            <w:bookmarkEnd w:id="492"/>
          </w:p>
        </w:tc>
        <w:tc>
          <w:tcPr>
            <w:tcW w:w="0" w:type="auto"/>
            <w:vAlign w:val="center"/>
            <w:hideMark/>
          </w:tcPr>
          <w:p w14:paraId="48DAA395" w14:textId="77777777" w:rsidR="00000000" w:rsidRDefault="008E4755">
            <w:pPr>
              <w:spacing w:before="0" w:beforeAutospacing="0" w:after="0" w:afterAutospacing="0"/>
              <w:rPr>
                <w:rFonts w:ascii="Verdana" w:eastAsia="Times New Roman" w:hAnsi="Verdana"/>
                <w:color w:val="000000"/>
                <w:sz w:val="20"/>
                <w:szCs w:val="20"/>
              </w:rPr>
            </w:pPr>
            <w:hyperlink r:id="rId33"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34"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35"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RFC 2246, January 1999 (</w:t>
            </w:r>
            <w:hyperlink r:id="rId3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7BC3C93" w14:textId="77777777">
        <w:trPr>
          <w:divId w:val="745765489"/>
          <w:tblCellSpacing w:w="15" w:type="dxa"/>
        </w:trPr>
        <w:tc>
          <w:tcPr>
            <w:tcW w:w="0" w:type="auto"/>
            <w:hideMark/>
          </w:tcPr>
          <w:p w14:paraId="6BFE6060" w14:textId="77777777" w:rsidR="00000000" w:rsidRDefault="008E4755">
            <w:pPr>
              <w:spacing w:before="0" w:beforeAutospacing="0" w:after="0" w:afterAutospacing="0"/>
              <w:rPr>
                <w:rFonts w:ascii="Verdana" w:eastAsia="Times New Roman" w:hAnsi="Verdana"/>
                <w:color w:val="000000"/>
                <w:sz w:val="20"/>
                <w:szCs w:val="20"/>
              </w:rPr>
            </w:pPr>
            <w:bookmarkStart w:id="493" w:name="RFC2616"/>
            <w:r>
              <w:rPr>
                <w:rFonts w:ascii="Verdana" w:eastAsia="Times New Roman" w:hAnsi="Verdana"/>
                <w:b/>
                <w:bCs/>
                <w:color w:val="000000"/>
                <w:sz w:val="20"/>
                <w:szCs w:val="20"/>
              </w:rPr>
              <w:t>[RFC2616]</w:t>
            </w:r>
            <w:bookmarkEnd w:id="493"/>
          </w:p>
        </w:tc>
        <w:tc>
          <w:tcPr>
            <w:tcW w:w="0" w:type="auto"/>
            <w:vAlign w:val="center"/>
            <w:hideMark/>
          </w:tcPr>
          <w:p w14:paraId="18C42496" w14:textId="77777777" w:rsidR="00000000" w:rsidRDefault="008E4755">
            <w:pPr>
              <w:spacing w:before="0" w:beforeAutospacing="0" w:after="0" w:afterAutospacing="0"/>
              <w:rPr>
                <w:rFonts w:ascii="Verdana" w:eastAsia="Times New Roman" w:hAnsi="Verdana"/>
                <w:color w:val="000000"/>
                <w:sz w:val="20"/>
                <w:szCs w:val="20"/>
              </w:rPr>
            </w:pPr>
            <w:hyperlink r:id="rId37"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w:t>
            </w:r>
            <w:hyperlink r:id="rId38" w:history="1">
              <w:r>
                <w:rPr>
                  <w:rStyle w:val="Hyperlink"/>
                  <w:rFonts w:ascii="Verdana" w:eastAsia="Times New Roman" w:hAnsi="Verdana"/>
                  <w:sz w:val="20"/>
                  <w:szCs w:val="20"/>
                </w:rPr>
                <w:t>Gettys, J.</w:t>
              </w:r>
            </w:hyperlink>
            <w:r>
              <w:rPr>
                <w:rFonts w:ascii="Verdana" w:eastAsia="Times New Roman" w:hAnsi="Verdana"/>
                <w:color w:val="000000"/>
                <w:sz w:val="20"/>
                <w:szCs w:val="20"/>
              </w:rPr>
              <w:t xml:space="preserve">, </w:t>
            </w:r>
            <w:hyperlink r:id="rId39" w:history="1">
              <w:r>
                <w:rPr>
                  <w:rStyle w:val="Hyperlink"/>
                  <w:rFonts w:ascii="Verdana" w:eastAsia="Times New Roman" w:hAnsi="Verdana"/>
                  <w:sz w:val="20"/>
                  <w:szCs w:val="20"/>
                </w:rPr>
                <w:t>Mogul, J.</w:t>
              </w:r>
            </w:hyperlink>
            <w:r>
              <w:rPr>
                <w:rFonts w:ascii="Verdana" w:eastAsia="Times New Roman" w:hAnsi="Verdana"/>
                <w:color w:val="000000"/>
                <w:sz w:val="20"/>
                <w:szCs w:val="20"/>
              </w:rPr>
              <w:t xml:space="preserve">, </w:t>
            </w:r>
            <w:hyperlink r:id="rId40" w:history="1">
              <w:r>
                <w:rPr>
                  <w:rStyle w:val="Hyperlink"/>
                  <w:rFonts w:ascii="Verdana" w:eastAsia="Times New Roman" w:hAnsi="Verdana"/>
                  <w:sz w:val="20"/>
                  <w:szCs w:val="20"/>
                </w:rPr>
                <w:t>Frystyk, H.</w:t>
              </w:r>
            </w:hyperlink>
            <w:r>
              <w:rPr>
                <w:rFonts w:ascii="Verdana" w:eastAsia="Times New Roman" w:hAnsi="Verdana"/>
                <w:color w:val="000000"/>
                <w:sz w:val="20"/>
                <w:szCs w:val="20"/>
              </w:rPr>
              <w:t xml:space="preserve">, </w:t>
            </w:r>
            <w:hyperlink r:id="rId41" w:history="1">
              <w:r>
                <w:rPr>
                  <w:rStyle w:val="Hyperlink"/>
                  <w:rFonts w:ascii="Verdana" w:eastAsia="Times New Roman" w:hAnsi="Verdana"/>
                  <w:sz w:val="20"/>
                  <w:szCs w:val="20"/>
                </w:rPr>
                <w:t>Masinter, L.</w:t>
              </w:r>
            </w:hyperlink>
            <w:r>
              <w:rPr>
                <w:rFonts w:ascii="Verdana" w:eastAsia="Times New Roman" w:hAnsi="Verdana"/>
                <w:color w:val="000000"/>
                <w:sz w:val="20"/>
                <w:szCs w:val="20"/>
              </w:rPr>
              <w:t xml:space="preserve">, </w:t>
            </w:r>
            <w:hyperlink r:id="rId42" w:history="1">
              <w:r>
                <w:rPr>
                  <w:rStyle w:val="Hyperlink"/>
                  <w:rFonts w:ascii="Verdana" w:eastAsia="Times New Roman" w:hAnsi="Verdana"/>
                  <w:sz w:val="20"/>
                  <w:szCs w:val="20"/>
                </w:rPr>
                <w:t>Leach, P.</w:t>
              </w:r>
            </w:hyperlink>
            <w:r>
              <w:rPr>
                <w:rFonts w:ascii="Verdana" w:eastAsia="Times New Roman" w:hAnsi="Verdana"/>
                <w:color w:val="000000"/>
                <w:sz w:val="20"/>
                <w:szCs w:val="20"/>
              </w:rPr>
              <w:t xml:space="preserve">, and </w:t>
            </w:r>
            <w:hyperlink r:id="rId43" w:history="1">
              <w:r>
                <w:rPr>
                  <w:rStyle w:val="Hyperlink"/>
                  <w:rFonts w:ascii="Verdana" w:eastAsia="Times New Roman" w:hAnsi="Verdana"/>
                  <w:sz w:val="20"/>
                  <w:szCs w:val="20"/>
                </w:rPr>
                <w:t>T. Berners-Lee</w:t>
              </w:r>
            </w:hyperlink>
            <w:r>
              <w:rPr>
                <w:rFonts w:ascii="Verdana" w:eastAsia="Times New Roman" w:hAnsi="Verdana"/>
                <w:color w:val="000000"/>
                <w:sz w:val="20"/>
                <w:szCs w:val="20"/>
              </w:rPr>
              <w:t>, “</w:t>
            </w:r>
            <w:hyperlink r:id="rId44" w:history="1">
              <w:r>
                <w:rPr>
                  <w:rStyle w:val="Hyperlink"/>
                  <w:rFonts w:ascii="Verdana" w:eastAsia="Times New Roman" w:hAnsi="Verdana"/>
                  <w:sz w:val="20"/>
                  <w:szCs w:val="20"/>
                </w:rPr>
                <w:t>Hypertext Transfer Protocol -- H</w:t>
              </w:r>
              <w:r>
                <w:rPr>
                  <w:rStyle w:val="Hyperlink"/>
                  <w:rFonts w:ascii="Verdana" w:eastAsia="Times New Roman" w:hAnsi="Verdana"/>
                  <w:sz w:val="20"/>
                  <w:szCs w:val="20"/>
                </w:rPr>
                <w:t>TTP/1.1</w:t>
              </w:r>
            </w:hyperlink>
            <w:r>
              <w:rPr>
                <w:rFonts w:ascii="Verdana" w:eastAsia="Times New Roman" w:hAnsi="Verdana"/>
                <w:color w:val="000000"/>
                <w:sz w:val="20"/>
                <w:szCs w:val="20"/>
              </w:rPr>
              <w:t>,” RFC 2616, June 1999 (</w:t>
            </w:r>
            <w:hyperlink r:id="rId45"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6" w:history="1">
              <w:r>
                <w:rPr>
                  <w:rStyle w:val="Hyperlink"/>
                  <w:rFonts w:ascii="Verdana" w:eastAsia="Times New Roman" w:hAnsi="Verdana"/>
                  <w:sz w:val="20"/>
                  <w:szCs w:val="20"/>
                </w:rPr>
                <w:t>PS</w:t>
              </w:r>
            </w:hyperlink>
            <w:r>
              <w:rPr>
                <w:rFonts w:ascii="Verdana" w:eastAsia="Times New Roman" w:hAnsi="Verdana"/>
                <w:color w:val="000000"/>
                <w:sz w:val="20"/>
                <w:szCs w:val="20"/>
              </w:rPr>
              <w:t xml:space="preserve">, </w:t>
            </w:r>
            <w:hyperlink r:id="rId47" w:history="1">
              <w:r>
                <w:rPr>
                  <w:rStyle w:val="Hyperlink"/>
                  <w:rFonts w:ascii="Verdana" w:eastAsia="Times New Roman" w:hAnsi="Verdana"/>
                  <w:sz w:val="20"/>
                  <w:szCs w:val="20"/>
                </w:rPr>
                <w:t>PDF</w:t>
              </w:r>
            </w:hyperlink>
            <w:r>
              <w:rPr>
                <w:rFonts w:ascii="Verdana" w:eastAsia="Times New Roman" w:hAnsi="Verdana"/>
                <w:color w:val="000000"/>
                <w:sz w:val="20"/>
                <w:szCs w:val="20"/>
              </w:rPr>
              <w:t xml:space="preserve">, </w:t>
            </w:r>
            <w:hyperlink r:id="rId48"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9"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1255B6D9" w14:textId="77777777">
        <w:trPr>
          <w:divId w:val="745765489"/>
          <w:tblCellSpacing w:w="15" w:type="dxa"/>
        </w:trPr>
        <w:tc>
          <w:tcPr>
            <w:tcW w:w="0" w:type="auto"/>
            <w:hideMark/>
          </w:tcPr>
          <w:p w14:paraId="4B6CA214" w14:textId="77777777" w:rsidR="00000000" w:rsidRDefault="008E4755">
            <w:pPr>
              <w:spacing w:before="0" w:beforeAutospacing="0" w:after="0" w:afterAutospacing="0"/>
              <w:rPr>
                <w:rFonts w:ascii="Verdana" w:eastAsia="Times New Roman" w:hAnsi="Verdana"/>
                <w:color w:val="000000"/>
                <w:sz w:val="20"/>
                <w:szCs w:val="20"/>
              </w:rPr>
            </w:pPr>
            <w:bookmarkStart w:id="494" w:name="RFC3339"/>
            <w:r>
              <w:rPr>
                <w:rFonts w:ascii="Verdana" w:eastAsia="Times New Roman" w:hAnsi="Verdana"/>
                <w:b/>
                <w:bCs/>
                <w:color w:val="000000"/>
                <w:sz w:val="20"/>
                <w:szCs w:val="20"/>
              </w:rPr>
              <w:t>[RFC3339]</w:t>
            </w:r>
            <w:bookmarkEnd w:id="494"/>
          </w:p>
        </w:tc>
        <w:tc>
          <w:tcPr>
            <w:tcW w:w="0" w:type="auto"/>
            <w:vAlign w:val="center"/>
            <w:hideMark/>
          </w:tcPr>
          <w:p w14:paraId="2192A878" w14:textId="77777777" w:rsidR="00000000" w:rsidRDefault="008E4755">
            <w:pPr>
              <w:spacing w:before="0" w:beforeAutospacing="0" w:after="0" w:afterAutospacing="0"/>
              <w:rPr>
                <w:rFonts w:ascii="Verdana" w:eastAsia="Times New Roman" w:hAnsi="Verdana"/>
                <w:color w:val="000000"/>
                <w:sz w:val="20"/>
                <w:szCs w:val="20"/>
              </w:rPr>
            </w:pPr>
            <w:hyperlink r:id="rId50" w:history="1">
              <w:r>
                <w:rPr>
                  <w:rStyle w:val="Hyperlink"/>
                  <w:rFonts w:ascii="Verdana" w:eastAsia="Times New Roman" w:hAnsi="Verdana"/>
                  <w:sz w:val="20"/>
                  <w:szCs w:val="20"/>
                </w:rPr>
                <w:t>Klyne, G., Ed.</w:t>
              </w:r>
            </w:hyperlink>
            <w:r>
              <w:rPr>
                <w:rFonts w:ascii="Verdana" w:eastAsia="Times New Roman" w:hAnsi="Verdana"/>
                <w:color w:val="000000"/>
                <w:sz w:val="20"/>
                <w:szCs w:val="20"/>
              </w:rPr>
              <w:t xml:space="preserve"> and </w:t>
            </w:r>
            <w:hyperlink r:id="rId51" w:history="1">
              <w:r>
                <w:rPr>
                  <w:rStyle w:val="Hyperlink"/>
                  <w:rFonts w:ascii="Verdana" w:eastAsia="Times New Roman" w:hAnsi="Verdana"/>
                  <w:sz w:val="20"/>
                  <w:szCs w:val="20"/>
                </w:rPr>
                <w:t>C. Newman</w:t>
              </w:r>
            </w:hyperlink>
            <w:r>
              <w:rPr>
                <w:rFonts w:ascii="Verdana" w:eastAsia="Times New Roman" w:hAnsi="Verdana"/>
                <w:color w:val="000000"/>
                <w:sz w:val="20"/>
                <w:szCs w:val="20"/>
              </w:rPr>
              <w:t>, “</w:t>
            </w:r>
            <w:hyperlink r:id="rId52" w:history="1">
              <w:r>
                <w:rPr>
                  <w:rStyle w:val="Hyperlink"/>
                  <w:rFonts w:ascii="Verdana" w:eastAsia="Times New Roman" w:hAnsi="Verdana"/>
                  <w:sz w:val="20"/>
                  <w:szCs w:val="20"/>
                </w:rPr>
                <w:t>Date and Time on the Internet: Timestamps</w:t>
              </w:r>
            </w:hyperlink>
            <w:r>
              <w:rPr>
                <w:rFonts w:ascii="Verdana" w:eastAsia="Times New Roman" w:hAnsi="Verdana"/>
                <w:color w:val="000000"/>
                <w:sz w:val="20"/>
                <w:szCs w:val="20"/>
              </w:rPr>
              <w:t>,” RFC 3339, July 2002 (</w:t>
            </w:r>
            <w:hyperlink r:id="rId53"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54"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55"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5AD0EE7E" w14:textId="77777777">
        <w:trPr>
          <w:divId w:val="745765489"/>
          <w:tblCellSpacing w:w="15" w:type="dxa"/>
        </w:trPr>
        <w:tc>
          <w:tcPr>
            <w:tcW w:w="0" w:type="auto"/>
            <w:hideMark/>
          </w:tcPr>
          <w:p w14:paraId="7D545F98" w14:textId="77777777" w:rsidR="00000000" w:rsidRDefault="008E4755">
            <w:pPr>
              <w:spacing w:before="0" w:beforeAutospacing="0" w:after="0" w:afterAutospacing="0"/>
              <w:rPr>
                <w:rFonts w:ascii="Verdana" w:eastAsia="Times New Roman" w:hAnsi="Verdana"/>
                <w:color w:val="000000"/>
                <w:sz w:val="20"/>
                <w:szCs w:val="20"/>
              </w:rPr>
            </w:pPr>
            <w:bookmarkStart w:id="495" w:name="RFC3966"/>
            <w:r>
              <w:rPr>
                <w:rFonts w:ascii="Verdana" w:eastAsia="Times New Roman" w:hAnsi="Verdana"/>
                <w:b/>
                <w:bCs/>
                <w:color w:val="000000"/>
                <w:sz w:val="20"/>
                <w:szCs w:val="20"/>
              </w:rPr>
              <w:t>[RFC3966]</w:t>
            </w:r>
            <w:bookmarkEnd w:id="495"/>
          </w:p>
        </w:tc>
        <w:tc>
          <w:tcPr>
            <w:tcW w:w="0" w:type="auto"/>
            <w:vAlign w:val="center"/>
            <w:hideMark/>
          </w:tcPr>
          <w:p w14:paraId="28E45656"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hyperlink r:id="rId56" w:history="1">
              <w:r>
                <w:rPr>
                  <w:rStyle w:val="Hyperlink"/>
                  <w:rFonts w:ascii="Verdana" w:eastAsia="Times New Roman" w:hAnsi="Verdana"/>
                  <w:sz w:val="20"/>
                  <w:szCs w:val="20"/>
                </w:rPr>
                <w:t>The tel URI for Telephone Numbers</w:t>
              </w:r>
            </w:hyperlink>
            <w:r>
              <w:rPr>
                <w:rFonts w:ascii="Verdana" w:eastAsia="Times New Roman" w:hAnsi="Verdana"/>
                <w:color w:val="000000"/>
                <w:sz w:val="20"/>
                <w:szCs w:val="20"/>
              </w:rPr>
              <w:t>,” RFC 3966, December 2004 (</w:t>
            </w:r>
            <w:hyperlink r:id="rId5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4A4E8F3" w14:textId="77777777">
        <w:trPr>
          <w:divId w:val="745765489"/>
          <w:tblCellSpacing w:w="15" w:type="dxa"/>
        </w:trPr>
        <w:tc>
          <w:tcPr>
            <w:tcW w:w="0" w:type="auto"/>
            <w:hideMark/>
          </w:tcPr>
          <w:p w14:paraId="1C5A3C08" w14:textId="77777777" w:rsidR="00000000" w:rsidRDefault="008E4755">
            <w:pPr>
              <w:spacing w:before="0" w:beforeAutospacing="0" w:after="0" w:afterAutospacing="0"/>
              <w:rPr>
                <w:rFonts w:ascii="Verdana" w:eastAsia="Times New Roman" w:hAnsi="Verdana"/>
                <w:color w:val="000000"/>
                <w:sz w:val="20"/>
                <w:szCs w:val="20"/>
              </w:rPr>
            </w:pPr>
            <w:bookmarkStart w:id="496" w:name="RFC3986"/>
            <w:r>
              <w:rPr>
                <w:rFonts w:ascii="Verdana" w:eastAsia="Times New Roman" w:hAnsi="Verdana"/>
                <w:b/>
                <w:bCs/>
                <w:color w:val="000000"/>
                <w:sz w:val="20"/>
                <w:szCs w:val="20"/>
              </w:rPr>
              <w:t>[RFC3986]</w:t>
            </w:r>
            <w:bookmarkEnd w:id="496"/>
          </w:p>
        </w:tc>
        <w:tc>
          <w:tcPr>
            <w:tcW w:w="0" w:type="auto"/>
            <w:vAlign w:val="center"/>
            <w:hideMark/>
          </w:tcPr>
          <w:p w14:paraId="4CBDB3BB" w14:textId="77777777" w:rsidR="00000000" w:rsidRDefault="008E4755">
            <w:pPr>
              <w:spacing w:before="0" w:beforeAutospacing="0" w:after="0" w:afterAutospacing="0"/>
              <w:rPr>
                <w:rFonts w:ascii="Verdana" w:eastAsia="Times New Roman" w:hAnsi="Verdana"/>
                <w:color w:val="000000"/>
                <w:sz w:val="20"/>
                <w:szCs w:val="20"/>
              </w:rPr>
            </w:pPr>
            <w:hyperlink r:id="rId58"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59"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60"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61" w:history="1">
              <w:r>
                <w:rPr>
                  <w:rStyle w:val="Hyperlink"/>
                  <w:rFonts w:ascii="Verdana" w:eastAsia="Times New Roman" w:hAnsi="Verdana"/>
                  <w:sz w:val="20"/>
                  <w:szCs w:val="20"/>
                </w:rPr>
                <w:t>Unifo</w:t>
              </w:r>
              <w:r>
                <w:rPr>
                  <w:rStyle w:val="Hyperlink"/>
                  <w:rFonts w:ascii="Verdana" w:eastAsia="Times New Roman" w:hAnsi="Verdana"/>
                  <w:sz w:val="20"/>
                  <w:szCs w:val="20"/>
                </w:rPr>
                <w:t>rm Resource Identifier (URI): Generic Syntax</w:t>
              </w:r>
            </w:hyperlink>
            <w:r>
              <w:rPr>
                <w:rFonts w:ascii="Verdana" w:eastAsia="Times New Roman" w:hAnsi="Verdana"/>
                <w:color w:val="000000"/>
                <w:sz w:val="20"/>
                <w:szCs w:val="20"/>
              </w:rPr>
              <w:t>,” STD 66, RFC 3986, January 2005 (</w:t>
            </w:r>
            <w:hyperlink r:id="rId62"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63"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64"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3E878359" w14:textId="77777777">
        <w:trPr>
          <w:divId w:val="745765489"/>
          <w:tblCellSpacing w:w="15" w:type="dxa"/>
        </w:trPr>
        <w:tc>
          <w:tcPr>
            <w:tcW w:w="0" w:type="auto"/>
            <w:hideMark/>
          </w:tcPr>
          <w:p w14:paraId="658967D9" w14:textId="77777777" w:rsidR="00000000" w:rsidRDefault="008E4755">
            <w:pPr>
              <w:spacing w:before="0" w:beforeAutospacing="0" w:after="0" w:afterAutospacing="0"/>
              <w:rPr>
                <w:rFonts w:ascii="Verdana" w:eastAsia="Times New Roman" w:hAnsi="Verdana"/>
                <w:color w:val="000000"/>
                <w:sz w:val="20"/>
                <w:szCs w:val="20"/>
              </w:rPr>
            </w:pPr>
            <w:bookmarkStart w:id="497" w:name="RFC4627"/>
            <w:r>
              <w:rPr>
                <w:rFonts w:ascii="Verdana" w:eastAsia="Times New Roman" w:hAnsi="Verdana"/>
                <w:b/>
                <w:bCs/>
                <w:color w:val="000000"/>
                <w:sz w:val="20"/>
                <w:szCs w:val="20"/>
              </w:rPr>
              <w:t>[RFC4627]</w:t>
            </w:r>
            <w:bookmarkEnd w:id="497"/>
          </w:p>
        </w:tc>
        <w:tc>
          <w:tcPr>
            <w:tcW w:w="0" w:type="auto"/>
            <w:vAlign w:val="center"/>
            <w:hideMark/>
          </w:tcPr>
          <w:p w14:paraId="6361EB2A"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65" w:history="1">
              <w:r>
                <w:rPr>
                  <w:rStyle w:val="Hyperlink"/>
                  <w:rFonts w:ascii="Verdana" w:eastAsia="Times New Roman" w:hAnsi="Verdana"/>
                  <w:sz w:val="20"/>
                  <w:szCs w:val="20"/>
                </w:rPr>
                <w:t>The application/json Media Type for JavaScript Object Notation (JSON)</w:t>
              </w:r>
            </w:hyperlink>
            <w:r>
              <w:rPr>
                <w:rFonts w:ascii="Verdana" w:eastAsia="Times New Roman" w:hAnsi="Verdana"/>
                <w:color w:val="000000"/>
                <w:sz w:val="20"/>
                <w:szCs w:val="20"/>
              </w:rPr>
              <w:t>,” RFC 4627, July 2006 (</w:t>
            </w:r>
            <w:hyperlink r:id="rId6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9A63622" w14:textId="77777777">
        <w:trPr>
          <w:divId w:val="745765489"/>
          <w:tblCellSpacing w:w="15" w:type="dxa"/>
        </w:trPr>
        <w:tc>
          <w:tcPr>
            <w:tcW w:w="0" w:type="auto"/>
            <w:hideMark/>
          </w:tcPr>
          <w:p w14:paraId="6FC6C60B" w14:textId="77777777" w:rsidR="00000000" w:rsidRDefault="008E4755">
            <w:pPr>
              <w:spacing w:before="0" w:beforeAutospacing="0" w:after="0" w:afterAutospacing="0"/>
              <w:rPr>
                <w:rFonts w:ascii="Verdana" w:eastAsia="Times New Roman" w:hAnsi="Verdana"/>
                <w:color w:val="000000"/>
                <w:sz w:val="20"/>
                <w:szCs w:val="20"/>
              </w:rPr>
            </w:pPr>
            <w:bookmarkStart w:id="498" w:name="RFC5246"/>
            <w:r>
              <w:rPr>
                <w:rFonts w:ascii="Verdana" w:eastAsia="Times New Roman" w:hAnsi="Verdana"/>
                <w:b/>
                <w:bCs/>
                <w:color w:val="000000"/>
                <w:sz w:val="20"/>
                <w:szCs w:val="20"/>
              </w:rPr>
              <w:t>[RFC5246]</w:t>
            </w:r>
            <w:bookmarkEnd w:id="498"/>
          </w:p>
        </w:tc>
        <w:tc>
          <w:tcPr>
            <w:tcW w:w="0" w:type="auto"/>
            <w:vAlign w:val="center"/>
            <w:hideMark/>
          </w:tcPr>
          <w:p w14:paraId="37A89699"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67"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6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3DD0D59" w14:textId="77777777">
        <w:trPr>
          <w:divId w:val="745765489"/>
          <w:tblCellSpacing w:w="15" w:type="dxa"/>
        </w:trPr>
        <w:tc>
          <w:tcPr>
            <w:tcW w:w="0" w:type="auto"/>
            <w:hideMark/>
          </w:tcPr>
          <w:p w14:paraId="5877AC4A" w14:textId="77777777" w:rsidR="00000000" w:rsidRDefault="008E4755">
            <w:pPr>
              <w:spacing w:before="0" w:beforeAutospacing="0" w:after="0" w:afterAutospacing="0"/>
              <w:rPr>
                <w:rFonts w:ascii="Verdana" w:eastAsia="Times New Roman" w:hAnsi="Verdana"/>
                <w:color w:val="000000"/>
                <w:sz w:val="20"/>
                <w:szCs w:val="20"/>
              </w:rPr>
            </w:pPr>
            <w:bookmarkStart w:id="499" w:name="RFC5322"/>
            <w:r>
              <w:rPr>
                <w:rFonts w:ascii="Verdana" w:eastAsia="Times New Roman" w:hAnsi="Verdana"/>
                <w:b/>
                <w:bCs/>
                <w:color w:val="000000"/>
                <w:sz w:val="20"/>
                <w:szCs w:val="20"/>
              </w:rPr>
              <w:t>[RFC5322]</w:t>
            </w:r>
            <w:bookmarkEnd w:id="499"/>
          </w:p>
        </w:tc>
        <w:tc>
          <w:tcPr>
            <w:tcW w:w="0" w:type="auto"/>
            <w:vAlign w:val="center"/>
            <w:hideMark/>
          </w:tcPr>
          <w:p w14:paraId="021968FB" w14:textId="77777777" w:rsidR="00000000" w:rsidRDefault="008E4755">
            <w:pPr>
              <w:spacing w:before="0" w:beforeAutospacing="0" w:after="0" w:afterAutospacing="0"/>
              <w:rPr>
                <w:rFonts w:ascii="Verdana" w:eastAsia="Times New Roman" w:hAnsi="Verdana"/>
                <w:color w:val="000000"/>
                <w:sz w:val="20"/>
                <w:szCs w:val="20"/>
              </w:rPr>
            </w:pPr>
            <w:hyperlink r:id="rId69" w:history="1">
              <w:r>
                <w:rPr>
                  <w:rStyle w:val="Hyperlink"/>
                  <w:rFonts w:ascii="Verdana" w:eastAsia="Times New Roman" w:hAnsi="Verdana"/>
                  <w:sz w:val="20"/>
                  <w:szCs w:val="20"/>
                </w:rPr>
                <w:t>Resnick, P., Ed.</w:t>
              </w:r>
            </w:hyperlink>
            <w:r>
              <w:rPr>
                <w:rFonts w:ascii="Verdana" w:eastAsia="Times New Roman" w:hAnsi="Verdana"/>
                <w:color w:val="000000"/>
                <w:sz w:val="20"/>
                <w:szCs w:val="20"/>
              </w:rPr>
              <w:t>, “</w:t>
            </w:r>
            <w:hyperlink r:id="rId70" w:history="1">
              <w:r>
                <w:rPr>
                  <w:rStyle w:val="Hyperlink"/>
                  <w:rFonts w:ascii="Verdana" w:eastAsia="Times New Roman" w:hAnsi="Verdana"/>
                  <w:sz w:val="20"/>
                  <w:szCs w:val="20"/>
                </w:rPr>
                <w:t>Internet Message Format</w:t>
              </w:r>
            </w:hyperlink>
            <w:r>
              <w:rPr>
                <w:rFonts w:ascii="Verdana" w:eastAsia="Times New Roman" w:hAnsi="Verdana"/>
                <w:color w:val="000000"/>
                <w:sz w:val="20"/>
                <w:szCs w:val="20"/>
              </w:rPr>
              <w:t>,” RFC 5322, October 2008 (</w:t>
            </w:r>
            <w:hyperlink r:id="rId71"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72"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73"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157CE8A8" w14:textId="77777777">
        <w:trPr>
          <w:divId w:val="745765489"/>
          <w:tblCellSpacing w:w="15" w:type="dxa"/>
        </w:trPr>
        <w:tc>
          <w:tcPr>
            <w:tcW w:w="0" w:type="auto"/>
            <w:hideMark/>
          </w:tcPr>
          <w:p w14:paraId="7255D098" w14:textId="77777777" w:rsidR="00000000" w:rsidRDefault="008E4755">
            <w:pPr>
              <w:spacing w:before="0" w:beforeAutospacing="0" w:after="0" w:afterAutospacing="0"/>
              <w:rPr>
                <w:rFonts w:ascii="Verdana" w:eastAsia="Times New Roman" w:hAnsi="Verdana"/>
                <w:color w:val="000000"/>
                <w:sz w:val="20"/>
                <w:szCs w:val="20"/>
              </w:rPr>
            </w:pPr>
            <w:bookmarkStart w:id="500" w:name="RFC5646"/>
            <w:r>
              <w:rPr>
                <w:rFonts w:ascii="Verdana" w:eastAsia="Times New Roman" w:hAnsi="Verdana"/>
                <w:b/>
                <w:bCs/>
                <w:color w:val="000000"/>
                <w:sz w:val="20"/>
                <w:szCs w:val="20"/>
              </w:rPr>
              <w:t>[RFC5646]</w:t>
            </w:r>
            <w:bookmarkEnd w:id="500"/>
          </w:p>
        </w:tc>
        <w:tc>
          <w:tcPr>
            <w:tcW w:w="0" w:type="auto"/>
            <w:vAlign w:val="center"/>
            <w:hideMark/>
          </w:tcPr>
          <w:p w14:paraId="61305014"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74"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7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931FFFD" w14:textId="77777777">
        <w:trPr>
          <w:divId w:val="745765489"/>
          <w:tblCellSpacing w:w="15" w:type="dxa"/>
        </w:trPr>
        <w:tc>
          <w:tcPr>
            <w:tcW w:w="0" w:type="auto"/>
            <w:hideMark/>
          </w:tcPr>
          <w:p w14:paraId="73F64341" w14:textId="77777777" w:rsidR="00000000" w:rsidRDefault="008E4755">
            <w:pPr>
              <w:spacing w:before="0" w:beforeAutospacing="0" w:after="0" w:afterAutospacing="0"/>
              <w:rPr>
                <w:rFonts w:ascii="Verdana" w:eastAsia="Times New Roman" w:hAnsi="Verdana"/>
                <w:color w:val="000000"/>
                <w:sz w:val="20"/>
                <w:szCs w:val="20"/>
              </w:rPr>
            </w:pPr>
            <w:bookmarkStart w:id="501" w:name="RFC6125"/>
            <w:r>
              <w:rPr>
                <w:rFonts w:ascii="Verdana" w:eastAsia="Times New Roman" w:hAnsi="Verdana"/>
                <w:b/>
                <w:bCs/>
                <w:color w:val="000000"/>
                <w:sz w:val="20"/>
                <w:szCs w:val="20"/>
              </w:rPr>
              <w:t>[RFC6125]</w:t>
            </w:r>
            <w:bookmarkEnd w:id="501"/>
          </w:p>
        </w:tc>
        <w:tc>
          <w:tcPr>
            <w:tcW w:w="0" w:type="auto"/>
            <w:vAlign w:val="center"/>
            <w:hideMark/>
          </w:tcPr>
          <w:p w14:paraId="497F06BB"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76" w:history="1">
              <w:r>
                <w:rPr>
                  <w:rStyle w:val="Hyperlink"/>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olor w:val="000000"/>
                <w:sz w:val="20"/>
                <w:szCs w:val="20"/>
              </w:rPr>
              <w:t>,” RFC 6125, March 2011 (</w:t>
            </w:r>
            <w:hyperlink r:id="rId7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2428B3D" w14:textId="77777777">
        <w:trPr>
          <w:divId w:val="745765489"/>
          <w:tblCellSpacing w:w="15" w:type="dxa"/>
        </w:trPr>
        <w:tc>
          <w:tcPr>
            <w:tcW w:w="0" w:type="auto"/>
            <w:hideMark/>
          </w:tcPr>
          <w:p w14:paraId="7E364E65" w14:textId="77777777" w:rsidR="00000000" w:rsidRDefault="008E4755">
            <w:pPr>
              <w:spacing w:before="0" w:beforeAutospacing="0" w:after="0" w:afterAutospacing="0"/>
              <w:rPr>
                <w:rFonts w:ascii="Verdana" w:eastAsia="Times New Roman" w:hAnsi="Verdana"/>
                <w:color w:val="000000"/>
                <w:sz w:val="20"/>
                <w:szCs w:val="20"/>
              </w:rPr>
            </w:pPr>
            <w:bookmarkStart w:id="502" w:name="RFC6711"/>
            <w:r>
              <w:rPr>
                <w:rFonts w:ascii="Verdana" w:eastAsia="Times New Roman" w:hAnsi="Verdana"/>
                <w:b/>
                <w:bCs/>
                <w:color w:val="000000"/>
                <w:sz w:val="20"/>
                <w:szCs w:val="20"/>
              </w:rPr>
              <w:t>[RFC6711]</w:t>
            </w:r>
            <w:bookmarkEnd w:id="502"/>
          </w:p>
        </w:tc>
        <w:tc>
          <w:tcPr>
            <w:tcW w:w="0" w:type="auto"/>
            <w:vAlign w:val="center"/>
            <w:hideMark/>
          </w:tcPr>
          <w:p w14:paraId="046A6F75"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hyperlink r:id="rId78" w:history="1">
              <w:r>
                <w:rPr>
                  <w:rStyle w:val="Hyperlink"/>
                  <w:rFonts w:ascii="Verdana" w:eastAsia="Times New Roman" w:hAnsi="Verdana"/>
                  <w:sz w:val="20"/>
                  <w:szCs w:val="20"/>
                </w:rPr>
                <w:t>An IANA Registry for Level of Assurance (LoA) Profiles</w:t>
              </w:r>
            </w:hyperlink>
            <w:r>
              <w:rPr>
                <w:rFonts w:ascii="Verdana" w:eastAsia="Times New Roman" w:hAnsi="Verdana"/>
                <w:color w:val="000000"/>
                <w:sz w:val="20"/>
                <w:szCs w:val="20"/>
              </w:rPr>
              <w:t>,” RFC 6711, August 2012 (</w:t>
            </w:r>
            <w:hyperlink r:id="rId7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9278B5E" w14:textId="77777777">
        <w:trPr>
          <w:divId w:val="745765489"/>
          <w:tblCellSpacing w:w="15" w:type="dxa"/>
        </w:trPr>
        <w:tc>
          <w:tcPr>
            <w:tcW w:w="0" w:type="auto"/>
            <w:hideMark/>
          </w:tcPr>
          <w:p w14:paraId="4DE44B52" w14:textId="77777777" w:rsidR="00000000" w:rsidRDefault="008E4755">
            <w:pPr>
              <w:spacing w:before="0" w:beforeAutospacing="0" w:after="0" w:afterAutospacing="0"/>
              <w:rPr>
                <w:rFonts w:ascii="Verdana" w:eastAsia="Times New Roman" w:hAnsi="Verdana"/>
                <w:color w:val="000000"/>
                <w:sz w:val="20"/>
                <w:szCs w:val="20"/>
              </w:rPr>
            </w:pPr>
            <w:bookmarkStart w:id="503" w:name="RFC6749"/>
            <w:r>
              <w:rPr>
                <w:rFonts w:ascii="Verdana" w:eastAsia="Times New Roman" w:hAnsi="Verdana"/>
                <w:b/>
                <w:bCs/>
                <w:color w:val="000000"/>
                <w:sz w:val="20"/>
                <w:szCs w:val="20"/>
              </w:rPr>
              <w:t>[RFC6749]</w:t>
            </w:r>
            <w:bookmarkEnd w:id="503"/>
          </w:p>
        </w:tc>
        <w:tc>
          <w:tcPr>
            <w:tcW w:w="0" w:type="auto"/>
            <w:vAlign w:val="center"/>
            <w:hideMark/>
          </w:tcPr>
          <w:p w14:paraId="4A2A706B"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80"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8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F5C9549" w14:textId="77777777">
        <w:trPr>
          <w:divId w:val="745765489"/>
          <w:tblCellSpacing w:w="15" w:type="dxa"/>
        </w:trPr>
        <w:tc>
          <w:tcPr>
            <w:tcW w:w="0" w:type="auto"/>
            <w:hideMark/>
          </w:tcPr>
          <w:p w14:paraId="5D1A6E76" w14:textId="77777777" w:rsidR="00000000" w:rsidRDefault="008E4755">
            <w:pPr>
              <w:spacing w:before="0" w:beforeAutospacing="0" w:after="0" w:afterAutospacing="0"/>
              <w:rPr>
                <w:rFonts w:ascii="Verdana" w:eastAsia="Times New Roman" w:hAnsi="Verdana"/>
                <w:color w:val="000000"/>
                <w:sz w:val="20"/>
                <w:szCs w:val="20"/>
              </w:rPr>
            </w:pPr>
            <w:bookmarkStart w:id="504" w:name="RFC6750"/>
            <w:r>
              <w:rPr>
                <w:rFonts w:ascii="Verdana" w:eastAsia="Times New Roman" w:hAnsi="Verdana"/>
                <w:b/>
                <w:bCs/>
                <w:color w:val="000000"/>
                <w:sz w:val="20"/>
                <w:szCs w:val="20"/>
              </w:rPr>
              <w:t>[RFC6750]</w:t>
            </w:r>
            <w:bookmarkEnd w:id="504"/>
          </w:p>
        </w:tc>
        <w:tc>
          <w:tcPr>
            <w:tcW w:w="0" w:type="auto"/>
            <w:vAlign w:val="center"/>
            <w:hideMark/>
          </w:tcPr>
          <w:p w14:paraId="5A0C927C"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82" w:history="1">
              <w:r>
                <w:rPr>
                  <w:rStyle w:val="Hyperlink"/>
                  <w:rFonts w:ascii="Verdana" w:eastAsia="Times New Roman" w:hAnsi="Verdana"/>
                  <w:sz w:val="20"/>
                  <w:szCs w:val="20"/>
                </w:rPr>
                <w:t>The OAuth 2.0 Authorization Framework: Bearer Token Usage</w:t>
              </w:r>
            </w:hyperlink>
            <w:r>
              <w:rPr>
                <w:rFonts w:ascii="Verdana" w:eastAsia="Times New Roman" w:hAnsi="Verdana"/>
                <w:color w:val="000000"/>
                <w:sz w:val="20"/>
                <w:szCs w:val="20"/>
              </w:rPr>
              <w:t>,” RFC 6750, October 2012 (</w:t>
            </w:r>
            <w:hyperlink r:id="rId8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A80ACE2" w14:textId="77777777">
        <w:trPr>
          <w:divId w:val="745765489"/>
          <w:tblCellSpacing w:w="15" w:type="dxa"/>
        </w:trPr>
        <w:tc>
          <w:tcPr>
            <w:tcW w:w="0" w:type="auto"/>
            <w:hideMark/>
          </w:tcPr>
          <w:p w14:paraId="0DD7DD20" w14:textId="77777777" w:rsidR="00000000" w:rsidRDefault="008E4755">
            <w:pPr>
              <w:spacing w:before="0" w:beforeAutospacing="0" w:after="0" w:afterAutospacing="0"/>
              <w:rPr>
                <w:rFonts w:ascii="Verdana" w:eastAsia="Times New Roman" w:hAnsi="Verdana"/>
                <w:color w:val="000000"/>
                <w:sz w:val="20"/>
                <w:szCs w:val="20"/>
              </w:rPr>
            </w:pPr>
            <w:bookmarkStart w:id="505" w:name="RFC6819"/>
            <w:r>
              <w:rPr>
                <w:rFonts w:ascii="Verdana" w:eastAsia="Times New Roman" w:hAnsi="Verdana"/>
                <w:b/>
                <w:bCs/>
                <w:color w:val="000000"/>
                <w:sz w:val="20"/>
                <w:szCs w:val="20"/>
              </w:rPr>
              <w:t>[RFC6819]</w:t>
            </w:r>
            <w:bookmarkEnd w:id="505"/>
          </w:p>
        </w:tc>
        <w:tc>
          <w:tcPr>
            <w:tcW w:w="0" w:type="auto"/>
            <w:vAlign w:val="center"/>
            <w:hideMark/>
          </w:tcPr>
          <w:p w14:paraId="2D4AD2AB"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Lodderstedt, T., </w:t>
            </w:r>
            <w:r>
              <w:rPr>
                <w:rFonts w:ascii="Verdana" w:eastAsia="Times New Roman" w:hAnsi="Verdana"/>
                <w:color w:val="000000"/>
                <w:sz w:val="20"/>
                <w:szCs w:val="20"/>
              </w:rPr>
              <w:t>McGloin, M., and P. Hunt, “</w:t>
            </w:r>
            <w:hyperlink r:id="rId84" w:history="1">
              <w:r>
                <w:rPr>
                  <w:rStyle w:val="Hyperlink"/>
                  <w:rFonts w:ascii="Verdana" w:eastAsia="Times New Roman" w:hAnsi="Verdana"/>
                  <w:sz w:val="20"/>
                  <w:szCs w:val="20"/>
                </w:rPr>
                <w:t>OAuth 2.0 Threat Model and Security Considerations</w:t>
              </w:r>
            </w:hyperlink>
            <w:r>
              <w:rPr>
                <w:rFonts w:ascii="Verdana" w:eastAsia="Times New Roman" w:hAnsi="Verdana"/>
                <w:color w:val="000000"/>
                <w:sz w:val="20"/>
                <w:szCs w:val="20"/>
              </w:rPr>
              <w:t>,” RFC 6819, January 2013 (</w:t>
            </w:r>
            <w:hyperlink r:id="rId8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7BAC0F4" w14:textId="77777777">
        <w:trPr>
          <w:divId w:val="745765489"/>
          <w:tblCellSpacing w:w="15" w:type="dxa"/>
        </w:trPr>
        <w:tc>
          <w:tcPr>
            <w:tcW w:w="0" w:type="auto"/>
            <w:hideMark/>
          </w:tcPr>
          <w:p w14:paraId="25752DE0" w14:textId="77777777" w:rsidR="00000000" w:rsidRDefault="008E4755">
            <w:pPr>
              <w:spacing w:before="0" w:beforeAutospacing="0" w:after="0" w:afterAutospacing="0"/>
              <w:rPr>
                <w:rFonts w:ascii="Verdana" w:eastAsia="Times New Roman" w:hAnsi="Verdana"/>
                <w:color w:val="000000"/>
                <w:sz w:val="20"/>
                <w:szCs w:val="20"/>
              </w:rPr>
            </w:pPr>
            <w:bookmarkStart w:id="506" w:name="USA15"/>
            <w:r>
              <w:rPr>
                <w:rFonts w:ascii="Verdana" w:eastAsia="Times New Roman" w:hAnsi="Verdana"/>
                <w:b/>
                <w:bCs/>
                <w:color w:val="000000"/>
                <w:sz w:val="20"/>
                <w:szCs w:val="20"/>
              </w:rPr>
              <w:t>[USA15]</w:t>
            </w:r>
            <w:bookmarkEnd w:id="506"/>
          </w:p>
        </w:tc>
        <w:tc>
          <w:tcPr>
            <w:tcW w:w="0" w:type="auto"/>
            <w:vAlign w:val="center"/>
            <w:hideMark/>
          </w:tcPr>
          <w:p w14:paraId="1B6DA0B3" w14:textId="77777777" w:rsidR="00000000" w:rsidRDefault="008E4755">
            <w:pPr>
              <w:spacing w:before="0" w:beforeAutospacing="0" w:after="0" w:afterAutospacing="0"/>
              <w:rPr>
                <w:rFonts w:ascii="Verdana" w:eastAsia="Times New Roman" w:hAnsi="Verdana"/>
                <w:color w:val="000000"/>
                <w:sz w:val="20"/>
                <w:szCs w:val="20"/>
              </w:rPr>
            </w:pPr>
            <w:hyperlink r:id="rId86"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87"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“Unicode Normalization Forms,” Unicode Standard Annex 15, 09 2009.</w:t>
            </w:r>
          </w:p>
        </w:tc>
      </w:tr>
      <w:tr w:rsidR="00000000" w14:paraId="3374DBB3" w14:textId="77777777">
        <w:trPr>
          <w:divId w:val="745765489"/>
          <w:tblCellSpacing w:w="15" w:type="dxa"/>
        </w:trPr>
        <w:tc>
          <w:tcPr>
            <w:tcW w:w="0" w:type="auto"/>
            <w:hideMark/>
          </w:tcPr>
          <w:p w14:paraId="328926E2" w14:textId="77777777" w:rsidR="00000000" w:rsidRDefault="008E4755">
            <w:pPr>
              <w:spacing w:before="0" w:beforeAutospacing="0" w:after="0" w:afterAutospacing="0"/>
              <w:rPr>
                <w:rFonts w:ascii="Verdana" w:eastAsia="Times New Roman" w:hAnsi="Verdana"/>
                <w:color w:val="000000"/>
                <w:sz w:val="20"/>
                <w:szCs w:val="20"/>
              </w:rPr>
            </w:pPr>
            <w:bookmarkStart w:id="507" w:name="zoneinfo"/>
            <w:r>
              <w:rPr>
                <w:rFonts w:ascii="Verdana" w:eastAsia="Times New Roman" w:hAnsi="Verdana"/>
                <w:b/>
                <w:bCs/>
                <w:color w:val="000000"/>
                <w:sz w:val="20"/>
                <w:szCs w:val="20"/>
              </w:rPr>
              <w:t>[zoneinfo]</w:t>
            </w:r>
            <w:bookmarkEnd w:id="507"/>
          </w:p>
        </w:tc>
        <w:tc>
          <w:tcPr>
            <w:tcW w:w="0" w:type="auto"/>
            <w:vAlign w:val="center"/>
            <w:hideMark/>
          </w:tcPr>
          <w:p w14:paraId="52A58890"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88" w:history="1">
              <w:r>
                <w:rPr>
                  <w:rStyle w:val="Hyperlink"/>
                  <w:rFonts w:ascii="Verdana" w:eastAsia="Times New Roman" w:hAnsi="Verdana"/>
                  <w:sz w:val="20"/>
                  <w:szCs w:val="20"/>
                </w:rPr>
                <w:t>The tz database</w:t>
              </w:r>
            </w:hyperlink>
            <w:r>
              <w:rPr>
                <w:rFonts w:ascii="Verdana" w:eastAsia="Times New Roman" w:hAnsi="Verdana"/>
                <w:color w:val="000000"/>
                <w:sz w:val="20"/>
                <w:szCs w:val="20"/>
              </w:rPr>
              <w:t>,” June 2011.</w:t>
            </w:r>
          </w:p>
        </w:tc>
      </w:tr>
    </w:tbl>
    <w:p w14:paraId="251D1E46" w14:textId="77777777" w:rsidR="00000000" w:rsidRDefault="008E4755">
      <w:pPr>
        <w:spacing w:before="0" w:beforeAutospacing="0" w:after="0" w:afterAutospacing="0"/>
        <w:divId w:val="745765489"/>
        <w:rPr>
          <w:rFonts w:ascii="Verdana" w:eastAsia="Times New Roman" w:hAnsi="Verdana"/>
          <w:color w:val="000000"/>
          <w:lang w:val="en"/>
        </w:rPr>
      </w:pPr>
      <w:bookmarkStart w:id="508" w:name="rfc.references2"/>
      <w:bookmarkEnd w:id="508"/>
    </w:p>
    <w:p w14:paraId="691F1867"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FBF16D9" w14:textId="77777777">
        <w:trPr>
          <w:divId w:val="745765489"/>
          <w:trHeight w:val="225"/>
          <w:tblCellSpacing w:w="15" w:type="dxa"/>
        </w:trPr>
        <w:tc>
          <w:tcPr>
            <w:tcW w:w="450" w:type="dxa"/>
            <w:shd w:val="clear" w:color="auto" w:fill="990000"/>
            <w:vAlign w:val="center"/>
            <w:hideMark/>
          </w:tcPr>
          <w:p w14:paraId="68F8115D"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0DC3230" w14:textId="77777777" w:rsidR="00000000" w:rsidRDefault="008E4755">
      <w:pPr>
        <w:pStyle w:val="Heading3"/>
        <w:divId w:val="745765489"/>
        <w:rPr>
          <w:rFonts w:eastAsia="Times New Roman"/>
          <w:lang w:val="en"/>
        </w:rPr>
      </w:pPr>
      <w:r>
        <w:rPr>
          <w:rFonts w:eastAsia="Times New Roman"/>
          <w:lang w:val="en"/>
        </w:rPr>
        <w:t>12.2.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247"/>
        <w:gridCol w:w="7109"/>
      </w:tblGrid>
      <w:tr w:rsidR="00000000" w14:paraId="169FC7FE" w14:textId="77777777">
        <w:trPr>
          <w:divId w:val="745765489"/>
          <w:tblCellSpacing w:w="15" w:type="dxa"/>
        </w:trPr>
        <w:tc>
          <w:tcPr>
            <w:tcW w:w="0" w:type="auto"/>
            <w:hideMark/>
          </w:tcPr>
          <w:p w14:paraId="0A7E2D7D" w14:textId="77777777" w:rsidR="00000000" w:rsidRDefault="008E4755">
            <w:pPr>
              <w:spacing w:before="0" w:beforeAutospacing="0" w:after="0" w:afterAutospacing="0"/>
              <w:rPr>
                <w:rFonts w:ascii="Verdana" w:eastAsia="Times New Roman" w:hAnsi="Verdana"/>
                <w:color w:val="000000"/>
                <w:sz w:val="20"/>
                <w:szCs w:val="20"/>
              </w:rPr>
            </w:pPr>
            <w:bookmarkStart w:id="509" w:name="OpenID.2.0"/>
            <w:r>
              <w:rPr>
                <w:rFonts w:ascii="Verdana" w:eastAsia="Times New Roman" w:hAnsi="Verdana"/>
                <w:b/>
                <w:bCs/>
                <w:color w:val="000000"/>
                <w:sz w:val="20"/>
                <w:szCs w:val="20"/>
              </w:rPr>
              <w:t>[OpenID.2.0]</w:t>
            </w:r>
            <w:bookmarkEnd w:id="509"/>
          </w:p>
        </w:tc>
        <w:tc>
          <w:tcPr>
            <w:tcW w:w="0" w:type="auto"/>
            <w:vAlign w:val="center"/>
            <w:hideMark/>
          </w:tcPr>
          <w:p w14:paraId="25A3C3EB"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OpenID Foundation, “</w:t>
            </w:r>
            <w:r>
              <w:rPr>
                <w:rFonts w:ascii="Verdana" w:eastAsia="Times New Roman" w:hAnsi="Verdana"/>
                <w:color w:val="000000"/>
                <w:sz w:val="20"/>
                <w:szCs w:val="20"/>
              </w:rPr>
              <w:t>OpenID Authentication 2.0,” December 2007 (</w:t>
            </w:r>
            <w:hyperlink r:id="rId89"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90"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170A3D78" w14:textId="77777777">
        <w:trPr>
          <w:divId w:val="745765489"/>
          <w:tblCellSpacing w:w="15" w:type="dxa"/>
        </w:trPr>
        <w:tc>
          <w:tcPr>
            <w:tcW w:w="0" w:type="auto"/>
            <w:hideMark/>
          </w:tcPr>
          <w:p w14:paraId="0AC828E7" w14:textId="77777777" w:rsidR="00000000" w:rsidRDefault="008E4755">
            <w:pPr>
              <w:spacing w:before="0" w:beforeAutospacing="0" w:after="0" w:afterAutospacing="0"/>
              <w:rPr>
                <w:rFonts w:ascii="Verdana" w:eastAsia="Times New Roman" w:hAnsi="Verdana"/>
                <w:color w:val="000000"/>
                <w:sz w:val="20"/>
                <w:szCs w:val="20"/>
              </w:rPr>
            </w:pPr>
            <w:bookmarkStart w:id="510" w:name="OpenID.Basic"/>
            <w:r>
              <w:rPr>
                <w:rFonts w:ascii="Verdana" w:eastAsia="Times New Roman" w:hAnsi="Verdana"/>
                <w:b/>
                <w:bCs/>
                <w:color w:val="000000"/>
                <w:sz w:val="20"/>
                <w:szCs w:val="20"/>
              </w:rPr>
              <w:t>[OpenID.Basic]</w:t>
            </w:r>
            <w:bookmarkEnd w:id="510"/>
          </w:p>
        </w:tc>
        <w:tc>
          <w:tcPr>
            <w:tcW w:w="0" w:type="auto"/>
            <w:vAlign w:val="center"/>
            <w:hideMark/>
          </w:tcPr>
          <w:p w14:paraId="3BD5E04A"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91" w:history="1">
              <w:r>
                <w:rPr>
                  <w:rStyle w:val="Hyperlink"/>
                  <w:rFonts w:ascii="Verdana" w:eastAsia="Times New Roman" w:hAnsi="Verdana"/>
                  <w:sz w:val="20"/>
                  <w:szCs w:val="20"/>
                </w:rPr>
                <w:t>OpenID Connect Basic Client Profile 1.0</w:t>
              </w:r>
            </w:hyperlink>
            <w:r>
              <w:rPr>
                <w:rFonts w:ascii="Verdana" w:eastAsia="Times New Roman" w:hAnsi="Verdana"/>
                <w:color w:val="000000"/>
                <w:sz w:val="20"/>
                <w:szCs w:val="20"/>
              </w:rPr>
              <w:t>,” June 2013.</w:t>
            </w:r>
          </w:p>
        </w:tc>
      </w:tr>
      <w:tr w:rsidR="00000000" w14:paraId="3D4FD31A" w14:textId="77777777">
        <w:trPr>
          <w:divId w:val="745765489"/>
          <w:tblCellSpacing w:w="15" w:type="dxa"/>
        </w:trPr>
        <w:tc>
          <w:tcPr>
            <w:tcW w:w="0" w:type="auto"/>
            <w:hideMark/>
          </w:tcPr>
          <w:p w14:paraId="7EE4DC1D" w14:textId="77777777" w:rsidR="00000000" w:rsidRDefault="008E4755">
            <w:pPr>
              <w:spacing w:before="0" w:beforeAutospacing="0" w:after="0" w:afterAutospacing="0"/>
              <w:rPr>
                <w:rFonts w:ascii="Verdana" w:eastAsia="Times New Roman" w:hAnsi="Verdana"/>
                <w:color w:val="000000"/>
                <w:sz w:val="20"/>
                <w:szCs w:val="20"/>
              </w:rPr>
            </w:pPr>
            <w:bookmarkStart w:id="511" w:name="OpenID.Implicit"/>
            <w:r>
              <w:rPr>
                <w:rFonts w:ascii="Verdana" w:eastAsia="Times New Roman" w:hAnsi="Verdana"/>
                <w:b/>
                <w:bCs/>
                <w:color w:val="000000"/>
                <w:sz w:val="20"/>
                <w:szCs w:val="20"/>
              </w:rPr>
              <w:t>[OpenID.Implicit]</w:t>
            </w:r>
            <w:bookmarkEnd w:id="511"/>
          </w:p>
        </w:tc>
        <w:tc>
          <w:tcPr>
            <w:tcW w:w="0" w:type="auto"/>
            <w:vAlign w:val="center"/>
            <w:hideMark/>
          </w:tcPr>
          <w:p w14:paraId="2CDD353B"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w:t>
            </w:r>
            <w:r>
              <w:rPr>
                <w:rFonts w:ascii="Verdana" w:eastAsia="Times New Roman" w:hAnsi="Verdana"/>
                <w:color w:val="000000"/>
                <w:sz w:val="20"/>
                <w:szCs w:val="20"/>
              </w:rPr>
              <w:t xml:space="preserve"> M., de Medeiros, B., Mortimore, C., and E. Jay, “</w:t>
            </w:r>
            <w:hyperlink r:id="rId92" w:history="1">
              <w:r>
                <w:rPr>
                  <w:rStyle w:val="Hyperlink"/>
                  <w:rFonts w:ascii="Verdana" w:eastAsia="Times New Roman" w:hAnsi="Verdana"/>
                  <w:sz w:val="20"/>
                  <w:szCs w:val="20"/>
                </w:rPr>
                <w:t>OpenID Connect Implicit Client Profile 1.0</w:t>
              </w:r>
            </w:hyperlink>
            <w:r>
              <w:rPr>
                <w:rFonts w:ascii="Verdana" w:eastAsia="Times New Roman" w:hAnsi="Verdana"/>
                <w:color w:val="000000"/>
                <w:sz w:val="20"/>
                <w:szCs w:val="20"/>
              </w:rPr>
              <w:t>,” June 2013.</w:t>
            </w:r>
          </w:p>
        </w:tc>
      </w:tr>
      <w:tr w:rsidR="00000000" w14:paraId="19B3529F" w14:textId="77777777">
        <w:trPr>
          <w:divId w:val="745765489"/>
          <w:tblCellSpacing w:w="15" w:type="dxa"/>
        </w:trPr>
        <w:tc>
          <w:tcPr>
            <w:tcW w:w="0" w:type="auto"/>
            <w:hideMark/>
          </w:tcPr>
          <w:p w14:paraId="3A626EE7" w14:textId="77777777" w:rsidR="00000000" w:rsidRDefault="008E4755">
            <w:pPr>
              <w:spacing w:before="0" w:beforeAutospacing="0" w:after="0" w:afterAutospacing="0"/>
              <w:rPr>
                <w:rFonts w:ascii="Verdana" w:eastAsia="Times New Roman" w:hAnsi="Verdana"/>
                <w:color w:val="000000"/>
                <w:sz w:val="20"/>
                <w:szCs w:val="20"/>
              </w:rPr>
            </w:pPr>
            <w:bookmarkStart w:id="512" w:name="OpenID.PAPE"/>
            <w:r>
              <w:rPr>
                <w:rFonts w:ascii="Verdana" w:eastAsia="Times New Roman" w:hAnsi="Verdana"/>
                <w:b/>
                <w:bCs/>
                <w:color w:val="000000"/>
                <w:sz w:val="20"/>
                <w:szCs w:val="20"/>
              </w:rPr>
              <w:t>[OpenID.PAPE]</w:t>
            </w:r>
            <w:bookmarkEnd w:id="512"/>
          </w:p>
        </w:tc>
        <w:tc>
          <w:tcPr>
            <w:tcW w:w="0" w:type="auto"/>
            <w:vAlign w:val="center"/>
            <w:hideMark/>
          </w:tcPr>
          <w:p w14:paraId="6D456151" w14:textId="77777777" w:rsidR="00000000" w:rsidRDefault="008E4755">
            <w:pPr>
              <w:spacing w:before="0" w:beforeAutospacing="0" w:after="0" w:afterAutospacing="0"/>
              <w:rPr>
                <w:rFonts w:ascii="Verdana" w:eastAsia="Times New Roman" w:hAnsi="Verdana"/>
                <w:color w:val="000000"/>
                <w:sz w:val="20"/>
                <w:szCs w:val="20"/>
              </w:rPr>
            </w:pPr>
            <w:hyperlink r:id="rId93" w:history="1">
              <w:r>
                <w:rPr>
                  <w:rStyle w:val="Hyperlink"/>
                  <w:rFonts w:ascii="Verdana" w:eastAsia="Times New Roman" w:hAnsi="Verdana"/>
                  <w:sz w:val="20"/>
                  <w:szCs w:val="20"/>
                </w:rPr>
                <w:t>Recordon, D.</w:t>
              </w:r>
            </w:hyperlink>
            <w:r>
              <w:rPr>
                <w:rFonts w:ascii="Verdana" w:eastAsia="Times New Roman" w:hAnsi="Verdana"/>
                <w:color w:val="000000"/>
                <w:sz w:val="20"/>
                <w:szCs w:val="20"/>
              </w:rPr>
              <w:t>,</w:t>
            </w:r>
            <w:r>
              <w:rPr>
                <w:rFonts w:ascii="Verdana" w:eastAsia="Times New Roman" w:hAnsi="Verdana"/>
                <w:color w:val="000000"/>
                <w:sz w:val="20"/>
                <w:szCs w:val="20"/>
              </w:rPr>
              <w:t xml:space="preserve"> </w:t>
            </w:r>
            <w:hyperlink r:id="rId94" w:history="1">
              <w:r>
                <w:rPr>
                  <w:rStyle w:val="Hyperlink"/>
                  <w:rFonts w:ascii="Verdana" w:eastAsia="Times New Roman" w:hAnsi="Verdana"/>
                  <w:sz w:val="20"/>
                  <w:szCs w:val="20"/>
                </w:rPr>
                <w:t>Jones, M.</w:t>
              </w:r>
            </w:hyperlink>
            <w:r>
              <w:rPr>
                <w:rFonts w:ascii="Verdana" w:eastAsia="Times New Roman" w:hAnsi="Verdana"/>
                <w:color w:val="000000"/>
                <w:sz w:val="20"/>
                <w:szCs w:val="20"/>
              </w:rPr>
              <w:t xml:space="preserve">, </w:t>
            </w:r>
            <w:hyperlink r:id="rId95" w:history="1">
              <w:r>
                <w:rPr>
                  <w:rStyle w:val="Hyperlink"/>
                  <w:rFonts w:ascii="Verdana" w:eastAsia="Times New Roman" w:hAnsi="Verdana"/>
                  <w:sz w:val="20"/>
                  <w:szCs w:val="20"/>
                </w:rPr>
                <w:t>Bufu, J., Ed.</w:t>
              </w:r>
            </w:hyperlink>
            <w:r>
              <w:rPr>
                <w:rFonts w:ascii="Verdana" w:eastAsia="Times New Roman" w:hAnsi="Verdana"/>
                <w:color w:val="000000"/>
                <w:sz w:val="20"/>
                <w:szCs w:val="20"/>
              </w:rPr>
              <w:t xml:space="preserve">, </w:t>
            </w:r>
            <w:hyperlink r:id="rId96" w:history="1">
              <w:r>
                <w:rPr>
                  <w:rStyle w:val="Hyperlink"/>
                  <w:rFonts w:ascii="Verdana" w:eastAsia="Times New Roman" w:hAnsi="Verdana"/>
                  <w:sz w:val="20"/>
                  <w:szCs w:val="20"/>
                </w:rPr>
                <w:t>Daugherty, J., Ed.</w:t>
              </w:r>
            </w:hyperlink>
            <w:r>
              <w:rPr>
                <w:rFonts w:ascii="Verdana" w:eastAsia="Times New Roman" w:hAnsi="Verdana"/>
                <w:color w:val="000000"/>
                <w:sz w:val="20"/>
                <w:szCs w:val="20"/>
              </w:rPr>
              <w:t xml:space="preserve">, and </w:t>
            </w:r>
            <w:hyperlink r:id="rId97" w:history="1">
              <w:r>
                <w:rPr>
                  <w:rStyle w:val="Hyperlink"/>
                  <w:rFonts w:ascii="Verdana" w:eastAsia="Times New Roman" w:hAnsi="Verdana"/>
                  <w:sz w:val="20"/>
                  <w:szCs w:val="20"/>
                </w:rPr>
                <w:t>N. Sakimura</w:t>
              </w:r>
            </w:hyperlink>
            <w:r>
              <w:rPr>
                <w:rFonts w:ascii="Verdana" w:eastAsia="Times New Roman" w:hAnsi="Verdana"/>
                <w:color w:val="000000"/>
                <w:sz w:val="20"/>
                <w:szCs w:val="20"/>
              </w:rPr>
              <w:t>, “OpenID Provider Aut</w:t>
            </w:r>
            <w:r>
              <w:rPr>
                <w:rFonts w:ascii="Verdana" w:eastAsia="Times New Roman" w:hAnsi="Verdana"/>
                <w:color w:val="000000"/>
                <w:sz w:val="20"/>
                <w:szCs w:val="20"/>
              </w:rPr>
              <w:t>hentication Policy Extension 1.0,” December 2008 (</w:t>
            </w:r>
            <w:hyperlink r:id="rId98"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99"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422050D4" w14:textId="77777777">
        <w:trPr>
          <w:divId w:val="745765489"/>
          <w:tblCellSpacing w:w="15" w:type="dxa"/>
        </w:trPr>
        <w:tc>
          <w:tcPr>
            <w:tcW w:w="0" w:type="auto"/>
            <w:hideMark/>
          </w:tcPr>
          <w:p w14:paraId="0F754A59" w14:textId="77777777" w:rsidR="00000000" w:rsidRDefault="008E4755">
            <w:pPr>
              <w:spacing w:before="0" w:beforeAutospacing="0" w:after="0" w:afterAutospacing="0"/>
              <w:rPr>
                <w:rFonts w:ascii="Verdana" w:eastAsia="Times New Roman" w:hAnsi="Verdana"/>
                <w:color w:val="000000"/>
                <w:sz w:val="20"/>
                <w:szCs w:val="20"/>
              </w:rPr>
            </w:pPr>
            <w:bookmarkStart w:id="513" w:name="OpenID.Session"/>
            <w:r>
              <w:rPr>
                <w:rFonts w:ascii="Verdana" w:eastAsia="Times New Roman" w:hAnsi="Verdana"/>
                <w:b/>
                <w:bCs/>
                <w:color w:val="000000"/>
                <w:sz w:val="20"/>
                <w:szCs w:val="20"/>
              </w:rPr>
              <w:t>[OpenID.Session]</w:t>
            </w:r>
            <w:bookmarkEnd w:id="513"/>
          </w:p>
        </w:tc>
        <w:tc>
          <w:tcPr>
            <w:tcW w:w="0" w:type="auto"/>
            <w:vAlign w:val="center"/>
            <w:hideMark/>
          </w:tcPr>
          <w:p w14:paraId="21B1EEBB"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00"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June 2013.</w:t>
            </w:r>
          </w:p>
        </w:tc>
      </w:tr>
      <w:tr w:rsidR="00000000" w14:paraId="0456EB2A" w14:textId="77777777">
        <w:trPr>
          <w:divId w:val="745765489"/>
          <w:tblCellSpacing w:w="15" w:type="dxa"/>
        </w:trPr>
        <w:tc>
          <w:tcPr>
            <w:tcW w:w="0" w:type="auto"/>
            <w:hideMark/>
          </w:tcPr>
          <w:p w14:paraId="6CC9A722" w14:textId="77777777" w:rsidR="00000000" w:rsidRDefault="008E4755">
            <w:pPr>
              <w:spacing w:before="0" w:beforeAutospacing="0" w:after="0" w:afterAutospacing="0"/>
              <w:rPr>
                <w:rFonts w:ascii="Verdana" w:eastAsia="Times New Roman" w:hAnsi="Verdana"/>
                <w:color w:val="000000"/>
                <w:sz w:val="20"/>
                <w:szCs w:val="20"/>
              </w:rPr>
            </w:pPr>
            <w:bookmarkStart w:id="514" w:name="OpenID.Standard"/>
            <w:r>
              <w:rPr>
                <w:rFonts w:ascii="Verdana" w:eastAsia="Times New Roman" w:hAnsi="Verdana"/>
                <w:b/>
                <w:bCs/>
                <w:color w:val="000000"/>
                <w:sz w:val="20"/>
                <w:szCs w:val="20"/>
              </w:rPr>
              <w:t>[OpenID.Standard]</w:t>
            </w:r>
            <w:bookmarkEnd w:id="514"/>
          </w:p>
        </w:tc>
        <w:tc>
          <w:tcPr>
            <w:tcW w:w="0" w:type="auto"/>
            <w:vAlign w:val="center"/>
            <w:hideMark/>
          </w:tcPr>
          <w:p w14:paraId="0F1DC68E"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01" w:history="1">
              <w:r>
                <w:rPr>
                  <w:rStyle w:val="Hyperlink"/>
                  <w:rFonts w:ascii="Verdana" w:eastAsia="Times New Roman" w:hAnsi="Verdana"/>
                  <w:sz w:val="20"/>
                  <w:szCs w:val="20"/>
                </w:rPr>
                <w:t>OpenID Connect Standard 1.0</w:t>
              </w:r>
            </w:hyperlink>
            <w:r>
              <w:rPr>
                <w:rFonts w:ascii="Verdana" w:eastAsia="Times New Roman" w:hAnsi="Verdana"/>
                <w:color w:val="000000"/>
                <w:sz w:val="20"/>
                <w:szCs w:val="20"/>
              </w:rPr>
              <w:t>,” June 2013.</w:t>
            </w:r>
          </w:p>
        </w:tc>
      </w:tr>
      <w:tr w:rsidR="00000000" w14:paraId="067D0E98" w14:textId="77777777">
        <w:trPr>
          <w:divId w:val="745765489"/>
          <w:tblCellSpacing w:w="15" w:type="dxa"/>
        </w:trPr>
        <w:tc>
          <w:tcPr>
            <w:tcW w:w="0" w:type="auto"/>
            <w:hideMark/>
          </w:tcPr>
          <w:p w14:paraId="158858DE" w14:textId="77777777" w:rsidR="00000000" w:rsidRDefault="008E4755">
            <w:pPr>
              <w:spacing w:before="0" w:beforeAutospacing="0" w:after="0" w:afterAutospacing="0"/>
              <w:rPr>
                <w:rFonts w:ascii="Verdana" w:eastAsia="Times New Roman" w:hAnsi="Verdana"/>
                <w:color w:val="000000"/>
                <w:sz w:val="20"/>
                <w:szCs w:val="20"/>
              </w:rPr>
            </w:pPr>
            <w:bookmarkStart w:id="515" w:name="RFC4949"/>
            <w:r>
              <w:rPr>
                <w:rFonts w:ascii="Verdana" w:eastAsia="Times New Roman" w:hAnsi="Verdana"/>
                <w:b/>
                <w:bCs/>
                <w:color w:val="000000"/>
                <w:sz w:val="20"/>
                <w:szCs w:val="20"/>
              </w:rPr>
              <w:t>[RFC4949]</w:t>
            </w:r>
            <w:bookmarkEnd w:id="515"/>
          </w:p>
        </w:tc>
        <w:tc>
          <w:tcPr>
            <w:tcW w:w="0" w:type="auto"/>
            <w:vAlign w:val="center"/>
            <w:hideMark/>
          </w:tcPr>
          <w:p w14:paraId="2AC5EF60"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Shirey, R., “</w:t>
            </w:r>
            <w:hyperlink r:id="rId102" w:history="1">
              <w:r>
                <w:rPr>
                  <w:rStyle w:val="Hyperlink"/>
                  <w:rFonts w:ascii="Verdana" w:eastAsia="Times New Roman" w:hAnsi="Verdana"/>
                  <w:sz w:val="20"/>
                  <w:szCs w:val="20"/>
                </w:rPr>
                <w:t>Internet Security Glossary, Version 2</w:t>
              </w:r>
            </w:hyperlink>
            <w:r>
              <w:rPr>
                <w:rFonts w:ascii="Verdana" w:eastAsia="Times New Roman" w:hAnsi="Verdana"/>
                <w:color w:val="000000"/>
                <w:sz w:val="20"/>
                <w:szCs w:val="20"/>
              </w:rPr>
              <w:t>,” RFC 4949, August 2007 (</w:t>
            </w:r>
            <w:hyperlink r:id="rId10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141CF23" w14:textId="77777777">
        <w:trPr>
          <w:divId w:val="745765489"/>
          <w:tblCellSpacing w:w="15" w:type="dxa"/>
        </w:trPr>
        <w:tc>
          <w:tcPr>
            <w:tcW w:w="0" w:type="auto"/>
            <w:hideMark/>
          </w:tcPr>
          <w:p w14:paraId="06A59319" w14:textId="77777777" w:rsidR="00000000" w:rsidRDefault="008E4755">
            <w:pPr>
              <w:spacing w:before="0" w:beforeAutospacing="0" w:after="0" w:afterAutospacing="0"/>
              <w:rPr>
                <w:rFonts w:ascii="Verdana" w:eastAsia="Times New Roman" w:hAnsi="Verdana"/>
                <w:color w:val="000000"/>
                <w:sz w:val="20"/>
                <w:szCs w:val="20"/>
              </w:rPr>
            </w:pPr>
            <w:bookmarkStart w:id="516" w:name="X.1252"/>
            <w:r>
              <w:rPr>
                <w:rFonts w:ascii="Verdana" w:eastAsia="Times New Roman" w:hAnsi="Verdana"/>
                <w:b/>
                <w:bCs/>
                <w:color w:val="000000"/>
                <w:sz w:val="20"/>
                <w:szCs w:val="20"/>
              </w:rPr>
              <w:t>[X.1252]</w:t>
            </w:r>
            <w:bookmarkEnd w:id="516"/>
          </w:p>
        </w:tc>
        <w:tc>
          <w:tcPr>
            <w:tcW w:w="0" w:type="auto"/>
            <w:vAlign w:val="center"/>
            <w:hideMark/>
          </w:tcPr>
          <w:p w14:paraId="1908CA33"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104" w:history="1">
              <w:r>
                <w:rPr>
                  <w:rStyle w:val="Hyperlink"/>
                  <w:rFonts w:ascii="Verdana" w:eastAsia="Times New Roman" w:hAnsi="Verdana"/>
                  <w:sz w:val="20"/>
                  <w:szCs w:val="20"/>
                </w:rPr>
                <w:t>ITU-T Recommendation X.1252 -- Cyberspace security -- Identity management -- Baseline identity management terms and definitions</w:t>
              </w:r>
            </w:hyperlink>
            <w:r>
              <w:rPr>
                <w:rFonts w:ascii="Verdana" w:eastAsia="Times New Roman" w:hAnsi="Verdana"/>
                <w:color w:val="000000"/>
                <w:sz w:val="20"/>
                <w:szCs w:val="20"/>
              </w:rPr>
              <w:t>,” ITU-T X.1252, November 2010.</w:t>
            </w:r>
          </w:p>
        </w:tc>
      </w:tr>
    </w:tbl>
    <w:p w14:paraId="54B42590" w14:textId="77777777" w:rsidR="00000000" w:rsidRDefault="008E4755">
      <w:pPr>
        <w:spacing w:before="0" w:beforeAutospacing="0" w:after="0" w:afterAutospacing="0"/>
        <w:divId w:val="745765489"/>
        <w:rPr>
          <w:rFonts w:ascii="Verdana" w:eastAsia="Times New Roman" w:hAnsi="Verdana"/>
          <w:color w:val="000000"/>
          <w:lang w:val="en"/>
        </w:rPr>
      </w:pPr>
      <w:bookmarkStart w:id="517" w:name="Acknowledgements"/>
      <w:bookmarkEnd w:id="517"/>
    </w:p>
    <w:p w14:paraId="1E11F9D4"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0589AC9" w14:textId="77777777">
        <w:trPr>
          <w:divId w:val="745765489"/>
          <w:trHeight w:val="225"/>
          <w:tblCellSpacing w:w="15" w:type="dxa"/>
        </w:trPr>
        <w:tc>
          <w:tcPr>
            <w:tcW w:w="450" w:type="dxa"/>
            <w:shd w:val="clear" w:color="auto" w:fill="990000"/>
            <w:vAlign w:val="center"/>
            <w:hideMark/>
          </w:tcPr>
          <w:p w14:paraId="32AA0A44"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236E0D2" w14:textId="77777777" w:rsidR="00000000" w:rsidRDefault="008E4755">
      <w:pPr>
        <w:pStyle w:val="Heading3"/>
        <w:divId w:val="745765489"/>
        <w:rPr>
          <w:rFonts w:eastAsia="Times New Roman"/>
          <w:lang w:val="en"/>
        </w:rPr>
      </w:pPr>
      <w:bookmarkStart w:id="518" w:name="rfc.section.A"/>
      <w:bookmarkEnd w:id="518"/>
      <w:r>
        <w:rPr>
          <w:rFonts w:eastAsia="Times New Roman"/>
          <w:lang w:val="en"/>
        </w:rPr>
        <w:t>Appendix A.  Acknowledgements</w:t>
      </w:r>
    </w:p>
    <w:p w14:paraId="2E5B9CED" w14:textId="77777777" w:rsidR="00000000" w:rsidRDefault="008E4755">
      <w:pPr>
        <w:pStyle w:val="NormalWeb"/>
        <w:divId w:val="745765489"/>
        <w:rPr>
          <w:rFonts w:ascii="Verdana" w:hAnsi="Verdana"/>
          <w:color w:val="000000"/>
          <w:lang w:val="en"/>
        </w:rPr>
      </w:pPr>
      <w:r>
        <w:rPr>
          <w:rFonts w:ascii="Verdana" w:hAnsi="Verdana"/>
          <w:color w:val="000000"/>
          <w:lang w:val="en"/>
        </w:rPr>
        <w:t>As a successor version of OpenID, this specification heavily relies on ideas explor</w:t>
      </w:r>
      <w:r>
        <w:rPr>
          <w:rFonts w:ascii="Verdana" w:hAnsi="Verdana"/>
          <w:color w:val="000000"/>
          <w:lang w:val="en"/>
        </w:rPr>
        <w:t xml:space="preserve">ed in </w:t>
      </w:r>
      <w:hyperlink w:anchor="OpenID.2.0" w:history="1">
        <w:r>
          <w:rPr>
            <w:rStyle w:val="Hyperlink"/>
            <w:rFonts w:ascii="Verdana" w:hAnsi="Verdana"/>
            <w:u w:val="none"/>
            <w:lang w:val="en"/>
          </w:rPr>
          <w:t>OpenID Authentication 2.0</w:t>
        </w:r>
        <w:r>
          <w:rPr>
            <w:rStyle w:val="Hyperlink"/>
            <w:rFonts w:ascii="Verdana" w:hAnsi="Verdana"/>
            <w:vanish/>
            <w:u w:val="none"/>
            <w:lang w:val="en"/>
          </w:rPr>
          <w:t xml:space="preserve"> (OpenID Foundation, “OpenID Authentication 2.0,” December 2007.)</w:t>
        </w:r>
      </w:hyperlink>
      <w:r>
        <w:rPr>
          <w:rFonts w:ascii="Verdana" w:hAnsi="Verdana"/>
          <w:color w:val="000000"/>
          <w:lang w:val="en"/>
        </w:rPr>
        <w:t xml:space="preserve"> [OpenID.2.0]. Please refer to Appendix C of OpenID Authentication 2.0 for the full list of </w:t>
      </w:r>
      <w:r>
        <w:rPr>
          <w:rFonts w:ascii="Verdana" w:hAnsi="Verdana"/>
          <w:color w:val="000000"/>
          <w:lang w:val="en"/>
        </w:rPr>
        <w:t xml:space="preserve">the contributors for that specification. </w:t>
      </w:r>
    </w:p>
    <w:p w14:paraId="0B9FF243"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In addition, the OpenID Community would like to thank the following people for the work they have done in the drafting and editing of this specification. </w:t>
      </w:r>
    </w:p>
    <w:p w14:paraId="121DB6BB"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Naveen Agarwal (naa@google.com), Google </w:t>
      </w:r>
    </w:p>
    <w:p w14:paraId="18F7D4DD"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Amanda Anganes (aa</w:t>
      </w:r>
      <w:r>
        <w:rPr>
          <w:rFonts w:ascii="Verdana" w:hAnsi="Verdana"/>
          <w:color w:val="000000"/>
          <w:lang w:val="en"/>
        </w:rPr>
        <w:t xml:space="preserve">nganes@mitre.org), Mitre </w:t>
      </w:r>
    </w:p>
    <w:p w14:paraId="76ADED36"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Casper Biering (cb@peercraft.com), Peercraft </w:t>
      </w:r>
    </w:p>
    <w:p w14:paraId="09722309"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John Bradley (ve7jtb@ve7jtb.com), Ping Identity </w:t>
      </w:r>
    </w:p>
    <w:p w14:paraId="7AB6D1D4"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Tim Bray (tbray@textuality.com), Google </w:t>
      </w:r>
    </w:p>
    <w:p w14:paraId="529CAFBF"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Johnny Bufu (jbufu@janrain.com), Janrain </w:t>
      </w:r>
    </w:p>
    <w:p w14:paraId="600F046E"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Brian Campbell (bcampbell@pingidentity.com), Ping Id</w:t>
      </w:r>
      <w:r>
        <w:rPr>
          <w:rFonts w:ascii="Verdana" w:hAnsi="Verdana"/>
          <w:color w:val="000000"/>
          <w:lang w:val="en"/>
        </w:rPr>
        <w:t xml:space="preserve">entity </w:t>
      </w:r>
    </w:p>
    <w:p w14:paraId="3B29EC31"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Breno de Medeiros (breno@gmail.com), Google </w:t>
      </w:r>
    </w:p>
    <w:p w14:paraId="5256F3C8"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Pamela Dingle (pdingle@pingidentity.com), Ping Identity </w:t>
      </w:r>
    </w:p>
    <w:p w14:paraId="6CD333A5"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Vladimir Dzhuvinov (vladimir@nimbusds.com), Nimbus Directory Services </w:t>
      </w:r>
    </w:p>
    <w:p w14:paraId="7D7121AC"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George Fletcher (george.fletcher@corp.aol.com), AOL </w:t>
      </w:r>
    </w:p>
    <w:p w14:paraId="7825B080"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Roland Hedberg (roland.hedberg@adm.umu.se), University of Umea </w:t>
      </w:r>
    </w:p>
    <w:p w14:paraId="58F129CA"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Ryo Ito (ryo.ito@mixi.co.jp), mixi, Inc. </w:t>
      </w:r>
    </w:p>
    <w:p w14:paraId="36DD1E00"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Edmund Jay (ejay@mgi1.com), Illumila </w:t>
      </w:r>
    </w:p>
    <w:p w14:paraId="5BD4A3E4"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Michael B. Jones (mbj@microsoft.com), Microsoft </w:t>
      </w:r>
    </w:p>
    <w:p w14:paraId="07A03D05"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Torsten Lodderstedt (t.lodderstedt@telekom.de), Deutsche Teleko</w:t>
      </w:r>
      <w:r>
        <w:rPr>
          <w:rFonts w:ascii="Verdana" w:hAnsi="Verdana"/>
          <w:color w:val="000000"/>
          <w:lang w:val="en"/>
        </w:rPr>
        <w:t xml:space="preserve">m </w:t>
      </w:r>
    </w:p>
    <w:p w14:paraId="29519E77"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Nov Matake (nov@matake.jp), Independent </w:t>
      </w:r>
    </w:p>
    <w:p w14:paraId="3B39172B"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Chuck Mortimore (cmortimore@salesforce.com), Salesforce </w:t>
      </w:r>
    </w:p>
    <w:p w14:paraId="183AA198"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Anthony Nadalin (tonynad@microsoft.com), Microsoft </w:t>
      </w:r>
    </w:p>
    <w:p w14:paraId="1C55F6F3"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Hideki Nara (hdknr@ic-tact.co.jp), Tact Communications </w:t>
      </w:r>
    </w:p>
    <w:p w14:paraId="28EF7AA2"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Axel Nennker (axel.nennker@telekom.de), Deutsch</w:t>
      </w:r>
      <w:r>
        <w:rPr>
          <w:rFonts w:ascii="Verdana" w:hAnsi="Verdana"/>
          <w:color w:val="000000"/>
          <w:lang w:val="en"/>
        </w:rPr>
        <w:t xml:space="preserve">e Telekom </w:t>
      </w:r>
    </w:p>
    <w:p w14:paraId="06404EBB"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David Recordon (dr@fb.com), Facebook </w:t>
      </w:r>
    </w:p>
    <w:p w14:paraId="6C19000C"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Justin Richer (jricher@mitre.org), Mitre </w:t>
      </w:r>
    </w:p>
    <w:p w14:paraId="1623BB55"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Nat Sakimura (n-sakimura@nri.co.jp), Nomura Research Institute, Ltd. </w:t>
      </w:r>
    </w:p>
    <w:p w14:paraId="73D65FCD"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Luke Shepard (lshepard@fb.com), Facebook </w:t>
      </w:r>
    </w:p>
    <w:p w14:paraId="022636F5"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Andreas Akre Solberg (andreas.solberg@uninett.no), UN</w:t>
      </w:r>
      <w:r>
        <w:rPr>
          <w:rFonts w:ascii="Verdana" w:hAnsi="Verdana"/>
          <w:color w:val="000000"/>
          <w:lang w:val="en"/>
        </w:rPr>
        <w:t xml:space="preserve">INET </w:t>
      </w:r>
    </w:p>
    <w:p w14:paraId="0F1715AC" w14:textId="77777777" w:rsidR="00000000" w:rsidRDefault="008E4755" w:rsidP="008E4755">
      <w:pPr>
        <w:pStyle w:val="NormalWeb"/>
        <w:ind w:left="1680" w:right="1680"/>
        <w:divId w:val="935594319"/>
        <w:rPr>
          <w:rFonts w:ascii="Verdana" w:hAnsi="Verdana"/>
          <w:color w:val="000000"/>
          <w:lang w:val="en"/>
        </w:rPr>
      </w:pPr>
      <w:r>
        <w:rPr>
          <w:rFonts w:ascii="Verdana" w:hAnsi="Verdana"/>
          <w:color w:val="000000"/>
          <w:lang w:val="en"/>
        </w:rPr>
        <w:t xml:space="preserve">Paul Tarjan (pt@fb.com), Facebook </w:t>
      </w:r>
    </w:p>
    <w:p w14:paraId="03A7119A" w14:textId="77777777" w:rsidR="00000000" w:rsidRDefault="008E4755">
      <w:pPr>
        <w:spacing w:before="0" w:beforeAutospacing="0" w:after="0" w:afterAutospacing="0"/>
        <w:divId w:val="745765489"/>
        <w:rPr>
          <w:rFonts w:ascii="Verdana" w:eastAsia="Times New Roman" w:hAnsi="Verdana"/>
          <w:color w:val="000000"/>
          <w:lang w:val="en"/>
        </w:rPr>
      </w:pPr>
      <w:bookmarkStart w:id="519" w:name="Notices"/>
      <w:bookmarkEnd w:id="519"/>
    </w:p>
    <w:p w14:paraId="3B5AE835"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870C57E" w14:textId="77777777">
        <w:trPr>
          <w:divId w:val="745765489"/>
          <w:trHeight w:val="225"/>
          <w:tblCellSpacing w:w="15" w:type="dxa"/>
        </w:trPr>
        <w:tc>
          <w:tcPr>
            <w:tcW w:w="450" w:type="dxa"/>
            <w:shd w:val="clear" w:color="auto" w:fill="990000"/>
            <w:vAlign w:val="center"/>
            <w:hideMark/>
          </w:tcPr>
          <w:p w14:paraId="298B19FD"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795550A8" w14:textId="77777777" w:rsidR="00000000" w:rsidRDefault="008E4755">
      <w:pPr>
        <w:pStyle w:val="Heading3"/>
        <w:divId w:val="745765489"/>
        <w:rPr>
          <w:rFonts w:eastAsia="Times New Roman"/>
          <w:lang w:val="en"/>
        </w:rPr>
      </w:pPr>
      <w:bookmarkStart w:id="520" w:name="rfc.section.B"/>
      <w:bookmarkEnd w:id="520"/>
      <w:r>
        <w:rPr>
          <w:rFonts w:eastAsia="Times New Roman"/>
          <w:lang w:val="en"/>
        </w:rPr>
        <w:t>Appendix B.  Notices</w:t>
      </w:r>
    </w:p>
    <w:p w14:paraId="59042DB9"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Copyright (c) 2013 The OpenID Foundation. </w:t>
      </w:r>
    </w:p>
    <w:p w14:paraId="105AF33E"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The OpenID Foundation (OIDF) grants to any Contributor, developer, implementer, or other interested party a non-exclusive, royalty free, </w:t>
      </w:r>
      <w:r>
        <w:rPr>
          <w:rFonts w:ascii="Verdana" w:hAnsi="Verdana"/>
          <w:color w:val="000000"/>
          <w:lang w:val="en"/>
        </w:rPr>
        <w:t>worldwide copyright license to reproduce, prepare derivative works from, distribute, perform and display, this Implementers Draft or Final Specification solely for the purposes of (i) developing specifications, and (ii) implementing Implementers Drafts and</w:t>
      </w:r>
      <w:r>
        <w:rPr>
          <w:rFonts w:ascii="Verdana" w:hAnsi="Verdana"/>
          <w:color w:val="000000"/>
          <w:lang w:val="en"/>
        </w:rPr>
        <w:t xml:space="preserve"> Final Specifications based on such documents, provided that attribution be made to the OIDF as the source of the material, but that such attribution does not indicate an endorsement by the OIDF. </w:t>
      </w:r>
    </w:p>
    <w:p w14:paraId="0C324D9F" w14:textId="77777777" w:rsidR="00000000" w:rsidRDefault="008E4755">
      <w:pPr>
        <w:pStyle w:val="NormalWeb"/>
        <w:divId w:val="745765489"/>
        <w:rPr>
          <w:rFonts w:ascii="Verdana" w:hAnsi="Verdana"/>
          <w:color w:val="000000"/>
          <w:lang w:val="en"/>
        </w:rPr>
      </w:pPr>
      <w:r>
        <w:rPr>
          <w:rFonts w:ascii="Verdana" w:hAnsi="Verdana"/>
          <w:color w:val="000000"/>
          <w:lang w:val="en"/>
        </w:rPr>
        <w:t>The technology described in this specification was made ava</w:t>
      </w:r>
      <w:r>
        <w:rPr>
          <w:rFonts w:ascii="Verdana" w:hAnsi="Verdana"/>
          <w:color w:val="000000"/>
          <w:lang w:val="en"/>
        </w:rPr>
        <w:t>ilable from contributions from various sources, including members of the OpenID Foundation and others. Although the OpenID Foundation has taken steps to help ensure that the technology is available for distribution, it takes no position regarding the valid</w:t>
      </w:r>
      <w:r>
        <w:rPr>
          <w:rFonts w:ascii="Verdana" w:hAnsi="Verdana"/>
          <w:color w:val="000000"/>
          <w:lang w:val="en"/>
        </w:rPr>
        <w:t xml:space="preserve">ity or scope of any intellectual property or other rights that might be claimed to pertain to the implementation or use of the technology described in this specification or the extent to which any license under such rights might or might not be available; </w:t>
      </w:r>
      <w:r>
        <w:rPr>
          <w:rFonts w:ascii="Verdana" w:hAnsi="Verdana"/>
          <w:color w:val="000000"/>
          <w:lang w:val="en"/>
        </w:rPr>
        <w:t>neither does it represent that it has made any independent effort to identify any such rights. The OpenID Foundation and the contributors to this specification make no (and hereby expressly disclaim any) warranties (express, implied, or otherwise), includi</w:t>
      </w:r>
      <w:r>
        <w:rPr>
          <w:rFonts w:ascii="Verdana" w:hAnsi="Verdana"/>
          <w:color w:val="000000"/>
          <w:lang w:val="en"/>
        </w:rPr>
        <w:t>ng implied warranties of merchantability, non-infringement, fitness for a particular purpose, or title, related to this specification, and the entire risk as to implementing this specification is assumed by the implementer. The OpenID Intellectual Property</w:t>
      </w:r>
      <w:r>
        <w:rPr>
          <w:rFonts w:ascii="Verdana" w:hAnsi="Verdana"/>
          <w:color w:val="000000"/>
          <w:lang w:val="en"/>
        </w:rPr>
        <w:t xml:space="preserve"> Rights policy requires contributors to offer a patent promise not to assert certain patent claims against other contributors and against implementers. The OpenID Foundation invites any interested party to bring to its attention any copyrights, patents, pa</w:t>
      </w:r>
      <w:r>
        <w:rPr>
          <w:rFonts w:ascii="Verdana" w:hAnsi="Verdana"/>
          <w:color w:val="000000"/>
          <w:lang w:val="en"/>
        </w:rPr>
        <w:t xml:space="preserve">tent applications, or other proprietary rights that may cover technology that may be required to practice this specification. </w:t>
      </w:r>
    </w:p>
    <w:p w14:paraId="00D873CE" w14:textId="77777777" w:rsidR="00000000" w:rsidRDefault="008E4755">
      <w:pPr>
        <w:spacing w:before="0" w:beforeAutospacing="0" w:after="0" w:afterAutospacing="0"/>
        <w:divId w:val="745765489"/>
        <w:rPr>
          <w:rFonts w:ascii="Verdana" w:eastAsia="Times New Roman" w:hAnsi="Verdana"/>
          <w:color w:val="000000"/>
          <w:lang w:val="en"/>
        </w:rPr>
      </w:pPr>
      <w:bookmarkStart w:id="521" w:name="History"/>
      <w:bookmarkEnd w:id="521"/>
    </w:p>
    <w:p w14:paraId="0ADF4B4E"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9626EA2" w14:textId="77777777">
        <w:trPr>
          <w:divId w:val="745765489"/>
          <w:trHeight w:val="225"/>
          <w:tblCellSpacing w:w="15" w:type="dxa"/>
        </w:trPr>
        <w:tc>
          <w:tcPr>
            <w:tcW w:w="450" w:type="dxa"/>
            <w:shd w:val="clear" w:color="auto" w:fill="990000"/>
            <w:vAlign w:val="center"/>
            <w:hideMark/>
          </w:tcPr>
          <w:p w14:paraId="33589BEC"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03B2066" w14:textId="77777777" w:rsidR="00000000" w:rsidRDefault="008E4755">
      <w:pPr>
        <w:pStyle w:val="Heading3"/>
        <w:divId w:val="745765489"/>
        <w:rPr>
          <w:rFonts w:eastAsia="Times New Roman"/>
          <w:lang w:val="en"/>
        </w:rPr>
      </w:pPr>
      <w:bookmarkStart w:id="522" w:name="rfc.section.C"/>
      <w:bookmarkEnd w:id="522"/>
      <w:r>
        <w:rPr>
          <w:rFonts w:eastAsia="Times New Roman"/>
          <w:lang w:val="en"/>
        </w:rPr>
        <w:t>Appendix C.  Document History</w:t>
      </w:r>
    </w:p>
    <w:p w14:paraId="77569542"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 To be removed from the final specification ]] </w:t>
      </w:r>
    </w:p>
    <w:p w14:paraId="4FA90BA0"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-20 </w:t>
      </w:r>
    </w:p>
    <w:p w14:paraId="232FCAB9" w14:textId="77777777" w:rsidR="00000000" w:rsidRDefault="008E4755">
      <w:pPr>
        <w:numPr>
          <w:ilvl w:val="0"/>
          <w:numId w:val="65"/>
        </w:numPr>
        <w:ind w:left="1680" w:right="960"/>
        <w:divId w:val="745765489"/>
        <w:rPr>
          <w:rFonts w:ascii="Verdana" w:eastAsia="Times New Roman" w:hAnsi="Verdana"/>
          <w:color w:val="000000"/>
          <w:lang w:val="en"/>
        </w:rPr>
        <w:pPrChange w:id="523" w:author="Author" w:date="2013-06-27T18:33:00Z">
          <w:pPr>
            <w:numPr>
              <w:numId w:val="149"/>
            </w:numPr>
            <w:tabs>
              <w:tab w:val="num" w:pos="720"/>
            </w:tabs>
            <w:ind w:left="720" w:right="960" w:hanging="360"/>
            <w:divId w:val="745765489"/>
          </w:pPr>
        </w:pPrChange>
      </w:pPr>
      <w:r>
        <w:rPr>
          <w:rFonts w:ascii="Verdana" w:eastAsia="Times New Roman" w:hAnsi="Verdana"/>
          <w:color w:val="000000"/>
          <w:lang w:val="en"/>
        </w:rPr>
        <w:t xml:space="preserve">Fixed #847 - Corrected type of </w:t>
      </w:r>
      <w:r>
        <w:rPr>
          <w:rStyle w:val="HTMLTypewriter"/>
          <w:lang w:val="en"/>
        </w:rPr>
        <w:t>updated_at</w:t>
      </w:r>
      <w:r>
        <w:rPr>
          <w:rFonts w:ascii="Verdana" w:eastAsia="Times New Roman" w:hAnsi="Verdana"/>
          <w:color w:val="000000"/>
          <w:lang w:val="en"/>
        </w:rPr>
        <w:t xml:space="preserve"> to number. </w:t>
      </w:r>
    </w:p>
    <w:p w14:paraId="7B80EDA0" w14:textId="77777777" w:rsidR="00000000" w:rsidRDefault="008E4755">
      <w:pPr>
        <w:numPr>
          <w:ilvl w:val="0"/>
          <w:numId w:val="65"/>
        </w:numPr>
        <w:ind w:left="1680" w:right="960"/>
        <w:divId w:val="745765489"/>
        <w:rPr>
          <w:rFonts w:ascii="Verdana" w:eastAsia="Times New Roman" w:hAnsi="Verdana"/>
          <w:color w:val="000000"/>
          <w:lang w:val="en"/>
        </w:rPr>
        <w:pPrChange w:id="524" w:author="Author" w:date="2013-06-27T18:33:00Z">
          <w:pPr>
            <w:numPr>
              <w:numId w:val="149"/>
            </w:numPr>
            <w:tabs>
              <w:tab w:val="num" w:pos="720"/>
            </w:tabs>
            <w:ind w:left="720" w:right="960" w:hanging="360"/>
            <w:divId w:val="745765489"/>
          </w:pPr>
        </w:pPrChange>
      </w:pPr>
      <w:r>
        <w:rPr>
          <w:rFonts w:ascii="Verdana" w:eastAsia="Times New Roman" w:hAnsi="Verdana"/>
          <w:color w:val="000000"/>
          <w:lang w:val="en"/>
        </w:rPr>
        <w:t xml:space="preserve">Fixed #840 - Provided a better description of the Token Substitution attack. </w:t>
      </w:r>
    </w:p>
    <w:p w14:paraId="1C290BD6" w14:textId="77777777" w:rsidR="00000000" w:rsidRDefault="008E4755">
      <w:pPr>
        <w:numPr>
          <w:ilvl w:val="0"/>
          <w:numId w:val="65"/>
        </w:numPr>
        <w:ind w:left="1680" w:right="960"/>
        <w:divId w:val="745765489"/>
        <w:rPr>
          <w:rFonts w:ascii="Verdana" w:eastAsia="Times New Roman" w:hAnsi="Verdana"/>
          <w:color w:val="000000"/>
          <w:lang w:val="en"/>
        </w:rPr>
        <w:pPrChange w:id="525" w:author="Author" w:date="2013-06-27T18:33:00Z">
          <w:pPr>
            <w:numPr>
              <w:numId w:val="149"/>
            </w:numPr>
            <w:tabs>
              <w:tab w:val="num" w:pos="720"/>
            </w:tabs>
            <w:ind w:left="720" w:right="960" w:hanging="360"/>
            <w:divId w:val="745765489"/>
          </w:pPr>
        </w:pPrChange>
      </w:pPr>
      <w:r>
        <w:rPr>
          <w:rFonts w:ascii="Verdana" w:eastAsia="Times New Roman" w:hAnsi="Verdana"/>
          <w:color w:val="000000"/>
          <w:lang w:val="en"/>
        </w:rPr>
        <w:t xml:space="preserve">Fixed #844 - Provided a better Authentication definition. </w:t>
      </w:r>
    </w:p>
    <w:p w14:paraId="6DB7DC31" w14:textId="77777777" w:rsidR="00000000" w:rsidRDefault="008E4755">
      <w:pPr>
        <w:numPr>
          <w:ilvl w:val="0"/>
          <w:numId w:val="65"/>
        </w:numPr>
        <w:ind w:left="1680" w:right="960"/>
        <w:divId w:val="745765489"/>
        <w:rPr>
          <w:rFonts w:ascii="Verdana" w:eastAsia="Times New Roman" w:hAnsi="Verdana"/>
          <w:color w:val="000000"/>
          <w:lang w:val="en"/>
        </w:rPr>
        <w:pPrChange w:id="526" w:author="Author" w:date="2013-06-27T18:33:00Z">
          <w:pPr>
            <w:numPr>
              <w:numId w:val="149"/>
            </w:numPr>
            <w:tabs>
              <w:tab w:val="num" w:pos="720"/>
            </w:tabs>
            <w:ind w:left="720" w:right="960" w:hanging="360"/>
            <w:divId w:val="745765489"/>
          </w:pPr>
        </w:pPrChange>
      </w:pPr>
      <w:r>
        <w:rPr>
          <w:rFonts w:ascii="Verdana" w:eastAsia="Times New Roman" w:hAnsi="Verdana"/>
          <w:color w:val="000000"/>
          <w:lang w:val="en"/>
        </w:rPr>
        <w:t xml:space="preserve">Fixed #845 - Added a reference to ITU-T X.1252. </w:t>
      </w:r>
    </w:p>
    <w:p w14:paraId="418740A2" w14:textId="77777777" w:rsidR="00000000" w:rsidRDefault="008E4755">
      <w:pPr>
        <w:numPr>
          <w:ilvl w:val="0"/>
          <w:numId w:val="65"/>
        </w:numPr>
        <w:ind w:left="1680" w:right="960"/>
        <w:divId w:val="745765489"/>
        <w:rPr>
          <w:rFonts w:ascii="Verdana" w:eastAsia="Times New Roman" w:hAnsi="Verdana"/>
          <w:color w:val="000000"/>
          <w:lang w:val="en"/>
        </w:rPr>
        <w:pPrChange w:id="527" w:author="Author" w:date="2013-06-27T18:33:00Z">
          <w:pPr>
            <w:numPr>
              <w:numId w:val="149"/>
            </w:numPr>
            <w:tabs>
              <w:tab w:val="num" w:pos="720"/>
            </w:tabs>
            <w:ind w:left="720" w:right="960" w:hanging="360"/>
            <w:divId w:val="745765489"/>
          </w:pPr>
        </w:pPrChange>
      </w:pPr>
      <w:r>
        <w:rPr>
          <w:rFonts w:ascii="Verdana" w:eastAsia="Times New Roman" w:hAnsi="Verdana"/>
          <w:color w:val="000000"/>
          <w:lang w:val="en"/>
        </w:rPr>
        <w:t xml:space="preserve">Said that we're using the terms "validate" and "verify" as defined by </w:t>
      </w:r>
      <w:r>
        <w:rPr>
          <w:rFonts w:ascii="Verdana" w:eastAsia="Times New Roman" w:hAnsi="Verdana"/>
          <w:color w:val="000000"/>
          <w:lang w:val="en"/>
        </w:rPr>
        <w:t xml:space="preserve">RFC 4949. </w:t>
      </w:r>
    </w:p>
    <w:p w14:paraId="7CC75200" w14:textId="77777777" w:rsidR="00000000" w:rsidRDefault="008E4755">
      <w:pPr>
        <w:numPr>
          <w:ilvl w:val="0"/>
          <w:numId w:val="65"/>
        </w:numPr>
        <w:ind w:left="1680" w:right="960"/>
        <w:divId w:val="745765489"/>
        <w:rPr>
          <w:rFonts w:ascii="Verdana" w:eastAsia="Times New Roman" w:hAnsi="Verdana"/>
          <w:color w:val="000000"/>
          <w:lang w:val="en"/>
        </w:rPr>
        <w:pPrChange w:id="528" w:author="Author" w:date="2013-06-27T18:33:00Z">
          <w:pPr>
            <w:numPr>
              <w:numId w:val="149"/>
            </w:numPr>
            <w:tabs>
              <w:tab w:val="num" w:pos="720"/>
            </w:tabs>
            <w:ind w:left="720" w:right="960" w:hanging="360"/>
            <w:divId w:val="745765489"/>
          </w:pPr>
        </w:pPrChange>
      </w:pPr>
      <w:r>
        <w:rPr>
          <w:rFonts w:ascii="Verdana" w:eastAsia="Times New Roman" w:hAnsi="Verdana"/>
          <w:color w:val="000000"/>
          <w:lang w:val="en"/>
        </w:rPr>
        <w:t xml:space="preserve">Added Privacy Considerations for Offline Access. </w:t>
      </w:r>
    </w:p>
    <w:p w14:paraId="05A1D153" w14:textId="77777777" w:rsidR="00000000" w:rsidRDefault="008E4755">
      <w:pPr>
        <w:numPr>
          <w:ilvl w:val="0"/>
          <w:numId w:val="65"/>
        </w:numPr>
        <w:ind w:left="1680" w:right="960"/>
        <w:divId w:val="745765489"/>
        <w:rPr>
          <w:rFonts w:ascii="Verdana" w:eastAsia="Times New Roman" w:hAnsi="Verdana"/>
          <w:color w:val="000000"/>
          <w:lang w:val="en"/>
        </w:rPr>
        <w:pPrChange w:id="529" w:author="Author" w:date="2013-06-27T18:33:00Z">
          <w:pPr>
            <w:numPr>
              <w:numId w:val="149"/>
            </w:numPr>
            <w:tabs>
              <w:tab w:val="num" w:pos="720"/>
            </w:tabs>
            <w:ind w:left="720" w:right="960" w:hanging="360"/>
            <w:divId w:val="745765489"/>
          </w:pPr>
        </w:pPrChange>
      </w:pPr>
      <w:r>
        <w:rPr>
          <w:rFonts w:ascii="Verdana" w:eastAsia="Times New Roman" w:hAnsi="Verdana"/>
          <w:color w:val="000000"/>
          <w:lang w:val="en"/>
        </w:rPr>
        <w:t xml:space="preserve">Stated that </w:t>
      </w:r>
      <w:r>
        <w:rPr>
          <w:rStyle w:val="HTMLTypewriter"/>
          <w:lang w:val="en"/>
        </w:rPr>
        <w:t>redirect_uri</w:t>
      </w:r>
      <w:r>
        <w:rPr>
          <w:rFonts w:ascii="Verdana" w:eastAsia="Times New Roman" w:hAnsi="Verdana"/>
          <w:color w:val="000000"/>
          <w:lang w:val="en"/>
        </w:rPr>
        <w:t xml:space="preserve"> matches must be exact, with matching performed as described in Section 6.2.1 of RFC 3986 (Simple String Comparison). </w:t>
      </w:r>
    </w:p>
    <w:p w14:paraId="2BE8126E" w14:textId="77777777" w:rsidR="00000000" w:rsidRDefault="008E4755">
      <w:pPr>
        <w:numPr>
          <w:ilvl w:val="0"/>
          <w:numId w:val="65"/>
        </w:numPr>
        <w:ind w:left="1200" w:right="480"/>
        <w:divId w:val="745765489"/>
        <w:rPr>
          <w:ins w:id="530" w:author="Author" w:date="2013-06-27T18:33:00Z"/>
          <w:rFonts w:ascii="Verdana" w:eastAsia="Times New Roman" w:hAnsi="Verdana"/>
          <w:color w:val="000000"/>
          <w:lang w:val="en"/>
        </w:rPr>
      </w:pPr>
      <w:ins w:id="531" w:author="Author" w:date="2013-06-27T18:33:00Z">
        <w:r>
          <w:rPr>
            <w:rFonts w:ascii="Verdana" w:eastAsia="Times New Roman" w:hAnsi="Verdana"/>
            <w:color w:val="000000"/>
            <w:lang w:val="en"/>
          </w:rPr>
          <w:t xml:space="preserve">Fixed #854 - Clarified that the </w:t>
        </w:r>
        <w:r>
          <w:rPr>
            <w:rStyle w:val="HTMLTypewriter"/>
            <w:lang w:val="en"/>
          </w:rPr>
          <w:t>acr_values</w:t>
        </w:r>
        <w:r>
          <w:rPr>
            <w:rFonts w:ascii="Verdana" w:eastAsia="Times New Roman" w:hAnsi="Verdana"/>
            <w:color w:val="000000"/>
            <w:lang w:val="en"/>
          </w:rPr>
          <w:t xml:space="preserve"> values </w:t>
        </w:r>
        <w:r>
          <w:rPr>
            <w:rFonts w:ascii="Verdana" w:eastAsia="Times New Roman" w:hAnsi="Verdana"/>
            <w:color w:val="000000"/>
            <w:lang w:val="en"/>
          </w:rPr>
          <w:t xml:space="preserve">are in order of preference and that </w:t>
        </w:r>
        <w:r>
          <w:rPr>
            <w:rStyle w:val="HTMLTypewriter"/>
            <w:lang w:val="en"/>
          </w:rPr>
          <w:t>acr_values</w:t>
        </w:r>
        <w:r>
          <w:rPr>
            <w:rFonts w:ascii="Verdana" w:eastAsia="Times New Roman" w:hAnsi="Verdana"/>
            <w:color w:val="000000"/>
            <w:lang w:val="en"/>
          </w:rPr>
          <w:t xml:space="preserve"> requests the </w:t>
        </w:r>
        <w:r>
          <w:rPr>
            <w:rStyle w:val="HTMLTypewriter"/>
            <w:lang w:val="en"/>
          </w:rPr>
          <w:t>acr</w:t>
        </w:r>
        <w:r>
          <w:rPr>
            <w:rFonts w:ascii="Verdana" w:eastAsia="Times New Roman" w:hAnsi="Verdana"/>
            <w:color w:val="000000"/>
            <w:lang w:val="en"/>
          </w:rPr>
          <w:t xml:space="preserve"> Claim as a Voluntary Claim. </w:t>
        </w:r>
      </w:ins>
    </w:p>
    <w:p w14:paraId="0117BF0F" w14:textId="77777777" w:rsidR="00000000" w:rsidRDefault="008E4755">
      <w:pPr>
        <w:numPr>
          <w:ilvl w:val="0"/>
          <w:numId w:val="65"/>
        </w:numPr>
        <w:ind w:left="1200" w:right="480"/>
        <w:divId w:val="745765489"/>
        <w:rPr>
          <w:ins w:id="532" w:author="Author" w:date="2013-06-27T18:33:00Z"/>
          <w:rFonts w:ascii="Verdana" w:eastAsia="Times New Roman" w:hAnsi="Verdana"/>
          <w:color w:val="000000"/>
          <w:lang w:val="en"/>
        </w:rPr>
      </w:pPr>
      <w:ins w:id="533" w:author="Author" w:date="2013-06-27T18:33:00Z">
        <w:r>
          <w:rPr>
            <w:rFonts w:ascii="Verdana" w:eastAsia="Times New Roman" w:hAnsi="Verdana"/>
            <w:color w:val="000000"/>
            <w:lang w:val="en"/>
          </w:rPr>
          <w:t xml:space="preserve">Fixed #851 - Clarified that </w:t>
        </w:r>
        <w:r>
          <w:rPr>
            <w:rStyle w:val="HTMLTypewriter"/>
            <w:lang w:val="en"/>
          </w:rPr>
          <w:t>none</w:t>
        </w:r>
        <w:r>
          <w:rPr>
            <w:rFonts w:ascii="Verdana" w:eastAsia="Times New Roman" w:hAnsi="Verdana"/>
            <w:color w:val="000000"/>
            <w:lang w:val="en"/>
          </w:rPr>
          <w:t xml:space="preserve"> is not an acceptable ID Token signature algorithm. </w:t>
        </w:r>
      </w:ins>
    </w:p>
    <w:p w14:paraId="070965A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-19 </w:t>
      </w:r>
    </w:p>
    <w:p w14:paraId="0E8DDB9E" w14:textId="77777777" w:rsidR="00000000" w:rsidRDefault="008E4755">
      <w:pPr>
        <w:numPr>
          <w:ilvl w:val="0"/>
          <w:numId w:val="66"/>
        </w:numPr>
        <w:ind w:left="1680" w:right="960"/>
        <w:divId w:val="745765489"/>
        <w:rPr>
          <w:rFonts w:ascii="Verdana" w:eastAsia="Times New Roman" w:hAnsi="Verdana"/>
          <w:color w:val="000000"/>
          <w:lang w:val="en"/>
        </w:rPr>
        <w:pPrChange w:id="534" w:author="Author" w:date="2013-06-27T18:33:00Z">
          <w:pPr>
            <w:numPr>
              <w:numId w:val="150"/>
            </w:numPr>
            <w:tabs>
              <w:tab w:val="num" w:pos="720"/>
            </w:tabs>
            <w:ind w:left="720" w:right="960" w:hanging="360"/>
            <w:divId w:val="745765489"/>
          </w:pPr>
        </w:pPrChange>
      </w:pPr>
      <w:r>
        <w:rPr>
          <w:rFonts w:ascii="Verdana" w:eastAsia="Times New Roman" w:hAnsi="Verdana"/>
          <w:color w:val="000000"/>
          <w:lang w:val="en"/>
        </w:rPr>
        <w:t xml:space="preserve">Stated that OPs should perform no other nonce processing than returning </w:t>
      </w:r>
      <w:r>
        <w:rPr>
          <w:rStyle w:val="HTMLTypewriter"/>
          <w:lang w:val="en"/>
        </w:rPr>
        <w:t>n</w:t>
      </w:r>
      <w:r>
        <w:rPr>
          <w:rStyle w:val="HTMLTypewriter"/>
          <w:lang w:val="en"/>
        </w:rPr>
        <w:t>once</w:t>
      </w:r>
      <w:r>
        <w:rPr>
          <w:rFonts w:ascii="Verdana" w:eastAsia="Times New Roman" w:hAnsi="Verdana"/>
          <w:color w:val="000000"/>
          <w:lang w:val="en"/>
        </w:rPr>
        <w:t xml:space="preserve"> values received in requests as claims in issued ID Tokens. </w:t>
      </w:r>
    </w:p>
    <w:p w14:paraId="732EE57E" w14:textId="77777777" w:rsidR="00000000" w:rsidRDefault="008E4755">
      <w:pPr>
        <w:numPr>
          <w:ilvl w:val="0"/>
          <w:numId w:val="66"/>
        </w:numPr>
        <w:ind w:left="1680" w:right="960"/>
        <w:divId w:val="745765489"/>
        <w:rPr>
          <w:rFonts w:ascii="Verdana" w:eastAsia="Times New Roman" w:hAnsi="Verdana"/>
          <w:color w:val="000000"/>
          <w:lang w:val="en"/>
        </w:rPr>
        <w:pPrChange w:id="535" w:author="Author" w:date="2013-06-27T18:33:00Z">
          <w:pPr>
            <w:numPr>
              <w:numId w:val="150"/>
            </w:numPr>
            <w:tabs>
              <w:tab w:val="num" w:pos="720"/>
            </w:tabs>
            <w:ind w:left="720" w:right="960" w:hanging="360"/>
            <w:divId w:val="745765489"/>
          </w:pPr>
        </w:pPrChange>
      </w:pPr>
      <w:r>
        <w:rPr>
          <w:rFonts w:ascii="Verdana" w:eastAsia="Times New Roman" w:hAnsi="Verdana"/>
          <w:color w:val="000000"/>
          <w:lang w:val="en"/>
        </w:rPr>
        <w:t xml:space="preserve">Stated that sufficient entropy must be present in </w:t>
      </w:r>
      <w:r>
        <w:rPr>
          <w:rStyle w:val="HTMLTypewriter"/>
          <w:lang w:val="en"/>
        </w:rPr>
        <w:t>nonce</w:t>
      </w:r>
      <w:r>
        <w:rPr>
          <w:rFonts w:ascii="Verdana" w:eastAsia="Times New Roman" w:hAnsi="Verdana"/>
          <w:color w:val="000000"/>
          <w:lang w:val="en"/>
        </w:rPr>
        <w:t xml:space="preserve"> values to prevent attackers from guessing values. </w:t>
      </w:r>
    </w:p>
    <w:p w14:paraId="692717F5" w14:textId="77777777" w:rsidR="00000000" w:rsidRDefault="008E4755">
      <w:pPr>
        <w:numPr>
          <w:ilvl w:val="0"/>
          <w:numId w:val="66"/>
        </w:numPr>
        <w:ind w:left="1680" w:right="960"/>
        <w:divId w:val="745765489"/>
        <w:rPr>
          <w:rFonts w:ascii="Verdana" w:eastAsia="Times New Roman" w:hAnsi="Verdana"/>
          <w:color w:val="000000"/>
          <w:lang w:val="en"/>
        </w:rPr>
        <w:pPrChange w:id="536" w:author="Author" w:date="2013-06-27T18:33:00Z">
          <w:pPr>
            <w:numPr>
              <w:numId w:val="150"/>
            </w:numPr>
            <w:tabs>
              <w:tab w:val="num" w:pos="720"/>
            </w:tabs>
            <w:ind w:left="720" w:right="960" w:hanging="360"/>
            <w:divId w:val="745765489"/>
          </w:pPr>
        </w:pPrChange>
      </w:pPr>
      <w:r>
        <w:rPr>
          <w:rFonts w:ascii="Verdana" w:eastAsia="Times New Roman" w:hAnsi="Verdana"/>
          <w:color w:val="000000"/>
          <w:lang w:val="en"/>
        </w:rPr>
        <w:t xml:space="preserve">Required that the </w:t>
      </w:r>
      <w:r>
        <w:rPr>
          <w:rStyle w:val="HTMLTypewriter"/>
          <w:lang w:val="en"/>
        </w:rPr>
        <w:t>aud</w:t>
      </w:r>
      <w:r>
        <w:rPr>
          <w:rFonts w:ascii="Verdana" w:eastAsia="Times New Roman" w:hAnsi="Verdana"/>
          <w:color w:val="000000"/>
          <w:lang w:val="en"/>
        </w:rPr>
        <w:t xml:space="preserve"> value in an ID Token issued from a Refresh Token must match th</w:t>
      </w:r>
      <w:r>
        <w:rPr>
          <w:rFonts w:ascii="Verdana" w:eastAsia="Times New Roman" w:hAnsi="Verdana"/>
          <w:color w:val="000000"/>
          <w:lang w:val="en"/>
        </w:rPr>
        <w:t xml:space="preserve">at in the originally issued ID Token. </w:t>
      </w:r>
    </w:p>
    <w:p w14:paraId="1BCEF9EF" w14:textId="77777777" w:rsidR="00000000" w:rsidRDefault="008E4755">
      <w:pPr>
        <w:numPr>
          <w:ilvl w:val="0"/>
          <w:numId w:val="66"/>
        </w:numPr>
        <w:ind w:left="1680" w:right="960"/>
        <w:divId w:val="745765489"/>
        <w:rPr>
          <w:rFonts w:ascii="Verdana" w:eastAsia="Times New Roman" w:hAnsi="Verdana"/>
          <w:color w:val="000000"/>
          <w:lang w:val="en"/>
        </w:rPr>
        <w:pPrChange w:id="537" w:author="Author" w:date="2013-06-27T18:33:00Z">
          <w:pPr>
            <w:numPr>
              <w:numId w:val="150"/>
            </w:numPr>
            <w:tabs>
              <w:tab w:val="num" w:pos="720"/>
            </w:tabs>
            <w:ind w:left="720" w:right="960" w:hanging="360"/>
            <w:divId w:val="745765489"/>
          </w:pPr>
        </w:pPrChange>
      </w:pPr>
      <w:r>
        <w:rPr>
          <w:rFonts w:ascii="Verdana" w:eastAsia="Times New Roman" w:hAnsi="Verdana"/>
          <w:color w:val="000000"/>
          <w:lang w:val="en"/>
        </w:rPr>
        <w:t xml:space="preserve">Stated that the Authorization Server need not be listed as an audience of the ID Token when it is used as an </w:t>
      </w:r>
      <w:r>
        <w:rPr>
          <w:rStyle w:val="HTMLTypewriter"/>
          <w:lang w:val="en"/>
        </w:rPr>
        <w:t>id_token_hint</w:t>
      </w:r>
      <w:r>
        <w:rPr>
          <w:rFonts w:ascii="Verdana" w:eastAsia="Times New Roman" w:hAnsi="Verdana"/>
          <w:color w:val="000000"/>
          <w:lang w:val="en"/>
        </w:rPr>
        <w:t xml:space="preserve"> value. </w:t>
      </w:r>
    </w:p>
    <w:p w14:paraId="6E56F6D3" w14:textId="77777777" w:rsidR="00000000" w:rsidRDefault="008E4755">
      <w:pPr>
        <w:numPr>
          <w:ilvl w:val="0"/>
          <w:numId w:val="66"/>
        </w:numPr>
        <w:ind w:left="1680" w:right="960"/>
        <w:divId w:val="745765489"/>
        <w:rPr>
          <w:rFonts w:ascii="Verdana" w:eastAsia="Times New Roman" w:hAnsi="Verdana"/>
          <w:color w:val="000000"/>
          <w:lang w:val="en"/>
        </w:rPr>
        <w:pPrChange w:id="538" w:author="Author" w:date="2013-06-27T18:33:00Z">
          <w:pPr>
            <w:numPr>
              <w:numId w:val="150"/>
            </w:numPr>
            <w:tabs>
              <w:tab w:val="num" w:pos="720"/>
            </w:tabs>
            <w:ind w:left="720" w:right="960" w:hanging="360"/>
            <w:divId w:val="745765489"/>
          </w:pPr>
        </w:pPrChange>
      </w:pPr>
      <w:r>
        <w:rPr>
          <w:rFonts w:ascii="Verdana" w:eastAsia="Times New Roman" w:hAnsi="Verdana"/>
          <w:color w:val="000000"/>
          <w:lang w:val="en"/>
        </w:rPr>
        <w:t xml:space="preserve">Restricted the meaning of the </w:t>
      </w:r>
      <w:r>
        <w:rPr>
          <w:rStyle w:val="HTMLTypewriter"/>
          <w:lang w:val="en"/>
        </w:rPr>
        <w:t>azp</w:t>
      </w:r>
      <w:r>
        <w:rPr>
          <w:rFonts w:ascii="Verdana" w:eastAsia="Times New Roman" w:hAnsi="Verdana"/>
          <w:color w:val="000000"/>
          <w:lang w:val="en"/>
        </w:rPr>
        <w:t xml:space="preserve"> (authorized party) Claim to simply be the single par</w:t>
      </w:r>
      <w:r>
        <w:rPr>
          <w:rFonts w:ascii="Verdana" w:eastAsia="Times New Roman" w:hAnsi="Verdana"/>
          <w:color w:val="000000"/>
          <w:lang w:val="en"/>
        </w:rPr>
        <w:t xml:space="preserve">ty to which the ID Token was issued. </w:t>
      </w:r>
    </w:p>
    <w:p w14:paraId="1947F4EA" w14:textId="77777777" w:rsidR="00000000" w:rsidRDefault="008E4755">
      <w:pPr>
        <w:numPr>
          <w:ilvl w:val="0"/>
          <w:numId w:val="66"/>
        </w:numPr>
        <w:ind w:left="1680" w:right="960"/>
        <w:divId w:val="745765489"/>
        <w:rPr>
          <w:rFonts w:ascii="Verdana" w:eastAsia="Times New Roman" w:hAnsi="Verdana"/>
          <w:color w:val="000000"/>
          <w:lang w:val="en"/>
        </w:rPr>
        <w:pPrChange w:id="539" w:author="Author" w:date="2013-06-27T18:33:00Z">
          <w:pPr>
            <w:numPr>
              <w:numId w:val="150"/>
            </w:numPr>
            <w:tabs>
              <w:tab w:val="num" w:pos="720"/>
            </w:tabs>
            <w:ind w:left="720" w:right="960" w:hanging="360"/>
            <w:divId w:val="745765489"/>
          </w:pPr>
        </w:pPrChange>
      </w:pPr>
      <w:r>
        <w:rPr>
          <w:rFonts w:ascii="Verdana" w:eastAsia="Times New Roman" w:hAnsi="Verdana"/>
          <w:color w:val="000000"/>
          <w:lang w:val="en"/>
        </w:rPr>
        <w:t xml:space="preserve">Changed the requirement to support the UserInfo endpoint from applying to all OpenID Providers to only applying to dynamic OpenID Providers. </w:t>
      </w:r>
    </w:p>
    <w:p w14:paraId="788B7D03" w14:textId="77777777" w:rsidR="00000000" w:rsidRDefault="008E4755">
      <w:pPr>
        <w:numPr>
          <w:ilvl w:val="0"/>
          <w:numId w:val="66"/>
        </w:numPr>
        <w:ind w:left="1680" w:right="960"/>
        <w:divId w:val="745765489"/>
        <w:rPr>
          <w:rFonts w:ascii="Verdana" w:eastAsia="Times New Roman" w:hAnsi="Verdana"/>
          <w:color w:val="000000"/>
          <w:lang w:val="en"/>
        </w:rPr>
        <w:pPrChange w:id="540" w:author="Author" w:date="2013-06-27T18:33:00Z">
          <w:pPr>
            <w:numPr>
              <w:numId w:val="150"/>
            </w:numPr>
            <w:tabs>
              <w:tab w:val="num" w:pos="720"/>
            </w:tabs>
            <w:ind w:left="720" w:right="960" w:hanging="360"/>
            <w:divId w:val="745765489"/>
          </w:pPr>
        </w:pPrChange>
      </w:pPr>
      <w:r>
        <w:rPr>
          <w:rFonts w:ascii="Verdana" w:eastAsia="Times New Roman" w:hAnsi="Verdana"/>
          <w:color w:val="000000"/>
          <w:lang w:val="en"/>
        </w:rPr>
        <w:t xml:space="preserve">Changed from using the term "byte" to either "octet" or "character". </w:t>
      </w:r>
    </w:p>
    <w:p w14:paraId="1A47CB49" w14:textId="77777777" w:rsidR="00000000" w:rsidRDefault="008E4755">
      <w:pPr>
        <w:numPr>
          <w:ilvl w:val="0"/>
          <w:numId w:val="66"/>
        </w:numPr>
        <w:ind w:left="1680" w:right="960"/>
        <w:divId w:val="745765489"/>
        <w:rPr>
          <w:rFonts w:ascii="Verdana" w:eastAsia="Times New Roman" w:hAnsi="Verdana"/>
          <w:color w:val="000000"/>
          <w:lang w:val="en"/>
        </w:rPr>
        <w:pPrChange w:id="541" w:author="Author" w:date="2013-06-27T18:33:00Z">
          <w:pPr>
            <w:numPr>
              <w:numId w:val="150"/>
            </w:numPr>
            <w:tabs>
              <w:tab w:val="num" w:pos="720"/>
            </w:tabs>
            <w:ind w:left="720" w:right="960" w:hanging="360"/>
            <w:divId w:val="745765489"/>
          </w:pPr>
        </w:pPrChange>
      </w:pPr>
      <w:r>
        <w:rPr>
          <w:rFonts w:ascii="Verdana" w:eastAsia="Times New Roman" w:hAnsi="Verdana"/>
          <w:color w:val="000000"/>
          <w:lang w:val="en"/>
        </w:rPr>
        <w:t xml:space="preserve">Fixed </w:t>
      </w:r>
      <w:r>
        <w:rPr>
          <w:rFonts w:ascii="Verdana" w:eastAsia="Times New Roman" w:hAnsi="Verdana"/>
          <w:color w:val="000000"/>
          <w:lang w:val="en"/>
        </w:rPr>
        <w:t xml:space="preserve">#835 - Clarified requirements on using </w:t>
      </w:r>
      <w:r>
        <w:rPr>
          <w:rStyle w:val="HTMLTypewriter"/>
          <w:lang w:val="en"/>
        </w:rPr>
        <w:t>value</w:t>
      </w:r>
      <w:r>
        <w:rPr>
          <w:rFonts w:ascii="Verdana" w:eastAsia="Times New Roman" w:hAnsi="Verdana"/>
          <w:color w:val="000000"/>
          <w:lang w:val="en"/>
        </w:rPr>
        <w:t xml:space="preserve"> and </w:t>
      </w:r>
      <w:r>
        <w:rPr>
          <w:rStyle w:val="HTMLTypewriter"/>
          <w:lang w:val="en"/>
        </w:rPr>
        <w:t>values</w:t>
      </w:r>
      <w:r>
        <w:rPr>
          <w:rFonts w:ascii="Verdana" w:eastAsia="Times New Roman" w:hAnsi="Verdana"/>
          <w:color w:val="000000"/>
          <w:lang w:val="en"/>
        </w:rPr>
        <w:t xml:space="preserve"> qualifiers when requesting specific values for individual claims. </w:t>
      </w:r>
    </w:p>
    <w:p w14:paraId="4F4E7846" w14:textId="77777777" w:rsidR="00000000" w:rsidRDefault="008E4755">
      <w:pPr>
        <w:numPr>
          <w:ilvl w:val="0"/>
          <w:numId w:val="66"/>
        </w:numPr>
        <w:ind w:left="1680" w:right="960"/>
        <w:divId w:val="745765489"/>
        <w:rPr>
          <w:rFonts w:ascii="Verdana" w:eastAsia="Times New Roman" w:hAnsi="Verdana"/>
          <w:color w:val="000000"/>
          <w:lang w:val="en"/>
        </w:rPr>
        <w:pPrChange w:id="542" w:author="Author" w:date="2013-06-27T18:33:00Z">
          <w:pPr>
            <w:numPr>
              <w:numId w:val="150"/>
            </w:numPr>
            <w:tabs>
              <w:tab w:val="num" w:pos="720"/>
            </w:tabs>
            <w:ind w:left="720" w:right="960" w:hanging="360"/>
            <w:divId w:val="745765489"/>
          </w:pPr>
        </w:pPrChange>
      </w:pPr>
      <w:r>
        <w:rPr>
          <w:rFonts w:ascii="Verdana" w:eastAsia="Times New Roman" w:hAnsi="Verdana"/>
          <w:color w:val="000000"/>
          <w:lang w:val="en"/>
        </w:rPr>
        <w:t xml:space="preserve">Removed definition of the </w:t>
      </w:r>
      <w:r>
        <w:rPr>
          <w:rStyle w:val="HTMLTypewriter"/>
          <w:lang w:val="en"/>
        </w:rPr>
        <w:t>x5c</w:t>
      </w:r>
      <w:r>
        <w:rPr>
          <w:rFonts w:ascii="Verdana" w:eastAsia="Times New Roman" w:hAnsi="Verdana"/>
          <w:color w:val="000000"/>
          <w:lang w:val="en"/>
        </w:rPr>
        <w:t xml:space="preserve"> JWK key member since it is now defined in the JWK specification. </w:t>
      </w:r>
    </w:p>
    <w:p w14:paraId="1068FD95" w14:textId="77777777" w:rsidR="00000000" w:rsidRDefault="008E4755">
      <w:pPr>
        <w:numPr>
          <w:ilvl w:val="0"/>
          <w:numId w:val="66"/>
        </w:numPr>
        <w:ind w:left="1680" w:right="960"/>
        <w:divId w:val="745765489"/>
        <w:rPr>
          <w:rFonts w:ascii="Verdana" w:eastAsia="Times New Roman" w:hAnsi="Verdana"/>
          <w:color w:val="000000"/>
          <w:lang w:val="en"/>
        </w:rPr>
        <w:pPrChange w:id="543" w:author="Author" w:date="2013-06-27T18:33:00Z">
          <w:pPr>
            <w:numPr>
              <w:numId w:val="150"/>
            </w:numPr>
            <w:tabs>
              <w:tab w:val="num" w:pos="720"/>
            </w:tabs>
            <w:ind w:left="720" w:right="960" w:hanging="360"/>
            <w:divId w:val="745765489"/>
          </w:pPr>
        </w:pPrChange>
      </w:pPr>
      <w:r>
        <w:rPr>
          <w:rFonts w:ascii="Verdana" w:eastAsia="Times New Roman" w:hAnsi="Verdana"/>
          <w:color w:val="000000"/>
          <w:lang w:val="en"/>
        </w:rPr>
        <w:t>Stated that the JWS Compact Serializa</w:t>
      </w:r>
      <w:r>
        <w:rPr>
          <w:rFonts w:ascii="Verdana" w:eastAsia="Times New Roman" w:hAnsi="Verdana"/>
          <w:color w:val="000000"/>
          <w:lang w:val="en"/>
        </w:rPr>
        <w:t xml:space="preserve">tion and the JWE Compact Serialization are always used for JWS and JWE data structures. </w:t>
      </w:r>
    </w:p>
    <w:p w14:paraId="26D5030A"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-18 </w:t>
      </w:r>
    </w:p>
    <w:p w14:paraId="54E25C2A" w14:textId="77777777" w:rsidR="00000000" w:rsidRDefault="008E4755">
      <w:pPr>
        <w:numPr>
          <w:ilvl w:val="0"/>
          <w:numId w:val="67"/>
        </w:numPr>
        <w:ind w:left="1680" w:right="960"/>
        <w:divId w:val="745765489"/>
        <w:rPr>
          <w:rFonts w:ascii="Verdana" w:eastAsia="Times New Roman" w:hAnsi="Verdana"/>
          <w:color w:val="000000"/>
          <w:lang w:val="en"/>
        </w:rPr>
        <w:pPrChange w:id="544" w:author="Author" w:date="2013-06-27T18:33:00Z">
          <w:pPr>
            <w:numPr>
              <w:numId w:val="151"/>
            </w:numPr>
            <w:tabs>
              <w:tab w:val="num" w:pos="720"/>
            </w:tabs>
            <w:ind w:left="720" w:right="960" w:hanging="360"/>
            <w:divId w:val="745765489"/>
          </w:pPr>
        </w:pPrChange>
      </w:pPr>
      <w:r>
        <w:rPr>
          <w:rFonts w:ascii="Verdana" w:eastAsia="Times New Roman" w:hAnsi="Verdana"/>
          <w:color w:val="000000"/>
          <w:lang w:val="en"/>
        </w:rPr>
        <w:t xml:space="preserve">Replaced the </w:t>
      </w:r>
      <w:r>
        <w:rPr>
          <w:rStyle w:val="HTMLTypewriter"/>
          <w:lang w:val="en"/>
        </w:rPr>
        <w:t>PKIX</w:t>
      </w:r>
      <w:r>
        <w:rPr>
          <w:rFonts w:ascii="Verdana" w:eastAsia="Times New Roman" w:hAnsi="Verdana"/>
          <w:color w:val="000000"/>
          <w:lang w:val="en"/>
        </w:rPr>
        <w:t xml:space="preserve"> JWK key type with the </w:t>
      </w:r>
      <w:r>
        <w:rPr>
          <w:rStyle w:val="HTMLTypewriter"/>
          <w:lang w:val="en"/>
        </w:rPr>
        <w:t>x5c</w:t>
      </w:r>
      <w:r>
        <w:rPr>
          <w:rFonts w:ascii="Verdana" w:eastAsia="Times New Roman" w:hAnsi="Verdana"/>
          <w:color w:val="000000"/>
          <w:lang w:val="en"/>
        </w:rPr>
        <w:t xml:space="preserve"> JWK key member. (This will be removed from this specification once this member is defined in the JWK specification.) </w:t>
      </w:r>
    </w:p>
    <w:p w14:paraId="0AF6A6AE" w14:textId="77777777" w:rsidR="00000000" w:rsidRDefault="008E4755">
      <w:pPr>
        <w:numPr>
          <w:ilvl w:val="0"/>
          <w:numId w:val="67"/>
        </w:numPr>
        <w:ind w:left="1680" w:right="960"/>
        <w:divId w:val="745765489"/>
        <w:rPr>
          <w:rFonts w:ascii="Verdana" w:eastAsia="Times New Roman" w:hAnsi="Verdana"/>
          <w:color w:val="000000"/>
          <w:lang w:val="en"/>
        </w:rPr>
        <w:pPrChange w:id="545" w:author="Author" w:date="2013-06-27T18:33:00Z">
          <w:pPr>
            <w:numPr>
              <w:numId w:val="151"/>
            </w:numPr>
            <w:tabs>
              <w:tab w:val="num" w:pos="720"/>
            </w:tabs>
            <w:ind w:left="720" w:right="960" w:hanging="360"/>
            <w:divId w:val="745765489"/>
          </w:pPr>
        </w:pPrChange>
      </w:pPr>
      <w:r>
        <w:rPr>
          <w:rFonts w:ascii="Verdana" w:eastAsia="Times New Roman" w:hAnsi="Verdana"/>
          <w:color w:val="000000"/>
          <w:lang w:val="en"/>
        </w:rPr>
        <w:t xml:space="preserve">Fixed #820 - Removed assumption that Clients that want encrypted responses also sign requests. </w:t>
      </w:r>
    </w:p>
    <w:p w14:paraId="33651882" w14:textId="77777777" w:rsidR="00000000" w:rsidRDefault="008E4755">
      <w:pPr>
        <w:numPr>
          <w:ilvl w:val="0"/>
          <w:numId w:val="67"/>
        </w:numPr>
        <w:ind w:left="1680" w:right="960"/>
        <w:divId w:val="745765489"/>
        <w:rPr>
          <w:rFonts w:ascii="Verdana" w:eastAsia="Times New Roman" w:hAnsi="Verdana"/>
          <w:color w:val="000000"/>
          <w:lang w:val="en"/>
        </w:rPr>
        <w:pPrChange w:id="546" w:author="Author" w:date="2013-06-27T18:33:00Z">
          <w:pPr>
            <w:numPr>
              <w:numId w:val="151"/>
            </w:numPr>
            <w:tabs>
              <w:tab w:val="num" w:pos="720"/>
            </w:tabs>
            <w:ind w:left="720" w:right="960" w:hanging="360"/>
            <w:divId w:val="745765489"/>
          </w:pPr>
        </w:pPrChange>
      </w:pPr>
      <w:r>
        <w:rPr>
          <w:rFonts w:ascii="Verdana" w:eastAsia="Times New Roman" w:hAnsi="Verdana"/>
          <w:color w:val="000000"/>
          <w:lang w:val="en"/>
        </w:rPr>
        <w:t xml:space="preserve">Fixed #821 - Moved definition of JSON Serialization to where it's used. </w:t>
      </w:r>
    </w:p>
    <w:p w14:paraId="486A0F03" w14:textId="77777777" w:rsidR="00000000" w:rsidRDefault="008E4755">
      <w:pPr>
        <w:numPr>
          <w:ilvl w:val="0"/>
          <w:numId w:val="67"/>
        </w:numPr>
        <w:ind w:left="1680" w:right="960"/>
        <w:divId w:val="745765489"/>
        <w:rPr>
          <w:rFonts w:ascii="Verdana" w:eastAsia="Times New Roman" w:hAnsi="Verdana"/>
          <w:color w:val="000000"/>
          <w:lang w:val="en"/>
        </w:rPr>
        <w:pPrChange w:id="547" w:author="Author" w:date="2013-06-27T18:33:00Z">
          <w:pPr>
            <w:numPr>
              <w:numId w:val="151"/>
            </w:numPr>
            <w:tabs>
              <w:tab w:val="num" w:pos="720"/>
            </w:tabs>
            <w:ind w:left="720" w:right="960" w:hanging="360"/>
            <w:divId w:val="745765489"/>
          </w:pPr>
        </w:pPrChange>
      </w:pPr>
      <w:r>
        <w:rPr>
          <w:rFonts w:ascii="Verdana" w:eastAsia="Times New Roman" w:hAnsi="Verdana"/>
          <w:color w:val="000000"/>
          <w:lang w:val="en"/>
        </w:rPr>
        <w:t xml:space="preserve">Fixed #825 - Replaced </w:t>
      </w:r>
      <w:r>
        <w:rPr>
          <w:rStyle w:val="HTMLTypewriter"/>
          <w:lang w:val="en"/>
        </w:rPr>
        <w:t>updated_time</w:t>
      </w:r>
      <w:r>
        <w:rPr>
          <w:rFonts w:ascii="Verdana" w:eastAsia="Times New Roman" w:hAnsi="Verdana"/>
          <w:color w:val="000000"/>
          <w:lang w:val="en"/>
        </w:rPr>
        <w:t xml:space="preserve">, which used the RFC 3339 textual time format, with </w:t>
      </w:r>
      <w:r>
        <w:rPr>
          <w:rStyle w:val="HTMLTypewriter"/>
          <w:lang w:val="en"/>
        </w:rPr>
        <w:t>u</w:t>
      </w:r>
      <w:r>
        <w:rPr>
          <w:rStyle w:val="HTMLTypewriter"/>
          <w:lang w:val="en"/>
        </w:rPr>
        <w:t>pdated_at</w:t>
      </w:r>
      <w:r>
        <w:rPr>
          <w:rFonts w:ascii="Verdana" w:eastAsia="Times New Roman" w:hAnsi="Verdana"/>
          <w:color w:val="000000"/>
          <w:lang w:val="en"/>
        </w:rPr>
        <w:t xml:space="preserve">, using the numeric time format used by </w:t>
      </w:r>
      <w:r>
        <w:rPr>
          <w:rStyle w:val="HTMLTypewriter"/>
          <w:lang w:val="en"/>
        </w:rPr>
        <w:t>iat</w:t>
      </w:r>
      <w:r>
        <w:rPr>
          <w:rFonts w:ascii="Verdana" w:eastAsia="Times New Roman" w:hAnsi="Verdana"/>
          <w:color w:val="000000"/>
          <w:lang w:val="en"/>
        </w:rPr>
        <w:t xml:space="preserve">, etc. </w:t>
      </w:r>
    </w:p>
    <w:p w14:paraId="27CED37D" w14:textId="77777777" w:rsidR="00000000" w:rsidRDefault="008E4755">
      <w:pPr>
        <w:numPr>
          <w:ilvl w:val="0"/>
          <w:numId w:val="67"/>
        </w:numPr>
        <w:ind w:left="1680" w:right="960"/>
        <w:divId w:val="745765489"/>
        <w:rPr>
          <w:rFonts w:ascii="Verdana" w:eastAsia="Times New Roman" w:hAnsi="Verdana"/>
          <w:color w:val="000000"/>
          <w:lang w:val="en"/>
        </w:rPr>
        <w:pPrChange w:id="548" w:author="Author" w:date="2013-06-27T18:33:00Z">
          <w:pPr>
            <w:numPr>
              <w:numId w:val="151"/>
            </w:numPr>
            <w:tabs>
              <w:tab w:val="num" w:pos="720"/>
            </w:tabs>
            <w:ind w:left="720" w:right="960" w:hanging="360"/>
            <w:divId w:val="745765489"/>
          </w:pPr>
        </w:pPrChange>
      </w:pPr>
      <w:r>
        <w:rPr>
          <w:rFonts w:ascii="Verdana" w:eastAsia="Times New Roman" w:hAnsi="Verdana"/>
          <w:color w:val="000000"/>
          <w:lang w:val="en"/>
        </w:rPr>
        <w:t xml:space="preserve">Fixed #826 - Clarified </w:t>
      </w:r>
      <w:r>
        <w:rPr>
          <w:rStyle w:val="HTMLTypewriter"/>
          <w:lang w:val="en"/>
        </w:rPr>
        <w:t>response_type</w:t>
      </w:r>
      <w:r>
        <w:rPr>
          <w:rFonts w:ascii="Verdana" w:eastAsia="Times New Roman" w:hAnsi="Verdana"/>
          <w:color w:val="000000"/>
          <w:lang w:val="en"/>
        </w:rPr>
        <w:t xml:space="preserve"> values for which an </w:t>
      </w:r>
      <w:r>
        <w:rPr>
          <w:rStyle w:val="HTMLTypewriter"/>
          <w:lang w:val="en"/>
        </w:rPr>
        <w:t>offline_access</w:t>
      </w:r>
      <w:r>
        <w:rPr>
          <w:rFonts w:ascii="Verdana" w:eastAsia="Times New Roman" w:hAnsi="Verdana"/>
          <w:color w:val="000000"/>
          <w:lang w:val="en"/>
        </w:rPr>
        <w:t xml:space="preserve"> request must be ignored. </w:t>
      </w:r>
    </w:p>
    <w:p w14:paraId="44941D61" w14:textId="77777777" w:rsidR="00000000" w:rsidRDefault="008E4755">
      <w:pPr>
        <w:numPr>
          <w:ilvl w:val="0"/>
          <w:numId w:val="67"/>
        </w:numPr>
        <w:ind w:left="1680" w:right="960"/>
        <w:divId w:val="745765489"/>
        <w:rPr>
          <w:rFonts w:ascii="Verdana" w:eastAsia="Times New Roman" w:hAnsi="Verdana"/>
          <w:color w:val="000000"/>
          <w:lang w:val="en"/>
        </w:rPr>
        <w:pPrChange w:id="549" w:author="Author" w:date="2013-06-27T18:33:00Z">
          <w:pPr>
            <w:numPr>
              <w:numId w:val="151"/>
            </w:numPr>
            <w:tabs>
              <w:tab w:val="num" w:pos="720"/>
            </w:tabs>
            <w:ind w:left="720" w:right="960" w:hanging="360"/>
            <w:divId w:val="745765489"/>
          </w:pPr>
        </w:pPrChange>
      </w:pPr>
      <w:r>
        <w:rPr>
          <w:rFonts w:ascii="Verdana" w:eastAsia="Times New Roman" w:hAnsi="Verdana"/>
          <w:color w:val="000000"/>
          <w:lang w:val="en"/>
        </w:rPr>
        <w:t xml:space="preserve">Fixed #827 - Added </w:t>
      </w:r>
      <w:r>
        <w:rPr>
          <w:rStyle w:val="HTMLTypewriter"/>
          <w:lang w:val="en"/>
        </w:rPr>
        <w:t>request_uri_not_supported</w:t>
      </w:r>
      <w:r>
        <w:rPr>
          <w:rFonts w:ascii="Verdana" w:eastAsia="Times New Roman" w:hAnsi="Verdana"/>
          <w:color w:val="000000"/>
          <w:lang w:val="en"/>
        </w:rPr>
        <w:t xml:space="preserve"> error code. </w:t>
      </w:r>
    </w:p>
    <w:p w14:paraId="0137EA35" w14:textId="77777777" w:rsidR="00000000" w:rsidRDefault="008E4755">
      <w:pPr>
        <w:numPr>
          <w:ilvl w:val="0"/>
          <w:numId w:val="67"/>
        </w:numPr>
        <w:ind w:left="1680" w:right="960"/>
        <w:divId w:val="745765489"/>
        <w:rPr>
          <w:rFonts w:ascii="Verdana" w:eastAsia="Times New Roman" w:hAnsi="Verdana"/>
          <w:color w:val="000000"/>
          <w:lang w:val="en"/>
        </w:rPr>
        <w:pPrChange w:id="550" w:author="Author" w:date="2013-06-27T18:33:00Z">
          <w:pPr>
            <w:numPr>
              <w:numId w:val="151"/>
            </w:numPr>
            <w:tabs>
              <w:tab w:val="num" w:pos="720"/>
            </w:tabs>
            <w:ind w:left="720" w:right="960" w:hanging="360"/>
            <w:divId w:val="745765489"/>
          </w:pPr>
        </w:pPrChange>
      </w:pPr>
      <w:r>
        <w:rPr>
          <w:rFonts w:ascii="Verdana" w:eastAsia="Times New Roman" w:hAnsi="Verdana"/>
          <w:color w:val="000000"/>
          <w:lang w:val="en"/>
        </w:rPr>
        <w:t>Fixed #828 - Stated that an extension wo</w:t>
      </w:r>
      <w:r>
        <w:rPr>
          <w:rFonts w:ascii="Verdana" w:eastAsia="Times New Roman" w:hAnsi="Verdana"/>
          <w:color w:val="000000"/>
          <w:lang w:val="en"/>
        </w:rPr>
        <w:t xml:space="preserve">uld be needed if a key wrapping key of greater than 256 bits for symmetric encryption needs to be derived. </w:t>
      </w:r>
    </w:p>
    <w:p w14:paraId="5920B02B" w14:textId="77777777" w:rsidR="00000000" w:rsidRDefault="008E4755">
      <w:pPr>
        <w:numPr>
          <w:ilvl w:val="0"/>
          <w:numId w:val="67"/>
        </w:numPr>
        <w:ind w:left="1680" w:right="960"/>
        <w:divId w:val="745765489"/>
        <w:rPr>
          <w:rFonts w:ascii="Verdana" w:eastAsia="Times New Roman" w:hAnsi="Verdana"/>
          <w:color w:val="000000"/>
          <w:lang w:val="en"/>
        </w:rPr>
        <w:pPrChange w:id="551" w:author="Author" w:date="2013-06-27T18:33:00Z">
          <w:pPr>
            <w:numPr>
              <w:numId w:val="151"/>
            </w:numPr>
            <w:tabs>
              <w:tab w:val="num" w:pos="720"/>
            </w:tabs>
            <w:ind w:left="720" w:right="960" w:hanging="360"/>
            <w:divId w:val="745765489"/>
          </w:pPr>
        </w:pPrChange>
      </w:pPr>
      <w:r>
        <w:rPr>
          <w:rFonts w:ascii="Verdana" w:eastAsia="Times New Roman" w:hAnsi="Verdana"/>
          <w:color w:val="000000"/>
          <w:lang w:val="en"/>
        </w:rPr>
        <w:t xml:space="preserve">Fixed #829 - Stated that additional scope values can be defined and used and that scope values that are not understood should be ignored. </w:t>
      </w:r>
    </w:p>
    <w:p w14:paraId="5613554F" w14:textId="77777777" w:rsidR="00000000" w:rsidRDefault="008E4755">
      <w:pPr>
        <w:numPr>
          <w:ilvl w:val="0"/>
          <w:numId w:val="67"/>
        </w:numPr>
        <w:ind w:left="1680" w:right="960"/>
        <w:divId w:val="745765489"/>
        <w:rPr>
          <w:rFonts w:ascii="Verdana" w:eastAsia="Times New Roman" w:hAnsi="Verdana"/>
          <w:color w:val="000000"/>
          <w:lang w:val="en"/>
        </w:rPr>
        <w:pPrChange w:id="552" w:author="Author" w:date="2013-06-27T18:33:00Z">
          <w:pPr>
            <w:numPr>
              <w:numId w:val="151"/>
            </w:numPr>
            <w:tabs>
              <w:tab w:val="num" w:pos="720"/>
            </w:tabs>
            <w:ind w:left="720" w:right="960" w:hanging="360"/>
            <w:divId w:val="745765489"/>
          </w:pPr>
        </w:pPrChange>
      </w:pPr>
      <w:r>
        <w:rPr>
          <w:rFonts w:ascii="Verdana" w:eastAsia="Times New Roman" w:hAnsi="Verdana"/>
          <w:color w:val="000000"/>
          <w:lang w:val="en"/>
        </w:rPr>
        <w:t xml:space="preserve">Fixed #831 - Stated that JWS and JWE header parameters used to communicate key values and key references should not be used in ID Tokens, since these are communicated in advance using Discovery and Registration parameters. </w:t>
      </w:r>
    </w:p>
    <w:p w14:paraId="3EBCAE63" w14:textId="77777777" w:rsidR="00000000" w:rsidRDefault="008E4755">
      <w:pPr>
        <w:numPr>
          <w:ilvl w:val="0"/>
          <w:numId w:val="67"/>
        </w:numPr>
        <w:ind w:left="1680" w:right="960"/>
        <w:divId w:val="745765489"/>
        <w:rPr>
          <w:rFonts w:ascii="Verdana" w:eastAsia="Times New Roman" w:hAnsi="Verdana"/>
          <w:color w:val="000000"/>
          <w:lang w:val="en"/>
        </w:rPr>
        <w:pPrChange w:id="553" w:author="Author" w:date="2013-06-27T18:33:00Z">
          <w:pPr>
            <w:numPr>
              <w:numId w:val="151"/>
            </w:numPr>
            <w:tabs>
              <w:tab w:val="num" w:pos="720"/>
            </w:tabs>
            <w:ind w:left="720" w:right="960" w:hanging="360"/>
            <w:divId w:val="745765489"/>
          </w:pPr>
        </w:pPrChange>
      </w:pPr>
      <w:r>
        <w:rPr>
          <w:rFonts w:ascii="Verdana" w:eastAsia="Times New Roman" w:hAnsi="Verdana"/>
          <w:color w:val="000000"/>
          <w:lang w:val="en"/>
        </w:rPr>
        <w:t xml:space="preserve">Fixed #712 and #830 - Clarified </w:t>
      </w:r>
      <w:r>
        <w:rPr>
          <w:rFonts w:ascii="Verdana" w:eastAsia="Times New Roman" w:hAnsi="Verdana"/>
          <w:color w:val="000000"/>
          <w:lang w:val="en"/>
        </w:rPr>
        <w:t xml:space="preserve">the </w:t>
      </w:r>
      <w:r>
        <w:rPr>
          <w:rStyle w:val="HTMLTypewriter"/>
          <w:lang w:val="en"/>
        </w:rPr>
        <w:t>azp</w:t>
      </w:r>
      <w:r>
        <w:rPr>
          <w:rFonts w:ascii="Verdana" w:eastAsia="Times New Roman" w:hAnsi="Verdana"/>
          <w:color w:val="000000"/>
          <w:lang w:val="en"/>
        </w:rPr>
        <w:t xml:space="preserve"> description and made </w:t>
      </w:r>
      <w:r>
        <w:rPr>
          <w:rStyle w:val="HTMLTypewriter"/>
          <w:lang w:val="en"/>
        </w:rPr>
        <w:t>azp</w:t>
      </w:r>
      <w:r>
        <w:rPr>
          <w:rFonts w:ascii="Verdana" w:eastAsia="Times New Roman" w:hAnsi="Verdana"/>
          <w:color w:val="000000"/>
          <w:lang w:val="en"/>
        </w:rPr>
        <w:t xml:space="preserve"> multi-valued, like </w:t>
      </w:r>
      <w:r>
        <w:rPr>
          <w:rStyle w:val="HTMLTypewriter"/>
          <w:lang w:val="en"/>
        </w:rPr>
        <w:t>aud</w:t>
      </w:r>
      <w:r>
        <w:rPr>
          <w:rFonts w:ascii="Verdana" w:eastAsia="Times New Roman" w:hAnsi="Verdana"/>
          <w:color w:val="000000"/>
          <w:lang w:val="en"/>
        </w:rPr>
        <w:t xml:space="preserve">. </w:t>
      </w:r>
    </w:p>
    <w:p w14:paraId="677ADB03"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-17 </w:t>
      </w:r>
    </w:p>
    <w:p w14:paraId="6F30F421" w14:textId="77777777" w:rsidR="00000000" w:rsidRDefault="008E4755">
      <w:pPr>
        <w:numPr>
          <w:ilvl w:val="0"/>
          <w:numId w:val="68"/>
        </w:numPr>
        <w:ind w:left="1680" w:right="960"/>
        <w:divId w:val="745765489"/>
        <w:rPr>
          <w:rFonts w:ascii="Verdana" w:eastAsia="Times New Roman" w:hAnsi="Verdana"/>
          <w:color w:val="000000"/>
          <w:lang w:val="en"/>
        </w:rPr>
        <w:pPrChange w:id="554" w:author="Author" w:date="2013-06-27T18:33:00Z">
          <w:pPr>
            <w:numPr>
              <w:numId w:val="152"/>
            </w:numPr>
            <w:tabs>
              <w:tab w:val="num" w:pos="720"/>
            </w:tabs>
            <w:ind w:left="720" w:right="960" w:hanging="360"/>
            <w:divId w:val="745765489"/>
          </w:pPr>
        </w:pPrChange>
      </w:pPr>
      <w:r>
        <w:rPr>
          <w:rFonts w:ascii="Verdana" w:eastAsia="Times New Roman" w:hAnsi="Verdana"/>
          <w:color w:val="000000"/>
          <w:lang w:val="en"/>
        </w:rPr>
        <w:t xml:space="preserve">Fixed #802 - Clarified recommendations and responsibilities for producing and consuming Claims with and without language tags. </w:t>
      </w:r>
    </w:p>
    <w:p w14:paraId="4412815C" w14:textId="77777777" w:rsidR="00000000" w:rsidRDefault="008E4755">
      <w:pPr>
        <w:numPr>
          <w:ilvl w:val="0"/>
          <w:numId w:val="68"/>
        </w:numPr>
        <w:ind w:left="1680" w:right="960"/>
        <w:divId w:val="745765489"/>
        <w:rPr>
          <w:rFonts w:ascii="Verdana" w:eastAsia="Times New Roman" w:hAnsi="Verdana"/>
          <w:color w:val="000000"/>
          <w:lang w:val="en"/>
        </w:rPr>
        <w:pPrChange w:id="555" w:author="Author" w:date="2013-06-27T18:33:00Z">
          <w:pPr>
            <w:numPr>
              <w:numId w:val="152"/>
            </w:numPr>
            <w:tabs>
              <w:tab w:val="num" w:pos="720"/>
            </w:tabs>
            <w:ind w:left="720" w:right="960" w:hanging="360"/>
            <w:divId w:val="745765489"/>
          </w:pPr>
        </w:pPrChange>
      </w:pPr>
      <w:r>
        <w:rPr>
          <w:rFonts w:ascii="Verdana" w:eastAsia="Times New Roman" w:hAnsi="Verdana"/>
          <w:color w:val="000000"/>
          <w:lang w:val="en"/>
        </w:rPr>
        <w:t>Fixed #797 - Clarified the intended semantics of e-mail verificat</w:t>
      </w:r>
      <w:r>
        <w:rPr>
          <w:rFonts w:ascii="Verdana" w:eastAsia="Times New Roman" w:hAnsi="Verdana"/>
          <w:color w:val="000000"/>
          <w:lang w:val="en"/>
        </w:rPr>
        <w:t xml:space="preserve">ion and that the precise verification rules are context-specific. </w:t>
      </w:r>
    </w:p>
    <w:p w14:paraId="14F98B81" w14:textId="77777777" w:rsidR="00000000" w:rsidRDefault="008E4755">
      <w:pPr>
        <w:numPr>
          <w:ilvl w:val="0"/>
          <w:numId w:val="68"/>
        </w:numPr>
        <w:ind w:left="1680" w:right="960"/>
        <w:divId w:val="745765489"/>
        <w:rPr>
          <w:rFonts w:ascii="Verdana" w:eastAsia="Times New Roman" w:hAnsi="Verdana"/>
          <w:color w:val="000000"/>
          <w:lang w:val="en"/>
        </w:rPr>
        <w:pPrChange w:id="556" w:author="Author" w:date="2013-06-27T18:33:00Z">
          <w:pPr>
            <w:numPr>
              <w:numId w:val="152"/>
            </w:numPr>
            <w:tabs>
              <w:tab w:val="num" w:pos="720"/>
            </w:tabs>
            <w:ind w:left="720" w:right="960" w:hanging="360"/>
            <w:divId w:val="745765489"/>
          </w:pPr>
        </w:pPrChange>
      </w:pPr>
      <w:r>
        <w:rPr>
          <w:rFonts w:ascii="Verdana" w:eastAsia="Times New Roman" w:hAnsi="Verdana"/>
          <w:color w:val="000000"/>
          <w:lang w:val="en"/>
        </w:rPr>
        <w:t xml:space="preserve">Fixed #806 - Added </w:t>
      </w:r>
      <w:r>
        <w:rPr>
          <w:rStyle w:val="HTMLTypewriter"/>
          <w:lang w:val="en"/>
        </w:rPr>
        <w:t>phone_number_verified</w:t>
      </w:r>
      <w:r>
        <w:rPr>
          <w:rFonts w:ascii="Verdana" w:eastAsia="Times New Roman" w:hAnsi="Verdana"/>
          <w:color w:val="000000"/>
          <w:lang w:val="en"/>
        </w:rPr>
        <w:t xml:space="preserve"> Claim. </w:t>
      </w:r>
    </w:p>
    <w:p w14:paraId="4469889D" w14:textId="77777777" w:rsidR="00000000" w:rsidRDefault="008E4755">
      <w:pPr>
        <w:numPr>
          <w:ilvl w:val="0"/>
          <w:numId w:val="68"/>
        </w:numPr>
        <w:ind w:left="1680" w:right="960"/>
        <w:divId w:val="745765489"/>
        <w:rPr>
          <w:rFonts w:ascii="Verdana" w:eastAsia="Times New Roman" w:hAnsi="Verdana"/>
          <w:color w:val="000000"/>
          <w:lang w:val="en"/>
        </w:rPr>
        <w:pPrChange w:id="557" w:author="Author" w:date="2013-06-27T18:33:00Z">
          <w:pPr>
            <w:numPr>
              <w:numId w:val="152"/>
            </w:numPr>
            <w:tabs>
              <w:tab w:val="num" w:pos="720"/>
            </w:tabs>
            <w:ind w:left="720" w:right="960" w:hanging="360"/>
            <w:divId w:val="745765489"/>
          </w:pPr>
        </w:pPrChange>
      </w:pPr>
      <w:r>
        <w:rPr>
          <w:rFonts w:ascii="Verdana" w:eastAsia="Times New Roman" w:hAnsi="Verdana"/>
          <w:color w:val="000000"/>
          <w:lang w:val="en"/>
        </w:rPr>
        <w:t xml:space="preserve">Fixed #800 - Specified that phone number extensions are to be represented using RFC 3966 extension syntax. </w:t>
      </w:r>
    </w:p>
    <w:p w14:paraId="1FAAC415" w14:textId="77777777" w:rsidR="00000000" w:rsidRDefault="008E4755">
      <w:pPr>
        <w:numPr>
          <w:ilvl w:val="0"/>
          <w:numId w:val="68"/>
        </w:numPr>
        <w:ind w:left="1680" w:right="960"/>
        <w:divId w:val="745765489"/>
        <w:rPr>
          <w:rFonts w:ascii="Verdana" w:eastAsia="Times New Roman" w:hAnsi="Verdana"/>
          <w:color w:val="000000"/>
          <w:lang w:val="en"/>
        </w:rPr>
        <w:pPrChange w:id="558" w:author="Author" w:date="2013-06-27T18:33:00Z">
          <w:pPr>
            <w:numPr>
              <w:numId w:val="152"/>
            </w:numPr>
            <w:tabs>
              <w:tab w:val="num" w:pos="720"/>
            </w:tabs>
            <w:ind w:left="720" w:right="960" w:hanging="360"/>
            <w:divId w:val="745765489"/>
          </w:pPr>
        </w:pPrChange>
      </w:pPr>
      <w:r>
        <w:rPr>
          <w:rFonts w:ascii="Verdana" w:eastAsia="Times New Roman" w:hAnsi="Verdana"/>
          <w:color w:val="000000"/>
          <w:lang w:val="en"/>
        </w:rPr>
        <w:t>Fixed #795 - Specified that e-ma</w:t>
      </w:r>
      <w:r>
        <w:rPr>
          <w:rFonts w:ascii="Verdana" w:eastAsia="Times New Roman" w:hAnsi="Verdana"/>
          <w:color w:val="000000"/>
          <w:lang w:val="en"/>
        </w:rPr>
        <w:t xml:space="preserve">il addresses must conform to the RFC 5322 addr-spec syntax. </w:t>
      </w:r>
    </w:p>
    <w:p w14:paraId="75311352" w14:textId="77777777" w:rsidR="00000000" w:rsidRDefault="008E4755">
      <w:pPr>
        <w:numPr>
          <w:ilvl w:val="0"/>
          <w:numId w:val="68"/>
        </w:numPr>
        <w:ind w:left="1680" w:right="960"/>
        <w:divId w:val="745765489"/>
        <w:rPr>
          <w:rFonts w:ascii="Verdana" w:eastAsia="Times New Roman" w:hAnsi="Verdana"/>
          <w:color w:val="000000"/>
          <w:lang w:val="en"/>
        </w:rPr>
        <w:pPrChange w:id="559" w:author="Author" w:date="2013-06-27T18:33:00Z">
          <w:pPr>
            <w:numPr>
              <w:numId w:val="152"/>
            </w:numPr>
            <w:tabs>
              <w:tab w:val="num" w:pos="720"/>
            </w:tabs>
            <w:ind w:left="720" w:right="960" w:hanging="360"/>
            <w:divId w:val="745765489"/>
          </w:pPr>
        </w:pPrChange>
      </w:pPr>
      <w:r>
        <w:rPr>
          <w:rFonts w:ascii="Verdana" w:eastAsia="Times New Roman" w:hAnsi="Verdana"/>
          <w:color w:val="000000"/>
          <w:lang w:val="en"/>
        </w:rPr>
        <w:t xml:space="preserve">Fixed #808 - Specified that phone numbers may be used as </w:t>
      </w:r>
      <w:r>
        <w:rPr>
          <w:rStyle w:val="HTMLTypewriter"/>
          <w:lang w:val="en"/>
        </w:rPr>
        <w:t>login_hint</w:t>
      </w:r>
      <w:r>
        <w:rPr>
          <w:rFonts w:ascii="Verdana" w:eastAsia="Times New Roman" w:hAnsi="Verdana"/>
          <w:color w:val="000000"/>
          <w:lang w:val="en"/>
        </w:rPr>
        <w:t xml:space="preserve"> values. </w:t>
      </w:r>
    </w:p>
    <w:p w14:paraId="76BF2BBE" w14:textId="77777777" w:rsidR="00000000" w:rsidRDefault="008E4755">
      <w:pPr>
        <w:numPr>
          <w:ilvl w:val="0"/>
          <w:numId w:val="68"/>
        </w:numPr>
        <w:ind w:left="1680" w:right="960"/>
        <w:divId w:val="745765489"/>
        <w:rPr>
          <w:rFonts w:ascii="Verdana" w:eastAsia="Times New Roman" w:hAnsi="Verdana"/>
          <w:color w:val="000000"/>
          <w:lang w:val="en"/>
        </w:rPr>
        <w:pPrChange w:id="560" w:author="Author" w:date="2013-06-27T18:33:00Z">
          <w:pPr>
            <w:numPr>
              <w:numId w:val="152"/>
            </w:numPr>
            <w:tabs>
              <w:tab w:val="num" w:pos="720"/>
            </w:tabs>
            <w:ind w:left="720" w:right="960" w:hanging="360"/>
            <w:divId w:val="745765489"/>
          </w:pPr>
        </w:pPrChange>
      </w:pPr>
      <w:r>
        <w:rPr>
          <w:rFonts w:ascii="Verdana" w:eastAsia="Times New Roman" w:hAnsi="Verdana"/>
          <w:color w:val="000000"/>
          <w:lang w:val="en"/>
        </w:rPr>
        <w:t xml:space="preserve">Fixed #801 - Removed </w:t>
      </w:r>
      <w:r>
        <w:rPr>
          <w:rStyle w:val="HTMLTypewriter"/>
          <w:lang w:val="en"/>
        </w:rPr>
        <w:t>schema</w:t>
      </w:r>
      <w:r>
        <w:rPr>
          <w:rFonts w:ascii="Verdana" w:eastAsia="Times New Roman" w:hAnsi="Verdana"/>
          <w:color w:val="000000"/>
          <w:lang w:val="en"/>
        </w:rPr>
        <w:t xml:space="preserve"> and </w:t>
      </w:r>
      <w:r>
        <w:rPr>
          <w:rStyle w:val="HTMLTypewriter"/>
          <w:lang w:val="en"/>
        </w:rPr>
        <w:t>id</w:t>
      </w:r>
      <w:r>
        <w:rPr>
          <w:rFonts w:ascii="Verdana" w:eastAsia="Times New Roman" w:hAnsi="Verdana"/>
          <w:color w:val="000000"/>
          <w:lang w:val="en"/>
        </w:rPr>
        <w:t xml:space="preserve"> parameters to UserInfo Endpoint. Also fixed related issue #791 - Removed </w:t>
      </w:r>
      <w:r>
        <w:rPr>
          <w:rStyle w:val="HTMLTypewriter"/>
          <w:lang w:val="en"/>
        </w:rPr>
        <w:t>invalid_sc</w:t>
      </w:r>
      <w:r>
        <w:rPr>
          <w:rStyle w:val="HTMLTypewriter"/>
          <w:lang w:val="en"/>
        </w:rPr>
        <w:t>hema</w:t>
      </w:r>
      <w:r>
        <w:rPr>
          <w:rFonts w:ascii="Verdana" w:eastAsia="Times New Roman" w:hAnsi="Verdana"/>
          <w:color w:val="000000"/>
          <w:lang w:val="en"/>
        </w:rPr>
        <w:t xml:space="preserve"> error. </w:t>
      </w:r>
    </w:p>
    <w:p w14:paraId="1EFE1B13" w14:textId="77777777" w:rsidR="00000000" w:rsidRDefault="008E4755">
      <w:pPr>
        <w:numPr>
          <w:ilvl w:val="0"/>
          <w:numId w:val="68"/>
        </w:numPr>
        <w:ind w:left="1680" w:right="960"/>
        <w:divId w:val="745765489"/>
        <w:rPr>
          <w:rFonts w:ascii="Verdana" w:eastAsia="Times New Roman" w:hAnsi="Verdana"/>
          <w:color w:val="000000"/>
          <w:lang w:val="en"/>
        </w:rPr>
        <w:pPrChange w:id="561" w:author="Author" w:date="2013-06-27T18:33:00Z">
          <w:pPr>
            <w:numPr>
              <w:numId w:val="152"/>
            </w:numPr>
            <w:tabs>
              <w:tab w:val="num" w:pos="720"/>
            </w:tabs>
            <w:ind w:left="720" w:right="960" w:hanging="360"/>
            <w:divId w:val="745765489"/>
          </w:pPr>
        </w:pPrChange>
      </w:pPr>
      <w:r>
        <w:rPr>
          <w:rFonts w:ascii="Verdana" w:eastAsia="Times New Roman" w:hAnsi="Verdana"/>
          <w:color w:val="000000"/>
          <w:lang w:val="en"/>
        </w:rPr>
        <w:t xml:space="preserve">Fixed #793, #796, and #799 - Allow name Claims to contain multiple space-separated names. </w:t>
      </w:r>
    </w:p>
    <w:p w14:paraId="156175E8" w14:textId="77777777" w:rsidR="00000000" w:rsidRDefault="008E4755">
      <w:pPr>
        <w:numPr>
          <w:ilvl w:val="0"/>
          <w:numId w:val="68"/>
        </w:numPr>
        <w:ind w:left="1680" w:right="960"/>
        <w:divId w:val="745765489"/>
        <w:rPr>
          <w:rFonts w:ascii="Verdana" w:eastAsia="Times New Roman" w:hAnsi="Verdana"/>
          <w:color w:val="000000"/>
          <w:lang w:val="en"/>
        </w:rPr>
        <w:pPrChange w:id="562" w:author="Author" w:date="2013-06-27T18:33:00Z">
          <w:pPr>
            <w:numPr>
              <w:numId w:val="152"/>
            </w:numPr>
            <w:tabs>
              <w:tab w:val="num" w:pos="720"/>
            </w:tabs>
            <w:ind w:left="720" w:right="960" w:hanging="360"/>
            <w:divId w:val="745765489"/>
          </w:pPr>
        </w:pPrChange>
      </w:pPr>
      <w:r>
        <w:rPr>
          <w:rFonts w:ascii="Verdana" w:eastAsia="Times New Roman" w:hAnsi="Verdana"/>
          <w:color w:val="000000"/>
          <w:lang w:val="en"/>
        </w:rPr>
        <w:t xml:space="preserve">Fixed #794 - Required </w:t>
      </w:r>
      <w:r>
        <w:rPr>
          <w:rStyle w:val="HTMLTypewriter"/>
          <w:lang w:val="en"/>
        </w:rPr>
        <w:t>picture</w:t>
      </w:r>
      <w:r>
        <w:rPr>
          <w:rFonts w:ascii="Verdana" w:eastAsia="Times New Roman" w:hAnsi="Verdana"/>
          <w:color w:val="000000"/>
          <w:lang w:val="en"/>
        </w:rPr>
        <w:t xml:space="preserve"> to refer to an image file that is a picture of the End-User. </w:t>
      </w:r>
    </w:p>
    <w:p w14:paraId="56F4FC21" w14:textId="77777777" w:rsidR="00000000" w:rsidRDefault="008E4755">
      <w:pPr>
        <w:numPr>
          <w:ilvl w:val="0"/>
          <w:numId w:val="68"/>
        </w:numPr>
        <w:ind w:left="1680" w:right="960"/>
        <w:divId w:val="745765489"/>
        <w:rPr>
          <w:rFonts w:ascii="Verdana" w:eastAsia="Times New Roman" w:hAnsi="Verdana"/>
          <w:color w:val="000000"/>
          <w:lang w:val="en"/>
        </w:rPr>
        <w:pPrChange w:id="563" w:author="Author" w:date="2013-06-27T18:33:00Z">
          <w:pPr>
            <w:numPr>
              <w:numId w:val="152"/>
            </w:numPr>
            <w:tabs>
              <w:tab w:val="num" w:pos="720"/>
            </w:tabs>
            <w:ind w:left="720" w:right="960" w:hanging="360"/>
            <w:divId w:val="745765489"/>
          </w:pPr>
        </w:pPrChange>
      </w:pPr>
      <w:r>
        <w:rPr>
          <w:rFonts w:ascii="Verdana" w:eastAsia="Times New Roman" w:hAnsi="Verdana"/>
          <w:color w:val="000000"/>
          <w:lang w:val="en"/>
        </w:rPr>
        <w:t xml:space="preserve">Fixed #805 - Placed requirements on use of the </w:t>
      </w:r>
      <w:r>
        <w:rPr>
          <w:rStyle w:val="HTMLTypewriter"/>
          <w:lang w:val="en"/>
        </w:rPr>
        <w:t>sub</w:t>
      </w:r>
      <w:r>
        <w:rPr>
          <w:rFonts w:ascii="Verdana" w:eastAsia="Times New Roman" w:hAnsi="Verdana"/>
          <w:color w:val="000000"/>
          <w:lang w:val="en"/>
        </w:rPr>
        <w:t xml:space="preserve"> Claim whe</w:t>
      </w:r>
      <w:r>
        <w:rPr>
          <w:rFonts w:ascii="Verdana" w:eastAsia="Times New Roman" w:hAnsi="Verdana"/>
          <w:color w:val="000000"/>
          <w:lang w:val="en"/>
        </w:rPr>
        <w:t xml:space="preserve">n Aggregated Claims and Distributed Claims are used, to prevent unintended correlations. </w:t>
      </w:r>
    </w:p>
    <w:p w14:paraId="0F795655" w14:textId="77777777" w:rsidR="00000000" w:rsidRDefault="008E4755">
      <w:pPr>
        <w:numPr>
          <w:ilvl w:val="0"/>
          <w:numId w:val="68"/>
        </w:numPr>
        <w:ind w:left="1680" w:right="960"/>
        <w:divId w:val="745765489"/>
        <w:rPr>
          <w:rFonts w:ascii="Verdana" w:eastAsia="Times New Roman" w:hAnsi="Verdana"/>
          <w:color w:val="000000"/>
          <w:lang w:val="en"/>
        </w:rPr>
        <w:pPrChange w:id="564" w:author="Author" w:date="2013-06-27T18:33:00Z">
          <w:pPr>
            <w:numPr>
              <w:numId w:val="152"/>
            </w:numPr>
            <w:tabs>
              <w:tab w:val="num" w:pos="720"/>
            </w:tabs>
            <w:ind w:left="720" w:right="960" w:hanging="360"/>
            <w:divId w:val="745765489"/>
          </w:pPr>
        </w:pPrChange>
      </w:pPr>
      <w:r>
        <w:rPr>
          <w:rFonts w:ascii="Verdana" w:eastAsia="Times New Roman" w:hAnsi="Verdana"/>
          <w:color w:val="000000"/>
          <w:lang w:val="en"/>
        </w:rPr>
        <w:t xml:space="preserve">Fixed #811 - Specify that language tag components should be spelled using the character cases registered in the IANA Language Subtag Registry. </w:t>
      </w:r>
    </w:p>
    <w:p w14:paraId="3CF1B446" w14:textId="77777777" w:rsidR="00000000" w:rsidRDefault="008E4755">
      <w:pPr>
        <w:numPr>
          <w:ilvl w:val="0"/>
          <w:numId w:val="68"/>
        </w:numPr>
        <w:ind w:left="1680" w:right="960"/>
        <w:divId w:val="745765489"/>
        <w:rPr>
          <w:rFonts w:ascii="Verdana" w:eastAsia="Times New Roman" w:hAnsi="Verdana"/>
          <w:color w:val="000000"/>
          <w:lang w:val="en"/>
        </w:rPr>
        <w:pPrChange w:id="565" w:author="Author" w:date="2013-06-27T18:33:00Z">
          <w:pPr>
            <w:numPr>
              <w:numId w:val="152"/>
            </w:numPr>
            <w:tabs>
              <w:tab w:val="num" w:pos="720"/>
            </w:tabs>
            <w:ind w:left="720" w:right="960" w:hanging="360"/>
            <w:divId w:val="745765489"/>
          </w:pPr>
        </w:pPrChange>
      </w:pPr>
      <w:r>
        <w:rPr>
          <w:rFonts w:ascii="Verdana" w:eastAsia="Times New Roman" w:hAnsi="Verdana"/>
          <w:color w:val="000000"/>
          <w:lang w:val="en"/>
        </w:rPr>
        <w:t>Fixed #812 - Clarified</w:t>
      </w:r>
      <w:r>
        <w:rPr>
          <w:rFonts w:ascii="Verdana" w:eastAsia="Times New Roman" w:hAnsi="Verdana"/>
          <w:color w:val="000000"/>
          <w:lang w:val="en"/>
        </w:rPr>
        <w:t xml:space="preserve"> that language tag values used need not be unnecessarily specific. </w:t>
      </w:r>
    </w:p>
    <w:p w14:paraId="1F9DC084" w14:textId="77777777" w:rsidR="00000000" w:rsidRDefault="008E4755">
      <w:pPr>
        <w:numPr>
          <w:ilvl w:val="0"/>
          <w:numId w:val="68"/>
        </w:numPr>
        <w:ind w:left="1680" w:right="960"/>
        <w:divId w:val="745765489"/>
        <w:rPr>
          <w:rFonts w:ascii="Verdana" w:eastAsia="Times New Roman" w:hAnsi="Verdana"/>
          <w:color w:val="000000"/>
          <w:lang w:val="en"/>
        </w:rPr>
        <w:pPrChange w:id="566" w:author="Author" w:date="2013-06-27T18:33:00Z">
          <w:pPr>
            <w:numPr>
              <w:numId w:val="152"/>
            </w:numPr>
            <w:tabs>
              <w:tab w:val="num" w:pos="720"/>
            </w:tabs>
            <w:ind w:left="720" w:right="960" w:hanging="360"/>
            <w:divId w:val="745765489"/>
          </w:pPr>
        </w:pPrChange>
      </w:pPr>
      <w:r>
        <w:rPr>
          <w:rFonts w:ascii="Verdana" w:eastAsia="Times New Roman" w:hAnsi="Verdana"/>
          <w:color w:val="000000"/>
          <w:lang w:val="en"/>
        </w:rPr>
        <w:t xml:space="preserve">Fixed #816 - Changed "must understand" language to "MUST be ignored if not understood". </w:t>
      </w:r>
    </w:p>
    <w:p w14:paraId="01EF4EB1" w14:textId="77777777" w:rsidR="00000000" w:rsidRDefault="008E4755">
      <w:pPr>
        <w:numPr>
          <w:ilvl w:val="0"/>
          <w:numId w:val="68"/>
        </w:numPr>
        <w:ind w:left="1680" w:right="960"/>
        <w:divId w:val="745765489"/>
        <w:rPr>
          <w:rFonts w:ascii="Verdana" w:eastAsia="Times New Roman" w:hAnsi="Verdana"/>
          <w:color w:val="000000"/>
          <w:lang w:val="en"/>
        </w:rPr>
        <w:pPrChange w:id="567" w:author="Author" w:date="2013-06-27T18:33:00Z">
          <w:pPr>
            <w:numPr>
              <w:numId w:val="152"/>
            </w:numPr>
            <w:tabs>
              <w:tab w:val="num" w:pos="720"/>
            </w:tabs>
            <w:ind w:left="720" w:right="960" w:hanging="360"/>
            <w:divId w:val="745765489"/>
          </w:pPr>
        </w:pPrChange>
      </w:pPr>
      <w:r>
        <w:rPr>
          <w:rFonts w:ascii="Verdana" w:eastAsia="Times New Roman" w:hAnsi="Verdana"/>
          <w:color w:val="000000"/>
          <w:lang w:val="en"/>
        </w:rPr>
        <w:t xml:space="preserve">Added section on using Additional Claims. </w:t>
      </w:r>
    </w:p>
    <w:p w14:paraId="54AA7B65"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-16 </w:t>
      </w:r>
    </w:p>
    <w:p w14:paraId="2B4CBA25" w14:textId="77777777" w:rsidR="00000000" w:rsidRDefault="008E4755">
      <w:pPr>
        <w:numPr>
          <w:ilvl w:val="0"/>
          <w:numId w:val="69"/>
        </w:numPr>
        <w:ind w:left="1680" w:right="960"/>
        <w:divId w:val="745765489"/>
        <w:rPr>
          <w:rFonts w:ascii="Verdana" w:eastAsia="Times New Roman" w:hAnsi="Verdana"/>
          <w:color w:val="000000"/>
          <w:lang w:val="en"/>
        </w:rPr>
        <w:pPrChange w:id="568"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Fixed #709 - OpenID Request Object - "registration"</w:t>
      </w:r>
      <w:r>
        <w:rPr>
          <w:rFonts w:ascii="Verdana" w:eastAsia="Times New Roman" w:hAnsi="Verdana"/>
          <w:color w:val="000000"/>
          <w:lang w:val="en"/>
        </w:rPr>
        <w:t xml:space="preserve"> in non-Self-Issued case. </w:t>
      </w:r>
    </w:p>
    <w:p w14:paraId="398DEFDD" w14:textId="77777777" w:rsidR="00000000" w:rsidRDefault="008E4755">
      <w:pPr>
        <w:numPr>
          <w:ilvl w:val="0"/>
          <w:numId w:val="69"/>
        </w:numPr>
        <w:ind w:left="1680" w:right="960"/>
        <w:divId w:val="745765489"/>
        <w:rPr>
          <w:rFonts w:ascii="Verdana" w:eastAsia="Times New Roman" w:hAnsi="Verdana"/>
          <w:color w:val="000000"/>
          <w:lang w:val="en"/>
        </w:rPr>
        <w:pPrChange w:id="569"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#711 - Awkward phrase "The following Claims are REQUIRED and OPTIONAL". </w:t>
      </w:r>
    </w:p>
    <w:p w14:paraId="1537C3A2" w14:textId="77777777" w:rsidR="00000000" w:rsidRDefault="008E4755">
      <w:pPr>
        <w:numPr>
          <w:ilvl w:val="0"/>
          <w:numId w:val="69"/>
        </w:numPr>
        <w:ind w:left="1680" w:right="960"/>
        <w:divId w:val="745765489"/>
        <w:rPr>
          <w:rFonts w:ascii="Verdana" w:eastAsia="Times New Roman" w:hAnsi="Verdana"/>
          <w:color w:val="000000"/>
          <w:lang w:val="en"/>
        </w:rPr>
        <w:pPrChange w:id="570"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#712 - "azp" definition clarification. </w:t>
      </w:r>
    </w:p>
    <w:p w14:paraId="1758E93B" w14:textId="77777777" w:rsidR="00000000" w:rsidRDefault="008E4755">
      <w:pPr>
        <w:numPr>
          <w:ilvl w:val="0"/>
          <w:numId w:val="69"/>
        </w:numPr>
        <w:ind w:left="1680" w:right="960"/>
        <w:divId w:val="745765489"/>
        <w:rPr>
          <w:rFonts w:ascii="Verdana" w:eastAsia="Times New Roman" w:hAnsi="Verdana"/>
          <w:color w:val="000000"/>
          <w:lang w:val="en"/>
        </w:rPr>
        <w:pPrChange w:id="571"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#713 - Explicitly require "sub" claim to be returned from UserInfo endpoint. </w:t>
      </w:r>
    </w:p>
    <w:p w14:paraId="48F84BEF" w14:textId="77777777" w:rsidR="00000000" w:rsidRDefault="008E4755">
      <w:pPr>
        <w:numPr>
          <w:ilvl w:val="0"/>
          <w:numId w:val="69"/>
        </w:numPr>
        <w:ind w:left="1680" w:right="960"/>
        <w:divId w:val="745765489"/>
        <w:rPr>
          <w:rFonts w:ascii="Verdana" w:eastAsia="Times New Roman" w:hAnsi="Verdana"/>
          <w:color w:val="000000"/>
          <w:lang w:val="en"/>
        </w:rPr>
        <w:pPrChange w:id="572"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#715 - Delete </w:t>
      </w:r>
      <w:r>
        <w:rPr>
          <w:rFonts w:ascii="Verdana" w:eastAsia="Times New Roman" w:hAnsi="Verdana"/>
          <w:color w:val="000000"/>
          <w:lang w:val="en"/>
        </w:rPr>
        <w:t xml:space="preserve">"profile" from request object example. </w:t>
      </w:r>
    </w:p>
    <w:p w14:paraId="7885DEF2" w14:textId="77777777" w:rsidR="00000000" w:rsidRDefault="008E4755">
      <w:pPr>
        <w:numPr>
          <w:ilvl w:val="0"/>
          <w:numId w:val="69"/>
        </w:numPr>
        <w:ind w:left="1680" w:right="960"/>
        <w:divId w:val="745765489"/>
        <w:rPr>
          <w:rFonts w:ascii="Verdana" w:eastAsia="Times New Roman" w:hAnsi="Verdana"/>
          <w:color w:val="000000"/>
          <w:lang w:val="en"/>
        </w:rPr>
        <w:pPrChange w:id="573"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#729 - ITU-T X.1254 | ISO/IEC 29115 now separate. </w:t>
      </w:r>
    </w:p>
    <w:p w14:paraId="42C6E2EC" w14:textId="77777777" w:rsidR="00000000" w:rsidRDefault="008E4755">
      <w:pPr>
        <w:numPr>
          <w:ilvl w:val="0"/>
          <w:numId w:val="69"/>
        </w:numPr>
        <w:ind w:left="1680" w:right="960"/>
        <w:divId w:val="745765489"/>
        <w:rPr>
          <w:rFonts w:ascii="Verdana" w:eastAsia="Times New Roman" w:hAnsi="Verdana"/>
          <w:color w:val="000000"/>
          <w:lang w:val="en"/>
        </w:rPr>
        <w:pPrChange w:id="574"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#722 - Text on "id_token_hint" needs to be clarified. </w:t>
      </w:r>
    </w:p>
    <w:p w14:paraId="62FC5F0F" w14:textId="77777777" w:rsidR="00000000" w:rsidRDefault="008E4755">
      <w:pPr>
        <w:numPr>
          <w:ilvl w:val="0"/>
          <w:numId w:val="69"/>
        </w:numPr>
        <w:ind w:left="1680" w:right="960"/>
        <w:divId w:val="745765489"/>
        <w:rPr>
          <w:rFonts w:ascii="Verdana" w:eastAsia="Times New Roman" w:hAnsi="Verdana"/>
          <w:color w:val="000000"/>
          <w:lang w:val="en"/>
        </w:rPr>
        <w:pPrChange w:id="575"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#718 - Text on re-encrypting should be clearer. </w:t>
      </w:r>
    </w:p>
    <w:p w14:paraId="06D7AECD" w14:textId="77777777" w:rsidR="00000000" w:rsidRDefault="008E4755">
      <w:pPr>
        <w:numPr>
          <w:ilvl w:val="0"/>
          <w:numId w:val="69"/>
        </w:numPr>
        <w:ind w:left="1680" w:right="960"/>
        <w:divId w:val="745765489"/>
        <w:rPr>
          <w:rFonts w:ascii="Verdana" w:eastAsia="Times New Roman" w:hAnsi="Verdana"/>
          <w:color w:val="000000"/>
          <w:lang w:val="en"/>
        </w:rPr>
        <w:pPrChange w:id="576"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#738 - Behavior when "openid" scope is omitted. </w:t>
      </w:r>
    </w:p>
    <w:p w14:paraId="1B59949D" w14:textId="77777777" w:rsidR="00000000" w:rsidRDefault="008E4755">
      <w:pPr>
        <w:numPr>
          <w:ilvl w:val="0"/>
          <w:numId w:val="69"/>
        </w:numPr>
        <w:ind w:left="1680" w:right="960"/>
        <w:divId w:val="745765489"/>
        <w:rPr>
          <w:rFonts w:ascii="Verdana" w:eastAsia="Times New Roman" w:hAnsi="Verdana"/>
          <w:color w:val="000000"/>
          <w:lang w:val="en"/>
        </w:rPr>
        <w:pPrChange w:id="577"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#714 - Clarified text specifying response_type behaviors, including prohibiting the use of the "token" response_type, since it returns no ID Token. </w:t>
      </w:r>
    </w:p>
    <w:p w14:paraId="56A70FF8" w14:textId="77777777" w:rsidR="00000000" w:rsidRDefault="008E4755">
      <w:pPr>
        <w:numPr>
          <w:ilvl w:val="0"/>
          <w:numId w:val="69"/>
        </w:numPr>
        <w:ind w:left="1680" w:right="960"/>
        <w:divId w:val="745765489"/>
        <w:rPr>
          <w:rFonts w:ascii="Verdana" w:eastAsia="Times New Roman" w:hAnsi="Verdana"/>
          <w:color w:val="000000"/>
          <w:lang w:val="en"/>
        </w:rPr>
        <w:pPrChange w:id="578"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Added statement "whenever TLS is used, a TLS s</w:t>
      </w:r>
      <w:r>
        <w:rPr>
          <w:rFonts w:ascii="Verdana" w:eastAsia="Times New Roman" w:hAnsi="Verdana"/>
          <w:color w:val="000000"/>
          <w:lang w:val="en"/>
        </w:rPr>
        <w:t xml:space="preserve">erver certificate check MUST be performed, 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"RFC6125"</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 6125</w:t>
      </w:r>
      <w:r>
        <w:rPr>
          <w:rStyle w:val="Hyperlink"/>
          <w:rFonts w:ascii="Verdana" w:eastAsia="Times New Roman" w:hAnsi="Verdana"/>
          <w:vanish/>
          <w:u w:val="none"/>
          <w:lang w:val="en"/>
        </w:rPr>
        <w:t xml:space="preserve"> (Saint-Andre, P. and J. Hodges, “</w:t>
      </w:r>
      <w:r>
        <w:rPr>
          <w:rStyle w:val="Hyperlink"/>
          <w:rFonts w:ascii="Verdana" w:eastAsia="Times New Roman" w:hAnsi="Verdana"/>
          <w:vanish/>
          <w:u w:val="none"/>
          <w:lang w:val="en"/>
        </w:rPr>
        <w:t>Representation and Verification of Domain-Based Application Service Identity within Internet Public Key Infrastructure Using X.509 (PKIX) Certificates in the Context of Transport Layer Security (TLS),” March 2011.)</w:t>
      </w:r>
      <w:r>
        <w:rPr>
          <w:rFonts w:ascii="Verdana" w:eastAsia="Times New Roman" w:hAnsi="Verdana"/>
          <w:color w:val="000000"/>
          <w:lang w:val="en"/>
        </w:rPr>
        <w:fldChar w:fldCharType="end"/>
      </w:r>
      <w:r>
        <w:rPr>
          <w:rFonts w:ascii="Verdana" w:eastAsia="Times New Roman" w:hAnsi="Verdana"/>
          <w:color w:val="000000"/>
          <w:lang w:val="en"/>
        </w:rPr>
        <w:t xml:space="preserve"> [RFC6125]" to TLS Requirements section in</w:t>
      </w:r>
      <w:r>
        <w:rPr>
          <w:rFonts w:ascii="Verdana" w:eastAsia="Times New Roman" w:hAnsi="Verdana"/>
          <w:color w:val="000000"/>
          <w:lang w:val="en"/>
        </w:rPr>
        <w:t xml:space="preserve"> Security Considerations. </w:t>
      </w:r>
    </w:p>
    <w:p w14:paraId="621C7B21" w14:textId="77777777" w:rsidR="00000000" w:rsidRDefault="008E4755">
      <w:pPr>
        <w:numPr>
          <w:ilvl w:val="0"/>
          <w:numId w:val="69"/>
        </w:numPr>
        <w:ind w:left="1680" w:right="960"/>
        <w:divId w:val="745765489"/>
        <w:rPr>
          <w:rFonts w:ascii="Verdana" w:eastAsia="Times New Roman" w:hAnsi="Verdana"/>
          <w:color w:val="000000"/>
          <w:lang w:val="en"/>
        </w:rPr>
        <w:pPrChange w:id="579"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State that when any validations fail, any operations requiring the information that failed to correctly validate MUST be aborted and the information that failed to validate MUST NOT be used. </w:t>
      </w:r>
    </w:p>
    <w:p w14:paraId="79AC7940" w14:textId="77777777" w:rsidR="00000000" w:rsidRDefault="008E4755">
      <w:pPr>
        <w:numPr>
          <w:ilvl w:val="0"/>
          <w:numId w:val="69"/>
        </w:numPr>
        <w:ind w:left="1680" w:right="960"/>
        <w:divId w:val="745765489"/>
        <w:rPr>
          <w:rFonts w:ascii="Verdana" w:eastAsia="Times New Roman" w:hAnsi="Verdana"/>
          <w:color w:val="000000"/>
          <w:lang w:val="en"/>
        </w:rPr>
        <w:pPrChange w:id="580"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#742 - Added new </w:t>
      </w:r>
      <w:r>
        <w:rPr>
          <w:rStyle w:val="HTMLTypewriter"/>
          <w:lang w:val="en"/>
        </w:rPr>
        <w:t>ui_locales</w:t>
      </w:r>
      <w:r>
        <w:rPr>
          <w:rFonts w:ascii="Verdana" w:eastAsia="Times New Roman" w:hAnsi="Verdana"/>
          <w:color w:val="000000"/>
          <w:lang w:val="en"/>
        </w:rPr>
        <w:t xml:space="preserve"> par</w:t>
      </w:r>
      <w:r>
        <w:rPr>
          <w:rFonts w:ascii="Verdana" w:eastAsia="Times New Roman" w:hAnsi="Verdana"/>
          <w:color w:val="000000"/>
          <w:lang w:val="en"/>
        </w:rPr>
        <w:t xml:space="preserve">ameter. </w:t>
      </w:r>
    </w:p>
    <w:p w14:paraId="68B48B67" w14:textId="77777777" w:rsidR="00000000" w:rsidRDefault="008E4755">
      <w:pPr>
        <w:numPr>
          <w:ilvl w:val="0"/>
          <w:numId w:val="69"/>
        </w:numPr>
        <w:ind w:left="1680" w:right="960"/>
        <w:divId w:val="745765489"/>
        <w:rPr>
          <w:rFonts w:ascii="Verdana" w:eastAsia="Times New Roman" w:hAnsi="Verdana"/>
          <w:color w:val="000000"/>
          <w:lang w:val="en"/>
        </w:rPr>
        <w:pPrChange w:id="581"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#743 - Promoted </w:t>
      </w:r>
      <w:r>
        <w:rPr>
          <w:rStyle w:val="HTMLTypewriter"/>
          <w:lang w:val="en"/>
        </w:rPr>
        <w:t>preferred_locales</w:t>
      </w:r>
      <w:r>
        <w:rPr>
          <w:rFonts w:ascii="Verdana" w:eastAsia="Times New Roman" w:hAnsi="Verdana"/>
          <w:color w:val="000000"/>
          <w:lang w:val="en"/>
        </w:rPr>
        <w:t xml:space="preserve"> to being a top-level parameter. Also renamed it to </w:t>
      </w:r>
      <w:r>
        <w:rPr>
          <w:rStyle w:val="HTMLTypewriter"/>
          <w:lang w:val="en"/>
        </w:rPr>
        <w:t>claims_locales</w:t>
      </w:r>
      <w:r>
        <w:rPr>
          <w:rFonts w:ascii="Verdana" w:eastAsia="Times New Roman" w:hAnsi="Verdana"/>
          <w:color w:val="000000"/>
          <w:lang w:val="en"/>
        </w:rPr>
        <w:t xml:space="preserve"> to disambiguate it from the new </w:t>
      </w:r>
      <w:r>
        <w:rPr>
          <w:rStyle w:val="HTMLTypewriter"/>
          <w:lang w:val="en"/>
        </w:rPr>
        <w:t>ui_locales</w:t>
      </w:r>
      <w:r>
        <w:rPr>
          <w:rFonts w:ascii="Verdana" w:eastAsia="Times New Roman" w:hAnsi="Verdana"/>
          <w:color w:val="000000"/>
          <w:lang w:val="en"/>
        </w:rPr>
        <w:t xml:space="preserve"> parameter. </w:t>
      </w:r>
    </w:p>
    <w:p w14:paraId="7154D1B2" w14:textId="77777777" w:rsidR="00000000" w:rsidRDefault="008E4755">
      <w:pPr>
        <w:numPr>
          <w:ilvl w:val="0"/>
          <w:numId w:val="69"/>
        </w:numPr>
        <w:ind w:left="1680" w:right="960"/>
        <w:divId w:val="745765489"/>
        <w:rPr>
          <w:rFonts w:ascii="Verdana" w:eastAsia="Times New Roman" w:hAnsi="Verdana"/>
          <w:color w:val="000000"/>
          <w:lang w:val="en"/>
        </w:rPr>
        <w:pPrChange w:id="582"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#744 - Promoted </w:t>
      </w:r>
      <w:r>
        <w:rPr>
          <w:rStyle w:val="HTMLTypewriter"/>
          <w:lang w:val="en"/>
        </w:rPr>
        <w:t>max_age</w:t>
      </w:r>
      <w:r>
        <w:rPr>
          <w:rFonts w:ascii="Verdana" w:eastAsia="Times New Roman" w:hAnsi="Verdana"/>
          <w:color w:val="000000"/>
          <w:lang w:val="en"/>
        </w:rPr>
        <w:t xml:space="preserve"> to being a top-level parameter. </w:t>
      </w:r>
    </w:p>
    <w:p w14:paraId="5DFD8D5A" w14:textId="77777777" w:rsidR="00000000" w:rsidRDefault="008E4755">
      <w:pPr>
        <w:numPr>
          <w:ilvl w:val="0"/>
          <w:numId w:val="69"/>
        </w:numPr>
        <w:ind w:left="1680" w:right="960"/>
        <w:divId w:val="745765489"/>
        <w:rPr>
          <w:rFonts w:ascii="Verdana" w:eastAsia="Times New Roman" w:hAnsi="Verdana"/>
          <w:color w:val="000000"/>
          <w:lang w:val="en"/>
        </w:rPr>
        <w:pPrChange w:id="583"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#748 - Promoted </w:t>
      </w:r>
      <w:r>
        <w:rPr>
          <w:rStyle w:val="HTMLTypewriter"/>
          <w:lang w:val="en"/>
        </w:rPr>
        <w:t>c</w:t>
      </w:r>
      <w:r>
        <w:rPr>
          <w:rStyle w:val="HTMLTypewriter"/>
          <w:lang w:val="en"/>
        </w:rPr>
        <w:t>laims</w:t>
      </w:r>
      <w:r>
        <w:rPr>
          <w:rFonts w:ascii="Verdana" w:eastAsia="Times New Roman" w:hAnsi="Verdana"/>
          <w:color w:val="000000"/>
          <w:lang w:val="en"/>
        </w:rPr>
        <w:t xml:space="preserve"> to being a top-level parameter separate from the OpenID Request Object. </w:t>
      </w:r>
    </w:p>
    <w:p w14:paraId="6324A0EA" w14:textId="77777777" w:rsidR="00000000" w:rsidRDefault="008E4755">
      <w:pPr>
        <w:numPr>
          <w:ilvl w:val="0"/>
          <w:numId w:val="69"/>
        </w:numPr>
        <w:ind w:left="1680" w:right="960"/>
        <w:divId w:val="745765489"/>
        <w:rPr>
          <w:rFonts w:ascii="Verdana" w:eastAsia="Times New Roman" w:hAnsi="Verdana"/>
          <w:color w:val="000000"/>
          <w:lang w:val="en"/>
        </w:rPr>
        <w:pPrChange w:id="584"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#765 - Created </w:t>
      </w:r>
      <w:r>
        <w:rPr>
          <w:rStyle w:val="HTMLTypewriter"/>
          <w:lang w:val="en"/>
        </w:rPr>
        <w:t>acr_values</w:t>
      </w:r>
      <w:r>
        <w:rPr>
          <w:rFonts w:ascii="Verdana" w:eastAsia="Times New Roman" w:hAnsi="Verdana"/>
          <w:color w:val="000000"/>
          <w:lang w:val="en"/>
        </w:rPr>
        <w:t xml:space="preserve"> top-level request parameter and changed </w:t>
      </w:r>
      <w:r>
        <w:rPr>
          <w:rStyle w:val="HTMLTypewriter"/>
          <w:lang w:val="en"/>
        </w:rPr>
        <w:t>default_acr</w:t>
      </w:r>
      <w:r>
        <w:rPr>
          <w:rFonts w:ascii="Verdana" w:eastAsia="Times New Roman" w:hAnsi="Verdana"/>
          <w:color w:val="000000"/>
          <w:lang w:val="en"/>
        </w:rPr>
        <w:t xml:space="preserve"> registration parameter to </w:t>
      </w:r>
      <w:r>
        <w:rPr>
          <w:rStyle w:val="HTMLTypewriter"/>
          <w:lang w:val="en"/>
        </w:rPr>
        <w:t>default_acr_values</w:t>
      </w:r>
      <w:r>
        <w:rPr>
          <w:rFonts w:ascii="Verdana" w:eastAsia="Times New Roman" w:hAnsi="Verdana"/>
          <w:color w:val="000000"/>
          <w:lang w:val="en"/>
        </w:rPr>
        <w:t xml:space="preserve">. </w:t>
      </w:r>
    </w:p>
    <w:p w14:paraId="0F3E2E71" w14:textId="77777777" w:rsidR="00000000" w:rsidRDefault="008E4755">
      <w:pPr>
        <w:numPr>
          <w:ilvl w:val="0"/>
          <w:numId w:val="69"/>
        </w:numPr>
        <w:ind w:left="1680" w:right="960"/>
        <w:divId w:val="745765489"/>
        <w:rPr>
          <w:rFonts w:ascii="Verdana" w:eastAsia="Times New Roman" w:hAnsi="Verdana"/>
          <w:color w:val="000000"/>
          <w:lang w:val="en"/>
        </w:rPr>
        <w:pPrChange w:id="585"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Fixed #761 - client_secret as the HMAC key and</w:t>
      </w:r>
      <w:r>
        <w:rPr>
          <w:rFonts w:ascii="Verdana" w:eastAsia="Times New Roman" w:hAnsi="Verdana"/>
          <w:color w:val="000000"/>
          <w:lang w:val="en"/>
        </w:rPr>
        <w:t xml:space="preserve"> #762 - client_secret to key. We now use the phrase "the bytes of the UTF-8 representation of the </w:t>
      </w:r>
      <w:r>
        <w:rPr>
          <w:rStyle w:val="HTMLTypewriter"/>
          <w:lang w:val="en"/>
        </w:rPr>
        <w:t>client_secret</w:t>
      </w:r>
      <w:r>
        <w:rPr>
          <w:rFonts w:ascii="Verdana" w:eastAsia="Times New Roman" w:hAnsi="Verdana"/>
          <w:color w:val="000000"/>
          <w:lang w:val="en"/>
        </w:rPr>
        <w:t xml:space="preserve"> value". Also added security considerations about symmetric key entropy. </w:t>
      </w:r>
    </w:p>
    <w:p w14:paraId="5F885B13" w14:textId="77777777" w:rsidR="00000000" w:rsidRDefault="008E4755">
      <w:pPr>
        <w:numPr>
          <w:ilvl w:val="0"/>
          <w:numId w:val="69"/>
        </w:numPr>
        <w:ind w:left="1680" w:right="960"/>
        <w:divId w:val="745765489"/>
        <w:rPr>
          <w:rFonts w:ascii="Verdana" w:eastAsia="Times New Roman" w:hAnsi="Verdana"/>
          <w:color w:val="000000"/>
          <w:lang w:val="en"/>
        </w:rPr>
        <w:pPrChange w:id="586"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#597 - Changed representation of omitted year in </w:t>
      </w:r>
      <w:r>
        <w:rPr>
          <w:rStyle w:val="HTMLTypewriter"/>
          <w:lang w:val="en"/>
        </w:rPr>
        <w:t>birthdate</w:t>
      </w:r>
      <w:r>
        <w:rPr>
          <w:rFonts w:ascii="Verdana" w:eastAsia="Times New Roman" w:hAnsi="Verdana"/>
          <w:color w:val="000000"/>
          <w:lang w:val="en"/>
        </w:rPr>
        <w:t xml:space="preserve"> from </w:t>
      </w:r>
      <w:r>
        <w:rPr>
          <w:rStyle w:val="HTMLTypewriter"/>
          <w:lang w:val="en"/>
        </w:rPr>
        <w:t>9</w:t>
      </w:r>
      <w:r>
        <w:rPr>
          <w:rStyle w:val="HTMLTypewriter"/>
          <w:lang w:val="en"/>
        </w:rPr>
        <w:t>999</w:t>
      </w:r>
      <w:r>
        <w:rPr>
          <w:rFonts w:ascii="Verdana" w:eastAsia="Times New Roman" w:hAnsi="Verdana"/>
          <w:color w:val="000000"/>
          <w:lang w:val="en"/>
        </w:rPr>
        <w:t xml:space="preserve"> to </w:t>
      </w:r>
      <w:r>
        <w:rPr>
          <w:rStyle w:val="HTMLTypewriter"/>
          <w:lang w:val="en"/>
        </w:rPr>
        <w:t>0000</w:t>
      </w:r>
      <w:r>
        <w:rPr>
          <w:rFonts w:ascii="Verdana" w:eastAsia="Times New Roman" w:hAnsi="Verdana"/>
          <w:color w:val="000000"/>
          <w:lang w:val="en"/>
        </w:rPr>
        <w:t xml:space="preserve">. </w:t>
      </w:r>
    </w:p>
    <w:p w14:paraId="0D1AC052" w14:textId="77777777" w:rsidR="00000000" w:rsidRDefault="008E4755">
      <w:pPr>
        <w:numPr>
          <w:ilvl w:val="0"/>
          <w:numId w:val="69"/>
        </w:numPr>
        <w:ind w:left="1680" w:right="960"/>
        <w:divId w:val="745765489"/>
        <w:rPr>
          <w:rFonts w:ascii="Verdana" w:eastAsia="Times New Roman" w:hAnsi="Verdana"/>
          <w:color w:val="000000"/>
          <w:lang w:val="en"/>
        </w:rPr>
        <w:pPrChange w:id="587"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#769 - Added Claim Type identifiers and definition. </w:t>
      </w:r>
    </w:p>
    <w:p w14:paraId="5650CA27" w14:textId="77777777" w:rsidR="00000000" w:rsidRDefault="008E4755">
      <w:pPr>
        <w:numPr>
          <w:ilvl w:val="0"/>
          <w:numId w:val="69"/>
        </w:numPr>
        <w:ind w:left="1680" w:right="960"/>
        <w:divId w:val="745765489"/>
        <w:rPr>
          <w:rFonts w:ascii="Verdana" w:eastAsia="Times New Roman" w:hAnsi="Verdana"/>
          <w:color w:val="000000"/>
          <w:lang w:val="en"/>
        </w:rPr>
        <w:pPrChange w:id="588"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#773 - Added </w:t>
      </w:r>
      <w:r>
        <w:rPr>
          <w:rStyle w:val="HTMLTypewriter"/>
          <w:lang w:val="en"/>
        </w:rPr>
        <w:t>request_uris</w:t>
      </w:r>
      <w:r>
        <w:rPr>
          <w:rFonts w:ascii="Verdana" w:eastAsia="Times New Roman" w:hAnsi="Verdana"/>
          <w:color w:val="000000"/>
          <w:lang w:val="en"/>
        </w:rPr>
        <w:t xml:space="preserve"> registration parameter to pre-register </w:t>
      </w:r>
      <w:r>
        <w:rPr>
          <w:rStyle w:val="HTMLTypewriter"/>
          <w:lang w:val="en"/>
        </w:rPr>
        <w:t>request_uri</w:t>
      </w:r>
      <w:r>
        <w:rPr>
          <w:rFonts w:ascii="Verdana" w:eastAsia="Times New Roman" w:hAnsi="Verdana"/>
          <w:color w:val="000000"/>
          <w:lang w:val="en"/>
        </w:rPr>
        <w:t xml:space="preserve"> values. Also clarified that the referenced resource contents may be cached. </w:t>
      </w:r>
    </w:p>
    <w:p w14:paraId="74681521" w14:textId="77777777" w:rsidR="00000000" w:rsidRDefault="008E4755">
      <w:pPr>
        <w:numPr>
          <w:ilvl w:val="0"/>
          <w:numId w:val="69"/>
        </w:numPr>
        <w:ind w:left="1680" w:right="960"/>
        <w:divId w:val="745765489"/>
        <w:rPr>
          <w:rFonts w:ascii="Verdana" w:eastAsia="Times New Roman" w:hAnsi="Verdana"/>
          <w:color w:val="000000"/>
          <w:lang w:val="en"/>
        </w:rPr>
        <w:pPrChange w:id="589"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Fixed #748 - Changed Op</w:t>
      </w:r>
      <w:r>
        <w:rPr>
          <w:rFonts w:ascii="Verdana" w:eastAsia="Times New Roman" w:hAnsi="Verdana"/>
          <w:color w:val="000000"/>
          <w:lang w:val="en"/>
        </w:rPr>
        <w:t>enID Request Object processing rules so that the Request Object parameters are combined with those passed as OAuth 2.0 parameters, with the Request Object parameters taking precedence. This enables fixed parameters to be passed in pre-signed, possibly pre-</w:t>
      </w:r>
      <w:r>
        <w:rPr>
          <w:rFonts w:ascii="Verdana" w:eastAsia="Times New Roman" w:hAnsi="Verdana"/>
          <w:color w:val="000000"/>
          <w:lang w:val="en"/>
        </w:rPr>
        <w:t xml:space="preserve">encrypted, and cached Request Objects, with parameters that will vary per request like </w:t>
      </w:r>
      <w:r>
        <w:rPr>
          <w:rStyle w:val="HTMLTypewriter"/>
          <w:lang w:val="en"/>
        </w:rPr>
        <w:t>state</w:t>
      </w:r>
      <w:r>
        <w:rPr>
          <w:rFonts w:ascii="Verdana" w:eastAsia="Times New Roman" w:hAnsi="Verdana"/>
          <w:color w:val="000000"/>
          <w:lang w:val="en"/>
        </w:rPr>
        <w:t xml:space="preserve"> and </w:t>
      </w:r>
      <w:r>
        <w:rPr>
          <w:rStyle w:val="HTMLTypewriter"/>
          <w:lang w:val="en"/>
        </w:rPr>
        <w:t>nonce</w:t>
      </w:r>
      <w:r>
        <w:rPr>
          <w:rFonts w:ascii="Verdana" w:eastAsia="Times New Roman" w:hAnsi="Verdana"/>
          <w:color w:val="000000"/>
          <w:lang w:val="en"/>
        </w:rPr>
        <w:t xml:space="preserve"> being passed as OAuth 2.0 parameters. This is particularly important now that </w:t>
      </w:r>
      <w:r>
        <w:rPr>
          <w:rStyle w:val="HTMLTypewriter"/>
          <w:lang w:val="en"/>
        </w:rPr>
        <w:t>request_uri</w:t>
      </w:r>
      <w:r>
        <w:rPr>
          <w:rFonts w:ascii="Verdana" w:eastAsia="Times New Roman" w:hAnsi="Verdana"/>
          <w:color w:val="000000"/>
          <w:lang w:val="en"/>
        </w:rPr>
        <w:t xml:space="preserve"> values can be pre-registered. </w:t>
      </w:r>
    </w:p>
    <w:p w14:paraId="57FF8075" w14:textId="77777777" w:rsidR="00000000" w:rsidRDefault="008E4755">
      <w:pPr>
        <w:numPr>
          <w:ilvl w:val="0"/>
          <w:numId w:val="69"/>
        </w:numPr>
        <w:ind w:left="1680" w:right="960"/>
        <w:divId w:val="745765489"/>
        <w:rPr>
          <w:rFonts w:ascii="Verdana" w:eastAsia="Times New Roman" w:hAnsi="Verdana"/>
          <w:color w:val="000000"/>
          <w:lang w:val="en"/>
        </w:rPr>
        <w:pPrChange w:id="590"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Fixed #765 - Added Security Cons</w:t>
      </w:r>
      <w:r>
        <w:rPr>
          <w:rFonts w:ascii="Verdana" w:eastAsia="Times New Roman" w:hAnsi="Verdana"/>
          <w:color w:val="000000"/>
          <w:lang w:val="en"/>
        </w:rPr>
        <w:t xml:space="preserve">iderations about the need for signed and encrypted requests. </w:t>
      </w:r>
    </w:p>
    <w:p w14:paraId="7FEFF0E0" w14:textId="77777777" w:rsidR="00000000" w:rsidRDefault="008E4755">
      <w:pPr>
        <w:numPr>
          <w:ilvl w:val="0"/>
          <w:numId w:val="69"/>
        </w:numPr>
        <w:ind w:left="1680" w:right="960"/>
        <w:divId w:val="745765489"/>
        <w:rPr>
          <w:rFonts w:ascii="Verdana" w:eastAsia="Times New Roman" w:hAnsi="Verdana"/>
          <w:color w:val="000000"/>
          <w:lang w:val="en"/>
        </w:rPr>
        <w:pPrChange w:id="591"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#763 - OPs MUST treat the inability to return an Essential requested </w:t>
      </w:r>
      <w:r>
        <w:rPr>
          <w:rStyle w:val="HTMLTypewriter"/>
          <w:lang w:val="en"/>
        </w:rPr>
        <w:t>acr</w:t>
      </w:r>
      <w:r>
        <w:rPr>
          <w:rFonts w:ascii="Verdana" w:eastAsia="Times New Roman" w:hAnsi="Verdana"/>
          <w:color w:val="000000"/>
          <w:lang w:val="en"/>
        </w:rPr>
        <w:t xml:space="preserve"> Claim Value as a failed authentication attempt. </w:t>
      </w:r>
    </w:p>
    <w:p w14:paraId="32F8C28D" w14:textId="77777777" w:rsidR="00000000" w:rsidRDefault="008E4755">
      <w:pPr>
        <w:numPr>
          <w:ilvl w:val="0"/>
          <w:numId w:val="69"/>
        </w:numPr>
        <w:ind w:left="1680" w:right="960"/>
        <w:divId w:val="745765489"/>
        <w:rPr>
          <w:rFonts w:ascii="Verdana" w:eastAsia="Times New Roman" w:hAnsi="Verdana"/>
          <w:color w:val="000000"/>
          <w:lang w:val="en"/>
        </w:rPr>
        <w:pPrChange w:id="592"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#739 - Added values for Self-Issued registration. </w:t>
      </w:r>
    </w:p>
    <w:p w14:paraId="0C4C7AC2" w14:textId="77777777" w:rsidR="00000000" w:rsidRDefault="008E4755">
      <w:pPr>
        <w:numPr>
          <w:ilvl w:val="0"/>
          <w:numId w:val="69"/>
        </w:numPr>
        <w:ind w:left="1680" w:right="960"/>
        <w:divId w:val="745765489"/>
        <w:rPr>
          <w:rFonts w:ascii="Verdana" w:eastAsia="Times New Roman" w:hAnsi="Verdana"/>
          <w:color w:val="000000"/>
          <w:lang w:val="en"/>
        </w:rPr>
        <w:pPrChange w:id="593"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Fixed #77</w:t>
      </w:r>
      <w:r>
        <w:rPr>
          <w:rFonts w:ascii="Verdana" w:eastAsia="Times New Roman" w:hAnsi="Verdana"/>
          <w:color w:val="000000"/>
          <w:lang w:val="en"/>
        </w:rPr>
        <w:t xml:space="preserve">9 - Parameters missing from IANA Considerations. </w:t>
      </w:r>
    </w:p>
    <w:p w14:paraId="6D0E2EA7" w14:textId="77777777" w:rsidR="00000000" w:rsidRDefault="008E4755">
      <w:pPr>
        <w:numPr>
          <w:ilvl w:val="0"/>
          <w:numId w:val="69"/>
        </w:numPr>
        <w:ind w:left="1680" w:right="960"/>
        <w:divId w:val="745765489"/>
        <w:rPr>
          <w:rFonts w:ascii="Verdana" w:eastAsia="Times New Roman" w:hAnsi="Verdana"/>
          <w:color w:val="000000"/>
          <w:lang w:val="en"/>
        </w:rPr>
        <w:pPrChange w:id="594"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#760 - Added rationale for </w:t>
      </w:r>
      <w:r>
        <w:rPr>
          <w:rStyle w:val="HTMLTypewriter"/>
          <w:lang w:val="en"/>
        </w:rPr>
        <w:t>request_uri</w:t>
      </w:r>
      <w:r>
        <w:rPr>
          <w:rFonts w:ascii="Verdana" w:eastAsia="Times New Roman" w:hAnsi="Verdana"/>
          <w:color w:val="000000"/>
          <w:lang w:val="en"/>
        </w:rPr>
        <w:t xml:space="preserve"> usage. </w:t>
      </w:r>
    </w:p>
    <w:p w14:paraId="5420B620" w14:textId="77777777" w:rsidR="00000000" w:rsidRDefault="008E4755">
      <w:pPr>
        <w:numPr>
          <w:ilvl w:val="0"/>
          <w:numId w:val="69"/>
        </w:numPr>
        <w:ind w:left="1680" w:right="960"/>
        <w:divId w:val="745765489"/>
        <w:rPr>
          <w:rFonts w:ascii="Verdana" w:eastAsia="Times New Roman" w:hAnsi="Verdana"/>
          <w:color w:val="000000"/>
          <w:lang w:val="en"/>
        </w:rPr>
        <w:pPrChange w:id="595"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#782 - Changed uses of "_url" in identifiers to "_uri". </w:t>
      </w:r>
    </w:p>
    <w:p w14:paraId="05F7D467" w14:textId="77777777" w:rsidR="00000000" w:rsidRDefault="008E4755">
      <w:pPr>
        <w:numPr>
          <w:ilvl w:val="0"/>
          <w:numId w:val="69"/>
        </w:numPr>
        <w:ind w:left="1680" w:right="960"/>
        <w:divId w:val="745765489"/>
        <w:rPr>
          <w:rFonts w:ascii="Verdana" w:eastAsia="Times New Roman" w:hAnsi="Verdana"/>
          <w:color w:val="000000"/>
          <w:lang w:val="en"/>
        </w:rPr>
        <w:pPrChange w:id="596"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Fixed #703 - Added the PKIX JWK key type (and example) for X.509 certificates and consolid</w:t>
      </w:r>
      <w:r>
        <w:rPr>
          <w:rFonts w:ascii="Verdana" w:eastAsia="Times New Roman" w:hAnsi="Verdana"/>
          <w:color w:val="000000"/>
          <w:lang w:val="en"/>
        </w:rPr>
        <w:t xml:space="preserve">ated the </w:t>
      </w:r>
      <w:r>
        <w:rPr>
          <w:rStyle w:val="HTMLTypewriter"/>
          <w:lang w:val="en"/>
        </w:rPr>
        <w:t>x509_uri</w:t>
      </w:r>
      <w:r>
        <w:rPr>
          <w:rFonts w:ascii="Verdana" w:eastAsia="Times New Roman" w:hAnsi="Verdana"/>
          <w:color w:val="000000"/>
          <w:lang w:val="en"/>
        </w:rPr>
        <w:t xml:space="preserve">, </w:t>
      </w:r>
      <w:r>
        <w:rPr>
          <w:rStyle w:val="HTMLTypewriter"/>
          <w:lang w:val="en"/>
        </w:rPr>
        <w:t>x509_encryption_uri</w:t>
      </w:r>
      <w:r>
        <w:rPr>
          <w:rFonts w:ascii="Verdana" w:eastAsia="Times New Roman" w:hAnsi="Verdana"/>
          <w:color w:val="000000"/>
          <w:lang w:val="en"/>
        </w:rPr>
        <w:t xml:space="preserve">, and </w:t>
      </w:r>
      <w:r>
        <w:rPr>
          <w:rStyle w:val="HTMLTypewriter"/>
          <w:lang w:val="en"/>
        </w:rPr>
        <w:t>jwk_encryption_uri</w:t>
      </w:r>
      <w:r>
        <w:rPr>
          <w:rFonts w:ascii="Verdana" w:eastAsia="Times New Roman" w:hAnsi="Verdana"/>
          <w:color w:val="000000"/>
          <w:lang w:val="en"/>
        </w:rPr>
        <w:t xml:space="preserve"> parameters into a combined </w:t>
      </w:r>
      <w:r>
        <w:rPr>
          <w:rStyle w:val="HTMLTypewriter"/>
          <w:lang w:val="en"/>
        </w:rPr>
        <w:t>jwk_uri</w:t>
      </w:r>
      <w:r>
        <w:rPr>
          <w:rFonts w:ascii="Verdana" w:eastAsia="Times New Roman" w:hAnsi="Verdana"/>
          <w:color w:val="000000"/>
          <w:lang w:val="en"/>
        </w:rPr>
        <w:t xml:space="preserve"> parameter. Also Fixed #704 - Provided suggested guidance about how to do key rotation of asymmetric keys for both signing and encryption using </w:t>
      </w:r>
      <w:r>
        <w:rPr>
          <w:rStyle w:val="HTMLTypewriter"/>
          <w:lang w:val="en"/>
        </w:rPr>
        <w:t>jwk_uri</w:t>
      </w:r>
      <w:r>
        <w:rPr>
          <w:rFonts w:ascii="Verdana" w:eastAsia="Times New Roman" w:hAnsi="Verdana"/>
          <w:color w:val="000000"/>
          <w:lang w:val="en"/>
        </w:rPr>
        <w:t xml:space="preserve">. </w:t>
      </w:r>
    </w:p>
    <w:p w14:paraId="0F9C20AE" w14:textId="77777777" w:rsidR="00000000" w:rsidRDefault="008E4755">
      <w:pPr>
        <w:numPr>
          <w:ilvl w:val="0"/>
          <w:numId w:val="69"/>
        </w:numPr>
        <w:ind w:left="1680" w:right="960"/>
        <w:divId w:val="745765489"/>
        <w:rPr>
          <w:rFonts w:ascii="Verdana" w:eastAsia="Times New Roman" w:hAnsi="Verdana"/>
          <w:color w:val="000000"/>
          <w:lang w:val="en"/>
        </w:rPr>
        <w:pPrChange w:id="597"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Made </w:t>
      </w:r>
      <w:r>
        <w:rPr>
          <w:rFonts w:ascii="Verdana" w:eastAsia="Times New Roman" w:hAnsi="Verdana"/>
          <w:color w:val="000000"/>
          <w:lang w:val="en"/>
        </w:rPr>
        <w:t xml:space="preserve">UserInfo Endpoint MTI to support for all OPs that issue Access Tokens. </w:t>
      </w:r>
    </w:p>
    <w:p w14:paraId="739E5B98" w14:textId="77777777" w:rsidR="00000000" w:rsidRDefault="008E4755">
      <w:pPr>
        <w:numPr>
          <w:ilvl w:val="0"/>
          <w:numId w:val="69"/>
        </w:numPr>
        <w:ind w:left="1680" w:right="960"/>
        <w:divId w:val="745765489"/>
        <w:rPr>
          <w:rFonts w:ascii="Verdana" w:eastAsia="Times New Roman" w:hAnsi="Verdana"/>
          <w:color w:val="000000"/>
          <w:lang w:val="en"/>
        </w:rPr>
        <w:pPrChange w:id="598"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#719 - Moved message definitions for Self-Issued OPs to the Messages spec. </w:t>
      </w:r>
    </w:p>
    <w:p w14:paraId="1D2CD2C1" w14:textId="77777777" w:rsidR="00000000" w:rsidRDefault="008E4755">
      <w:pPr>
        <w:numPr>
          <w:ilvl w:val="0"/>
          <w:numId w:val="69"/>
        </w:numPr>
        <w:ind w:left="1680" w:right="960"/>
        <w:divId w:val="745765489"/>
        <w:rPr>
          <w:rFonts w:ascii="Verdana" w:eastAsia="Times New Roman" w:hAnsi="Verdana"/>
          <w:color w:val="000000"/>
          <w:lang w:val="en"/>
        </w:rPr>
        <w:pPrChange w:id="599"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Fixed #671 - Specified that an Access Token must be requested when Claims are requested from the UserI</w:t>
      </w:r>
      <w:r>
        <w:rPr>
          <w:rFonts w:ascii="Verdana" w:eastAsia="Times New Roman" w:hAnsi="Verdana"/>
          <w:color w:val="000000"/>
          <w:lang w:val="en"/>
        </w:rPr>
        <w:t xml:space="preserve">nfo endpoint. </w:t>
      </w:r>
    </w:p>
    <w:p w14:paraId="5B9DE564" w14:textId="77777777" w:rsidR="00000000" w:rsidRDefault="008E4755">
      <w:pPr>
        <w:numPr>
          <w:ilvl w:val="0"/>
          <w:numId w:val="69"/>
        </w:numPr>
        <w:ind w:left="1680" w:right="960"/>
        <w:divId w:val="745765489"/>
        <w:rPr>
          <w:rFonts w:ascii="Verdana" w:eastAsia="Times New Roman" w:hAnsi="Verdana"/>
          <w:color w:val="000000"/>
          <w:lang w:val="en"/>
        </w:rPr>
        <w:pPrChange w:id="600"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#717 - Parameters and values should be distinguished more clearly. </w:t>
      </w:r>
    </w:p>
    <w:p w14:paraId="53761EC5" w14:textId="77777777" w:rsidR="00000000" w:rsidRDefault="008E4755">
      <w:pPr>
        <w:numPr>
          <w:ilvl w:val="0"/>
          <w:numId w:val="69"/>
        </w:numPr>
        <w:ind w:left="1680" w:right="960"/>
        <w:divId w:val="745765489"/>
        <w:rPr>
          <w:rFonts w:ascii="Verdana" w:eastAsia="Times New Roman" w:hAnsi="Verdana"/>
          <w:color w:val="000000"/>
          <w:lang w:val="en"/>
        </w:rPr>
        <w:pPrChange w:id="601"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#786 - Changed the name of </w:t>
      </w:r>
      <w:r>
        <w:rPr>
          <w:rStyle w:val="HTMLTypewriter"/>
          <w:lang w:val="en"/>
        </w:rPr>
        <w:t>jwk_uri</w:t>
      </w:r>
      <w:r>
        <w:rPr>
          <w:rFonts w:ascii="Verdana" w:eastAsia="Times New Roman" w:hAnsi="Verdana"/>
          <w:color w:val="000000"/>
          <w:lang w:val="en"/>
        </w:rPr>
        <w:t xml:space="preserve"> to </w:t>
      </w:r>
      <w:r>
        <w:rPr>
          <w:rStyle w:val="HTMLTypewriter"/>
          <w:lang w:val="en"/>
        </w:rPr>
        <w:t>jwks_uri</w:t>
      </w:r>
      <w:r>
        <w:rPr>
          <w:rFonts w:ascii="Verdana" w:eastAsia="Times New Roman" w:hAnsi="Verdana"/>
          <w:color w:val="000000"/>
          <w:lang w:val="en"/>
        </w:rPr>
        <w:t xml:space="preserve">. </w:t>
      </w:r>
    </w:p>
    <w:p w14:paraId="7587458D" w14:textId="77777777" w:rsidR="00000000" w:rsidRDefault="008E4755">
      <w:pPr>
        <w:numPr>
          <w:ilvl w:val="0"/>
          <w:numId w:val="69"/>
        </w:numPr>
        <w:ind w:left="1680" w:right="960"/>
        <w:divId w:val="745765489"/>
        <w:rPr>
          <w:rFonts w:ascii="Verdana" w:eastAsia="Times New Roman" w:hAnsi="Verdana"/>
          <w:color w:val="000000"/>
          <w:lang w:val="en"/>
        </w:rPr>
        <w:pPrChange w:id="602"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Clarified when the </w:t>
      </w:r>
      <w:r>
        <w:rPr>
          <w:rStyle w:val="HTMLTypewriter"/>
          <w:lang w:val="en"/>
        </w:rPr>
        <w:t>http</w:t>
      </w:r>
      <w:r>
        <w:rPr>
          <w:rFonts w:ascii="Verdana" w:eastAsia="Times New Roman" w:hAnsi="Verdana"/>
          <w:color w:val="000000"/>
          <w:lang w:val="en"/>
        </w:rPr>
        <w:t xml:space="preserve"> scheme can and can not be used in </w:t>
      </w:r>
      <w:r>
        <w:rPr>
          <w:rStyle w:val="HTMLTypewriter"/>
          <w:lang w:val="en"/>
        </w:rPr>
        <w:t>redirect_uri</w:t>
      </w:r>
      <w:r>
        <w:rPr>
          <w:rFonts w:ascii="Verdana" w:eastAsia="Times New Roman" w:hAnsi="Verdana"/>
          <w:color w:val="000000"/>
          <w:lang w:val="en"/>
        </w:rPr>
        <w:t xml:space="preserve"> values. </w:t>
      </w:r>
    </w:p>
    <w:p w14:paraId="61843831" w14:textId="77777777" w:rsidR="00000000" w:rsidRDefault="008E4755">
      <w:pPr>
        <w:numPr>
          <w:ilvl w:val="0"/>
          <w:numId w:val="69"/>
        </w:numPr>
        <w:ind w:left="1680" w:right="960"/>
        <w:divId w:val="745765489"/>
        <w:rPr>
          <w:rFonts w:ascii="Verdana" w:eastAsia="Times New Roman" w:hAnsi="Verdana"/>
          <w:color w:val="000000"/>
          <w:lang w:val="en"/>
        </w:rPr>
        <w:pPrChange w:id="603"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#748 - Defined MTI features for OPs. Also added </w:t>
      </w:r>
      <w:r>
        <w:rPr>
          <w:rStyle w:val="HTMLTypewriter"/>
          <w:lang w:val="en"/>
        </w:rPr>
        <w:t>request_not_supported</w:t>
      </w:r>
      <w:r>
        <w:rPr>
          <w:rFonts w:ascii="Verdana" w:eastAsia="Times New Roman" w:hAnsi="Verdana"/>
          <w:color w:val="000000"/>
          <w:lang w:val="en"/>
        </w:rPr>
        <w:t xml:space="preserve"> error code. </w:t>
      </w:r>
    </w:p>
    <w:p w14:paraId="286CA750" w14:textId="77777777" w:rsidR="00000000" w:rsidRDefault="008E4755">
      <w:pPr>
        <w:numPr>
          <w:ilvl w:val="0"/>
          <w:numId w:val="69"/>
        </w:numPr>
        <w:ind w:left="1680" w:right="960"/>
        <w:divId w:val="745765489"/>
        <w:rPr>
          <w:rFonts w:ascii="Verdana" w:eastAsia="Times New Roman" w:hAnsi="Verdana"/>
          <w:color w:val="000000"/>
          <w:lang w:val="en"/>
        </w:rPr>
        <w:pPrChange w:id="604"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#784 - Required publication of public keys as bare keys. </w:t>
      </w:r>
    </w:p>
    <w:p w14:paraId="6B5B7709" w14:textId="77777777" w:rsidR="00000000" w:rsidRDefault="008E4755">
      <w:pPr>
        <w:numPr>
          <w:ilvl w:val="0"/>
          <w:numId w:val="69"/>
        </w:numPr>
        <w:ind w:left="1680" w:right="960"/>
        <w:divId w:val="745765489"/>
        <w:rPr>
          <w:rFonts w:ascii="Verdana" w:eastAsia="Times New Roman" w:hAnsi="Verdana"/>
          <w:color w:val="000000"/>
          <w:lang w:val="en"/>
        </w:rPr>
        <w:pPrChange w:id="605"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#785 - Enabled scope values to be used to request Claims when using the </w:t>
      </w:r>
      <w:r>
        <w:rPr>
          <w:rStyle w:val="HTMLTypewriter"/>
          <w:lang w:val="en"/>
        </w:rPr>
        <w:t>response_type</w:t>
      </w:r>
      <w:r>
        <w:rPr>
          <w:rFonts w:ascii="Verdana" w:eastAsia="Times New Roman" w:hAnsi="Verdana"/>
          <w:color w:val="000000"/>
          <w:lang w:val="en"/>
        </w:rPr>
        <w:t xml:space="preserve"> value </w:t>
      </w:r>
      <w:r>
        <w:rPr>
          <w:rStyle w:val="HTMLTypewriter"/>
          <w:lang w:val="en"/>
        </w:rPr>
        <w:t>id_to</w:t>
      </w:r>
      <w:r>
        <w:rPr>
          <w:rStyle w:val="HTMLTypewriter"/>
          <w:lang w:val="en"/>
        </w:rPr>
        <w:t>ken</w:t>
      </w:r>
      <w:r>
        <w:rPr>
          <w:rFonts w:ascii="Verdana" w:eastAsia="Times New Roman" w:hAnsi="Verdana"/>
          <w:color w:val="000000"/>
          <w:lang w:val="en"/>
        </w:rPr>
        <w:t xml:space="preserve"> (for which no Access Token is issued). </w:t>
      </w:r>
    </w:p>
    <w:p w14:paraId="2EF27F58" w14:textId="77777777" w:rsidR="00000000" w:rsidRDefault="008E4755">
      <w:pPr>
        <w:numPr>
          <w:ilvl w:val="0"/>
          <w:numId w:val="69"/>
        </w:numPr>
        <w:ind w:left="1680" w:right="960"/>
        <w:divId w:val="745765489"/>
        <w:rPr>
          <w:rFonts w:ascii="Verdana" w:eastAsia="Times New Roman" w:hAnsi="Verdana"/>
          <w:color w:val="000000"/>
          <w:lang w:val="en"/>
        </w:rPr>
        <w:pPrChange w:id="606"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#787 - Don't prohibit returning an ID Token from the Token Endpoint when grant types other than </w:t>
      </w:r>
      <w:r>
        <w:rPr>
          <w:rStyle w:val="HTMLTypewriter"/>
          <w:lang w:val="en"/>
        </w:rPr>
        <w:t>authorization_code</w:t>
      </w:r>
      <w:r>
        <w:rPr>
          <w:rFonts w:ascii="Verdana" w:eastAsia="Times New Roman" w:hAnsi="Verdana"/>
          <w:color w:val="000000"/>
          <w:lang w:val="en"/>
        </w:rPr>
        <w:t xml:space="preserve"> are used. </w:t>
      </w:r>
    </w:p>
    <w:p w14:paraId="280C1C2D" w14:textId="77777777" w:rsidR="00000000" w:rsidRDefault="008E4755">
      <w:pPr>
        <w:numPr>
          <w:ilvl w:val="0"/>
          <w:numId w:val="69"/>
        </w:numPr>
        <w:ind w:left="1680" w:right="960"/>
        <w:divId w:val="745765489"/>
        <w:rPr>
          <w:rFonts w:ascii="Verdana" w:eastAsia="Times New Roman" w:hAnsi="Verdana"/>
          <w:color w:val="000000"/>
          <w:lang w:val="en"/>
        </w:rPr>
        <w:pPrChange w:id="607"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Fixed #710 - Gave an example of how requesting Claims with scope values is equiv</w:t>
      </w:r>
      <w:r>
        <w:rPr>
          <w:rFonts w:ascii="Verdana" w:eastAsia="Times New Roman" w:hAnsi="Verdana"/>
          <w:color w:val="000000"/>
          <w:lang w:val="en"/>
        </w:rPr>
        <w:t xml:space="preserve">alent to requesting them with the </w:t>
      </w:r>
      <w:r>
        <w:rPr>
          <w:rStyle w:val="HTMLTypewriter"/>
          <w:lang w:val="en"/>
        </w:rPr>
        <w:t>claims</w:t>
      </w:r>
      <w:r>
        <w:rPr>
          <w:rFonts w:ascii="Verdana" w:eastAsia="Times New Roman" w:hAnsi="Verdana"/>
          <w:color w:val="000000"/>
          <w:lang w:val="en"/>
        </w:rPr>
        <w:t xml:space="preserve"> request parameter. </w:t>
      </w:r>
    </w:p>
    <w:p w14:paraId="73A1AF94" w14:textId="77777777" w:rsidR="00000000" w:rsidRDefault="008E4755">
      <w:pPr>
        <w:numPr>
          <w:ilvl w:val="0"/>
          <w:numId w:val="69"/>
        </w:numPr>
        <w:ind w:left="1680" w:right="960"/>
        <w:divId w:val="745765489"/>
        <w:rPr>
          <w:rFonts w:ascii="Verdana" w:eastAsia="Times New Roman" w:hAnsi="Verdana"/>
          <w:color w:val="000000"/>
          <w:lang w:val="en"/>
        </w:rPr>
        <w:pPrChange w:id="608"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Stated that the </w:t>
      </w:r>
      <w:r>
        <w:rPr>
          <w:rStyle w:val="HTMLTypewriter"/>
          <w:lang w:val="en"/>
        </w:rPr>
        <w:t>azp</w:t>
      </w:r>
      <w:r>
        <w:rPr>
          <w:rFonts w:ascii="Verdana" w:eastAsia="Times New Roman" w:hAnsi="Verdana"/>
          <w:color w:val="000000"/>
          <w:lang w:val="en"/>
        </w:rPr>
        <w:t xml:space="preserve"> Claim is only needed when the party requesting the ID Token is different than the audience of the ID Token. </w:t>
      </w:r>
    </w:p>
    <w:p w14:paraId="1CD9BAAD" w14:textId="77777777" w:rsidR="00000000" w:rsidRDefault="008E4755">
      <w:pPr>
        <w:numPr>
          <w:ilvl w:val="0"/>
          <w:numId w:val="69"/>
        </w:numPr>
        <w:ind w:left="1680" w:right="960"/>
        <w:divId w:val="745765489"/>
        <w:rPr>
          <w:rFonts w:ascii="Verdana" w:eastAsia="Times New Roman" w:hAnsi="Verdana"/>
          <w:color w:val="000000"/>
          <w:lang w:val="en"/>
        </w:rPr>
        <w:pPrChange w:id="609"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#788 - Renamed "OpenID Request Object" to "Request Object". </w:t>
      </w:r>
    </w:p>
    <w:p w14:paraId="67DB46B4" w14:textId="77777777" w:rsidR="00000000" w:rsidRDefault="008E4755">
      <w:pPr>
        <w:numPr>
          <w:ilvl w:val="0"/>
          <w:numId w:val="69"/>
        </w:numPr>
        <w:ind w:left="1680" w:right="960"/>
        <w:divId w:val="745765489"/>
        <w:rPr>
          <w:rFonts w:ascii="Verdana" w:eastAsia="Times New Roman" w:hAnsi="Verdana"/>
          <w:color w:val="000000"/>
          <w:lang w:val="en"/>
        </w:rPr>
        <w:pPrChange w:id="610"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Use legal </w:t>
      </w:r>
      <w:r>
        <w:rPr>
          <w:rStyle w:val="HTMLTypewriter"/>
          <w:lang w:val="en"/>
        </w:rPr>
        <w:t>acr</w:t>
      </w:r>
      <w:r>
        <w:rPr>
          <w:rFonts w:ascii="Verdana" w:eastAsia="Times New Roman" w:hAnsi="Verdana"/>
          <w:color w:val="000000"/>
          <w:lang w:val="en"/>
        </w:rPr>
        <w:t xml:space="preserve"> values in examples. </w:t>
      </w:r>
    </w:p>
    <w:p w14:paraId="623448A5" w14:textId="77777777" w:rsidR="00000000" w:rsidRDefault="008E4755">
      <w:pPr>
        <w:numPr>
          <w:ilvl w:val="0"/>
          <w:numId w:val="69"/>
        </w:numPr>
        <w:ind w:left="1680" w:right="960"/>
        <w:divId w:val="745765489"/>
        <w:rPr>
          <w:rFonts w:ascii="Verdana" w:eastAsia="Times New Roman" w:hAnsi="Verdana"/>
          <w:color w:val="000000"/>
          <w:lang w:val="en"/>
        </w:rPr>
        <w:pPrChange w:id="611"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#789 - Added </w:t>
      </w:r>
      <w:r>
        <w:rPr>
          <w:rStyle w:val="HTMLTypewriter"/>
          <w:lang w:val="en"/>
        </w:rPr>
        <w:t>amr</w:t>
      </w:r>
      <w:r>
        <w:rPr>
          <w:rFonts w:ascii="Verdana" w:eastAsia="Times New Roman" w:hAnsi="Verdana"/>
          <w:color w:val="000000"/>
          <w:lang w:val="en"/>
        </w:rPr>
        <w:t xml:space="preserve"> (authentication methods references) Claim. </w:t>
      </w:r>
    </w:p>
    <w:p w14:paraId="0AD3D94E" w14:textId="77777777" w:rsidR="00000000" w:rsidRDefault="008E4755">
      <w:pPr>
        <w:numPr>
          <w:ilvl w:val="0"/>
          <w:numId w:val="69"/>
        </w:numPr>
        <w:ind w:left="1680" w:right="960"/>
        <w:divId w:val="745765489"/>
        <w:rPr>
          <w:rFonts w:ascii="Verdana" w:eastAsia="Times New Roman" w:hAnsi="Verdana"/>
          <w:color w:val="000000"/>
          <w:lang w:val="en"/>
        </w:rPr>
        <w:pPrChange w:id="612"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 xml:space="preserve">Fixed #790 - Removed "MUST understand" text about request parameters, since OAuth requires that unrecognized parameters MUST be ignored. </w:t>
      </w:r>
    </w:p>
    <w:p w14:paraId="7C44465F" w14:textId="77777777" w:rsidR="00000000" w:rsidRDefault="008E4755">
      <w:pPr>
        <w:numPr>
          <w:ilvl w:val="0"/>
          <w:numId w:val="69"/>
        </w:numPr>
        <w:ind w:left="1680" w:right="960"/>
        <w:divId w:val="745765489"/>
        <w:rPr>
          <w:rFonts w:ascii="Verdana" w:eastAsia="Times New Roman" w:hAnsi="Verdana"/>
          <w:color w:val="000000"/>
          <w:lang w:val="en"/>
        </w:rPr>
        <w:pPrChange w:id="613" w:author="Author" w:date="2013-06-27T18:33:00Z">
          <w:pPr>
            <w:numPr>
              <w:numId w:val="153"/>
            </w:numPr>
            <w:tabs>
              <w:tab w:val="num" w:pos="720"/>
            </w:tabs>
            <w:ind w:left="720" w:right="960" w:hanging="360"/>
            <w:divId w:val="745765489"/>
          </w:pPr>
        </w:pPrChange>
      </w:pPr>
      <w:r>
        <w:rPr>
          <w:rFonts w:ascii="Verdana" w:eastAsia="Times New Roman" w:hAnsi="Verdana"/>
          <w:color w:val="000000"/>
          <w:lang w:val="en"/>
        </w:rPr>
        <w:t>Added requireme</w:t>
      </w:r>
      <w:r>
        <w:rPr>
          <w:rFonts w:ascii="Verdana" w:eastAsia="Times New Roman" w:hAnsi="Verdana"/>
          <w:color w:val="000000"/>
          <w:lang w:val="en"/>
        </w:rPr>
        <w:t xml:space="preserve">nts for ID Tokens returned as a result of a token refresh request. </w:t>
      </w:r>
    </w:p>
    <w:p w14:paraId="624C9DD3"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-15 </w:t>
      </w:r>
    </w:p>
    <w:p w14:paraId="304F9679" w14:textId="77777777" w:rsidR="00000000" w:rsidRDefault="008E4755">
      <w:pPr>
        <w:numPr>
          <w:ilvl w:val="0"/>
          <w:numId w:val="70"/>
        </w:numPr>
        <w:ind w:left="1680" w:right="960"/>
        <w:divId w:val="745765489"/>
        <w:rPr>
          <w:rFonts w:ascii="Verdana" w:eastAsia="Times New Roman" w:hAnsi="Verdana"/>
          <w:color w:val="000000"/>
          <w:lang w:val="en"/>
        </w:rPr>
        <w:pPrChange w:id="614"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Fixed #671 - Section 2.1.1 added test to require client to request an access token for the UserInfo Endpoint if requesting the default scopes. </w:t>
      </w:r>
    </w:p>
    <w:p w14:paraId="784C6C3B" w14:textId="77777777" w:rsidR="00000000" w:rsidRDefault="008E4755">
      <w:pPr>
        <w:numPr>
          <w:ilvl w:val="0"/>
          <w:numId w:val="70"/>
        </w:numPr>
        <w:ind w:left="1680" w:right="960"/>
        <w:divId w:val="745765489"/>
        <w:rPr>
          <w:rFonts w:ascii="Verdana" w:eastAsia="Times New Roman" w:hAnsi="Verdana"/>
          <w:color w:val="000000"/>
          <w:lang w:val="en"/>
        </w:rPr>
        <w:pPrChange w:id="615"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Fixed #637 - Removed requirement for ha</w:t>
      </w:r>
      <w:r>
        <w:rPr>
          <w:rFonts w:ascii="Verdana" w:eastAsia="Times New Roman" w:hAnsi="Verdana"/>
          <w:color w:val="000000"/>
          <w:lang w:val="en"/>
        </w:rPr>
        <w:t xml:space="preserve">sh of at_token and code to be SHA2 in Section 2.1.2.1 and Section 5.2. </w:t>
      </w:r>
    </w:p>
    <w:p w14:paraId="26E11031" w14:textId="77777777" w:rsidR="00000000" w:rsidRDefault="008E4755">
      <w:pPr>
        <w:numPr>
          <w:ilvl w:val="0"/>
          <w:numId w:val="70"/>
        </w:numPr>
        <w:ind w:left="1680" w:right="960"/>
        <w:divId w:val="745765489"/>
        <w:rPr>
          <w:rFonts w:ascii="Verdana" w:eastAsia="Times New Roman" w:hAnsi="Verdana"/>
          <w:color w:val="000000"/>
          <w:lang w:val="en"/>
        </w:rPr>
        <w:pPrChange w:id="616"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Fixes #620 - Update Section 2.1.2 and Section 2.2.3 to allow for other token types, but make bearer mandatory to support for clients. </w:t>
      </w:r>
    </w:p>
    <w:p w14:paraId="2336EBEA" w14:textId="77777777" w:rsidR="00000000" w:rsidRDefault="008E4755">
      <w:pPr>
        <w:numPr>
          <w:ilvl w:val="0"/>
          <w:numId w:val="70"/>
        </w:numPr>
        <w:ind w:left="1680" w:right="960"/>
        <w:divId w:val="745765489"/>
        <w:rPr>
          <w:rFonts w:ascii="Verdana" w:eastAsia="Times New Roman" w:hAnsi="Verdana"/>
          <w:color w:val="000000"/>
          <w:lang w:val="en"/>
        </w:rPr>
        <w:pPrChange w:id="617"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Fixes #684 Removed error response in redirect to </w:t>
      </w:r>
      <w:r>
        <w:rPr>
          <w:rFonts w:ascii="Verdana" w:eastAsia="Times New Roman" w:hAnsi="Verdana"/>
          <w:color w:val="000000"/>
          <w:lang w:val="en"/>
        </w:rPr>
        <w:t xml:space="preserve">client if the redirect_uri is wrong to align with OAuth. </w:t>
      </w:r>
    </w:p>
    <w:p w14:paraId="0D0527C2" w14:textId="77777777" w:rsidR="00000000" w:rsidRDefault="008E4755">
      <w:pPr>
        <w:numPr>
          <w:ilvl w:val="0"/>
          <w:numId w:val="70"/>
        </w:numPr>
        <w:ind w:left="1680" w:right="960"/>
        <w:divId w:val="745765489"/>
        <w:rPr>
          <w:rFonts w:ascii="Verdana" w:eastAsia="Times New Roman" w:hAnsi="Verdana"/>
          <w:color w:val="000000"/>
          <w:lang w:val="en"/>
        </w:rPr>
        <w:pPrChange w:id="618"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Fixed #695 - Contradictory OPTIONAL MUSTs in JWT Client Authentication. </w:t>
      </w:r>
    </w:p>
    <w:p w14:paraId="19D2F65A" w14:textId="77777777" w:rsidR="00000000" w:rsidRDefault="008E4755">
      <w:pPr>
        <w:numPr>
          <w:ilvl w:val="0"/>
          <w:numId w:val="70"/>
        </w:numPr>
        <w:ind w:left="1680" w:right="960"/>
        <w:divId w:val="745765489"/>
        <w:rPr>
          <w:rFonts w:ascii="Verdana" w:eastAsia="Times New Roman" w:hAnsi="Verdana"/>
          <w:color w:val="000000"/>
          <w:lang w:val="en"/>
        </w:rPr>
        <w:pPrChange w:id="619"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Fixed #600 - Register Connect Claims in JWT Claims Registry. </w:t>
      </w:r>
    </w:p>
    <w:p w14:paraId="4D418900" w14:textId="77777777" w:rsidR="00000000" w:rsidRDefault="008E4755">
      <w:pPr>
        <w:numPr>
          <w:ilvl w:val="0"/>
          <w:numId w:val="70"/>
        </w:numPr>
        <w:ind w:left="1680" w:right="960"/>
        <w:divId w:val="745765489"/>
        <w:rPr>
          <w:rFonts w:ascii="Verdana" w:eastAsia="Times New Roman" w:hAnsi="Verdana"/>
          <w:color w:val="000000"/>
          <w:lang w:val="en"/>
        </w:rPr>
        <w:pPrChange w:id="620"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Made the OpenID Foundation Artifact Binding Working Group the c</w:t>
      </w:r>
      <w:r>
        <w:rPr>
          <w:rFonts w:ascii="Verdana" w:eastAsia="Times New Roman" w:hAnsi="Verdana"/>
          <w:color w:val="000000"/>
          <w:lang w:val="en"/>
        </w:rPr>
        <w:t xml:space="preserve">hange controller for the values registered with IANA. </w:t>
      </w:r>
    </w:p>
    <w:p w14:paraId="6631A894" w14:textId="77777777" w:rsidR="00000000" w:rsidRDefault="008E4755">
      <w:pPr>
        <w:numPr>
          <w:ilvl w:val="0"/>
          <w:numId w:val="70"/>
        </w:numPr>
        <w:ind w:left="1680" w:right="960"/>
        <w:divId w:val="745765489"/>
        <w:rPr>
          <w:rFonts w:ascii="Verdana" w:eastAsia="Times New Roman" w:hAnsi="Verdana"/>
          <w:color w:val="000000"/>
          <w:lang w:val="en"/>
        </w:rPr>
        <w:pPrChange w:id="621"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Moved OAuth error registrations from Standard to Messages since the errors are defined in Messages and not in Standard. </w:t>
      </w:r>
    </w:p>
    <w:p w14:paraId="1A1D1EF8" w14:textId="77777777" w:rsidR="00000000" w:rsidRDefault="008E4755">
      <w:pPr>
        <w:numPr>
          <w:ilvl w:val="0"/>
          <w:numId w:val="70"/>
        </w:numPr>
        <w:ind w:left="1680" w:right="960"/>
        <w:divId w:val="745765489"/>
        <w:rPr>
          <w:rFonts w:ascii="Verdana" w:eastAsia="Times New Roman" w:hAnsi="Verdana"/>
          <w:color w:val="000000"/>
          <w:lang w:val="en"/>
        </w:rPr>
        <w:pPrChange w:id="622"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Use "OpenID Connect" as the "Related protocol extension" value in OAuth Extensio</w:t>
      </w:r>
      <w:r>
        <w:rPr>
          <w:rFonts w:ascii="Verdana" w:eastAsia="Times New Roman" w:hAnsi="Verdana"/>
          <w:color w:val="000000"/>
          <w:lang w:val="en"/>
        </w:rPr>
        <w:t xml:space="preserve">ns Error registry entries. </w:t>
      </w:r>
    </w:p>
    <w:p w14:paraId="6A39C477" w14:textId="77777777" w:rsidR="00000000" w:rsidRDefault="008E4755">
      <w:pPr>
        <w:numPr>
          <w:ilvl w:val="0"/>
          <w:numId w:val="70"/>
        </w:numPr>
        <w:ind w:left="1680" w:right="960"/>
        <w:divId w:val="745765489"/>
        <w:rPr>
          <w:rFonts w:ascii="Verdana" w:eastAsia="Times New Roman" w:hAnsi="Verdana"/>
          <w:color w:val="000000"/>
          <w:lang w:val="en"/>
        </w:rPr>
        <w:pPrChange w:id="623"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Fixed #657 - Section 2.1.1 Specify the sub is used as the kid if the request object or id_token_hint is encrypted. </w:t>
      </w:r>
    </w:p>
    <w:p w14:paraId="45330829" w14:textId="77777777" w:rsidR="00000000" w:rsidRDefault="008E4755">
      <w:pPr>
        <w:numPr>
          <w:ilvl w:val="0"/>
          <w:numId w:val="70"/>
        </w:numPr>
        <w:ind w:left="1680" w:right="960"/>
        <w:divId w:val="745765489"/>
        <w:rPr>
          <w:rFonts w:ascii="Verdana" w:eastAsia="Times New Roman" w:hAnsi="Verdana"/>
          <w:color w:val="000000"/>
          <w:lang w:val="en"/>
        </w:rPr>
        <w:pPrChange w:id="624"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Added Implementation Considerations section on Mandatory to Implement (MTI) features, per issue #604. </w:t>
      </w:r>
    </w:p>
    <w:p w14:paraId="51CCDB32" w14:textId="77777777" w:rsidR="00000000" w:rsidRDefault="008E4755">
      <w:pPr>
        <w:numPr>
          <w:ilvl w:val="0"/>
          <w:numId w:val="70"/>
        </w:numPr>
        <w:ind w:left="1680" w:right="960"/>
        <w:divId w:val="745765489"/>
        <w:rPr>
          <w:rFonts w:ascii="Verdana" w:eastAsia="Times New Roman" w:hAnsi="Verdana"/>
          <w:color w:val="000000"/>
          <w:lang w:val="en"/>
        </w:rPr>
        <w:pPrChange w:id="625"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Specified</w:t>
      </w:r>
      <w:r>
        <w:rPr>
          <w:rFonts w:ascii="Verdana" w:eastAsia="Times New Roman" w:hAnsi="Verdana"/>
          <w:color w:val="000000"/>
          <w:lang w:val="en"/>
        </w:rPr>
        <w:t xml:space="preserve"> that dynamic OPs must publish their public keys in X.509 format, per issue #633. </w:t>
      </w:r>
    </w:p>
    <w:p w14:paraId="3B01DFE3" w14:textId="77777777" w:rsidR="00000000" w:rsidRDefault="008E4755">
      <w:pPr>
        <w:numPr>
          <w:ilvl w:val="0"/>
          <w:numId w:val="70"/>
        </w:numPr>
        <w:ind w:left="1680" w:right="960"/>
        <w:divId w:val="745765489"/>
        <w:rPr>
          <w:rFonts w:ascii="Verdana" w:eastAsia="Times New Roman" w:hAnsi="Verdana"/>
          <w:color w:val="000000"/>
          <w:lang w:val="en"/>
        </w:rPr>
        <w:pPrChange w:id="626"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Fixed #648 - Specific response types now used in place of "implicit flow" and "code flow". The wording for at_hash and c_hash is now clearer. </w:t>
      </w:r>
    </w:p>
    <w:p w14:paraId="51F6CF52" w14:textId="77777777" w:rsidR="00000000" w:rsidRDefault="008E4755">
      <w:pPr>
        <w:numPr>
          <w:ilvl w:val="0"/>
          <w:numId w:val="70"/>
        </w:numPr>
        <w:ind w:left="1680" w:right="960"/>
        <w:divId w:val="745765489"/>
        <w:rPr>
          <w:rFonts w:ascii="Verdana" w:eastAsia="Times New Roman" w:hAnsi="Verdana"/>
          <w:color w:val="000000"/>
          <w:lang w:val="en"/>
        </w:rPr>
        <w:pPrChange w:id="627"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Fixed #698 - Inconsistent use of articles. </w:t>
      </w:r>
    </w:p>
    <w:p w14:paraId="047C5E0D" w14:textId="77777777" w:rsidR="00000000" w:rsidRDefault="008E4755">
      <w:pPr>
        <w:numPr>
          <w:ilvl w:val="0"/>
          <w:numId w:val="70"/>
        </w:numPr>
        <w:ind w:left="1680" w:right="960"/>
        <w:divId w:val="745765489"/>
        <w:rPr>
          <w:rFonts w:ascii="Verdana" w:eastAsia="Times New Roman" w:hAnsi="Verdana"/>
          <w:color w:val="000000"/>
          <w:lang w:val="en"/>
        </w:rPr>
        <w:pPrChange w:id="628"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Fixed #699 - OpenID Provider (OP) definition repetitive. </w:t>
      </w:r>
    </w:p>
    <w:p w14:paraId="3230C35C" w14:textId="77777777" w:rsidR="00000000" w:rsidRDefault="008E4755">
      <w:pPr>
        <w:numPr>
          <w:ilvl w:val="0"/>
          <w:numId w:val="70"/>
        </w:numPr>
        <w:ind w:left="1680" w:right="960"/>
        <w:divId w:val="745765489"/>
        <w:rPr>
          <w:rFonts w:ascii="Verdana" w:eastAsia="Times New Roman" w:hAnsi="Verdana"/>
          <w:color w:val="000000"/>
          <w:lang w:val="en"/>
        </w:rPr>
        <w:pPrChange w:id="629"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Fixed #701 - Mention of SWD without a reference. </w:t>
      </w:r>
    </w:p>
    <w:p w14:paraId="13C36176" w14:textId="77777777" w:rsidR="00000000" w:rsidRDefault="008E4755">
      <w:pPr>
        <w:numPr>
          <w:ilvl w:val="0"/>
          <w:numId w:val="70"/>
        </w:numPr>
        <w:ind w:left="1680" w:right="960"/>
        <w:divId w:val="745765489"/>
        <w:rPr>
          <w:rFonts w:ascii="Verdana" w:eastAsia="Times New Roman" w:hAnsi="Verdana"/>
          <w:color w:val="000000"/>
          <w:lang w:val="en"/>
        </w:rPr>
        <w:pPrChange w:id="630"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Fixed #700 - Incomplete specification names. </w:t>
      </w:r>
    </w:p>
    <w:p w14:paraId="497EB8D1" w14:textId="77777777" w:rsidR="00000000" w:rsidRDefault="008E4755">
      <w:pPr>
        <w:numPr>
          <w:ilvl w:val="0"/>
          <w:numId w:val="70"/>
        </w:numPr>
        <w:ind w:left="1680" w:right="960"/>
        <w:divId w:val="745765489"/>
        <w:rPr>
          <w:rFonts w:ascii="Verdana" w:eastAsia="Times New Roman" w:hAnsi="Verdana"/>
          <w:color w:val="000000"/>
          <w:lang w:val="en"/>
        </w:rPr>
        <w:pPrChange w:id="631"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Fixed #702 - Make scopes a reference to the scopes section</w:t>
      </w:r>
      <w:r>
        <w:rPr>
          <w:rFonts w:ascii="Verdana" w:eastAsia="Times New Roman" w:hAnsi="Verdana"/>
          <w:color w:val="000000"/>
          <w:lang w:val="en"/>
        </w:rPr>
        <w:t xml:space="preserve">. </w:t>
      </w:r>
    </w:p>
    <w:p w14:paraId="1D8518AC" w14:textId="77777777" w:rsidR="00000000" w:rsidRDefault="008E4755">
      <w:pPr>
        <w:numPr>
          <w:ilvl w:val="0"/>
          <w:numId w:val="70"/>
        </w:numPr>
        <w:ind w:left="1680" w:right="960"/>
        <w:divId w:val="745765489"/>
        <w:rPr>
          <w:rFonts w:ascii="Verdana" w:eastAsia="Times New Roman" w:hAnsi="Verdana"/>
          <w:color w:val="000000"/>
          <w:lang w:val="en"/>
        </w:rPr>
        <w:pPrChange w:id="632"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Fixed #702 - Consent is for claims - not scopes. </w:t>
      </w:r>
    </w:p>
    <w:p w14:paraId="161043CC" w14:textId="77777777" w:rsidR="00000000" w:rsidRDefault="008E4755">
      <w:pPr>
        <w:numPr>
          <w:ilvl w:val="0"/>
          <w:numId w:val="70"/>
        </w:numPr>
        <w:ind w:left="1680" w:right="960"/>
        <w:divId w:val="745765489"/>
        <w:rPr>
          <w:rFonts w:ascii="Verdana" w:eastAsia="Times New Roman" w:hAnsi="Verdana"/>
          <w:color w:val="000000"/>
          <w:lang w:val="en"/>
        </w:rPr>
        <w:pPrChange w:id="633"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Fixed up Scopes section to make it clear that claims requested by the scopes are voluntary. </w:t>
      </w:r>
    </w:p>
    <w:p w14:paraId="09059D43" w14:textId="77777777" w:rsidR="00000000" w:rsidRDefault="008E4755">
      <w:pPr>
        <w:numPr>
          <w:ilvl w:val="0"/>
          <w:numId w:val="70"/>
        </w:numPr>
        <w:ind w:left="1680" w:right="960"/>
        <w:divId w:val="745765489"/>
        <w:rPr>
          <w:rFonts w:ascii="Verdana" w:eastAsia="Times New Roman" w:hAnsi="Verdana"/>
          <w:color w:val="000000"/>
          <w:lang w:val="en"/>
        </w:rPr>
        <w:pPrChange w:id="634"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OAuth Threat Model is now RFC 6819. </w:t>
      </w:r>
    </w:p>
    <w:p w14:paraId="376ED700" w14:textId="77777777" w:rsidR="00000000" w:rsidRDefault="008E4755">
      <w:pPr>
        <w:numPr>
          <w:ilvl w:val="0"/>
          <w:numId w:val="70"/>
        </w:numPr>
        <w:ind w:left="1680" w:right="960"/>
        <w:divId w:val="745765489"/>
        <w:rPr>
          <w:rFonts w:ascii="Verdana" w:eastAsia="Times New Roman" w:hAnsi="Verdana"/>
          <w:color w:val="000000"/>
          <w:lang w:val="en"/>
        </w:rPr>
        <w:pPrChange w:id="635"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Renamed the </w:t>
      </w:r>
      <w:r>
        <w:rPr>
          <w:rStyle w:val="HTMLTypewriter"/>
          <w:lang w:val="en"/>
        </w:rPr>
        <w:t>user_jwk</w:t>
      </w:r>
      <w:r>
        <w:rPr>
          <w:rFonts w:ascii="Verdana" w:eastAsia="Times New Roman" w:hAnsi="Verdana"/>
          <w:color w:val="000000"/>
          <w:lang w:val="en"/>
        </w:rPr>
        <w:t xml:space="preserve"> Claim to </w:t>
      </w:r>
      <w:r>
        <w:rPr>
          <w:rStyle w:val="HTMLTypewriter"/>
          <w:lang w:val="en"/>
        </w:rPr>
        <w:t>sub_jwk</w:t>
      </w:r>
      <w:r>
        <w:rPr>
          <w:rFonts w:ascii="Verdana" w:eastAsia="Times New Roman" w:hAnsi="Verdana"/>
          <w:color w:val="000000"/>
          <w:lang w:val="en"/>
        </w:rPr>
        <w:t xml:space="preserve">, paralleling the change from </w:t>
      </w:r>
      <w:r>
        <w:rPr>
          <w:rStyle w:val="HTMLTypewriter"/>
          <w:lang w:val="en"/>
        </w:rPr>
        <w:t>user_i</w:t>
      </w:r>
      <w:r>
        <w:rPr>
          <w:rStyle w:val="HTMLTypewriter"/>
          <w:lang w:val="en"/>
        </w:rPr>
        <w:t>d</w:t>
      </w:r>
      <w:r>
        <w:rPr>
          <w:rFonts w:ascii="Verdana" w:eastAsia="Times New Roman" w:hAnsi="Verdana"/>
          <w:color w:val="000000"/>
          <w:lang w:val="en"/>
        </w:rPr>
        <w:t xml:space="preserve"> to </w:t>
      </w:r>
      <w:r>
        <w:rPr>
          <w:rStyle w:val="HTMLTypewriter"/>
          <w:lang w:val="en"/>
        </w:rPr>
        <w:t>sub</w:t>
      </w:r>
      <w:r>
        <w:rPr>
          <w:rFonts w:ascii="Verdana" w:eastAsia="Times New Roman" w:hAnsi="Verdana"/>
          <w:color w:val="000000"/>
          <w:lang w:val="en"/>
        </w:rPr>
        <w:t xml:space="preserve">. </w:t>
      </w:r>
    </w:p>
    <w:p w14:paraId="323AF5AA" w14:textId="77777777" w:rsidR="00000000" w:rsidRDefault="008E4755">
      <w:pPr>
        <w:numPr>
          <w:ilvl w:val="0"/>
          <w:numId w:val="70"/>
        </w:numPr>
        <w:ind w:left="1680" w:right="960"/>
        <w:divId w:val="745765489"/>
        <w:rPr>
          <w:rFonts w:ascii="Verdana" w:eastAsia="Times New Roman" w:hAnsi="Verdana"/>
          <w:color w:val="000000"/>
          <w:lang w:val="en"/>
        </w:rPr>
        <w:pPrChange w:id="636" w:author="Author" w:date="2013-06-27T18:33:00Z">
          <w:pPr>
            <w:numPr>
              <w:numId w:val="154"/>
            </w:numPr>
            <w:tabs>
              <w:tab w:val="num" w:pos="720"/>
            </w:tabs>
            <w:ind w:left="720" w:right="960" w:hanging="360"/>
            <w:divId w:val="745765489"/>
          </w:pPr>
        </w:pPrChange>
      </w:pPr>
      <w:r>
        <w:rPr>
          <w:rFonts w:ascii="Verdana" w:eastAsia="Times New Roman" w:hAnsi="Verdana"/>
          <w:color w:val="000000"/>
          <w:lang w:val="en"/>
        </w:rPr>
        <w:t xml:space="preserve">Defined and registered the </w:t>
      </w:r>
      <w:r>
        <w:rPr>
          <w:rStyle w:val="HTMLTypewriter"/>
          <w:lang w:val="en"/>
        </w:rPr>
        <w:t>sub_jwk</w:t>
      </w:r>
      <w:r>
        <w:rPr>
          <w:rFonts w:ascii="Verdana" w:eastAsia="Times New Roman" w:hAnsi="Verdana"/>
          <w:color w:val="000000"/>
          <w:lang w:val="en"/>
        </w:rPr>
        <w:t xml:space="preserve"> claim. </w:t>
      </w:r>
    </w:p>
    <w:p w14:paraId="1AEF4C5B"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-14 </w:t>
      </w:r>
    </w:p>
    <w:p w14:paraId="6951117A" w14:textId="77777777" w:rsidR="00000000" w:rsidRDefault="008E4755">
      <w:pPr>
        <w:numPr>
          <w:ilvl w:val="0"/>
          <w:numId w:val="71"/>
        </w:numPr>
        <w:ind w:left="1680" w:right="960"/>
        <w:divId w:val="745765489"/>
        <w:rPr>
          <w:rFonts w:ascii="Verdana" w:eastAsia="Times New Roman" w:hAnsi="Verdana"/>
          <w:color w:val="000000"/>
          <w:lang w:val="en"/>
        </w:rPr>
        <w:pPrChange w:id="637" w:author="Author" w:date="2013-06-27T18:33:00Z">
          <w:pPr>
            <w:numPr>
              <w:numId w:val="155"/>
            </w:numPr>
            <w:tabs>
              <w:tab w:val="num" w:pos="720"/>
            </w:tabs>
            <w:ind w:left="720" w:right="960" w:hanging="360"/>
            <w:divId w:val="745765489"/>
          </w:pPr>
        </w:pPrChange>
      </w:pPr>
      <w:r>
        <w:rPr>
          <w:rFonts w:ascii="Verdana" w:eastAsia="Times New Roman" w:hAnsi="Verdana"/>
          <w:color w:val="000000"/>
          <w:lang w:val="en"/>
        </w:rPr>
        <w:t xml:space="preserve">Fixed #687 - Inconsistency between </w:t>
      </w:r>
      <w:r>
        <w:rPr>
          <w:rStyle w:val="HTMLTypewriter"/>
          <w:lang w:val="en"/>
        </w:rPr>
        <w:t>user_id</w:t>
      </w:r>
      <w:r>
        <w:rPr>
          <w:rFonts w:ascii="Verdana" w:eastAsia="Times New Roman" w:hAnsi="Verdana"/>
          <w:color w:val="000000"/>
          <w:lang w:val="en"/>
        </w:rPr>
        <w:t xml:space="preserve"> and </w:t>
      </w:r>
      <w:r>
        <w:rPr>
          <w:rStyle w:val="HTMLTypewriter"/>
          <w:lang w:val="en"/>
        </w:rPr>
        <w:t>prn</w:t>
      </w:r>
      <w:r>
        <w:rPr>
          <w:rFonts w:ascii="Verdana" w:eastAsia="Times New Roman" w:hAnsi="Verdana"/>
          <w:color w:val="000000"/>
          <w:lang w:val="en"/>
        </w:rPr>
        <w:t xml:space="preserve"> claims. The fix changed these names: user_id -&gt; sub, user_id_types_supported -&gt; subject_types_supported, user_id_type -&gt; subject_type, and prn -&gt; </w:t>
      </w:r>
      <w:r>
        <w:rPr>
          <w:rFonts w:ascii="Verdana" w:eastAsia="Times New Roman" w:hAnsi="Verdana"/>
          <w:color w:val="000000"/>
          <w:lang w:val="en"/>
        </w:rPr>
        <w:t xml:space="preserve">sub. </w:t>
      </w:r>
    </w:p>
    <w:p w14:paraId="66186E07" w14:textId="77777777" w:rsidR="00000000" w:rsidRDefault="008E4755">
      <w:pPr>
        <w:numPr>
          <w:ilvl w:val="0"/>
          <w:numId w:val="71"/>
        </w:numPr>
        <w:ind w:left="1680" w:right="960"/>
        <w:divId w:val="745765489"/>
        <w:rPr>
          <w:rFonts w:ascii="Verdana" w:eastAsia="Times New Roman" w:hAnsi="Verdana"/>
          <w:color w:val="000000"/>
          <w:lang w:val="en"/>
        </w:rPr>
        <w:pPrChange w:id="638" w:author="Author" w:date="2013-06-27T18:33:00Z">
          <w:pPr>
            <w:numPr>
              <w:numId w:val="155"/>
            </w:numPr>
            <w:tabs>
              <w:tab w:val="num" w:pos="720"/>
            </w:tabs>
            <w:ind w:left="720" w:right="960" w:hanging="360"/>
            <w:divId w:val="745765489"/>
          </w:pPr>
        </w:pPrChange>
      </w:pPr>
      <w:r>
        <w:rPr>
          <w:rFonts w:ascii="Verdana" w:eastAsia="Times New Roman" w:hAnsi="Verdana"/>
          <w:color w:val="000000"/>
          <w:lang w:val="en"/>
        </w:rPr>
        <w:t xml:space="preserve">Fixed #689 - Track JWT change that allows JWTs to have multiple audiences. </w:t>
      </w:r>
    </w:p>
    <w:p w14:paraId="5241F449" w14:textId="77777777" w:rsidR="00000000" w:rsidRDefault="008E4755">
      <w:pPr>
        <w:numPr>
          <w:ilvl w:val="0"/>
          <w:numId w:val="71"/>
        </w:numPr>
        <w:ind w:left="1680" w:right="960"/>
        <w:divId w:val="745765489"/>
        <w:rPr>
          <w:rFonts w:ascii="Verdana" w:eastAsia="Times New Roman" w:hAnsi="Verdana"/>
          <w:color w:val="000000"/>
          <w:lang w:val="en"/>
        </w:rPr>
        <w:pPrChange w:id="639" w:author="Author" w:date="2013-06-27T18:33:00Z">
          <w:pPr>
            <w:numPr>
              <w:numId w:val="155"/>
            </w:numPr>
            <w:tabs>
              <w:tab w:val="num" w:pos="720"/>
            </w:tabs>
            <w:ind w:left="720" w:right="960" w:hanging="360"/>
            <w:divId w:val="745765489"/>
          </w:pPr>
        </w:pPrChange>
      </w:pPr>
      <w:r>
        <w:rPr>
          <w:rFonts w:ascii="Verdana" w:eastAsia="Times New Roman" w:hAnsi="Verdana"/>
          <w:color w:val="000000"/>
          <w:lang w:val="en"/>
        </w:rPr>
        <w:t xml:space="preserve">Fixed #660 - Clarified that returning the </w:t>
      </w:r>
      <w:r>
        <w:rPr>
          <w:rStyle w:val="HTMLTypewriter"/>
          <w:lang w:val="en"/>
        </w:rPr>
        <w:t>sub</w:t>
      </w:r>
      <w:r>
        <w:rPr>
          <w:rFonts w:ascii="Verdana" w:eastAsia="Times New Roman" w:hAnsi="Verdana"/>
          <w:color w:val="000000"/>
          <w:lang w:val="en"/>
        </w:rPr>
        <w:t xml:space="preserve"> value from the UserInfo endpoint is mandatory. </w:t>
      </w:r>
    </w:p>
    <w:p w14:paraId="47456405" w14:textId="77777777" w:rsidR="00000000" w:rsidRDefault="008E4755">
      <w:pPr>
        <w:numPr>
          <w:ilvl w:val="0"/>
          <w:numId w:val="71"/>
        </w:numPr>
        <w:ind w:left="1680" w:right="960"/>
        <w:divId w:val="745765489"/>
        <w:rPr>
          <w:rFonts w:ascii="Verdana" w:eastAsia="Times New Roman" w:hAnsi="Verdana"/>
          <w:color w:val="000000"/>
          <w:lang w:val="en"/>
        </w:rPr>
        <w:pPrChange w:id="640" w:author="Author" w:date="2013-06-27T18:33:00Z">
          <w:pPr>
            <w:numPr>
              <w:numId w:val="155"/>
            </w:numPr>
            <w:tabs>
              <w:tab w:val="num" w:pos="720"/>
            </w:tabs>
            <w:ind w:left="720" w:right="960" w:hanging="360"/>
            <w:divId w:val="745765489"/>
          </w:pPr>
        </w:pPrChange>
      </w:pPr>
      <w:r>
        <w:rPr>
          <w:rFonts w:ascii="Verdana" w:eastAsia="Times New Roman" w:hAnsi="Verdana"/>
          <w:color w:val="000000"/>
          <w:lang w:val="en"/>
        </w:rPr>
        <w:t xml:space="preserve">Fixed #636 - ID Token authorized party claim. </w:t>
      </w:r>
    </w:p>
    <w:p w14:paraId="4C1AE2F1" w14:textId="77777777" w:rsidR="00000000" w:rsidRDefault="008E4755">
      <w:pPr>
        <w:numPr>
          <w:ilvl w:val="0"/>
          <w:numId w:val="71"/>
        </w:numPr>
        <w:ind w:left="1680" w:right="960"/>
        <w:divId w:val="745765489"/>
        <w:rPr>
          <w:rFonts w:ascii="Verdana" w:eastAsia="Times New Roman" w:hAnsi="Verdana"/>
          <w:color w:val="000000"/>
          <w:lang w:val="en"/>
        </w:rPr>
        <w:pPrChange w:id="641" w:author="Author" w:date="2013-06-27T18:33:00Z">
          <w:pPr>
            <w:numPr>
              <w:numId w:val="155"/>
            </w:numPr>
            <w:tabs>
              <w:tab w:val="num" w:pos="720"/>
            </w:tabs>
            <w:ind w:left="720" w:right="960" w:hanging="360"/>
            <w:divId w:val="745765489"/>
          </w:pPr>
        </w:pPrChange>
      </w:pPr>
      <w:r>
        <w:rPr>
          <w:rFonts w:ascii="Verdana" w:eastAsia="Times New Roman" w:hAnsi="Verdana"/>
          <w:color w:val="000000"/>
          <w:lang w:val="en"/>
        </w:rPr>
        <w:t>Fixed #539 - Add scope for offlin</w:t>
      </w:r>
      <w:r>
        <w:rPr>
          <w:rFonts w:ascii="Verdana" w:eastAsia="Times New Roman" w:hAnsi="Verdana"/>
          <w:color w:val="000000"/>
          <w:lang w:val="en"/>
        </w:rPr>
        <w:t xml:space="preserve">e access. </w:t>
      </w:r>
    </w:p>
    <w:p w14:paraId="3E810A32" w14:textId="77777777" w:rsidR="00000000" w:rsidRDefault="008E4755">
      <w:pPr>
        <w:numPr>
          <w:ilvl w:val="0"/>
          <w:numId w:val="71"/>
        </w:numPr>
        <w:ind w:left="1680" w:right="960"/>
        <w:divId w:val="745765489"/>
        <w:rPr>
          <w:rFonts w:ascii="Verdana" w:eastAsia="Times New Roman" w:hAnsi="Verdana"/>
          <w:color w:val="000000"/>
          <w:lang w:val="en"/>
        </w:rPr>
        <w:pPrChange w:id="642" w:author="Author" w:date="2013-06-27T18:33:00Z">
          <w:pPr>
            <w:numPr>
              <w:numId w:val="155"/>
            </w:numPr>
            <w:tabs>
              <w:tab w:val="num" w:pos="720"/>
            </w:tabs>
            <w:ind w:left="720" w:right="960" w:hanging="360"/>
            <w:divId w:val="745765489"/>
          </w:pPr>
        </w:pPrChange>
      </w:pPr>
      <w:r>
        <w:rPr>
          <w:rFonts w:ascii="Verdana" w:eastAsia="Times New Roman" w:hAnsi="Verdana"/>
          <w:color w:val="000000"/>
          <w:lang w:val="en"/>
        </w:rPr>
        <w:t xml:space="preserve">Fixed #690 - Inconsistent language in requirement of id_token response_type. </w:t>
      </w:r>
    </w:p>
    <w:p w14:paraId="7771076A" w14:textId="77777777" w:rsidR="00000000" w:rsidRDefault="008E4755">
      <w:pPr>
        <w:numPr>
          <w:ilvl w:val="0"/>
          <w:numId w:val="71"/>
        </w:numPr>
        <w:ind w:left="1680" w:right="960"/>
        <w:divId w:val="745765489"/>
        <w:rPr>
          <w:rFonts w:ascii="Verdana" w:eastAsia="Times New Roman" w:hAnsi="Verdana"/>
          <w:color w:val="000000"/>
          <w:lang w:val="en"/>
        </w:rPr>
        <w:pPrChange w:id="643" w:author="Author" w:date="2013-06-27T18:33:00Z">
          <w:pPr>
            <w:numPr>
              <w:numId w:val="155"/>
            </w:numPr>
            <w:tabs>
              <w:tab w:val="num" w:pos="720"/>
            </w:tabs>
            <w:ind w:left="720" w:right="960" w:hanging="360"/>
            <w:divId w:val="745765489"/>
          </w:pPr>
        </w:pPrChange>
      </w:pPr>
      <w:r>
        <w:rPr>
          <w:rFonts w:ascii="Verdana" w:eastAsia="Times New Roman" w:hAnsi="Verdana"/>
          <w:color w:val="000000"/>
          <w:lang w:val="en"/>
        </w:rPr>
        <w:t xml:space="preserve">Clarified that </w:t>
      </w:r>
      <w:r>
        <w:rPr>
          <w:rStyle w:val="HTMLTypewriter"/>
          <w:lang w:val="en"/>
        </w:rPr>
        <w:t>jwk_uri</w:t>
      </w:r>
      <w:r>
        <w:rPr>
          <w:rFonts w:ascii="Verdana" w:eastAsia="Times New Roman" w:hAnsi="Verdana"/>
          <w:color w:val="000000"/>
          <w:lang w:val="en"/>
        </w:rPr>
        <w:t xml:space="preserve"> and </w:t>
      </w:r>
      <w:r>
        <w:rPr>
          <w:rStyle w:val="HTMLTypewriter"/>
          <w:lang w:val="en"/>
        </w:rPr>
        <w:t>jwk_encryption_uri</w:t>
      </w:r>
      <w:r>
        <w:rPr>
          <w:rFonts w:ascii="Verdana" w:eastAsia="Times New Roman" w:hAnsi="Verdana"/>
          <w:color w:val="000000"/>
          <w:lang w:val="en"/>
        </w:rPr>
        <w:t xml:space="preserve"> refer to documents containing JWK Sets - not single JWK keys. </w:t>
      </w:r>
    </w:p>
    <w:p w14:paraId="463652E3" w14:textId="77777777" w:rsidR="00000000" w:rsidRDefault="008E4755">
      <w:pPr>
        <w:numPr>
          <w:ilvl w:val="0"/>
          <w:numId w:val="71"/>
        </w:numPr>
        <w:ind w:left="1680" w:right="960"/>
        <w:divId w:val="745765489"/>
        <w:rPr>
          <w:rFonts w:ascii="Verdana" w:eastAsia="Times New Roman" w:hAnsi="Verdana"/>
          <w:color w:val="000000"/>
          <w:lang w:val="en"/>
        </w:rPr>
        <w:pPrChange w:id="644" w:author="Author" w:date="2013-06-27T18:33:00Z">
          <w:pPr>
            <w:numPr>
              <w:numId w:val="155"/>
            </w:numPr>
            <w:tabs>
              <w:tab w:val="num" w:pos="720"/>
            </w:tabs>
            <w:ind w:left="720" w:right="960" w:hanging="360"/>
            <w:divId w:val="745765489"/>
          </w:pPr>
        </w:pPrChange>
      </w:pPr>
      <w:r>
        <w:rPr>
          <w:rFonts w:ascii="Verdana" w:eastAsia="Times New Roman" w:hAnsi="Verdana"/>
          <w:color w:val="000000"/>
          <w:lang w:val="en"/>
        </w:rPr>
        <w:t>Fixed #689 - Add caution about multiple audiences and azp.</w:t>
      </w:r>
      <w:r>
        <w:rPr>
          <w:rFonts w:ascii="Verdana" w:eastAsia="Times New Roman" w:hAnsi="Verdana"/>
          <w:color w:val="000000"/>
          <w:lang w:val="en"/>
        </w:rPr>
        <w:t xml:space="preserve"> </w:t>
      </w:r>
    </w:p>
    <w:p w14:paraId="2D169F2A" w14:textId="77777777" w:rsidR="00000000" w:rsidRDefault="008E4755">
      <w:pPr>
        <w:numPr>
          <w:ilvl w:val="0"/>
          <w:numId w:val="71"/>
        </w:numPr>
        <w:ind w:left="1680" w:right="960"/>
        <w:divId w:val="745765489"/>
        <w:rPr>
          <w:rFonts w:ascii="Verdana" w:eastAsia="Times New Roman" w:hAnsi="Verdana"/>
          <w:color w:val="000000"/>
          <w:lang w:val="en"/>
        </w:rPr>
        <w:pPrChange w:id="645" w:author="Author" w:date="2013-06-27T18:33:00Z">
          <w:pPr>
            <w:numPr>
              <w:numId w:val="155"/>
            </w:numPr>
            <w:tabs>
              <w:tab w:val="num" w:pos="720"/>
            </w:tabs>
            <w:ind w:left="720" w:right="960" w:hanging="360"/>
            <w:divId w:val="745765489"/>
          </w:pPr>
        </w:pPrChange>
      </w:pPr>
      <w:r>
        <w:rPr>
          <w:rFonts w:ascii="Verdana" w:eastAsia="Times New Roman" w:hAnsi="Verdana"/>
          <w:color w:val="000000"/>
          <w:lang w:val="en"/>
        </w:rPr>
        <w:t xml:space="preserve">Fixed #692 typos. </w:t>
      </w:r>
    </w:p>
    <w:p w14:paraId="57E4D9C9"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-13 </w:t>
      </w:r>
    </w:p>
    <w:p w14:paraId="0183D176" w14:textId="77777777" w:rsidR="00000000" w:rsidRDefault="008E4755">
      <w:pPr>
        <w:numPr>
          <w:ilvl w:val="0"/>
          <w:numId w:val="72"/>
        </w:numPr>
        <w:ind w:left="1680" w:right="960"/>
        <w:divId w:val="745765489"/>
        <w:rPr>
          <w:rFonts w:ascii="Verdana" w:eastAsia="Times New Roman" w:hAnsi="Verdana"/>
          <w:color w:val="000000"/>
          <w:lang w:val="en"/>
        </w:rPr>
        <w:pPrChange w:id="646"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 xml:space="preserve">Fixed #588 - Messages: Token lifetime not privacy consideration </w:t>
      </w:r>
    </w:p>
    <w:p w14:paraId="39073C63" w14:textId="77777777" w:rsidR="00000000" w:rsidRDefault="008E4755">
      <w:pPr>
        <w:numPr>
          <w:ilvl w:val="0"/>
          <w:numId w:val="72"/>
        </w:numPr>
        <w:ind w:left="1680" w:right="960"/>
        <w:divId w:val="745765489"/>
        <w:rPr>
          <w:rFonts w:ascii="Verdana" w:eastAsia="Times New Roman" w:hAnsi="Verdana"/>
          <w:color w:val="000000"/>
          <w:lang w:val="en"/>
        </w:rPr>
        <w:pPrChange w:id="647"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 xml:space="preserve">Fixed #597 - Messages: Changed claim name birthday to birthdate and made the format ISO 8601:2004 </w:t>
      </w:r>
    </w:p>
    <w:p w14:paraId="65A4755C" w14:textId="77777777" w:rsidR="00000000" w:rsidRDefault="008E4755">
      <w:pPr>
        <w:numPr>
          <w:ilvl w:val="0"/>
          <w:numId w:val="72"/>
        </w:numPr>
        <w:ind w:left="1680" w:right="960"/>
        <w:divId w:val="745765489"/>
        <w:rPr>
          <w:rFonts w:ascii="Verdana" w:eastAsia="Times New Roman" w:hAnsi="Verdana"/>
          <w:color w:val="000000"/>
          <w:lang w:val="en"/>
        </w:rPr>
        <w:pPrChange w:id="648"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Fixed #606 - Messages - 2.1.1. ID Token - acr missing the type. Ty</w:t>
      </w:r>
      <w:r>
        <w:rPr>
          <w:rFonts w:ascii="Verdana" w:eastAsia="Times New Roman" w:hAnsi="Verdana"/>
          <w:color w:val="000000"/>
          <w:lang w:val="en"/>
        </w:rPr>
        <w:t xml:space="preserve">pe String. </w:t>
      </w:r>
    </w:p>
    <w:p w14:paraId="71373617" w14:textId="77777777" w:rsidR="00000000" w:rsidRDefault="008E4755">
      <w:pPr>
        <w:numPr>
          <w:ilvl w:val="0"/>
          <w:numId w:val="72"/>
        </w:numPr>
        <w:ind w:left="1680" w:right="960"/>
        <w:divId w:val="745765489"/>
        <w:rPr>
          <w:rFonts w:ascii="Verdana" w:eastAsia="Times New Roman" w:hAnsi="Verdana"/>
          <w:color w:val="000000"/>
          <w:lang w:val="en"/>
        </w:rPr>
        <w:pPrChange w:id="649"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 xml:space="preserve">Fixed #617 - Messages - 1.2 Terminology: id_token. Added sentence that it can contain other claims. </w:t>
      </w:r>
    </w:p>
    <w:p w14:paraId="6E23113B" w14:textId="77777777" w:rsidR="00000000" w:rsidRDefault="008E4755">
      <w:pPr>
        <w:numPr>
          <w:ilvl w:val="0"/>
          <w:numId w:val="72"/>
        </w:numPr>
        <w:ind w:left="1680" w:right="960"/>
        <w:divId w:val="745765489"/>
        <w:rPr>
          <w:rFonts w:ascii="Verdana" w:eastAsia="Times New Roman" w:hAnsi="Verdana"/>
          <w:color w:val="000000"/>
          <w:lang w:val="en"/>
        </w:rPr>
        <w:pPrChange w:id="650"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 xml:space="preserve">Fixed #608 - Messages - Request ID Token and Response ID Token. Moved response ID Token from section 2.1 to the response section. </w:t>
      </w:r>
    </w:p>
    <w:p w14:paraId="5258EE75" w14:textId="77777777" w:rsidR="00000000" w:rsidRDefault="008E4755">
      <w:pPr>
        <w:numPr>
          <w:ilvl w:val="0"/>
          <w:numId w:val="72"/>
        </w:numPr>
        <w:ind w:left="1680" w:right="960"/>
        <w:divId w:val="745765489"/>
        <w:rPr>
          <w:rFonts w:ascii="Verdana" w:eastAsia="Times New Roman" w:hAnsi="Verdana"/>
          <w:color w:val="000000"/>
          <w:lang w:val="en"/>
        </w:rPr>
        <w:pPrChange w:id="651"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 xml:space="preserve">Fixed #543 - Messages - Security Consideration. Added ref to X.1254 | ISO 29115. </w:t>
      </w:r>
    </w:p>
    <w:p w14:paraId="38C0D93E" w14:textId="77777777" w:rsidR="00000000" w:rsidRDefault="008E4755">
      <w:pPr>
        <w:numPr>
          <w:ilvl w:val="0"/>
          <w:numId w:val="72"/>
        </w:numPr>
        <w:ind w:left="1680" w:right="960"/>
        <w:divId w:val="745765489"/>
        <w:rPr>
          <w:rFonts w:ascii="Verdana" w:eastAsia="Times New Roman" w:hAnsi="Verdana"/>
          <w:color w:val="000000"/>
          <w:lang w:val="en"/>
        </w:rPr>
        <w:pPrChange w:id="652"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 xml:space="preserve">Fixed #611 - Messages - Changed the default test to indicate that the value of auth_time needs to be essential </w:t>
      </w:r>
    </w:p>
    <w:p w14:paraId="595AF816" w14:textId="77777777" w:rsidR="00000000" w:rsidRDefault="008E4755">
      <w:pPr>
        <w:numPr>
          <w:ilvl w:val="0"/>
          <w:numId w:val="72"/>
        </w:numPr>
        <w:ind w:left="1680" w:right="960"/>
        <w:divId w:val="745765489"/>
        <w:rPr>
          <w:rFonts w:ascii="Verdana" w:eastAsia="Times New Roman" w:hAnsi="Verdana"/>
          <w:color w:val="000000"/>
          <w:lang w:val="en"/>
        </w:rPr>
        <w:pPrChange w:id="653"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Fixed #646 - Messages - Add login_hint as an OAuth parameter a</w:t>
      </w:r>
      <w:r>
        <w:rPr>
          <w:rFonts w:ascii="Verdana" w:eastAsia="Times New Roman" w:hAnsi="Verdana"/>
          <w:color w:val="000000"/>
          <w:lang w:val="en"/>
        </w:rPr>
        <w:t xml:space="preserve">nd put in example in request object </w:t>
      </w:r>
    </w:p>
    <w:p w14:paraId="11EC58A9" w14:textId="77777777" w:rsidR="00000000" w:rsidRDefault="008E4755">
      <w:pPr>
        <w:numPr>
          <w:ilvl w:val="0"/>
          <w:numId w:val="72"/>
        </w:numPr>
        <w:ind w:left="1680" w:right="960"/>
        <w:divId w:val="745765489"/>
        <w:rPr>
          <w:rFonts w:ascii="Verdana" w:eastAsia="Times New Roman" w:hAnsi="Verdana"/>
          <w:color w:val="000000"/>
          <w:lang w:val="en"/>
        </w:rPr>
        <w:pPrChange w:id="654"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 xml:space="preserve">Fixed #607 - Messages - add example decoded id_token. </w:t>
      </w:r>
    </w:p>
    <w:p w14:paraId="3311F7C1" w14:textId="77777777" w:rsidR="00000000" w:rsidRDefault="008E4755">
      <w:pPr>
        <w:numPr>
          <w:ilvl w:val="0"/>
          <w:numId w:val="72"/>
        </w:numPr>
        <w:ind w:left="1680" w:right="960"/>
        <w:divId w:val="745765489"/>
        <w:rPr>
          <w:rFonts w:ascii="Verdana" w:eastAsia="Times New Roman" w:hAnsi="Verdana"/>
          <w:color w:val="000000"/>
          <w:lang w:val="en"/>
        </w:rPr>
        <w:pPrChange w:id="655"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 xml:space="preserve">Fixed #658 - Messages - 2.1.1 "id_token" name crash, id_token renamed to id_token_hint </w:t>
      </w:r>
    </w:p>
    <w:p w14:paraId="535A6EF8" w14:textId="77777777" w:rsidR="00000000" w:rsidRDefault="008E4755">
      <w:pPr>
        <w:numPr>
          <w:ilvl w:val="0"/>
          <w:numId w:val="72"/>
        </w:numPr>
        <w:ind w:left="1680" w:right="960"/>
        <w:divId w:val="745765489"/>
        <w:rPr>
          <w:rFonts w:ascii="Verdana" w:eastAsia="Times New Roman" w:hAnsi="Verdana"/>
          <w:color w:val="000000"/>
          <w:lang w:val="en"/>
        </w:rPr>
        <w:pPrChange w:id="656"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Fixed #612 - Messages - 4.1 change request_object_algs_supported to be RS256</w:t>
      </w:r>
      <w:r>
        <w:rPr>
          <w:rFonts w:ascii="Verdana" w:eastAsia="Times New Roman" w:hAnsi="Verdana"/>
          <w:color w:val="000000"/>
          <w:lang w:val="en"/>
        </w:rPr>
        <w:t xml:space="preserve"> </w:t>
      </w:r>
    </w:p>
    <w:p w14:paraId="4F60015A" w14:textId="77777777" w:rsidR="00000000" w:rsidRDefault="008E4755">
      <w:pPr>
        <w:numPr>
          <w:ilvl w:val="0"/>
          <w:numId w:val="72"/>
        </w:numPr>
        <w:ind w:left="1680" w:right="960"/>
        <w:divId w:val="745765489"/>
        <w:rPr>
          <w:rFonts w:ascii="Verdana" w:eastAsia="Times New Roman" w:hAnsi="Verdana"/>
          <w:color w:val="000000"/>
          <w:lang w:val="en"/>
        </w:rPr>
        <w:pPrChange w:id="657"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 xml:space="preserve">Fixed #662 - Messages - changed id_token_signed_response_algs to id_token_signed_response_alg in 5.1 </w:t>
      </w:r>
    </w:p>
    <w:p w14:paraId="3120AAB2" w14:textId="77777777" w:rsidR="00000000" w:rsidRDefault="008E4755">
      <w:pPr>
        <w:numPr>
          <w:ilvl w:val="0"/>
          <w:numId w:val="72"/>
        </w:numPr>
        <w:ind w:left="1680" w:right="960"/>
        <w:divId w:val="745765489"/>
        <w:rPr>
          <w:rFonts w:ascii="Verdana" w:eastAsia="Times New Roman" w:hAnsi="Verdana"/>
          <w:color w:val="000000"/>
          <w:lang w:val="en"/>
        </w:rPr>
        <w:pPrChange w:id="658"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 xml:space="preserve">Fixed #678 - Messages - Changed 5.1.3 terminology of acr to reflect essential vs. required and fixed example </w:t>
      </w:r>
    </w:p>
    <w:p w14:paraId="4D412FB4" w14:textId="77777777" w:rsidR="00000000" w:rsidRDefault="008E4755">
      <w:pPr>
        <w:numPr>
          <w:ilvl w:val="0"/>
          <w:numId w:val="72"/>
        </w:numPr>
        <w:ind w:left="1680" w:right="960"/>
        <w:divId w:val="745765489"/>
        <w:rPr>
          <w:rFonts w:ascii="Verdana" w:eastAsia="Times New Roman" w:hAnsi="Verdana"/>
          <w:color w:val="000000"/>
          <w:lang w:val="en"/>
        </w:rPr>
        <w:pPrChange w:id="659"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Fixed #679 - Messages - update reference t</w:t>
      </w:r>
      <w:r>
        <w:rPr>
          <w:rFonts w:ascii="Verdana" w:eastAsia="Times New Roman" w:hAnsi="Verdana"/>
          <w:color w:val="000000"/>
          <w:lang w:val="en"/>
        </w:rPr>
        <w:t xml:space="preserve">o LoA registry from ID to RFC6711. </w:t>
      </w:r>
    </w:p>
    <w:p w14:paraId="58CFD957" w14:textId="77777777" w:rsidR="00000000" w:rsidRDefault="008E4755">
      <w:pPr>
        <w:numPr>
          <w:ilvl w:val="0"/>
          <w:numId w:val="72"/>
        </w:numPr>
        <w:ind w:left="1680" w:right="960"/>
        <w:divId w:val="745765489"/>
        <w:rPr>
          <w:rFonts w:ascii="Verdana" w:eastAsia="Times New Roman" w:hAnsi="Verdana"/>
          <w:color w:val="000000"/>
          <w:lang w:val="en"/>
        </w:rPr>
        <w:pPrChange w:id="660"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Fixed #614 - Discovery - 3.2 Distinguishing between signature and integrity parameters for HMAC algorithms. This fix tracks the parameter changes made to the JWE spec in draft-ietf-jose-json-web-encryption-06. It deletes</w:t>
      </w:r>
      <w:r>
        <w:rPr>
          <w:rFonts w:ascii="Verdana" w:eastAsia="Times New Roman" w:hAnsi="Verdana"/>
          <w:color w:val="000000"/>
          <w:lang w:val="en"/>
        </w:rPr>
        <w:t xml:space="preserve"> the parameters {userinfo,id_token}_encrypted_response_int. It replaces the parameters {userinfo,id_token,request_object,token_endpoint}_algs_supported with {userinfo,id_token,request_object,token_endpoint}_signing_alg_values_supported and {userinfo,id_tok</w:t>
      </w:r>
      <w:r>
        <w:rPr>
          <w:rFonts w:ascii="Verdana" w:eastAsia="Times New Roman" w:hAnsi="Verdana"/>
          <w:color w:val="000000"/>
          <w:lang w:val="en"/>
        </w:rPr>
        <w:t xml:space="preserve">en,request_object,token_endpoint}_encryption_{alg,enc}_values_supported. </w:t>
      </w:r>
    </w:p>
    <w:p w14:paraId="38D1CD5A" w14:textId="77777777" w:rsidR="00000000" w:rsidRDefault="008E4755">
      <w:pPr>
        <w:numPr>
          <w:ilvl w:val="0"/>
          <w:numId w:val="72"/>
        </w:numPr>
        <w:ind w:left="1680" w:right="960"/>
        <w:divId w:val="745765489"/>
        <w:rPr>
          <w:rFonts w:ascii="Verdana" w:eastAsia="Times New Roman" w:hAnsi="Verdana"/>
          <w:color w:val="000000"/>
          <w:lang w:val="en"/>
        </w:rPr>
        <w:pPrChange w:id="661"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Fixed #673 - Registration 2.1: Rename require_signed_request_object to request_object_alg. The actual change was to rename require_signed_request_object to request_object_signing_alg</w:t>
      </w:r>
      <w:r>
        <w:rPr>
          <w:rFonts w:ascii="Verdana" w:eastAsia="Times New Roman" w:hAnsi="Verdana"/>
          <w:color w:val="000000"/>
          <w:lang w:val="en"/>
        </w:rPr>
        <w:t xml:space="preserve">, following the naming convention used in the resolution to issue #614. </w:t>
      </w:r>
    </w:p>
    <w:p w14:paraId="63BFBB01" w14:textId="77777777" w:rsidR="00000000" w:rsidRDefault="008E4755">
      <w:pPr>
        <w:numPr>
          <w:ilvl w:val="0"/>
          <w:numId w:val="72"/>
        </w:numPr>
        <w:ind w:left="1680" w:right="960"/>
        <w:divId w:val="745765489"/>
        <w:rPr>
          <w:rFonts w:ascii="Verdana" w:eastAsia="Times New Roman" w:hAnsi="Verdana"/>
          <w:color w:val="000000"/>
          <w:lang w:val="en"/>
        </w:rPr>
        <w:pPrChange w:id="662"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 xml:space="preserve">Fixed #666 - JWS signature validation vs. verification. </w:t>
      </w:r>
    </w:p>
    <w:p w14:paraId="4D75EFE0" w14:textId="77777777" w:rsidR="00000000" w:rsidRDefault="008E4755">
      <w:pPr>
        <w:numPr>
          <w:ilvl w:val="0"/>
          <w:numId w:val="72"/>
        </w:numPr>
        <w:ind w:left="1680" w:right="960"/>
        <w:divId w:val="745765489"/>
        <w:rPr>
          <w:rFonts w:ascii="Verdana" w:eastAsia="Times New Roman" w:hAnsi="Verdana"/>
          <w:color w:val="000000"/>
          <w:lang w:val="en"/>
        </w:rPr>
        <w:pPrChange w:id="663"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 xml:space="preserve">Referenced OAuth 2.0 RFCs -- RFC 6749 and RFC 6750. </w:t>
      </w:r>
    </w:p>
    <w:p w14:paraId="40804E66" w14:textId="77777777" w:rsidR="00000000" w:rsidRDefault="008E4755">
      <w:pPr>
        <w:numPr>
          <w:ilvl w:val="0"/>
          <w:numId w:val="72"/>
        </w:numPr>
        <w:ind w:left="1680" w:right="960"/>
        <w:divId w:val="745765489"/>
        <w:rPr>
          <w:rFonts w:ascii="Verdana" w:eastAsia="Times New Roman" w:hAnsi="Verdana"/>
          <w:color w:val="000000"/>
          <w:lang w:val="en"/>
        </w:rPr>
        <w:pPrChange w:id="664" w:author="Author" w:date="2013-06-27T18:33:00Z">
          <w:pPr>
            <w:numPr>
              <w:numId w:val="156"/>
            </w:numPr>
            <w:tabs>
              <w:tab w:val="num" w:pos="720"/>
            </w:tabs>
            <w:ind w:left="720" w:right="960" w:hanging="360"/>
            <w:divId w:val="745765489"/>
          </w:pPr>
        </w:pPrChange>
      </w:pPr>
      <w:r>
        <w:rPr>
          <w:rFonts w:ascii="Verdana" w:eastAsia="Times New Roman" w:hAnsi="Verdana"/>
          <w:color w:val="000000"/>
          <w:lang w:val="en"/>
        </w:rPr>
        <w:t xml:space="preserve">Fixed #663 Sec 5.2 to allow for non SHA2 HMAC algs </w:t>
      </w:r>
    </w:p>
    <w:p w14:paraId="154C79B9"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-12 </w:t>
      </w:r>
    </w:p>
    <w:p w14:paraId="31E65971" w14:textId="77777777" w:rsidR="00000000" w:rsidRDefault="008E4755">
      <w:pPr>
        <w:numPr>
          <w:ilvl w:val="0"/>
          <w:numId w:val="73"/>
        </w:numPr>
        <w:ind w:left="1680" w:right="960"/>
        <w:divId w:val="745765489"/>
        <w:rPr>
          <w:rFonts w:ascii="Verdana" w:eastAsia="Times New Roman" w:hAnsi="Verdana"/>
          <w:color w:val="000000"/>
          <w:lang w:val="en"/>
        </w:rPr>
        <w:pPrChange w:id="665" w:author="Author" w:date="2013-06-27T18:33:00Z">
          <w:pPr>
            <w:numPr>
              <w:numId w:val="157"/>
            </w:numPr>
            <w:tabs>
              <w:tab w:val="num" w:pos="720"/>
            </w:tabs>
            <w:ind w:left="720" w:right="960" w:hanging="360"/>
            <w:divId w:val="745765489"/>
          </w:pPr>
        </w:pPrChange>
      </w:pPr>
      <w:r>
        <w:rPr>
          <w:rFonts w:ascii="Verdana" w:eastAsia="Times New Roman" w:hAnsi="Verdana"/>
          <w:color w:val="000000"/>
          <w:lang w:val="en"/>
        </w:rPr>
        <w:t xml:space="preserve">Added </w:t>
      </w:r>
      <w:r>
        <w:rPr>
          <w:rStyle w:val="HTMLTypewriter"/>
          <w:lang w:val="en"/>
        </w:rPr>
        <w:t>preferred_</w:t>
      </w:r>
      <w:r>
        <w:rPr>
          <w:rStyle w:val="HTMLTypewriter"/>
          <w:lang w:val="en"/>
        </w:rPr>
        <w:t>username</w:t>
      </w:r>
      <w:r>
        <w:rPr>
          <w:rFonts w:ascii="Verdana" w:eastAsia="Times New Roman" w:hAnsi="Verdana"/>
          <w:color w:val="000000"/>
          <w:lang w:val="en"/>
        </w:rPr>
        <w:t xml:space="preserve"> claim under </w:t>
      </w:r>
      <w:r>
        <w:rPr>
          <w:rStyle w:val="HTMLTypewriter"/>
          <w:lang w:val="en"/>
        </w:rPr>
        <w:t>profile</w:t>
      </w:r>
      <w:r>
        <w:rPr>
          <w:rFonts w:ascii="Verdana" w:eastAsia="Times New Roman" w:hAnsi="Verdana"/>
          <w:color w:val="000000"/>
          <w:lang w:val="en"/>
        </w:rPr>
        <w:t xml:space="preserve"> scope </w:t>
      </w:r>
    </w:p>
    <w:p w14:paraId="6D021678" w14:textId="77777777" w:rsidR="00000000" w:rsidRDefault="008E4755">
      <w:pPr>
        <w:numPr>
          <w:ilvl w:val="0"/>
          <w:numId w:val="73"/>
        </w:numPr>
        <w:ind w:left="1680" w:right="960"/>
        <w:divId w:val="745765489"/>
        <w:rPr>
          <w:rFonts w:ascii="Verdana" w:eastAsia="Times New Roman" w:hAnsi="Verdana"/>
          <w:color w:val="000000"/>
          <w:lang w:val="en"/>
        </w:rPr>
        <w:pPrChange w:id="666" w:author="Author" w:date="2013-06-27T18:33:00Z">
          <w:pPr>
            <w:numPr>
              <w:numId w:val="157"/>
            </w:numPr>
            <w:tabs>
              <w:tab w:val="num" w:pos="720"/>
            </w:tabs>
            <w:ind w:left="720" w:right="960" w:hanging="360"/>
            <w:divId w:val="745765489"/>
          </w:pPr>
        </w:pPrChange>
      </w:pPr>
      <w:r>
        <w:rPr>
          <w:rFonts w:ascii="Verdana" w:eastAsia="Times New Roman" w:hAnsi="Verdana"/>
          <w:color w:val="000000"/>
          <w:lang w:val="en"/>
        </w:rPr>
        <w:t xml:space="preserve">Added section on claim stability </w:t>
      </w:r>
    </w:p>
    <w:p w14:paraId="0424F24F" w14:textId="77777777" w:rsidR="00000000" w:rsidRDefault="008E4755">
      <w:pPr>
        <w:numPr>
          <w:ilvl w:val="0"/>
          <w:numId w:val="73"/>
        </w:numPr>
        <w:ind w:left="1680" w:right="960"/>
        <w:divId w:val="745765489"/>
        <w:rPr>
          <w:rFonts w:ascii="Verdana" w:eastAsia="Times New Roman" w:hAnsi="Verdana"/>
          <w:color w:val="000000"/>
          <w:lang w:val="en"/>
        </w:rPr>
        <w:pPrChange w:id="667" w:author="Author" w:date="2013-06-27T18:33:00Z">
          <w:pPr>
            <w:numPr>
              <w:numId w:val="157"/>
            </w:numPr>
            <w:tabs>
              <w:tab w:val="num" w:pos="720"/>
            </w:tabs>
            <w:ind w:left="720" w:right="960" w:hanging="360"/>
            <w:divId w:val="745765489"/>
          </w:pPr>
        </w:pPrChange>
      </w:pPr>
      <w:r>
        <w:rPr>
          <w:rFonts w:ascii="Verdana" w:eastAsia="Times New Roman" w:hAnsi="Verdana"/>
          <w:color w:val="000000"/>
          <w:lang w:val="en"/>
        </w:rPr>
        <w:t xml:space="preserve">Changed </w:t>
      </w:r>
      <w:r>
        <w:rPr>
          <w:rStyle w:val="HTMLTypewriter"/>
          <w:lang w:val="en"/>
        </w:rPr>
        <w:t>request_uri</w:t>
      </w:r>
      <w:r>
        <w:rPr>
          <w:rFonts w:ascii="Verdana" w:eastAsia="Times New Roman" w:hAnsi="Verdana"/>
          <w:color w:val="000000"/>
          <w:lang w:val="en"/>
        </w:rPr>
        <w:t xml:space="preserve"> to </w:t>
      </w:r>
      <w:r>
        <w:rPr>
          <w:rStyle w:val="HTMLTypewriter"/>
          <w:lang w:val="en"/>
        </w:rPr>
        <w:t>request_uri</w:t>
      </w:r>
      <w:r>
        <w:rPr>
          <w:rFonts w:ascii="Verdana" w:eastAsia="Times New Roman" w:hAnsi="Verdana"/>
          <w:color w:val="000000"/>
          <w:lang w:val="en"/>
        </w:rPr>
        <w:t xml:space="preserve"> in Section 2.1.2.1 </w:t>
      </w:r>
    </w:p>
    <w:p w14:paraId="187065CB"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-11 </w:t>
      </w:r>
    </w:p>
    <w:p w14:paraId="2AFDCCDA" w14:textId="77777777" w:rsidR="00000000" w:rsidRDefault="008E4755">
      <w:pPr>
        <w:numPr>
          <w:ilvl w:val="0"/>
          <w:numId w:val="74"/>
        </w:numPr>
        <w:ind w:left="1680" w:right="960"/>
        <w:divId w:val="745765489"/>
        <w:rPr>
          <w:rFonts w:ascii="Verdana" w:eastAsia="Times New Roman" w:hAnsi="Verdana"/>
          <w:color w:val="000000"/>
          <w:lang w:val="en"/>
        </w:rPr>
        <w:pPrChange w:id="668" w:author="Author" w:date="2013-06-27T18:33:00Z">
          <w:pPr>
            <w:numPr>
              <w:numId w:val="158"/>
            </w:numPr>
            <w:tabs>
              <w:tab w:val="num" w:pos="720"/>
            </w:tabs>
            <w:ind w:left="720" w:right="960" w:hanging="360"/>
            <w:divId w:val="745765489"/>
          </w:pPr>
        </w:pPrChange>
      </w:pPr>
      <w:r>
        <w:rPr>
          <w:rFonts w:ascii="Verdana" w:eastAsia="Times New Roman" w:hAnsi="Verdana"/>
          <w:color w:val="000000"/>
          <w:lang w:val="en"/>
        </w:rPr>
        <w:t xml:space="preserve">Removed </w:t>
      </w:r>
      <w:r>
        <w:rPr>
          <w:rStyle w:val="HTMLTypewriter"/>
          <w:lang w:val="en"/>
        </w:rPr>
        <w:t>claims_in_id_token</w:t>
      </w:r>
      <w:r>
        <w:rPr>
          <w:rFonts w:ascii="Verdana" w:eastAsia="Times New Roman" w:hAnsi="Verdana"/>
          <w:color w:val="000000"/>
          <w:lang w:val="en"/>
        </w:rPr>
        <w:t xml:space="preserve"> scope value, per decision on June 15, 2012 special working group call </w:t>
      </w:r>
    </w:p>
    <w:p w14:paraId="65A89232"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-10 </w:t>
      </w:r>
    </w:p>
    <w:p w14:paraId="0EFD818D" w14:textId="77777777" w:rsidR="00000000" w:rsidRDefault="008E4755">
      <w:pPr>
        <w:numPr>
          <w:ilvl w:val="0"/>
          <w:numId w:val="75"/>
        </w:numPr>
        <w:ind w:left="1680" w:right="960"/>
        <w:divId w:val="745765489"/>
        <w:rPr>
          <w:rFonts w:ascii="Verdana" w:eastAsia="Times New Roman" w:hAnsi="Verdana"/>
          <w:color w:val="000000"/>
          <w:lang w:val="en"/>
        </w:rPr>
        <w:pPrChange w:id="669" w:author="Author" w:date="2013-06-27T18:33:00Z">
          <w:pPr>
            <w:numPr>
              <w:numId w:val="159"/>
            </w:numPr>
            <w:tabs>
              <w:tab w:val="num" w:pos="720"/>
            </w:tabs>
            <w:ind w:left="720" w:right="960" w:hanging="360"/>
            <w:divId w:val="745765489"/>
          </w:pPr>
        </w:pPrChange>
      </w:pPr>
      <w:r>
        <w:rPr>
          <w:rFonts w:ascii="Verdana" w:eastAsia="Times New Roman" w:hAnsi="Verdana"/>
          <w:color w:val="000000"/>
          <w:lang w:val="en"/>
        </w:rPr>
        <w:t xml:space="preserve">Changed </w:t>
      </w:r>
      <w:r>
        <w:rPr>
          <w:rStyle w:val="HTMLTypewriter"/>
          <w:lang w:val="en"/>
        </w:rPr>
        <w:t>verified</w:t>
      </w:r>
      <w:r>
        <w:rPr>
          <w:rFonts w:ascii="Verdana" w:eastAsia="Times New Roman" w:hAnsi="Verdana"/>
          <w:color w:val="000000"/>
          <w:lang w:val="en"/>
        </w:rPr>
        <w:t xml:space="preserve"> to </w:t>
      </w:r>
      <w:r>
        <w:rPr>
          <w:rStyle w:val="HTMLTypewriter"/>
          <w:lang w:val="en"/>
        </w:rPr>
        <w:t>ema</w:t>
      </w:r>
      <w:r>
        <w:rPr>
          <w:rStyle w:val="HTMLTypewriter"/>
          <w:lang w:val="en"/>
        </w:rPr>
        <w:t>il_verified</w:t>
      </w:r>
      <w:r>
        <w:rPr>
          <w:rFonts w:ascii="Verdana" w:eastAsia="Times New Roman" w:hAnsi="Verdana"/>
          <w:color w:val="000000"/>
          <w:lang w:val="en"/>
        </w:rPr>
        <w:t xml:space="preserve">, per issue #564 </w:t>
      </w:r>
    </w:p>
    <w:p w14:paraId="2E5FBB97" w14:textId="77777777" w:rsidR="00000000" w:rsidRDefault="008E4755">
      <w:pPr>
        <w:numPr>
          <w:ilvl w:val="0"/>
          <w:numId w:val="75"/>
        </w:numPr>
        <w:ind w:left="1680" w:right="960"/>
        <w:divId w:val="745765489"/>
        <w:rPr>
          <w:rFonts w:ascii="Verdana" w:eastAsia="Times New Roman" w:hAnsi="Verdana"/>
          <w:color w:val="000000"/>
          <w:lang w:val="en"/>
        </w:rPr>
        <w:pPrChange w:id="670" w:author="Author" w:date="2013-06-27T18:33:00Z">
          <w:pPr>
            <w:numPr>
              <w:numId w:val="159"/>
            </w:numPr>
            <w:tabs>
              <w:tab w:val="num" w:pos="720"/>
            </w:tabs>
            <w:ind w:left="720" w:right="960" w:hanging="360"/>
            <w:divId w:val="745765489"/>
          </w:pPr>
        </w:pPrChange>
      </w:pPr>
      <w:r>
        <w:rPr>
          <w:rFonts w:ascii="Verdana" w:eastAsia="Times New Roman" w:hAnsi="Verdana"/>
          <w:color w:val="000000"/>
          <w:lang w:val="en"/>
        </w:rPr>
        <w:t xml:space="preserve">Added scope value </w:t>
      </w:r>
      <w:r>
        <w:rPr>
          <w:rStyle w:val="HTMLTypewriter"/>
          <w:lang w:val="en"/>
        </w:rPr>
        <w:t>claims_in_id_token</w:t>
      </w:r>
      <w:r>
        <w:rPr>
          <w:rFonts w:ascii="Verdana" w:eastAsia="Times New Roman" w:hAnsi="Verdana"/>
          <w:color w:val="000000"/>
          <w:lang w:val="en"/>
        </w:rPr>
        <w:t xml:space="preserve"> as a switch to indicate that the UserInfo claims should be returned in the ID Token, per issue #561 </w:t>
      </w:r>
    </w:p>
    <w:p w14:paraId="29AC60A1" w14:textId="77777777" w:rsidR="00000000" w:rsidRDefault="008E4755">
      <w:pPr>
        <w:numPr>
          <w:ilvl w:val="0"/>
          <w:numId w:val="75"/>
        </w:numPr>
        <w:ind w:left="1680" w:right="960"/>
        <w:divId w:val="745765489"/>
        <w:rPr>
          <w:rFonts w:ascii="Verdana" w:eastAsia="Times New Roman" w:hAnsi="Verdana"/>
          <w:color w:val="000000"/>
          <w:lang w:val="en"/>
        </w:rPr>
        <w:pPrChange w:id="671" w:author="Author" w:date="2013-06-27T18:33:00Z">
          <w:pPr>
            <w:numPr>
              <w:numId w:val="159"/>
            </w:numPr>
            <w:tabs>
              <w:tab w:val="num" w:pos="720"/>
            </w:tabs>
            <w:ind w:left="720" w:right="960" w:hanging="360"/>
            <w:divId w:val="745765489"/>
          </w:pPr>
        </w:pPrChange>
      </w:pPr>
      <w:r>
        <w:rPr>
          <w:rFonts w:ascii="Verdana" w:eastAsia="Times New Roman" w:hAnsi="Verdana"/>
          <w:color w:val="000000"/>
          <w:lang w:val="en"/>
        </w:rPr>
        <w:t xml:space="preserve">Removed </w:t>
      </w:r>
      <w:r>
        <w:rPr>
          <w:rStyle w:val="HTMLTypewriter"/>
          <w:lang w:val="en"/>
        </w:rPr>
        <w:t>optional</w:t>
      </w:r>
      <w:r>
        <w:rPr>
          <w:rFonts w:ascii="Verdana" w:eastAsia="Times New Roman" w:hAnsi="Verdana"/>
          <w:color w:val="000000"/>
          <w:lang w:val="en"/>
        </w:rPr>
        <w:t xml:space="preserve"> claim request parameter and added </w:t>
      </w:r>
      <w:r>
        <w:rPr>
          <w:rStyle w:val="HTMLTypewriter"/>
          <w:lang w:val="en"/>
        </w:rPr>
        <w:t>essential</w:t>
      </w:r>
      <w:r>
        <w:rPr>
          <w:rFonts w:ascii="Verdana" w:eastAsia="Times New Roman" w:hAnsi="Verdana"/>
          <w:color w:val="000000"/>
          <w:lang w:val="en"/>
        </w:rPr>
        <w:t xml:space="preserve"> claim request parameter, </w:t>
      </w:r>
      <w:r>
        <w:rPr>
          <w:rFonts w:ascii="Verdana" w:eastAsia="Times New Roman" w:hAnsi="Verdana"/>
          <w:color w:val="000000"/>
          <w:lang w:val="en"/>
        </w:rPr>
        <w:t xml:space="preserve">per issue #577. We changed terminology from "optional" to "voluntary" and "required" to "essential" to better match privacy policy requirements. </w:t>
      </w:r>
    </w:p>
    <w:p w14:paraId="5503D2FC" w14:textId="77777777" w:rsidR="00000000" w:rsidRDefault="008E4755">
      <w:pPr>
        <w:numPr>
          <w:ilvl w:val="0"/>
          <w:numId w:val="75"/>
        </w:numPr>
        <w:ind w:left="1680" w:right="960"/>
        <w:divId w:val="745765489"/>
        <w:rPr>
          <w:rFonts w:ascii="Verdana" w:eastAsia="Times New Roman" w:hAnsi="Verdana"/>
          <w:color w:val="000000"/>
          <w:lang w:val="en"/>
        </w:rPr>
        <w:pPrChange w:id="672" w:author="Author" w:date="2013-06-27T18:33:00Z">
          <w:pPr>
            <w:numPr>
              <w:numId w:val="159"/>
            </w:numPr>
            <w:tabs>
              <w:tab w:val="num" w:pos="720"/>
            </w:tabs>
            <w:ind w:left="720" w:right="960" w:hanging="360"/>
            <w:divId w:val="745765489"/>
          </w:pPr>
        </w:pPrChange>
      </w:pPr>
      <w:r>
        <w:rPr>
          <w:rFonts w:ascii="Verdana" w:eastAsia="Times New Roman" w:hAnsi="Verdana"/>
          <w:color w:val="000000"/>
          <w:lang w:val="en"/>
        </w:rPr>
        <w:t xml:space="preserve">Removed Check ID Endpoint, per issue #570 </w:t>
      </w:r>
    </w:p>
    <w:p w14:paraId="0EC1E6DD" w14:textId="77777777" w:rsidR="00000000" w:rsidRDefault="008E4755">
      <w:pPr>
        <w:numPr>
          <w:ilvl w:val="0"/>
          <w:numId w:val="75"/>
        </w:numPr>
        <w:ind w:left="1680" w:right="960"/>
        <w:divId w:val="745765489"/>
        <w:rPr>
          <w:rFonts w:ascii="Verdana" w:eastAsia="Times New Roman" w:hAnsi="Verdana"/>
          <w:color w:val="000000"/>
          <w:lang w:val="en"/>
        </w:rPr>
        <w:pPrChange w:id="673" w:author="Author" w:date="2013-06-27T18:33:00Z">
          <w:pPr>
            <w:numPr>
              <w:numId w:val="159"/>
            </w:numPr>
            <w:tabs>
              <w:tab w:val="num" w:pos="720"/>
            </w:tabs>
            <w:ind w:left="720" w:right="960" w:hanging="360"/>
            <w:divId w:val="745765489"/>
          </w:pPr>
        </w:pPrChange>
      </w:pPr>
      <w:r>
        <w:rPr>
          <w:rFonts w:ascii="Verdana" w:eastAsia="Times New Roman" w:hAnsi="Verdana"/>
          <w:color w:val="000000"/>
          <w:lang w:val="en"/>
        </w:rPr>
        <w:t xml:space="preserve">Added PAPE Reference to the Informative References, per issue #574 </w:t>
      </w:r>
    </w:p>
    <w:p w14:paraId="3FC2738B" w14:textId="77777777" w:rsidR="00000000" w:rsidRDefault="008E4755">
      <w:pPr>
        <w:numPr>
          <w:ilvl w:val="0"/>
          <w:numId w:val="75"/>
        </w:numPr>
        <w:ind w:left="1680" w:right="960"/>
        <w:divId w:val="745765489"/>
        <w:rPr>
          <w:rFonts w:ascii="Verdana" w:eastAsia="Times New Roman" w:hAnsi="Verdana"/>
          <w:color w:val="000000"/>
          <w:lang w:val="en"/>
        </w:rPr>
        <w:pPrChange w:id="674" w:author="Author" w:date="2013-06-27T18:33:00Z">
          <w:pPr>
            <w:numPr>
              <w:numId w:val="159"/>
            </w:numPr>
            <w:tabs>
              <w:tab w:val="num" w:pos="720"/>
            </w:tabs>
            <w:ind w:left="720" w:right="960" w:hanging="360"/>
            <w:divId w:val="745765489"/>
          </w:pPr>
        </w:pPrChange>
      </w:pPr>
      <w:r>
        <w:rPr>
          <w:rFonts w:ascii="Verdana" w:eastAsia="Times New Roman" w:hAnsi="Verdana"/>
          <w:color w:val="000000"/>
          <w:lang w:val="en"/>
        </w:rPr>
        <w:t xml:space="preserve">Added "id_token" response type as being MTI for OpenID Providers </w:t>
      </w:r>
    </w:p>
    <w:p w14:paraId="21D76B5F" w14:textId="77777777" w:rsidR="00000000" w:rsidRDefault="008E4755">
      <w:pPr>
        <w:numPr>
          <w:ilvl w:val="0"/>
          <w:numId w:val="75"/>
        </w:numPr>
        <w:ind w:left="1680" w:right="960"/>
        <w:divId w:val="745765489"/>
        <w:rPr>
          <w:rFonts w:ascii="Verdana" w:eastAsia="Times New Roman" w:hAnsi="Verdana"/>
          <w:color w:val="000000"/>
          <w:lang w:val="en"/>
        </w:rPr>
        <w:pPrChange w:id="675" w:author="Author" w:date="2013-06-27T18:33:00Z">
          <w:pPr>
            <w:numPr>
              <w:numId w:val="159"/>
            </w:numPr>
            <w:tabs>
              <w:tab w:val="num" w:pos="720"/>
            </w:tabs>
            <w:ind w:left="720" w:right="960" w:hanging="360"/>
            <w:divId w:val="745765489"/>
          </w:pPr>
        </w:pPrChange>
      </w:pPr>
      <w:r>
        <w:rPr>
          <w:rFonts w:ascii="Verdana" w:eastAsia="Times New Roman" w:hAnsi="Verdana"/>
          <w:color w:val="000000"/>
          <w:lang w:val="en"/>
        </w:rPr>
        <w:t xml:space="preserve">Specified that parameters present in both the OpenID Request Object and the OAuth 2.0 Authorization Request MUST exactly match, per issue #575 </w:t>
      </w:r>
    </w:p>
    <w:p w14:paraId="603EE71D" w14:textId="77777777" w:rsidR="00000000" w:rsidRDefault="008E4755">
      <w:pPr>
        <w:numPr>
          <w:ilvl w:val="0"/>
          <w:numId w:val="75"/>
        </w:numPr>
        <w:ind w:left="1680" w:right="960"/>
        <w:divId w:val="745765489"/>
        <w:rPr>
          <w:rFonts w:ascii="Verdana" w:eastAsia="Times New Roman" w:hAnsi="Verdana"/>
          <w:color w:val="000000"/>
          <w:lang w:val="en"/>
        </w:rPr>
        <w:pPrChange w:id="676" w:author="Author" w:date="2013-06-27T18:33:00Z">
          <w:pPr>
            <w:numPr>
              <w:numId w:val="159"/>
            </w:numPr>
            <w:tabs>
              <w:tab w:val="num" w:pos="720"/>
            </w:tabs>
            <w:ind w:left="720" w:right="960" w:hanging="360"/>
            <w:divId w:val="745765489"/>
          </w:pPr>
        </w:pPrChange>
      </w:pPr>
      <w:r>
        <w:rPr>
          <w:rFonts w:ascii="Verdana" w:eastAsia="Times New Roman" w:hAnsi="Verdana"/>
          <w:color w:val="000000"/>
          <w:lang w:val="en"/>
        </w:rPr>
        <w:t>Changed OpenID Request Object from being spec</w:t>
      </w:r>
      <w:r>
        <w:rPr>
          <w:rFonts w:ascii="Verdana" w:eastAsia="Times New Roman" w:hAnsi="Verdana"/>
          <w:color w:val="000000"/>
          <w:lang w:val="en"/>
        </w:rPr>
        <w:t xml:space="preserve">ified as a JWT to being specified as a JWS signed base64url encoded JSON object, per issue #592 </w:t>
      </w:r>
    </w:p>
    <w:p w14:paraId="683527F0" w14:textId="77777777" w:rsidR="00000000" w:rsidRDefault="008E4755">
      <w:pPr>
        <w:numPr>
          <w:ilvl w:val="0"/>
          <w:numId w:val="75"/>
        </w:numPr>
        <w:ind w:left="1680" w:right="960"/>
        <w:divId w:val="745765489"/>
        <w:rPr>
          <w:rFonts w:ascii="Verdana" w:eastAsia="Times New Roman" w:hAnsi="Verdana"/>
          <w:color w:val="000000"/>
          <w:lang w:val="en"/>
        </w:rPr>
        <w:pPrChange w:id="677" w:author="Author" w:date="2013-06-27T18:33:00Z">
          <w:pPr>
            <w:numPr>
              <w:numId w:val="159"/>
            </w:numPr>
            <w:tabs>
              <w:tab w:val="num" w:pos="720"/>
            </w:tabs>
            <w:ind w:left="720" w:right="960" w:hanging="360"/>
            <w:divId w:val="745765489"/>
          </w:pPr>
        </w:pPrChange>
      </w:pPr>
      <w:r>
        <w:rPr>
          <w:rFonts w:ascii="Verdana" w:eastAsia="Times New Roman" w:hAnsi="Verdana"/>
          <w:color w:val="000000"/>
          <w:lang w:val="en"/>
        </w:rPr>
        <w:t xml:space="preserve">Changed default ID Token signing algorithm to RS256, per issue #571 </w:t>
      </w:r>
    </w:p>
    <w:p w14:paraId="5A4A0B50" w14:textId="77777777" w:rsidR="00000000" w:rsidRDefault="008E4755">
      <w:pPr>
        <w:numPr>
          <w:ilvl w:val="0"/>
          <w:numId w:val="75"/>
        </w:numPr>
        <w:ind w:left="1680" w:right="960"/>
        <w:divId w:val="745765489"/>
        <w:rPr>
          <w:rFonts w:ascii="Verdana" w:eastAsia="Times New Roman" w:hAnsi="Verdana"/>
          <w:color w:val="000000"/>
          <w:lang w:val="en"/>
        </w:rPr>
        <w:pPrChange w:id="678" w:author="Author" w:date="2013-06-27T18:33:00Z">
          <w:pPr>
            <w:numPr>
              <w:numId w:val="159"/>
            </w:numPr>
            <w:tabs>
              <w:tab w:val="num" w:pos="720"/>
            </w:tabs>
            <w:ind w:left="720" w:right="960" w:hanging="360"/>
            <w:divId w:val="745765489"/>
          </w:pPr>
        </w:pPrChange>
      </w:pPr>
      <w:r>
        <w:rPr>
          <w:rFonts w:ascii="Verdana" w:eastAsia="Times New Roman" w:hAnsi="Verdana"/>
          <w:color w:val="000000"/>
          <w:lang w:val="en"/>
        </w:rPr>
        <w:t xml:space="preserve">Changed default OpenID Request Object signing algorithm to RS256, per issue #571 </w:t>
      </w:r>
    </w:p>
    <w:p w14:paraId="65A0CFD5" w14:textId="77777777" w:rsidR="00000000" w:rsidRDefault="008E4755">
      <w:pPr>
        <w:numPr>
          <w:ilvl w:val="0"/>
          <w:numId w:val="75"/>
        </w:numPr>
        <w:ind w:left="1680" w:right="960"/>
        <w:divId w:val="745765489"/>
        <w:rPr>
          <w:rFonts w:ascii="Verdana" w:eastAsia="Times New Roman" w:hAnsi="Verdana"/>
          <w:color w:val="000000"/>
          <w:lang w:val="en"/>
        </w:rPr>
        <w:pPrChange w:id="679" w:author="Author" w:date="2013-06-27T18:33:00Z">
          <w:pPr>
            <w:numPr>
              <w:numId w:val="159"/>
            </w:numPr>
            <w:tabs>
              <w:tab w:val="num" w:pos="720"/>
            </w:tabs>
            <w:ind w:left="720" w:right="960" w:hanging="360"/>
            <w:divId w:val="745765489"/>
          </w:pPr>
        </w:pPrChange>
      </w:pPr>
      <w:r>
        <w:rPr>
          <w:rFonts w:ascii="Verdana" w:eastAsia="Times New Roman" w:hAnsi="Verdana"/>
          <w:color w:val="000000"/>
          <w:lang w:val="en"/>
        </w:rPr>
        <w:t>Made use</w:t>
      </w:r>
      <w:r>
        <w:rPr>
          <w:rFonts w:ascii="Verdana" w:eastAsia="Times New Roman" w:hAnsi="Verdana"/>
          <w:color w:val="000000"/>
          <w:lang w:val="en"/>
        </w:rPr>
        <w:t xml:space="preserve"> of the nonce REQUIRED when using the implicit flow and OPTIONAL when using the code flow, per issue #569 </w:t>
      </w:r>
    </w:p>
    <w:p w14:paraId="6551FB10" w14:textId="77777777" w:rsidR="00000000" w:rsidRDefault="008E4755">
      <w:pPr>
        <w:numPr>
          <w:ilvl w:val="0"/>
          <w:numId w:val="75"/>
        </w:numPr>
        <w:ind w:left="1680" w:right="960"/>
        <w:divId w:val="745765489"/>
        <w:rPr>
          <w:rFonts w:ascii="Verdana" w:eastAsia="Times New Roman" w:hAnsi="Verdana"/>
          <w:color w:val="000000"/>
          <w:lang w:val="en"/>
        </w:rPr>
        <w:pPrChange w:id="680" w:author="Author" w:date="2013-06-27T18:33:00Z">
          <w:pPr>
            <w:numPr>
              <w:numId w:val="159"/>
            </w:numPr>
            <w:tabs>
              <w:tab w:val="num" w:pos="720"/>
            </w:tabs>
            <w:ind w:left="720" w:right="960" w:hanging="360"/>
            <w:divId w:val="745765489"/>
          </w:pPr>
        </w:pPrChange>
      </w:pPr>
      <w:r>
        <w:rPr>
          <w:rFonts w:ascii="Verdana" w:eastAsia="Times New Roman" w:hAnsi="Verdana"/>
          <w:color w:val="000000"/>
          <w:lang w:val="en"/>
        </w:rPr>
        <w:t xml:space="preserve">Changed client.example.com to client.example.org, per issue #251 </w:t>
      </w:r>
    </w:p>
    <w:p w14:paraId="1519891B" w14:textId="77777777" w:rsidR="00000000" w:rsidRDefault="008E4755">
      <w:pPr>
        <w:numPr>
          <w:ilvl w:val="0"/>
          <w:numId w:val="75"/>
        </w:numPr>
        <w:ind w:left="1680" w:right="960"/>
        <w:divId w:val="745765489"/>
        <w:rPr>
          <w:rFonts w:ascii="Verdana" w:eastAsia="Times New Roman" w:hAnsi="Verdana"/>
          <w:color w:val="000000"/>
          <w:lang w:val="en"/>
        </w:rPr>
        <w:pPrChange w:id="681" w:author="Author" w:date="2013-06-27T18:33:00Z">
          <w:pPr>
            <w:numPr>
              <w:numId w:val="159"/>
            </w:numPr>
            <w:tabs>
              <w:tab w:val="num" w:pos="720"/>
            </w:tabs>
            <w:ind w:left="720" w:right="960" w:hanging="360"/>
            <w:divId w:val="745765489"/>
          </w:pPr>
        </w:pPrChange>
      </w:pPr>
      <w:r>
        <w:rPr>
          <w:rFonts w:ascii="Verdana" w:eastAsia="Times New Roman" w:hAnsi="Verdana"/>
          <w:color w:val="000000"/>
          <w:lang w:val="en"/>
        </w:rPr>
        <w:t>Listed author of ISO29115 as "International Telecommunication Union and Internation</w:t>
      </w:r>
      <w:r>
        <w:rPr>
          <w:rFonts w:ascii="Verdana" w:eastAsia="Times New Roman" w:hAnsi="Verdana"/>
          <w:color w:val="000000"/>
          <w:lang w:val="en"/>
        </w:rPr>
        <w:t xml:space="preserve">al Organization for Standardization", per issue #589 </w:t>
      </w:r>
    </w:p>
    <w:p w14:paraId="0FAD80B1" w14:textId="77777777" w:rsidR="00000000" w:rsidRDefault="008E4755">
      <w:pPr>
        <w:numPr>
          <w:ilvl w:val="0"/>
          <w:numId w:val="75"/>
        </w:numPr>
        <w:ind w:left="1680" w:right="960"/>
        <w:divId w:val="745765489"/>
        <w:rPr>
          <w:rFonts w:ascii="Verdana" w:eastAsia="Times New Roman" w:hAnsi="Verdana"/>
          <w:color w:val="000000"/>
          <w:lang w:val="en"/>
        </w:rPr>
        <w:pPrChange w:id="682" w:author="Author" w:date="2013-06-27T18:33:00Z">
          <w:pPr>
            <w:numPr>
              <w:numId w:val="159"/>
            </w:numPr>
            <w:tabs>
              <w:tab w:val="num" w:pos="720"/>
            </w:tabs>
            <w:ind w:left="720" w:right="960" w:hanging="360"/>
            <w:divId w:val="745765489"/>
          </w:pPr>
        </w:pPrChange>
      </w:pPr>
      <w:r>
        <w:rPr>
          <w:rFonts w:ascii="Verdana" w:eastAsia="Times New Roman" w:hAnsi="Verdana"/>
          <w:color w:val="000000"/>
          <w:lang w:val="en"/>
        </w:rPr>
        <w:t xml:space="preserve">Added method of calculating signing and encryption keys for symmetric algorithms, per issue #578 </w:t>
      </w:r>
    </w:p>
    <w:p w14:paraId="0E2EBC67" w14:textId="77777777" w:rsidR="00000000" w:rsidRDefault="008E4755">
      <w:pPr>
        <w:numPr>
          <w:ilvl w:val="0"/>
          <w:numId w:val="75"/>
        </w:numPr>
        <w:ind w:left="1680" w:right="960"/>
        <w:divId w:val="745765489"/>
        <w:rPr>
          <w:rFonts w:ascii="Verdana" w:eastAsia="Times New Roman" w:hAnsi="Verdana"/>
          <w:color w:val="000000"/>
          <w:lang w:val="en"/>
        </w:rPr>
        <w:pPrChange w:id="683" w:author="Author" w:date="2013-06-27T18:33:00Z">
          <w:pPr>
            <w:numPr>
              <w:numId w:val="159"/>
            </w:numPr>
            <w:tabs>
              <w:tab w:val="num" w:pos="720"/>
            </w:tabs>
            <w:ind w:left="720" w:right="960" w:hanging="360"/>
            <w:divId w:val="745765489"/>
          </w:pPr>
        </w:pPrChange>
      </w:pPr>
      <w:r>
        <w:rPr>
          <w:rFonts w:ascii="Verdana" w:eastAsia="Times New Roman" w:hAnsi="Verdana"/>
          <w:color w:val="000000"/>
          <w:lang w:val="en"/>
        </w:rPr>
        <w:t>Use standards track versions of JSON Web Token (JWT) and OAuth JWT Bearer Token Profiles specs (draft-ie</w:t>
      </w:r>
      <w:r>
        <w:rPr>
          <w:rFonts w:ascii="Verdana" w:eastAsia="Times New Roman" w:hAnsi="Verdana"/>
          <w:color w:val="000000"/>
          <w:lang w:val="en"/>
        </w:rPr>
        <w:t xml:space="preserve">tf-oauth-json-web-token and draft-ietf-oauth-oauth-jwt-bearer) </w:t>
      </w:r>
    </w:p>
    <w:p w14:paraId="31FE7471" w14:textId="77777777" w:rsidR="00000000" w:rsidRDefault="008E4755">
      <w:pPr>
        <w:pStyle w:val="NormalWeb"/>
        <w:divId w:val="745765489"/>
        <w:rPr>
          <w:rFonts w:ascii="Verdana" w:hAnsi="Verdana"/>
          <w:color w:val="000000"/>
          <w:lang w:val="en"/>
        </w:rPr>
      </w:pPr>
      <w:r>
        <w:rPr>
          <w:rFonts w:ascii="Verdana" w:hAnsi="Verdana"/>
          <w:color w:val="000000"/>
          <w:lang w:val="en"/>
        </w:rPr>
        <w:t>-09</w:t>
      </w:r>
    </w:p>
    <w:p w14:paraId="09C5CF4C" w14:textId="77777777" w:rsidR="00000000" w:rsidRDefault="008E4755">
      <w:pPr>
        <w:numPr>
          <w:ilvl w:val="0"/>
          <w:numId w:val="76"/>
        </w:numPr>
        <w:ind w:left="1680" w:right="960"/>
        <w:divId w:val="745765489"/>
        <w:rPr>
          <w:rFonts w:ascii="Verdana" w:eastAsia="Times New Roman" w:hAnsi="Verdana"/>
          <w:color w:val="000000"/>
          <w:lang w:val="en"/>
        </w:rPr>
        <w:pPrChange w:id="684" w:author="Author" w:date="2013-06-27T18:33:00Z">
          <w:pPr>
            <w:numPr>
              <w:numId w:val="160"/>
            </w:numPr>
            <w:tabs>
              <w:tab w:val="num" w:pos="720"/>
            </w:tabs>
            <w:ind w:left="720" w:right="960" w:hanging="360"/>
            <w:divId w:val="745765489"/>
          </w:pPr>
        </w:pPrChange>
      </w:pPr>
      <w:r>
        <w:rPr>
          <w:rFonts w:ascii="Verdana" w:eastAsia="Times New Roman" w:hAnsi="Verdana"/>
          <w:color w:val="000000"/>
          <w:lang w:val="en"/>
        </w:rPr>
        <w:t xml:space="preserve">Added error interaction_required and removed user_mismatched, per issue #523 </w:t>
      </w:r>
    </w:p>
    <w:p w14:paraId="04AE4B96" w14:textId="77777777" w:rsidR="00000000" w:rsidRDefault="008E4755">
      <w:pPr>
        <w:numPr>
          <w:ilvl w:val="0"/>
          <w:numId w:val="76"/>
        </w:numPr>
        <w:ind w:left="1680" w:right="960"/>
        <w:divId w:val="745765489"/>
        <w:rPr>
          <w:rFonts w:ascii="Verdana" w:eastAsia="Times New Roman" w:hAnsi="Verdana"/>
          <w:color w:val="000000"/>
          <w:lang w:val="en"/>
        </w:rPr>
        <w:pPrChange w:id="685" w:author="Author" w:date="2013-06-27T18:33:00Z">
          <w:pPr>
            <w:numPr>
              <w:numId w:val="160"/>
            </w:numPr>
            <w:tabs>
              <w:tab w:val="num" w:pos="720"/>
            </w:tabs>
            <w:ind w:left="720" w:right="960" w:hanging="360"/>
            <w:divId w:val="745765489"/>
          </w:pPr>
        </w:pPrChange>
      </w:pPr>
      <w:r>
        <w:rPr>
          <w:rFonts w:ascii="Verdana" w:eastAsia="Times New Roman" w:hAnsi="Verdana"/>
          <w:color w:val="000000"/>
          <w:lang w:val="en"/>
        </w:rPr>
        <w:t xml:space="preserve">Changed invalid_request_redirect_uri to invalid_redirect_uri, per issue #553 </w:t>
      </w:r>
    </w:p>
    <w:p w14:paraId="2D967D14" w14:textId="77777777" w:rsidR="00000000" w:rsidRDefault="008E4755">
      <w:pPr>
        <w:numPr>
          <w:ilvl w:val="0"/>
          <w:numId w:val="76"/>
        </w:numPr>
        <w:ind w:left="1680" w:right="960"/>
        <w:divId w:val="745765489"/>
        <w:rPr>
          <w:rFonts w:ascii="Verdana" w:eastAsia="Times New Roman" w:hAnsi="Verdana"/>
          <w:color w:val="000000"/>
          <w:lang w:val="en"/>
        </w:rPr>
        <w:pPrChange w:id="686" w:author="Author" w:date="2013-06-27T18:33:00Z">
          <w:pPr>
            <w:numPr>
              <w:numId w:val="160"/>
            </w:numPr>
            <w:tabs>
              <w:tab w:val="num" w:pos="720"/>
            </w:tabs>
            <w:ind w:left="720" w:right="960" w:hanging="360"/>
            <w:divId w:val="745765489"/>
          </w:pPr>
        </w:pPrChange>
      </w:pPr>
      <w:r>
        <w:rPr>
          <w:rFonts w:ascii="Verdana" w:eastAsia="Times New Roman" w:hAnsi="Verdana"/>
          <w:color w:val="000000"/>
          <w:lang w:val="en"/>
        </w:rPr>
        <w:t>Removed "embedded" display type,</w:t>
      </w:r>
      <w:r>
        <w:rPr>
          <w:rFonts w:ascii="Verdana" w:eastAsia="Times New Roman" w:hAnsi="Verdana"/>
          <w:color w:val="000000"/>
          <w:lang w:val="en"/>
        </w:rPr>
        <w:t xml:space="preserve"> since its semantics were not well defined, per issue #514 </w:t>
      </w:r>
    </w:p>
    <w:p w14:paraId="01493BF7" w14:textId="77777777" w:rsidR="00000000" w:rsidRDefault="008E4755">
      <w:pPr>
        <w:numPr>
          <w:ilvl w:val="0"/>
          <w:numId w:val="76"/>
        </w:numPr>
        <w:ind w:left="1680" w:right="960"/>
        <w:divId w:val="745765489"/>
        <w:rPr>
          <w:rFonts w:ascii="Verdana" w:eastAsia="Times New Roman" w:hAnsi="Verdana"/>
          <w:color w:val="000000"/>
          <w:lang w:val="en"/>
        </w:rPr>
        <w:pPrChange w:id="687" w:author="Author" w:date="2013-06-27T18:33:00Z">
          <w:pPr>
            <w:numPr>
              <w:numId w:val="160"/>
            </w:numPr>
            <w:tabs>
              <w:tab w:val="num" w:pos="720"/>
            </w:tabs>
            <w:ind w:left="720" w:right="960" w:hanging="360"/>
            <w:divId w:val="745765489"/>
          </w:pPr>
        </w:pPrChange>
      </w:pPr>
      <w:r>
        <w:rPr>
          <w:rFonts w:ascii="Verdana" w:eastAsia="Times New Roman" w:hAnsi="Verdana"/>
          <w:color w:val="000000"/>
          <w:lang w:val="en"/>
        </w:rPr>
        <w:t xml:space="preserve">Added optional id_token to authorization request parameters, per issue #535 </w:t>
      </w:r>
    </w:p>
    <w:p w14:paraId="718E2215" w14:textId="77777777" w:rsidR="00000000" w:rsidRDefault="008E4755">
      <w:pPr>
        <w:numPr>
          <w:ilvl w:val="0"/>
          <w:numId w:val="76"/>
        </w:numPr>
        <w:ind w:left="1680" w:right="960"/>
        <w:divId w:val="745765489"/>
        <w:rPr>
          <w:rFonts w:ascii="Verdana" w:eastAsia="Times New Roman" w:hAnsi="Verdana"/>
          <w:color w:val="000000"/>
          <w:lang w:val="en"/>
        </w:rPr>
        <w:pPrChange w:id="688" w:author="Author" w:date="2013-06-27T18:33:00Z">
          <w:pPr>
            <w:numPr>
              <w:numId w:val="160"/>
            </w:numPr>
            <w:tabs>
              <w:tab w:val="num" w:pos="720"/>
            </w:tabs>
            <w:ind w:left="720" w:right="960" w:hanging="360"/>
            <w:divId w:val="745765489"/>
          </w:pPr>
        </w:pPrChange>
      </w:pPr>
      <w:r>
        <w:rPr>
          <w:rFonts w:ascii="Verdana" w:eastAsia="Times New Roman" w:hAnsi="Verdana"/>
          <w:color w:val="000000"/>
          <w:lang w:val="en"/>
        </w:rPr>
        <w:t xml:space="preserve">Now requested claims add to those requested with scope values, rather than replacing them, per issue #547 </w:t>
      </w:r>
    </w:p>
    <w:p w14:paraId="74BE7809" w14:textId="77777777" w:rsidR="00000000" w:rsidRDefault="008E4755">
      <w:pPr>
        <w:numPr>
          <w:ilvl w:val="0"/>
          <w:numId w:val="76"/>
        </w:numPr>
        <w:ind w:left="1680" w:right="960"/>
        <w:divId w:val="745765489"/>
        <w:rPr>
          <w:rFonts w:ascii="Verdana" w:eastAsia="Times New Roman" w:hAnsi="Verdana"/>
          <w:color w:val="000000"/>
          <w:lang w:val="en"/>
        </w:rPr>
        <w:pPrChange w:id="689" w:author="Author" w:date="2013-06-27T18:33:00Z">
          <w:pPr>
            <w:numPr>
              <w:numId w:val="160"/>
            </w:numPr>
            <w:tabs>
              <w:tab w:val="num" w:pos="720"/>
            </w:tabs>
            <w:ind w:left="720" w:right="960" w:hanging="360"/>
            <w:divId w:val="745765489"/>
          </w:pPr>
        </w:pPrChange>
      </w:pPr>
      <w:r>
        <w:rPr>
          <w:rFonts w:ascii="Verdana" w:eastAsia="Times New Roman" w:hAnsi="Verdana"/>
          <w:color w:val="000000"/>
          <w:lang w:val="en"/>
        </w:rPr>
        <w:t>Make changes</w:t>
      </w:r>
      <w:r>
        <w:rPr>
          <w:rFonts w:ascii="Verdana" w:eastAsia="Times New Roman" w:hAnsi="Verdana"/>
          <w:color w:val="000000"/>
          <w:lang w:val="en"/>
        </w:rPr>
        <w:t xml:space="preserve"> to allow path in the issuer_identifier, per issue #513 </w:t>
      </w:r>
    </w:p>
    <w:p w14:paraId="4A0FF91D" w14:textId="77777777" w:rsidR="00000000" w:rsidRDefault="008E4755">
      <w:pPr>
        <w:numPr>
          <w:ilvl w:val="0"/>
          <w:numId w:val="76"/>
        </w:numPr>
        <w:ind w:left="1680" w:right="960"/>
        <w:divId w:val="745765489"/>
        <w:rPr>
          <w:rFonts w:ascii="Verdana" w:eastAsia="Times New Roman" w:hAnsi="Verdana"/>
          <w:color w:val="000000"/>
          <w:lang w:val="en"/>
        </w:rPr>
        <w:pPrChange w:id="690" w:author="Author" w:date="2013-06-27T18:33:00Z">
          <w:pPr>
            <w:numPr>
              <w:numId w:val="160"/>
            </w:numPr>
            <w:tabs>
              <w:tab w:val="num" w:pos="720"/>
            </w:tabs>
            <w:ind w:left="720" w:right="960" w:hanging="360"/>
            <w:divId w:val="745765489"/>
          </w:pPr>
        </w:pPrChange>
      </w:pPr>
      <w:r>
        <w:rPr>
          <w:rFonts w:ascii="Verdana" w:eastAsia="Times New Roman" w:hAnsi="Verdana"/>
          <w:color w:val="000000"/>
          <w:lang w:val="en"/>
        </w:rPr>
        <w:t xml:space="preserve">Make changes to userinfo_encrypted_response_* and id_token_encrypted_response_* to match registration </w:t>
      </w:r>
    </w:p>
    <w:p w14:paraId="61D4B383" w14:textId="77777777" w:rsidR="00000000" w:rsidRDefault="008E4755">
      <w:pPr>
        <w:numPr>
          <w:ilvl w:val="0"/>
          <w:numId w:val="76"/>
        </w:numPr>
        <w:ind w:left="1680" w:right="960"/>
        <w:divId w:val="745765489"/>
        <w:rPr>
          <w:rFonts w:ascii="Verdana" w:eastAsia="Times New Roman" w:hAnsi="Verdana"/>
          <w:color w:val="000000"/>
          <w:lang w:val="en"/>
        </w:rPr>
        <w:pPrChange w:id="691" w:author="Author" w:date="2013-06-27T18:33:00Z">
          <w:pPr>
            <w:numPr>
              <w:numId w:val="160"/>
            </w:numPr>
            <w:tabs>
              <w:tab w:val="num" w:pos="720"/>
            </w:tabs>
            <w:ind w:left="720" w:right="960" w:hanging="360"/>
            <w:divId w:val="745765489"/>
          </w:pPr>
        </w:pPrChange>
      </w:pPr>
      <w:r>
        <w:rPr>
          <w:rFonts w:ascii="Verdana" w:eastAsia="Times New Roman" w:hAnsi="Verdana"/>
          <w:color w:val="000000"/>
          <w:lang w:val="en"/>
        </w:rPr>
        <w:t xml:space="preserve">Add hash and hash check of access_token and code to id_token, per issue #510 </w:t>
      </w:r>
    </w:p>
    <w:p w14:paraId="37F78A99" w14:textId="77777777" w:rsidR="00000000" w:rsidRDefault="008E4755">
      <w:pPr>
        <w:numPr>
          <w:ilvl w:val="0"/>
          <w:numId w:val="76"/>
        </w:numPr>
        <w:ind w:left="1680" w:right="960"/>
        <w:divId w:val="745765489"/>
        <w:rPr>
          <w:rFonts w:ascii="Verdana" w:eastAsia="Times New Roman" w:hAnsi="Verdana"/>
          <w:color w:val="000000"/>
          <w:lang w:val="en"/>
        </w:rPr>
        <w:pPrChange w:id="692" w:author="Author" w:date="2013-06-27T18:33:00Z">
          <w:pPr>
            <w:numPr>
              <w:numId w:val="160"/>
            </w:numPr>
            <w:tabs>
              <w:tab w:val="num" w:pos="720"/>
            </w:tabs>
            <w:ind w:left="720" w:right="960" w:hanging="360"/>
            <w:divId w:val="745765489"/>
          </w:pPr>
        </w:pPrChange>
      </w:pPr>
      <w:r>
        <w:rPr>
          <w:rFonts w:ascii="Verdana" w:eastAsia="Times New Roman" w:hAnsi="Verdana"/>
          <w:color w:val="000000"/>
          <w:lang w:val="en"/>
        </w:rPr>
        <w:t xml:space="preserve">Updated Notices </w:t>
      </w:r>
    </w:p>
    <w:p w14:paraId="2E8CD98A" w14:textId="77777777" w:rsidR="00000000" w:rsidRDefault="008E4755">
      <w:pPr>
        <w:numPr>
          <w:ilvl w:val="0"/>
          <w:numId w:val="76"/>
        </w:numPr>
        <w:ind w:left="1680" w:right="960"/>
        <w:divId w:val="745765489"/>
        <w:rPr>
          <w:rFonts w:ascii="Verdana" w:eastAsia="Times New Roman" w:hAnsi="Verdana"/>
          <w:color w:val="000000"/>
          <w:lang w:val="en"/>
        </w:rPr>
        <w:pPrChange w:id="693" w:author="Author" w:date="2013-06-27T18:33:00Z">
          <w:pPr>
            <w:numPr>
              <w:numId w:val="160"/>
            </w:numPr>
            <w:tabs>
              <w:tab w:val="num" w:pos="720"/>
            </w:tabs>
            <w:ind w:left="720" w:right="960" w:hanging="360"/>
            <w:divId w:val="745765489"/>
          </w:pPr>
        </w:pPrChange>
      </w:pPr>
      <w:r>
        <w:rPr>
          <w:rFonts w:ascii="Verdana" w:eastAsia="Times New Roman" w:hAnsi="Verdana"/>
          <w:color w:val="000000"/>
          <w:lang w:val="en"/>
        </w:rPr>
        <w:t>U</w:t>
      </w:r>
      <w:r>
        <w:rPr>
          <w:rFonts w:ascii="Verdana" w:eastAsia="Times New Roman" w:hAnsi="Verdana"/>
          <w:color w:val="000000"/>
          <w:lang w:val="en"/>
        </w:rPr>
        <w:t xml:space="preserve">pdated References </w:t>
      </w:r>
    </w:p>
    <w:p w14:paraId="6C824152" w14:textId="77777777" w:rsidR="00000000" w:rsidRDefault="008E4755">
      <w:pPr>
        <w:pStyle w:val="NormalWeb"/>
        <w:divId w:val="745765489"/>
        <w:rPr>
          <w:rFonts w:ascii="Verdana" w:hAnsi="Verdana"/>
          <w:color w:val="000000"/>
          <w:lang w:val="en"/>
        </w:rPr>
      </w:pPr>
      <w:r>
        <w:rPr>
          <w:rFonts w:ascii="Verdana" w:hAnsi="Verdana"/>
          <w:color w:val="000000"/>
          <w:lang w:val="en"/>
        </w:rPr>
        <w:t>-08</w:t>
      </w:r>
    </w:p>
    <w:p w14:paraId="5C10DDD9" w14:textId="77777777" w:rsidR="00000000" w:rsidRDefault="008E4755">
      <w:pPr>
        <w:numPr>
          <w:ilvl w:val="0"/>
          <w:numId w:val="77"/>
        </w:numPr>
        <w:ind w:left="1680" w:right="960"/>
        <w:divId w:val="745765489"/>
        <w:rPr>
          <w:rFonts w:ascii="Verdana" w:eastAsia="Times New Roman" w:hAnsi="Verdana"/>
          <w:color w:val="000000"/>
          <w:lang w:val="en"/>
        </w:rPr>
        <w:pPrChange w:id="694" w:author="Author" w:date="2013-06-27T18:33:00Z">
          <w:pPr>
            <w:numPr>
              <w:numId w:val="161"/>
            </w:numPr>
            <w:tabs>
              <w:tab w:val="num" w:pos="720"/>
            </w:tabs>
            <w:ind w:left="720" w:right="960" w:hanging="360"/>
            <w:divId w:val="745765489"/>
          </w:pPr>
        </w:pPrChange>
      </w:pPr>
      <w:r>
        <w:rPr>
          <w:rFonts w:ascii="Verdana" w:eastAsia="Times New Roman" w:hAnsi="Verdana"/>
          <w:color w:val="000000"/>
          <w:lang w:val="en"/>
        </w:rPr>
        <w:t xml:space="preserve">Updated the version number and date </w:t>
      </w:r>
    </w:p>
    <w:p w14:paraId="0E1BBFCD" w14:textId="77777777" w:rsidR="00000000" w:rsidRDefault="008E4755">
      <w:pPr>
        <w:numPr>
          <w:ilvl w:val="0"/>
          <w:numId w:val="77"/>
        </w:numPr>
        <w:ind w:left="1680" w:right="960"/>
        <w:divId w:val="745765489"/>
        <w:rPr>
          <w:rFonts w:ascii="Verdana" w:eastAsia="Times New Roman" w:hAnsi="Verdana"/>
          <w:color w:val="000000"/>
          <w:lang w:val="en"/>
        </w:rPr>
        <w:pPrChange w:id="695" w:author="Author" w:date="2013-06-27T18:33:00Z">
          <w:pPr>
            <w:numPr>
              <w:numId w:val="161"/>
            </w:numPr>
            <w:tabs>
              <w:tab w:val="num" w:pos="720"/>
            </w:tabs>
            <w:ind w:left="720" w:right="960" w:hanging="360"/>
            <w:divId w:val="745765489"/>
          </w:pPr>
        </w:pPrChange>
      </w:pPr>
      <w:r>
        <w:rPr>
          <w:rFonts w:ascii="Verdana" w:eastAsia="Times New Roman" w:hAnsi="Verdana"/>
          <w:color w:val="000000"/>
          <w:lang w:val="en"/>
        </w:rPr>
        <w:t xml:space="preserve">Fixed #551 Sec 2.1.2.1 to clarify the OpenID Request Object MUST NOT include "request" nor "request_uri" </w:t>
      </w:r>
    </w:p>
    <w:p w14:paraId="5999D983" w14:textId="77777777" w:rsidR="00000000" w:rsidRDefault="008E4755">
      <w:pPr>
        <w:numPr>
          <w:ilvl w:val="0"/>
          <w:numId w:val="77"/>
        </w:numPr>
        <w:ind w:left="1680" w:right="960"/>
        <w:divId w:val="745765489"/>
        <w:rPr>
          <w:rFonts w:ascii="Verdana" w:eastAsia="Times New Roman" w:hAnsi="Verdana"/>
          <w:color w:val="000000"/>
          <w:lang w:val="en"/>
        </w:rPr>
        <w:pPrChange w:id="696" w:author="Author" w:date="2013-06-27T18:33:00Z">
          <w:pPr>
            <w:numPr>
              <w:numId w:val="161"/>
            </w:numPr>
            <w:tabs>
              <w:tab w:val="num" w:pos="720"/>
            </w:tabs>
            <w:ind w:left="720" w:right="960" w:hanging="360"/>
            <w:divId w:val="745765489"/>
          </w:pPr>
        </w:pPrChange>
      </w:pPr>
      <w:r>
        <w:rPr>
          <w:rFonts w:ascii="Verdana" w:eastAsia="Times New Roman" w:hAnsi="Verdana"/>
          <w:color w:val="000000"/>
          <w:lang w:val="en"/>
        </w:rPr>
        <w:t xml:space="preserve">Fixed #540 Sec 2.2.3 id_token MUST NOT be returned for grant_type=refresh </w:t>
      </w:r>
    </w:p>
    <w:p w14:paraId="7E3A5FB6" w14:textId="77777777" w:rsidR="00000000" w:rsidRDefault="008E4755">
      <w:pPr>
        <w:numPr>
          <w:ilvl w:val="0"/>
          <w:numId w:val="77"/>
        </w:numPr>
        <w:ind w:left="1680" w:right="960"/>
        <w:divId w:val="745765489"/>
        <w:rPr>
          <w:rFonts w:ascii="Verdana" w:eastAsia="Times New Roman" w:hAnsi="Verdana"/>
          <w:color w:val="000000"/>
          <w:lang w:val="en"/>
        </w:rPr>
        <w:pPrChange w:id="697" w:author="Author" w:date="2013-06-27T18:33:00Z">
          <w:pPr>
            <w:numPr>
              <w:numId w:val="161"/>
            </w:numPr>
            <w:tabs>
              <w:tab w:val="num" w:pos="720"/>
            </w:tabs>
            <w:ind w:left="720" w:right="960" w:hanging="360"/>
            <w:divId w:val="745765489"/>
          </w:pPr>
        </w:pPrChange>
      </w:pPr>
      <w:r>
        <w:rPr>
          <w:rFonts w:ascii="Verdana" w:eastAsia="Times New Roman" w:hAnsi="Verdana"/>
          <w:color w:val="000000"/>
          <w:lang w:val="en"/>
        </w:rPr>
        <w:t xml:space="preserve">Fixed #542 Sec 2.1.2.1 required fields for request object to match Standard </w:t>
      </w:r>
    </w:p>
    <w:p w14:paraId="2076C341" w14:textId="77777777" w:rsidR="00000000" w:rsidRDefault="008E4755">
      <w:pPr>
        <w:numPr>
          <w:ilvl w:val="0"/>
          <w:numId w:val="77"/>
        </w:numPr>
        <w:ind w:left="1680" w:right="960"/>
        <w:divId w:val="745765489"/>
        <w:rPr>
          <w:rFonts w:ascii="Verdana" w:eastAsia="Times New Roman" w:hAnsi="Verdana"/>
          <w:color w:val="000000"/>
          <w:lang w:val="en"/>
        </w:rPr>
        <w:pPrChange w:id="698" w:author="Author" w:date="2013-06-27T18:33:00Z">
          <w:pPr>
            <w:numPr>
              <w:numId w:val="161"/>
            </w:numPr>
            <w:tabs>
              <w:tab w:val="num" w:pos="720"/>
            </w:tabs>
            <w:ind w:left="720" w:right="960" w:hanging="360"/>
            <w:divId w:val="745765489"/>
          </w:pPr>
        </w:pPrChange>
      </w:pPr>
      <w:r>
        <w:rPr>
          <w:rFonts w:ascii="Verdana" w:eastAsia="Times New Roman" w:hAnsi="Verdana"/>
          <w:color w:val="000000"/>
          <w:lang w:val="en"/>
        </w:rPr>
        <w:t xml:space="preserve">Fixed Sec 2.2.1 to refer to client_secret value rather than Client Password </w:t>
      </w:r>
    </w:p>
    <w:p w14:paraId="072D4B17" w14:textId="77777777" w:rsidR="00000000" w:rsidRDefault="008E4755">
      <w:pPr>
        <w:numPr>
          <w:ilvl w:val="0"/>
          <w:numId w:val="77"/>
        </w:numPr>
        <w:ind w:left="1680" w:right="960"/>
        <w:divId w:val="745765489"/>
        <w:rPr>
          <w:rFonts w:ascii="Verdana" w:eastAsia="Times New Roman" w:hAnsi="Verdana"/>
          <w:color w:val="000000"/>
          <w:lang w:val="en"/>
        </w:rPr>
        <w:pPrChange w:id="699" w:author="Author" w:date="2013-06-27T18:33:00Z">
          <w:pPr>
            <w:numPr>
              <w:numId w:val="161"/>
            </w:numPr>
            <w:tabs>
              <w:tab w:val="num" w:pos="720"/>
            </w:tabs>
            <w:ind w:left="720" w:right="960" w:hanging="360"/>
            <w:divId w:val="745765489"/>
          </w:pPr>
        </w:pPrChange>
      </w:pPr>
      <w:r>
        <w:rPr>
          <w:rFonts w:ascii="Verdana" w:eastAsia="Times New Roman" w:hAnsi="Verdana"/>
          <w:color w:val="000000"/>
          <w:lang w:val="en"/>
        </w:rPr>
        <w:t xml:space="preserve">Fixed Sec 4.2, 4.3, 4.4 to replace requirement for using x.509 keyuse extension </w:t>
      </w:r>
    </w:p>
    <w:p w14:paraId="6FA666DA" w14:textId="77777777" w:rsidR="00000000" w:rsidRDefault="008E4755">
      <w:pPr>
        <w:numPr>
          <w:ilvl w:val="0"/>
          <w:numId w:val="77"/>
        </w:numPr>
        <w:ind w:left="1680" w:right="960"/>
        <w:divId w:val="745765489"/>
        <w:rPr>
          <w:rFonts w:ascii="Verdana" w:eastAsia="Times New Roman" w:hAnsi="Verdana"/>
          <w:color w:val="000000"/>
          <w:lang w:val="en"/>
        </w:rPr>
        <w:pPrChange w:id="700" w:author="Author" w:date="2013-06-27T18:33:00Z">
          <w:pPr>
            <w:numPr>
              <w:numId w:val="161"/>
            </w:numPr>
            <w:tabs>
              <w:tab w:val="num" w:pos="720"/>
            </w:tabs>
            <w:ind w:left="720" w:right="960" w:hanging="360"/>
            <w:divId w:val="745765489"/>
          </w:pPr>
        </w:pPrChange>
      </w:pPr>
      <w:r>
        <w:rPr>
          <w:rFonts w:ascii="Verdana" w:eastAsia="Times New Roman" w:hAnsi="Verdana"/>
          <w:color w:val="000000"/>
          <w:lang w:val="en"/>
        </w:rPr>
        <w:t>Added reference to RF</w:t>
      </w:r>
      <w:r>
        <w:rPr>
          <w:rFonts w:ascii="Verdana" w:eastAsia="Times New Roman" w:hAnsi="Verdana"/>
          <w:color w:val="000000"/>
          <w:lang w:val="en"/>
        </w:rPr>
        <w:t xml:space="preserve">C2459 </w:t>
      </w:r>
    </w:p>
    <w:p w14:paraId="5DC4AD8F" w14:textId="77777777" w:rsidR="00000000" w:rsidRDefault="008E4755">
      <w:pPr>
        <w:numPr>
          <w:ilvl w:val="0"/>
          <w:numId w:val="77"/>
        </w:numPr>
        <w:ind w:left="1680" w:right="960"/>
        <w:divId w:val="745765489"/>
        <w:rPr>
          <w:rFonts w:ascii="Verdana" w:eastAsia="Times New Roman" w:hAnsi="Verdana"/>
          <w:color w:val="000000"/>
          <w:lang w:val="en"/>
        </w:rPr>
        <w:pPrChange w:id="701" w:author="Author" w:date="2013-06-27T18:33:00Z">
          <w:pPr>
            <w:numPr>
              <w:numId w:val="161"/>
            </w:numPr>
            <w:tabs>
              <w:tab w:val="num" w:pos="720"/>
            </w:tabs>
            <w:ind w:left="720" w:right="960" w:hanging="360"/>
            <w:divId w:val="745765489"/>
          </w:pPr>
        </w:pPrChange>
      </w:pPr>
      <w:r>
        <w:rPr>
          <w:rFonts w:ascii="Verdana" w:eastAsia="Times New Roman" w:hAnsi="Verdana"/>
          <w:color w:val="000000"/>
          <w:lang w:val="en"/>
        </w:rPr>
        <w:t xml:space="preserve">Fixed Sec 2.1.1.1.1 added rationale for sector_identifier_url from registration </w:t>
      </w:r>
    </w:p>
    <w:p w14:paraId="5D43243C" w14:textId="77777777" w:rsidR="00000000" w:rsidRDefault="008E4755">
      <w:pPr>
        <w:numPr>
          <w:ilvl w:val="0"/>
          <w:numId w:val="77"/>
        </w:numPr>
        <w:ind w:left="1680" w:right="960"/>
        <w:divId w:val="745765489"/>
        <w:rPr>
          <w:rFonts w:ascii="Verdana" w:eastAsia="Times New Roman" w:hAnsi="Verdana"/>
          <w:color w:val="000000"/>
          <w:lang w:val="en"/>
        </w:rPr>
        <w:pPrChange w:id="702" w:author="Author" w:date="2013-06-27T18:33:00Z">
          <w:pPr>
            <w:numPr>
              <w:numId w:val="161"/>
            </w:numPr>
            <w:tabs>
              <w:tab w:val="num" w:pos="720"/>
            </w:tabs>
            <w:ind w:left="720" w:right="960" w:hanging="360"/>
            <w:divId w:val="745765489"/>
          </w:pPr>
        </w:pPrChange>
      </w:pPr>
      <w:r>
        <w:rPr>
          <w:rFonts w:ascii="Verdana" w:eastAsia="Times New Roman" w:hAnsi="Verdana"/>
          <w:color w:val="000000"/>
          <w:lang w:val="en"/>
        </w:rPr>
        <w:t xml:space="preserve">Fixed Sec 2.1.1.1.1 added examples of other ways to generate PPID </w:t>
      </w:r>
    </w:p>
    <w:p w14:paraId="73D1F11A" w14:textId="77777777" w:rsidR="00000000" w:rsidRDefault="008E4755">
      <w:pPr>
        <w:numPr>
          <w:ilvl w:val="0"/>
          <w:numId w:val="77"/>
        </w:numPr>
        <w:ind w:left="1680" w:right="960"/>
        <w:divId w:val="745765489"/>
        <w:rPr>
          <w:rFonts w:ascii="Verdana" w:eastAsia="Times New Roman" w:hAnsi="Verdana"/>
          <w:color w:val="000000"/>
          <w:lang w:val="en"/>
        </w:rPr>
        <w:pPrChange w:id="703" w:author="Author" w:date="2013-06-27T18:33:00Z">
          <w:pPr>
            <w:numPr>
              <w:numId w:val="161"/>
            </w:numPr>
            <w:tabs>
              <w:tab w:val="num" w:pos="720"/>
            </w:tabs>
            <w:ind w:left="720" w:right="960" w:hanging="360"/>
            <w:divId w:val="745765489"/>
          </w:pPr>
        </w:pPrChange>
      </w:pPr>
      <w:r>
        <w:rPr>
          <w:rFonts w:ascii="Verdana" w:eastAsia="Times New Roman" w:hAnsi="Verdana"/>
          <w:color w:val="000000"/>
          <w:lang w:val="en"/>
        </w:rPr>
        <w:t xml:space="preserve">Added iat as a required claim in ID Tokens </w:t>
      </w:r>
    </w:p>
    <w:p w14:paraId="581B7472" w14:textId="77777777" w:rsidR="00000000" w:rsidRDefault="008E4755">
      <w:pPr>
        <w:numPr>
          <w:ilvl w:val="0"/>
          <w:numId w:val="77"/>
        </w:numPr>
        <w:ind w:left="1680" w:right="960"/>
        <w:divId w:val="745765489"/>
        <w:rPr>
          <w:rFonts w:ascii="Verdana" w:eastAsia="Times New Roman" w:hAnsi="Verdana"/>
          <w:color w:val="000000"/>
          <w:lang w:val="en"/>
        </w:rPr>
        <w:pPrChange w:id="704" w:author="Author" w:date="2013-06-27T18:33:00Z">
          <w:pPr>
            <w:numPr>
              <w:numId w:val="161"/>
            </w:numPr>
            <w:tabs>
              <w:tab w:val="num" w:pos="720"/>
            </w:tabs>
            <w:ind w:left="720" w:right="960" w:hanging="360"/>
            <w:divId w:val="745765489"/>
          </w:pPr>
        </w:pPrChange>
      </w:pPr>
      <w:r>
        <w:rPr>
          <w:rFonts w:ascii="Verdana" w:eastAsia="Times New Roman" w:hAnsi="Verdana"/>
          <w:color w:val="000000"/>
          <w:lang w:val="en"/>
        </w:rPr>
        <w:t xml:space="preserve">Enumerated claims requested by the "profile" scope value </w:t>
      </w:r>
    </w:p>
    <w:p w14:paraId="304F18F3" w14:textId="77777777" w:rsidR="00000000" w:rsidRDefault="008E4755">
      <w:pPr>
        <w:numPr>
          <w:ilvl w:val="0"/>
          <w:numId w:val="77"/>
        </w:numPr>
        <w:ind w:left="1680" w:right="960"/>
        <w:divId w:val="745765489"/>
        <w:rPr>
          <w:rFonts w:ascii="Verdana" w:eastAsia="Times New Roman" w:hAnsi="Verdana"/>
          <w:color w:val="000000"/>
          <w:lang w:val="en"/>
        </w:rPr>
        <w:pPrChange w:id="705" w:author="Author" w:date="2013-06-27T18:33:00Z">
          <w:pPr>
            <w:numPr>
              <w:numId w:val="161"/>
            </w:numPr>
            <w:tabs>
              <w:tab w:val="num" w:pos="720"/>
            </w:tabs>
            <w:ind w:left="720" w:right="960" w:hanging="360"/>
            <w:divId w:val="745765489"/>
          </w:pPr>
        </w:pPrChange>
      </w:pPr>
      <w:r>
        <w:rPr>
          <w:rFonts w:ascii="Verdana" w:eastAsia="Times New Roman" w:hAnsi="Verdana"/>
          <w:color w:val="000000"/>
          <w:lang w:val="en"/>
        </w:rPr>
        <w:t xml:space="preserve">Fixed Sec 2.1.2 response_type references standard rather than repeating values that are binding specific </w:t>
      </w:r>
    </w:p>
    <w:p w14:paraId="657CEC74" w14:textId="77777777" w:rsidR="00000000" w:rsidRDefault="008E4755">
      <w:pPr>
        <w:numPr>
          <w:ilvl w:val="0"/>
          <w:numId w:val="77"/>
        </w:numPr>
        <w:ind w:left="1680" w:right="960"/>
        <w:divId w:val="745765489"/>
        <w:rPr>
          <w:rFonts w:ascii="Verdana" w:eastAsia="Times New Roman" w:hAnsi="Verdana"/>
          <w:color w:val="000000"/>
          <w:lang w:val="en"/>
        </w:rPr>
        <w:pPrChange w:id="706" w:author="Author" w:date="2013-06-27T18:33:00Z">
          <w:pPr>
            <w:numPr>
              <w:numId w:val="161"/>
            </w:numPr>
            <w:tabs>
              <w:tab w:val="num" w:pos="720"/>
            </w:tabs>
            <w:ind w:left="720" w:right="960" w:hanging="360"/>
            <w:divId w:val="745765489"/>
          </w:pPr>
        </w:pPrChange>
      </w:pPr>
      <w:r>
        <w:rPr>
          <w:rFonts w:ascii="Verdana" w:eastAsia="Times New Roman" w:hAnsi="Verdana"/>
          <w:color w:val="000000"/>
          <w:lang w:val="en"/>
        </w:rPr>
        <w:t xml:space="preserve">Fixed Sec 2.1.2 remove outdated language about openid scope requiring id_token to be returned with token response_type </w:t>
      </w:r>
    </w:p>
    <w:p w14:paraId="0488179A" w14:textId="77777777" w:rsidR="00000000" w:rsidRDefault="008E4755">
      <w:pPr>
        <w:pStyle w:val="NormalWeb"/>
        <w:divId w:val="745765489"/>
        <w:rPr>
          <w:rFonts w:ascii="Verdana" w:hAnsi="Verdana"/>
          <w:color w:val="000000"/>
          <w:lang w:val="en"/>
        </w:rPr>
      </w:pPr>
      <w:r>
        <w:rPr>
          <w:rFonts w:ascii="Verdana" w:hAnsi="Verdana"/>
          <w:color w:val="000000"/>
          <w:lang w:val="en"/>
        </w:rPr>
        <w:t>-07</w:t>
      </w:r>
    </w:p>
    <w:p w14:paraId="73FE3347" w14:textId="77777777" w:rsidR="00000000" w:rsidRDefault="008E4755">
      <w:pPr>
        <w:numPr>
          <w:ilvl w:val="0"/>
          <w:numId w:val="78"/>
        </w:numPr>
        <w:ind w:left="1680" w:right="960"/>
        <w:divId w:val="745765489"/>
        <w:rPr>
          <w:rFonts w:ascii="Verdana" w:eastAsia="Times New Roman" w:hAnsi="Verdana"/>
          <w:color w:val="000000"/>
          <w:lang w:val="en"/>
        </w:rPr>
        <w:pPrChange w:id="707"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Removed definition and us</w:t>
      </w:r>
      <w:r>
        <w:rPr>
          <w:rFonts w:ascii="Verdana" w:eastAsia="Times New Roman" w:hAnsi="Verdana"/>
          <w:color w:val="000000"/>
          <w:lang w:val="en"/>
        </w:rPr>
        <w:t xml:space="preserve">age for assertion and claim object </w:t>
      </w:r>
    </w:p>
    <w:p w14:paraId="7A021DCE" w14:textId="77777777" w:rsidR="00000000" w:rsidRDefault="008E4755">
      <w:pPr>
        <w:numPr>
          <w:ilvl w:val="0"/>
          <w:numId w:val="78"/>
        </w:numPr>
        <w:ind w:left="1680" w:right="960"/>
        <w:divId w:val="745765489"/>
        <w:rPr>
          <w:rFonts w:ascii="Verdana" w:eastAsia="Times New Roman" w:hAnsi="Verdana"/>
          <w:color w:val="000000"/>
          <w:lang w:val="en"/>
        </w:rPr>
        <w:pPrChange w:id="708"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Consistent use of End-User </w:t>
      </w:r>
    </w:p>
    <w:p w14:paraId="3E3E6125" w14:textId="77777777" w:rsidR="00000000" w:rsidRDefault="008E4755">
      <w:pPr>
        <w:numPr>
          <w:ilvl w:val="0"/>
          <w:numId w:val="78"/>
        </w:numPr>
        <w:ind w:left="1680" w:right="960"/>
        <w:divId w:val="745765489"/>
        <w:rPr>
          <w:rFonts w:ascii="Verdana" w:eastAsia="Times New Roman" w:hAnsi="Verdana"/>
          <w:color w:val="000000"/>
          <w:lang w:val="en"/>
        </w:rPr>
        <w:pPrChange w:id="709"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Removed 'format' from userinfo and id_token object of the OpenID Request Object </w:t>
      </w:r>
    </w:p>
    <w:p w14:paraId="7A21A546" w14:textId="77777777" w:rsidR="00000000" w:rsidRDefault="008E4755">
      <w:pPr>
        <w:numPr>
          <w:ilvl w:val="0"/>
          <w:numId w:val="78"/>
        </w:numPr>
        <w:ind w:left="1680" w:right="960"/>
        <w:divId w:val="745765489"/>
        <w:rPr>
          <w:rFonts w:ascii="Verdana" w:eastAsia="Times New Roman" w:hAnsi="Verdana"/>
          <w:color w:val="000000"/>
          <w:lang w:val="en"/>
        </w:rPr>
        <w:pPrChange w:id="710"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email scope allows access to the 'verified' claim </w:t>
      </w:r>
    </w:p>
    <w:p w14:paraId="77CE70A7" w14:textId="77777777" w:rsidR="00000000" w:rsidRDefault="008E4755">
      <w:pPr>
        <w:numPr>
          <w:ilvl w:val="0"/>
          <w:numId w:val="78"/>
        </w:numPr>
        <w:ind w:left="1680" w:right="960"/>
        <w:divId w:val="745765489"/>
        <w:rPr>
          <w:rFonts w:ascii="Verdana" w:eastAsia="Times New Roman" w:hAnsi="Verdana"/>
          <w:color w:val="000000"/>
          <w:lang w:val="en"/>
        </w:rPr>
        <w:pPrChange w:id="711"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ID Token 'audience' claim MUST be </w:t>
      </w:r>
      <w:r>
        <w:rPr>
          <w:rStyle w:val="HTMLTypewriter"/>
          <w:lang w:val="en"/>
        </w:rPr>
        <w:t>client_id</w:t>
      </w:r>
      <w:r>
        <w:rPr>
          <w:rFonts w:ascii="Verdana" w:eastAsia="Times New Roman" w:hAnsi="Verdana"/>
          <w:color w:val="000000"/>
          <w:lang w:val="en"/>
        </w:rPr>
        <w:t xml:space="preserve"> </w:t>
      </w:r>
    </w:p>
    <w:p w14:paraId="45C4AB2E" w14:textId="77777777" w:rsidR="00000000" w:rsidRDefault="008E4755">
      <w:pPr>
        <w:numPr>
          <w:ilvl w:val="0"/>
          <w:numId w:val="78"/>
        </w:numPr>
        <w:ind w:left="1680" w:right="960"/>
        <w:divId w:val="745765489"/>
        <w:rPr>
          <w:rFonts w:ascii="Verdana" w:eastAsia="Times New Roman" w:hAnsi="Verdana"/>
          <w:color w:val="000000"/>
          <w:lang w:val="en"/>
        </w:rPr>
        <w:pPrChange w:id="712"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Rename artifact</w:t>
      </w:r>
      <w:r>
        <w:rPr>
          <w:rFonts w:ascii="Verdana" w:eastAsia="Times New Roman" w:hAnsi="Verdana"/>
          <w:color w:val="000000"/>
          <w:lang w:val="en"/>
        </w:rPr>
        <w:t xml:space="preserve"> to authorization code </w:t>
      </w:r>
    </w:p>
    <w:p w14:paraId="24E7EEEF" w14:textId="77777777" w:rsidR="00000000" w:rsidRDefault="008E4755">
      <w:pPr>
        <w:numPr>
          <w:ilvl w:val="0"/>
          <w:numId w:val="78"/>
        </w:numPr>
        <w:ind w:left="1680" w:right="960"/>
        <w:divId w:val="745765489"/>
        <w:rPr>
          <w:rFonts w:ascii="Verdana" w:eastAsia="Times New Roman" w:hAnsi="Verdana"/>
          <w:color w:val="000000"/>
          <w:lang w:val="en"/>
        </w:rPr>
        <w:pPrChange w:id="713"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Removed language pertaining to custom userinfo schemas </w:t>
      </w:r>
    </w:p>
    <w:p w14:paraId="70C61DE3" w14:textId="77777777" w:rsidR="00000000" w:rsidRDefault="008E4755">
      <w:pPr>
        <w:numPr>
          <w:ilvl w:val="0"/>
          <w:numId w:val="78"/>
        </w:numPr>
        <w:ind w:left="1680" w:right="960"/>
        <w:divId w:val="745765489"/>
        <w:rPr>
          <w:rFonts w:ascii="Verdana" w:eastAsia="Times New Roman" w:hAnsi="Verdana"/>
          <w:color w:val="000000"/>
          <w:lang w:val="en"/>
        </w:rPr>
        <w:pPrChange w:id="714"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Check ID Endpoint returns only JSON </w:t>
      </w:r>
    </w:p>
    <w:p w14:paraId="7B759036" w14:textId="77777777" w:rsidR="00000000" w:rsidRDefault="008E4755">
      <w:pPr>
        <w:numPr>
          <w:ilvl w:val="0"/>
          <w:numId w:val="78"/>
        </w:numPr>
        <w:ind w:left="1680" w:right="960"/>
        <w:divId w:val="745765489"/>
        <w:rPr>
          <w:rFonts w:ascii="Verdana" w:eastAsia="Times New Roman" w:hAnsi="Verdana"/>
          <w:color w:val="000000"/>
          <w:lang w:val="en"/>
        </w:rPr>
        <w:pPrChange w:id="715"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Updated Check ID Response verification </w:t>
      </w:r>
    </w:p>
    <w:p w14:paraId="682A6678" w14:textId="77777777" w:rsidR="00000000" w:rsidRDefault="008E4755">
      <w:pPr>
        <w:numPr>
          <w:ilvl w:val="0"/>
          <w:numId w:val="78"/>
        </w:numPr>
        <w:ind w:left="1680" w:right="960"/>
        <w:divId w:val="745765489"/>
        <w:rPr>
          <w:rFonts w:ascii="Verdana" w:eastAsia="Times New Roman" w:hAnsi="Verdana"/>
          <w:color w:val="000000"/>
          <w:lang w:val="en"/>
        </w:rPr>
        <w:pPrChange w:id="716"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Remove 'audience' parameter from Authorization Request </w:t>
      </w:r>
    </w:p>
    <w:p w14:paraId="3DA9F75D" w14:textId="77777777" w:rsidR="00000000" w:rsidRDefault="008E4755">
      <w:pPr>
        <w:numPr>
          <w:ilvl w:val="0"/>
          <w:numId w:val="78"/>
        </w:numPr>
        <w:ind w:left="1680" w:right="960"/>
        <w:divId w:val="745765489"/>
        <w:rPr>
          <w:rFonts w:ascii="Verdana" w:eastAsia="Times New Roman" w:hAnsi="Verdana"/>
          <w:color w:val="000000"/>
          <w:lang w:val="en"/>
        </w:rPr>
        <w:pPrChange w:id="717"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Moved display=none to prompt=none </w:t>
      </w:r>
    </w:p>
    <w:p w14:paraId="3C838899" w14:textId="77777777" w:rsidR="00000000" w:rsidRDefault="008E4755">
      <w:pPr>
        <w:numPr>
          <w:ilvl w:val="0"/>
          <w:numId w:val="78"/>
        </w:numPr>
        <w:ind w:left="1680" w:right="960"/>
        <w:divId w:val="745765489"/>
        <w:rPr>
          <w:rFonts w:ascii="Verdana" w:eastAsia="Times New Roman" w:hAnsi="Verdana"/>
          <w:color w:val="000000"/>
          <w:lang w:val="en"/>
        </w:rPr>
        <w:pPrChange w:id="718"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Added ad</w:t>
      </w:r>
      <w:r>
        <w:rPr>
          <w:rFonts w:ascii="Verdana" w:eastAsia="Times New Roman" w:hAnsi="Verdana"/>
          <w:color w:val="000000"/>
          <w:lang w:val="en"/>
        </w:rPr>
        <w:t xml:space="preserve">ditional display parameter options </w:t>
      </w:r>
    </w:p>
    <w:p w14:paraId="1D1C18F2" w14:textId="77777777" w:rsidR="00000000" w:rsidRDefault="008E4755">
      <w:pPr>
        <w:numPr>
          <w:ilvl w:val="0"/>
          <w:numId w:val="78"/>
        </w:numPr>
        <w:ind w:left="1680" w:right="960"/>
        <w:divId w:val="745765489"/>
        <w:rPr>
          <w:rFonts w:ascii="Verdana" w:eastAsia="Times New Roman" w:hAnsi="Verdana"/>
          <w:color w:val="000000"/>
          <w:lang w:val="en"/>
        </w:rPr>
        <w:pPrChange w:id="719"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Moved IANA considerations to Standard </w:t>
      </w:r>
    </w:p>
    <w:p w14:paraId="59F5BAB4" w14:textId="77777777" w:rsidR="00000000" w:rsidRDefault="008E4755">
      <w:pPr>
        <w:numPr>
          <w:ilvl w:val="0"/>
          <w:numId w:val="78"/>
        </w:numPr>
        <w:ind w:left="1680" w:right="960"/>
        <w:divId w:val="745765489"/>
        <w:rPr>
          <w:rFonts w:ascii="Verdana" w:eastAsia="Times New Roman" w:hAnsi="Verdana"/>
          <w:color w:val="000000"/>
          <w:lang w:val="en"/>
        </w:rPr>
        <w:pPrChange w:id="720"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Added error codes to Authorization Endpoint </w:t>
      </w:r>
    </w:p>
    <w:p w14:paraId="43086D79" w14:textId="77777777" w:rsidR="00000000" w:rsidRDefault="008E4755">
      <w:pPr>
        <w:numPr>
          <w:ilvl w:val="0"/>
          <w:numId w:val="78"/>
        </w:numPr>
        <w:ind w:left="1680" w:right="960"/>
        <w:divId w:val="745765489"/>
        <w:rPr>
          <w:rFonts w:ascii="Verdana" w:eastAsia="Times New Roman" w:hAnsi="Verdana"/>
          <w:color w:val="000000"/>
          <w:lang w:val="en"/>
        </w:rPr>
        <w:pPrChange w:id="721"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Added client authentication section regarding various supported client authentication schemes and their validation. </w:t>
      </w:r>
      <w:r>
        <w:rPr>
          <w:rFonts w:ascii="Verdana" w:eastAsia="Times New Roman" w:hAnsi="Verdana"/>
          <w:color w:val="000000"/>
          <w:lang w:val="en"/>
        </w:rPr>
        <w:t xml:space="preserve">This includes symmetric and asymmetric authentication, JWT Bearer Token Profiles, OAuth 2.0 Assertion Profile </w:t>
      </w:r>
    </w:p>
    <w:p w14:paraId="355C8BE1" w14:textId="77777777" w:rsidR="00000000" w:rsidRDefault="008E4755">
      <w:pPr>
        <w:numPr>
          <w:ilvl w:val="0"/>
          <w:numId w:val="78"/>
        </w:numPr>
        <w:ind w:left="1680" w:right="960"/>
        <w:divId w:val="745765489"/>
        <w:rPr>
          <w:rFonts w:ascii="Verdana" w:eastAsia="Times New Roman" w:hAnsi="Verdana"/>
          <w:color w:val="000000"/>
          <w:lang w:val="en"/>
        </w:rPr>
        <w:pPrChange w:id="722"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Updated Check ID Response verification </w:t>
      </w:r>
    </w:p>
    <w:p w14:paraId="3A6F172C" w14:textId="77777777" w:rsidR="00000000" w:rsidRDefault="008E4755">
      <w:pPr>
        <w:numPr>
          <w:ilvl w:val="0"/>
          <w:numId w:val="78"/>
        </w:numPr>
        <w:ind w:left="1680" w:right="960"/>
        <w:divId w:val="745765489"/>
        <w:rPr>
          <w:rFonts w:ascii="Verdana" w:eastAsia="Times New Roman" w:hAnsi="Verdana"/>
          <w:color w:val="000000"/>
          <w:lang w:val="en"/>
        </w:rPr>
        <w:pPrChange w:id="723"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Added 'auth_time' to ID Token </w:t>
      </w:r>
    </w:p>
    <w:p w14:paraId="52D8C40E" w14:textId="77777777" w:rsidR="00000000" w:rsidRDefault="008E4755">
      <w:pPr>
        <w:numPr>
          <w:ilvl w:val="0"/>
          <w:numId w:val="78"/>
        </w:numPr>
        <w:ind w:left="1680" w:right="960"/>
        <w:divId w:val="745765489"/>
        <w:rPr>
          <w:rFonts w:ascii="Verdana" w:eastAsia="Times New Roman" w:hAnsi="Verdana"/>
          <w:color w:val="000000"/>
          <w:lang w:val="en"/>
        </w:rPr>
        <w:pPrChange w:id="724"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Added validation for request object encryption and signature </w:t>
      </w:r>
    </w:p>
    <w:p w14:paraId="60E63B74" w14:textId="77777777" w:rsidR="00000000" w:rsidRDefault="008E4755">
      <w:pPr>
        <w:numPr>
          <w:ilvl w:val="0"/>
          <w:numId w:val="78"/>
        </w:numPr>
        <w:ind w:left="1680" w:right="960"/>
        <w:divId w:val="745765489"/>
        <w:rPr>
          <w:rFonts w:ascii="Verdana" w:eastAsia="Times New Roman" w:hAnsi="Verdana"/>
          <w:color w:val="000000"/>
          <w:lang w:val="en"/>
        </w:rPr>
        <w:pPrChange w:id="725"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Added explan</w:t>
      </w:r>
      <w:r>
        <w:rPr>
          <w:rFonts w:ascii="Verdana" w:eastAsia="Times New Roman" w:hAnsi="Verdana"/>
          <w:color w:val="000000"/>
          <w:lang w:val="en"/>
        </w:rPr>
        <w:t xml:space="preserve">ation for user_id type and calculating pairwise identifiers </w:t>
      </w:r>
    </w:p>
    <w:p w14:paraId="7B83C055" w14:textId="77777777" w:rsidR="00000000" w:rsidRDefault="008E4755">
      <w:pPr>
        <w:numPr>
          <w:ilvl w:val="0"/>
          <w:numId w:val="78"/>
        </w:numPr>
        <w:ind w:left="1680" w:right="960"/>
        <w:divId w:val="745765489"/>
        <w:rPr>
          <w:rFonts w:ascii="Verdana" w:eastAsia="Times New Roman" w:hAnsi="Verdana"/>
          <w:color w:val="000000"/>
          <w:lang w:val="en"/>
        </w:rPr>
        <w:pPrChange w:id="726"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Added steps for signature and validation and encryption and decryption </w:t>
      </w:r>
    </w:p>
    <w:p w14:paraId="08766C00" w14:textId="77777777" w:rsidR="00000000" w:rsidRDefault="008E4755">
      <w:pPr>
        <w:numPr>
          <w:ilvl w:val="0"/>
          <w:numId w:val="78"/>
        </w:numPr>
        <w:ind w:left="1680" w:right="960"/>
        <w:divId w:val="745765489"/>
        <w:rPr>
          <w:rFonts w:ascii="Verdana" w:eastAsia="Times New Roman" w:hAnsi="Verdana"/>
          <w:color w:val="000000"/>
          <w:lang w:val="en"/>
        </w:rPr>
        <w:pPrChange w:id="727"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Added verification of issuer identifier </w:t>
      </w:r>
    </w:p>
    <w:p w14:paraId="4219FDDD" w14:textId="77777777" w:rsidR="00000000" w:rsidRDefault="008E4755">
      <w:pPr>
        <w:numPr>
          <w:ilvl w:val="0"/>
          <w:numId w:val="78"/>
        </w:numPr>
        <w:ind w:left="1680" w:right="960"/>
        <w:divId w:val="745765489"/>
        <w:rPr>
          <w:rFonts w:ascii="Verdana" w:eastAsia="Times New Roman" w:hAnsi="Verdana"/>
          <w:color w:val="000000"/>
          <w:lang w:val="en"/>
        </w:rPr>
        <w:pPrChange w:id="728"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Redefined 'nonce' in Authorization Request. Changed to REQUIRED parameter. </w:t>
      </w:r>
    </w:p>
    <w:p w14:paraId="7A2CD429" w14:textId="77777777" w:rsidR="00000000" w:rsidRDefault="008E4755">
      <w:pPr>
        <w:numPr>
          <w:ilvl w:val="0"/>
          <w:numId w:val="78"/>
        </w:numPr>
        <w:ind w:left="1680" w:right="960"/>
        <w:divId w:val="745765489"/>
        <w:rPr>
          <w:rFonts w:ascii="Verdana" w:eastAsia="Times New Roman" w:hAnsi="Verdana"/>
          <w:color w:val="000000"/>
          <w:lang w:val="en"/>
        </w:rPr>
        <w:pPrChange w:id="729"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Change</w:t>
      </w:r>
      <w:r>
        <w:rPr>
          <w:rFonts w:ascii="Verdana" w:eastAsia="Times New Roman" w:hAnsi="Verdana"/>
          <w:color w:val="000000"/>
          <w:lang w:val="en"/>
        </w:rPr>
        <w:t xml:space="preserve">d usage of the word "approval" to "consent" </w:t>
      </w:r>
    </w:p>
    <w:p w14:paraId="24D410AC" w14:textId="77777777" w:rsidR="00000000" w:rsidRDefault="008E4755">
      <w:pPr>
        <w:numPr>
          <w:ilvl w:val="0"/>
          <w:numId w:val="78"/>
        </w:numPr>
        <w:ind w:left="1680" w:right="960"/>
        <w:divId w:val="745765489"/>
        <w:rPr>
          <w:rFonts w:ascii="Verdana" w:eastAsia="Times New Roman" w:hAnsi="Verdana"/>
          <w:color w:val="000000"/>
          <w:lang w:val="en"/>
        </w:rPr>
        <w:pPrChange w:id="730"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Use RFC 6125 to verify TLS endpoints </w:t>
      </w:r>
    </w:p>
    <w:p w14:paraId="76905FFC" w14:textId="77777777" w:rsidR="00000000" w:rsidRDefault="008E4755">
      <w:pPr>
        <w:numPr>
          <w:ilvl w:val="0"/>
          <w:numId w:val="78"/>
        </w:numPr>
        <w:ind w:left="1680" w:right="960"/>
        <w:divId w:val="745765489"/>
        <w:rPr>
          <w:rFonts w:ascii="Verdana" w:eastAsia="Times New Roman" w:hAnsi="Verdana"/>
          <w:color w:val="000000"/>
          <w:lang w:val="en"/>
        </w:rPr>
        <w:pPrChange w:id="731"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ID Token MUST be JWT </w:t>
      </w:r>
    </w:p>
    <w:p w14:paraId="1BBF4E05" w14:textId="77777777" w:rsidR="00000000" w:rsidRDefault="008E4755">
      <w:pPr>
        <w:numPr>
          <w:ilvl w:val="0"/>
          <w:numId w:val="78"/>
        </w:numPr>
        <w:ind w:left="1680" w:right="960"/>
        <w:divId w:val="745765489"/>
        <w:rPr>
          <w:rFonts w:ascii="Verdana" w:eastAsia="Times New Roman" w:hAnsi="Verdana"/>
          <w:color w:val="000000"/>
          <w:lang w:val="en"/>
        </w:rPr>
        <w:pPrChange w:id="732"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Access Tokens should include an audience claim for the Resource Server </w:t>
      </w:r>
    </w:p>
    <w:p w14:paraId="1520D8E1" w14:textId="77777777" w:rsidR="00000000" w:rsidRDefault="008E4755">
      <w:pPr>
        <w:numPr>
          <w:ilvl w:val="0"/>
          <w:numId w:val="78"/>
        </w:numPr>
        <w:ind w:left="1680" w:right="960"/>
        <w:divId w:val="745765489"/>
        <w:rPr>
          <w:rFonts w:ascii="Verdana" w:eastAsia="Times New Roman" w:hAnsi="Verdana"/>
          <w:color w:val="000000"/>
          <w:lang w:val="en"/>
        </w:rPr>
        <w:pPrChange w:id="733"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Updated Security Considerations </w:t>
      </w:r>
    </w:p>
    <w:p w14:paraId="282CF905" w14:textId="77777777" w:rsidR="00000000" w:rsidRDefault="008E4755">
      <w:pPr>
        <w:numPr>
          <w:ilvl w:val="0"/>
          <w:numId w:val="78"/>
        </w:numPr>
        <w:ind w:left="1680" w:right="960"/>
        <w:divId w:val="745765489"/>
        <w:rPr>
          <w:rFonts w:ascii="Verdana" w:eastAsia="Times New Roman" w:hAnsi="Verdana"/>
          <w:color w:val="000000"/>
          <w:lang w:val="en"/>
        </w:rPr>
        <w:pPrChange w:id="734"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OpenID Request Object parameters takes precede</w:t>
      </w:r>
      <w:r>
        <w:rPr>
          <w:rFonts w:ascii="Verdana" w:eastAsia="Times New Roman" w:hAnsi="Verdana"/>
          <w:color w:val="000000"/>
          <w:lang w:val="en"/>
        </w:rPr>
        <w:t xml:space="preserve">nce over the same parameters in the Authorization Request </w:t>
      </w:r>
    </w:p>
    <w:p w14:paraId="605A0104" w14:textId="77777777" w:rsidR="00000000" w:rsidRDefault="008E4755">
      <w:pPr>
        <w:numPr>
          <w:ilvl w:val="0"/>
          <w:numId w:val="78"/>
        </w:numPr>
        <w:ind w:left="1680" w:right="960"/>
        <w:divId w:val="745765489"/>
        <w:rPr>
          <w:rFonts w:ascii="Verdana" w:eastAsia="Times New Roman" w:hAnsi="Verdana"/>
          <w:color w:val="000000"/>
          <w:lang w:val="en"/>
        </w:rPr>
        <w:pPrChange w:id="735"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Allow other gender strings in UserInfo schema </w:t>
      </w:r>
    </w:p>
    <w:p w14:paraId="77E5EC3D" w14:textId="77777777" w:rsidR="00000000" w:rsidRDefault="008E4755">
      <w:pPr>
        <w:numPr>
          <w:ilvl w:val="0"/>
          <w:numId w:val="78"/>
        </w:numPr>
        <w:ind w:left="1680" w:right="960"/>
        <w:divId w:val="745765489"/>
        <w:rPr>
          <w:rFonts w:ascii="Verdana" w:eastAsia="Times New Roman" w:hAnsi="Verdana"/>
          <w:color w:val="000000"/>
          <w:lang w:val="en"/>
        </w:rPr>
        <w:pPrChange w:id="736"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Changed UserInfo claim 'locale' to 'preferred_locales' and changed it to be a list of values </w:t>
      </w:r>
    </w:p>
    <w:p w14:paraId="4AA4CEAE" w14:textId="77777777" w:rsidR="00000000" w:rsidRDefault="008E4755">
      <w:pPr>
        <w:numPr>
          <w:ilvl w:val="0"/>
          <w:numId w:val="78"/>
        </w:numPr>
        <w:ind w:left="1680" w:right="960"/>
        <w:divId w:val="745765489"/>
        <w:rPr>
          <w:rFonts w:ascii="Verdana" w:eastAsia="Times New Roman" w:hAnsi="Verdana"/>
          <w:color w:val="000000"/>
          <w:lang w:val="en"/>
        </w:rPr>
        <w:pPrChange w:id="737"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Changed UserInfo claim 'user_id' to REQUIRED. Added requ</w:t>
      </w:r>
      <w:r>
        <w:rPr>
          <w:rFonts w:ascii="Verdana" w:eastAsia="Times New Roman" w:hAnsi="Verdana"/>
          <w:color w:val="000000"/>
          <w:lang w:val="en"/>
        </w:rPr>
        <w:t xml:space="preserve">irement to compare user_id from userinfo endpoint to id_token </w:t>
      </w:r>
    </w:p>
    <w:p w14:paraId="2F99C00E" w14:textId="77777777" w:rsidR="00000000" w:rsidRDefault="008E4755">
      <w:pPr>
        <w:numPr>
          <w:ilvl w:val="0"/>
          <w:numId w:val="78"/>
        </w:numPr>
        <w:ind w:left="1680" w:right="960"/>
        <w:divId w:val="745765489"/>
        <w:rPr>
          <w:rFonts w:ascii="Verdana" w:eastAsia="Times New Roman" w:hAnsi="Verdana"/>
          <w:color w:val="000000"/>
          <w:lang w:val="en"/>
        </w:rPr>
        <w:pPrChange w:id="738"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RECOMMENDED E.164 format for UserInfo 'phone_number' claim </w:t>
      </w:r>
    </w:p>
    <w:p w14:paraId="3869A091" w14:textId="77777777" w:rsidR="00000000" w:rsidRDefault="008E4755">
      <w:pPr>
        <w:numPr>
          <w:ilvl w:val="0"/>
          <w:numId w:val="78"/>
        </w:numPr>
        <w:ind w:left="1680" w:right="960"/>
        <w:divId w:val="745765489"/>
        <w:rPr>
          <w:rFonts w:ascii="Verdana" w:eastAsia="Times New Roman" w:hAnsi="Verdana"/>
          <w:color w:val="000000"/>
          <w:lang w:val="en"/>
        </w:rPr>
        <w:pPrChange w:id="739"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Changed UserInfo Error Response to augment and return OAuth 2.0 Bearer Token Error Response </w:t>
      </w:r>
    </w:p>
    <w:p w14:paraId="4741BF74" w14:textId="77777777" w:rsidR="00000000" w:rsidRDefault="008E4755">
      <w:pPr>
        <w:numPr>
          <w:ilvl w:val="0"/>
          <w:numId w:val="78"/>
        </w:numPr>
        <w:ind w:left="1680" w:right="960"/>
        <w:divId w:val="745765489"/>
        <w:rPr>
          <w:rFonts w:ascii="Verdana" w:eastAsia="Times New Roman" w:hAnsi="Verdana"/>
          <w:color w:val="000000"/>
          <w:lang w:val="en"/>
        </w:rPr>
        <w:pPrChange w:id="740"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Expanded section regarding UserInfo 'add</w:t>
      </w:r>
      <w:r>
        <w:rPr>
          <w:rFonts w:ascii="Verdana" w:eastAsia="Times New Roman" w:hAnsi="Verdana"/>
          <w:color w:val="000000"/>
          <w:lang w:val="en"/>
        </w:rPr>
        <w:t xml:space="preserve">ress' claim </w:t>
      </w:r>
    </w:p>
    <w:p w14:paraId="405AAABE" w14:textId="77777777" w:rsidR="00000000" w:rsidRDefault="008E4755">
      <w:pPr>
        <w:numPr>
          <w:ilvl w:val="0"/>
          <w:numId w:val="78"/>
        </w:numPr>
        <w:ind w:left="1680" w:right="960"/>
        <w:divId w:val="745765489"/>
        <w:rPr>
          <w:rFonts w:ascii="Verdana" w:eastAsia="Times New Roman" w:hAnsi="Verdana"/>
          <w:color w:val="000000"/>
          <w:lang w:val="en"/>
        </w:rPr>
        <w:pPrChange w:id="741"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Added Privacy considerations </w:t>
      </w:r>
    </w:p>
    <w:p w14:paraId="7155208C" w14:textId="77777777" w:rsidR="00000000" w:rsidRDefault="008E4755">
      <w:pPr>
        <w:numPr>
          <w:ilvl w:val="0"/>
          <w:numId w:val="78"/>
        </w:numPr>
        <w:ind w:left="1680" w:right="960"/>
        <w:divId w:val="745765489"/>
        <w:rPr>
          <w:rFonts w:ascii="Verdana" w:eastAsia="Times New Roman" w:hAnsi="Verdana"/>
          <w:color w:val="000000"/>
          <w:lang w:val="en"/>
        </w:rPr>
        <w:pPrChange w:id="742"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Added rational for signing then encrypting added to security considerations </w:t>
      </w:r>
    </w:p>
    <w:p w14:paraId="69CE9FC8" w14:textId="77777777" w:rsidR="00000000" w:rsidRDefault="008E4755">
      <w:pPr>
        <w:numPr>
          <w:ilvl w:val="0"/>
          <w:numId w:val="78"/>
        </w:numPr>
        <w:ind w:left="1680" w:right="960"/>
        <w:divId w:val="745765489"/>
        <w:rPr>
          <w:rFonts w:ascii="Verdana" w:eastAsia="Times New Roman" w:hAnsi="Verdana"/>
          <w:color w:val="000000"/>
          <w:lang w:val="en"/>
        </w:rPr>
        <w:pPrChange w:id="743"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Added section about string comparison rules needed </w:t>
      </w:r>
    </w:p>
    <w:p w14:paraId="36D49E7D" w14:textId="77777777" w:rsidR="00000000" w:rsidRDefault="008E4755">
      <w:pPr>
        <w:numPr>
          <w:ilvl w:val="0"/>
          <w:numId w:val="78"/>
        </w:numPr>
        <w:ind w:left="1680" w:right="960"/>
        <w:divId w:val="745765489"/>
        <w:rPr>
          <w:rFonts w:ascii="Verdana" w:eastAsia="Times New Roman" w:hAnsi="Verdana"/>
          <w:color w:val="000000"/>
          <w:lang w:val="en"/>
        </w:rPr>
        <w:pPrChange w:id="744"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The Authorization Server MUST understand all the request parameters except for any u</w:t>
      </w:r>
      <w:r>
        <w:rPr>
          <w:rFonts w:ascii="Verdana" w:eastAsia="Times New Roman" w:hAnsi="Verdana"/>
          <w:color w:val="000000"/>
          <w:lang w:val="en"/>
        </w:rPr>
        <w:t xml:space="preserve">nsupported claims. </w:t>
      </w:r>
    </w:p>
    <w:p w14:paraId="15D0EB4B" w14:textId="77777777" w:rsidR="00000000" w:rsidRDefault="008E4755">
      <w:pPr>
        <w:numPr>
          <w:ilvl w:val="0"/>
          <w:numId w:val="78"/>
        </w:numPr>
        <w:ind w:left="1680" w:right="960"/>
        <w:divId w:val="745765489"/>
        <w:rPr>
          <w:rFonts w:ascii="Verdana" w:eastAsia="Times New Roman" w:hAnsi="Verdana"/>
          <w:color w:val="000000"/>
          <w:lang w:val="en"/>
        </w:rPr>
        <w:pPrChange w:id="745"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Make openid scope provide user_id from userinfo endpoint </w:t>
      </w:r>
    </w:p>
    <w:p w14:paraId="0ADF5379" w14:textId="77777777" w:rsidR="00000000" w:rsidRDefault="008E4755">
      <w:pPr>
        <w:numPr>
          <w:ilvl w:val="0"/>
          <w:numId w:val="78"/>
        </w:numPr>
        <w:ind w:left="1680" w:right="960"/>
        <w:divId w:val="745765489"/>
        <w:rPr>
          <w:rFonts w:ascii="Verdana" w:eastAsia="Times New Roman" w:hAnsi="Verdana"/>
          <w:color w:val="000000"/>
          <w:lang w:val="en"/>
        </w:rPr>
        <w:pPrChange w:id="746"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Added explanation of select_account </w:t>
      </w:r>
    </w:p>
    <w:p w14:paraId="3491F76A" w14:textId="77777777" w:rsidR="00000000" w:rsidRDefault="008E4755">
      <w:pPr>
        <w:numPr>
          <w:ilvl w:val="0"/>
          <w:numId w:val="78"/>
        </w:numPr>
        <w:ind w:left="1680" w:right="960"/>
        <w:divId w:val="745765489"/>
        <w:rPr>
          <w:rFonts w:ascii="Verdana" w:eastAsia="Times New Roman" w:hAnsi="Verdana"/>
          <w:color w:val="000000"/>
          <w:lang w:val="en"/>
        </w:rPr>
        <w:pPrChange w:id="747"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Check ID Endpoint uses ID Token as Access Token according to Bearer Token spec </w:t>
      </w:r>
    </w:p>
    <w:p w14:paraId="5ECD68A9" w14:textId="77777777" w:rsidR="00000000" w:rsidRDefault="008E4755">
      <w:pPr>
        <w:numPr>
          <w:ilvl w:val="0"/>
          <w:numId w:val="78"/>
        </w:numPr>
        <w:ind w:left="1680" w:right="960"/>
        <w:divId w:val="745765489"/>
        <w:rPr>
          <w:rFonts w:ascii="Verdana" w:eastAsia="Times New Roman" w:hAnsi="Verdana"/>
          <w:color w:val="000000"/>
          <w:lang w:val="en"/>
        </w:rPr>
        <w:pPrChange w:id="748"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Clients MUST verify </w:t>
      </w:r>
      <w:r>
        <w:rPr>
          <w:rStyle w:val="HTMLTypewriter"/>
          <w:lang w:val="en"/>
        </w:rPr>
        <w:t>client_id</w:t>
      </w:r>
      <w:r>
        <w:rPr>
          <w:rFonts w:ascii="Verdana" w:eastAsia="Times New Roman" w:hAnsi="Verdana"/>
          <w:color w:val="000000"/>
          <w:lang w:val="en"/>
        </w:rPr>
        <w:t xml:space="preserve"> in ID Token </w:t>
      </w:r>
    </w:p>
    <w:p w14:paraId="0934FC5B" w14:textId="77777777" w:rsidR="00000000" w:rsidRDefault="008E4755">
      <w:pPr>
        <w:numPr>
          <w:ilvl w:val="0"/>
          <w:numId w:val="78"/>
        </w:numPr>
        <w:ind w:left="1680" w:right="960"/>
        <w:divId w:val="745765489"/>
        <w:rPr>
          <w:rFonts w:ascii="Verdana" w:eastAsia="Times New Roman" w:hAnsi="Verdana"/>
          <w:color w:val="000000"/>
          <w:lang w:val="en"/>
        </w:rPr>
        <w:pPrChange w:id="749"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Bumped version + date </w:t>
      </w:r>
    </w:p>
    <w:p w14:paraId="50C1E42F" w14:textId="77777777" w:rsidR="00000000" w:rsidRDefault="008E4755">
      <w:pPr>
        <w:numPr>
          <w:ilvl w:val="0"/>
          <w:numId w:val="78"/>
        </w:numPr>
        <w:ind w:left="1680" w:right="960"/>
        <w:divId w:val="745765489"/>
        <w:rPr>
          <w:rFonts w:ascii="Verdana" w:eastAsia="Times New Roman" w:hAnsi="Verdana"/>
          <w:color w:val="000000"/>
          <w:lang w:val="en"/>
        </w:rPr>
        <w:pPrChange w:id="750"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Update John Bradley email and affiliation for Implementer's Draft </w:t>
      </w:r>
    </w:p>
    <w:p w14:paraId="395BB099" w14:textId="77777777" w:rsidR="00000000" w:rsidRDefault="008E4755">
      <w:pPr>
        <w:numPr>
          <w:ilvl w:val="0"/>
          <w:numId w:val="78"/>
        </w:numPr>
        <w:ind w:left="1680" w:right="960"/>
        <w:divId w:val="745765489"/>
        <w:rPr>
          <w:rFonts w:ascii="Verdana" w:eastAsia="Times New Roman" w:hAnsi="Verdana"/>
          <w:color w:val="000000"/>
          <w:lang w:val="en"/>
        </w:rPr>
        <w:pPrChange w:id="751"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Removed invalid_authorization_code, invalid_id_token error codes </w:t>
      </w:r>
    </w:p>
    <w:p w14:paraId="0D92A90A" w14:textId="77777777" w:rsidR="00000000" w:rsidRDefault="008E4755">
      <w:pPr>
        <w:numPr>
          <w:ilvl w:val="0"/>
          <w:numId w:val="78"/>
        </w:numPr>
        <w:ind w:left="1680" w:right="960"/>
        <w:divId w:val="745765489"/>
        <w:rPr>
          <w:rFonts w:ascii="Verdana" w:eastAsia="Times New Roman" w:hAnsi="Verdana"/>
          <w:color w:val="000000"/>
          <w:lang w:val="en"/>
        </w:rPr>
        <w:pPrChange w:id="752"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Section 2.3 client MUST NOT send encrypted JWT to the Check ID Endpoint </w:t>
      </w:r>
    </w:p>
    <w:p w14:paraId="4E6B94BC" w14:textId="77777777" w:rsidR="00000000" w:rsidRDefault="008E4755">
      <w:pPr>
        <w:numPr>
          <w:ilvl w:val="0"/>
          <w:numId w:val="78"/>
        </w:numPr>
        <w:ind w:left="1680" w:right="960"/>
        <w:divId w:val="745765489"/>
        <w:rPr>
          <w:rFonts w:ascii="Verdana" w:eastAsia="Times New Roman" w:hAnsi="Verdana"/>
          <w:color w:val="000000"/>
          <w:lang w:val="en"/>
        </w:rPr>
        <w:pPrChange w:id="753"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Section 2.1.2.1.2 Added use</w:t>
      </w:r>
      <w:r>
        <w:rPr>
          <w:rFonts w:ascii="Verdana" w:eastAsia="Times New Roman" w:hAnsi="Verdana"/>
          <w:color w:val="000000"/>
          <w:lang w:val="en"/>
        </w:rPr>
        <w:t xml:space="preserve">r_id claim and moved iso29115 to claims element of id_token member </w:t>
      </w:r>
    </w:p>
    <w:p w14:paraId="1035E1AB" w14:textId="77777777" w:rsidR="00000000" w:rsidRDefault="008E4755">
      <w:pPr>
        <w:numPr>
          <w:ilvl w:val="0"/>
          <w:numId w:val="78"/>
        </w:numPr>
        <w:ind w:left="1680" w:right="960"/>
        <w:divId w:val="745765489"/>
        <w:rPr>
          <w:rFonts w:ascii="Verdana" w:eastAsia="Times New Roman" w:hAnsi="Verdana"/>
          <w:color w:val="000000"/>
          <w:lang w:val="en"/>
        </w:rPr>
        <w:pPrChange w:id="754"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 xml:space="preserve">Defined Authentication Context, Authentication Context Class Reference (acr), replaced iso29115 with acr. </w:t>
      </w:r>
    </w:p>
    <w:p w14:paraId="7E1F09C6" w14:textId="77777777" w:rsidR="00000000" w:rsidRDefault="008E4755">
      <w:pPr>
        <w:numPr>
          <w:ilvl w:val="0"/>
          <w:numId w:val="78"/>
        </w:numPr>
        <w:ind w:left="1680" w:right="960"/>
        <w:divId w:val="745765489"/>
        <w:rPr>
          <w:rFonts w:ascii="Verdana" w:eastAsia="Times New Roman" w:hAnsi="Verdana"/>
          <w:color w:val="000000"/>
          <w:lang w:val="en"/>
        </w:rPr>
        <w:pPrChange w:id="755" w:author="Author" w:date="2013-06-27T18:33:00Z">
          <w:pPr>
            <w:numPr>
              <w:numId w:val="162"/>
            </w:numPr>
            <w:tabs>
              <w:tab w:val="num" w:pos="720"/>
            </w:tabs>
            <w:ind w:left="720" w:right="960" w:hanging="360"/>
            <w:divId w:val="745765489"/>
          </w:pPr>
        </w:pPrChange>
      </w:pPr>
      <w:r>
        <w:rPr>
          <w:rFonts w:ascii="Verdana" w:eastAsia="Times New Roman" w:hAnsi="Verdana"/>
          <w:color w:val="000000"/>
          <w:lang w:val="en"/>
        </w:rPr>
        <w:t>Corrected instances of x509_url_encryption to x509_encryption_url and jwk_url_enc</w:t>
      </w:r>
      <w:r>
        <w:rPr>
          <w:rFonts w:ascii="Verdana" w:eastAsia="Times New Roman" w:hAnsi="Verdana"/>
          <w:color w:val="000000"/>
          <w:lang w:val="en"/>
        </w:rPr>
        <w:t xml:space="preserve">ryption to jwk_encryption_url </w:t>
      </w:r>
    </w:p>
    <w:p w14:paraId="07C6FB07" w14:textId="77777777" w:rsidR="00000000" w:rsidRDefault="008E4755">
      <w:pPr>
        <w:pStyle w:val="NormalWeb"/>
        <w:divId w:val="745765489"/>
        <w:rPr>
          <w:rFonts w:ascii="Verdana" w:hAnsi="Verdana"/>
          <w:color w:val="000000"/>
          <w:lang w:val="en"/>
        </w:rPr>
      </w:pPr>
      <w:r>
        <w:rPr>
          <w:rFonts w:ascii="Verdana" w:hAnsi="Verdana"/>
          <w:color w:val="000000"/>
          <w:lang w:val="en"/>
        </w:rPr>
        <w:t>-06</w:t>
      </w:r>
    </w:p>
    <w:p w14:paraId="7798E606" w14:textId="77777777" w:rsidR="00000000" w:rsidRDefault="008E4755">
      <w:pPr>
        <w:numPr>
          <w:ilvl w:val="0"/>
          <w:numId w:val="79"/>
        </w:numPr>
        <w:ind w:left="1680" w:right="960"/>
        <w:divId w:val="745765489"/>
        <w:rPr>
          <w:rFonts w:ascii="Verdana" w:eastAsia="Times New Roman" w:hAnsi="Verdana"/>
          <w:color w:val="000000"/>
          <w:lang w:val="en"/>
        </w:rPr>
        <w:pPrChange w:id="756" w:author="Author" w:date="2013-06-27T18:33:00Z">
          <w:pPr>
            <w:numPr>
              <w:numId w:val="163"/>
            </w:numPr>
            <w:tabs>
              <w:tab w:val="num" w:pos="720"/>
            </w:tabs>
            <w:ind w:left="720" w:right="960" w:hanging="360"/>
            <w:divId w:val="745765489"/>
          </w:pPr>
        </w:pPrChange>
      </w:pPr>
      <w:r>
        <w:rPr>
          <w:rFonts w:ascii="Verdana" w:eastAsia="Times New Roman" w:hAnsi="Verdana"/>
          <w:color w:val="000000"/>
          <w:lang w:val="en"/>
        </w:rPr>
        <w:t xml:space="preserve">Changed section 3.1.4.1 to say the errors are returned as defined by the response type not always as query parameters. per ticket #174. </w:t>
      </w:r>
    </w:p>
    <w:p w14:paraId="3FBD7402" w14:textId="77777777" w:rsidR="00000000" w:rsidRDefault="008E4755">
      <w:pPr>
        <w:numPr>
          <w:ilvl w:val="0"/>
          <w:numId w:val="79"/>
        </w:numPr>
        <w:ind w:left="1680" w:right="960"/>
        <w:divId w:val="745765489"/>
        <w:rPr>
          <w:rFonts w:ascii="Verdana" w:eastAsia="Times New Roman" w:hAnsi="Verdana"/>
          <w:color w:val="000000"/>
          <w:lang w:val="en"/>
        </w:rPr>
        <w:pPrChange w:id="757" w:author="Author" w:date="2013-06-27T18:33:00Z">
          <w:pPr>
            <w:numPr>
              <w:numId w:val="163"/>
            </w:numPr>
            <w:tabs>
              <w:tab w:val="num" w:pos="720"/>
            </w:tabs>
            <w:ind w:left="720" w:right="960" w:hanging="360"/>
            <w:divId w:val="745765489"/>
          </w:pPr>
        </w:pPrChange>
      </w:pPr>
      <w:r>
        <w:rPr>
          <w:rFonts w:ascii="Verdana" w:eastAsia="Times New Roman" w:hAnsi="Verdana"/>
          <w:color w:val="000000"/>
          <w:lang w:val="en"/>
        </w:rPr>
        <w:t xml:space="preserve">Bumped version + date. </w:t>
      </w:r>
    </w:p>
    <w:p w14:paraId="62184611" w14:textId="77777777" w:rsidR="00000000" w:rsidRDefault="008E4755">
      <w:pPr>
        <w:numPr>
          <w:ilvl w:val="0"/>
          <w:numId w:val="79"/>
        </w:numPr>
        <w:ind w:left="1680" w:right="960"/>
        <w:divId w:val="745765489"/>
        <w:rPr>
          <w:rFonts w:ascii="Verdana" w:eastAsia="Times New Roman" w:hAnsi="Verdana"/>
          <w:color w:val="000000"/>
          <w:lang w:val="en"/>
        </w:rPr>
        <w:pPrChange w:id="758" w:author="Author" w:date="2013-06-27T18:33:00Z">
          <w:pPr>
            <w:numPr>
              <w:numId w:val="163"/>
            </w:numPr>
            <w:tabs>
              <w:tab w:val="num" w:pos="720"/>
            </w:tabs>
            <w:ind w:left="720" w:right="960" w:hanging="360"/>
            <w:divId w:val="745765489"/>
          </w:pPr>
        </w:pPrChange>
      </w:pPr>
      <w:r>
        <w:rPr>
          <w:rFonts w:ascii="Verdana" w:eastAsia="Times New Roman" w:hAnsi="Verdana"/>
          <w:color w:val="000000"/>
          <w:lang w:val="en"/>
        </w:rPr>
        <w:t xml:space="preserve">Fixed section 3.3.3 to refer to errors in Bearer Token. </w:t>
      </w:r>
    </w:p>
    <w:p w14:paraId="5844F61B" w14:textId="77777777" w:rsidR="00000000" w:rsidRDefault="008E4755">
      <w:pPr>
        <w:numPr>
          <w:ilvl w:val="0"/>
          <w:numId w:val="79"/>
        </w:numPr>
        <w:ind w:left="1680" w:right="960"/>
        <w:divId w:val="745765489"/>
        <w:rPr>
          <w:rFonts w:ascii="Verdana" w:eastAsia="Times New Roman" w:hAnsi="Verdana"/>
          <w:color w:val="000000"/>
          <w:lang w:val="en"/>
        </w:rPr>
        <w:pPrChange w:id="759" w:author="Author" w:date="2013-06-27T18:33:00Z">
          <w:pPr>
            <w:numPr>
              <w:numId w:val="163"/>
            </w:numPr>
            <w:tabs>
              <w:tab w:val="num" w:pos="720"/>
            </w:tabs>
            <w:ind w:left="720" w:right="960" w:hanging="360"/>
            <w:divId w:val="745765489"/>
          </w:pPr>
        </w:pPrChange>
      </w:pPr>
      <w:r>
        <w:rPr>
          <w:rFonts w:ascii="Verdana" w:eastAsia="Times New Roman" w:hAnsi="Verdana"/>
          <w:color w:val="000000"/>
          <w:lang w:val="en"/>
        </w:rPr>
        <w:t>Fix</w:t>
      </w:r>
      <w:r>
        <w:rPr>
          <w:rFonts w:ascii="Verdana" w:eastAsia="Times New Roman" w:hAnsi="Verdana"/>
          <w:color w:val="000000"/>
          <w:lang w:val="en"/>
        </w:rPr>
        <w:t xml:space="preserve">ed 3.1.3 to ref the other response types ticket #173. </w:t>
      </w:r>
    </w:p>
    <w:p w14:paraId="68A25448" w14:textId="77777777" w:rsidR="00000000" w:rsidRDefault="008E4755">
      <w:pPr>
        <w:numPr>
          <w:ilvl w:val="0"/>
          <w:numId w:val="79"/>
        </w:numPr>
        <w:ind w:left="1680" w:right="960"/>
        <w:divId w:val="745765489"/>
        <w:rPr>
          <w:rFonts w:ascii="Verdana" w:eastAsia="Times New Roman" w:hAnsi="Verdana"/>
          <w:color w:val="000000"/>
          <w:lang w:val="en"/>
        </w:rPr>
        <w:pPrChange w:id="760" w:author="Author" w:date="2013-06-27T18:33:00Z">
          <w:pPr>
            <w:numPr>
              <w:numId w:val="163"/>
            </w:numPr>
            <w:tabs>
              <w:tab w:val="num" w:pos="720"/>
            </w:tabs>
            <w:ind w:left="720" w:right="960" w:hanging="360"/>
            <w:divId w:val="745765489"/>
          </w:pPr>
        </w:pPrChange>
      </w:pPr>
      <w:r>
        <w:rPr>
          <w:rFonts w:ascii="Verdana" w:eastAsia="Times New Roman" w:hAnsi="Verdana"/>
          <w:color w:val="000000"/>
          <w:lang w:val="en"/>
        </w:rPr>
        <w:t xml:space="preserve">Included reference to multiple response types. </w:t>
      </w:r>
    </w:p>
    <w:p w14:paraId="36882C44" w14:textId="77777777" w:rsidR="00000000" w:rsidRDefault="008E4755">
      <w:pPr>
        <w:numPr>
          <w:ilvl w:val="0"/>
          <w:numId w:val="79"/>
        </w:numPr>
        <w:ind w:left="1680" w:right="960"/>
        <w:divId w:val="745765489"/>
        <w:rPr>
          <w:rFonts w:ascii="Verdana" w:eastAsia="Times New Roman" w:hAnsi="Verdana"/>
          <w:color w:val="000000"/>
          <w:lang w:val="en"/>
        </w:rPr>
        <w:pPrChange w:id="761" w:author="Author" w:date="2013-06-27T18:33:00Z">
          <w:pPr>
            <w:numPr>
              <w:numId w:val="163"/>
            </w:numPr>
            <w:tabs>
              <w:tab w:val="num" w:pos="720"/>
            </w:tabs>
            <w:ind w:left="720" w:right="960" w:hanging="360"/>
            <w:divId w:val="745765489"/>
          </w:pPr>
        </w:pPrChange>
      </w:pPr>
      <w:r>
        <w:rPr>
          <w:rFonts w:ascii="Verdana" w:eastAsia="Times New Roman" w:hAnsi="Verdana"/>
          <w:color w:val="000000"/>
          <w:lang w:val="en"/>
        </w:rPr>
        <w:t xml:space="preserve">Fixed 3.1.2.1 to indicate default Claims in id_token. </w:t>
      </w:r>
    </w:p>
    <w:p w14:paraId="21170BF0" w14:textId="77777777" w:rsidR="00000000" w:rsidRDefault="008E4755">
      <w:pPr>
        <w:numPr>
          <w:ilvl w:val="0"/>
          <w:numId w:val="79"/>
        </w:numPr>
        <w:ind w:left="1680" w:right="960"/>
        <w:divId w:val="745765489"/>
        <w:rPr>
          <w:rFonts w:ascii="Verdana" w:eastAsia="Times New Roman" w:hAnsi="Verdana"/>
          <w:color w:val="000000"/>
          <w:lang w:val="en"/>
        </w:rPr>
        <w:pPrChange w:id="762" w:author="Author" w:date="2013-06-27T18:33:00Z">
          <w:pPr>
            <w:numPr>
              <w:numId w:val="163"/>
            </w:numPr>
            <w:tabs>
              <w:tab w:val="num" w:pos="720"/>
            </w:tabs>
            <w:ind w:left="720" w:right="960" w:hanging="360"/>
            <w:divId w:val="745765489"/>
          </w:pPr>
        </w:pPrChange>
      </w:pPr>
      <w:r>
        <w:rPr>
          <w:rFonts w:ascii="Verdana" w:eastAsia="Times New Roman" w:hAnsi="Verdana"/>
          <w:color w:val="000000"/>
          <w:lang w:val="en"/>
        </w:rPr>
        <w:t xml:space="preserve">Fixed section 3.2.2 to reference the access token response from the token endpoint 4.1.4. </w:t>
      </w:r>
    </w:p>
    <w:p w14:paraId="0C31CADC" w14:textId="77777777" w:rsidR="00000000" w:rsidRDefault="008E4755">
      <w:pPr>
        <w:numPr>
          <w:ilvl w:val="0"/>
          <w:numId w:val="79"/>
        </w:numPr>
        <w:ind w:left="1680" w:right="960"/>
        <w:divId w:val="745765489"/>
        <w:rPr>
          <w:rFonts w:ascii="Verdana" w:eastAsia="Times New Roman" w:hAnsi="Verdana"/>
          <w:color w:val="000000"/>
          <w:lang w:val="en"/>
        </w:rPr>
        <w:pPrChange w:id="763" w:author="Author" w:date="2013-06-27T18:33:00Z">
          <w:pPr>
            <w:numPr>
              <w:numId w:val="163"/>
            </w:numPr>
            <w:tabs>
              <w:tab w:val="num" w:pos="720"/>
            </w:tabs>
            <w:ind w:left="720" w:right="960" w:hanging="360"/>
            <w:divId w:val="745765489"/>
          </w:pPr>
        </w:pPrChange>
      </w:pPr>
      <w:r>
        <w:rPr>
          <w:rFonts w:ascii="Verdana" w:eastAsia="Times New Roman" w:hAnsi="Verdana"/>
          <w:color w:val="000000"/>
          <w:lang w:val="en"/>
        </w:rPr>
        <w:t>Fixed s</w:t>
      </w:r>
      <w:r>
        <w:rPr>
          <w:rFonts w:ascii="Verdana" w:eastAsia="Times New Roman" w:hAnsi="Verdana"/>
          <w:color w:val="000000"/>
          <w:lang w:val="en"/>
        </w:rPr>
        <w:t xml:space="preserve">ection 3.2.1 to include refresh tokens. </w:t>
      </w:r>
    </w:p>
    <w:p w14:paraId="6D401723" w14:textId="77777777" w:rsidR="00000000" w:rsidRDefault="008E4755">
      <w:pPr>
        <w:numPr>
          <w:ilvl w:val="0"/>
          <w:numId w:val="79"/>
        </w:numPr>
        <w:ind w:left="1680" w:right="960"/>
        <w:divId w:val="745765489"/>
        <w:rPr>
          <w:rFonts w:ascii="Verdana" w:eastAsia="Times New Roman" w:hAnsi="Verdana"/>
          <w:color w:val="000000"/>
          <w:lang w:val="en"/>
        </w:rPr>
        <w:pPrChange w:id="764" w:author="Author" w:date="2013-06-27T18:33:00Z">
          <w:pPr>
            <w:numPr>
              <w:numId w:val="163"/>
            </w:numPr>
            <w:tabs>
              <w:tab w:val="num" w:pos="720"/>
            </w:tabs>
            <w:ind w:left="720" w:right="960" w:hanging="360"/>
            <w:divId w:val="745765489"/>
          </w:pPr>
        </w:pPrChange>
      </w:pPr>
      <w:r>
        <w:rPr>
          <w:rFonts w:ascii="Verdana" w:eastAsia="Times New Roman" w:hAnsi="Verdana"/>
          <w:color w:val="000000"/>
          <w:lang w:val="en"/>
        </w:rPr>
        <w:t xml:space="preserve">Fixed section 3.1.1 to be clear on JWT being the token format per ticket #171. </w:t>
      </w:r>
    </w:p>
    <w:p w14:paraId="4EC482EA" w14:textId="77777777" w:rsidR="00000000" w:rsidRDefault="008E4755">
      <w:pPr>
        <w:pStyle w:val="NormalWeb"/>
        <w:divId w:val="745765489"/>
        <w:rPr>
          <w:rFonts w:ascii="Verdana" w:hAnsi="Verdana"/>
          <w:color w:val="000000"/>
          <w:lang w:val="en"/>
        </w:rPr>
      </w:pPr>
      <w:r>
        <w:rPr>
          <w:rFonts w:ascii="Verdana" w:hAnsi="Verdana"/>
          <w:color w:val="000000"/>
          <w:lang w:val="en"/>
        </w:rPr>
        <w:t>-05</w:t>
      </w:r>
    </w:p>
    <w:p w14:paraId="63DF25BE" w14:textId="77777777" w:rsidR="00000000" w:rsidRDefault="008E4755">
      <w:pPr>
        <w:numPr>
          <w:ilvl w:val="0"/>
          <w:numId w:val="80"/>
        </w:numPr>
        <w:ind w:left="1680" w:right="960"/>
        <w:divId w:val="745765489"/>
        <w:rPr>
          <w:rFonts w:ascii="Verdana" w:eastAsia="Times New Roman" w:hAnsi="Verdana"/>
          <w:color w:val="000000"/>
          <w:lang w:val="en"/>
        </w:rPr>
        <w:pPrChange w:id="765" w:author="Author" w:date="2013-06-27T18:33:00Z">
          <w:pPr>
            <w:numPr>
              <w:numId w:val="164"/>
            </w:numPr>
            <w:tabs>
              <w:tab w:val="num" w:pos="720"/>
            </w:tabs>
            <w:ind w:left="720" w:right="960" w:hanging="360"/>
            <w:divId w:val="745765489"/>
          </w:pPr>
        </w:pPrChange>
      </w:pPr>
      <w:r>
        <w:rPr>
          <w:rFonts w:ascii="Verdana" w:eastAsia="Times New Roman" w:hAnsi="Verdana"/>
          <w:color w:val="000000"/>
          <w:lang w:val="en"/>
        </w:rPr>
        <w:t xml:space="preserve">Changed check_session to check_id. </w:t>
      </w:r>
    </w:p>
    <w:p w14:paraId="02B7E8F5" w14:textId="77777777" w:rsidR="00000000" w:rsidRDefault="008E4755">
      <w:pPr>
        <w:numPr>
          <w:ilvl w:val="0"/>
          <w:numId w:val="80"/>
        </w:numPr>
        <w:ind w:left="1680" w:right="960"/>
        <w:divId w:val="745765489"/>
        <w:rPr>
          <w:rFonts w:ascii="Verdana" w:eastAsia="Times New Roman" w:hAnsi="Verdana"/>
          <w:color w:val="000000"/>
          <w:lang w:val="en"/>
        </w:rPr>
        <w:pPrChange w:id="766" w:author="Author" w:date="2013-06-27T18:33:00Z">
          <w:pPr>
            <w:numPr>
              <w:numId w:val="164"/>
            </w:numPr>
            <w:tabs>
              <w:tab w:val="num" w:pos="720"/>
            </w:tabs>
            <w:ind w:left="720" w:right="960" w:hanging="360"/>
            <w:divId w:val="745765489"/>
          </w:pPr>
        </w:pPrChange>
      </w:pPr>
      <w:r>
        <w:rPr>
          <w:rFonts w:ascii="Verdana" w:eastAsia="Times New Roman" w:hAnsi="Verdana"/>
          <w:color w:val="000000"/>
          <w:lang w:val="en"/>
        </w:rPr>
        <w:t xml:space="preserve">schema=openid now required when requesting UserInfo. </w:t>
      </w:r>
    </w:p>
    <w:p w14:paraId="6470A6F0" w14:textId="77777777" w:rsidR="00000000" w:rsidRDefault="008E4755">
      <w:pPr>
        <w:numPr>
          <w:ilvl w:val="0"/>
          <w:numId w:val="80"/>
        </w:numPr>
        <w:ind w:left="1680" w:right="960"/>
        <w:divId w:val="745765489"/>
        <w:rPr>
          <w:rFonts w:ascii="Verdana" w:eastAsia="Times New Roman" w:hAnsi="Verdana"/>
          <w:color w:val="000000"/>
          <w:lang w:val="en"/>
        </w:rPr>
        <w:pPrChange w:id="767" w:author="Author" w:date="2013-06-27T18:33:00Z">
          <w:pPr>
            <w:numPr>
              <w:numId w:val="164"/>
            </w:numPr>
            <w:tabs>
              <w:tab w:val="num" w:pos="720"/>
            </w:tabs>
            <w:ind w:left="720" w:right="960" w:hanging="360"/>
            <w:divId w:val="745765489"/>
          </w:pPr>
        </w:pPrChange>
      </w:pPr>
      <w:r>
        <w:rPr>
          <w:rFonts w:ascii="Verdana" w:eastAsia="Times New Roman" w:hAnsi="Verdana"/>
          <w:color w:val="000000"/>
          <w:lang w:val="en"/>
        </w:rPr>
        <w:t>Removed issued_to, since not well defined</w:t>
      </w:r>
      <w:r>
        <w:rPr>
          <w:rFonts w:ascii="Verdana" w:eastAsia="Times New Roman" w:hAnsi="Verdana"/>
          <w:color w:val="000000"/>
          <w:lang w:val="en"/>
        </w:rPr>
        <w:t xml:space="preserve">. </w:t>
      </w:r>
    </w:p>
    <w:p w14:paraId="50C13E46" w14:textId="77777777" w:rsidR="00000000" w:rsidRDefault="008E4755">
      <w:pPr>
        <w:numPr>
          <w:ilvl w:val="0"/>
          <w:numId w:val="80"/>
        </w:numPr>
        <w:ind w:left="1680" w:right="960"/>
        <w:divId w:val="745765489"/>
        <w:rPr>
          <w:rFonts w:ascii="Verdana" w:eastAsia="Times New Roman" w:hAnsi="Verdana"/>
          <w:color w:val="000000"/>
          <w:lang w:val="en"/>
        </w:rPr>
        <w:pPrChange w:id="768" w:author="Author" w:date="2013-06-27T18:33:00Z">
          <w:pPr>
            <w:numPr>
              <w:numId w:val="164"/>
            </w:numPr>
            <w:tabs>
              <w:tab w:val="num" w:pos="720"/>
            </w:tabs>
            <w:ind w:left="720" w:right="960" w:hanging="360"/>
            <w:divId w:val="745765489"/>
          </w:pPr>
        </w:pPrChange>
      </w:pPr>
      <w:r>
        <w:rPr>
          <w:rFonts w:ascii="Verdana" w:eastAsia="Times New Roman" w:hAnsi="Verdana"/>
          <w:color w:val="000000"/>
          <w:lang w:val="en"/>
        </w:rPr>
        <w:t xml:space="preserve">Removed display values popup, touch, and mobile, since not well defined. </w:t>
      </w:r>
    </w:p>
    <w:p w14:paraId="207EE24B"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-04 </w:t>
      </w:r>
    </w:p>
    <w:p w14:paraId="3EBC0913" w14:textId="77777777" w:rsidR="00000000" w:rsidRDefault="008E4755">
      <w:pPr>
        <w:numPr>
          <w:ilvl w:val="0"/>
          <w:numId w:val="81"/>
        </w:numPr>
        <w:ind w:left="1680" w:right="960"/>
        <w:divId w:val="745765489"/>
        <w:rPr>
          <w:rFonts w:ascii="Verdana" w:eastAsia="Times New Roman" w:hAnsi="Verdana"/>
          <w:color w:val="000000"/>
          <w:lang w:val="en"/>
        </w:rPr>
        <w:pPrChange w:id="769" w:author="Author" w:date="2013-06-27T18:33:00Z">
          <w:pPr>
            <w:numPr>
              <w:numId w:val="165"/>
            </w:numPr>
            <w:tabs>
              <w:tab w:val="num" w:pos="720"/>
            </w:tabs>
            <w:ind w:left="720" w:right="960" w:hanging="360"/>
            <w:divId w:val="745765489"/>
          </w:pPr>
        </w:pPrChange>
      </w:pPr>
      <w:r>
        <w:rPr>
          <w:rFonts w:ascii="Verdana" w:eastAsia="Times New Roman" w:hAnsi="Verdana"/>
          <w:color w:val="000000"/>
          <w:lang w:val="en"/>
        </w:rPr>
        <w:t xml:space="preserve">Changes associated with renaming "Lite" to "Basic Client" and replacing "Core" and "Framework" with "Messages" and "Standard". </w:t>
      </w:r>
    </w:p>
    <w:p w14:paraId="4EB4EFB9" w14:textId="77777777" w:rsidR="00000000" w:rsidRDefault="008E4755">
      <w:pPr>
        <w:numPr>
          <w:ilvl w:val="0"/>
          <w:numId w:val="81"/>
        </w:numPr>
        <w:ind w:left="1680" w:right="960"/>
        <w:divId w:val="745765489"/>
        <w:rPr>
          <w:rFonts w:ascii="Verdana" w:eastAsia="Times New Roman" w:hAnsi="Verdana"/>
          <w:color w:val="000000"/>
          <w:lang w:val="en"/>
        </w:rPr>
        <w:pPrChange w:id="770" w:author="Author" w:date="2013-06-27T18:33:00Z">
          <w:pPr>
            <w:numPr>
              <w:numId w:val="165"/>
            </w:numPr>
            <w:tabs>
              <w:tab w:val="num" w:pos="720"/>
            </w:tabs>
            <w:ind w:left="720" w:right="960" w:hanging="360"/>
            <w:divId w:val="745765489"/>
          </w:pPr>
        </w:pPrChange>
      </w:pPr>
      <w:r>
        <w:rPr>
          <w:rFonts w:ascii="Verdana" w:eastAsia="Times New Roman" w:hAnsi="Verdana"/>
          <w:color w:val="000000"/>
          <w:lang w:val="en"/>
        </w:rPr>
        <w:t xml:space="preserve">Numerous cleanups, including updating references. </w:t>
      </w:r>
    </w:p>
    <w:p w14:paraId="0E5D7389"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-03 </w:t>
      </w:r>
    </w:p>
    <w:p w14:paraId="322614C1" w14:textId="77777777" w:rsidR="00000000" w:rsidRDefault="008E4755">
      <w:pPr>
        <w:numPr>
          <w:ilvl w:val="0"/>
          <w:numId w:val="82"/>
        </w:numPr>
        <w:ind w:left="1680" w:right="960"/>
        <w:divId w:val="745765489"/>
        <w:rPr>
          <w:rFonts w:ascii="Verdana" w:eastAsia="Times New Roman" w:hAnsi="Verdana"/>
          <w:color w:val="000000"/>
          <w:lang w:val="en"/>
        </w:rPr>
        <w:pPrChange w:id="771" w:author="Author" w:date="2013-06-27T18:33:00Z">
          <w:pPr>
            <w:numPr>
              <w:numId w:val="166"/>
            </w:numPr>
            <w:tabs>
              <w:tab w:val="num" w:pos="720"/>
            </w:tabs>
            <w:ind w:left="720" w:right="960" w:hanging="360"/>
            <w:divId w:val="745765489"/>
          </w:pPr>
        </w:pPrChange>
      </w:pPr>
      <w:r>
        <w:rPr>
          <w:rFonts w:ascii="Verdana" w:eastAsia="Times New Roman" w:hAnsi="Verdana"/>
          <w:color w:val="000000"/>
          <w:lang w:val="en"/>
        </w:rPr>
        <w:t xml:space="preserve">Added secret_type to the Token endpoint. </w:t>
      </w:r>
    </w:p>
    <w:p w14:paraId="79F6FC9D" w14:textId="77777777" w:rsidR="00000000" w:rsidRDefault="008E4755">
      <w:pPr>
        <w:numPr>
          <w:ilvl w:val="0"/>
          <w:numId w:val="82"/>
        </w:numPr>
        <w:ind w:left="1680" w:right="960"/>
        <w:divId w:val="745765489"/>
        <w:rPr>
          <w:rFonts w:ascii="Verdana" w:eastAsia="Times New Roman" w:hAnsi="Verdana"/>
          <w:color w:val="000000"/>
          <w:lang w:val="en"/>
        </w:rPr>
        <w:pPrChange w:id="772" w:author="Author" w:date="2013-06-27T18:33:00Z">
          <w:pPr>
            <w:numPr>
              <w:numId w:val="166"/>
            </w:numPr>
            <w:tabs>
              <w:tab w:val="num" w:pos="720"/>
            </w:tabs>
            <w:ind w:left="720" w:right="960" w:hanging="360"/>
            <w:divId w:val="745765489"/>
          </w:pPr>
        </w:pPrChange>
      </w:pPr>
      <w:r>
        <w:rPr>
          <w:rFonts w:ascii="Verdana" w:eastAsia="Times New Roman" w:hAnsi="Verdana"/>
          <w:color w:val="000000"/>
          <w:lang w:val="en"/>
        </w:rPr>
        <w:t xml:space="preserve">Minor edits to the samples. </w:t>
      </w:r>
    </w:p>
    <w:p w14:paraId="1345FE56"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-02 </w:t>
      </w:r>
    </w:p>
    <w:p w14:paraId="7F3AE0E9" w14:textId="77777777" w:rsidR="00000000" w:rsidRDefault="008E4755">
      <w:pPr>
        <w:numPr>
          <w:ilvl w:val="0"/>
          <w:numId w:val="83"/>
        </w:numPr>
        <w:ind w:left="1680" w:right="960"/>
        <w:divId w:val="745765489"/>
        <w:rPr>
          <w:rFonts w:ascii="Verdana" w:eastAsia="Times New Roman" w:hAnsi="Verdana"/>
          <w:color w:val="000000"/>
          <w:lang w:val="en"/>
        </w:rPr>
        <w:pPrChange w:id="773" w:author="Author" w:date="2013-06-27T18:33:00Z">
          <w:pPr>
            <w:numPr>
              <w:numId w:val="167"/>
            </w:numPr>
            <w:tabs>
              <w:tab w:val="num" w:pos="720"/>
            </w:tabs>
            <w:ind w:left="720" w:right="960" w:hanging="360"/>
            <w:divId w:val="745765489"/>
          </w:pPr>
        </w:pPrChange>
      </w:pPr>
      <w:r>
        <w:rPr>
          <w:rFonts w:ascii="Verdana" w:eastAsia="Times New Roman" w:hAnsi="Verdana"/>
          <w:color w:val="000000"/>
          <w:lang w:val="en"/>
        </w:rPr>
        <w:t xml:space="preserve">Incorporates feedback from Nat Sakimura. </w:t>
      </w:r>
    </w:p>
    <w:p w14:paraId="10D34947" w14:textId="77777777" w:rsidR="00000000" w:rsidRDefault="008E4755">
      <w:pPr>
        <w:pStyle w:val="NormalWeb"/>
        <w:divId w:val="745765489"/>
        <w:rPr>
          <w:rFonts w:ascii="Verdana" w:hAnsi="Verdana"/>
          <w:color w:val="000000"/>
          <w:lang w:val="en"/>
        </w:rPr>
      </w:pPr>
      <w:r>
        <w:rPr>
          <w:rFonts w:ascii="Verdana" w:hAnsi="Verdana"/>
          <w:color w:val="000000"/>
          <w:lang w:val="en"/>
        </w:rPr>
        <w:t xml:space="preserve">-01 </w:t>
      </w:r>
    </w:p>
    <w:p w14:paraId="14AEDB5F" w14:textId="77777777" w:rsidR="00000000" w:rsidRDefault="008E4755">
      <w:pPr>
        <w:numPr>
          <w:ilvl w:val="0"/>
          <w:numId w:val="84"/>
        </w:numPr>
        <w:ind w:left="1680" w:right="960"/>
        <w:divId w:val="745765489"/>
        <w:rPr>
          <w:rFonts w:ascii="Verdana" w:eastAsia="Times New Roman" w:hAnsi="Verdana"/>
          <w:color w:val="000000"/>
          <w:lang w:val="en"/>
        </w:rPr>
        <w:pPrChange w:id="774" w:author="Author" w:date="2013-06-27T18:33:00Z">
          <w:pPr>
            <w:numPr>
              <w:numId w:val="168"/>
            </w:numPr>
            <w:tabs>
              <w:tab w:val="num" w:pos="720"/>
            </w:tabs>
            <w:ind w:left="720" w:right="960" w:hanging="360"/>
            <w:divId w:val="745765489"/>
          </w:pPr>
        </w:pPrChange>
      </w:pPr>
      <w:r>
        <w:rPr>
          <w:rFonts w:ascii="Verdana" w:eastAsia="Times New Roman" w:hAnsi="Verdana"/>
          <w:color w:val="000000"/>
          <w:lang w:val="en"/>
        </w:rPr>
        <w:t xml:space="preserve">First Draft that incorporates the merge of the Core and Framework specs. </w:t>
      </w:r>
    </w:p>
    <w:p w14:paraId="1322964B" w14:textId="77777777" w:rsidR="00000000" w:rsidRDefault="008E4755">
      <w:pPr>
        <w:spacing w:before="0" w:beforeAutospacing="0" w:after="0" w:afterAutospacing="0"/>
        <w:divId w:val="745765489"/>
        <w:rPr>
          <w:rFonts w:ascii="Verdana" w:eastAsia="Times New Roman" w:hAnsi="Verdana"/>
          <w:color w:val="000000"/>
          <w:lang w:val="en"/>
        </w:rPr>
      </w:pPr>
      <w:bookmarkStart w:id="775" w:name="rfc.authors"/>
      <w:bookmarkEnd w:id="775"/>
    </w:p>
    <w:p w14:paraId="30EC795D" w14:textId="77777777" w:rsidR="00000000" w:rsidRDefault="008E4755">
      <w:pPr>
        <w:spacing w:before="0" w:beforeAutospacing="0" w:after="0" w:afterAutospacing="0"/>
        <w:divId w:val="745765489"/>
        <w:rPr>
          <w:rFonts w:ascii="Verdana" w:eastAsia="Times New Roman" w:hAnsi="Verdana"/>
          <w:color w:val="000000"/>
          <w:lang w:val="en"/>
        </w:rPr>
      </w:pPr>
      <w:r>
        <w:rPr>
          <w:rFonts w:ascii="Verdana" w:eastAsia="Times New Roman" w:hAnsi="Verdana"/>
          <w:color w:val="000000"/>
          <w:lang w:val="en"/>
        </w:rPr>
        <w:pict>
          <v:rect id="_x0000_i11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14BCD9A" w14:textId="77777777">
        <w:trPr>
          <w:divId w:val="745765489"/>
          <w:trHeight w:val="225"/>
          <w:tblCellSpacing w:w="15" w:type="dxa"/>
        </w:trPr>
        <w:tc>
          <w:tcPr>
            <w:tcW w:w="450" w:type="dxa"/>
            <w:shd w:val="clear" w:color="auto" w:fill="990000"/>
            <w:vAlign w:val="center"/>
            <w:hideMark/>
          </w:tcPr>
          <w:p w14:paraId="7AF8AE83" w14:textId="77777777" w:rsidR="00000000" w:rsidRDefault="008E475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41B6A15" w14:textId="77777777" w:rsidR="00000000" w:rsidRDefault="008E4755">
      <w:pPr>
        <w:pStyle w:val="Heading3"/>
        <w:divId w:val="745765489"/>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224"/>
        <w:gridCol w:w="6042"/>
      </w:tblGrid>
      <w:tr w:rsidR="00000000" w14:paraId="47CC0E73" w14:textId="77777777">
        <w:trPr>
          <w:divId w:val="745765489"/>
          <w:tblCellSpacing w:w="0" w:type="dxa"/>
        </w:trPr>
        <w:tc>
          <w:tcPr>
            <w:tcW w:w="0" w:type="auto"/>
            <w:vAlign w:val="center"/>
            <w:hideMark/>
          </w:tcPr>
          <w:p w14:paraId="6AC17900"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B4BD8E2"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500168D2" w14:textId="77777777">
        <w:trPr>
          <w:divId w:val="745765489"/>
          <w:tblCellSpacing w:w="0" w:type="dxa"/>
        </w:trPr>
        <w:tc>
          <w:tcPr>
            <w:tcW w:w="0" w:type="auto"/>
            <w:vAlign w:val="center"/>
            <w:hideMark/>
          </w:tcPr>
          <w:p w14:paraId="7A531C07"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16738F8"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2749A225" w14:textId="77777777">
        <w:trPr>
          <w:divId w:val="745765489"/>
          <w:tblCellSpacing w:w="0" w:type="dxa"/>
        </w:trPr>
        <w:tc>
          <w:tcPr>
            <w:tcW w:w="0" w:type="auto"/>
            <w:vAlign w:val="center"/>
            <w:hideMark/>
          </w:tcPr>
          <w:p w14:paraId="611F1B40" w14:textId="77777777" w:rsidR="00000000" w:rsidRDefault="008E475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16553B9" w14:textId="77777777" w:rsidR="00000000" w:rsidRDefault="008E4755">
            <w:pPr>
              <w:spacing w:before="0" w:beforeAutospacing="0" w:after="0" w:afterAutospacing="0"/>
              <w:rPr>
                <w:rFonts w:ascii="Verdana" w:eastAsia="Times New Roman" w:hAnsi="Verdana"/>
                <w:color w:val="000000"/>
                <w:sz w:val="20"/>
                <w:szCs w:val="20"/>
              </w:rPr>
            </w:pPr>
            <w:hyperlink r:id="rId105" w:history="1">
              <w:r>
                <w:rPr>
                  <w:rStyle w:val="Hyperlink"/>
                  <w:rFonts w:ascii="Verdana" w:eastAsia="Times New Roman" w:hAnsi="Verdana"/>
                  <w:sz w:val="20"/>
                  <w:szCs w:val="20"/>
                </w:rPr>
                <w:t>n-sakimura@nri.co.jp</w:t>
              </w:r>
            </w:hyperlink>
          </w:p>
        </w:tc>
      </w:tr>
      <w:tr w:rsidR="00000000" w14:paraId="017C8944" w14:textId="77777777">
        <w:trPr>
          <w:divId w:val="745765489"/>
          <w:tblCellSpacing w:w="0" w:type="dxa"/>
        </w:trPr>
        <w:tc>
          <w:tcPr>
            <w:tcW w:w="0" w:type="auto"/>
            <w:vAlign w:val="center"/>
            <w:hideMark/>
          </w:tcPr>
          <w:p w14:paraId="4EDE3949"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3E4894AD"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7A5B88AF" w14:textId="77777777">
        <w:trPr>
          <w:divId w:val="745765489"/>
          <w:tblCellSpacing w:w="0" w:type="dxa"/>
        </w:trPr>
        <w:tc>
          <w:tcPr>
            <w:tcW w:w="0" w:type="auto"/>
            <w:vAlign w:val="center"/>
            <w:hideMark/>
          </w:tcPr>
          <w:p w14:paraId="21AAB612"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D178524"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66D4D78E" w14:textId="77777777">
        <w:trPr>
          <w:divId w:val="745765489"/>
          <w:tblCellSpacing w:w="0" w:type="dxa"/>
        </w:trPr>
        <w:tc>
          <w:tcPr>
            <w:tcW w:w="0" w:type="auto"/>
            <w:vAlign w:val="center"/>
            <w:hideMark/>
          </w:tcPr>
          <w:p w14:paraId="24979886"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6C320F9"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2AC802FA" w14:textId="77777777">
        <w:trPr>
          <w:divId w:val="745765489"/>
          <w:tblCellSpacing w:w="0" w:type="dxa"/>
        </w:trPr>
        <w:tc>
          <w:tcPr>
            <w:tcW w:w="0" w:type="auto"/>
            <w:vAlign w:val="center"/>
            <w:hideMark/>
          </w:tcPr>
          <w:p w14:paraId="0E5E6065" w14:textId="77777777" w:rsidR="00000000" w:rsidRDefault="008E475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5A4B531" w14:textId="77777777" w:rsidR="00000000" w:rsidRDefault="008E4755">
            <w:pPr>
              <w:spacing w:before="0" w:beforeAutospacing="0" w:after="0" w:afterAutospacing="0"/>
              <w:rPr>
                <w:rFonts w:ascii="Verdana" w:eastAsia="Times New Roman" w:hAnsi="Verdana"/>
                <w:color w:val="000000"/>
                <w:sz w:val="20"/>
                <w:szCs w:val="20"/>
              </w:rPr>
            </w:pPr>
            <w:hyperlink r:id="rId106" w:history="1">
              <w:r>
                <w:rPr>
                  <w:rStyle w:val="Hyperlink"/>
                  <w:rFonts w:ascii="Verdana" w:eastAsia="Times New Roman" w:hAnsi="Verdana"/>
                  <w:sz w:val="20"/>
                  <w:szCs w:val="20"/>
                </w:rPr>
                <w:t>ve7jtb@ve7jtb.com</w:t>
              </w:r>
            </w:hyperlink>
          </w:p>
        </w:tc>
      </w:tr>
      <w:tr w:rsidR="00000000" w14:paraId="5DCD6501" w14:textId="77777777">
        <w:trPr>
          <w:divId w:val="745765489"/>
          <w:tblCellSpacing w:w="0" w:type="dxa"/>
        </w:trPr>
        <w:tc>
          <w:tcPr>
            <w:tcW w:w="0" w:type="auto"/>
            <w:vAlign w:val="center"/>
            <w:hideMark/>
          </w:tcPr>
          <w:p w14:paraId="5626F30E"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F474FCE"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5D5E9BEE" w14:textId="77777777">
        <w:trPr>
          <w:divId w:val="745765489"/>
          <w:tblCellSpacing w:w="0" w:type="dxa"/>
        </w:trPr>
        <w:tc>
          <w:tcPr>
            <w:tcW w:w="0" w:type="auto"/>
            <w:vAlign w:val="center"/>
            <w:hideMark/>
          </w:tcPr>
          <w:p w14:paraId="2BA8C908"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5350071"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3F094E65" w14:textId="77777777">
        <w:trPr>
          <w:divId w:val="745765489"/>
          <w:tblCellSpacing w:w="0" w:type="dxa"/>
        </w:trPr>
        <w:tc>
          <w:tcPr>
            <w:tcW w:w="0" w:type="auto"/>
            <w:vAlign w:val="center"/>
            <w:hideMark/>
          </w:tcPr>
          <w:p w14:paraId="1190F219"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0A46D7F"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64D7560C" w14:textId="77777777">
        <w:trPr>
          <w:divId w:val="745765489"/>
          <w:tblCellSpacing w:w="0" w:type="dxa"/>
        </w:trPr>
        <w:tc>
          <w:tcPr>
            <w:tcW w:w="0" w:type="auto"/>
            <w:vAlign w:val="center"/>
            <w:hideMark/>
          </w:tcPr>
          <w:p w14:paraId="63114771" w14:textId="77777777" w:rsidR="00000000" w:rsidRDefault="008E475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28EE9BAF" w14:textId="77777777" w:rsidR="00000000" w:rsidRDefault="008E4755">
            <w:pPr>
              <w:spacing w:before="0" w:beforeAutospacing="0" w:after="0" w:afterAutospacing="0"/>
              <w:rPr>
                <w:rFonts w:ascii="Verdana" w:eastAsia="Times New Roman" w:hAnsi="Verdana"/>
                <w:color w:val="000000"/>
                <w:sz w:val="20"/>
                <w:szCs w:val="20"/>
              </w:rPr>
            </w:pPr>
            <w:hyperlink r:id="rId107" w:history="1">
              <w:r>
                <w:rPr>
                  <w:rStyle w:val="Hyperlink"/>
                  <w:rFonts w:ascii="Verdana" w:eastAsia="Times New Roman" w:hAnsi="Verdana"/>
                  <w:sz w:val="20"/>
                  <w:szCs w:val="20"/>
                </w:rPr>
                <w:t>mbj@microsoft.com</w:t>
              </w:r>
            </w:hyperlink>
          </w:p>
        </w:tc>
      </w:tr>
      <w:tr w:rsidR="00000000" w14:paraId="08734638" w14:textId="77777777">
        <w:trPr>
          <w:divId w:val="745765489"/>
          <w:tblCellSpacing w:w="0" w:type="dxa"/>
        </w:trPr>
        <w:tc>
          <w:tcPr>
            <w:tcW w:w="0" w:type="auto"/>
            <w:vAlign w:val="center"/>
            <w:hideMark/>
          </w:tcPr>
          <w:p w14:paraId="340D0385"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724CD423"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37CA5501" w14:textId="77777777">
        <w:trPr>
          <w:divId w:val="745765489"/>
          <w:tblCellSpacing w:w="0" w:type="dxa"/>
        </w:trPr>
        <w:tc>
          <w:tcPr>
            <w:tcW w:w="0" w:type="auto"/>
            <w:vAlign w:val="center"/>
            <w:hideMark/>
          </w:tcPr>
          <w:p w14:paraId="49597D6D"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92DA973"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000000" w14:paraId="1D81CAE6" w14:textId="77777777">
        <w:trPr>
          <w:divId w:val="745765489"/>
          <w:tblCellSpacing w:w="0" w:type="dxa"/>
        </w:trPr>
        <w:tc>
          <w:tcPr>
            <w:tcW w:w="0" w:type="auto"/>
            <w:vAlign w:val="center"/>
            <w:hideMark/>
          </w:tcPr>
          <w:p w14:paraId="682BD1FD"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423D3D0"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402B67EB" w14:textId="77777777">
        <w:trPr>
          <w:divId w:val="745765489"/>
          <w:tblCellSpacing w:w="0" w:type="dxa"/>
        </w:trPr>
        <w:tc>
          <w:tcPr>
            <w:tcW w:w="0" w:type="auto"/>
            <w:vAlign w:val="center"/>
            <w:hideMark/>
          </w:tcPr>
          <w:p w14:paraId="1751A89B" w14:textId="77777777" w:rsidR="00000000" w:rsidRDefault="008E475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32BE0DFD" w14:textId="77777777" w:rsidR="00000000" w:rsidRDefault="008E4755">
            <w:pPr>
              <w:spacing w:before="0" w:beforeAutospacing="0" w:after="0" w:afterAutospacing="0"/>
              <w:rPr>
                <w:rFonts w:ascii="Verdana" w:eastAsia="Times New Roman" w:hAnsi="Verdana"/>
                <w:color w:val="000000"/>
                <w:sz w:val="20"/>
                <w:szCs w:val="20"/>
              </w:rPr>
            </w:pPr>
            <w:hyperlink r:id="rId108" w:history="1">
              <w:r>
                <w:rPr>
                  <w:rStyle w:val="Hyperlink"/>
                  <w:rFonts w:ascii="Verdana" w:eastAsia="Times New Roman" w:hAnsi="Verdana"/>
                  <w:sz w:val="20"/>
                  <w:szCs w:val="20"/>
                </w:rPr>
                <w:t>breno@google.com</w:t>
              </w:r>
            </w:hyperlink>
          </w:p>
        </w:tc>
      </w:tr>
      <w:tr w:rsidR="00000000" w14:paraId="4DDD92FB" w14:textId="77777777">
        <w:trPr>
          <w:divId w:val="745765489"/>
          <w:tblCellSpacing w:w="0" w:type="dxa"/>
        </w:trPr>
        <w:tc>
          <w:tcPr>
            <w:tcW w:w="0" w:type="auto"/>
            <w:vAlign w:val="center"/>
            <w:hideMark/>
          </w:tcPr>
          <w:p w14:paraId="5C3E875F"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5DC4204"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6CA58C0E" w14:textId="77777777">
        <w:trPr>
          <w:divId w:val="745765489"/>
          <w:tblCellSpacing w:w="0" w:type="dxa"/>
        </w:trPr>
        <w:tc>
          <w:tcPr>
            <w:tcW w:w="0" w:type="auto"/>
            <w:vAlign w:val="center"/>
            <w:hideMark/>
          </w:tcPr>
          <w:p w14:paraId="485C86DE"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0AECAC4"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000000" w14:paraId="1101F202" w14:textId="77777777">
        <w:trPr>
          <w:divId w:val="745765489"/>
          <w:tblCellSpacing w:w="0" w:type="dxa"/>
        </w:trPr>
        <w:tc>
          <w:tcPr>
            <w:tcW w:w="0" w:type="auto"/>
            <w:vAlign w:val="center"/>
            <w:hideMark/>
          </w:tcPr>
          <w:p w14:paraId="25FAE089"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484AD88"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000000" w14:paraId="0BBAAC2B" w14:textId="77777777">
        <w:trPr>
          <w:divId w:val="745765489"/>
          <w:tblCellSpacing w:w="0" w:type="dxa"/>
        </w:trPr>
        <w:tc>
          <w:tcPr>
            <w:tcW w:w="0" w:type="auto"/>
            <w:vAlign w:val="center"/>
            <w:hideMark/>
          </w:tcPr>
          <w:p w14:paraId="12ADE1AA" w14:textId="77777777" w:rsidR="00000000" w:rsidRDefault="008E475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33B6ED4F" w14:textId="77777777" w:rsidR="00000000" w:rsidRDefault="008E4755">
            <w:pPr>
              <w:spacing w:before="0" w:beforeAutospacing="0" w:after="0" w:afterAutospacing="0"/>
              <w:rPr>
                <w:rFonts w:ascii="Verdana" w:eastAsia="Times New Roman" w:hAnsi="Verdana"/>
                <w:color w:val="000000"/>
                <w:sz w:val="20"/>
                <w:szCs w:val="20"/>
              </w:rPr>
            </w:pPr>
            <w:hyperlink r:id="rId109" w:history="1">
              <w:r>
                <w:rPr>
                  <w:rStyle w:val="Hyperlink"/>
                  <w:rFonts w:ascii="Verdana" w:eastAsia="Times New Roman" w:hAnsi="Verdana"/>
                  <w:sz w:val="20"/>
                  <w:szCs w:val="20"/>
                </w:rPr>
                <w:t>cmortimore@salesforce.com</w:t>
              </w:r>
            </w:hyperlink>
          </w:p>
        </w:tc>
      </w:tr>
      <w:tr w:rsidR="00000000" w14:paraId="062A2BD1" w14:textId="77777777">
        <w:trPr>
          <w:divId w:val="745765489"/>
          <w:tblCellSpacing w:w="0" w:type="dxa"/>
        </w:trPr>
        <w:tc>
          <w:tcPr>
            <w:tcW w:w="0" w:type="auto"/>
            <w:vAlign w:val="center"/>
            <w:hideMark/>
          </w:tcPr>
          <w:p w14:paraId="136BB781"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66B8716" w14:textId="77777777" w:rsidR="00000000" w:rsidRDefault="008E475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49BC9A2D" w14:textId="77777777">
        <w:trPr>
          <w:divId w:val="745765489"/>
          <w:tblCellSpacing w:w="0" w:type="dxa"/>
        </w:trPr>
        <w:tc>
          <w:tcPr>
            <w:tcW w:w="0" w:type="auto"/>
            <w:vAlign w:val="center"/>
            <w:hideMark/>
          </w:tcPr>
          <w:p w14:paraId="1ADF95B8"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E7F6E71"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000000" w14:paraId="71D992B2" w14:textId="77777777">
        <w:trPr>
          <w:divId w:val="745765489"/>
          <w:tblCellSpacing w:w="0" w:type="dxa"/>
        </w:trPr>
        <w:tc>
          <w:tcPr>
            <w:tcW w:w="0" w:type="auto"/>
            <w:vAlign w:val="center"/>
            <w:hideMark/>
          </w:tcPr>
          <w:p w14:paraId="637381DE"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14A1376" w14:textId="77777777" w:rsidR="00000000" w:rsidRDefault="008E475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Illumila</w:t>
            </w:r>
          </w:p>
        </w:tc>
      </w:tr>
      <w:tr w:rsidR="00000000" w14:paraId="011A00B4" w14:textId="77777777">
        <w:trPr>
          <w:divId w:val="745765489"/>
          <w:tblCellSpacing w:w="0" w:type="dxa"/>
        </w:trPr>
        <w:tc>
          <w:tcPr>
            <w:tcW w:w="0" w:type="auto"/>
            <w:vAlign w:val="center"/>
            <w:hideMark/>
          </w:tcPr>
          <w:p w14:paraId="42DDA808" w14:textId="77777777" w:rsidR="00000000" w:rsidRDefault="008E475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4C840E00" w14:textId="77777777" w:rsidR="00000000" w:rsidRDefault="008E4755">
            <w:pPr>
              <w:spacing w:before="0" w:beforeAutospacing="0" w:after="0" w:afterAutospacing="0"/>
              <w:rPr>
                <w:rFonts w:ascii="Verdana" w:eastAsia="Times New Roman" w:hAnsi="Verdana"/>
                <w:color w:val="000000"/>
                <w:sz w:val="20"/>
                <w:szCs w:val="20"/>
              </w:rPr>
            </w:pPr>
            <w:hyperlink r:id="rId110" w:history="1">
              <w:r>
                <w:rPr>
                  <w:rStyle w:val="Hyperlink"/>
                  <w:rFonts w:ascii="Verdana" w:eastAsia="Times New Roman" w:hAnsi="Verdana"/>
                  <w:sz w:val="20"/>
                  <w:szCs w:val="20"/>
                </w:rPr>
                <w:t>ejay@mgi1.com</w:t>
              </w:r>
            </w:hyperlink>
          </w:p>
        </w:tc>
      </w:tr>
    </w:tbl>
    <w:p w14:paraId="5D999FAD" w14:textId="77777777" w:rsidR="008E4755" w:rsidRDefault="008E4755">
      <w:pPr>
        <w:spacing w:before="0" w:beforeAutospacing="0" w:after="0" w:afterAutospacing="0"/>
        <w:divId w:val="745765489"/>
        <w:rPr>
          <w:rFonts w:eastAsia="Times New Roman"/>
        </w:rPr>
      </w:pPr>
    </w:p>
    <w:sectPr w:rsidR="008E47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70CEE"/>
    <w:multiLevelType w:val="multilevel"/>
    <w:tmpl w:val="678E4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41669A"/>
    <w:multiLevelType w:val="multilevel"/>
    <w:tmpl w:val="01C68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1A7408"/>
    <w:multiLevelType w:val="multilevel"/>
    <w:tmpl w:val="753CE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E20F75"/>
    <w:multiLevelType w:val="multilevel"/>
    <w:tmpl w:val="62222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EC7A2B"/>
    <w:multiLevelType w:val="multilevel"/>
    <w:tmpl w:val="077EB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1E0BFC"/>
    <w:multiLevelType w:val="multilevel"/>
    <w:tmpl w:val="09707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84A31D4"/>
    <w:multiLevelType w:val="multilevel"/>
    <w:tmpl w:val="9542A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8EC67CB"/>
    <w:multiLevelType w:val="multilevel"/>
    <w:tmpl w:val="55E24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95B20A4"/>
    <w:multiLevelType w:val="multilevel"/>
    <w:tmpl w:val="D5769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A4F3948"/>
    <w:multiLevelType w:val="multilevel"/>
    <w:tmpl w:val="88E0A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AD008FE"/>
    <w:multiLevelType w:val="multilevel"/>
    <w:tmpl w:val="75EC6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CA419C7"/>
    <w:multiLevelType w:val="multilevel"/>
    <w:tmpl w:val="1A7A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E726B05"/>
    <w:multiLevelType w:val="multilevel"/>
    <w:tmpl w:val="C7524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0AC4E6E"/>
    <w:multiLevelType w:val="multilevel"/>
    <w:tmpl w:val="3CC25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0CA4C09"/>
    <w:multiLevelType w:val="multilevel"/>
    <w:tmpl w:val="83A86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15E06B9"/>
    <w:multiLevelType w:val="multilevel"/>
    <w:tmpl w:val="5406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27B34F9"/>
    <w:multiLevelType w:val="multilevel"/>
    <w:tmpl w:val="D6422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3D33C00"/>
    <w:multiLevelType w:val="multilevel"/>
    <w:tmpl w:val="1870F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4292187"/>
    <w:multiLevelType w:val="multilevel"/>
    <w:tmpl w:val="D4A08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5964A9C"/>
    <w:multiLevelType w:val="multilevel"/>
    <w:tmpl w:val="1EB2E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5B2084D"/>
    <w:multiLevelType w:val="multilevel"/>
    <w:tmpl w:val="2D183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5EB0801"/>
    <w:multiLevelType w:val="multilevel"/>
    <w:tmpl w:val="95FA1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6062BC6"/>
    <w:multiLevelType w:val="multilevel"/>
    <w:tmpl w:val="00FAC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684094E"/>
    <w:multiLevelType w:val="multilevel"/>
    <w:tmpl w:val="53A2C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6E617AB"/>
    <w:multiLevelType w:val="multilevel"/>
    <w:tmpl w:val="3AA08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7455478"/>
    <w:multiLevelType w:val="multilevel"/>
    <w:tmpl w:val="97C60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7B65670"/>
    <w:multiLevelType w:val="multilevel"/>
    <w:tmpl w:val="BF4E8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81636C6"/>
    <w:multiLevelType w:val="multilevel"/>
    <w:tmpl w:val="2DFEC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84364F0"/>
    <w:multiLevelType w:val="multilevel"/>
    <w:tmpl w:val="1E808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9231935"/>
    <w:multiLevelType w:val="multilevel"/>
    <w:tmpl w:val="59D82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9BD2E7D"/>
    <w:multiLevelType w:val="multilevel"/>
    <w:tmpl w:val="6FE87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9D93E0F"/>
    <w:multiLevelType w:val="multilevel"/>
    <w:tmpl w:val="1C74D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AD80557"/>
    <w:multiLevelType w:val="multilevel"/>
    <w:tmpl w:val="16A63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C412205"/>
    <w:multiLevelType w:val="multilevel"/>
    <w:tmpl w:val="C8061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D951618"/>
    <w:multiLevelType w:val="multilevel"/>
    <w:tmpl w:val="A5D43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ED63EBE"/>
    <w:multiLevelType w:val="multilevel"/>
    <w:tmpl w:val="82A8D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1F610D8A"/>
    <w:multiLevelType w:val="multilevel"/>
    <w:tmpl w:val="46465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1FB50811"/>
    <w:multiLevelType w:val="multilevel"/>
    <w:tmpl w:val="5D12E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1FE713BB"/>
    <w:multiLevelType w:val="multilevel"/>
    <w:tmpl w:val="1D36E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20BA39B7"/>
    <w:multiLevelType w:val="multilevel"/>
    <w:tmpl w:val="9D9C0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21EE64A3"/>
    <w:multiLevelType w:val="multilevel"/>
    <w:tmpl w:val="190C4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33275FC"/>
    <w:multiLevelType w:val="multilevel"/>
    <w:tmpl w:val="4018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336098F"/>
    <w:multiLevelType w:val="multilevel"/>
    <w:tmpl w:val="E46CA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3B052B7"/>
    <w:multiLevelType w:val="multilevel"/>
    <w:tmpl w:val="11183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46866D2"/>
    <w:multiLevelType w:val="multilevel"/>
    <w:tmpl w:val="CCF0B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5893A44"/>
    <w:multiLevelType w:val="multilevel"/>
    <w:tmpl w:val="151C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7EE7E5E"/>
    <w:multiLevelType w:val="multilevel"/>
    <w:tmpl w:val="6BE83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8EF0059"/>
    <w:multiLevelType w:val="multilevel"/>
    <w:tmpl w:val="009A6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93815BA"/>
    <w:multiLevelType w:val="multilevel"/>
    <w:tmpl w:val="85627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29770224"/>
    <w:multiLevelType w:val="multilevel"/>
    <w:tmpl w:val="7F60E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A621A29"/>
    <w:multiLevelType w:val="multilevel"/>
    <w:tmpl w:val="86587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B3714C7"/>
    <w:multiLevelType w:val="multilevel"/>
    <w:tmpl w:val="98B4C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2B80068C"/>
    <w:multiLevelType w:val="multilevel"/>
    <w:tmpl w:val="90D4B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2CB435C7"/>
    <w:multiLevelType w:val="multilevel"/>
    <w:tmpl w:val="829AB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2CEA4213"/>
    <w:multiLevelType w:val="multilevel"/>
    <w:tmpl w:val="33164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2D9F73A7"/>
    <w:multiLevelType w:val="multilevel"/>
    <w:tmpl w:val="3BFED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2F645823"/>
    <w:multiLevelType w:val="multilevel"/>
    <w:tmpl w:val="0CF2F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2F6F7EBB"/>
    <w:multiLevelType w:val="multilevel"/>
    <w:tmpl w:val="1FEAD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2FC97F5E"/>
    <w:multiLevelType w:val="multilevel"/>
    <w:tmpl w:val="F7D43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30100C8B"/>
    <w:multiLevelType w:val="multilevel"/>
    <w:tmpl w:val="B9188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0CA67A6"/>
    <w:multiLevelType w:val="multilevel"/>
    <w:tmpl w:val="2272B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31401E50"/>
    <w:multiLevelType w:val="multilevel"/>
    <w:tmpl w:val="111E1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31913AB6"/>
    <w:multiLevelType w:val="multilevel"/>
    <w:tmpl w:val="542ED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33E91DC3"/>
    <w:multiLevelType w:val="multilevel"/>
    <w:tmpl w:val="05CA6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345856BC"/>
    <w:multiLevelType w:val="multilevel"/>
    <w:tmpl w:val="782A6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34974952"/>
    <w:multiLevelType w:val="multilevel"/>
    <w:tmpl w:val="16B46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5431B50"/>
    <w:multiLevelType w:val="multilevel"/>
    <w:tmpl w:val="E0245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361F7471"/>
    <w:multiLevelType w:val="multilevel"/>
    <w:tmpl w:val="AAECA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36214328"/>
    <w:multiLevelType w:val="multilevel"/>
    <w:tmpl w:val="4BE04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36B61C6E"/>
    <w:multiLevelType w:val="multilevel"/>
    <w:tmpl w:val="DD964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38391A22"/>
    <w:multiLevelType w:val="multilevel"/>
    <w:tmpl w:val="975E8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393C010A"/>
    <w:multiLevelType w:val="multilevel"/>
    <w:tmpl w:val="0AB2B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396A5839"/>
    <w:multiLevelType w:val="multilevel"/>
    <w:tmpl w:val="8EA0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3986158F"/>
    <w:multiLevelType w:val="multilevel"/>
    <w:tmpl w:val="8D4AC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39CF7867"/>
    <w:multiLevelType w:val="multilevel"/>
    <w:tmpl w:val="B9E4C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3A273179"/>
    <w:multiLevelType w:val="multilevel"/>
    <w:tmpl w:val="5A665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3B0D1B8E"/>
    <w:multiLevelType w:val="multilevel"/>
    <w:tmpl w:val="B6A66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3B4A3DDD"/>
    <w:multiLevelType w:val="multilevel"/>
    <w:tmpl w:val="23F03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3B7947DA"/>
    <w:multiLevelType w:val="multilevel"/>
    <w:tmpl w:val="5E30B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3C262DC5"/>
    <w:multiLevelType w:val="multilevel"/>
    <w:tmpl w:val="58343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3C705D2B"/>
    <w:multiLevelType w:val="multilevel"/>
    <w:tmpl w:val="F7540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3C804BE3"/>
    <w:multiLevelType w:val="multilevel"/>
    <w:tmpl w:val="0F2C6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3D10506C"/>
    <w:multiLevelType w:val="multilevel"/>
    <w:tmpl w:val="E598B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3DBC07C4"/>
    <w:multiLevelType w:val="multilevel"/>
    <w:tmpl w:val="2AA6A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3F590338"/>
    <w:multiLevelType w:val="multilevel"/>
    <w:tmpl w:val="7212B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3F75202D"/>
    <w:multiLevelType w:val="multilevel"/>
    <w:tmpl w:val="217AC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3FBA7A50"/>
    <w:multiLevelType w:val="multilevel"/>
    <w:tmpl w:val="3FD67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3FF60706"/>
    <w:multiLevelType w:val="multilevel"/>
    <w:tmpl w:val="1FB6E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40B658B4"/>
    <w:multiLevelType w:val="multilevel"/>
    <w:tmpl w:val="6F3CC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41B204B2"/>
    <w:multiLevelType w:val="multilevel"/>
    <w:tmpl w:val="C27CA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4235320B"/>
    <w:multiLevelType w:val="multilevel"/>
    <w:tmpl w:val="04966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424103DC"/>
    <w:multiLevelType w:val="multilevel"/>
    <w:tmpl w:val="6DA0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42C94FC3"/>
    <w:multiLevelType w:val="multilevel"/>
    <w:tmpl w:val="74C2A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440E7F43"/>
    <w:multiLevelType w:val="multilevel"/>
    <w:tmpl w:val="0CD23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44E66748"/>
    <w:multiLevelType w:val="multilevel"/>
    <w:tmpl w:val="E06C3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45C55E0D"/>
    <w:multiLevelType w:val="multilevel"/>
    <w:tmpl w:val="C7B64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46777FDE"/>
    <w:multiLevelType w:val="multilevel"/>
    <w:tmpl w:val="58701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47943A00"/>
    <w:multiLevelType w:val="multilevel"/>
    <w:tmpl w:val="C2E8C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48610243"/>
    <w:multiLevelType w:val="multilevel"/>
    <w:tmpl w:val="0CBE2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49FA46E6"/>
    <w:multiLevelType w:val="multilevel"/>
    <w:tmpl w:val="62969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4AC93B0F"/>
    <w:multiLevelType w:val="multilevel"/>
    <w:tmpl w:val="FDCC1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4C0073AF"/>
    <w:multiLevelType w:val="multilevel"/>
    <w:tmpl w:val="C2C4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4C767F67"/>
    <w:multiLevelType w:val="multilevel"/>
    <w:tmpl w:val="EC96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4D410ACE"/>
    <w:multiLevelType w:val="multilevel"/>
    <w:tmpl w:val="5E30B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4EA43791"/>
    <w:multiLevelType w:val="multilevel"/>
    <w:tmpl w:val="0346F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4EB37330"/>
    <w:multiLevelType w:val="multilevel"/>
    <w:tmpl w:val="83B41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50CF4E6E"/>
    <w:multiLevelType w:val="multilevel"/>
    <w:tmpl w:val="2BFE3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50F93042"/>
    <w:multiLevelType w:val="multilevel"/>
    <w:tmpl w:val="11600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511C616F"/>
    <w:multiLevelType w:val="multilevel"/>
    <w:tmpl w:val="4E6C0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51904437"/>
    <w:multiLevelType w:val="multilevel"/>
    <w:tmpl w:val="7250C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54947E78"/>
    <w:multiLevelType w:val="multilevel"/>
    <w:tmpl w:val="32BA5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54E64029"/>
    <w:multiLevelType w:val="multilevel"/>
    <w:tmpl w:val="6A04B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54F44BD2"/>
    <w:multiLevelType w:val="multilevel"/>
    <w:tmpl w:val="141E3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55782E6B"/>
    <w:multiLevelType w:val="multilevel"/>
    <w:tmpl w:val="0CB24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557A7C86"/>
    <w:multiLevelType w:val="multilevel"/>
    <w:tmpl w:val="FB1CF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56391CF4"/>
    <w:multiLevelType w:val="multilevel"/>
    <w:tmpl w:val="C4C2F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57522B6F"/>
    <w:multiLevelType w:val="multilevel"/>
    <w:tmpl w:val="18DCF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57B032B2"/>
    <w:multiLevelType w:val="multilevel"/>
    <w:tmpl w:val="339C6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59584ED4"/>
    <w:multiLevelType w:val="multilevel"/>
    <w:tmpl w:val="CA768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59816581"/>
    <w:multiLevelType w:val="multilevel"/>
    <w:tmpl w:val="832C9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5B1C1C43"/>
    <w:multiLevelType w:val="multilevel"/>
    <w:tmpl w:val="F766B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5B58153F"/>
    <w:multiLevelType w:val="multilevel"/>
    <w:tmpl w:val="A3CC6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nsid w:val="5B6A35A5"/>
    <w:multiLevelType w:val="multilevel"/>
    <w:tmpl w:val="8DC8B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5C212349"/>
    <w:multiLevelType w:val="multilevel"/>
    <w:tmpl w:val="AD9E3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5DF24DF5"/>
    <w:multiLevelType w:val="multilevel"/>
    <w:tmpl w:val="D2DCE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5E953CDC"/>
    <w:multiLevelType w:val="multilevel"/>
    <w:tmpl w:val="185CE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5FE52C26"/>
    <w:multiLevelType w:val="multilevel"/>
    <w:tmpl w:val="BFACB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60E569A7"/>
    <w:multiLevelType w:val="multilevel"/>
    <w:tmpl w:val="034E0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nsid w:val="614972A3"/>
    <w:multiLevelType w:val="multilevel"/>
    <w:tmpl w:val="2B80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617D4714"/>
    <w:multiLevelType w:val="multilevel"/>
    <w:tmpl w:val="230E4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63533278"/>
    <w:multiLevelType w:val="multilevel"/>
    <w:tmpl w:val="D9BC8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64CE6E8D"/>
    <w:multiLevelType w:val="multilevel"/>
    <w:tmpl w:val="EB06C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65EB3403"/>
    <w:multiLevelType w:val="multilevel"/>
    <w:tmpl w:val="1C5A0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661D3D70"/>
    <w:multiLevelType w:val="multilevel"/>
    <w:tmpl w:val="8AE26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nsid w:val="670D37C0"/>
    <w:multiLevelType w:val="multilevel"/>
    <w:tmpl w:val="FB186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671565E9"/>
    <w:multiLevelType w:val="multilevel"/>
    <w:tmpl w:val="C9BAA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676E4257"/>
    <w:multiLevelType w:val="multilevel"/>
    <w:tmpl w:val="9740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677E264C"/>
    <w:multiLevelType w:val="multilevel"/>
    <w:tmpl w:val="F6ACB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68031821"/>
    <w:multiLevelType w:val="multilevel"/>
    <w:tmpl w:val="9A82F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68803AF8"/>
    <w:multiLevelType w:val="multilevel"/>
    <w:tmpl w:val="1CD21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68D04E21"/>
    <w:multiLevelType w:val="multilevel"/>
    <w:tmpl w:val="0A64E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69164BC5"/>
    <w:multiLevelType w:val="multilevel"/>
    <w:tmpl w:val="015C6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69507003"/>
    <w:multiLevelType w:val="multilevel"/>
    <w:tmpl w:val="FA761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69E839D2"/>
    <w:multiLevelType w:val="multilevel"/>
    <w:tmpl w:val="DD06D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6A790048"/>
    <w:multiLevelType w:val="multilevel"/>
    <w:tmpl w:val="D0721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6AC37B08"/>
    <w:multiLevelType w:val="multilevel"/>
    <w:tmpl w:val="89AAD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6B7942F9"/>
    <w:multiLevelType w:val="multilevel"/>
    <w:tmpl w:val="10005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6BBE2CE9"/>
    <w:multiLevelType w:val="multilevel"/>
    <w:tmpl w:val="3D08C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6C4A1E12"/>
    <w:multiLevelType w:val="multilevel"/>
    <w:tmpl w:val="B3101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6CCA6312"/>
    <w:multiLevelType w:val="multilevel"/>
    <w:tmpl w:val="D73E0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6D3F6BF9"/>
    <w:multiLevelType w:val="multilevel"/>
    <w:tmpl w:val="E1EE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6F3047DA"/>
    <w:multiLevelType w:val="multilevel"/>
    <w:tmpl w:val="91226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702F7A80"/>
    <w:multiLevelType w:val="multilevel"/>
    <w:tmpl w:val="C16E4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71493B84"/>
    <w:multiLevelType w:val="multilevel"/>
    <w:tmpl w:val="E3085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71907F0A"/>
    <w:multiLevelType w:val="multilevel"/>
    <w:tmpl w:val="F7760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726F6DBF"/>
    <w:multiLevelType w:val="multilevel"/>
    <w:tmpl w:val="2836F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nsid w:val="72E91982"/>
    <w:multiLevelType w:val="multilevel"/>
    <w:tmpl w:val="8266E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734D1B94"/>
    <w:multiLevelType w:val="multilevel"/>
    <w:tmpl w:val="76FE8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745E0396"/>
    <w:multiLevelType w:val="multilevel"/>
    <w:tmpl w:val="9A32D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74B223BF"/>
    <w:multiLevelType w:val="multilevel"/>
    <w:tmpl w:val="26504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754E0B67"/>
    <w:multiLevelType w:val="multilevel"/>
    <w:tmpl w:val="1B481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759F373F"/>
    <w:multiLevelType w:val="multilevel"/>
    <w:tmpl w:val="4432A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7670040A"/>
    <w:multiLevelType w:val="multilevel"/>
    <w:tmpl w:val="5CFC8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774C6179"/>
    <w:multiLevelType w:val="multilevel"/>
    <w:tmpl w:val="73B20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78AE0F1C"/>
    <w:multiLevelType w:val="multilevel"/>
    <w:tmpl w:val="BC803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7AFD7E76"/>
    <w:multiLevelType w:val="multilevel"/>
    <w:tmpl w:val="9C9443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nsid w:val="7DE75F96"/>
    <w:multiLevelType w:val="multilevel"/>
    <w:tmpl w:val="8640E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7F6B7BDB"/>
    <w:multiLevelType w:val="multilevel"/>
    <w:tmpl w:val="A462C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3"/>
  </w:num>
  <w:num w:numId="2">
    <w:abstractNumId w:val="75"/>
  </w:num>
  <w:num w:numId="3">
    <w:abstractNumId w:val="113"/>
  </w:num>
  <w:num w:numId="4">
    <w:abstractNumId w:val="66"/>
  </w:num>
  <w:num w:numId="5">
    <w:abstractNumId w:val="167"/>
  </w:num>
  <w:num w:numId="6">
    <w:abstractNumId w:val="147"/>
  </w:num>
  <w:num w:numId="7">
    <w:abstractNumId w:val="35"/>
  </w:num>
  <w:num w:numId="8">
    <w:abstractNumId w:val="38"/>
  </w:num>
  <w:num w:numId="9">
    <w:abstractNumId w:val="17"/>
  </w:num>
  <w:num w:numId="10">
    <w:abstractNumId w:val="165"/>
  </w:num>
  <w:num w:numId="11">
    <w:abstractNumId w:val="146"/>
  </w:num>
  <w:num w:numId="12">
    <w:abstractNumId w:val="121"/>
  </w:num>
  <w:num w:numId="13">
    <w:abstractNumId w:val="60"/>
  </w:num>
  <w:num w:numId="14">
    <w:abstractNumId w:val="117"/>
  </w:num>
  <w:num w:numId="15">
    <w:abstractNumId w:val="2"/>
  </w:num>
  <w:num w:numId="16">
    <w:abstractNumId w:val="137"/>
  </w:num>
  <w:num w:numId="17">
    <w:abstractNumId w:val="71"/>
  </w:num>
  <w:num w:numId="18">
    <w:abstractNumId w:val="6"/>
  </w:num>
  <w:num w:numId="19">
    <w:abstractNumId w:val="112"/>
  </w:num>
  <w:num w:numId="20">
    <w:abstractNumId w:val="30"/>
  </w:num>
  <w:num w:numId="21">
    <w:abstractNumId w:val="47"/>
  </w:num>
  <w:num w:numId="22">
    <w:abstractNumId w:val="83"/>
  </w:num>
  <w:num w:numId="23">
    <w:abstractNumId w:val="151"/>
  </w:num>
  <w:num w:numId="24">
    <w:abstractNumId w:val="14"/>
  </w:num>
  <w:num w:numId="25">
    <w:abstractNumId w:val="51"/>
  </w:num>
  <w:num w:numId="26">
    <w:abstractNumId w:val="58"/>
  </w:num>
  <w:num w:numId="27">
    <w:abstractNumId w:val="29"/>
  </w:num>
  <w:num w:numId="28">
    <w:abstractNumId w:val="142"/>
  </w:num>
  <w:num w:numId="29">
    <w:abstractNumId w:val="96"/>
  </w:num>
  <w:num w:numId="30">
    <w:abstractNumId w:val="16"/>
  </w:num>
  <w:num w:numId="31">
    <w:abstractNumId w:val="105"/>
  </w:num>
  <w:num w:numId="32">
    <w:abstractNumId w:val="157"/>
  </w:num>
  <w:num w:numId="33">
    <w:abstractNumId w:val="126"/>
  </w:num>
  <w:num w:numId="34">
    <w:abstractNumId w:val="136"/>
  </w:num>
  <w:num w:numId="35">
    <w:abstractNumId w:val="15"/>
  </w:num>
  <w:num w:numId="36">
    <w:abstractNumId w:val="125"/>
  </w:num>
  <w:num w:numId="37">
    <w:abstractNumId w:val="55"/>
  </w:num>
  <w:num w:numId="38">
    <w:abstractNumId w:val="107"/>
  </w:num>
  <w:num w:numId="39">
    <w:abstractNumId w:val="130"/>
  </w:num>
  <w:num w:numId="40">
    <w:abstractNumId w:val="49"/>
  </w:num>
  <w:num w:numId="41">
    <w:abstractNumId w:val="156"/>
  </w:num>
  <w:num w:numId="42">
    <w:abstractNumId w:val="149"/>
  </w:num>
  <w:num w:numId="43">
    <w:abstractNumId w:val="34"/>
  </w:num>
  <w:num w:numId="44">
    <w:abstractNumId w:val="148"/>
  </w:num>
  <w:num w:numId="45">
    <w:abstractNumId w:val="8"/>
  </w:num>
  <w:num w:numId="46">
    <w:abstractNumId w:val="115"/>
  </w:num>
  <w:num w:numId="47">
    <w:abstractNumId w:val="102"/>
  </w:num>
  <w:num w:numId="48">
    <w:abstractNumId w:val="93"/>
  </w:num>
  <w:num w:numId="49">
    <w:abstractNumId w:val="11"/>
  </w:num>
  <w:num w:numId="50">
    <w:abstractNumId w:val="109"/>
  </w:num>
  <w:num w:numId="51">
    <w:abstractNumId w:val="5"/>
  </w:num>
  <w:num w:numId="52">
    <w:abstractNumId w:val="56"/>
  </w:num>
  <w:num w:numId="53">
    <w:abstractNumId w:val="23"/>
  </w:num>
  <w:num w:numId="54">
    <w:abstractNumId w:val="164"/>
  </w:num>
  <w:num w:numId="55">
    <w:abstractNumId w:val="63"/>
  </w:num>
  <w:num w:numId="56">
    <w:abstractNumId w:val="162"/>
  </w:num>
  <w:num w:numId="57">
    <w:abstractNumId w:val="139"/>
  </w:num>
  <w:num w:numId="58">
    <w:abstractNumId w:val="108"/>
  </w:num>
  <w:num w:numId="59">
    <w:abstractNumId w:val="48"/>
  </w:num>
  <w:num w:numId="60">
    <w:abstractNumId w:val="3"/>
  </w:num>
  <w:num w:numId="61">
    <w:abstractNumId w:val="154"/>
  </w:num>
  <w:num w:numId="62">
    <w:abstractNumId w:val="9"/>
  </w:num>
  <w:num w:numId="63">
    <w:abstractNumId w:val="27"/>
  </w:num>
  <w:num w:numId="64">
    <w:abstractNumId w:val="62"/>
  </w:num>
  <w:num w:numId="65">
    <w:abstractNumId w:val="91"/>
  </w:num>
  <w:num w:numId="66">
    <w:abstractNumId w:val="132"/>
  </w:num>
  <w:num w:numId="67">
    <w:abstractNumId w:val="87"/>
  </w:num>
  <w:num w:numId="68">
    <w:abstractNumId w:val="74"/>
  </w:num>
  <w:num w:numId="69">
    <w:abstractNumId w:val="106"/>
  </w:num>
  <w:num w:numId="70">
    <w:abstractNumId w:val="69"/>
  </w:num>
  <w:num w:numId="71">
    <w:abstractNumId w:val="37"/>
  </w:num>
  <w:num w:numId="72">
    <w:abstractNumId w:val="64"/>
  </w:num>
  <w:num w:numId="73">
    <w:abstractNumId w:val="79"/>
  </w:num>
  <w:num w:numId="74">
    <w:abstractNumId w:val="10"/>
  </w:num>
  <w:num w:numId="75">
    <w:abstractNumId w:val="119"/>
  </w:num>
  <w:num w:numId="76">
    <w:abstractNumId w:val="70"/>
  </w:num>
  <w:num w:numId="77">
    <w:abstractNumId w:val="159"/>
  </w:num>
  <w:num w:numId="78">
    <w:abstractNumId w:val="73"/>
  </w:num>
  <w:num w:numId="79">
    <w:abstractNumId w:val="25"/>
  </w:num>
  <w:num w:numId="80">
    <w:abstractNumId w:val="123"/>
  </w:num>
  <w:num w:numId="81">
    <w:abstractNumId w:val="31"/>
  </w:num>
  <w:num w:numId="82">
    <w:abstractNumId w:val="100"/>
  </w:num>
  <w:num w:numId="83">
    <w:abstractNumId w:val="26"/>
  </w:num>
  <w:num w:numId="84">
    <w:abstractNumId w:val="101"/>
  </w:num>
  <w:num w:numId="85">
    <w:abstractNumId w:val="7"/>
  </w:num>
  <w:num w:numId="86">
    <w:abstractNumId w:val="22"/>
  </w:num>
  <w:num w:numId="87">
    <w:abstractNumId w:val="52"/>
  </w:num>
  <w:num w:numId="88">
    <w:abstractNumId w:val="21"/>
  </w:num>
  <w:num w:numId="89">
    <w:abstractNumId w:val="57"/>
  </w:num>
  <w:num w:numId="90">
    <w:abstractNumId w:val="127"/>
  </w:num>
  <w:num w:numId="91">
    <w:abstractNumId w:val="18"/>
  </w:num>
  <w:num w:numId="92">
    <w:abstractNumId w:val="155"/>
  </w:num>
  <w:num w:numId="93">
    <w:abstractNumId w:val="36"/>
  </w:num>
  <w:num w:numId="94">
    <w:abstractNumId w:val="0"/>
  </w:num>
  <w:num w:numId="95">
    <w:abstractNumId w:val="32"/>
  </w:num>
  <w:num w:numId="96">
    <w:abstractNumId w:val="39"/>
  </w:num>
  <w:num w:numId="97">
    <w:abstractNumId w:val="122"/>
  </w:num>
  <w:num w:numId="98">
    <w:abstractNumId w:val="53"/>
  </w:num>
  <w:num w:numId="99">
    <w:abstractNumId w:val="103"/>
  </w:num>
  <w:num w:numId="100">
    <w:abstractNumId w:val="77"/>
  </w:num>
  <w:num w:numId="101">
    <w:abstractNumId w:val="61"/>
  </w:num>
  <w:num w:numId="102">
    <w:abstractNumId w:val="104"/>
  </w:num>
  <w:num w:numId="103">
    <w:abstractNumId w:val="120"/>
  </w:num>
  <w:num w:numId="104">
    <w:abstractNumId w:val="76"/>
  </w:num>
  <w:num w:numId="105">
    <w:abstractNumId w:val="97"/>
  </w:num>
  <w:num w:numId="106">
    <w:abstractNumId w:val="116"/>
  </w:num>
  <w:num w:numId="107">
    <w:abstractNumId w:val="111"/>
  </w:num>
  <w:num w:numId="108">
    <w:abstractNumId w:val="143"/>
  </w:num>
  <w:num w:numId="109">
    <w:abstractNumId w:val="150"/>
  </w:num>
  <w:num w:numId="110">
    <w:abstractNumId w:val="33"/>
  </w:num>
  <w:num w:numId="111">
    <w:abstractNumId w:val="67"/>
  </w:num>
  <w:num w:numId="112">
    <w:abstractNumId w:val="85"/>
  </w:num>
  <w:num w:numId="113">
    <w:abstractNumId w:val="12"/>
  </w:num>
  <w:num w:numId="114">
    <w:abstractNumId w:val="124"/>
  </w:num>
  <w:num w:numId="115">
    <w:abstractNumId w:val="110"/>
  </w:num>
  <w:num w:numId="116">
    <w:abstractNumId w:val="44"/>
  </w:num>
  <w:num w:numId="117">
    <w:abstractNumId w:val="41"/>
  </w:num>
  <w:num w:numId="118">
    <w:abstractNumId w:val="88"/>
  </w:num>
  <w:num w:numId="119">
    <w:abstractNumId w:val="59"/>
  </w:num>
  <w:num w:numId="120">
    <w:abstractNumId w:val="134"/>
  </w:num>
  <w:num w:numId="121">
    <w:abstractNumId w:val="13"/>
  </w:num>
  <w:num w:numId="122">
    <w:abstractNumId w:val="128"/>
  </w:num>
  <w:num w:numId="123">
    <w:abstractNumId w:val="129"/>
  </w:num>
  <w:num w:numId="124">
    <w:abstractNumId w:val="141"/>
  </w:num>
  <w:num w:numId="125">
    <w:abstractNumId w:val="95"/>
  </w:num>
  <w:num w:numId="126">
    <w:abstractNumId w:val="140"/>
  </w:num>
  <w:num w:numId="127">
    <w:abstractNumId w:val="81"/>
  </w:num>
  <w:num w:numId="128">
    <w:abstractNumId w:val="163"/>
  </w:num>
  <w:num w:numId="129">
    <w:abstractNumId w:val="28"/>
  </w:num>
  <w:num w:numId="130">
    <w:abstractNumId w:val="90"/>
  </w:num>
  <w:num w:numId="131">
    <w:abstractNumId w:val="19"/>
  </w:num>
  <w:num w:numId="132">
    <w:abstractNumId w:val="1"/>
  </w:num>
  <w:num w:numId="133">
    <w:abstractNumId w:val="24"/>
  </w:num>
  <w:num w:numId="134">
    <w:abstractNumId w:val="99"/>
  </w:num>
  <w:num w:numId="135">
    <w:abstractNumId w:val="92"/>
  </w:num>
  <w:num w:numId="136">
    <w:abstractNumId w:val="82"/>
  </w:num>
  <w:num w:numId="137">
    <w:abstractNumId w:val="89"/>
  </w:num>
  <w:num w:numId="138">
    <w:abstractNumId w:val="161"/>
  </w:num>
  <w:num w:numId="139">
    <w:abstractNumId w:val="84"/>
  </w:num>
  <w:num w:numId="140">
    <w:abstractNumId w:val="20"/>
  </w:num>
  <w:num w:numId="141">
    <w:abstractNumId w:val="68"/>
  </w:num>
  <w:num w:numId="142">
    <w:abstractNumId w:val="42"/>
  </w:num>
  <w:num w:numId="143">
    <w:abstractNumId w:val="153"/>
  </w:num>
  <w:num w:numId="144">
    <w:abstractNumId w:val="78"/>
  </w:num>
  <w:num w:numId="145">
    <w:abstractNumId w:val="135"/>
  </w:num>
  <w:num w:numId="146">
    <w:abstractNumId w:val="72"/>
  </w:num>
  <w:num w:numId="147">
    <w:abstractNumId w:val="65"/>
  </w:num>
  <w:num w:numId="148">
    <w:abstractNumId w:val="160"/>
  </w:num>
  <w:num w:numId="149">
    <w:abstractNumId w:val="45"/>
  </w:num>
  <w:num w:numId="150">
    <w:abstractNumId w:val="4"/>
  </w:num>
  <w:num w:numId="151">
    <w:abstractNumId w:val="158"/>
  </w:num>
  <w:num w:numId="152">
    <w:abstractNumId w:val="166"/>
  </w:num>
  <w:num w:numId="153">
    <w:abstractNumId w:val="54"/>
  </w:num>
  <w:num w:numId="154">
    <w:abstractNumId w:val="144"/>
  </w:num>
  <w:num w:numId="155">
    <w:abstractNumId w:val="131"/>
  </w:num>
  <w:num w:numId="156">
    <w:abstractNumId w:val="138"/>
  </w:num>
  <w:num w:numId="157">
    <w:abstractNumId w:val="152"/>
  </w:num>
  <w:num w:numId="158">
    <w:abstractNumId w:val="94"/>
  </w:num>
  <w:num w:numId="159">
    <w:abstractNumId w:val="43"/>
  </w:num>
  <w:num w:numId="160">
    <w:abstractNumId w:val="145"/>
  </w:num>
  <w:num w:numId="161">
    <w:abstractNumId w:val="118"/>
  </w:num>
  <w:num w:numId="162">
    <w:abstractNumId w:val="46"/>
  </w:num>
  <w:num w:numId="163">
    <w:abstractNumId w:val="114"/>
  </w:num>
  <w:num w:numId="164">
    <w:abstractNumId w:val="40"/>
  </w:num>
  <w:num w:numId="165">
    <w:abstractNumId w:val="50"/>
  </w:num>
  <w:num w:numId="166">
    <w:abstractNumId w:val="98"/>
  </w:num>
  <w:num w:numId="167">
    <w:abstractNumId w:val="80"/>
  </w:num>
  <w:num w:numId="168">
    <w:abstractNumId w:val="86"/>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8E4755"/>
    <w:rsid w:val="00885C9E"/>
    <w:rsid w:val="008E4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8E4755"/>
    <w:rPr>
      <w:rFonts w:eastAsiaTheme="minorEastAsia"/>
      <w:sz w:val="24"/>
      <w:szCs w:val="24"/>
    </w:rPr>
  </w:style>
  <w:style w:type="paragraph" w:styleId="BalloonText">
    <w:name w:val="Balloon Text"/>
    <w:basedOn w:val="Normal"/>
    <w:link w:val="BalloonTextChar"/>
    <w:uiPriority w:val="99"/>
    <w:semiHidden/>
    <w:unhideWhenUsed/>
    <w:rsid w:val="008E475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755"/>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8E4755"/>
    <w:rPr>
      <w:rFonts w:eastAsiaTheme="minorEastAsia"/>
      <w:sz w:val="24"/>
      <w:szCs w:val="24"/>
    </w:rPr>
  </w:style>
  <w:style w:type="paragraph" w:styleId="BalloonText">
    <w:name w:val="Balloon Text"/>
    <w:basedOn w:val="Normal"/>
    <w:link w:val="BalloonTextChar"/>
    <w:uiPriority w:val="99"/>
    <w:semiHidden/>
    <w:unhideWhenUsed/>
    <w:rsid w:val="008E475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755"/>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765489">
      <w:bodyDiv w:val="1"/>
      <w:marLeft w:val="480"/>
      <w:marRight w:val="480"/>
      <w:marTop w:val="480"/>
      <w:marBottom w:val="480"/>
      <w:divBdr>
        <w:top w:val="none" w:sz="0" w:space="0" w:color="auto"/>
        <w:left w:val="none" w:sz="0" w:space="0" w:color="auto"/>
        <w:bottom w:val="none" w:sz="0" w:space="0" w:color="auto"/>
        <w:right w:val="none" w:sz="0" w:space="0" w:color="auto"/>
      </w:divBdr>
      <w:divsChild>
        <w:div w:id="569075576">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1730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85786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7072762">
          <w:blockQuote w:val="1"/>
          <w:marLeft w:val="720"/>
          <w:marRight w:val="720"/>
          <w:marTop w:val="100"/>
          <w:marBottom w:val="100"/>
          <w:divBdr>
            <w:top w:val="none" w:sz="0" w:space="0" w:color="auto"/>
            <w:left w:val="none" w:sz="0" w:space="0" w:color="auto"/>
            <w:bottom w:val="none" w:sz="0" w:space="0" w:color="auto"/>
            <w:right w:val="none" w:sz="0" w:space="0" w:color="auto"/>
          </w:divBdr>
        </w:div>
        <w:div w:id="306084701">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979233">
          <w:marLeft w:val="720"/>
          <w:marRight w:val="0"/>
          <w:marTop w:val="0"/>
          <w:marBottom w:val="0"/>
          <w:divBdr>
            <w:top w:val="none" w:sz="0" w:space="0" w:color="auto"/>
            <w:left w:val="none" w:sz="0" w:space="0" w:color="auto"/>
            <w:bottom w:val="none" w:sz="0" w:space="0" w:color="auto"/>
            <w:right w:val="none" w:sz="0" w:space="0" w:color="auto"/>
          </w:divBdr>
        </w:div>
        <w:div w:id="2023972821">
          <w:blockQuote w:val="1"/>
          <w:marLeft w:val="720"/>
          <w:marRight w:val="720"/>
          <w:marTop w:val="100"/>
          <w:marBottom w:val="100"/>
          <w:divBdr>
            <w:top w:val="none" w:sz="0" w:space="0" w:color="auto"/>
            <w:left w:val="none" w:sz="0" w:space="0" w:color="auto"/>
            <w:bottom w:val="none" w:sz="0" w:space="0" w:color="auto"/>
            <w:right w:val="none" w:sz="0" w:space="0" w:color="auto"/>
          </w:divBdr>
        </w:div>
        <w:div w:id="18213410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904716">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464652">
              <w:blockQuote w:val="1"/>
              <w:marLeft w:val="720"/>
              <w:marRight w:val="720"/>
              <w:marTop w:val="100"/>
              <w:marBottom w:val="100"/>
              <w:divBdr>
                <w:top w:val="none" w:sz="0" w:space="0" w:color="auto"/>
                <w:left w:val="none" w:sz="0" w:space="0" w:color="auto"/>
                <w:bottom w:val="none" w:sz="0" w:space="0" w:color="auto"/>
                <w:right w:val="none" w:sz="0" w:space="0" w:color="auto"/>
              </w:divBdr>
            </w:div>
            <w:div w:id="1213536681">
              <w:marLeft w:val="720"/>
              <w:marRight w:val="0"/>
              <w:marTop w:val="0"/>
              <w:marBottom w:val="0"/>
              <w:divBdr>
                <w:top w:val="none" w:sz="0" w:space="0" w:color="auto"/>
                <w:left w:val="none" w:sz="0" w:space="0" w:color="auto"/>
                <w:bottom w:val="none" w:sz="0" w:space="0" w:color="auto"/>
                <w:right w:val="none" w:sz="0" w:space="0" w:color="auto"/>
              </w:divBdr>
            </w:div>
          </w:divsChild>
        </w:div>
        <w:div w:id="1769037844">
          <w:blockQuote w:val="1"/>
          <w:marLeft w:val="720"/>
          <w:marRight w:val="720"/>
          <w:marTop w:val="100"/>
          <w:marBottom w:val="100"/>
          <w:divBdr>
            <w:top w:val="none" w:sz="0" w:space="0" w:color="auto"/>
            <w:left w:val="none" w:sz="0" w:space="0" w:color="auto"/>
            <w:bottom w:val="none" w:sz="0" w:space="0" w:color="auto"/>
            <w:right w:val="none" w:sz="0" w:space="0" w:color="auto"/>
          </w:divBdr>
        </w:div>
        <w:div w:id="376976380">
          <w:marLeft w:val="720"/>
          <w:marRight w:val="0"/>
          <w:marTop w:val="0"/>
          <w:marBottom w:val="0"/>
          <w:divBdr>
            <w:top w:val="none" w:sz="0" w:space="0" w:color="auto"/>
            <w:left w:val="none" w:sz="0" w:space="0" w:color="auto"/>
            <w:bottom w:val="none" w:sz="0" w:space="0" w:color="auto"/>
            <w:right w:val="none" w:sz="0" w:space="0" w:color="auto"/>
          </w:divBdr>
        </w:div>
        <w:div w:id="816068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664235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335001">
          <w:marLeft w:val="720"/>
          <w:marRight w:val="0"/>
          <w:marTop w:val="0"/>
          <w:marBottom w:val="0"/>
          <w:divBdr>
            <w:top w:val="none" w:sz="0" w:space="0" w:color="auto"/>
            <w:left w:val="none" w:sz="0" w:space="0" w:color="auto"/>
            <w:bottom w:val="none" w:sz="0" w:space="0" w:color="auto"/>
            <w:right w:val="none" w:sz="0" w:space="0" w:color="auto"/>
          </w:divBdr>
        </w:div>
        <w:div w:id="1679431187">
          <w:marLeft w:val="720"/>
          <w:marRight w:val="0"/>
          <w:marTop w:val="0"/>
          <w:marBottom w:val="0"/>
          <w:divBdr>
            <w:top w:val="none" w:sz="0" w:space="0" w:color="auto"/>
            <w:left w:val="none" w:sz="0" w:space="0" w:color="auto"/>
            <w:bottom w:val="none" w:sz="0" w:space="0" w:color="auto"/>
            <w:right w:val="none" w:sz="0" w:space="0" w:color="auto"/>
          </w:divBdr>
        </w:div>
        <w:div w:id="711543186">
          <w:blockQuote w:val="1"/>
          <w:marLeft w:val="720"/>
          <w:marRight w:val="720"/>
          <w:marTop w:val="100"/>
          <w:marBottom w:val="100"/>
          <w:divBdr>
            <w:top w:val="none" w:sz="0" w:space="0" w:color="auto"/>
            <w:left w:val="none" w:sz="0" w:space="0" w:color="auto"/>
            <w:bottom w:val="none" w:sz="0" w:space="0" w:color="auto"/>
            <w:right w:val="none" w:sz="0" w:space="0" w:color="auto"/>
          </w:divBdr>
        </w:div>
        <w:div w:id="283343815">
          <w:blockQuote w:val="1"/>
          <w:marLeft w:val="720"/>
          <w:marRight w:val="720"/>
          <w:marTop w:val="100"/>
          <w:marBottom w:val="100"/>
          <w:divBdr>
            <w:top w:val="none" w:sz="0" w:space="0" w:color="auto"/>
            <w:left w:val="none" w:sz="0" w:space="0" w:color="auto"/>
            <w:bottom w:val="none" w:sz="0" w:space="0" w:color="auto"/>
            <w:right w:val="none" w:sz="0" w:space="0" w:color="auto"/>
          </w:divBdr>
        </w:div>
        <w:div w:id="1009406029">
          <w:marLeft w:val="720"/>
          <w:marRight w:val="0"/>
          <w:marTop w:val="0"/>
          <w:marBottom w:val="0"/>
          <w:divBdr>
            <w:top w:val="none" w:sz="0" w:space="0" w:color="auto"/>
            <w:left w:val="none" w:sz="0" w:space="0" w:color="auto"/>
            <w:bottom w:val="none" w:sz="0" w:space="0" w:color="auto"/>
            <w:right w:val="none" w:sz="0" w:space="0" w:color="auto"/>
          </w:divBdr>
        </w:div>
        <w:div w:id="1048108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5265725">
              <w:marLeft w:val="720"/>
              <w:marRight w:val="0"/>
              <w:marTop w:val="0"/>
              <w:marBottom w:val="0"/>
              <w:divBdr>
                <w:top w:val="none" w:sz="0" w:space="0" w:color="auto"/>
                <w:left w:val="none" w:sz="0" w:space="0" w:color="auto"/>
                <w:bottom w:val="none" w:sz="0" w:space="0" w:color="auto"/>
                <w:right w:val="none" w:sz="0" w:space="0" w:color="auto"/>
              </w:divBdr>
            </w:div>
            <w:div w:id="1255481109">
              <w:marLeft w:val="720"/>
              <w:marRight w:val="0"/>
              <w:marTop w:val="0"/>
              <w:marBottom w:val="0"/>
              <w:divBdr>
                <w:top w:val="none" w:sz="0" w:space="0" w:color="auto"/>
                <w:left w:val="none" w:sz="0" w:space="0" w:color="auto"/>
                <w:bottom w:val="none" w:sz="0" w:space="0" w:color="auto"/>
                <w:right w:val="none" w:sz="0" w:space="0" w:color="auto"/>
              </w:divBdr>
            </w:div>
            <w:div w:id="2107073207">
              <w:marLeft w:val="720"/>
              <w:marRight w:val="0"/>
              <w:marTop w:val="0"/>
              <w:marBottom w:val="0"/>
              <w:divBdr>
                <w:top w:val="none" w:sz="0" w:space="0" w:color="auto"/>
                <w:left w:val="none" w:sz="0" w:space="0" w:color="auto"/>
                <w:bottom w:val="none" w:sz="0" w:space="0" w:color="auto"/>
                <w:right w:val="none" w:sz="0" w:space="0" w:color="auto"/>
              </w:divBdr>
            </w:div>
            <w:div w:id="503790708">
              <w:marLeft w:val="720"/>
              <w:marRight w:val="0"/>
              <w:marTop w:val="0"/>
              <w:marBottom w:val="0"/>
              <w:divBdr>
                <w:top w:val="none" w:sz="0" w:space="0" w:color="auto"/>
                <w:left w:val="none" w:sz="0" w:space="0" w:color="auto"/>
                <w:bottom w:val="none" w:sz="0" w:space="0" w:color="auto"/>
                <w:right w:val="none" w:sz="0" w:space="0" w:color="auto"/>
              </w:divBdr>
            </w:div>
          </w:divsChild>
        </w:div>
        <w:div w:id="949239126">
          <w:marLeft w:val="720"/>
          <w:marRight w:val="0"/>
          <w:marTop w:val="0"/>
          <w:marBottom w:val="0"/>
          <w:divBdr>
            <w:top w:val="none" w:sz="0" w:space="0" w:color="auto"/>
            <w:left w:val="none" w:sz="0" w:space="0" w:color="auto"/>
            <w:bottom w:val="none" w:sz="0" w:space="0" w:color="auto"/>
            <w:right w:val="none" w:sz="0" w:space="0" w:color="auto"/>
          </w:divBdr>
        </w:div>
        <w:div w:id="2062631033">
          <w:blockQuote w:val="1"/>
          <w:marLeft w:val="720"/>
          <w:marRight w:val="720"/>
          <w:marTop w:val="100"/>
          <w:marBottom w:val="100"/>
          <w:divBdr>
            <w:top w:val="none" w:sz="0" w:space="0" w:color="auto"/>
            <w:left w:val="none" w:sz="0" w:space="0" w:color="auto"/>
            <w:bottom w:val="none" w:sz="0" w:space="0" w:color="auto"/>
            <w:right w:val="none" w:sz="0" w:space="0" w:color="auto"/>
          </w:divBdr>
        </w:div>
        <w:div w:id="881939433">
          <w:marLeft w:val="720"/>
          <w:marRight w:val="0"/>
          <w:marTop w:val="0"/>
          <w:marBottom w:val="0"/>
          <w:divBdr>
            <w:top w:val="none" w:sz="0" w:space="0" w:color="auto"/>
            <w:left w:val="none" w:sz="0" w:space="0" w:color="auto"/>
            <w:bottom w:val="none" w:sz="0" w:space="0" w:color="auto"/>
            <w:right w:val="none" w:sz="0" w:space="0" w:color="auto"/>
          </w:divBdr>
        </w:div>
        <w:div w:id="1767993624">
          <w:blockQuote w:val="1"/>
          <w:marLeft w:val="720"/>
          <w:marRight w:val="720"/>
          <w:marTop w:val="100"/>
          <w:marBottom w:val="100"/>
          <w:divBdr>
            <w:top w:val="none" w:sz="0" w:space="0" w:color="auto"/>
            <w:left w:val="none" w:sz="0" w:space="0" w:color="auto"/>
            <w:bottom w:val="none" w:sz="0" w:space="0" w:color="auto"/>
            <w:right w:val="none" w:sz="0" w:space="0" w:color="auto"/>
          </w:divBdr>
        </w:div>
        <w:div w:id="422339598">
          <w:marLeft w:val="720"/>
          <w:marRight w:val="0"/>
          <w:marTop w:val="0"/>
          <w:marBottom w:val="0"/>
          <w:divBdr>
            <w:top w:val="none" w:sz="0" w:space="0" w:color="auto"/>
            <w:left w:val="none" w:sz="0" w:space="0" w:color="auto"/>
            <w:bottom w:val="none" w:sz="0" w:space="0" w:color="auto"/>
            <w:right w:val="none" w:sz="0" w:space="0" w:color="auto"/>
          </w:divBdr>
        </w:div>
        <w:div w:id="134491381">
          <w:marLeft w:val="720"/>
          <w:marRight w:val="0"/>
          <w:marTop w:val="0"/>
          <w:marBottom w:val="0"/>
          <w:divBdr>
            <w:top w:val="none" w:sz="0" w:space="0" w:color="auto"/>
            <w:left w:val="none" w:sz="0" w:space="0" w:color="auto"/>
            <w:bottom w:val="none" w:sz="0" w:space="0" w:color="auto"/>
            <w:right w:val="none" w:sz="0" w:space="0" w:color="auto"/>
          </w:divBdr>
        </w:div>
        <w:div w:id="1155295418">
          <w:marLeft w:val="720"/>
          <w:marRight w:val="0"/>
          <w:marTop w:val="0"/>
          <w:marBottom w:val="0"/>
          <w:divBdr>
            <w:top w:val="none" w:sz="0" w:space="0" w:color="auto"/>
            <w:left w:val="none" w:sz="0" w:space="0" w:color="auto"/>
            <w:bottom w:val="none" w:sz="0" w:space="0" w:color="auto"/>
            <w:right w:val="none" w:sz="0" w:space="0" w:color="auto"/>
          </w:divBdr>
        </w:div>
        <w:div w:id="1426420698">
          <w:marLeft w:val="720"/>
          <w:marRight w:val="0"/>
          <w:marTop w:val="0"/>
          <w:marBottom w:val="0"/>
          <w:divBdr>
            <w:top w:val="none" w:sz="0" w:space="0" w:color="auto"/>
            <w:left w:val="none" w:sz="0" w:space="0" w:color="auto"/>
            <w:bottom w:val="none" w:sz="0" w:space="0" w:color="auto"/>
            <w:right w:val="none" w:sz="0" w:space="0" w:color="auto"/>
          </w:divBdr>
        </w:div>
        <w:div w:id="403112605">
          <w:marLeft w:val="720"/>
          <w:marRight w:val="0"/>
          <w:marTop w:val="0"/>
          <w:marBottom w:val="0"/>
          <w:divBdr>
            <w:top w:val="none" w:sz="0" w:space="0" w:color="auto"/>
            <w:left w:val="none" w:sz="0" w:space="0" w:color="auto"/>
            <w:bottom w:val="none" w:sz="0" w:space="0" w:color="auto"/>
            <w:right w:val="none" w:sz="0" w:space="0" w:color="auto"/>
          </w:divBdr>
        </w:div>
        <w:div w:id="1147625123">
          <w:blockQuote w:val="1"/>
          <w:marLeft w:val="720"/>
          <w:marRight w:val="720"/>
          <w:marTop w:val="100"/>
          <w:marBottom w:val="100"/>
          <w:divBdr>
            <w:top w:val="none" w:sz="0" w:space="0" w:color="auto"/>
            <w:left w:val="none" w:sz="0" w:space="0" w:color="auto"/>
            <w:bottom w:val="none" w:sz="0" w:space="0" w:color="auto"/>
            <w:right w:val="none" w:sz="0" w:space="0" w:color="auto"/>
          </w:divBdr>
        </w:div>
        <w:div w:id="822283581">
          <w:marLeft w:val="720"/>
          <w:marRight w:val="0"/>
          <w:marTop w:val="0"/>
          <w:marBottom w:val="0"/>
          <w:divBdr>
            <w:top w:val="none" w:sz="0" w:space="0" w:color="auto"/>
            <w:left w:val="none" w:sz="0" w:space="0" w:color="auto"/>
            <w:bottom w:val="none" w:sz="0" w:space="0" w:color="auto"/>
            <w:right w:val="none" w:sz="0" w:space="0" w:color="auto"/>
          </w:divBdr>
        </w:div>
        <w:div w:id="1442189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64067896">
          <w:blockQuote w:val="1"/>
          <w:marLeft w:val="720"/>
          <w:marRight w:val="720"/>
          <w:marTop w:val="100"/>
          <w:marBottom w:val="100"/>
          <w:divBdr>
            <w:top w:val="none" w:sz="0" w:space="0" w:color="auto"/>
            <w:left w:val="none" w:sz="0" w:space="0" w:color="auto"/>
            <w:bottom w:val="none" w:sz="0" w:space="0" w:color="auto"/>
            <w:right w:val="none" w:sz="0" w:space="0" w:color="auto"/>
          </w:divBdr>
        </w:div>
        <w:div w:id="1576015164">
          <w:blockQuote w:val="1"/>
          <w:marLeft w:val="720"/>
          <w:marRight w:val="720"/>
          <w:marTop w:val="100"/>
          <w:marBottom w:val="100"/>
          <w:divBdr>
            <w:top w:val="none" w:sz="0" w:space="0" w:color="auto"/>
            <w:left w:val="none" w:sz="0" w:space="0" w:color="auto"/>
            <w:bottom w:val="none" w:sz="0" w:space="0" w:color="auto"/>
            <w:right w:val="none" w:sz="0" w:space="0" w:color="auto"/>
          </w:divBdr>
        </w:div>
        <w:div w:id="649331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78653357">
          <w:blockQuote w:val="1"/>
          <w:marLeft w:val="720"/>
          <w:marRight w:val="720"/>
          <w:marTop w:val="100"/>
          <w:marBottom w:val="100"/>
          <w:divBdr>
            <w:top w:val="none" w:sz="0" w:space="0" w:color="auto"/>
            <w:left w:val="none" w:sz="0" w:space="0" w:color="auto"/>
            <w:bottom w:val="none" w:sz="0" w:space="0" w:color="auto"/>
            <w:right w:val="none" w:sz="0" w:space="0" w:color="auto"/>
          </w:divBdr>
        </w:div>
        <w:div w:id="1366102561">
          <w:blockQuote w:val="1"/>
          <w:marLeft w:val="720"/>
          <w:marRight w:val="720"/>
          <w:marTop w:val="100"/>
          <w:marBottom w:val="100"/>
          <w:divBdr>
            <w:top w:val="none" w:sz="0" w:space="0" w:color="auto"/>
            <w:left w:val="none" w:sz="0" w:space="0" w:color="auto"/>
            <w:bottom w:val="none" w:sz="0" w:space="0" w:color="auto"/>
            <w:right w:val="none" w:sz="0" w:space="0" w:color="auto"/>
          </w:divBdr>
        </w:div>
        <w:div w:id="221596205">
          <w:marLeft w:val="720"/>
          <w:marRight w:val="0"/>
          <w:marTop w:val="0"/>
          <w:marBottom w:val="0"/>
          <w:divBdr>
            <w:top w:val="none" w:sz="0" w:space="0" w:color="auto"/>
            <w:left w:val="none" w:sz="0" w:space="0" w:color="auto"/>
            <w:bottom w:val="none" w:sz="0" w:space="0" w:color="auto"/>
            <w:right w:val="none" w:sz="0" w:space="0" w:color="auto"/>
          </w:divBdr>
        </w:div>
        <w:div w:id="15070889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170206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498837">
          <w:marLeft w:val="720"/>
          <w:marRight w:val="0"/>
          <w:marTop w:val="0"/>
          <w:marBottom w:val="0"/>
          <w:divBdr>
            <w:top w:val="none" w:sz="0" w:space="0" w:color="auto"/>
            <w:left w:val="none" w:sz="0" w:space="0" w:color="auto"/>
            <w:bottom w:val="none" w:sz="0" w:space="0" w:color="auto"/>
            <w:right w:val="none" w:sz="0" w:space="0" w:color="auto"/>
          </w:divBdr>
        </w:div>
        <w:div w:id="1589729711">
          <w:marLeft w:val="720"/>
          <w:marRight w:val="0"/>
          <w:marTop w:val="0"/>
          <w:marBottom w:val="0"/>
          <w:divBdr>
            <w:top w:val="none" w:sz="0" w:space="0" w:color="auto"/>
            <w:left w:val="none" w:sz="0" w:space="0" w:color="auto"/>
            <w:bottom w:val="none" w:sz="0" w:space="0" w:color="auto"/>
            <w:right w:val="none" w:sz="0" w:space="0" w:color="auto"/>
          </w:divBdr>
        </w:div>
        <w:div w:id="490026625">
          <w:blockQuote w:val="1"/>
          <w:marLeft w:val="720"/>
          <w:marRight w:val="720"/>
          <w:marTop w:val="100"/>
          <w:marBottom w:val="100"/>
          <w:divBdr>
            <w:top w:val="none" w:sz="0" w:space="0" w:color="auto"/>
            <w:left w:val="none" w:sz="0" w:space="0" w:color="auto"/>
            <w:bottom w:val="none" w:sz="0" w:space="0" w:color="auto"/>
            <w:right w:val="none" w:sz="0" w:space="0" w:color="auto"/>
          </w:divBdr>
        </w:div>
        <w:div w:id="445467313">
          <w:blockQuote w:val="1"/>
          <w:marLeft w:val="720"/>
          <w:marRight w:val="720"/>
          <w:marTop w:val="100"/>
          <w:marBottom w:val="100"/>
          <w:divBdr>
            <w:top w:val="none" w:sz="0" w:space="0" w:color="auto"/>
            <w:left w:val="none" w:sz="0" w:space="0" w:color="auto"/>
            <w:bottom w:val="none" w:sz="0" w:space="0" w:color="auto"/>
            <w:right w:val="none" w:sz="0" w:space="0" w:color="auto"/>
          </w:divBdr>
        </w:div>
        <w:div w:id="9355943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57315">
      <w:bodyDiv w:val="1"/>
      <w:marLeft w:val="480"/>
      <w:marRight w:val="480"/>
      <w:marTop w:val="480"/>
      <w:marBottom w:val="480"/>
      <w:divBdr>
        <w:top w:val="none" w:sz="0" w:space="0" w:color="auto"/>
        <w:left w:val="none" w:sz="0" w:space="0" w:color="auto"/>
        <w:bottom w:val="none" w:sz="0" w:space="0" w:color="auto"/>
        <w:right w:val="none" w:sz="0" w:space="0" w:color="auto"/>
      </w:divBdr>
      <w:divsChild>
        <w:div w:id="28189271">
          <w:blockQuote w:val="1"/>
          <w:marLeft w:val="720"/>
          <w:marRight w:val="720"/>
          <w:marTop w:val="100"/>
          <w:marBottom w:val="100"/>
          <w:divBdr>
            <w:top w:val="none" w:sz="0" w:space="0" w:color="auto"/>
            <w:left w:val="none" w:sz="0" w:space="0" w:color="auto"/>
            <w:bottom w:val="none" w:sz="0" w:space="0" w:color="auto"/>
            <w:right w:val="none" w:sz="0" w:space="0" w:color="auto"/>
          </w:divBdr>
        </w:div>
        <w:div w:id="51081987">
          <w:blockQuote w:val="1"/>
          <w:marLeft w:val="720"/>
          <w:marRight w:val="720"/>
          <w:marTop w:val="100"/>
          <w:marBottom w:val="100"/>
          <w:divBdr>
            <w:top w:val="none" w:sz="0" w:space="0" w:color="auto"/>
            <w:left w:val="none" w:sz="0" w:space="0" w:color="auto"/>
            <w:bottom w:val="none" w:sz="0" w:space="0" w:color="auto"/>
            <w:right w:val="none" w:sz="0" w:space="0" w:color="auto"/>
          </w:divBdr>
        </w:div>
        <w:div w:id="209079975">
          <w:blockQuote w:val="1"/>
          <w:marLeft w:val="720"/>
          <w:marRight w:val="720"/>
          <w:marTop w:val="100"/>
          <w:marBottom w:val="100"/>
          <w:divBdr>
            <w:top w:val="none" w:sz="0" w:space="0" w:color="auto"/>
            <w:left w:val="none" w:sz="0" w:space="0" w:color="auto"/>
            <w:bottom w:val="none" w:sz="0" w:space="0" w:color="auto"/>
            <w:right w:val="none" w:sz="0" w:space="0" w:color="auto"/>
          </w:divBdr>
        </w:div>
        <w:div w:id="234172055">
          <w:marLeft w:val="720"/>
          <w:marRight w:val="0"/>
          <w:marTop w:val="0"/>
          <w:marBottom w:val="0"/>
          <w:divBdr>
            <w:top w:val="none" w:sz="0" w:space="0" w:color="auto"/>
            <w:left w:val="none" w:sz="0" w:space="0" w:color="auto"/>
            <w:bottom w:val="none" w:sz="0" w:space="0" w:color="auto"/>
            <w:right w:val="none" w:sz="0" w:space="0" w:color="auto"/>
          </w:divBdr>
        </w:div>
        <w:div w:id="271791375">
          <w:blockQuote w:val="1"/>
          <w:marLeft w:val="720"/>
          <w:marRight w:val="720"/>
          <w:marTop w:val="100"/>
          <w:marBottom w:val="100"/>
          <w:divBdr>
            <w:top w:val="none" w:sz="0" w:space="0" w:color="auto"/>
            <w:left w:val="none" w:sz="0" w:space="0" w:color="auto"/>
            <w:bottom w:val="none" w:sz="0" w:space="0" w:color="auto"/>
            <w:right w:val="none" w:sz="0" w:space="0" w:color="auto"/>
          </w:divBdr>
        </w:div>
        <w:div w:id="2834648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2807429">
              <w:marLeft w:val="720"/>
              <w:marRight w:val="0"/>
              <w:marTop w:val="0"/>
              <w:marBottom w:val="0"/>
              <w:divBdr>
                <w:top w:val="none" w:sz="0" w:space="0" w:color="auto"/>
                <w:left w:val="none" w:sz="0" w:space="0" w:color="auto"/>
                <w:bottom w:val="none" w:sz="0" w:space="0" w:color="auto"/>
                <w:right w:val="none" w:sz="0" w:space="0" w:color="auto"/>
              </w:divBdr>
            </w:div>
            <w:div w:id="15251680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489520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9098917">
          <w:marLeft w:val="720"/>
          <w:marRight w:val="0"/>
          <w:marTop w:val="0"/>
          <w:marBottom w:val="0"/>
          <w:divBdr>
            <w:top w:val="none" w:sz="0" w:space="0" w:color="auto"/>
            <w:left w:val="none" w:sz="0" w:space="0" w:color="auto"/>
            <w:bottom w:val="none" w:sz="0" w:space="0" w:color="auto"/>
            <w:right w:val="none" w:sz="0" w:space="0" w:color="auto"/>
          </w:divBdr>
        </w:div>
        <w:div w:id="317613696">
          <w:marLeft w:val="720"/>
          <w:marRight w:val="0"/>
          <w:marTop w:val="0"/>
          <w:marBottom w:val="0"/>
          <w:divBdr>
            <w:top w:val="none" w:sz="0" w:space="0" w:color="auto"/>
            <w:left w:val="none" w:sz="0" w:space="0" w:color="auto"/>
            <w:bottom w:val="none" w:sz="0" w:space="0" w:color="auto"/>
            <w:right w:val="none" w:sz="0" w:space="0" w:color="auto"/>
          </w:divBdr>
        </w:div>
        <w:div w:id="448399972">
          <w:blockQuote w:val="1"/>
          <w:marLeft w:val="720"/>
          <w:marRight w:val="720"/>
          <w:marTop w:val="100"/>
          <w:marBottom w:val="100"/>
          <w:divBdr>
            <w:top w:val="none" w:sz="0" w:space="0" w:color="auto"/>
            <w:left w:val="none" w:sz="0" w:space="0" w:color="auto"/>
            <w:bottom w:val="none" w:sz="0" w:space="0" w:color="auto"/>
            <w:right w:val="none" w:sz="0" w:space="0" w:color="auto"/>
          </w:divBdr>
        </w:div>
        <w:div w:id="454063538">
          <w:blockQuote w:val="1"/>
          <w:marLeft w:val="720"/>
          <w:marRight w:val="720"/>
          <w:marTop w:val="100"/>
          <w:marBottom w:val="100"/>
          <w:divBdr>
            <w:top w:val="none" w:sz="0" w:space="0" w:color="auto"/>
            <w:left w:val="none" w:sz="0" w:space="0" w:color="auto"/>
            <w:bottom w:val="none" w:sz="0" w:space="0" w:color="auto"/>
            <w:right w:val="none" w:sz="0" w:space="0" w:color="auto"/>
          </w:divBdr>
        </w:div>
        <w:div w:id="457912713">
          <w:blockQuote w:val="1"/>
          <w:marLeft w:val="720"/>
          <w:marRight w:val="720"/>
          <w:marTop w:val="100"/>
          <w:marBottom w:val="100"/>
          <w:divBdr>
            <w:top w:val="none" w:sz="0" w:space="0" w:color="auto"/>
            <w:left w:val="none" w:sz="0" w:space="0" w:color="auto"/>
            <w:bottom w:val="none" w:sz="0" w:space="0" w:color="auto"/>
            <w:right w:val="none" w:sz="0" w:space="0" w:color="auto"/>
          </w:divBdr>
        </w:div>
        <w:div w:id="503672197">
          <w:marLeft w:val="720"/>
          <w:marRight w:val="0"/>
          <w:marTop w:val="0"/>
          <w:marBottom w:val="0"/>
          <w:divBdr>
            <w:top w:val="none" w:sz="0" w:space="0" w:color="auto"/>
            <w:left w:val="none" w:sz="0" w:space="0" w:color="auto"/>
            <w:bottom w:val="none" w:sz="0" w:space="0" w:color="auto"/>
            <w:right w:val="none" w:sz="0" w:space="0" w:color="auto"/>
          </w:divBdr>
        </w:div>
        <w:div w:id="599681641">
          <w:marLeft w:val="720"/>
          <w:marRight w:val="0"/>
          <w:marTop w:val="0"/>
          <w:marBottom w:val="0"/>
          <w:divBdr>
            <w:top w:val="none" w:sz="0" w:space="0" w:color="auto"/>
            <w:left w:val="none" w:sz="0" w:space="0" w:color="auto"/>
            <w:bottom w:val="none" w:sz="0" w:space="0" w:color="auto"/>
            <w:right w:val="none" w:sz="0" w:space="0" w:color="auto"/>
          </w:divBdr>
        </w:div>
        <w:div w:id="6154498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7418179">
              <w:marLeft w:val="720"/>
              <w:marRight w:val="0"/>
              <w:marTop w:val="0"/>
              <w:marBottom w:val="0"/>
              <w:divBdr>
                <w:top w:val="none" w:sz="0" w:space="0" w:color="auto"/>
                <w:left w:val="none" w:sz="0" w:space="0" w:color="auto"/>
                <w:bottom w:val="none" w:sz="0" w:space="0" w:color="auto"/>
                <w:right w:val="none" w:sz="0" w:space="0" w:color="auto"/>
              </w:divBdr>
            </w:div>
            <w:div w:id="1451625009">
              <w:marLeft w:val="720"/>
              <w:marRight w:val="0"/>
              <w:marTop w:val="0"/>
              <w:marBottom w:val="0"/>
              <w:divBdr>
                <w:top w:val="none" w:sz="0" w:space="0" w:color="auto"/>
                <w:left w:val="none" w:sz="0" w:space="0" w:color="auto"/>
                <w:bottom w:val="none" w:sz="0" w:space="0" w:color="auto"/>
                <w:right w:val="none" w:sz="0" w:space="0" w:color="auto"/>
              </w:divBdr>
            </w:div>
            <w:div w:id="1710184095">
              <w:marLeft w:val="720"/>
              <w:marRight w:val="0"/>
              <w:marTop w:val="0"/>
              <w:marBottom w:val="0"/>
              <w:divBdr>
                <w:top w:val="none" w:sz="0" w:space="0" w:color="auto"/>
                <w:left w:val="none" w:sz="0" w:space="0" w:color="auto"/>
                <w:bottom w:val="none" w:sz="0" w:space="0" w:color="auto"/>
                <w:right w:val="none" w:sz="0" w:space="0" w:color="auto"/>
              </w:divBdr>
            </w:div>
            <w:div w:id="1982271542">
              <w:marLeft w:val="720"/>
              <w:marRight w:val="0"/>
              <w:marTop w:val="0"/>
              <w:marBottom w:val="0"/>
              <w:divBdr>
                <w:top w:val="none" w:sz="0" w:space="0" w:color="auto"/>
                <w:left w:val="none" w:sz="0" w:space="0" w:color="auto"/>
                <w:bottom w:val="none" w:sz="0" w:space="0" w:color="auto"/>
                <w:right w:val="none" w:sz="0" w:space="0" w:color="auto"/>
              </w:divBdr>
            </w:div>
          </w:divsChild>
        </w:div>
        <w:div w:id="747846586">
          <w:blockQuote w:val="1"/>
          <w:marLeft w:val="720"/>
          <w:marRight w:val="720"/>
          <w:marTop w:val="100"/>
          <w:marBottom w:val="100"/>
          <w:divBdr>
            <w:top w:val="none" w:sz="0" w:space="0" w:color="auto"/>
            <w:left w:val="none" w:sz="0" w:space="0" w:color="auto"/>
            <w:bottom w:val="none" w:sz="0" w:space="0" w:color="auto"/>
            <w:right w:val="none" w:sz="0" w:space="0" w:color="auto"/>
          </w:divBdr>
        </w:div>
        <w:div w:id="765198591">
          <w:blockQuote w:val="1"/>
          <w:marLeft w:val="720"/>
          <w:marRight w:val="720"/>
          <w:marTop w:val="100"/>
          <w:marBottom w:val="100"/>
          <w:divBdr>
            <w:top w:val="none" w:sz="0" w:space="0" w:color="auto"/>
            <w:left w:val="none" w:sz="0" w:space="0" w:color="auto"/>
            <w:bottom w:val="none" w:sz="0" w:space="0" w:color="auto"/>
            <w:right w:val="none" w:sz="0" w:space="0" w:color="auto"/>
          </w:divBdr>
        </w:div>
        <w:div w:id="776606487">
          <w:blockQuote w:val="1"/>
          <w:marLeft w:val="720"/>
          <w:marRight w:val="720"/>
          <w:marTop w:val="100"/>
          <w:marBottom w:val="100"/>
          <w:divBdr>
            <w:top w:val="none" w:sz="0" w:space="0" w:color="auto"/>
            <w:left w:val="none" w:sz="0" w:space="0" w:color="auto"/>
            <w:bottom w:val="none" w:sz="0" w:space="0" w:color="auto"/>
            <w:right w:val="none" w:sz="0" w:space="0" w:color="auto"/>
          </w:divBdr>
        </w:div>
        <w:div w:id="787046683">
          <w:blockQuote w:val="1"/>
          <w:marLeft w:val="720"/>
          <w:marRight w:val="720"/>
          <w:marTop w:val="100"/>
          <w:marBottom w:val="100"/>
          <w:divBdr>
            <w:top w:val="none" w:sz="0" w:space="0" w:color="auto"/>
            <w:left w:val="none" w:sz="0" w:space="0" w:color="auto"/>
            <w:bottom w:val="none" w:sz="0" w:space="0" w:color="auto"/>
            <w:right w:val="none" w:sz="0" w:space="0" w:color="auto"/>
          </w:divBdr>
        </w:div>
        <w:div w:id="810367112">
          <w:blockQuote w:val="1"/>
          <w:marLeft w:val="720"/>
          <w:marRight w:val="720"/>
          <w:marTop w:val="100"/>
          <w:marBottom w:val="100"/>
          <w:divBdr>
            <w:top w:val="none" w:sz="0" w:space="0" w:color="auto"/>
            <w:left w:val="none" w:sz="0" w:space="0" w:color="auto"/>
            <w:bottom w:val="none" w:sz="0" w:space="0" w:color="auto"/>
            <w:right w:val="none" w:sz="0" w:space="0" w:color="auto"/>
          </w:divBdr>
        </w:div>
        <w:div w:id="950478124">
          <w:marLeft w:val="720"/>
          <w:marRight w:val="0"/>
          <w:marTop w:val="0"/>
          <w:marBottom w:val="0"/>
          <w:divBdr>
            <w:top w:val="none" w:sz="0" w:space="0" w:color="auto"/>
            <w:left w:val="none" w:sz="0" w:space="0" w:color="auto"/>
            <w:bottom w:val="none" w:sz="0" w:space="0" w:color="auto"/>
            <w:right w:val="none" w:sz="0" w:space="0" w:color="auto"/>
          </w:divBdr>
        </w:div>
        <w:div w:id="976373531">
          <w:blockQuote w:val="1"/>
          <w:marLeft w:val="720"/>
          <w:marRight w:val="720"/>
          <w:marTop w:val="100"/>
          <w:marBottom w:val="100"/>
          <w:divBdr>
            <w:top w:val="none" w:sz="0" w:space="0" w:color="auto"/>
            <w:left w:val="none" w:sz="0" w:space="0" w:color="auto"/>
            <w:bottom w:val="none" w:sz="0" w:space="0" w:color="auto"/>
            <w:right w:val="none" w:sz="0" w:space="0" w:color="auto"/>
          </w:divBdr>
        </w:div>
        <w:div w:id="984704087">
          <w:marLeft w:val="720"/>
          <w:marRight w:val="0"/>
          <w:marTop w:val="0"/>
          <w:marBottom w:val="0"/>
          <w:divBdr>
            <w:top w:val="none" w:sz="0" w:space="0" w:color="auto"/>
            <w:left w:val="none" w:sz="0" w:space="0" w:color="auto"/>
            <w:bottom w:val="none" w:sz="0" w:space="0" w:color="auto"/>
            <w:right w:val="none" w:sz="0" w:space="0" w:color="auto"/>
          </w:divBdr>
        </w:div>
        <w:div w:id="10464881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6176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2020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5701864">
          <w:marLeft w:val="720"/>
          <w:marRight w:val="0"/>
          <w:marTop w:val="0"/>
          <w:marBottom w:val="0"/>
          <w:divBdr>
            <w:top w:val="none" w:sz="0" w:space="0" w:color="auto"/>
            <w:left w:val="none" w:sz="0" w:space="0" w:color="auto"/>
            <w:bottom w:val="none" w:sz="0" w:space="0" w:color="auto"/>
            <w:right w:val="none" w:sz="0" w:space="0" w:color="auto"/>
          </w:divBdr>
        </w:div>
        <w:div w:id="124271943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3585927">
          <w:marLeft w:val="720"/>
          <w:marRight w:val="0"/>
          <w:marTop w:val="0"/>
          <w:marBottom w:val="0"/>
          <w:divBdr>
            <w:top w:val="none" w:sz="0" w:space="0" w:color="auto"/>
            <w:left w:val="none" w:sz="0" w:space="0" w:color="auto"/>
            <w:bottom w:val="none" w:sz="0" w:space="0" w:color="auto"/>
            <w:right w:val="none" w:sz="0" w:space="0" w:color="auto"/>
          </w:divBdr>
        </w:div>
        <w:div w:id="1257252773">
          <w:blockQuote w:val="1"/>
          <w:marLeft w:val="720"/>
          <w:marRight w:val="720"/>
          <w:marTop w:val="100"/>
          <w:marBottom w:val="100"/>
          <w:divBdr>
            <w:top w:val="none" w:sz="0" w:space="0" w:color="auto"/>
            <w:left w:val="none" w:sz="0" w:space="0" w:color="auto"/>
            <w:bottom w:val="none" w:sz="0" w:space="0" w:color="auto"/>
            <w:right w:val="none" w:sz="0" w:space="0" w:color="auto"/>
          </w:divBdr>
        </w:div>
        <w:div w:id="1306352938">
          <w:marLeft w:val="720"/>
          <w:marRight w:val="0"/>
          <w:marTop w:val="0"/>
          <w:marBottom w:val="0"/>
          <w:divBdr>
            <w:top w:val="none" w:sz="0" w:space="0" w:color="auto"/>
            <w:left w:val="none" w:sz="0" w:space="0" w:color="auto"/>
            <w:bottom w:val="none" w:sz="0" w:space="0" w:color="auto"/>
            <w:right w:val="none" w:sz="0" w:space="0" w:color="auto"/>
          </w:divBdr>
        </w:div>
        <w:div w:id="1352300118">
          <w:blockQuote w:val="1"/>
          <w:marLeft w:val="720"/>
          <w:marRight w:val="720"/>
          <w:marTop w:val="100"/>
          <w:marBottom w:val="100"/>
          <w:divBdr>
            <w:top w:val="none" w:sz="0" w:space="0" w:color="auto"/>
            <w:left w:val="none" w:sz="0" w:space="0" w:color="auto"/>
            <w:bottom w:val="none" w:sz="0" w:space="0" w:color="auto"/>
            <w:right w:val="none" w:sz="0" w:space="0" w:color="auto"/>
          </w:divBdr>
        </w:div>
        <w:div w:id="1426733049">
          <w:marLeft w:val="720"/>
          <w:marRight w:val="0"/>
          <w:marTop w:val="0"/>
          <w:marBottom w:val="0"/>
          <w:divBdr>
            <w:top w:val="none" w:sz="0" w:space="0" w:color="auto"/>
            <w:left w:val="none" w:sz="0" w:space="0" w:color="auto"/>
            <w:bottom w:val="none" w:sz="0" w:space="0" w:color="auto"/>
            <w:right w:val="none" w:sz="0" w:space="0" w:color="auto"/>
          </w:divBdr>
        </w:div>
        <w:div w:id="1462915344">
          <w:marLeft w:val="720"/>
          <w:marRight w:val="0"/>
          <w:marTop w:val="0"/>
          <w:marBottom w:val="0"/>
          <w:divBdr>
            <w:top w:val="none" w:sz="0" w:space="0" w:color="auto"/>
            <w:left w:val="none" w:sz="0" w:space="0" w:color="auto"/>
            <w:bottom w:val="none" w:sz="0" w:space="0" w:color="auto"/>
            <w:right w:val="none" w:sz="0" w:space="0" w:color="auto"/>
          </w:divBdr>
        </w:div>
        <w:div w:id="1466967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574973614">
          <w:blockQuote w:val="1"/>
          <w:marLeft w:val="720"/>
          <w:marRight w:val="720"/>
          <w:marTop w:val="100"/>
          <w:marBottom w:val="100"/>
          <w:divBdr>
            <w:top w:val="none" w:sz="0" w:space="0" w:color="auto"/>
            <w:left w:val="none" w:sz="0" w:space="0" w:color="auto"/>
            <w:bottom w:val="none" w:sz="0" w:space="0" w:color="auto"/>
            <w:right w:val="none" w:sz="0" w:space="0" w:color="auto"/>
          </w:divBdr>
        </w:div>
        <w:div w:id="1638146291">
          <w:blockQuote w:val="1"/>
          <w:marLeft w:val="720"/>
          <w:marRight w:val="720"/>
          <w:marTop w:val="100"/>
          <w:marBottom w:val="100"/>
          <w:divBdr>
            <w:top w:val="none" w:sz="0" w:space="0" w:color="auto"/>
            <w:left w:val="none" w:sz="0" w:space="0" w:color="auto"/>
            <w:bottom w:val="none" w:sz="0" w:space="0" w:color="auto"/>
            <w:right w:val="none" w:sz="0" w:space="0" w:color="auto"/>
          </w:divBdr>
        </w:div>
        <w:div w:id="17935992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2697261">
          <w:marLeft w:val="720"/>
          <w:marRight w:val="0"/>
          <w:marTop w:val="0"/>
          <w:marBottom w:val="0"/>
          <w:divBdr>
            <w:top w:val="none" w:sz="0" w:space="0" w:color="auto"/>
            <w:left w:val="none" w:sz="0" w:space="0" w:color="auto"/>
            <w:bottom w:val="none" w:sz="0" w:space="0" w:color="auto"/>
            <w:right w:val="none" w:sz="0" w:space="0" w:color="auto"/>
          </w:divBdr>
        </w:div>
        <w:div w:id="1838226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845972890">
          <w:marLeft w:val="720"/>
          <w:marRight w:val="0"/>
          <w:marTop w:val="0"/>
          <w:marBottom w:val="0"/>
          <w:divBdr>
            <w:top w:val="none" w:sz="0" w:space="0" w:color="auto"/>
            <w:left w:val="none" w:sz="0" w:space="0" w:color="auto"/>
            <w:bottom w:val="none" w:sz="0" w:space="0" w:color="auto"/>
            <w:right w:val="none" w:sz="0" w:space="0" w:color="auto"/>
          </w:divBdr>
        </w:div>
        <w:div w:id="1846552730">
          <w:marLeft w:val="720"/>
          <w:marRight w:val="0"/>
          <w:marTop w:val="0"/>
          <w:marBottom w:val="0"/>
          <w:divBdr>
            <w:top w:val="none" w:sz="0" w:space="0" w:color="auto"/>
            <w:left w:val="none" w:sz="0" w:space="0" w:color="auto"/>
            <w:bottom w:val="none" w:sz="0" w:space="0" w:color="auto"/>
            <w:right w:val="none" w:sz="0" w:space="0" w:color="auto"/>
          </w:divBdr>
        </w:div>
        <w:div w:id="1882357332">
          <w:marLeft w:val="720"/>
          <w:marRight w:val="0"/>
          <w:marTop w:val="0"/>
          <w:marBottom w:val="0"/>
          <w:divBdr>
            <w:top w:val="none" w:sz="0" w:space="0" w:color="auto"/>
            <w:left w:val="none" w:sz="0" w:space="0" w:color="auto"/>
            <w:bottom w:val="none" w:sz="0" w:space="0" w:color="auto"/>
            <w:right w:val="none" w:sz="0" w:space="0" w:color="auto"/>
          </w:divBdr>
        </w:div>
        <w:div w:id="19807191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openid.net/specs/openid-connect-discovery-1_0-17.html" TargetMode="External"/><Relationship Id="rId21" Type="http://schemas.openxmlformats.org/officeDocument/2006/relationships/hyperlink" Target="http://tools.ietf.org/html/draft-ietf-oauth-assertions" TargetMode="External"/><Relationship Id="rId42" Type="http://schemas.openxmlformats.org/officeDocument/2006/relationships/hyperlink" Target="mailto:paulle@microsoft.com" TargetMode="External"/><Relationship Id="rId47" Type="http://schemas.openxmlformats.org/officeDocument/2006/relationships/hyperlink" Target="http://www.rfc-editor.org/rfc/rfc2616.pdf" TargetMode="External"/><Relationship Id="rId63" Type="http://schemas.openxmlformats.org/officeDocument/2006/relationships/hyperlink" Target="http://xml.resource.org/public/rfc/html/rfc3986.html" TargetMode="External"/><Relationship Id="rId68" Type="http://schemas.openxmlformats.org/officeDocument/2006/relationships/hyperlink" Target="http://www.rfc-editor.org/rfc/rfc5246.txt" TargetMode="External"/><Relationship Id="rId84" Type="http://schemas.openxmlformats.org/officeDocument/2006/relationships/hyperlink" Target="http://tools.ietf.org/html/rfc6819" TargetMode="External"/><Relationship Id="rId89" Type="http://schemas.openxmlformats.org/officeDocument/2006/relationships/hyperlink" Target="http://www.openid.net/specs/openid-authentication-2_0.txt"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tools.ietf.org/html/draft-ietf-jose-json-web-key-11" TargetMode="External"/><Relationship Id="rId29" Type="http://schemas.openxmlformats.org/officeDocument/2006/relationships/hyperlink" Target="http://tools.ietf.org/html/rfc2119" TargetMode="External"/><Relationship Id="rId107" Type="http://schemas.openxmlformats.org/officeDocument/2006/relationships/hyperlink" Target="mailto:mbj@microsoft.com" TargetMode="External"/><Relationship Id="rId11" Type="http://schemas.openxmlformats.org/officeDocument/2006/relationships/hyperlink" Target="http://tools.ietf.org/html/draft-ietf-jose-json-web-algorithms" TargetMode="External"/><Relationship Id="rId24" Type="http://schemas.openxmlformats.org/officeDocument/2006/relationships/hyperlink" Target="http://tools.ietf.org/html/draft-ietf-oauth-jwt-bearer-05" TargetMode="External"/><Relationship Id="rId32" Type="http://schemas.openxmlformats.org/officeDocument/2006/relationships/hyperlink" Target="http://xml.resource.org/public/rfc/xml/rfc2119.xml" TargetMode="External"/><Relationship Id="rId37" Type="http://schemas.openxmlformats.org/officeDocument/2006/relationships/hyperlink" Target="mailto:fielding@ics.uci.edu" TargetMode="External"/><Relationship Id="rId40" Type="http://schemas.openxmlformats.org/officeDocument/2006/relationships/hyperlink" Target="mailto:frystyk@w3.org" TargetMode="External"/><Relationship Id="rId45" Type="http://schemas.openxmlformats.org/officeDocument/2006/relationships/hyperlink" Target="http://www.rfc-editor.org/rfc/rfc2616.txt" TargetMode="External"/><Relationship Id="rId53" Type="http://schemas.openxmlformats.org/officeDocument/2006/relationships/hyperlink" Target="http://www.rfc-editor.org/rfc/rfc3339.txt" TargetMode="External"/><Relationship Id="rId58" Type="http://schemas.openxmlformats.org/officeDocument/2006/relationships/hyperlink" Target="mailto:timbl@w3.org" TargetMode="External"/><Relationship Id="rId66" Type="http://schemas.openxmlformats.org/officeDocument/2006/relationships/hyperlink" Target="http://www.rfc-editor.org/rfc/rfc4627.txt" TargetMode="External"/><Relationship Id="rId74" Type="http://schemas.openxmlformats.org/officeDocument/2006/relationships/hyperlink" Target="http://tools.ietf.org/html/rfc5646" TargetMode="External"/><Relationship Id="rId79" Type="http://schemas.openxmlformats.org/officeDocument/2006/relationships/hyperlink" Target="http://www.rfc-editor.org/rfc/rfc6711.txt" TargetMode="External"/><Relationship Id="rId87" Type="http://schemas.openxmlformats.org/officeDocument/2006/relationships/hyperlink" Target="mailto:ken@unicode.org" TargetMode="External"/><Relationship Id="rId102" Type="http://schemas.openxmlformats.org/officeDocument/2006/relationships/hyperlink" Target="http://tools.ietf.org/html/rfc4949" TargetMode="External"/><Relationship Id="rId110" Type="http://schemas.openxmlformats.org/officeDocument/2006/relationships/hyperlink" Target="mailto:ejay@mgi1.com" TargetMode="External"/><Relationship Id="rId5" Type="http://schemas.openxmlformats.org/officeDocument/2006/relationships/settings" Target="settings.xml"/><Relationship Id="rId61" Type="http://schemas.openxmlformats.org/officeDocument/2006/relationships/hyperlink" Target="http://tools.ietf.org/html/rfc3986" TargetMode="External"/><Relationship Id="rId82" Type="http://schemas.openxmlformats.org/officeDocument/2006/relationships/hyperlink" Target="http://tools.ietf.org/html/rfc6750" TargetMode="External"/><Relationship Id="rId90" Type="http://schemas.openxmlformats.org/officeDocument/2006/relationships/hyperlink" Target="http://www.openid.net/specs/openid-authentication-2_0.html" TargetMode="External"/><Relationship Id="rId95" Type="http://schemas.openxmlformats.org/officeDocument/2006/relationships/hyperlink" Target="mailto:johnny.bufu@gmail.com" TargetMode="External"/><Relationship Id="rId19" Type="http://schemas.openxmlformats.org/officeDocument/2006/relationships/hyperlink" Target="http://tools.ietf.org/html/draft-ietf-oauth-json-web-token" TargetMode="External"/><Relationship Id="rId14" Type="http://schemas.openxmlformats.org/officeDocument/2006/relationships/hyperlink" Target="http://tools.ietf.org/html/draft-ietf-jose-json-web-encryption-11" TargetMode="External"/><Relationship Id="rId22" Type="http://schemas.openxmlformats.org/officeDocument/2006/relationships/hyperlink" Target="http://tools.ietf.org/html/draft-ietf-oauth-assertions-11" TargetMode="External"/><Relationship Id="rId27" Type="http://schemas.openxmlformats.org/officeDocument/2006/relationships/hyperlink" Target="http://openid.net/specs/openid-connect-registration-1_0-19.html" TargetMode="External"/><Relationship Id="rId30" Type="http://schemas.openxmlformats.org/officeDocument/2006/relationships/hyperlink" Target="http://www.rfc-editor.org/rfc/rfc2119.txt" TargetMode="External"/><Relationship Id="rId35" Type="http://schemas.openxmlformats.org/officeDocument/2006/relationships/hyperlink" Target="http://tools.ietf.org/html/rfc2246" TargetMode="External"/><Relationship Id="rId43" Type="http://schemas.openxmlformats.org/officeDocument/2006/relationships/hyperlink" Target="mailto:timbl@w3.org" TargetMode="External"/><Relationship Id="rId48" Type="http://schemas.openxmlformats.org/officeDocument/2006/relationships/hyperlink" Target="http://xml.resource.org/public/rfc/html/rfc2616.html" TargetMode="External"/><Relationship Id="rId56" Type="http://schemas.openxmlformats.org/officeDocument/2006/relationships/hyperlink" Target="http://tools.ietf.org/html/rfc3966" TargetMode="External"/><Relationship Id="rId64" Type="http://schemas.openxmlformats.org/officeDocument/2006/relationships/hyperlink" Target="http://xml.resource.org/public/rfc/xml/rfc3986.xml" TargetMode="External"/><Relationship Id="rId69" Type="http://schemas.openxmlformats.org/officeDocument/2006/relationships/hyperlink" Target="mailto:presnick@qualcomm.com" TargetMode="External"/><Relationship Id="rId77" Type="http://schemas.openxmlformats.org/officeDocument/2006/relationships/hyperlink" Target="http://www.rfc-editor.org/rfc/rfc6125.txt" TargetMode="External"/><Relationship Id="rId100" Type="http://schemas.openxmlformats.org/officeDocument/2006/relationships/hyperlink" Target="http://openid.net/specs/openid-connect-session-1_0-15.html" TargetMode="External"/><Relationship Id="rId105" Type="http://schemas.openxmlformats.org/officeDocument/2006/relationships/hyperlink" Target="mailto:n-sakimura@nri.co.jp" TargetMode="External"/><Relationship Id="rId8" Type="http://schemas.openxmlformats.org/officeDocument/2006/relationships/hyperlink" Target="http://www.iana.org/assignments/language-subtag-registry" TargetMode="External"/><Relationship Id="rId51" Type="http://schemas.openxmlformats.org/officeDocument/2006/relationships/hyperlink" Target="mailto:chris.newman@sun.com" TargetMode="External"/><Relationship Id="rId72" Type="http://schemas.openxmlformats.org/officeDocument/2006/relationships/hyperlink" Target="http://xml.resource.org/public/rfc/html/rfc5322.html" TargetMode="External"/><Relationship Id="rId80" Type="http://schemas.openxmlformats.org/officeDocument/2006/relationships/hyperlink" Target="http://tools.ietf.org/html/rfc6749" TargetMode="External"/><Relationship Id="rId85" Type="http://schemas.openxmlformats.org/officeDocument/2006/relationships/hyperlink" Target="http://www.rfc-editor.org/rfc/rfc6819.txt" TargetMode="External"/><Relationship Id="rId93" Type="http://schemas.openxmlformats.org/officeDocument/2006/relationships/hyperlink" Target="mailto:david@sixapart.com" TargetMode="External"/><Relationship Id="rId98" Type="http://schemas.openxmlformats.org/officeDocument/2006/relationships/hyperlink" Target="http://openid.net/specs/openid-provider-authentication-policy-extension-1_0.txt" TargetMode="External"/><Relationship Id="rId3" Type="http://schemas.openxmlformats.org/officeDocument/2006/relationships/styles" Target="styles.xml"/><Relationship Id="rId12" Type="http://schemas.openxmlformats.org/officeDocument/2006/relationships/hyperlink" Target="http://tools.ietf.org/html/draft-ietf-jose-json-web-algorithms-11" TargetMode="External"/><Relationship Id="rId17" Type="http://schemas.openxmlformats.org/officeDocument/2006/relationships/hyperlink" Target="http://tools.ietf.org/html/draft-ietf-jose-json-web-signature" TargetMode="External"/><Relationship Id="rId25" Type="http://schemas.openxmlformats.org/officeDocument/2006/relationships/hyperlink" Target="http://openid.net/specs/oauth-v2-multiple-response-types-1_0-08.html" TargetMode="External"/><Relationship Id="rId33" Type="http://schemas.openxmlformats.org/officeDocument/2006/relationships/hyperlink" Target="mailto:tdierks@certicom.com" TargetMode="External"/><Relationship Id="rId38" Type="http://schemas.openxmlformats.org/officeDocument/2006/relationships/hyperlink" Target="mailto:jg@w3.org" TargetMode="External"/><Relationship Id="rId46" Type="http://schemas.openxmlformats.org/officeDocument/2006/relationships/hyperlink" Target="http://www.rfc-editor.org/rfc/rfc2616.ps" TargetMode="External"/><Relationship Id="rId59" Type="http://schemas.openxmlformats.org/officeDocument/2006/relationships/hyperlink" Target="mailto:fielding@gbiv.com" TargetMode="External"/><Relationship Id="rId67" Type="http://schemas.openxmlformats.org/officeDocument/2006/relationships/hyperlink" Target="http://tools.ietf.org/html/rfc5246" TargetMode="External"/><Relationship Id="rId103" Type="http://schemas.openxmlformats.org/officeDocument/2006/relationships/hyperlink" Target="http://www.rfc-editor.org/rfc/rfc4949.txt" TargetMode="External"/><Relationship Id="rId108" Type="http://schemas.openxmlformats.org/officeDocument/2006/relationships/hyperlink" Target="mailto:breno@google.com" TargetMode="External"/><Relationship Id="rId20" Type="http://schemas.openxmlformats.org/officeDocument/2006/relationships/hyperlink" Target="http://tools.ietf.org/html/draft-ietf-oauth-json-web-token-08" TargetMode="External"/><Relationship Id="rId41" Type="http://schemas.openxmlformats.org/officeDocument/2006/relationships/hyperlink" Target="mailto:masinter@parc.xerox.com" TargetMode="External"/><Relationship Id="rId54" Type="http://schemas.openxmlformats.org/officeDocument/2006/relationships/hyperlink" Target="http://xml.resource.org/public/rfc/html/rfc3339.html" TargetMode="External"/><Relationship Id="rId62" Type="http://schemas.openxmlformats.org/officeDocument/2006/relationships/hyperlink" Target="http://www.rfc-editor.org/rfc/rfc3986.txt" TargetMode="External"/><Relationship Id="rId70" Type="http://schemas.openxmlformats.org/officeDocument/2006/relationships/hyperlink" Target="http://tools.ietf.org/html/rfc5322" TargetMode="External"/><Relationship Id="rId75" Type="http://schemas.openxmlformats.org/officeDocument/2006/relationships/hyperlink" Target="http://www.rfc-editor.org/rfc/rfc5646.txt" TargetMode="External"/><Relationship Id="rId83" Type="http://schemas.openxmlformats.org/officeDocument/2006/relationships/hyperlink" Target="http://www.rfc-editor.org/rfc/rfc6750.txt" TargetMode="External"/><Relationship Id="rId88" Type="http://schemas.openxmlformats.org/officeDocument/2006/relationships/hyperlink" Target="http://www.twinsun.com/tz/tz-link.htm" TargetMode="External"/><Relationship Id="rId91" Type="http://schemas.openxmlformats.org/officeDocument/2006/relationships/hyperlink" Target="http://openid.net/specs/openid-connect-basic-1_0-28.html" TargetMode="External"/><Relationship Id="rId96" Type="http://schemas.openxmlformats.org/officeDocument/2006/relationships/hyperlink" Target="mailto:cygnus@janrain.com"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tools.ietf.org/html/draft-ietf-jose-json-web-key" TargetMode="External"/><Relationship Id="rId23" Type="http://schemas.openxmlformats.org/officeDocument/2006/relationships/hyperlink" Target="http://tools.ietf.org/html/draft-ietf-oauth-jwt-bearer" TargetMode="External"/><Relationship Id="rId28" Type="http://schemas.openxmlformats.org/officeDocument/2006/relationships/hyperlink" Target="mailto:sob@harvard.edu" TargetMode="External"/><Relationship Id="rId36" Type="http://schemas.openxmlformats.org/officeDocument/2006/relationships/hyperlink" Target="http://www.rfc-editor.org/rfc/rfc2246.txt" TargetMode="External"/><Relationship Id="rId49" Type="http://schemas.openxmlformats.org/officeDocument/2006/relationships/hyperlink" Target="http://xml.resource.org/public/rfc/xml/rfc2616.xml" TargetMode="External"/><Relationship Id="rId57" Type="http://schemas.openxmlformats.org/officeDocument/2006/relationships/hyperlink" Target="http://www.rfc-editor.org/rfc/rfc3966.txt" TargetMode="External"/><Relationship Id="rId106" Type="http://schemas.openxmlformats.org/officeDocument/2006/relationships/hyperlink" Target="mailto:ve7jtb@ve7jtb.com" TargetMode="External"/><Relationship Id="rId10" Type="http://schemas.openxmlformats.org/officeDocument/2006/relationships/hyperlink" Target="http://www.w3.org/WAI/ER/IG/ert/iso639.htm" TargetMode="External"/><Relationship Id="rId31" Type="http://schemas.openxmlformats.org/officeDocument/2006/relationships/hyperlink" Target="http://xml.resource.org/public/rfc/html/rfc2119.html" TargetMode="External"/><Relationship Id="rId44" Type="http://schemas.openxmlformats.org/officeDocument/2006/relationships/hyperlink" Target="http://tools.ietf.org/html/rfc2616" TargetMode="External"/><Relationship Id="rId52" Type="http://schemas.openxmlformats.org/officeDocument/2006/relationships/hyperlink" Target="http://tools.ietf.org/html/rfc3339" TargetMode="External"/><Relationship Id="rId60" Type="http://schemas.openxmlformats.org/officeDocument/2006/relationships/hyperlink" Target="mailto:LMM@acm.org" TargetMode="External"/><Relationship Id="rId65" Type="http://schemas.openxmlformats.org/officeDocument/2006/relationships/hyperlink" Target="http://tools.ietf.org/html/rfc4627" TargetMode="External"/><Relationship Id="rId73" Type="http://schemas.openxmlformats.org/officeDocument/2006/relationships/hyperlink" Target="http://xml.resource.org/public/rfc/xml/rfc5322.xml" TargetMode="External"/><Relationship Id="rId78" Type="http://schemas.openxmlformats.org/officeDocument/2006/relationships/hyperlink" Target="http://tools.ietf.org/html/rfc6711" TargetMode="External"/><Relationship Id="rId81" Type="http://schemas.openxmlformats.org/officeDocument/2006/relationships/hyperlink" Target="http://www.rfc-editor.org/rfc/rfc6749.txt" TargetMode="External"/><Relationship Id="rId86" Type="http://schemas.openxmlformats.org/officeDocument/2006/relationships/hyperlink" Target="mailto:markdavis@google.com" TargetMode="External"/><Relationship Id="rId94" Type="http://schemas.openxmlformats.org/officeDocument/2006/relationships/hyperlink" Target="mailto:mbj@microsoft.com" TargetMode="External"/><Relationship Id="rId99" Type="http://schemas.openxmlformats.org/officeDocument/2006/relationships/hyperlink" Target="http://openid.net/specs/openid-provider-authentication-policy-extension-1_0.html" TargetMode="External"/><Relationship Id="rId101" Type="http://schemas.openxmlformats.org/officeDocument/2006/relationships/hyperlink" Target="http://openid.net/specs/openid-connect-standard-1_0-21.html" TargetMode="External"/><Relationship Id="rId4" Type="http://schemas.microsoft.com/office/2007/relationships/stylesWithEffects" Target="stylesWithEffects.xml"/><Relationship Id="rId9" Type="http://schemas.openxmlformats.org/officeDocument/2006/relationships/hyperlink" Target="http://www.iso.org/iso/iso_catalogue/catalogue_tc/catalogue_detail.htm?csnumber=45138" TargetMode="External"/><Relationship Id="rId13" Type="http://schemas.openxmlformats.org/officeDocument/2006/relationships/hyperlink" Target="http://tools.ietf.org/html/draft-ietf-jose-json-web-encryption" TargetMode="External"/><Relationship Id="rId18" Type="http://schemas.openxmlformats.org/officeDocument/2006/relationships/hyperlink" Target="http://tools.ietf.org/html/draft-ietf-jose-json-web-signature-11" TargetMode="External"/><Relationship Id="rId39" Type="http://schemas.openxmlformats.org/officeDocument/2006/relationships/hyperlink" Target="mailto:mogul@wrl.dec.com" TargetMode="External"/><Relationship Id="rId109" Type="http://schemas.openxmlformats.org/officeDocument/2006/relationships/hyperlink" Target="mailto:cmortimore@salesforce.com" TargetMode="External"/><Relationship Id="rId34" Type="http://schemas.openxmlformats.org/officeDocument/2006/relationships/hyperlink" Target="mailto:callen@certicom.com" TargetMode="External"/><Relationship Id="rId50" Type="http://schemas.openxmlformats.org/officeDocument/2006/relationships/hyperlink" Target="mailto:GK@ACM.ORG" TargetMode="External"/><Relationship Id="rId55" Type="http://schemas.openxmlformats.org/officeDocument/2006/relationships/hyperlink" Target="http://xml.resource.org/public/rfc/xml/rfc3339.xml" TargetMode="External"/><Relationship Id="rId76" Type="http://schemas.openxmlformats.org/officeDocument/2006/relationships/hyperlink" Target="http://tools.ietf.org/html/rfc6125" TargetMode="External"/><Relationship Id="rId97" Type="http://schemas.openxmlformats.org/officeDocument/2006/relationships/hyperlink" Target="mailto:n-sakimura@nri.co.jp" TargetMode="External"/><Relationship Id="rId104" Type="http://schemas.openxmlformats.org/officeDocument/2006/relationships/hyperlink" Target="http://www.itu.int/rec/dologin_pub.asp?lang=e&amp;id=T-REC-X.1252-201004-I!!PDF-E&amp;type=items" TargetMode="External"/><Relationship Id="rId7" Type="http://schemas.openxmlformats.org/officeDocument/2006/relationships/hyperlink" Target="http://www.itu.int/rec/T-REC-E.164-201011-I/en" TargetMode="External"/><Relationship Id="rId71" Type="http://schemas.openxmlformats.org/officeDocument/2006/relationships/hyperlink" Target="http://www.rfc-editor.org/rfc/rfc5322.txt" TargetMode="External"/><Relationship Id="rId92" Type="http://schemas.openxmlformats.org/officeDocument/2006/relationships/hyperlink" Target="http://openid.net/specs/openid-connect-implicit-1_0-1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A0380-C9DA-46F5-B05A-CA34B6535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32321</Words>
  <Characters>184233</Characters>
  <Application>Microsoft Office Word</Application>
  <DocSecurity>0</DocSecurity>
  <Lines>1535</Lines>
  <Paragraphs>432</Paragraphs>
  <ScaleCrop>false</ScaleCrop>
  <HeadingPairs>
    <vt:vector size="2" baseType="variant">
      <vt:variant>
        <vt:lpstr>Title</vt:lpstr>
      </vt:variant>
      <vt:variant>
        <vt:i4>1</vt:i4>
      </vt:variant>
    </vt:vector>
  </HeadingPairs>
  <TitlesOfParts>
    <vt:vector size="1" baseType="lpstr">
      <vt:lpstr>Draft: OpenID Connect Messages 1.0 - draft 20</vt:lpstr>
    </vt:vector>
  </TitlesOfParts>
  <Company>Microsoft Corporation</Company>
  <LinksUpToDate>false</LinksUpToDate>
  <CharactersWithSpaces>216122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Messages 1.0 - draft 20</dc:title>
  <dc:creator>Mike Jones</dc:creator>
  <cp:lastModifiedBy>Mike Jones</cp:lastModifiedBy>
  <cp:revision>1</cp:revision>
  <dcterms:created xsi:type="dcterms:W3CDTF">2013-06-28T01:33:00Z</dcterms:created>
  <dcterms:modified xsi:type="dcterms:W3CDTF">2013-06-28T01:33:00Z</dcterms:modified>
</cp:coreProperties>
</file>