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BBF7382" w14:textId="77777777">
        <w:trPr>
          <w:divId w:val="2103406055"/>
          <w:trHeight w:val="225"/>
          <w:tblCellSpacing w:w="15" w:type="dxa"/>
        </w:trPr>
        <w:tc>
          <w:tcPr>
            <w:tcW w:w="450" w:type="dxa"/>
            <w:shd w:val="clear" w:color="auto" w:fill="990000"/>
            <w:vAlign w:val="center"/>
            <w:hideMark/>
          </w:tcPr>
          <w:bookmarkStart w:id="0" w:name="_GoBack"/>
          <w:bookmarkEnd w:id="0"/>
          <w:p w14:paraId="32D475FF" w14:textId="77777777" w:rsidR="00000000" w:rsidRDefault="00635C42">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18136F59" w14:textId="77777777">
        <w:trPr>
          <w:divId w:val="2103406055"/>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02E311E1" w14:textId="77777777">
              <w:trPr>
                <w:tblCellSpacing w:w="7" w:type="dxa"/>
              </w:trPr>
              <w:tc>
                <w:tcPr>
                  <w:tcW w:w="1650" w:type="pct"/>
                  <w:shd w:val="clear" w:color="auto" w:fill="666666"/>
                  <w:hideMark/>
                </w:tcPr>
                <w:p w14:paraId="1ABEFABA"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2BA56366"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03B13662" w14:textId="77777777">
              <w:trPr>
                <w:tblCellSpacing w:w="7" w:type="dxa"/>
              </w:trPr>
              <w:tc>
                <w:tcPr>
                  <w:tcW w:w="1650" w:type="pct"/>
                  <w:shd w:val="clear" w:color="auto" w:fill="666666"/>
                  <w:hideMark/>
                </w:tcPr>
                <w:p w14:paraId="5C31A5B3"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7AEB05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6BDB7D54" w14:textId="77777777">
              <w:trPr>
                <w:tblCellSpacing w:w="7" w:type="dxa"/>
              </w:trPr>
              <w:tc>
                <w:tcPr>
                  <w:tcW w:w="1650" w:type="pct"/>
                  <w:shd w:val="clear" w:color="auto" w:fill="666666"/>
                  <w:hideMark/>
                </w:tcPr>
                <w:p w14:paraId="40800978"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AF81F75"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10FCEA0B" w14:textId="77777777">
              <w:trPr>
                <w:tblCellSpacing w:w="7" w:type="dxa"/>
              </w:trPr>
              <w:tc>
                <w:tcPr>
                  <w:tcW w:w="1650" w:type="pct"/>
                  <w:shd w:val="clear" w:color="auto" w:fill="666666"/>
                  <w:hideMark/>
                </w:tcPr>
                <w:p w14:paraId="5E63F7B3"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C22755B"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740CDB5B" w14:textId="77777777">
              <w:trPr>
                <w:tblCellSpacing w:w="7" w:type="dxa"/>
              </w:trPr>
              <w:tc>
                <w:tcPr>
                  <w:tcW w:w="1650" w:type="pct"/>
                  <w:shd w:val="clear" w:color="auto" w:fill="666666"/>
                  <w:hideMark/>
                </w:tcPr>
                <w:p w14:paraId="51AB747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39A1176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2ADB8A85" w14:textId="77777777">
              <w:trPr>
                <w:tblCellSpacing w:w="7" w:type="dxa"/>
              </w:trPr>
              <w:tc>
                <w:tcPr>
                  <w:tcW w:w="1650" w:type="pct"/>
                  <w:shd w:val="clear" w:color="auto" w:fill="666666"/>
                  <w:hideMark/>
                </w:tcPr>
                <w:p w14:paraId="2C4830B0"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880A8E0"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2A83E2BD" w14:textId="77777777">
              <w:trPr>
                <w:tblCellSpacing w:w="7" w:type="dxa"/>
              </w:trPr>
              <w:tc>
                <w:tcPr>
                  <w:tcW w:w="1650" w:type="pct"/>
                  <w:shd w:val="clear" w:color="auto" w:fill="666666"/>
                  <w:hideMark/>
                </w:tcPr>
                <w:p w14:paraId="435DCE6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00C5420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B. de Medeiros</w:t>
                  </w:r>
                </w:p>
              </w:tc>
            </w:tr>
            <w:tr w:rsidR="00000000" w14:paraId="605FA4CD" w14:textId="77777777">
              <w:trPr>
                <w:tblCellSpacing w:w="7" w:type="dxa"/>
              </w:trPr>
              <w:tc>
                <w:tcPr>
                  <w:tcW w:w="1650" w:type="pct"/>
                  <w:shd w:val="clear" w:color="auto" w:fill="666666"/>
                  <w:hideMark/>
                </w:tcPr>
                <w:p w14:paraId="209E235C"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DBF5653"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Google</w:t>
                  </w:r>
                </w:p>
              </w:tc>
            </w:tr>
            <w:tr w:rsidR="00000000" w14:paraId="43E4FE78" w14:textId="77777777">
              <w:trPr>
                <w:tblCellSpacing w:w="7" w:type="dxa"/>
              </w:trPr>
              <w:tc>
                <w:tcPr>
                  <w:tcW w:w="1650" w:type="pct"/>
                  <w:shd w:val="clear" w:color="auto" w:fill="666666"/>
                  <w:hideMark/>
                </w:tcPr>
                <w:p w14:paraId="50422B42"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5825434"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C. Mortimore</w:t>
                  </w:r>
                </w:p>
              </w:tc>
            </w:tr>
            <w:tr w:rsidR="00000000" w14:paraId="43796CE4" w14:textId="77777777">
              <w:trPr>
                <w:tblCellSpacing w:w="7" w:type="dxa"/>
              </w:trPr>
              <w:tc>
                <w:tcPr>
                  <w:tcW w:w="1650" w:type="pct"/>
                  <w:shd w:val="clear" w:color="auto" w:fill="666666"/>
                  <w:hideMark/>
                </w:tcPr>
                <w:p w14:paraId="4303288C"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B374C5D"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Salesforce</w:t>
                  </w:r>
                </w:p>
              </w:tc>
            </w:tr>
            <w:tr w:rsidR="00000000" w14:paraId="01BB9B66" w14:textId="77777777">
              <w:trPr>
                <w:tblCellSpacing w:w="7" w:type="dxa"/>
              </w:trPr>
              <w:tc>
                <w:tcPr>
                  <w:tcW w:w="1650" w:type="pct"/>
                  <w:shd w:val="clear" w:color="auto" w:fill="666666"/>
                  <w:hideMark/>
                </w:tcPr>
                <w:p w14:paraId="24535041"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B3A96E5"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E. Jay</w:t>
                  </w:r>
                </w:p>
              </w:tc>
            </w:tr>
            <w:tr w:rsidR="00000000" w14:paraId="543CDADB" w14:textId="77777777">
              <w:trPr>
                <w:tblCellSpacing w:w="7" w:type="dxa"/>
              </w:trPr>
              <w:tc>
                <w:tcPr>
                  <w:tcW w:w="1650" w:type="pct"/>
                  <w:shd w:val="clear" w:color="auto" w:fill="666666"/>
                  <w:hideMark/>
                </w:tcPr>
                <w:p w14:paraId="1545411E"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CDFE40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Illumila</w:t>
                  </w:r>
                </w:p>
              </w:tc>
            </w:tr>
            <w:tr w:rsidR="00000000" w14:paraId="75689C29" w14:textId="77777777">
              <w:trPr>
                <w:tblCellSpacing w:w="7" w:type="dxa"/>
              </w:trPr>
              <w:tc>
                <w:tcPr>
                  <w:tcW w:w="1650" w:type="pct"/>
                  <w:shd w:val="clear" w:color="auto" w:fill="666666"/>
                  <w:hideMark/>
                </w:tcPr>
                <w:p w14:paraId="3DA4E15F" w14:textId="77777777"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966BCDE" w14:textId="2958AB92" w:rsidR="00000000" w:rsidRDefault="00635C42">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1" w:author="Author" w:date="2013-06-27T18:32:00Z">
                    <w:r>
                      <w:rPr>
                        <w:rFonts w:ascii="Arial" w:eastAsia="Times New Roman" w:hAnsi="Arial" w:cs="Arial"/>
                        <w:color w:val="FFFFFF"/>
                        <w:sz w:val="20"/>
                        <w:szCs w:val="20"/>
                      </w:rPr>
                      <w:delText>7</w:delText>
                    </w:r>
                  </w:del>
                  <w:ins w:id="2" w:author="Author" w:date="2013-06-27T18:32:00Z">
                    <w:r>
                      <w:rPr>
                        <w:rFonts w:ascii="Arial" w:eastAsia="Times New Roman" w:hAnsi="Arial" w:cs="Arial"/>
                        <w:color w:val="FFFFFF"/>
                        <w:sz w:val="20"/>
                        <w:szCs w:val="20"/>
                      </w:rPr>
                      <w:t>27</w:t>
                    </w:r>
                  </w:ins>
                  <w:r>
                    <w:rPr>
                      <w:rFonts w:ascii="Arial" w:eastAsia="Times New Roman" w:hAnsi="Arial" w:cs="Arial"/>
                      <w:color w:val="FFFFFF"/>
                      <w:sz w:val="20"/>
                      <w:szCs w:val="20"/>
                    </w:rPr>
                    <w:t>, 2013</w:t>
                  </w:r>
                </w:p>
              </w:tc>
            </w:tr>
          </w:tbl>
          <w:p w14:paraId="493BD97D" w14:textId="77777777" w:rsidR="00000000" w:rsidRDefault="00635C42">
            <w:pPr>
              <w:spacing w:before="0" w:beforeAutospacing="0" w:after="0" w:afterAutospacing="0"/>
              <w:rPr>
                <w:rFonts w:ascii="Verdana" w:eastAsia="Times New Roman" w:hAnsi="Verdana"/>
                <w:color w:val="000000"/>
              </w:rPr>
            </w:pPr>
          </w:p>
        </w:tc>
      </w:tr>
    </w:tbl>
    <w:p w14:paraId="3CA36221" w14:textId="77777777" w:rsidR="00000000" w:rsidRDefault="00635C42">
      <w:pPr>
        <w:pStyle w:val="Heading1"/>
        <w:divId w:val="2103406055"/>
        <w:rPr>
          <w:rFonts w:eastAsia="Times New Roman"/>
          <w:lang w:val="en"/>
        </w:rPr>
      </w:pPr>
      <w:r>
        <w:rPr>
          <w:rFonts w:eastAsia="Times New Roman"/>
          <w:lang w:val="en"/>
        </w:rPr>
        <w:br/>
        <w:t>OpenID Connect Implicit Client Profile 1.0 - draft 11</w:t>
      </w:r>
    </w:p>
    <w:p w14:paraId="62F859B0" w14:textId="77777777" w:rsidR="00000000" w:rsidRDefault="00635C42">
      <w:pPr>
        <w:pStyle w:val="Heading3"/>
        <w:divId w:val="2103406055"/>
        <w:rPr>
          <w:rFonts w:eastAsia="Times New Roman"/>
          <w:lang w:val="en"/>
        </w:rPr>
      </w:pPr>
      <w:r>
        <w:rPr>
          <w:rFonts w:eastAsia="Times New Roman"/>
          <w:lang w:val="en"/>
        </w:rPr>
        <w:t>Abstract</w:t>
      </w:r>
    </w:p>
    <w:p w14:paraId="6C959CA3"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on the authentication performed by </w:t>
      </w:r>
      <w:r>
        <w:rPr>
          <w:rFonts w:ascii="Verdana" w:hAnsi="Verdana"/>
          <w:color w:val="000000"/>
          <w:lang w:val="en"/>
        </w:rPr>
        <w:t xml:space="preserve">an Authorization Server, as well as to obtain basic profile information about the End-User in an interoperable and REST-like manner. </w:t>
      </w:r>
    </w:p>
    <w:p w14:paraId="42A7020A" w14:textId="77777777" w:rsidR="00000000" w:rsidRDefault="00635C42">
      <w:pPr>
        <w:pStyle w:val="NormalWeb"/>
        <w:divId w:val="2103406055"/>
        <w:rPr>
          <w:rFonts w:ascii="Verdana" w:hAnsi="Verdana"/>
          <w:color w:val="000000"/>
          <w:lang w:val="en"/>
        </w:rPr>
      </w:pPr>
      <w:r>
        <w:rPr>
          <w:rFonts w:ascii="Verdana" w:hAnsi="Verdana"/>
          <w:color w:val="000000"/>
          <w:lang w:val="en"/>
        </w:rPr>
        <w:t>OpenID Connect Implicit Client Profile 1.0 is a profile of the OpenID Connect Messages 1.0 and OpenID Connect Standard 1.0</w:t>
      </w:r>
      <w:r>
        <w:rPr>
          <w:rFonts w:ascii="Verdana" w:hAnsi="Verdana"/>
          <w:color w:val="000000"/>
          <w:lang w:val="en"/>
        </w:rPr>
        <w:t xml:space="preserve"> specifications that is designed to be easy to read and implement for basic Web-based Relying Parties using the OAuth implicit grant type. This specification intentionally duplicates content from the Messages and Standard specifications to provide a self-c</w:t>
      </w:r>
      <w:r>
        <w:rPr>
          <w:rFonts w:ascii="Verdana" w:hAnsi="Verdana"/>
          <w:color w:val="000000"/>
          <w:lang w:val="en"/>
        </w:rPr>
        <w:t xml:space="preserve">ontained implementation profile for basic Web-based Relying Parties using the OAuth implicit grant type. </w:t>
      </w:r>
    </w:p>
    <w:p w14:paraId="1C0617F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Providers and non-Web-based applications should instead consult the Messages and Standard specifications. </w:t>
      </w:r>
    </w:p>
    <w:p w14:paraId="30D252DF" w14:textId="77777777" w:rsidR="00000000" w:rsidRDefault="00635C42">
      <w:pPr>
        <w:spacing w:before="0" w:beforeAutospacing="0" w:after="0" w:afterAutospacing="0"/>
        <w:divId w:val="2103406055"/>
        <w:rPr>
          <w:rFonts w:ascii="Verdana" w:eastAsia="Times New Roman" w:hAnsi="Verdana"/>
          <w:color w:val="000000"/>
          <w:lang w:val="en"/>
        </w:rPr>
      </w:pPr>
      <w:bookmarkStart w:id="3" w:name="toc"/>
      <w:bookmarkEnd w:id="3"/>
    </w:p>
    <w:p w14:paraId="0FC1FD52"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201FF122" w14:textId="77777777" w:rsidR="00000000" w:rsidRDefault="00635C42">
      <w:pPr>
        <w:pStyle w:val="Heading3"/>
        <w:divId w:val="2103406055"/>
        <w:rPr>
          <w:rFonts w:eastAsia="Times New Roman"/>
          <w:lang w:val="en"/>
        </w:rPr>
      </w:pPr>
      <w:r>
        <w:rPr>
          <w:rFonts w:eastAsia="Times New Roman"/>
          <w:lang w:val="en"/>
        </w:rPr>
        <w:t>Table of Contents</w:t>
      </w:r>
    </w:p>
    <w:p w14:paraId="04725DA0" w14:textId="77777777" w:rsidR="00000000" w:rsidRDefault="00635C42">
      <w:pPr>
        <w:pStyle w:val="toc"/>
        <w:divId w:val="2103406055"/>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r>
        <w:rPr>
          <w:rFonts w:ascii="Verdana" w:hAnsi="Verdana"/>
          <w:color w:val="000000"/>
          <w:lang w:val="en"/>
        </w:rPr>
        <w:t>Requirements Notation and Conventions</w:t>
      </w:r>
      <w:r>
        <w:rPr>
          <w:rFonts w:ascii="Verdana" w:hAnsi="Verdana"/>
          <w:color w:val="000000"/>
          <w:lang w:val="en"/>
        </w:rPr>
        <w:br/>
        <w:t>    </w:t>
      </w:r>
      <w:hyperlink w:anchor="terminology" w:history="1">
        <w:r>
          <w:rPr>
            <w:rStyle w:val="Hyperlink"/>
            <w:rFonts w:ascii="Verdana" w:hAnsi="Verdana"/>
            <w:b/>
            <w:bCs/>
            <w:lang w:val="en"/>
          </w:rPr>
          <w:t>1.2.</w:t>
        </w:r>
      </w:hyperlink>
      <w:r>
        <w:rPr>
          <w:rFonts w:ascii="Verdana" w:hAnsi="Verdana"/>
          <w:color w:val="000000"/>
          <w:lang w:val="en"/>
        </w:rPr>
        <w:t>  Terminology</w:t>
      </w:r>
      <w:r>
        <w:rPr>
          <w:rFonts w:ascii="Verdana" w:hAnsi="Verdana"/>
          <w:color w:val="000000"/>
          <w:lang w:val="en"/>
        </w:rPr>
        <w:br/>
      </w:r>
      <w:hyperlink w:anchor="ProtocolElements" w:history="1">
        <w:r>
          <w:rPr>
            <w:rStyle w:val="Hyperlink"/>
            <w:rFonts w:ascii="Verdana" w:hAnsi="Verdana"/>
            <w:b/>
            <w:bCs/>
            <w:lang w:val="en"/>
          </w:rPr>
          <w:t>2.</w:t>
        </w:r>
      </w:hyperlink>
      <w:r>
        <w:rPr>
          <w:rFonts w:ascii="Verdana" w:hAnsi="Verdana"/>
          <w:color w:val="000000"/>
          <w:lang w:val="en"/>
        </w:rPr>
        <w:t>  Protocol Elements</w:t>
      </w:r>
      <w:r>
        <w:rPr>
          <w:rFonts w:ascii="Verdana" w:hAnsi="Verdana"/>
          <w:color w:val="000000"/>
          <w:lang w:val="en"/>
        </w:rPr>
        <w:br/>
        <w:t>    </w:t>
      </w:r>
      <w:hyperlink w:anchor="ImplicitFlow" w:history="1">
        <w:r>
          <w:rPr>
            <w:rStyle w:val="Hyperlink"/>
            <w:rFonts w:ascii="Verdana" w:hAnsi="Verdana"/>
            <w:b/>
            <w:bCs/>
            <w:lang w:val="en"/>
          </w:rPr>
          <w:t>2.1.</w:t>
        </w:r>
      </w:hyperlink>
      <w:r>
        <w:rPr>
          <w:rFonts w:ascii="Verdana" w:hAnsi="Verdana"/>
          <w:color w:val="000000"/>
          <w:lang w:val="en"/>
        </w:rPr>
        <w:t>  Implicit Flow</w:t>
      </w:r>
      <w:r>
        <w:rPr>
          <w:rFonts w:ascii="Verdana" w:hAnsi="Verdana"/>
          <w:color w:val="000000"/>
          <w:lang w:val="en"/>
        </w:rPr>
        <w:br/>
        <w:t>        </w:t>
      </w:r>
      <w:hyperlink w:anchor="AuthorizationRequest" w:history="1">
        <w:r>
          <w:rPr>
            <w:rStyle w:val="Hyperlink"/>
            <w:rFonts w:ascii="Verdana" w:hAnsi="Verdana"/>
            <w:b/>
            <w:bCs/>
            <w:lang w:val="en"/>
          </w:rPr>
          <w:t>2.1.1.</w:t>
        </w:r>
      </w:hyperlink>
      <w:r>
        <w:rPr>
          <w:rFonts w:ascii="Verdana" w:hAnsi="Verdana"/>
          <w:color w:val="000000"/>
          <w:lang w:val="en"/>
        </w:rPr>
        <w:t>  Client Prepares Authorization Request</w:t>
      </w:r>
      <w:r>
        <w:rPr>
          <w:rFonts w:ascii="Verdana" w:hAnsi="Verdana"/>
          <w:color w:val="000000"/>
          <w:lang w:val="en"/>
        </w:rPr>
        <w:br/>
        <w:t>            </w:t>
      </w:r>
      <w:hyperlink w:anchor="RequestParameters" w:history="1">
        <w:r>
          <w:rPr>
            <w:rStyle w:val="Hyperlink"/>
            <w:rFonts w:ascii="Verdana" w:hAnsi="Verdana"/>
            <w:b/>
            <w:bCs/>
            <w:lang w:val="en"/>
          </w:rPr>
          <w:t>2.1.1.1.</w:t>
        </w:r>
      </w:hyperlink>
      <w:r>
        <w:rPr>
          <w:rFonts w:ascii="Verdana" w:hAnsi="Verdana"/>
          <w:color w:val="000000"/>
          <w:lang w:val="en"/>
        </w:rPr>
        <w:t>  Request Parameters</w:t>
      </w:r>
      <w:r>
        <w:rPr>
          <w:rFonts w:ascii="Verdana" w:hAnsi="Verdana"/>
          <w:color w:val="000000"/>
          <w:lang w:val="en"/>
        </w:rPr>
        <w:br/>
        <w:t>        </w:t>
      </w:r>
      <w:hyperlink w:anchor="implicit_req" w:history="1">
        <w:r>
          <w:rPr>
            <w:rStyle w:val="Hyperlink"/>
            <w:rFonts w:ascii="Verdana" w:hAnsi="Verdana"/>
            <w:b/>
            <w:bCs/>
            <w:lang w:val="en"/>
          </w:rPr>
          <w:t>2.1.2.</w:t>
        </w:r>
      </w:hyperlink>
      <w:r>
        <w:rPr>
          <w:rFonts w:ascii="Verdana" w:hAnsi="Verdana"/>
          <w:color w:val="000000"/>
          <w:lang w:val="en"/>
        </w:rPr>
        <w:t>  Client Sends Request to Authorization Server</w:t>
      </w:r>
      <w:r>
        <w:rPr>
          <w:rFonts w:ascii="Verdana" w:hAnsi="Verdana"/>
          <w:color w:val="000000"/>
          <w:lang w:val="en"/>
        </w:rPr>
        <w:br/>
        <w:t>        </w:t>
      </w:r>
      <w:hyperlink w:anchor="Authenticates" w:history="1">
        <w:r>
          <w:rPr>
            <w:rStyle w:val="Hyperlink"/>
            <w:rFonts w:ascii="Verdana" w:hAnsi="Verdana"/>
            <w:b/>
            <w:bCs/>
            <w:lang w:val="en"/>
          </w:rPr>
          <w:t>2.1.3.</w:t>
        </w:r>
      </w:hyperlink>
      <w:r>
        <w:rPr>
          <w:rFonts w:ascii="Verdana" w:hAnsi="Verdana"/>
          <w:color w:val="000000"/>
          <w:lang w:val="en"/>
        </w:rPr>
        <w:t>  Authorization Server Authenticates End-User</w:t>
      </w:r>
      <w:r>
        <w:rPr>
          <w:rFonts w:ascii="Verdana" w:hAnsi="Verdana"/>
          <w:color w:val="000000"/>
          <w:lang w:val="en"/>
        </w:rPr>
        <w:br/>
        <w:t>        </w:t>
      </w:r>
      <w:hyperlink w:anchor="Consent" w:history="1">
        <w:r>
          <w:rPr>
            <w:rStyle w:val="Hyperlink"/>
            <w:rFonts w:ascii="Verdana" w:hAnsi="Verdana"/>
            <w:b/>
            <w:bCs/>
            <w:lang w:val="en"/>
          </w:rPr>
          <w:t>2.1.4.</w:t>
        </w:r>
      </w:hyperlink>
      <w:r>
        <w:rPr>
          <w:rFonts w:ascii="Verdana" w:hAnsi="Verdana"/>
          <w:color w:val="000000"/>
          <w:lang w:val="en"/>
        </w:rPr>
        <w:t>  Authorization Server Obtains End-User Consent/Authorization</w:t>
      </w:r>
      <w:r>
        <w:rPr>
          <w:rFonts w:ascii="Verdana" w:hAnsi="Verdana"/>
          <w:color w:val="000000"/>
          <w:lang w:val="en"/>
        </w:rPr>
        <w:br/>
        <w:t>        </w:t>
      </w:r>
      <w:hyperlink w:anchor="implicit_res" w:history="1">
        <w:r>
          <w:rPr>
            <w:rStyle w:val="Hyperlink"/>
            <w:rFonts w:ascii="Verdana" w:hAnsi="Verdana"/>
            <w:b/>
            <w:bCs/>
            <w:lang w:val="en"/>
          </w:rPr>
          <w:t>2.1.5.</w:t>
        </w:r>
      </w:hyperlink>
      <w:r>
        <w:rPr>
          <w:rFonts w:ascii="Verdana" w:hAnsi="Verdana"/>
          <w:color w:val="000000"/>
          <w:lang w:val="en"/>
        </w:rPr>
        <w:t xml:space="preserve">  Authorization Server Sends </w:t>
      </w:r>
      <w:r>
        <w:rPr>
          <w:rFonts w:ascii="Verdana" w:hAnsi="Verdana"/>
          <w:color w:val="000000"/>
          <w:lang w:val="en"/>
        </w:rPr>
        <w:t>End-User Back to Client</w:t>
      </w:r>
      <w:r>
        <w:rPr>
          <w:rFonts w:ascii="Verdana" w:hAnsi="Verdana"/>
          <w:color w:val="000000"/>
          <w:lang w:val="en"/>
        </w:rPr>
        <w:br/>
        <w:t>            </w:t>
      </w:r>
      <w:hyperlink w:anchor="implicit_ok" w:history="1">
        <w:r>
          <w:rPr>
            <w:rStyle w:val="Hyperlink"/>
            <w:rFonts w:ascii="Verdana" w:hAnsi="Verdana"/>
            <w:b/>
            <w:bCs/>
            <w:lang w:val="en"/>
          </w:rPr>
          <w:t>2.1.5.1.</w:t>
        </w:r>
      </w:hyperlink>
      <w:r>
        <w:rPr>
          <w:rFonts w:ascii="Verdana" w:hAnsi="Verdana"/>
          <w:color w:val="000000"/>
          <w:lang w:val="en"/>
        </w:rPr>
        <w:t>  End-User Grants Authorization</w:t>
      </w:r>
      <w:r>
        <w:rPr>
          <w:rFonts w:ascii="Verdana" w:hAnsi="Verdana"/>
          <w:color w:val="000000"/>
          <w:lang w:val="en"/>
        </w:rPr>
        <w:br/>
        <w:t>            </w:t>
      </w:r>
      <w:hyperlink w:anchor="implicit_authz_error" w:history="1">
        <w:r>
          <w:rPr>
            <w:rStyle w:val="Hyperlink"/>
            <w:rFonts w:ascii="Verdana" w:hAnsi="Verdana"/>
            <w:b/>
            <w:bCs/>
            <w:lang w:val="en"/>
          </w:rPr>
          <w:t>2.1.5.2.</w:t>
        </w:r>
      </w:hyperlink>
      <w:r>
        <w:rPr>
          <w:rFonts w:ascii="Verdana" w:hAnsi="Verdana"/>
          <w:color w:val="000000"/>
          <w:lang w:val="en"/>
        </w:rPr>
        <w:t>  End-User Denies Authorization or Invalid Request</w:t>
      </w:r>
      <w:r>
        <w:rPr>
          <w:rFonts w:ascii="Verdana" w:hAnsi="Verdana"/>
          <w:color w:val="000000"/>
          <w:lang w:val="en"/>
        </w:rPr>
        <w:br/>
        <w:t>            </w:t>
      </w:r>
      <w:hyperlink w:anchor="implicit_callback" w:history="1">
        <w:r>
          <w:rPr>
            <w:rStyle w:val="Hyperlink"/>
            <w:rFonts w:ascii="Verdana" w:hAnsi="Verdana"/>
            <w:b/>
            <w:bCs/>
            <w:lang w:val="en"/>
          </w:rPr>
          <w:t>2.1.5.3.</w:t>
        </w:r>
      </w:hyperlink>
      <w:r>
        <w:rPr>
          <w:rFonts w:ascii="Verdana" w:hAnsi="Verdana"/>
          <w:color w:val="000000"/>
          <w:lang w:val="en"/>
        </w:rPr>
        <w:t>  Example Redirect URI Response</w:t>
      </w:r>
      <w:r>
        <w:rPr>
          <w:rFonts w:ascii="Verdana" w:hAnsi="Verdana"/>
          <w:color w:val="000000"/>
          <w:lang w:val="en"/>
        </w:rPr>
        <w:br/>
        <w:t>    </w:t>
      </w:r>
      <w:hyperlink w:anchor="id_token" w:history="1">
        <w:r>
          <w:rPr>
            <w:rStyle w:val="Hyperlink"/>
            <w:rFonts w:ascii="Verdana" w:hAnsi="Verdana"/>
            <w:b/>
            <w:bCs/>
            <w:lang w:val="en"/>
          </w:rPr>
          <w:t>2.2.</w:t>
        </w:r>
      </w:hyperlink>
      <w:r>
        <w:rPr>
          <w:rFonts w:ascii="Verdana" w:hAnsi="Verdana"/>
          <w:color w:val="000000"/>
          <w:lang w:val="en"/>
        </w:rPr>
        <w:t>  ID Token</w:t>
      </w:r>
      <w:r>
        <w:rPr>
          <w:rFonts w:ascii="Verdana" w:hAnsi="Verdana"/>
          <w:color w:val="000000"/>
          <w:lang w:val="en"/>
        </w:rPr>
        <w:br/>
        <w:t>        </w:t>
      </w:r>
      <w:hyperlink w:anchor="id.token.validation" w:history="1">
        <w:r>
          <w:rPr>
            <w:rStyle w:val="Hyperlink"/>
            <w:rFonts w:ascii="Verdana" w:hAnsi="Verdana"/>
            <w:b/>
            <w:bCs/>
            <w:lang w:val="en"/>
          </w:rPr>
          <w:t>2.2.1.</w:t>
        </w:r>
      </w:hyperlink>
      <w:r>
        <w:rPr>
          <w:rFonts w:ascii="Verdana" w:hAnsi="Verdana"/>
          <w:color w:val="000000"/>
          <w:lang w:val="en"/>
        </w:rPr>
        <w:t>  ID Token Validation</w:t>
      </w:r>
      <w:r>
        <w:rPr>
          <w:rFonts w:ascii="Verdana" w:hAnsi="Verdana"/>
          <w:color w:val="000000"/>
          <w:lang w:val="en"/>
        </w:rPr>
        <w:br/>
        <w:t>        </w:t>
      </w:r>
      <w:hyperlink w:anchor="access.token.validation" w:history="1">
        <w:r>
          <w:rPr>
            <w:rStyle w:val="Hyperlink"/>
            <w:rFonts w:ascii="Verdana" w:hAnsi="Verdana"/>
            <w:b/>
            <w:bCs/>
            <w:lang w:val="en"/>
          </w:rPr>
          <w:t>2.2.2.</w:t>
        </w:r>
      </w:hyperlink>
      <w:r>
        <w:rPr>
          <w:rFonts w:ascii="Verdana" w:hAnsi="Verdana"/>
          <w:color w:val="000000"/>
          <w:lang w:val="en"/>
        </w:rPr>
        <w:t xml:space="preserve">  </w:t>
      </w:r>
      <w:r>
        <w:rPr>
          <w:rFonts w:ascii="Verdana" w:hAnsi="Verdana"/>
          <w:color w:val="000000"/>
          <w:lang w:val="en"/>
        </w:rPr>
        <w:t>Access Token Validation</w:t>
      </w:r>
      <w:r>
        <w:rPr>
          <w:rFonts w:ascii="Verdana" w:hAnsi="Verdana"/>
          <w:color w:val="000000"/>
          <w:lang w:val="en"/>
        </w:rPr>
        <w:br/>
        <w:t>    </w:t>
      </w:r>
      <w:hyperlink w:anchor="userinfo" w:history="1">
        <w:r>
          <w:rPr>
            <w:rStyle w:val="Hyperlink"/>
            <w:rFonts w:ascii="Verdana" w:hAnsi="Verdana"/>
            <w:b/>
            <w:bCs/>
            <w:lang w:val="en"/>
          </w:rPr>
          <w:t>2.3.</w:t>
        </w:r>
      </w:hyperlink>
      <w:r>
        <w:rPr>
          <w:rFonts w:ascii="Verdana" w:hAnsi="Verdana"/>
          <w:color w:val="000000"/>
          <w:lang w:val="en"/>
        </w:rPr>
        <w:t>  UserInfo Endpoint</w:t>
      </w:r>
      <w:r>
        <w:rPr>
          <w:rFonts w:ascii="Verdana" w:hAnsi="Verdana"/>
          <w:color w:val="000000"/>
          <w:lang w:val="en"/>
        </w:rPr>
        <w:br/>
        <w:t>        </w:t>
      </w:r>
      <w:hyperlink w:anchor="UserInfoRequest" w:history="1">
        <w:r>
          <w:rPr>
            <w:rStyle w:val="Hyperlink"/>
            <w:rFonts w:ascii="Verdana" w:hAnsi="Verdana"/>
            <w:b/>
            <w:bCs/>
            <w:lang w:val="en"/>
          </w:rPr>
          <w:t>2.3.1.</w:t>
        </w:r>
      </w:hyperlink>
      <w:r>
        <w:rPr>
          <w:rFonts w:ascii="Verdana" w:hAnsi="Verdana"/>
          <w:color w:val="000000"/>
          <w:lang w:val="en"/>
        </w:rPr>
        <w:t>  UserInfo Request</w:t>
      </w:r>
      <w:r>
        <w:rPr>
          <w:rFonts w:ascii="Verdana" w:hAnsi="Verdana"/>
          <w:color w:val="000000"/>
          <w:lang w:val="en"/>
        </w:rPr>
        <w:br/>
        <w:t>        </w:t>
      </w:r>
      <w:hyperlink w:anchor="UserInfoResponse" w:history="1">
        <w:r>
          <w:rPr>
            <w:rStyle w:val="Hyperlink"/>
            <w:rFonts w:ascii="Verdana" w:hAnsi="Verdana"/>
            <w:b/>
            <w:bCs/>
            <w:lang w:val="en"/>
          </w:rPr>
          <w:t>2.3.2.</w:t>
        </w:r>
      </w:hyperlink>
      <w:r>
        <w:rPr>
          <w:rFonts w:ascii="Verdana" w:hAnsi="Verdana"/>
          <w:color w:val="000000"/>
          <w:lang w:val="en"/>
        </w:rPr>
        <w:t>  UserInfo Response</w:t>
      </w:r>
      <w:r>
        <w:rPr>
          <w:rFonts w:ascii="Verdana" w:hAnsi="Verdana"/>
          <w:color w:val="000000"/>
          <w:lang w:val="en"/>
        </w:rPr>
        <w:br/>
        <w:t>        </w:t>
      </w:r>
      <w:hyperlink w:anchor="UserInfoErrorResponse" w:history="1">
        <w:r>
          <w:rPr>
            <w:rStyle w:val="Hyperlink"/>
            <w:rFonts w:ascii="Verdana" w:hAnsi="Verdana"/>
            <w:b/>
            <w:bCs/>
            <w:lang w:val="en"/>
          </w:rPr>
          <w:t>2.3.3.</w:t>
        </w:r>
      </w:hyperlink>
      <w:r>
        <w:rPr>
          <w:rFonts w:ascii="Verdana" w:hAnsi="Verdana"/>
          <w:color w:val="000000"/>
          <w:lang w:val="en"/>
        </w:rPr>
        <w:t>  UserInfo Error Response</w:t>
      </w:r>
      <w:r>
        <w:rPr>
          <w:rFonts w:ascii="Verdana" w:hAnsi="Verdana"/>
          <w:color w:val="000000"/>
          <w:lang w:val="en"/>
        </w:rPr>
        <w:br/>
        <w:t>    </w:t>
      </w:r>
      <w:hyperlink w:anchor="scopes" w:history="1">
        <w:r>
          <w:rPr>
            <w:rStyle w:val="Hyperlink"/>
            <w:rFonts w:ascii="Verdana" w:hAnsi="Verdana"/>
            <w:b/>
            <w:bCs/>
            <w:lang w:val="en"/>
          </w:rPr>
          <w:t>2.4.</w:t>
        </w:r>
      </w:hyperlink>
      <w:r>
        <w:rPr>
          <w:rFonts w:ascii="Verdana" w:hAnsi="Verdana"/>
          <w:color w:val="000000"/>
          <w:lang w:val="en"/>
        </w:rPr>
        <w:t>  Scope Values</w:t>
      </w:r>
      <w:r>
        <w:rPr>
          <w:rFonts w:ascii="Verdana" w:hAnsi="Verdana"/>
          <w:color w:val="000000"/>
          <w:lang w:val="en"/>
        </w:rPr>
        <w:br/>
        <w:t>    </w:t>
      </w:r>
      <w:hyperlink w:anchor="StandardClaims" w:history="1">
        <w:r>
          <w:rPr>
            <w:rStyle w:val="Hyperlink"/>
            <w:rFonts w:ascii="Verdana" w:hAnsi="Verdana"/>
            <w:b/>
            <w:bCs/>
            <w:lang w:val="en"/>
          </w:rPr>
          <w:t>2.5.</w:t>
        </w:r>
      </w:hyperlink>
      <w:r>
        <w:rPr>
          <w:rFonts w:ascii="Verdana" w:hAnsi="Verdana"/>
          <w:color w:val="000000"/>
          <w:lang w:val="en"/>
        </w:rPr>
        <w:t>  Standard Claims</w:t>
      </w:r>
      <w:r>
        <w:rPr>
          <w:rFonts w:ascii="Verdana" w:hAnsi="Verdana"/>
          <w:color w:val="000000"/>
          <w:lang w:val="en"/>
        </w:rPr>
        <w:br/>
        <w:t>        </w:t>
      </w:r>
      <w:hyperlink w:anchor="address_claim" w:history="1">
        <w:r>
          <w:rPr>
            <w:rStyle w:val="Hyperlink"/>
            <w:rFonts w:ascii="Verdana" w:hAnsi="Verdana"/>
            <w:b/>
            <w:bCs/>
            <w:lang w:val="en"/>
          </w:rPr>
          <w:t>2.5.1.</w:t>
        </w:r>
      </w:hyperlink>
      <w:r>
        <w:rPr>
          <w:rFonts w:ascii="Verdana" w:hAnsi="Verdana"/>
          <w:color w:val="000000"/>
          <w:lang w:val="en"/>
        </w:rPr>
        <w:t>  Address Claim</w:t>
      </w:r>
      <w:r>
        <w:rPr>
          <w:rFonts w:ascii="Verdana" w:hAnsi="Verdana"/>
          <w:color w:val="000000"/>
          <w:lang w:val="en"/>
        </w:rPr>
        <w:br/>
        <w:t>        </w:t>
      </w:r>
      <w:hyperlink w:anchor="ClaimsLanguagesAndScripts" w:history="1">
        <w:r>
          <w:rPr>
            <w:rStyle w:val="Hyperlink"/>
            <w:rFonts w:ascii="Verdana" w:hAnsi="Verdana"/>
            <w:b/>
            <w:bCs/>
            <w:lang w:val="en"/>
          </w:rPr>
          <w:t>2.5.2.</w:t>
        </w:r>
      </w:hyperlink>
      <w:r>
        <w:rPr>
          <w:rFonts w:ascii="Verdana" w:hAnsi="Verdana"/>
          <w:color w:val="000000"/>
          <w:lang w:val="en"/>
        </w:rPr>
        <w:t>  Claims Languages and Scripts</w:t>
      </w:r>
      <w:r>
        <w:rPr>
          <w:rFonts w:ascii="Verdana" w:hAnsi="Verdana"/>
          <w:color w:val="000000"/>
          <w:lang w:val="en"/>
        </w:rPr>
        <w:br/>
        <w:t>        </w:t>
      </w:r>
      <w:hyperlink w:anchor="claim.stability" w:history="1">
        <w:r>
          <w:rPr>
            <w:rStyle w:val="Hyperlink"/>
            <w:rFonts w:ascii="Verdana" w:hAnsi="Verdana"/>
            <w:b/>
            <w:bCs/>
            <w:lang w:val="en"/>
          </w:rPr>
          <w:t>2.5.3.</w:t>
        </w:r>
      </w:hyperlink>
      <w:r>
        <w:rPr>
          <w:rFonts w:ascii="Verdana" w:hAnsi="Verdana"/>
          <w:color w:val="000000"/>
          <w:lang w:val="en"/>
        </w:rPr>
        <w:t>  Claim Stability and Uniqueness</w:t>
      </w:r>
      <w:r>
        <w:rPr>
          <w:rFonts w:ascii="Verdana" w:hAnsi="Verdana"/>
          <w:color w:val="000000"/>
          <w:lang w:val="en"/>
        </w:rPr>
        <w:br/>
      </w:r>
      <w:hyperlink w:anchor="self_issued" w:history="1">
        <w:r>
          <w:rPr>
            <w:rStyle w:val="Hyperlink"/>
            <w:rFonts w:ascii="Verdana" w:hAnsi="Verdana"/>
            <w:b/>
            <w:bCs/>
            <w:lang w:val="en"/>
          </w:rPr>
          <w:t>3.</w:t>
        </w:r>
      </w:hyperlink>
      <w:r>
        <w:rPr>
          <w:rFonts w:ascii="Verdana" w:hAnsi="Verdana"/>
          <w:color w:val="000000"/>
          <w:lang w:val="en"/>
        </w:rPr>
        <w:t>  Self-Issued OpenID Provider</w:t>
      </w:r>
      <w:r>
        <w:rPr>
          <w:rFonts w:ascii="Verdana" w:hAnsi="Verdana"/>
          <w:color w:val="000000"/>
          <w:lang w:val="en"/>
        </w:rPr>
        <w:br/>
        <w:t>    </w:t>
      </w:r>
      <w:hyperlink w:anchor="self_issued.discovery" w:history="1">
        <w:r>
          <w:rPr>
            <w:rStyle w:val="Hyperlink"/>
            <w:rFonts w:ascii="Verdana" w:hAnsi="Verdana"/>
            <w:b/>
            <w:bCs/>
            <w:lang w:val="en"/>
          </w:rPr>
          <w:t>3.1.</w:t>
        </w:r>
      </w:hyperlink>
      <w:r>
        <w:rPr>
          <w:rFonts w:ascii="Verdana" w:hAnsi="Verdana"/>
          <w:color w:val="000000"/>
          <w:lang w:val="en"/>
        </w:rPr>
        <w:t>  Self-Issued OpenID Provider Discovery</w:t>
      </w:r>
      <w:r>
        <w:rPr>
          <w:rFonts w:ascii="Verdana" w:hAnsi="Verdana"/>
          <w:color w:val="000000"/>
          <w:lang w:val="en"/>
        </w:rPr>
        <w:br/>
        <w:t>    </w:t>
      </w:r>
      <w:hyperlink w:anchor="self_issued.registration" w:history="1">
        <w:r>
          <w:rPr>
            <w:rStyle w:val="Hyperlink"/>
            <w:rFonts w:ascii="Verdana" w:hAnsi="Verdana"/>
            <w:b/>
            <w:bCs/>
            <w:lang w:val="en"/>
          </w:rPr>
          <w:t>3.2.</w:t>
        </w:r>
      </w:hyperlink>
      <w:r>
        <w:rPr>
          <w:rFonts w:ascii="Verdana" w:hAnsi="Verdana"/>
          <w:color w:val="000000"/>
          <w:lang w:val="en"/>
        </w:rPr>
        <w:t>  Self-Issued OpenID Provider Registration</w:t>
      </w:r>
      <w:r>
        <w:rPr>
          <w:rFonts w:ascii="Verdana" w:hAnsi="Verdana"/>
          <w:color w:val="000000"/>
          <w:lang w:val="en"/>
        </w:rPr>
        <w:br/>
        <w:t>        </w:t>
      </w:r>
      <w:hyperlink w:anchor="SelfIssuedRegistrationRequest" w:history="1">
        <w:r>
          <w:rPr>
            <w:rStyle w:val="Hyperlink"/>
            <w:rFonts w:ascii="Verdana" w:hAnsi="Verdana"/>
            <w:b/>
            <w:bCs/>
            <w:lang w:val="en"/>
          </w:rPr>
          <w:t>3.2.1.</w:t>
        </w:r>
      </w:hyperlink>
      <w:r>
        <w:rPr>
          <w:rFonts w:ascii="Verdana" w:hAnsi="Verdana"/>
          <w:color w:val="000000"/>
          <w:lang w:val="en"/>
        </w:rPr>
        <w:t>  Providing Additional Registrat</w:t>
      </w:r>
      <w:r>
        <w:rPr>
          <w:rFonts w:ascii="Verdana" w:hAnsi="Verdana"/>
          <w:color w:val="000000"/>
          <w:lang w:val="en"/>
        </w:rPr>
        <w:t>ion Information</w:t>
      </w:r>
      <w:r>
        <w:rPr>
          <w:rFonts w:ascii="Verdana" w:hAnsi="Verdana"/>
          <w:color w:val="000000"/>
          <w:lang w:val="en"/>
        </w:rPr>
        <w:br/>
        <w:t>    </w:t>
      </w:r>
      <w:hyperlink w:anchor="self_issued.request" w:history="1">
        <w:r>
          <w:rPr>
            <w:rStyle w:val="Hyperlink"/>
            <w:rFonts w:ascii="Verdana" w:hAnsi="Verdana"/>
            <w:b/>
            <w:bCs/>
            <w:lang w:val="en"/>
          </w:rPr>
          <w:t>3.3.</w:t>
        </w:r>
      </w:hyperlink>
      <w:r>
        <w:rPr>
          <w:rFonts w:ascii="Verdana" w:hAnsi="Verdana"/>
          <w:color w:val="000000"/>
          <w:lang w:val="en"/>
        </w:rPr>
        <w:t>  Self-Issued OpenID Provider Request</w:t>
      </w:r>
      <w:r>
        <w:rPr>
          <w:rFonts w:ascii="Verdana" w:hAnsi="Verdana"/>
          <w:color w:val="000000"/>
          <w:lang w:val="en"/>
        </w:rPr>
        <w:br/>
        <w:t>    </w:t>
      </w:r>
      <w:hyperlink w:anchor="self_issued.response" w:history="1">
        <w:r>
          <w:rPr>
            <w:rStyle w:val="Hyperlink"/>
            <w:rFonts w:ascii="Verdana" w:hAnsi="Verdana"/>
            <w:b/>
            <w:bCs/>
            <w:lang w:val="en"/>
          </w:rPr>
          <w:t>3.4.</w:t>
        </w:r>
      </w:hyperlink>
      <w:r>
        <w:rPr>
          <w:rFonts w:ascii="Verdana" w:hAnsi="Verdana"/>
          <w:color w:val="000000"/>
          <w:lang w:val="en"/>
        </w:rPr>
        <w:t>  Self-Issued OpenID Provider Response</w:t>
      </w:r>
      <w:r>
        <w:rPr>
          <w:rFonts w:ascii="Verdana" w:hAnsi="Verdana"/>
          <w:color w:val="000000"/>
          <w:lang w:val="en"/>
        </w:rPr>
        <w:br/>
        <w:t>    </w:t>
      </w:r>
      <w:hyperlink w:anchor="self_issued.validation" w:history="1">
        <w:r>
          <w:rPr>
            <w:rStyle w:val="Hyperlink"/>
            <w:rFonts w:ascii="Verdana" w:hAnsi="Verdana"/>
            <w:b/>
            <w:bCs/>
            <w:lang w:val="en"/>
          </w:rPr>
          <w:t>3.5.</w:t>
        </w:r>
      </w:hyperlink>
      <w:r>
        <w:rPr>
          <w:rFonts w:ascii="Verdana" w:hAnsi="Verdana"/>
          <w:color w:val="000000"/>
          <w:lang w:val="en"/>
        </w:rPr>
        <w:t>  Self-Is</w:t>
      </w:r>
      <w:r>
        <w:rPr>
          <w:rFonts w:ascii="Verdana" w:hAnsi="Verdana"/>
          <w:color w:val="000000"/>
          <w:lang w:val="en"/>
        </w:rPr>
        <w:t>sued ID Token Validation</w:t>
      </w:r>
      <w:r>
        <w:rPr>
          <w:rFonts w:ascii="Verdana" w:hAnsi="Verdana"/>
          <w:color w:val="000000"/>
          <w:lang w:val="en"/>
        </w:rPr>
        <w:br/>
      </w:r>
      <w:hyperlink w:anchor="Serializations" w:history="1">
        <w:r>
          <w:rPr>
            <w:rStyle w:val="Hyperlink"/>
            <w:rFonts w:ascii="Verdana" w:hAnsi="Verdana"/>
            <w:b/>
            <w:bCs/>
            <w:lang w:val="en"/>
          </w:rPr>
          <w:t>4.</w:t>
        </w:r>
      </w:hyperlink>
      <w:r>
        <w:rPr>
          <w:rFonts w:ascii="Verdana" w:hAnsi="Verdana"/>
          <w:color w:val="000000"/>
          <w:lang w:val="en"/>
        </w:rPr>
        <w:t>  Serializations</w:t>
      </w:r>
      <w:r>
        <w:rPr>
          <w:rFonts w:ascii="Verdana" w:hAnsi="Verdana"/>
          <w:color w:val="000000"/>
          <w:lang w:val="en"/>
        </w:rPr>
        <w:br/>
        <w:t>    </w:t>
      </w:r>
      <w:hyperlink w:anchor="qss" w:history="1">
        <w:r>
          <w:rPr>
            <w:rStyle w:val="Hyperlink"/>
            <w:rFonts w:ascii="Verdana" w:hAnsi="Verdana"/>
            <w:b/>
            <w:bCs/>
            <w:lang w:val="en"/>
          </w:rPr>
          <w:t>4.1.</w:t>
        </w:r>
      </w:hyperlink>
      <w:r>
        <w:rPr>
          <w:rFonts w:ascii="Verdana" w:hAnsi="Verdana"/>
          <w:color w:val="000000"/>
          <w:lang w:val="en"/>
        </w:rPr>
        <w:t>  Query String Serialization</w:t>
      </w:r>
      <w:r>
        <w:rPr>
          <w:rFonts w:ascii="Verdana" w:hAnsi="Verdana"/>
          <w:color w:val="000000"/>
          <w:lang w:val="en"/>
        </w:rPr>
        <w:br/>
        <w:t>    </w:t>
      </w:r>
      <w:hyperlink w:anchor="form_serialization" w:history="1">
        <w:r>
          <w:rPr>
            <w:rStyle w:val="Hyperlink"/>
            <w:rFonts w:ascii="Verdana" w:hAnsi="Verdana"/>
            <w:b/>
            <w:bCs/>
            <w:lang w:val="en"/>
          </w:rPr>
          <w:t>4.2.</w:t>
        </w:r>
      </w:hyperlink>
      <w:r>
        <w:rPr>
          <w:rFonts w:ascii="Verdana" w:hAnsi="Verdana"/>
          <w:color w:val="000000"/>
          <w:lang w:val="en"/>
        </w:rPr>
        <w:t>  Form Serialization</w:t>
      </w:r>
      <w:r>
        <w:rPr>
          <w:rFonts w:ascii="Verdana" w:hAnsi="Verdana"/>
          <w:color w:val="000000"/>
          <w:lang w:val="en"/>
        </w:rPr>
        <w:br/>
      </w:r>
      <w:hyperlink w:anchor="stringops" w:history="1">
        <w:r>
          <w:rPr>
            <w:rStyle w:val="Hyperlink"/>
            <w:rFonts w:ascii="Verdana" w:hAnsi="Verdana"/>
            <w:b/>
            <w:bCs/>
            <w:lang w:val="en"/>
          </w:rPr>
          <w:t>5.</w:t>
        </w:r>
      </w:hyperlink>
      <w:r>
        <w:rPr>
          <w:rFonts w:ascii="Verdana" w:hAnsi="Verdana"/>
          <w:color w:val="000000"/>
          <w:lang w:val="en"/>
        </w:rPr>
        <w:t xml:space="preserve">  </w:t>
      </w:r>
      <w:r>
        <w:rPr>
          <w:rFonts w:ascii="Verdana" w:hAnsi="Verdana"/>
          <w:color w:val="000000"/>
          <w:lang w:val="en"/>
        </w:rPr>
        <w:t>String Operations</w:t>
      </w:r>
      <w:r>
        <w:rPr>
          <w:rFonts w:ascii="Verdana" w:hAnsi="Verdana"/>
          <w:color w:val="000000"/>
          <w:lang w:val="en"/>
        </w:rPr>
        <w:br/>
      </w:r>
      <w:hyperlink w:anchor="tls" w:history="1">
        <w:r>
          <w:rPr>
            <w:rStyle w:val="Hyperlink"/>
            <w:rFonts w:ascii="Verdana" w:hAnsi="Verdana"/>
            <w:b/>
            <w:bCs/>
            <w:lang w:val="en"/>
          </w:rPr>
          <w:t>6.</w:t>
        </w:r>
      </w:hyperlink>
      <w:r>
        <w:rPr>
          <w:rFonts w:ascii="Verdana" w:hAnsi="Verdana"/>
          <w:color w:val="000000"/>
          <w:lang w:val="en"/>
        </w:rPr>
        <w:t>  TLS Version</w:t>
      </w:r>
      <w:r>
        <w:rPr>
          <w:rFonts w:ascii="Verdana" w:hAnsi="Verdana"/>
          <w:color w:val="000000"/>
          <w:lang w:val="en"/>
        </w:rPr>
        <w:br/>
      </w:r>
      <w:hyperlink w:anchor="ImplementationConsiderations" w:history="1">
        <w:r>
          <w:rPr>
            <w:rStyle w:val="Hyperlink"/>
            <w:rFonts w:ascii="Verdana" w:hAnsi="Verdana"/>
            <w:b/>
            <w:bCs/>
            <w:lang w:val="en"/>
          </w:rPr>
          <w:t>7.</w:t>
        </w:r>
      </w:hyperlink>
      <w:r>
        <w:rPr>
          <w:rFonts w:ascii="Verdana" w:hAnsi="Verdana"/>
          <w:color w:val="000000"/>
          <w:lang w:val="en"/>
        </w:rPr>
        <w:t>  Implementation Considerations</w:t>
      </w:r>
      <w:r>
        <w:rPr>
          <w:rFonts w:ascii="Verdana" w:hAnsi="Verdana"/>
          <w:color w:val="000000"/>
          <w:lang w:val="en"/>
        </w:rPr>
        <w:br/>
        <w:t>    </w:t>
      </w:r>
      <w:hyperlink w:anchor="disco_reg" w:history="1">
        <w:r>
          <w:rPr>
            <w:rStyle w:val="Hyperlink"/>
            <w:rFonts w:ascii="Verdana" w:hAnsi="Verdana"/>
            <w:b/>
            <w:bCs/>
            <w:lang w:val="en"/>
          </w:rPr>
          <w:t>7.1.</w:t>
        </w:r>
      </w:hyperlink>
      <w:r>
        <w:rPr>
          <w:rFonts w:ascii="Verdana" w:hAnsi="Verdana"/>
          <w:color w:val="000000"/>
          <w:lang w:val="en"/>
        </w:rPr>
        <w:t>  Discovery and Registration</w:t>
      </w:r>
      <w:r>
        <w:rPr>
          <w:rFonts w:ascii="Verdana" w:hAnsi="Verdana"/>
          <w:color w:val="000000"/>
          <w:lang w:val="en"/>
        </w:rPr>
        <w:br/>
      </w:r>
      <w:hyperlink w:anchor="security_considerations" w:history="1">
        <w:r>
          <w:rPr>
            <w:rStyle w:val="Hyperlink"/>
            <w:rFonts w:ascii="Verdana" w:hAnsi="Verdana"/>
            <w:b/>
            <w:bCs/>
            <w:lang w:val="en"/>
          </w:rPr>
          <w:t>8.</w:t>
        </w:r>
      </w:hyperlink>
      <w:r>
        <w:rPr>
          <w:rFonts w:ascii="Verdana" w:hAnsi="Verdana"/>
          <w:color w:val="000000"/>
          <w:lang w:val="en"/>
        </w:rPr>
        <w:t>  Security Considerations</w:t>
      </w:r>
      <w:r>
        <w:rPr>
          <w:rFonts w:ascii="Verdana" w:hAnsi="Verdana"/>
          <w:color w:val="000000"/>
          <w:lang w:val="en"/>
        </w:rPr>
        <w:br/>
        <w:t>    </w:t>
      </w:r>
      <w:hyperlink w:anchor="TLS_requirements" w:history="1">
        <w:r>
          <w:rPr>
            <w:rStyle w:val="Hyperlink"/>
            <w:rFonts w:ascii="Verdana" w:hAnsi="Verdana"/>
            <w:b/>
            <w:bCs/>
            <w:lang w:val="en"/>
          </w:rPr>
          <w:t>8.1.</w:t>
        </w:r>
      </w:hyperlink>
      <w:r>
        <w:rPr>
          <w:rFonts w:ascii="Verdana" w:hAnsi="Verdana"/>
          <w:color w:val="000000"/>
          <w:lang w:val="en"/>
        </w:rPr>
        <w:t>  TLS Requirements</w:t>
      </w:r>
      <w:r>
        <w:rPr>
          <w:rFonts w:ascii="Verdana" w:hAnsi="Verdana"/>
          <w:color w:val="000000"/>
          <w:lang w:val="en"/>
        </w:rPr>
        <w:br/>
      </w:r>
      <w:hyperlink w:anchor="privacy_considerations" w:history="1">
        <w:r>
          <w:rPr>
            <w:rStyle w:val="Hyperlink"/>
            <w:rFonts w:ascii="Verdana" w:hAnsi="Verdana"/>
            <w:b/>
            <w:bCs/>
            <w:lang w:val="en"/>
          </w:rPr>
          <w:t>9.</w:t>
        </w:r>
      </w:hyperlink>
      <w:r>
        <w:rPr>
          <w:rFonts w:ascii="Verdana" w:hAnsi="Verdana"/>
          <w:color w:val="000000"/>
          <w:lang w:val="en"/>
        </w:rPr>
        <w:t>  Privacy Considerations</w:t>
      </w:r>
      <w:r>
        <w:rPr>
          <w:rFonts w:ascii="Verdana" w:hAnsi="Verdana"/>
          <w:color w:val="000000"/>
          <w:lang w:val="en"/>
        </w:rPr>
        <w:br/>
        <w:t>    </w:t>
      </w:r>
      <w:hyperlink w:anchor="PII" w:history="1">
        <w:r>
          <w:rPr>
            <w:rStyle w:val="Hyperlink"/>
            <w:rFonts w:ascii="Verdana" w:hAnsi="Verdana"/>
            <w:b/>
            <w:bCs/>
            <w:lang w:val="en"/>
          </w:rPr>
          <w:t>9.1.</w:t>
        </w:r>
      </w:hyperlink>
      <w:r>
        <w:rPr>
          <w:rFonts w:ascii="Verdana" w:hAnsi="Verdana"/>
          <w:color w:val="000000"/>
          <w:lang w:val="en"/>
        </w:rPr>
        <w:t>  Personally Identifiable Information</w:t>
      </w:r>
      <w:r>
        <w:rPr>
          <w:rFonts w:ascii="Verdana" w:hAnsi="Verdana"/>
          <w:color w:val="000000"/>
          <w:lang w:val="en"/>
        </w:rPr>
        <w:br/>
        <w:t>    </w:t>
      </w:r>
      <w:hyperlink w:anchor="AccessMonitoring" w:history="1">
        <w:r>
          <w:rPr>
            <w:rStyle w:val="Hyperlink"/>
            <w:rFonts w:ascii="Verdana" w:hAnsi="Verdana"/>
            <w:b/>
            <w:bCs/>
            <w:lang w:val="en"/>
          </w:rPr>
          <w:t>9.2.</w:t>
        </w:r>
      </w:hyperlink>
      <w:r>
        <w:rPr>
          <w:rFonts w:ascii="Verdana" w:hAnsi="Verdana"/>
          <w:color w:val="000000"/>
          <w:lang w:val="en"/>
        </w:rPr>
        <w:t>  Data Access Monitoring</w:t>
      </w:r>
      <w:r>
        <w:rPr>
          <w:rFonts w:ascii="Verdana" w:hAnsi="Verdana"/>
          <w:color w:val="000000"/>
          <w:lang w:val="en"/>
        </w:rPr>
        <w:br/>
        <w:t>    </w:t>
      </w:r>
      <w:hyperlink w:anchor="Correlation" w:history="1">
        <w:r>
          <w:rPr>
            <w:rStyle w:val="Hyperlink"/>
            <w:rFonts w:ascii="Verdana" w:hAnsi="Verdana"/>
            <w:b/>
            <w:bCs/>
            <w:lang w:val="en"/>
          </w:rPr>
          <w:t>9.3.</w:t>
        </w:r>
      </w:hyperlink>
      <w:r>
        <w:rPr>
          <w:rFonts w:ascii="Verdana" w:hAnsi="Verdana"/>
          <w:color w:val="000000"/>
          <w:lang w:val="en"/>
        </w:rPr>
        <w:t>  Correlation</w:t>
      </w:r>
      <w:r>
        <w:rPr>
          <w:rFonts w:ascii="Verdana" w:hAnsi="Verdana"/>
          <w:color w:val="000000"/>
          <w:lang w:val="en"/>
        </w:rPr>
        <w:br/>
      </w:r>
      <w:hyperlink w:anchor="IANA" w:history="1">
        <w:r>
          <w:rPr>
            <w:rStyle w:val="Hyperlink"/>
            <w:rFonts w:ascii="Verdana" w:hAnsi="Verdana"/>
            <w:b/>
            <w:bCs/>
            <w:lang w:val="en"/>
          </w:rPr>
          <w:t>10.</w:t>
        </w:r>
      </w:hyperlink>
      <w:r>
        <w:rPr>
          <w:rFonts w:ascii="Verdana" w:hAnsi="Verdana"/>
          <w:color w:val="000000"/>
          <w:lang w:val="en"/>
        </w:rPr>
        <w:t>  IANA Considerations</w:t>
      </w:r>
      <w:r>
        <w:rPr>
          <w:rFonts w:ascii="Verdana" w:hAnsi="Verdana"/>
          <w:color w:val="000000"/>
          <w:lang w:val="en"/>
        </w:rPr>
        <w:br/>
      </w:r>
      <w:hyperlink w:anchor="rfc.references1" w:history="1">
        <w:r>
          <w:rPr>
            <w:rStyle w:val="Hyperlink"/>
            <w:rFonts w:ascii="Verdana" w:hAnsi="Verdana"/>
            <w:b/>
            <w:bCs/>
            <w:lang w:val="en"/>
          </w:rPr>
          <w:t>11.</w:t>
        </w:r>
      </w:hyperlink>
      <w:r>
        <w:rPr>
          <w:rFonts w:ascii="Verdana" w:hAnsi="Verdana"/>
          <w:color w:val="000000"/>
          <w:lang w:val="en"/>
        </w:rPr>
        <w:t>  References</w:t>
      </w:r>
      <w:r>
        <w:rPr>
          <w:rFonts w:ascii="Verdana" w:hAnsi="Verdana"/>
          <w:color w:val="000000"/>
          <w:lang w:val="en"/>
        </w:rPr>
        <w:br/>
        <w:t>    </w:t>
      </w:r>
      <w:hyperlink w:anchor="rfc.references1" w:history="1">
        <w:r>
          <w:rPr>
            <w:rStyle w:val="Hyperlink"/>
            <w:rFonts w:ascii="Verdana" w:hAnsi="Verdana"/>
            <w:b/>
            <w:bCs/>
            <w:lang w:val="en"/>
          </w:rPr>
          <w:t>11.1.</w:t>
        </w:r>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Addresses</w:t>
      </w:r>
    </w:p>
    <w:p w14:paraId="327E8669"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br w:type="textWrapping" w:clear="all"/>
      </w:r>
      <w:bookmarkStart w:id="4" w:name="Introduction"/>
      <w:bookmarkEnd w:id="4"/>
    </w:p>
    <w:p w14:paraId="3AF7485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021F764" w14:textId="77777777">
        <w:trPr>
          <w:divId w:val="2103406055"/>
          <w:trHeight w:val="225"/>
          <w:tblCellSpacing w:w="15" w:type="dxa"/>
        </w:trPr>
        <w:tc>
          <w:tcPr>
            <w:tcW w:w="450" w:type="dxa"/>
            <w:shd w:val="clear" w:color="auto" w:fill="990000"/>
            <w:vAlign w:val="center"/>
            <w:hideMark/>
          </w:tcPr>
          <w:p w14:paraId="3B9EA4B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21C9B48" w14:textId="77777777" w:rsidR="00000000" w:rsidRDefault="00635C42">
      <w:pPr>
        <w:pStyle w:val="Heading3"/>
        <w:divId w:val="2103406055"/>
        <w:rPr>
          <w:rFonts w:eastAsia="Times New Roman"/>
          <w:lang w:val="en"/>
        </w:rPr>
      </w:pPr>
      <w:bookmarkStart w:id="5" w:name="rfc.section.1"/>
      <w:bookmarkEnd w:id="5"/>
      <w:r>
        <w:rPr>
          <w:rFonts w:eastAsia="Times New Roman"/>
          <w:lang w:val="en"/>
        </w:rPr>
        <w:t>1.  Introduction</w:t>
      </w:r>
    </w:p>
    <w:p w14:paraId="5E7DFED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Implicit Client Profile 1.0 is a profile of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w:t>
      </w:r>
      <w:r>
        <w:rPr>
          <w:rFonts w:ascii="Verdana" w:hAnsi="Verdana"/>
          <w:color w:val="000000"/>
          <w:lang w:val="en"/>
        </w:rPr>
        <w:t xml:space="preserve">OpenID.Messages] and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(Sakimura, N., Bradley, J., Jones, M., de Medeiros, B., Mortimore, C., and E. Jay, “OpenID Connect Standard 1.0,” June 2013.)</w:t>
        </w:r>
      </w:hyperlink>
      <w:r>
        <w:rPr>
          <w:rFonts w:ascii="Verdana" w:hAnsi="Verdana"/>
          <w:color w:val="000000"/>
          <w:lang w:val="en"/>
        </w:rPr>
        <w:t xml:space="preserve"> [OpenID.Standard] specifications that is de</w:t>
      </w:r>
      <w:r>
        <w:rPr>
          <w:rFonts w:ascii="Verdana" w:hAnsi="Verdana"/>
          <w:color w:val="000000"/>
          <w:lang w:val="en"/>
        </w:rPr>
        <w:t>signed to be easy to read and implement for basic Web-based Relying Parties using the OAuth implicit grant type. This specification intentionally duplicates content from the Messages and Standard specifications to provide a self-contained implementation pr</w:t>
      </w:r>
      <w:r>
        <w:rPr>
          <w:rFonts w:ascii="Verdana" w:hAnsi="Verdana"/>
          <w:color w:val="000000"/>
          <w:lang w:val="en"/>
        </w:rPr>
        <w:t xml:space="preserve">ofile for basic Web-based Relying Parties using the OAuth implicit grant type. </w:t>
      </w:r>
    </w:p>
    <w:p w14:paraId="22A61DE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See the </w:t>
      </w:r>
      <w:hyperlink w:anchor="OpenID.Basic" w:history="1">
        <w:r>
          <w:rPr>
            <w:rStyle w:val="Hyperlink"/>
            <w:rFonts w:ascii="Verdana" w:hAnsi="Verdana"/>
            <w:u w:val="none"/>
            <w:lang w:val="en"/>
          </w:rPr>
          <w:t>OpenID Connect Basic Client Profile 1.0</w:t>
        </w:r>
        <w:r>
          <w:rPr>
            <w:rStyle w:val="Hyperlink"/>
            <w:rFonts w:ascii="Verdana" w:hAnsi="Verdana"/>
            <w:vanish/>
            <w:u w:val="none"/>
            <w:lang w:val="en"/>
          </w:rPr>
          <w:t xml:space="preserve"> (Sakimura, N., Bradley, J., Jones, M., de Medeiros, B., and C. Mortimore, “OpenID Connect Bas</w:t>
        </w:r>
        <w:r>
          <w:rPr>
            <w:rStyle w:val="Hyperlink"/>
            <w:rFonts w:ascii="Verdana" w:hAnsi="Verdana"/>
            <w:vanish/>
            <w:u w:val="none"/>
            <w:lang w:val="en"/>
          </w:rPr>
          <w:t>ic Client Profile 1.0,” June 2013.)</w:t>
        </w:r>
      </w:hyperlink>
      <w:r>
        <w:rPr>
          <w:rFonts w:ascii="Verdana" w:hAnsi="Verdana"/>
          <w:color w:val="000000"/>
          <w:lang w:val="en"/>
        </w:rPr>
        <w:t xml:space="preserve"> [OpenID.Basic] specification for a related profile for basic Web-based Relying Parties using the OAuth </w:t>
      </w:r>
      <w:r>
        <w:rPr>
          <w:rStyle w:val="HTMLTypewriter"/>
          <w:lang w:val="en"/>
        </w:rPr>
        <w:t>authorization_code</w:t>
      </w:r>
      <w:r>
        <w:rPr>
          <w:rFonts w:ascii="Verdana" w:hAnsi="Verdana"/>
          <w:color w:val="000000"/>
          <w:lang w:val="en"/>
        </w:rPr>
        <w:t xml:space="preserve"> grant type. OpenID Providers and non-Web-based applications should instead consult the Messages an</w:t>
      </w:r>
      <w:r>
        <w:rPr>
          <w:rFonts w:ascii="Verdana" w:hAnsi="Verdana"/>
          <w:color w:val="000000"/>
          <w:lang w:val="en"/>
        </w:rPr>
        <w:t xml:space="preserve">d Standard specifications. This profile omits implementation and security considerations for OpenID Providers and non-Web-based applications. </w:t>
      </w:r>
    </w:p>
    <w:p w14:paraId="59D4F4D0" w14:textId="77777777" w:rsidR="00000000" w:rsidRDefault="00635C42">
      <w:pPr>
        <w:spacing w:before="0" w:beforeAutospacing="0" w:after="0" w:afterAutospacing="0"/>
        <w:divId w:val="2103406055"/>
        <w:rPr>
          <w:rFonts w:ascii="Verdana" w:eastAsia="Times New Roman" w:hAnsi="Verdana"/>
          <w:color w:val="000000"/>
          <w:lang w:val="en"/>
        </w:rPr>
      </w:pPr>
      <w:bookmarkStart w:id="6" w:name="rnc"/>
      <w:bookmarkEnd w:id="6"/>
    </w:p>
    <w:p w14:paraId="59C0B29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DD87A4B" w14:textId="77777777">
        <w:trPr>
          <w:divId w:val="2103406055"/>
          <w:trHeight w:val="225"/>
          <w:tblCellSpacing w:w="15" w:type="dxa"/>
        </w:trPr>
        <w:tc>
          <w:tcPr>
            <w:tcW w:w="450" w:type="dxa"/>
            <w:shd w:val="clear" w:color="auto" w:fill="990000"/>
            <w:vAlign w:val="center"/>
            <w:hideMark/>
          </w:tcPr>
          <w:p w14:paraId="5091362F"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D88B8E" w14:textId="77777777" w:rsidR="00000000" w:rsidRDefault="00635C42">
      <w:pPr>
        <w:pStyle w:val="Heading3"/>
        <w:divId w:val="2103406055"/>
        <w:rPr>
          <w:rFonts w:eastAsia="Times New Roman"/>
          <w:lang w:val="en"/>
        </w:rPr>
      </w:pPr>
      <w:bookmarkStart w:id="7" w:name="rfc.section.1.1"/>
      <w:bookmarkEnd w:id="7"/>
      <w:r>
        <w:rPr>
          <w:rFonts w:eastAsia="Times New Roman"/>
          <w:lang w:val="en"/>
        </w:rPr>
        <w:t>1.1.  Requirements Notation and Conventions</w:t>
      </w:r>
    </w:p>
    <w:p w14:paraId="226E8740" w14:textId="77777777" w:rsidR="00000000" w:rsidRDefault="00635C42">
      <w:pPr>
        <w:pStyle w:val="NormalWeb"/>
        <w:divId w:val="2103406055"/>
        <w:rPr>
          <w:rFonts w:ascii="Verdana" w:hAnsi="Verdana"/>
          <w:color w:val="000000"/>
          <w:lang w:val="en"/>
        </w:rPr>
      </w:pPr>
      <w:r>
        <w:rPr>
          <w:rFonts w:ascii="Verdana" w:hAnsi="Verdana"/>
          <w:color w:val="000000"/>
          <w:lang w:val="en"/>
        </w:rPr>
        <w:t>The key words "MUST", "MUST NOT", "REQUIRED", "SHALL", "SHALL NOT", "SHOULD", "SHOULD NOT", "RECOMMENDED"</w:t>
      </w:r>
      <w:r>
        <w:rPr>
          <w:rFonts w:ascii="Verdana" w:hAnsi="Verdana"/>
          <w:color w:val="000000"/>
          <w:lang w:val="en"/>
        </w:rPr>
        <w:t xml:space="preserve">, "MAY", and "OPTIONAL" in this document are to be interpreted as described in </w:t>
      </w:r>
      <w:hyperlink w:anchor="RFC2119" w:history="1">
        <w:r>
          <w:rPr>
            <w:rStyle w:val="Hyperlink"/>
            <w:rFonts w:ascii="Verdana" w:hAnsi="Verdana"/>
            <w:u w:val="none"/>
            <w:lang w:val="en"/>
          </w:rPr>
          <w:t>[RFC2119]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w:t>
      </w:r>
    </w:p>
    <w:p w14:paraId="054772B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be used as part of the value. </w:t>
      </w:r>
    </w:p>
    <w:p w14:paraId="2109003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w:t>
        </w:r>
        <w:r>
          <w:rPr>
            <w:rStyle w:val="Hyperlink"/>
            <w:rFonts w:ascii="Verdana" w:hAnsi="Verdana"/>
            <w:vanish/>
            <w:u w:val="none"/>
            <w:lang w:val="en"/>
          </w:rPr>
          <w:t>nes, M., Bradley, J., and N. Sakimura, “JSON Web Signature (JWS),” May 2013.)</w:t>
        </w:r>
      </w:hyperlink>
      <w:r>
        <w:rPr>
          <w:rFonts w:ascii="Verdana" w:hAnsi="Verdana"/>
          <w:color w:val="000000"/>
          <w:lang w:val="en"/>
        </w:rPr>
        <w:t xml:space="preserve"> [JWS] data structures in this specification utilize the JWS Compact Serialization; the JWS JSON Serialization is not used. </w:t>
      </w:r>
    </w:p>
    <w:p w14:paraId="7159419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 the RFC 2119 language applies to the behavior of OpenID Providers, it is in this specification for explanatory value to help Client implementers understand the expected behavior of OpenID Providers. </w:t>
      </w:r>
    </w:p>
    <w:p w14:paraId="083676B5" w14:textId="77777777" w:rsidR="00000000" w:rsidRDefault="00635C42">
      <w:pPr>
        <w:spacing w:before="0" w:beforeAutospacing="0" w:after="0" w:afterAutospacing="0"/>
        <w:divId w:val="2103406055"/>
        <w:rPr>
          <w:rFonts w:ascii="Verdana" w:eastAsia="Times New Roman" w:hAnsi="Verdana"/>
          <w:color w:val="000000"/>
          <w:lang w:val="en"/>
        </w:rPr>
      </w:pPr>
      <w:bookmarkStart w:id="8" w:name="terminology"/>
      <w:bookmarkEnd w:id="8"/>
    </w:p>
    <w:p w14:paraId="2C74B56D"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B86D13" w14:textId="77777777">
        <w:trPr>
          <w:divId w:val="2103406055"/>
          <w:trHeight w:val="225"/>
          <w:tblCellSpacing w:w="15" w:type="dxa"/>
        </w:trPr>
        <w:tc>
          <w:tcPr>
            <w:tcW w:w="450" w:type="dxa"/>
            <w:shd w:val="clear" w:color="auto" w:fill="990000"/>
            <w:vAlign w:val="center"/>
            <w:hideMark/>
          </w:tcPr>
          <w:p w14:paraId="1460EEDE"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3D551B" w14:textId="77777777" w:rsidR="00000000" w:rsidRDefault="00635C42">
      <w:pPr>
        <w:pStyle w:val="Heading3"/>
        <w:divId w:val="2103406055"/>
        <w:rPr>
          <w:rFonts w:eastAsia="Times New Roman"/>
          <w:lang w:val="en"/>
        </w:rPr>
      </w:pPr>
      <w:bookmarkStart w:id="9" w:name="rfc.section.1.2"/>
      <w:bookmarkEnd w:id="9"/>
      <w:r>
        <w:rPr>
          <w:rFonts w:eastAsia="Times New Roman"/>
          <w:lang w:val="en"/>
        </w:rPr>
        <w:t>1.2.  Terminology</w:t>
      </w:r>
    </w:p>
    <w:p w14:paraId="1EF6D98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7F03FF7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specification also defines the following terms: </w:t>
      </w:r>
    </w:p>
    <w:p w14:paraId="576C2F87" w14:textId="77777777" w:rsidR="00000000" w:rsidRDefault="00635C42" w:rsidP="00635C42">
      <w:pPr>
        <w:spacing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Claim</w:t>
      </w:r>
    </w:p>
    <w:p w14:paraId="6C6829FA"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Piece of information asserted about an Entity. </w:t>
      </w:r>
    </w:p>
    <w:p w14:paraId="731F5726"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Claims Provider</w:t>
      </w:r>
    </w:p>
    <w:p w14:paraId="145F4C69"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Server that can return Claims abou</w:t>
      </w:r>
      <w:r>
        <w:rPr>
          <w:rFonts w:ascii="Verdana" w:eastAsia="Times New Roman" w:hAnsi="Verdana"/>
          <w:color w:val="000000"/>
          <w:lang w:val="en"/>
        </w:rPr>
        <w:t xml:space="preserve">t an Entity. </w:t>
      </w:r>
    </w:p>
    <w:p w14:paraId="27031883"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End-User</w:t>
      </w:r>
    </w:p>
    <w:p w14:paraId="3CD00E31"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Human Resource Owner. </w:t>
      </w:r>
    </w:p>
    <w:p w14:paraId="14BD34E9"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Entity</w:t>
      </w:r>
    </w:p>
    <w:p w14:paraId="39A39095"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Something that has a separate and distinct existence and that can be identified in a context. An End-User is one example of an Entity. </w:t>
      </w:r>
    </w:p>
    <w:p w14:paraId="52EE77F9"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ID Token</w:t>
      </w:r>
    </w:p>
    <w:p w14:paraId="217D6F1D"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hyperlink w:anchor="JWT" w:history="1">
        <w:r>
          <w:rPr>
            <w:rStyle w:val="Hyperlink"/>
            <w:rFonts w:ascii="Verdana" w:eastAsia="Times New Roman" w:hAnsi="Verdana"/>
            <w:u w:val="none"/>
            <w:lang w:val="en"/>
          </w:rPr>
          <w:t>JSON Web Token (JWT)</w:t>
        </w:r>
        <w:r>
          <w:rPr>
            <w:rStyle w:val="Hyperlink"/>
            <w:rFonts w:ascii="Verdana" w:eastAsia="Times New Roman" w:hAnsi="Verdana"/>
            <w:vanish/>
            <w:u w:val="none"/>
            <w:lang w:val="en"/>
          </w:rPr>
          <w:t xml:space="preserve"> (</w:t>
        </w:r>
        <w:r>
          <w:rPr>
            <w:rStyle w:val="Hyperlink"/>
            <w:rFonts w:ascii="Verdana" w:eastAsia="Times New Roman" w:hAnsi="Verdana"/>
            <w:vanish/>
            <w:u w:val="none"/>
            <w:lang w:val="en"/>
          </w:rPr>
          <w:t>Jones, M., Bradley, J., and N. Sakimura, “JSON Web Token (JWT),” May 2013.)</w:t>
        </w:r>
      </w:hyperlink>
      <w:r>
        <w:rPr>
          <w:rFonts w:ascii="Verdana" w:eastAsia="Times New Roman" w:hAnsi="Verdana"/>
          <w:color w:val="000000"/>
          <w:lang w:val="en"/>
        </w:rPr>
        <w:t xml:space="preserve"> [JWT] that contains Claims about the authentication event. It MAY contain other Claims. </w:t>
      </w:r>
    </w:p>
    <w:p w14:paraId="641C7556"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Issuer</w:t>
      </w:r>
    </w:p>
    <w:p w14:paraId="32CE6139"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Entity that issues a set of Claims. </w:t>
      </w:r>
    </w:p>
    <w:p w14:paraId="3274A0A6"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Issuer Identifier</w:t>
      </w:r>
    </w:p>
    <w:p w14:paraId="3F43CB15"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URL using the </w:t>
      </w:r>
      <w:r>
        <w:rPr>
          <w:rStyle w:val="HTMLTypewriter"/>
          <w:lang w:val="en"/>
        </w:rPr>
        <w:t>https</w:t>
      </w:r>
      <w:r>
        <w:rPr>
          <w:rFonts w:ascii="Verdana" w:eastAsia="Times New Roman" w:hAnsi="Verdana"/>
          <w:color w:val="000000"/>
          <w:lang w:val="en"/>
        </w:rPr>
        <w:t xml:space="preserve"> scheme th</w:t>
      </w:r>
      <w:r>
        <w:rPr>
          <w:rFonts w:ascii="Verdana" w:eastAsia="Times New Roman" w:hAnsi="Verdana"/>
          <w:color w:val="000000"/>
          <w:lang w:val="en"/>
        </w:rPr>
        <w:t xml:space="preserve">at acts as a verifiable identifier for an Issuer. </w:t>
      </w:r>
    </w:p>
    <w:p w14:paraId="26D2C91C"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OpenID Provider (OP)</w:t>
      </w:r>
    </w:p>
    <w:p w14:paraId="7F7A00E6"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OAuth 2.0 Authorization Server that is capable of providing Claims to a Relying Party. </w:t>
      </w:r>
    </w:p>
    <w:p w14:paraId="06816D92"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Pairwise Pseudonymous Identifier (PPID)</w:t>
      </w:r>
    </w:p>
    <w:p w14:paraId="2E5530D0"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Identifier that identifies the Entity to a Relying Party</w:t>
      </w:r>
      <w:r>
        <w:rPr>
          <w:rFonts w:ascii="Verdana" w:eastAsia="Times New Roman" w:hAnsi="Verdana"/>
          <w:color w:val="000000"/>
          <w:lang w:val="en"/>
        </w:rPr>
        <w:t xml:space="preserve"> that cannot be correlated with the Entity's PPID at another Relying Party. </w:t>
      </w:r>
    </w:p>
    <w:p w14:paraId="153E6CF0"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Personally Identifiable Information (PII)</w:t>
      </w:r>
    </w:p>
    <w:p w14:paraId="16E5F0B5"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Information that (a) can be used to identify the natural person to whom such information relates, or (b) is or might be directly or indir</w:t>
      </w:r>
      <w:r>
        <w:rPr>
          <w:rFonts w:ascii="Verdana" w:eastAsia="Times New Roman" w:hAnsi="Verdana"/>
          <w:color w:val="000000"/>
          <w:lang w:val="en"/>
        </w:rPr>
        <w:t xml:space="preserve">ectly linked to a natural person to whom such information relates. </w:t>
      </w:r>
    </w:p>
    <w:p w14:paraId="0E50081A"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Relying Party (RP)</w:t>
      </w:r>
    </w:p>
    <w:p w14:paraId="2F5397B3"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OAuth 2.0 Client application requiring Claims from an OpenID Provider. </w:t>
      </w:r>
    </w:p>
    <w:p w14:paraId="34EF8818"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Self-Issued OpenID Provider</w:t>
      </w:r>
    </w:p>
    <w:p w14:paraId="6444C0EE"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Personal OpenID Provider that issues self-signed ID Tokens. </w:t>
      </w:r>
    </w:p>
    <w:p w14:paraId="3CAA5DDA"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UserInfo</w:t>
      </w:r>
      <w:r>
        <w:rPr>
          <w:rFonts w:ascii="Verdana" w:eastAsia="Times New Roman" w:hAnsi="Verdana"/>
          <w:color w:val="000000"/>
          <w:lang w:val="en"/>
        </w:rPr>
        <w:t xml:space="preserve"> Endpoint</w:t>
      </w:r>
    </w:p>
    <w:p w14:paraId="6EDF438B"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Protected resource that, when presented with an Access Token by the Client, returns authorized information about the End-User represented by the corresponding Authorization Grant. </w:t>
      </w:r>
    </w:p>
    <w:p w14:paraId="062F130D"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Validation</w:t>
      </w:r>
    </w:p>
    <w:p w14:paraId="56FA8E65"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Process intended to establish the soundness or correct</w:t>
      </w:r>
      <w:r>
        <w:rPr>
          <w:rFonts w:ascii="Verdana" w:eastAsia="Times New Roman" w:hAnsi="Verdana"/>
          <w:color w:val="000000"/>
          <w:lang w:val="en"/>
        </w:rPr>
        <w:t xml:space="preserve">ness of a construct. </w:t>
      </w:r>
    </w:p>
    <w:p w14:paraId="6535AD21"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Verification</w:t>
      </w:r>
    </w:p>
    <w:p w14:paraId="573FAF2B" w14:textId="77777777" w:rsidR="00000000" w:rsidRDefault="00635C42" w:rsidP="00635C42">
      <w:pPr>
        <w:spacing w:before="0" w:beforeAutospacing="0" w:after="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Process intended to test or prove the truth or accuracy of a fact or value. </w:t>
      </w:r>
    </w:p>
    <w:p w14:paraId="412FD8D7" w14:textId="77777777" w:rsidR="00000000" w:rsidRDefault="00635C42" w:rsidP="00635C42">
      <w:pPr>
        <w:spacing w:before="0" w:beforeAutospacing="0" w:after="0" w:afterAutospacing="0"/>
        <w:ind w:left="1200" w:right="1200"/>
        <w:divId w:val="881790837"/>
        <w:rPr>
          <w:rFonts w:ascii="Verdana" w:eastAsia="Times New Roman" w:hAnsi="Verdana"/>
          <w:color w:val="000000"/>
          <w:lang w:val="en"/>
        </w:rPr>
      </w:pPr>
      <w:r>
        <w:rPr>
          <w:rFonts w:ascii="Verdana" w:eastAsia="Times New Roman" w:hAnsi="Verdana"/>
          <w:color w:val="000000"/>
          <w:lang w:val="en"/>
        </w:rPr>
        <w:t>Voluntary Claim</w:t>
      </w:r>
    </w:p>
    <w:p w14:paraId="639E903D" w14:textId="77777777" w:rsidR="00000000" w:rsidRDefault="00635C42" w:rsidP="00635C42">
      <w:pPr>
        <w:spacing w:before="0" w:beforeAutospacing="0" w:afterAutospacing="0"/>
        <w:ind w:left="1920" w:right="1200"/>
        <w:divId w:val="881790837"/>
        <w:rPr>
          <w:rFonts w:ascii="Verdana" w:eastAsia="Times New Roman" w:hAnsi="Verdana"/>
          <w:color w:val="000000"/>
          <w:lang w:val="en"/>
        </w:rPr>
      </w:pPr>
      <w:r>
        <w:rPr>
          <w:rFonts w:ascii="Verdana" w:eastAsia="Times New Roman" w:hAnsi="Verdana"/>
          <w:color w:val="000000"/>
          <w:lang w:val="en"/>
        </w:rPr>
        <w:t xml:space="preserve">Claim specified by the Client as being useful but not Essential for the specific task requested by the End-User. </w:t>
      </w:r>
    </w:p>
    <w:p w14:paraId="55104FB9" w14:textId="77777777" w:rsidR="00000000" w:rsidRDefault="00635C42">
      <w:pPr>
        <w:spacing w:before="0" w:beforeAutospacing="0" w:after="0" w:afterAutospacing="0"/>
        <w:divId w:val="2103406055"/>
        <w:rPr>
          <w:rFonts w:ascii="Verdana" w:eastAsia="Times New Roman" w:hAnsi="Verdana"/>
          <w:color w:val="000000"/>
          <w:lang w:val="en"/>
        </w:rPr>
      </w:pPr>
      <w:bookmarkStart w:id="10" w:name="ProtocolElements"/>
      <w:bookmarkEnd w:id="10"/>
    </w:p>
    <w:p w14:paraId="6DCF44B2"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49F643" w14:textId="77777777">
        <w:trPr>
          <w:divId w:val="2103406055"/>
          <w:trHeight w:val="225"/>
          <w:tblCellSpacing w:w="15" w:type="dxa"/>
        </w:trPr>
        <w:tc>
          <w:tcPr>
            <w:tcW w:w="450" w:type="dxa"/>
            <w:shd w:val="clear" w:color="auto" w:fill="990000"/>
            <w:vAlign w:val="center"/>
            <w:hideMark/>
          </w:tcPr>
          <w:p w14:paraId="438B4E5C"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79562E" w14:textId="77777777" w:rsidR="00000000" w:rsidRDefault="00635C42">
      <w:pPr>
        <w:pStyle w:val="Heading3"/>
        <w:divId w:val="2103406055"/>
        <w:rPr>
          <w:rFonts w:eastAsia="Times New Roman"/>
          <w:lang w:val="en"/>
        </w:rPr>
      </w:pPr>
      <w:bookmarkStart w:id="11" w:name="rfc.section.2"/>
      <w:bookmarkEnd w:id="11"/>
      <w:r>
        <w:rPr>
          <w:rFonts w:eastAsia="Times New Roman"/>
          <w:lang w:val="en"/>
        </w:rPr>
        <w:t>2.  Protocol Elements</w:t>
      </w:r>
    </w:p>
    <w:p w14:paraId="1BEC2DD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Authorization Requests can follow one of two paths; the Implicit Flow </w:t>
      </w:r>
      <w:r>
        <w:rPr>
          <w:rFonts w:ascii="Verdana" w:hAnsi="Verdana"/>
          <w:color w:val="000000"/>
          <w:lang w:val="en"/>
        </w:rPr>
        <w:t xml:space="preserve">or the Authorization Code Flow. The Authorization Code Flow is suitable for Clients that can securely maintain a Client Secret between themselves and the Authorization Server whereas, the Implicit Flow is suitable for Clients that cannot. </w:t>
      </w:r>
    </w:p>
    <w:p w14:paraId="4EA7E9DF" w14:textId="77777777" w:rsidR="00000000" w:rsidRDefault="00635C42">
      <w:pPr>
        <w:pStyle w:val="NormalWeb"/>
        <w:divId w:val="2103406055"/>
        <w:rPr>
          <w:rFonts w:ascii="Verdana" w:hAnsi="Verdana"/>
          <w:color w:val="000000"/>
          <w:lang w:val="en"/>
        </w:rPr>
      </w:pPr>
      <w:r>
        <w:rPr>
          <w:rFonts w:ascii="Verdana" w:hAnsi="Verdana"/>
          <w:color w:val="000000"/>
          <w:lang w:val="en"/>
        </w:rPr>
        <w:t>This specificati</w:t>
      </w:r>
      <w:r>
        <w:rPr>
          <w:rFonts w:ascii="Verdana" w:hAnsi="Verdana"/>
          <w:color w:val="000000"/>
          <w:lang w:val="en"/>
        </w:rPr>
        <w:t xml:space="preserve">on only provides information that is sufficient for basic Clients using the Implicit Flow. </w:t>
      </w:r>
    </w:p>
    <w:p w14:paraId="1AC3FC83" w14:textId="77777777" w:rsidR="00000000" w:rsidRDefault="00635C42">
      <w:pPr>
        <w:spacing w:before="0" w:beforeAutospacing="0" w:after="0" w:afterAutospacing="0"/>
        <w:divId w:val="2103406055"/>
        <w:rPr>
          <w:rFonts w:ascii="Verdana" w:eastAsia="Times New Roman" w:hAnsi="Verdana"/>
          <w:color w:val="000000"/>
          <w:lang w:val="en"/>
        </w:rPr>
      </w:pPr>
      <w:bookmarkStart w:id="12" w:name="ImplicitFlow"/>
      <w:bookmarkEnd w:id="12"/>
    </w:p>
    <w:p w14:paraId="6BBAE1AA"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69B1F80" w14:textId="77777777">
        <w:trPr>
          <w:divId w:val="2103406055"/>
          <w:trHeight w:val="225"/>
          <w:tblCellSpacing w:w="15" w:type="dxa"/>
        </w:trPr>
        <w:tc>
          <w:tcPr>
            <w:tcW w:w="450" w:type="dxa"/>
            <w:shd w:val="clear" w:color="auto" w:fill="990000"/>
            <w:vAlign w:val="center"/>
            <w:hideMark/>
          </w:tcPr>
          <w:p w14:paraId="7B7019CF"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142A5F" w14:textId="77777777" w:rsidR="00000000" w:rsidRDefault="00635C42">
      <w:pPr>
        <w:pStyle w:val="Heading3"/>
        <w:divId w:val="2103406055"/>
        <w:rPr>
          <w:rFonts w:eastAsia="Times New Roman"/>
          <w:lang w:val="en"/>
        </w:rPr>
      </w:pPr>
      <w:bookmarkStart w:id="13" w:name="rfc.section.2.1"/>
      <w:bookmarkEnd w:id="13"/>
      <w:r>
        <w:rPr>
          <w:rFonts w:eastAsia="Times New Roman"/>
          <w:lang w:val="en"/>
        </w:rPr>
        <w:t>2.1.  Implicit Flow</w:t>
      </w:r>
    </w:p>
    <w:p w14:paraId="18AA532F"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Implicit Flow consists of the following steps: </w:t>
      </w:r>
    </w:p>
    <w:p w14:paraId="5945EF4A" w14:textId="77777777" w:rsidR="00000000" w:rsidRDefault="00635C42">
      <w:pPr>
        <w:numPr>
          <w:ilvl w:val="0"/>
          <w:numId w:val="1"/>
        </w:numPr>
        <w:ind w:left="1680" w:right="960"/>
        <w:divId w:val="2103406055"/>
        <w:rPr>
          <w:rFonts w:ascii="Verdana" w:eastAsia="Times New Roman" w:hAnsi="Verdana"/>
          <w:color w:val="000000"/>
          <w:lang w:val="en"/>
        </w:rPr>
        <w:pPrChange w:id="14" w:author="Author" w:date="2013-06-27T18:32:00Z">
          <w:pPr>
            <w:numPr>
              <w:numId w:val="20"/>
            </w:numPr>
            <w:tabs>
              <w:tab w:val="num" w:pos="720"/>
            </w:tabs>
            <w:ind w:left="720" w:right="960" w:hanging="360"/>
            <w:divId w:val="2103406055"/>
          </w:pPr>
        </w:pPrChange>
      </w:pPr>
      <w:r>
        <w:rPr>
          <w:rFonts w:ascii="Verdana" w:eastAsia="Times New Roman" w:hAnsi="Verdana"/>
          <w:color w:val="000000"/>
          <w:lang w:val="en"/>
        </w:rPr>
        <w:t xml:space="preserve">Client prepares an Authorization Request </w:t>
      </w:r>
      <w:r>
        <w:rPr>
          <w:rFonts w:ascii="Verdana" w:eastAsia="Times New Roman" w:hAnsi="Verdana"/>
          <w:color w:val="000000"/>
          <w:lang w:val="en"/>
        </w:rPr>
        <w:t xml:space="preserve">containing the desired request parameters. </w:t>
      </w:r>
    </w:p>
    <w:p w14:paraId="6AF9D314" w14:textId="77777777" w:rsidR="00000000" w:rsidRDefault="00635C42">
      <w:pPr>
        <w:numPr>
          <w:ilvl w:val="0"/>
          <w:numId w:val="1"/>
        </w:numPr>
        <w:ind w:left="1680" w:right="960"/>
        <w:divId w:val="2103406055"/>
        <w:rPr>
          <w:rFonts w:ascii="Verdana" w:eastAsia="Times New Roman" w:hAnsi="Verdana"/>
          <w:color w:val="000000"/>
          <w:lang w:val="en"/>
        </w:rPr>
        <w:pPrChange w:id="15" w:author="Author" w:date="2013-06-27T18:32:00Z">
          <w:pPr>
            <w:numPr>
              <w:numId w:val="20"/>
            </w:numPr>
            <w:tabs>
              <w:tab w:val="num" w:pos="720"/>
            </w:tabs>
            <w:ind w:left="720" w:right="960" w:hanging="360"/>
            <w:divId w:val="2103406055"/>
          </w:pPr>
        </w:pPrChange>
      </w:pPr>
      <w:r>
        <w:rPr>
          <w:rFonts w:ascii="Verdana" w:eastAsia="Times New Roman" w:hAnsi="Verdana"/>
          <w:color w:val="000000"/>
          <w:lang w:val="en"/>
        </w:rPr>
        <w:t xml:space="preserve">Client sends a request to the Authorization Server. </w:t>
      </w:r>
    </w:p>
    <w:p w14:paraId="0D23A75F" w14:textId="77777777" w:rsidR="00000000" w:rsidRDefault="00635C42">
      <w:pPr>
        <w:numPr>
          <w:ilvl w:val="0"/>
          <w:numId w:val="1"/>
        </w:numPr>
        <w:ind w:left="1680" w:right="960"/>
        <w:divId w:val="2103406055"/>
        <w:rPr>
          <w:rFonts w:ascii="Verdana" w:eastAsia="Times New Roman" w:hAnsi="Verdana"/>
          <w:color w:val="000000"/>
          <w:lang w:val="en"/>
        </w:rPr>
        <w:pPrChange w:id="16" w:author="Author" w:date="2013-06-27T18:32:00Z">
          <w:pPr>
            <w:numPr>
              <w:numId w:val="20"/>
            </w:numPr>
            <w:tabs>
              <w:tab w:val="num" w:pos="720"/>
            </w:tabs>
            <w:ind w:left="720" w:right="960" w:hanging="360"/>
            <w:divId w:val="2103406055"/>
          </w:pPr>
        </w:pPrChange>
      </w:pPr>
      <w:r>
        <w:rPr>
          <w:rFonts w:ascii="Verdana" w:eastAsia="Times New Roman" w:hAnsi="Verdana"/>
          <w:color w:val="000000"/>
          <w:lang w:val="en"/>
        </w:rPr>
        <w:t xml:space="preserve">Authorization Server authenticates the End-User. </w:t>
      </w:r>
    </w:p>
    <w:p w14:paraId="2BD899CA" w14:textId="77777777" w:rsidR="00000000" w:rsidRDefault="00635C42">
      <w:pPr>
        <w:numPr>
          <w:ilvl w:val="0"/>
          <w:numId w:val="1"/>
        </w:numPr>
        <w:ind w:left="1680" w:right="960"/>
        <w:divId w:val="2103406055"/>
        <w:rPr>
          <w:rFonts w:ascii="Verdana" w:eastAsia="Times New Roman" w:hAnsi="Verdana"/>
          <w:color w:val="000000"/>
          <w:lang w:val="en"/>
        </w:rPr>
        <w:pPrChange w:id="17" w:author="Author" w:date="2013-06-27T18:32:00Z">
          <w:pPr>
            <w:numPr>
              <w:numId w:val="20"/>
            </w:numPr>
            <w:tabs>
              <w:tab w:val="num" w:pos="720"/>
            </w:tabs>
            <w:ind w:left="720" w:right="960" w:hanging="360"/>
            <w:divId w:val="2103406055"/>
          </w:pPr>
        </w:pPrChange>
      </w:pPr>
      <w:r>
        <w:rPr>
          <w:rFonts w:ascii="Verdana" w:eastAsia="Times New Roman" w:hAnsi="Verdana"/>
          <w:color w:val="000000"/>
          <w:lang w:val="en"/>
        </w:rPr>
        <w:t xml:space="preserve">Authorization Server obtains the End-User Consent/Authorization. </w:t>
      </w:r>
    </w:p>
    <w:p w14:paraId="2F90AFA7" w14:textId="77777777" w:rsidR="00000000" w:rsidRDefault="00635C42">
      <w:pPr>
        <w:numPr>
          <w:ilvl w:val="0"/>
          <w:numId w:val="1"/>
        </w:numPr>
        <w:ind w:left="1680" w:right="960"/>
        <w:divId w:val="2103406055"/>
        <w:rPr>
          <w:rFonts w:ascii="Verdana" w:eastAsia="Times New Roman" w:hAnsi="Verdana"/>
          <w:color w:val="000000"/>
          <w:lang w:val="en"/>
        </w:rPr>
        <w:pPrChange w:id="18" w:author="Author" w:date="2013-06-27T18:32:00Z">
          <w:pPr>
            <w:numPr>
              <w:numId w:val="20"/>
            </w:numPr>
            <w:tabs>
              <w:tab w:val="num" w:pos="720"/>
            </w:tabs>
            <w:ind w:left="720" w:right="960" w:hanging="360"/>
            <w:divId w:val="2103406055"/>
          </w:pPr>
        </w:pPrChange>
      </w:pPr>
      <w:r>
        <w:rPr>
          <w:rFonts w:ascii="Verdana" w:eastAsia="Times New Roman" w:hAnsi="Verdana"/>
          <w:color w:val="000000"/>
          <w:lang w:val="en"/>
        </w:rPr>
        <w:t xml:space="preserve">Authorization Server sends the End-User back to the Client with an Access Token and ID Token. </w:t>
      </w:r>
    </w:p>
    <w:p w14:paraId="5CAF6844" w14:textId="77777777" w:rsidR="00000000" w:rsidRDefault="00635C42">
      <w:pPr>
        <w:spacing w:before="0" w:beforeAutospacing="0" w:after="0" w:afterAutospacing="0"/>
        <w:divId w:val="2103406055"/>
        <w:rPr>
          <w:rFonts w:ascii="Verdana" w:eastAsia="Times New Roman" w:hAnsi="Verdana"/>
          <w:color w:val="000000"/>
          <w:lang w:val="en"/>
        </w:rPr>
      </w:pPr>
      <w:bookmarkStart w:id="19" w:name="AuthorizationRequest"/>
      <w:bookmarkEnd w:id="19"/>
    </w:p>
    <w:p w14:paraId="503FE74C"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5470EBA" w14:textId="77777777">
        <w:trPr>
          <w:divId w:val="2103406055"/>
          <w:trHeight w:val="225"/>
          <w:tblCellSpacing w:w="15" w:type="dxa"/>
        </w:trPr>
        <w:tc>
          <w:tcPr>
            <w:tcW w:w="450" w:type="dxa"/>
            <w:shd w:val="clear" w:color="auto" w:fill="990000"/>
            <w:vAlign w:val="center"/>
            <w:hideMark/>
          </w:tcPr>
          <w:p w14:paraId="3E992C5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0CB87B" w14:textId="77777777" w:rsidR="00000000" w:rsidRDefault="00635C42">
      <w:pPr>
        <w:pStyle w:val="Heading3"/>
        <w:divId w:val="2103406055"/>
        <w:rPr>
          <w:rFonts w:eastAsia="Times New Roman"/>
          <w:lang w:val="en"/>
        </w:rPr>
      </w:pPr>
      <w:bookmarkStart w:id="20" w:name="rfc.section.2.1.1"/>
      <w:bookmarkEnd w:id="20"/>
      <w:r>
        <w:rPr>
          <w:rFonts w:eastAsia="Times New Roman"/>
          <w:lang w:val="en"/>
        </w:rPr>
        <w:t>2.1.1.  Client Prepares Authorization Request</w:t>
      </w:r>
    </w:p>
    <w:p w14:paraId="1D0E2864" w14:textId="77777777" w:rsidR="00000000" w:rsidRDefault="00635C42">
      <w:pPr>
        <w:pStyle w:val="NormalWeb"/>
        <w:divId w:val="2103406055"/>
        <w:rPr>
          <w:rFonts w:ascii="Verdana" w:hAnsi="Verdana"/>
          <w:color w:val="000000"/>
          <w:lang w:val="en"/>
        </w:rPr>
      </w:pPr>
      <w:r>
        <w:rPr>
          <w:rFonts w:ascii="Verdana" w:hAnsi="Verdana"/>
          <w:color w:val="000000"/>
          <w:lang w:val="en"/>
        </w:rPr>
        <w:t>When the Client wishes to access a Protected Resource and the End-U</w:t>
      </w:r>
      <w:r>
        <w:rPr>
          <w:rFonts w:ascii="Verdana" w:hAnsi="Verdana"/>
          <w:color w:val="000000"/>
          <w:lang w:val="en"/>
        </w:rPr>
        <w:t xml:space="preserve">ser Authorization has not yet been obtained, the Client prepares an Authorization Request to the Authorization Endpoint. </w:t>
      </w:r>
    </w:p>
    <w:p w14:paraId="433058C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Communication with the Authorization Endpoint MUST utilize TLS. See </w:t>
      </w:r>
      <w:hyperlink w:anchor="TLS_requirements" w:history="1">
        <w:r>
          <w:rPr>
            <w:rStyle w:val="Hyperlink"/>
            <w:rFonts w:ascii="Verdana" w:hAnsi="Verdana"/>
            <w:u w:val="none"/>
            <w:lang w:val="en"/>
          </w:rPr>
          <w:t>Section 8.1</w:t>
        </w:r>
        <w:r>
          <w:rPr>
            <w:rStyle w:val="Hyperlink"/>
            <w:rFonts w:ascii="Verdana" w:hAnsi="Verdana"/>
            <w:vanish/>
            <w:u w:val="none"/>
            <w:lang w:val="en"/>
          </w:rPr>
          <w:t xml:space="preserve"> (</w:t>
        </w:r>
        <w:r>
          <w:rPr>
            <w:rStyle w:val="Hyperlink"/>
            <w:rFonts w:ascii="Verdana" w:hAnsi="Verdana"/>
            <w:vanish/>
            <w:u w:val="none"/>
            <w:lang w:val="en"/>
          </w:rPr>
          <w:t>TLS Requirements)</w:t>
        </w:r>
      </w:hyperlink>
      <w:r>
        <w:rPr>
          <w:rFonts w:ascii="Verdana" w:hAnsi="Verdana"/>
          <w:color w:val="000000"/>
          <w:lang w:val="en"/>
        </w:rPr>
        <w:t xml:space="preserve"> for more information on using TLS. </w:t>
      </w:r>
    </w:p>
    <w:p w14:paraId="30CA729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Clients MAY construct the request using the HTTP </w:t>
      </w:r>
      <w:r>
        <w:rPr>
          <w:rStyle w:val="HTMLTypewriter"/>
          <w:lang w:val="en"/>
        </w:rPr>
        <w:t>GET</w:t>
      </w:r>
      <w:r>
        <w:rPr>
          <w:rFonts w:ascii="Verdana" w:hAnsi="Verdana"/>
          <w:color w:val="000000"/>
          <w:lang w:val="en"/>
        </w:rPr>
        <w:t xml:space="preserve"> or the HTTP </w:t>
      </w:r>
      <w:r>
        <w:rPr>
          <w:rStyle w:val="HTMLTypewriter"/>
          <w:lang w:val="en"/>
        </w:rPr>
        <w:t>POST</w:t>
      </w:r>
      <w:r>
        <w:rPr>
          <w:rFonts w:ascii="Verdana" w:hAnsi="Verdana"/>
          <w:color w:val="000000"/>
          <w:lang w:val="en"/>
        </w:rPr>
        <w:t xml:space="preserve"> method as defined in </w:t>
      </w:r>
      <w:hyperlink w:anchor="RFC2616" w:history="1">
        <w:r>
          <w:rPr>
            <w:rStyle w:val="Hyperlink"/>
            <w:rFonts w:ascii="Verdana" w:hAnsi="Verdana"/>
            <w:u w:val="none"/>
            <w:lang w:val="en"/>
          </w:rPr>
          <w:t>RFC 2616</w:t>
        </w:r>
        <w:r>
          <w:rPr>
            <w:rStyle w:val="Hyperlink"/>
            <w:rFonts w:ascii="Verdana" w:hAnsi="Verdana"/>
            <w:vanish/>
            <w:u w:val="none"/>
            <w:lang w:val="en"/>
          </w:rPr>
          <w:t xml:space="preserve"> (Fielding, R., Gettys, J., Mogul, J., Frystyk, H., Masinter, L., Leach, </w:t>
        </w:r>
        <w:r>
          <w:rPr>
            <w:rStyle w:val="Hyperlink"/>
            <w:rFonts w:ascii="Verdana" w:hAnsi="Verdana"/>
            <w:vanish/>
            <w:u w:val="none"/>
            <w:lang w:val="en"/>
          </w:rPr>
          <w:t>P., and T. Berners-Lee, “Hypertext Transfer Protocol -- HTTP/1.1,” June 1999.)</w:t>
        </w:r>
      </w:hyperlink>
      <w:r>
        <w:rPr>
          <w:rFonts w:ascii="Verdana" w:hAnsi="Verdana"/>
          <w:color w:val="000000"/>
          <w:lang w:val="en"/>
        </w:rPr>
        <w:t xml:space="preserve"> [RFC2616]. </w:t>
      </w:r>
    </w:p>
    <w:p w14:paraId="619B738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using the HTTP </w:t>
      </w:r>
      <w:r>
        <w:rPr>
          <w:rStyle w:val="HTMLTypewriter"/>
          <w:lang w:val="en"/>
        </w:rPr>
        <w:t>GET</w:t>
      </w:r>
      <w:r>
        <w:rPr>
          <w:rFonts w:ascii="Verdana" w:hAnsi="Verdana"/>
          <w:color w:val="000000"/>
          <w:lang w:val="en"/>
        </w:rPr>
        <w:t xml:space="preserve"> method, the parameters are serialized using the Query String Serialization, per </w:t>
      </w:r>
      <w:hyperlink w:anchor="qss" w:history="1">
        <w:r>
          <w:rPr>
            <w:rStyle w:val="Hyperlink"/>
            <w:rFonts w:ascii="Verdana" w:hAnsi="Verdana"/>
            <w:u w:val="none"/>
            <w:lang w:val="en"/>
          </w:rPr>
          <w:t>Section 4.1</w:t>
        </w:r>
        <w:r>
          <w:rPr>
            <w:rStyle w:val="Hyperlink"/>
            <w:rFonts w:ascii="Verdana" w:hAnsi="Verdana"/>
            <w:vanish/>
            <w:u w:val="none"/>
            <w:lang w:val="en"/>
          </w:rPr>
          <w:t xml:space="preserve"> (Query String Serializati</w:t>
        </w:r>
        <w:r>
          <w:rPr>
            <w:rStyle w:val="Hyperlink"/>
            <w:rFonts w:ascii="Verdana" w:hAnsi="Verdana"/>
            <w:vanish/>
            <w:u w:val="none"/>
            <w:lang w:val="en"/>
          </w:rPr>
          <w:t>on)</w:t>
        </w:r>
      </w:hyperlink>
      <w:r>
        <w:rPr>
          <w:rFonts w:ascii="Verdana" w:hAnsi="Verdana"/>
          <w:color w:val="000000"/>
          <w:lang w:val="en"/>
        </w:rPr>
        <w:t xml:space="preserve">. If using the HTTP </w:t>
      </w:r>
      <w:r>
        <w:rPr>
          <w:rStyle w:val="HTMLTypewriter"/>
          <w:lang w:val="en"/>
        </w:rPr>
        <w:t>POST</w:t>
      </w:r>
      <w:r>
        <w:rPr>
          <w:rFonts w:ascii="Verdana" w:hAnsi="Verdana"/>
          <w:color w:val="000000"/>
          <w:lang w:val="en"/>
        </w:rPr>
        <w:t xml:space="preserve"> method, the request parameters are added to the HTTP request entity-body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w:t>
        </w:r>
        <w:r>
          <w:rPr>
            <w:rStyle w:val="Hyperlink"/>
            <w:rFonts w:ascii="Verdana" w:hAnsi="Verdana"/>
            <w:vanish/>
            <w:u w:val="none"/>
            <w:lang w:val="en"/>
          </w:rPr>
          <w:t>tt, D., and I. Jacobs, “HTML 4.01 Specification,” December 1999.)</w:t>
        </w:r>
      </w:hyperlink>
      <w:r>
        <w:rPr>
          <w:rFonts w:ascii="Verdana" w:hAnsi="Verdana"/>
          <w:color w:val="000000"/>
          <w:lang w:val="en"/>
        </w:rPr>
        <w:t xml:space="preserve">. </w:t>
      </w:r>
    </w:p>
    <w:p w14:paraId="23AB1BD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is a non-normative example of an Authorization Request URL (with line wraps within values for display purposes only): </w:t>
      </w:r>
    </w:p>
    <w:p w14:paraId="7657EA3C" w14:textId="77777777" w:rsidR="00000000" w:rsidRDefault="00635C42" w:rsidP="00635C42">
      <w:pPr>
        <w:pStyle w:val="HTMLPreformatted"/>
        <w:ind w:left="1200" w:right="480"/>
        <w:divId w:val="1245871357"/>
        <w:rPr>
          <w:lang w:val="en"/>
        </w:rPr>
      </w:pPr>
    </w:p>
    <w:p w14:paraId="25C1E58D" w14:textId="77777777" w:rsidR="00000000" w:rsidRDefault="00635C42" w:rsidP="00635C42">
      <w:pPr>
        <w:pStyle w:val="HTMLPreformatted"/>
        <w:ind w:left="1200" w:right="480"/>
        <w:divId w:val="1245871357"/>
        <w:rPr>
          <w:lang w:val="en"/>
        </w:rPr>
      </w:pPr>
      <w:r>
        <w:rPr>
          <w:lang w:val="en"/>
        </w:rPr>
        <w:t xml:space="preserve">  https://server.example.com/authorize?</w:t>
      </w:r>
    </w:p>
    <w:p w14:paraId="1A901F7A" w14:textId="77777777" w:rsidR="00000000" w:rsidRDefault="00635C42" w:rsidP="00635C42">
      <w:pPr>
        <w:pStyle w:val="HTMLPreformatted"/>
        <w:ind w:left="1200" w:right="480"/>
        <w:divId w:val="1245871357"/>
        <w:rPr>
          <w:lang w:val="en"/>
        </w:rPr>
      </w:pPr>
      <w:r>
        <w:rPr>
          <w:lang w:val="en"/>
        </w:rPr>
        <w:t xml:space="preserve">    response_t</w:t>
      </w:r>
      <w:r>
        <w:rPr>
          <w:lang w:val="en"/>
        </w:rPr>
        <w:t>ype=id_token%20token</w:t>
      </w:r>
    </w:p>
    <w:p w14:paraId="26144937" w14:textId="77777777" w:rsidR="00000000" w:rsidRDefault="00635C42" w:rsidP="00635C42">
      <w:pPr>
        <w:pStyle w:val="HTMLPreformatted"/>
        <w:ind w:left="1200" w:right="480"/>
        <w:divId w:val="1245871357"/>
        <w:rPr>
          <w:lang w:val="en"/>
        </w:rPr>
      </w:pPr>
      <w:r>
        <w:rPr>
          <w:lang w:val="en"/>
        </w:rPr>
        <w:t xml:space="preserve">    &amp;client_id=s6BhdRkqt3</w:t>
      </w:r>
    </w:p>
    <w:p w14:paraId="734977CD" w14:textId="77777777" w:rsidR="00000000" w:rsidRDefault="00635C42" w:rsidP="00635C42">
      <w:pPr>
        <w:pStyle w:val="HTMLPreformatted"/>
        <w:ind w:left="1200" w:right="480"/>
        <w:divId w:val="1245871357"/>
        <w:rPr>
          <w:lang w:val="en"/>
        </w:rPr>
      </w:pPr>
      <w:r>
        <w:rPr>
          <w:lang w:val="en"/>
        </w:rPr>
        <w:t xml:space="preserve">    &amp;redirect_uri=https%3A%2F%2Fclient.example.org%2Fcb</w:t>
      </w:r>
    </w:p>
    <w:p w14:paraId="6485F5D9" w14:textId="77777777" w:rsidR="00000000" w:rsidRDefault="00635C42" w:rsidP="00635C42">
      <w:pPr>
        <w:pStyle w:val="HTMLPreformatted"/>
        <w:ind w:left="1200" w:right="480"/>
        <w:divId w:val="1245871357"/>
        <w:rPr>
          <w:lang w:val="en"/>
        </w:rPr>
      </w:pPr>
      <w:r>
        <w:rPr>
          <w:lang w:val="en"/>
        </w:rPr>
        <w:t xml:space="preserve">    &amp;scope=openid%20profile</w:t>
      </w:r>
    </w:p>
    <w:p w14:paraId="023561C6" w14:textId="77777777" w:rsidR="00000000" w:rsidRDefault="00635C42" w:rsidP="00635C42">
      <w:pPr>
        <w:pStyle w:val="HTMLPreformatted"/>
        <w:ind w:left="1200" w:right="480"/>
        <w:divId w:val="1245871357"/>
        <w:rPr>
          <w:lang w:val="en"/>
        </w:rPr>
      </w:pPr>
      <w:r>
        <w:rPr>
          <w:lang w:val="en"/>
        </w:rPr>
        <w:t xml:space="preserve">    &amp;state=af0ifjsldkj</w:t>
      </w:r>
    </w:p>
    <w:p w14:paraId="54F49789" w14:textId="77777777" w:rsidR="00000000" w:rsidRDefault="00635C42" w:rsidP="00635C42">
      <w:pPr>
        <w:pStyle w:val="HTMLPreformatted"/>
        <w:ind w:left="1200" w:right="480"/>
        <w:divId w:val="1245871357"/>
        <w:rPr>
          <w:lang w:val="en"/>
        </w:rPr>
      </w:pPr>
      <w:r>
        <w:rPr>
          <w:lang w:val="en"/>
        </w:rPr>
        <w:t xml:space="preserve">    &amp;nonce=n-0S6_WzA2Mj</w:t>
      </w:r>
    </w:p>
    <w:p w14:paraId="46663BDD" w14:textId="77777777" w:rsidR="00000000" w:rsidRDefault="00635C42">
      <w:pPr>
        <w:spacing w:before="0" w:beforeAutospacing="0" w:after="0" w:afterAutospacing="0"/>
        <w:divId w:val="2103406055"/>
        <w:rPr>
          <w:rFonts w:ascii="Verdana" w:eastAsia="Times New Roman" w:hAnsi="Verdana"/>
          <w:color w:val="000000"/>
          <w:lang w:val="en"/>
        </w:rPr>
      </w:pPr>
      <w:bookmarkStart w:id="21" w:name="RequestParameters"/>
      <w:bookmarkEnd w:id="21"/>
    </w:p>
    <w:p w14:paraId="5B1356A3"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790250D" w14:textId="77777777">
        <w:trPr>
          <w:divId w:val="2103406055"/>
          <w:trHeight w:val="225"/>
          <w:tblCellSpacing w:w="15" w:type="dxa"/>
        </w:trPr>
        <w:tc>
          <w:tcPr>
            <w:tcW w:w="450" w:type="dxa"/>
            <w:shd w:val="clear" w:color="auto" w:fill="990000"/>
            <w:vAlign w:val="center"/>
            <w:hideMark/>
          </w:tcPr>
          <w:p w14:paraId="0FEFA4C0"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EA529D" w14:textId="77777777" w:rsidR="00000000" w:rsidRDefault="00635C42">
      <w:pPr>
        <w:pStyle w:val="Heading3"/>
        <w:divId w:val="2103406055"/>
        <w:rPr>
          <w:rFonts w:eastAsia="Times New Roman"/>
          <w:lang w:val="en"/>
        </w:rPr>
      </w:pPr>
      <w:bookmarkStart w:id="22" w:name="rfc.section.2.1.1.1"/>
      <w:bookmarkEnd w:id="22"/>
      <w:r>
        <w:rPr>
          <w:rFonts w:eastAsia="Times New Roman"/>
          <w:lang w:val="en"/>
        </w:rPr>
        <w:t>2.1.1.1.  Request Parameters</w:t>
      </w:r>
    </w:p>
    <w:p w14:paraId="0B704AA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profile of OpenID Connect uses the following OAuth 2.0 request parameters: </w:t>
      </w:r>
    </w:p>
    <w:p w14:paraId="6DEC6E49" w14:textId="77777777" w:rsidR="00000000" w:rsidRDefault="00635C42" w:rsidP="00635C42">
      <w:pPr>
        <w:spacing w:beforeAutospacing="0" w:after="0" w:afterAutospacing="0"/>
        <w:ind w:left="1200" w:right="1200"/>
        <w:divId w:val="120391625"/>
        <w:rPr>
          <w:rFonts w:ascii="Verdana" w:eastAsia="Times New Roman" w:hAnsi="Verdana"/>
          <w:color w:val="000000"/>
          <w:lang w:val="en"/>
        </w:rPr>
      </w:pPr>
      <w:r>
        <w:rPr>
          <w:rFonts w:ascii="Verdana" w:eastAsia="Times New Roman" w:hAnsi="Verdana"/>
          <w:color w:val="000000"/>
          <w:lang w:val="en"/>
        </w:rPr>
        <w:t>response_type</w:t>
      </w:r>
    </w:p>
    <w:p w14:paraId="224FD843" w14:textId="77777777" w:rsidR="00000000" w:rsidRDefault="00635C42" w:rsidP="00635C42">
      <w:pPr>
        <w:spacing w:before="0" w:beforeAutospacing="0" w:after="0" w:afterAutospacing="0"/>
        <w:ind w:left="1920" w:right="1200"/>
        <w:divId w:val="120391625"/>
        <w:rPr>
          <w:rFonts w:ascii="Verdana" w:eastAsia="Times New Roman" w:hAnsi="Verdana"/>
          <w:color w:val="000000"/>
          <w:lang w:val="en"/>
        </w:rPr>
      </w:pPr>
      <w:r>
        <w:rPr>
          <w:rFonts w:ascii="Verdana" w:eastAsia="Times New Roman" w:hAnsi="Verdana"/>
          <w:color w:val="000000"/>
          <w:lang w:val="en"/>
        </w:rPr>
        <w:t xml:space="preserve">REQUIRED. This value MUST include </w:t>
      </w:r>
      <w:r>
        <w:rPr>
          <w:rStyle w:val="HTMLTypewriter"/>
          <w:lang w:val="en"/>
        </w:rPr>
        <w:t>id_token</w:t>
      </w:r>
      <w:r>
        <w:rPr>
          <w:rFonts w:ascii="Verdana" w:eastAsia="Times New Roman" w:hAnsi="Verdana"/>
          <w:color w:val="000000"/>
          <w:lang w:val="en"/>
        </w:rPr>
        <w:t xml:space="preserve"> and </w:t>
      </w:r>
      <w:r>
        <w:rPr>
          <w:rStyle w:val="HTMLTypewriter"/>
          <w:lang w:val="en"/>
        </w:rPr>
        <w:t>token</w:t>
      </w:r>
      <w:r>
        <w:rPr>
          <w:rFonts w:ascii="Verdana" w:eastAsia="Times New Roman" w:hAnsi="Verdana"/>
          <w:color w:val="000000"/>
          <w:lang w:val="en"/>
        </w:rPr>
        <w:t>, as a space delimited list. This requests that both an Access Token and an ID Token be returned in the URL f</w:t>
      </w:r>
      <w:r>
        <w:rPr>
          <w:rFonts w:ascii="Verdana" w:eastAsia="Times New Roman" w:hAnsi="Verdana"/>
          <w:color w:val="000000"/>
          <w:lang w:val="en"/>
        </w:rPr>
        <w:t xml:space="preserve">ragment component of the response, as specified in </w:t>
      </w:r>
      <w:hyperlink w:anchor="OAuth.Responses" w:history="1">
        <w:r>
          <w:rPr>
            <w:rStyle w:val="Hyperlink"/>
            <w:rFonts w:ascii="Verdana" w:eastAsia="Times New Roman" w:hAnsi="Verdana"/>
            <w:u w:val="none"/>
            <w:lang w:val="en"/>
          </w:rPr>
          <w:t>OAuth 2.0 Multiple Response Type Encoding Practices</w:t>
        </w:r>
        <w:r>
          <w:rPr>
            <w:rStyle w:val="Hyperlink"/>
            <w:rFonts w:ascii="Verdana" w:eastAsia="Times New Roman" w:hAnsi="Verdana"/>
            <w:vanish/>
            <w:u w:val="none"/>
            <w:lang w:val="en"/>
          </w:rPr>
          <w:t xml:space="preserve"> (de Medeiros, B., Ed., Scurtescu, M., and P. Tarjan, “OAuth 2.0 Multiple Response Type Encoding Practices,” June 20</w:t>
        </w:r>
        <w:r>
          <w:rPr>
            <w:rStyle w:val="Hyperlink"/>
            <w:rFonts w:ascii="Verdana" w:eastAsia="Times New Roman" w:hAnsi="Verdana"/>
            <w:vanish/>
            <w:u w:val="none"/>
            <w:lang w:val="en"/>
          </w:rPr>
          <w:t>13.)</w:t>
        </w:r>
      </w:hyperlink>
      <w:r>
        <w:rPr>
          <w:rFonts w:ascii="Verdana" w:eastAsia="Times New Roman" w:hAnsi="Verdana"/>
          <w:color w:val="000000"/>
          <w:lang w:val="en"/>
        </w:rPr>
        <w:t xml:space="preserve"> [OAuth.Responses]. </w:t>
      </w:r>
    </w:p>
    <w:p w14:paraId="6C2851FC" w14:textId="77777777" w:rsidR="00000000" w:rsidRDefault="00635C42" w:rsidP="00635C42">
      <w:pPr>
        <w:spacing w:before="0" w:beforeAutospacing="0" w:after="0" w:afterAutospacing="0"/>
        <w:ind w:left="1200" w:right="1200"/>
        <w:divId w:val="120391625"/>
        <w:rPr>
          <w:rFonts w:ascii="Verdana" w:eastAsia="Times New Roman" w:hAnsi="Verdana"/>
          <w:color w:val="000000"/>
          <w:lang w:val="en"/>
        </w:rPr>
      </w:pPr>
      <w:r>
        <w:rPr>
          <w:rFonts w:ascii="Verdana" w:eastAsia="Times New Roman" w:hAnsi="Verdana"/>
          <w:color w:val="000000"/>
          <w:lang w:val="en"/>
        </w:rPr>
        <w:t>client_id</w:t>
      </w:r>
    </w:p>
    <w:p w14:paraId="61DE33F8" w14:textId="77777777" w:rsidR="00000000" w:rsidRDefault="00635C42" w:rsidP="00635C42">
      <w:pPr>
        <w:spacing w:before="0" w:beforeAutospacing="0" w:after="0" w:afterAutospacing="0"/>
        <w:ind w:left="1920" w:right="1200"/>
        <w:divId w:val="120391625"/>
        <w:rPr>
          <w:rFonts w:ascii="Verdana" w:eastAsia="Times New Roman" w:hAnsi="Verdana"/>
          <w:color w:val="000000"/>
          <w:lang w:val="en"/>
        </w:rPr>
      </w:pPr>
      <w:r>
        <w:rPr>
          <w:rFonts w:ascii="Verdana" w:eastAsia="Times New Roman" w:hAnsi="Verdana"/>
          <w:color w:val="000000"/>
          <w:lang w:val="en"/>
        </w:rPr>
        <w:t xml:space="preserve">REQUIRED. OAuth 2.0 Client Identifier. </w:t>
      </w:r>
    </w:p>
    <w:p w14:paraId="247CA203" w14:textId="77777777" w:rsidR="00000000" w:rsidRDefault="00635C42" w:rsidP="00635C42">
      <w:pPr>
        <w:spacing w:before="0" w:beforeAutospacing="0" w:after="0" w:afterAutospacing="0"/>
        <w:ind w:left="1200" w:right="1200"/>
        <w:divId w:val="120391625"/>
        <w:rPr>
          <w:rFonts w:ascii="Verdana" w:eastAsia="Times New Roman" w:hAnsi="Verdana"/>
          <w:color w:val="000000"/>
          <w:lang w:val="en"/>
        </w:rPr>
      </w:pPr>
      <w:r>
        <w:rPr>
          <w:rFonts w:ascii="Verdana" w:eastAsia="Times New Roman" w:hAnsi="Verdana"/>
          <w:color w:val="000000"/>
          <w:lang w:val="en"/>
        </w:rPr>
        <w:t>scope</w:t>
      </w:r>
    </w:p>
    <w:p w14:paraId="5C601CAA" w14:textId="77777777" w:rsidR="00000000" w:rsidRDefault="00635C42" w:rsidP="00635C42">
      <w:pPr>
        <w:spacing w:before="0" w:beforeAutospacing="0" w:after="0" w:afterAutospacing="0"/>
        <w:ind w:left="1920" w:right="1200"/>
        <w:divId w:val="120391625"/>
        <w:rPr>
          <w:rFonts w:ascii="Verdana" w:eastAsia="Times New Roman" w:hAnsi="Verdana"/>
          <w:color w:val="000000"/>
          <w:lang w:val="en"/>
        </w:rPr>
      </w:pPr>
      <w:r>
        <w:rPr>
          <w:rFonts w:ascii="Verdana" w:eastAsia="Times New Roman" w:hAnsi="Verdana"/>
          <w:color w:val="000000"/>
          <w:lang w:val="en"/>
        </w:rPr>
        <w:t xml:space="preserve">REQUIRED. Space delimited, case sensitive list of ASCII OAuth 2.0 scope values. OpenID Connect requests MUST contain the </w:t>
      </w:r>
      <w:r>
        <w:rPr>
          <w:rStyle w:val="HTMLTypewriter"/>
          <w:lang w:val="en"/>
        </w:rPr>
        <w:t>openid</w:t>
      </w:r>
      <w:r>
        <w:rPr>
          <w:rFonts w:ascii="Verdana" w:eastAsia="Times New Roman" w:hAnsi="Verdana"/>
          <w:color w:val="000000"/>
          <w:lang w:val="en"/>
        </w:rPr>
        <w:t xml:space="preserve"> scope value. OPTIONAL scope values of </w:t>
      </w:r>
      <w:r>
        <w:rPr>
          <w:rStyle w:val="HTMLTypewriter"/>
          <w:lang w:val="en"/>
        </w:rPr>
        <w:t>profile</w:t>
      </w:r>
      <w:r>
        <w:rPr>
          <w:rFonts w:ascii="Verdana" w:eastAsia="Times New Roman" w:hAnsi="Verdana"/>
          <w:color w:val="000000"/>
          <w:lang w:val="en"/>
        </w:rPr>
        <w:t xml:space="preserve">, </w:t>
      </w:r>
      <w:r>
        <w:rPr>
          <w:rStyle w:val="HTMLTypewriter"/>
          <w:lang w:val="en"/>
        </w:rPr>
        <w:t>email</w:t>
      </w:r>
      <w:r>
        <w:rPr>
          <w:rFonts w:ascii="Verdana" w:eastAsia="Times New Roman" w:hAnsi="Verdana"/>
          <w:color w:val="000000"/>
          <w:lang w:val="en"/>
        </w:rPr>
        <w:t xml:space="preserve">, </w:t>
      </w:r>
      <w:r>
        <w:rPr>
          <w:rStyle w:val="HTMLTypewriter"/>
          <w:lang w:val="en"/>
        </w:rPr>
        <w:t>address</w:t>
      </w:r>
      <w:r>
        <w:rPr>
          <w:rFonts w:ascii="Verdana" w:eastAsia="Times New Roman" w:hAnsi="Verdana"/>
          <w:color w:val="000000"/>
          <w:lang w:val="en"/>
        </w:rPr>
        <w:t xml:space="preserve">, </w:t>
      </w:r>
      <w:r>
        <w:rPr>
          <w:rStyle w:val="HTMLTypewriter"/>
          <w:lang w:val="en"/>
        </w:rPr>
        <w:t>phone</w:t>
      </w:r>
      <w:r>
        <w:rPr>
          <w:rFonts w:ascii="Verdana" w:eastAsia="Times New Roman" w:hAnsi="Verdana"/>
          <w:color w:val="000000"/>
          <w:lang w:val="en"/>
        </w:rPr>
        <w:t xml:space="preserve">, and </w:t>
      </w:r>
      <w:r>
        <w:rPr>
          <w:rStyle w:val="HTMLTypewriter"/>
          <w:lang w:val="en"/>
        </w:rPr>
        <w:t>offline_access</w:t>
      </w:r>
      <w:r>
        <w:rPr>
          <w:rFonts w:ascii="Verdana" w:eastAsia="Times New Roman" w:hAnsi="Verdana"/>
          <w:color w:val="000000"/>
          <w:lang w:val="en"/>
        </w:rPr>
        <w:t xml:space="preserve"> are also defined. See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for more about the scope values defined by this specification. </w:t>
      </w:r>
    </w:p>
    <w:p w14:paraId="6E387BD9" w14:textId="77777777" w:rsidR="00000000" w:rsidRDefault="00635C42" w:rsidP="00635C42">
      <w:pPr>
        <w:spacing w:before="0" w:beforeAutospacing="0" w:after="0" w:afterAutospacing="0"/>
        <w:ind w:left="1200" w:right="1200"/>
        <w:divId w:val="120391625"/>
        <w:rPr>
          <w:rFonts w:ascii="Verdana" w:eastAsia="Times New Roman" w:hAnsi="Verdana"/>
          <w:color w:val="000000"/>
          <w:lang w:val="en"/>
        </w:rPr>
      </w:pPr>
      <w:r>
        <w:rPr>
          <w:rFonts w:ascii="Verdana" w:eastAsia="Times New Roman" w:hAnsi="Verdana"/>
          <w:color w:val="000000"/>
          <w:lang w:val="en"/>
        </w:rPr>
        <w:t>redirect_uri</w:t>
      </w:r>
    </w:p>
    <w:p w14:paraId="07F428B9" w14:textId="77777777" w:rsidR="00000000" w:rsidRDefault="00635C42" w:rsidP="00635C42">
      <w:pPr>
        <w:spacing w:before="0" w:beforeAutospacing="0" w:after="0" w:afterAutospacing="0"/>
        <w:ind w:left="1920" w:right="1200"/>
        <w:divId w:val="120391625"/>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Redirection URI to which the response will be sent. This MUST be pre-registered with the OpenID Provider. This URI MUST exactly match one of the </w:t>
      </w:r>
      <w:r>
        <w:rPr>
          <w:rStyle w:val="HTMLTypewriter"/>
          <w:lang w:val="en"/>
        </w:rPr>
        <w:t>redirect_uris</w:t>
      </w:r>
      <w:r>
        <w:rPr>
          <w:rFonts w:ascii="Verdana" w:eastAsia="Times New Roman" w:hAnsi="Verdana"/>
          <w:color w:val="000000"/>
          <w:lang w:val="en"/>
        </w:rPr>
        <w:t xml:space="preserve"> registered for the Client,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If the Client uses the OAuth implicit grant type, the redirection URI MUST NOT u</w:t>
      </w:r>
      <w:r>
        <w:rPr>
          <w:rFonts w:ascii="Verdana" w:eastAsia="Times New Roman" w:hAnsi="Verdana"/>
          <w:color w:val="000000"/>
          <w:lang w:val="en"/>
        </w:rPr>
        <w:t xml:space="preserve">se the </w:t>
      </w:r>
      <w:r>
        <w:rPr>
          <w:rStyle w:val="HTMLTypewriter"/>
          <w:lang w:val="en"/>
        </w:rPr>
        <w:t>http</w:t>
      </w:r>
      <w:r>
        <w:rPr>
          <w:rFonts w:ascii="Verdana" w:eastAsia="Times New Roman" w:hAnsi="Verdana"/>
          <w:color w:val="000000"/>
          <w:lang w:val="en"/>
        </w:rPr>
        <w:t xml:space="preserve"> scheme unless the Client is a native application, in which case it MAY use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w:t>
      </w:r>
    </w:p>
    <w:p w14:paraId="3CCB0278" w14:textId="77777777" w:rsidR="00000000" w:rsidRDefault="00635C42" w:rsidP="00635C42">
      <w:pPr>
        <w:spacing w:before="0" w:beforeAutospacing="0" w:after="0" w:afterAutospacing="0"/>
        <w:ind w:left="1200" w:right="1200"/>
        <w:divId w:val="120391625"/>
        <w:rPr>
          <w:rFonts w:ascii="Verdana" w:eastAsia="Times New Roman" w:hAnsi="Verdana"/>
          <w:color w:val="000000"/>
          <w:lang w:val="en"/>
        </w:rPr>
      </w:pPr>
      <w:r>
        <w:rPr>
          <w:rFonts w:ascii="Verdana" w:eastAsia="Times New Roman" w:hAnsi="Verdana"/>
          <w:color w:val="000000"/>
          <w:lang w:val="en"/>
        </w:rPr>
        <w:t>state</w:t>
      </w:r>
    </w:p>
    <w:p w14:paraId="532A9773" w14:textId="77777777" w:rsidR="00000000" w:rsidRDefault="00635C42" w:rsidP="00635C42">
      <w:pPr>
        <w:spacing w:before="0" w:beforeAutospacing="0" w:afterAutospacing="0"/>
        <w:ind w:left="1920" w:right="1200"/>
        <w:divId w:val="120391625"/>
        <w:rPr>
          <w:rFonts w:ascii="Verdana" w:eastAsia="Times New Roman" w:hAnsi="Verdana"/>
          <w:color w:val="000000"/>
          <w:lang w:val="en"/>
        </w:rPr>
      </w:pPr>
      <w:r>
        <w:rPr>
          <w:rFonts w:ascii="Verdana" w:eastAsia="Times New Roman" w:hAnsi="Verdana"/>
          <w:color w:val="000000"/>
          <w:lang w:val="en"/>
        </w:rPr>
        <w:t>RECOMMENDED. Opaque value used to maintain state between the request and the callback. Typically, Cross-Site Requ</w:t>
      </w:r>
      <w:r>
        <w:rPr>
          <w:rFonts w:ascii="Verdana" w:eastAsia="Times New Roman" w:hAnsi="Verdana"/>
          <w:color w:val="000000"/>
          <w:lang w:val="en"/>
        </w:rPr>
        <w:t xml:space="preserve">est Forgery (CSRF, XSRF) mitigation is done by cryptographically binding the value of this parameter with the browser cookie. </w:t>
      </w:r>
    </w:p>
    <w:p w14:paraId="2400F92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specification also defines the following request parameters: </w:t>
      </w:r>
    </w:p>
    <w:p w14:paraId="54636054" w14:textId="77777777" w:rsidR="00000000" w:rsidRDefault="00635C42" w:rsidP="00635C42">
      <w:pPr>
        <w:spacing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nonce</w:t>
      </w:r>
    </w:p>
    <w:p w14:paraId="03734678"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REQUIRED. String value used to associate a Client sessio</w:t>
      </w:r>
      <w:r>
        <w:rPr>
          <w:rFonts w:ascii="Verdana" w:eastAsia="Times New Roman" w:hAnsi="Verdana"/>
          <w:color w:val="000000"/>
          <w:lang w:val="en"/>
        </w:rPr>
        <w:t xml:space="preserve">n with an ID Token, and to mitigate replay attacks. The value is passed through unmodified from the Authorization Request to the ID Token. Sufficient entropy MUST be present in the </w:t>
      </w:r>
      <w:r>
        <w:rPr>
          <w:rStyle w:val="HTMLTypewriter"/>
          <w:lang w:val="en"/>
        </w:rPr>
        <w:t>nonce</w:t>
      </w:r>
      <w:r>
        <w:rPr>
          <w:rFonts w:ascii="Verdana" w:eastAsia="Times New Roman" w:hAnsi="Verdana"/>
          <w:color w:val="000000"/>
          <w:lang w:val="en"/>
        </w:rPr>
        <w:t xml:space="preserve"> values used to prevent attackers from guessing values. One method to </w:t>
      </w:r>
      <w:r>
        <w:rPr>
          <w:rFonts w:ascii="Verdana" w:eastAsia="Times New Roman" w:hAnsi="Verdana"/>
          <w:color w:val="000000"/>
          <w:lang w:val="en"/>
        </w:rPr>
        <w:t xml:space="preserve">achieve this is to store a random value as a signed session cookie, and pass the value in the </w:t>
      </w:r>
      <w:r>
        <w:rPr>
          <w:rStyle w:val="HTMLTypewriter"/>
          <w:lang w:val="en"/>
        </w:rPr>
        <w:t>nonce</w:t>
      </w:r>
      <w:r>
        <w:rPr>
          <w:rFonts w:ascii="Verdana" w:eastAsia="Times New Roman" w:hAnsi="Verdana"/>
          <w:color w:val="000000"/>
          <w:lang w:val="en"/>
        </w:rPr>
        <w:t xml:space="preserve"> parameter. In that case, the </w:t>
      </w:r>
      <w:r>
        <w:rPr>
          <w:rStyle w:val="HTMLTypewriter"/>
          <w:lang w:val="en"/>
        </w:rPr>
        <w:t>nonce</w:t>
      </w:r>
      <w:r>
        <w:rPr>
          <w:rFonts w:ascii="Verdana" w:eastAsia="Times New Roman" w:hAnsi="Verdana"/>
          <w:color w:val="000000"/>
          <w:lang w:val="en"/>
        </w:rPr>
        <w:t xml:space="preserve"> in the returned ID Token can be compared to the signed session cookie to detect ID Token replay by third parties. </w:t>
      </w:r>
    </w:p>
    <w:p w14:paraId="786315CC"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displa</w:t>
      </w:r>
      <w:r>
        <w:rPr>
          <w:rFonts w:ascii="Verdana" w:eastAsia="Times New Roman" w:hAnsi="Verdana"/>
          <w:color w:val="000000"/>
          <w:lang w:val="en"/>
        </w:rPr>
        <w:t>y</w:t>
      </w:r>
    </w:p>
    <w:p w14:paraId="0C4839C2"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OPTIONAL. ASCII string value that specifies how the Authorization Server displays the authentication and consent user interface pages to the End-User. The defined values are: </w:t>
      </w:r>
    </w:p>
    <w:p w14:paraId="49DC8AB0"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page</w:t>
      </w:r>
    </w:p>
    <w:p w14:paraId="2CC15928"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w:t>
      </w:r>
      <w:r>
        <w:rPr>
          <w:rFonts w:ascii="Verdana" w:eastAsia="Times New Roman" w:hAnsi="Verdana"/>
          <w:color w:val="000000"/>
          <w:lang w:val="en"/>
        </w:rPr>
        <w:t xml:space="preserve">sistent with a full User-Agent page view. If the display parameter is not specified this is the default display mode. </w:t>
      </w:r>
    </w:p>
    <w:p w14:paraId="1086177F"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popup</w:t>
      </w:r>
    </w:p>
    <w:p w14:paraId="03400CF3"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popup User-Agent window. The popup User-Age</w:t>
      </w:r>
      <w:r>
        <w:rPr>
          <w:rFonts w:ascii="Verdana" w:eastAsia="Times New Roman" w:hAnsi="Verdana"/>
          <w:color w:val="000000"/>
          <w:lang w:val="en"/>
        </w:rPr>
        <w:t xml:space="preserve">nt window SHOULD be 450 pixels wide and 500 pixels tall. </w:t>
      </w:r>
    </w:p>
    <w:p w14:paraId="4B3D8764"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touch</w:t>
      </w:r>
    </w:p>
    <w:p w14:paraId="127FDB41"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The Authorization Server SHOULD display authentication and consent UI consistent with a device that leverages a touch interface. The Authorization Server MAY attempt to detect the touch device</w:t>
      </w:r>
      <w:r>
        <w:rPr>
          <w:rFonts w:ascii="Verdana" w:eastAsia="Times New Roman" w:hAnsi="Verdana"/>
          <w:color w:val="000000"/>
          <w:lang w:val="en"/>
        </w:rPr>
        <w:t xml:space="preserve"> and further customize the interface. </w:t>
      </w:r>
    </w:p>
    <w:p w14:paraId="4E0B0183"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wap</w:t>
      </w:r>
    </w:p>
    <w:p w14:paraId="1745E193"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The Authorization Server SHOULD display authentication and consent UI consistent with a "feature phone" type display. </w:t>
      </w:r>
    </w:p>
    <w:p w14:paraId="6EEB75DA"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prompt</w:t>
      </w:r>
    </w:p>
    <w:p w14:paraId="5A1527E7"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OPTIONAL. Space delimited, case sensitive list of ASCII string values that specifies wh</w:t>
      </w:r>
      <w:r>
        <w:rPr>
          <w:rFonts w:ascii="Verdana" w:eastAsia="Times New Roman" w:hAnsi="Verdana"/>
          <w:color w:val="000000"/>
          <w:lang w:val="en"/>
        </w:rPr>
        <w:t xml:space="preserve">ether the Authorization Server prompts the End-User for reauthentication and consent. The defined values are: </w:t>
      </w:r>
    </w:p>
    <w:p w14:paraId="78A89E8F"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none</w:t>
      </w:r>
    </w:p>
    <w:p w14:paraId="77D7C563"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The Authorization Server MUST NOT display any authentication or consent user interface pages. An error is returned if the End-User is not al</w:t>
      </w:r>
      <w:r>
        <w:rPr>
          <w:rFonts w:ascii="Verdana" w:eastAsia="Times New Roman" w:hAnsi="Verdana"/>
          <w:color w:val="000000"/>
          <w:lang w:val="en"/>
        </w:rPr>
        <w:t xml:space="preserve">ready authenticated or the Client does not have pre-configured consent for the requested Claims or does not fulfill other conditions for processing. This can be used as a method to check for existing authentication and/or consent. </w:t>
      </w:r>
    </w:p>
    <w:p w14:paraId="2BBC6778"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login</w:t>
      </w:r>
    </w:p>
    <w:p w14:paraId="75DA2DD9"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The Authorization </w:t>
      </w:r>
      <w:r>
        <w:rPr>
          <w:rFonts w:ascii="Verdana" w:eastAsia="Times New Roman" w:hAnsi="Verdana"/>
          <w:color w:val="000000"/>
          <w:lang w:val="en"/>
        </w:rPr>
        <w:t xml:space="preserve">Server SHOULD prompt the End-User for reauthentication. If it cannot prompt the End-User, it MUST return an error. </w:t>
      </w:r>
    </w:p>
    <w:p w14:paraId="4E1DD411"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consent</w:t>
      </w:r>
    </w:p>
    <w:p w14:paraId="695D824A"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The Authorization Server SHOULD prompt the End-User for consent before returning information to the Client. </w:t>
      </w:r>
    </w:p>
    <w:p w14:paraId="435C4339"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select_account</w:t>
      </w:r>
    </w:p>
    <w:p w14:paraId="458BC297"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The Auth</w:t>
      </w:r>
      <w:r>
        <w:rPr>
          <w:rFonts w:ascii="Verdana" w:eastAsia="Times New Roman" w:hAnsi="Verdana"/>
          <w:color w:val="000000"/>
          <w:lang w:val="en"/>
        </w:rPr>
        <w:t>orization Server SHOULD prompt the End-User to select a user account. This allows an End-User who has multiple accounts at the Authorization Server to select amongst the multiple accounts that they might have current sessions for. If it cannot prompt the E</w:t>
      </w:r>
      <w:r>
        <w:rPr>
          <w:rFonts w:ascii="Verdana" w:eastAsia="Times New Roman" w:hAnsi="Verdana"/>
          <w:color w:val="000000"/>
          <w:lang w:val="en"/>
        </w:rPr>
        <w:t xml:space="preserve">nd-User, it MUST return an error. </w:t>
      </w:r>
    </w:p>
    <w:p w14:paraId="1DB4EF61"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The </w:t>
      </w:r>
      <w:r>
        <w:rPr>
          <w:rStyle w:val="HTMLTypewriter"/>
          <w:lang w:val="en"/>
        </w:rPr>
        <w:t>prompt</w:t>
      </w:r>
      <w:r>
        <w:rPr>
          <w:rFonts w:ascii="Verdana" w:eastAsia="Times New Roman" w:hAnsi="Verdana"/>
          <w:color w:val="000000"/>
          <w:lang w:val="en"/>
        </w:rPr>
        <w:t xml:space="preserve"> parameter can be used by the Client to make sure that the End-User is still present for the current session or to bring attention to the request. If this parameter contains </w:t>
      </w:r>
      <w:r>
        <w:rPr>
          <w:rStyle w:val="HTMLTypewriter"/>
          <w:lang w:val="en"/>
        </w:rPr>
        <w:t>none</w:t>
      </w:r>
      <w:r>
        <w:rPr>
          <w:rFonts w:ascii="Verdana" w:eastAsia="Times New Roman" w:hAnsi="Verdana"/>
          <w:color w:val="000000"/>
          <w:lang w:val="en"/>
        </w:rPr>
        <w:t xml:space="preserve"> with any other value, an </w:t>
      </w:r>
      <w:r>
        <w:rPr>
          <w:rFonts w:ascii="Verdana" w:eastAsia="Times New Roman" w:hAnsi="Verdana"/>
          <w:color w:val="000000"/>
          <w:lang w:val="en"/>
        </w:rPr>
        <w:t xml:space="preserve">error is returned. </w:t>
      </w:r>
    </w:p>
    <w:p w14:paraId="41500B85"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max_age</w:t>
      </w:r>
    </w:p>
    <w:p w14:paraId="36D6B865"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OPTIONAL. Maximum Authentication Age. Specifies the allowable elapsed time in seconds since the last time the End-User was actively authenticated. If the elapsed time is greater than this value, the OP MUST attempt to actively r</w:t>
      </w:r>
      <w:r>
        <w:rPr>
          <w:rFonts w:ascii="Verdana" w:eastAsia="Times New Roman" w:hAnsi="Verdana"/>
          <w:color w:val="000000"/>
          <w:lang w:val="en"/>
        </w:rPr>
        <w:t xml:space="preserve">e-authenticate the End-User. When </w:t>
      </w:r>
      <w:r>
        <w:rPr>
          <w:rStyle w:val="HTMLTypewriter"/>
          <w:lang w:val="en"/>
        </w:rPr>
        <w:t>max_age</w:t>
      </w:r>
      <w:r>
        <w:rPr>
          <w:rFonts w:ascii="Verdana" w:eastAsia="Times New Roman" w:hAnsi="Verdana"/>
          <w:color w:val="000000"/>
          <w:lang w:val="en"/>
        </w:rPr>
        <w:t xml:space="preserve"> is used, the ID Token returned MUST include an </w:t>
      </w:r>
      <w:r>
        <w:rPr>
          <w:rStyle w:val="HTMLTypewriter"/>
          <w:lang w:val="en"/>
        </w:rPr>
        <w:t>auth_time</w:t>
      </w:r>
      <w:r>
        <w:rPr>
          <w:rFonts w:ascii="Verdana" w:eastAsia="Times New Roman" w:hAnsi="Verdana"/>
          <w:color w:val="000000"/>
          <w:lang w:val="en"/>
        </w:rPr>
        <w:t xml:space="preserve"> Claim Value. </w:t>
      </w:r>
    </w:p>
    <w:p w14:paraId="666CD4AE"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ui_locales</w:t>
      </w:r>
    </w:p>
    <w:p w14:paraId="7827F6D1"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OPTIONAL. End-User's preferred languages and scripts for the user interface,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For instance, the value "fr-CA fr en" represents a preference for French as spoken in Canada, then Fr</w:t>
      </w:r>
      <w:r>
        <w:rPr>
          <w:rFonts w:ascii="Verdana" w:eastAsia="Times New Roman" w:hAnsi="Verdana"/>
          <w:color w:val="000000"/>
          <w:lang w:val="en"/>
        </w:rPr>
        <w:t xml:space="preserve">ench (without a region designation), followed by English (without a region designation). An error SHOULD NOT result if some or all of the requested locales are not supported by the OpenID Provider. </w:t>
      </w:r>
    </w:p>
    <w:p w14:paraId="3034A770"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claims_locales</w:t>
      </w:r>
    </w:p>
    <w:p w14:paraId="6F0842BC"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OPTIONAL. End-User's preferred languages a</w:t>
      </w:r>
      <w:r>
        <w:rPr>
          <w:rFonts w:ascii="Verdana" w:eastAsia="Times New Roman" w:hAnsi="Verdana"/>
          <w:color w:val="000000"/>
          <w:lang w:val="en"/>
        </w:rPr>
        <w:t xml:space="preserve">nd scripts for Claims being returned, represented as a space-separated list of </w:t>
      </w:r>
      <w:hyperlink w:anchor="RFC5646" w:history="1">
        <w:r>
          <w:rPr>
            <w:rStyle w:val="Hyperlink"/>
            <w:rFonts w:ascii="Verdana" w:eastAsia="Times New Roman" w:hAnsi="Verdana"/>
            <w:u w:val="none"/>
            <w:lang w:val="en"/>
          </w:rPr>
          <w:t>BCP47</w:t>
        </w:r>
        <w:r>
          <w:rPr>
            <w:rStyle w:val="Hyperlink"/>
            <w:rFonts w:ascii="Verdana" w:eastAsia="Times New Roman" w:hAnsi="Verdana"/>
            <w:vanish/>
            <w:u w:val="none"/>
            <w:lang w:val="en"/>
          </w:rPr>
          <w:t xml:space="preserve"> (Phillips, A. and M. Davis, “Tags for Identifying Languages,” September 2009.)</w:t>
        </w:r>
      </w:hyperlink>
      <w:r>
        <w:rPr>
          <w:rFonts w:ascii="Verdana" w:eastAsia="Times New Roman" w:hAnsi="Verdana"/>
          <w:color w:val="000000"/>
          <w:lang w:val="en"/>
        </w:rPr>
        <w:t xml:space="preserve"> [RFC5646] language tag values, ordered by preference. An error</w:t>
      </w:r>
      <w:r>
        <w:rPr>
          <w:rFonts w:ascii="Verdana" w:eastAsia="Times New Roman" w:hAnsi="Verdana"/>
          <w:color w:val="000000"/>
          <w:lang w:val="en"/>
        </w:rPr>
        <w:t xml:space="preserve"> SHOULD NOT result if some or all of the requested locales are not supported by the OpenID Provider. </w:t>
      </w:r>
    </w:p>
    <w:p w14:paraId="2AF51857"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id_token_hint</w:t>
      </w:r>
    </w:p>
    <w:p w14:paraId="17B386C4"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OPTIONAL. Previously issued ID Token passed to the Authorization Server as a hint about the End-User's current or past authenticated session</w:t>
      </w:r>
      <w:r>
        <w:rPr>
          <w:rFonts w:ascii="Verdana" w:eastAsia="Times New Roman" w:hAnsi="Verdana"/>
          <w:color w:val="000000"/>
          <w:lang w:val="en"/>
        </w:rPr>
        <w:t xml:space="preserve"> with the Client. This SHOULD be present when </w:t>
      </w:r>
      <w:r>
        <w:rPr>
          <w:rStyle w:val="HTMLTypewriter"/>
          <w:lang w:val="en"/>
        </w:rPr>
        <w:t>prompt=none</w:t>
      </w:r>
      <w:r>
        <w:rPr>
          <w:rFonts w:ascii="Verdana" w:eastAsia="Times New Roman" w:hAnsi="Verdana"/>
          <w:color w:val="000000"/>
          <w:lang w:val="en"/>
        </w:rPr>
        <w:t xml:space="preserve"> is used. If the End-User identified by the ID Token is logged in or is logged in by the request, then the Authorization Server returns a positive response; otherwise, it SHOULD return a negative res</w:t>
      </w:r>
      <w:r>
        <w:rPr>
          <w:rFonts w:ascii="Verdana" w:eastAsia="Times New Roman" w:hAnsi="Verdana"/>
          <w:color w:val="000000"/>
          <w:lang w:val="en"/>
        </w:rPr>
        <w:t xml:space="preserve">ponse.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5D45D9C7"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login_hint</w:t>
      </w:r>
    </w:p>
    <w:p w14:paraId="5BC0998F" w14:textId="77777777"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OPTIONAL. Hint to the Authorization Server about the login identifier the End-User might use to log in (if necessary). </w:t>
      </w:r>
      <w:r>
        <w:rPr>
          <w:rFonts w:ascii="Verdana" w:eastAsia="Times New Roman" w:hAnsi="Verdana"/>
          <w:color w:val="000000"/>
          <w:lang w:val="en"/>
        </w:rPr>
        <w:t xml:space="preserve">This hint can be used by an RP if it first asks the End-User for their e-mail address (or other identifier) and then wants to pass that value as a hint to the discovered authorization service. It is RECOMMENDED that the hint value match the value used for </w:t>
      </w:r>
      <w:r>
        <w:rPr>
          <w:rFonts w:ascii="Verdana" w:eastAsia="Times New Roman" w:hAnsi="Verdana"/>
          <w:color w:val="000000"/>
          <w:lang w:val="en"/>
        </w:rPr>
        <w:t xml:space="preserve">discovery. This value MAY also be a phone number in the format specified for the </w:t>
      </w:r>
      <w:r>
        <w:rPr>
          <w:rStyle w:val="HTMLTypewriter"/>
          <w:lang w:val="en"/>
        </w:rPr>
        <w:t>phone_number</w:t>
      </w:r>
      <w:r>
        <w:rPr>
          <w:rFonts w:ascii="Verdana" w:eastAsia="Times New Roman" w:hAnsi="Verdana"/>
          <w:color w:val="000000"/>
          <w:lang w:val="en"/>
        </w:rPr>
        <w:t xml:space="preserve"> Claim. The use of this parameter is left to the OP's discretion. </w:t>
      </w:r>
    </w:p>
    <w:p w14:paraId="06CFDCDE"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acr_values</w:t>
      </w:r>
    </w:p>
    <w:p w14:paraId="6F58E2EC" w14:textId="639A860E" w:rsidR="00000000" w:rsidRDefault="00635C42" w:rsidP="00635C42">
      <w:pPr>
        <w:spacing w:before="0" w:beforeAutospacing="0" w:after="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OPTIONAL. Requested Authentication Context Class Reference values. Space-separated st</w:t>
      </w:r>
      <w:r>
        <w:rPr>
          <w:rFonts w:ascii="Verdana" w:eastAsia="Times New Roman" w:hAnsi="Verdana"/>
          <w:color w:val="000000"/>
          <w:lang w:val="en"/>
        </w:rPr>
        <w:t xml:space="preserve">ring that specifies the </w:t>
      </w:r>
      <w:r>
        <w:rPr>
          <w:rStyle w:val="HTMLTypewriter"/>
          <w:lang w:val="en"/>
        </w:rPr>
        <w:t>acr</w:t>
      </w:r>
      <w:r>
        <w:rPr>
          <w:rFonts w:ascii="Verdana" w:eastAsia="Times New Roman" w:hAnsi="Verdana"/>
          <w:color w:val="000000"/>
          <w:lang w:val="en"/>
        </w:rPr>
        <w:t xml:space="preserve"> values that the Authorization Server </w:t>
      </w:r>
      <w:del w:id="23" w:author="Author" w:date="2013-06-27T18:32:00Z">
        <w:r>
          <w:rPr>
            <w:rFonts w:ascii="Verdana" w:eastAsia="Times New Roman" w:hAnsi="Verdana"/>
            <w:color w:val="000000"/>
            <w:lang w:val="en"/>
          </w:rPr>
          <w:delText>MUST</w:delText>
        </w:r>
      </w:del>
      <w:ins w:id="24" w:author="Author" w:date="2013-06-27T18:32:00Z">
        <w:r>
          <w:rPr>
            <w:rFonts w:ascii="Verdana" w:eastAsia="Times New Roman" w:hAnsi="Verdana"/>
            <w:color w:val="000000"/>
            <w:lang w:val="en"/>
          </w:rPr>
          <w:t>is being requested to</w:t>
        </w:r>
      </w:ins>
      <w:r>
        <w:rPr>
          <w:rFonts w:ascii="Verdana" w:eastAsia="Times New Roman" w:hAnsi="Verdana"/>
          <w:color w:val="000000"/>
          <w:lang w:val="en"/>
        </w:rPr>
        <w:t xml:space="preserve"> use for processing </w:t>
      </w:r>
      <w:del w:id="25" w:author="Author" w:date="2013-06-27T18:32:00Z">
        <w:r>
          <w:rPr>
            <w:rFonts w:ascii="Verdana" w:eastAsia="Times New Roman" w:hAnsi="Verdana"/>
            <w:color w:val="000000"/>
            <w:lang w:val="en"/>
          </w:rPr>
          <w:delText xml:space="preserve">requests from </w:delText>
        </w:r>
      </w:del>
      <w:r>
        <w:rPr>
          <w:rFonts w:ascii="Verdana" w:eastAsia="Times New Roman" w:hAnsi="Verdana"/>
          <w:color w:val="000000"/>
          <w:lang w:val="en"/>
        </w:rPr>
        <w:t xml:space="preserve">this </w:t>
      </w:r>
      <w:del w:id="26" w:author="Author" w:date="2013-06-27T18:32:00Z">
        <w:r>
          <w:rPr>
            <w:rFonts w:ascii="Verdana" w:eastAsia="Times New Roman" w:hAnsi="Verdana"/>
            <w:color w:val="000000"/>
            <w:lang w:val="en"/>
          </w:rPr>
          <w:delText>Client.</w:delText>
        </w:r>
      </w:del>
      <w:ins w:id="27" w:author="Author" w:date="2013-06-27T18:32:00Z">
        <w:r>
          <w:rPr>
            <w:rFonts w:ascii="Verdana" w:eastAsia="Times New Roman" w:hAnsi="Verdana"/>
            <w:color w:val="000000"/>
            <w:lang w:val="en"/>
          </w:rPr>
          <w:t>authentication request, with the values appearing in order of preference.</w:t>
        </w:r>
      </w:ins>
      <w:r>
        <w:rPr>
          <w:rFonts w:ascii="Verdana" w:eastAsia="Times New Roman" w:hAnsi="Verdana"/>
          <w:color w:val="000000"/>
          <w:lang w:val="en"/>
        </w:rPr>
        <w:t xml:space="preserve"> The Authentication Context Class satisfied by the authentication </w:t>
      </w:r>
      <w:r>
        <w:rPr>
          <w:rFonts w:ascii="Verdana" w:eastAsia="Times New Roman" w:hAnsi="Verdana"/>
          <w:color w:val="000000"/>
          <w:lang w:val="en"/>
        </w:rPr>
        <w:t xml:space="preserve">performed is returned as the </w:t>
      </w:r>
      <w:r>
        <w:rPr>
          <w:rStyle w:val="HTMLTypewriter"/>
          <w:lang w:val="en"/>
        </w:rPr>
        <w:t>acr</w:t>
      </w:r>
      <w:r>
        <w:rPr>
          <w:rFonts w:ascii="Verdana" w:eastAsia="Times New Roman" w:hAnsi="Verdana"/>
          <w:color w:val="000000"/>
          <w:lang w:val="en"/>
        </w:rPr>
        <w:t xml:space="preserve"> Claim Value, as specified in </w:t>
      </w:r>
      <w:hyperlink w:anchor="id_token" w:history="1">
        <w:r>
          <w:rPr>
            <w:rStyle w:val="Hyperlink"/>
            <w:rFonts w:ascii="Verdana" w:eastAsia="Times New Roman" w:hAnsi="Verdana"/>
            <w:u w:val="none"/>
            <w:lang w:val="en"/>
          </w:rPr>
          <w:t>Section 2.2</w:t>
        </w:r>
        <w:r>
          <w:rPr>
            <w:rStyle w:val="Hyperlink"/>
            <w:rFonts w:ascii="Verdana" w:eastAsia="Times New Roman" w:hAnsi="Verdana"/>
            <w:vanish/>
            <w:u w:val="none"/>
            <w:lang w:val="en"/>
          </w:rPr>
          <w:t xml:space="preserve"> (ID Token)</w:t>
        </w:r>
      </w:hyperlink>
      <w:r>
        <w:rPr>
          <w:rFonts w:ascii="Verdana" w:eastAsia="Times New Roman" w:hAnsi="Verdana"/>
          <w:color w:val="000000"/>
          <w:lang w:val="en"/>
        </w:rPr>
        <w:t>.</w:t>
      </w:r>
      <w:ins w:id="28" w:author="Author" w:date="2013-06-27T18:32:00Z">
        <w:r>
          <w:rPr>
            <w:rFonts w:ascii="Verdana" w:eastAsia="Times New Roman" w:hAnsi="Verdana"/>
            <w:color w:val="000000"/>
            <w:lang w:val="en"/>
          </w:rPr>
          <w:t xml:space="preserve"> The </w:t>
        </w:r>
        <w:r>
          <w:rPr>
            <w:rStyle w:val="HTMLTypewriter"/>
            <w:lang w:val="en"/>
          </w:rPr>
          <w:t>acr</w:t>
        </w:r>
        <w:r>
          <w:rPr>
            <w:rFonts w:ascii="Verdana" w:eastAsia="Times New Roman" w:hAnsi="Verdana"/>
            <w:color w:val="000000"/>
            <w:lang w:val="en"/>
          </w:rPr>
          <w:t xml:space="preserve"> Claim is requested as a Voluntary Claim by this parameter.</w:t>
        </w:r>
      </w:ins>
      <w:r>
        <w:rPr>
          <w:rFonts w:ascii="Verdana" w:eastAsia="Times New Roman" w:hAnsi="Verdana"/>
          <w:color w:val="000000"/>
          <w:lang w:val="en"/>
        </w:rPr>
        <w:t xml:space="preserve"> </w:t>
      </w:r>
    </w:p>
    <w:p w14:paraId="4006735E" w14:textId="77777777" w:rsidR="00000000" w:rsidRDefault="00635C42" w:rsidP="00635C42">
      <w:pPr>
        <w:spacing w:before="0" w:beforeAutospacing="0" w:after="0" w:afterAutospacing="0"/>
        <w:ind w:left="1200" w:right="1200"/>
        <w:divId w:val="1481849557"/>
        <w:rPr>
          <w:rFonts w:ascii="Verdana" w:eastAsia="Times New Roman" w:hAnsi="Verdana"/>
          <w:color w:val="000000"/>
          <w:lang w:val="en"/>
        </w:rPr>
      </w:pPr>
      <w:r>
        <w:rPr>
          <w:rFonts w:ascii="Verdana" w:eastAsia="Times New Roman" w:hAnsi="Verdana"/>
          <w:color w:val="000000"/>
          <w:lang w:val="en"/>
        </w:rPr>
        <w:t>registration</w:t>
      </w:r>
    </w:p>
    <w:p w14:paraId="5284ABE6" w14:textId="77777777" w:rsidR="00000000" w:rsidRDefault="00635C42" w:rsidP="00635C42">
      <w:pPr>
        <w:spacing w:before="0" w:beforeAutospacing="0" w:afterAutospacing="0"/>
        <w:ind w:left="1920" w:right="1200"/>
        <w:divId w:val="1481849557"/>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w:t>
      </w:r>
      <w:r>
        <w:rPr>
          <w:rFonts w:ascii="Verdana" w:eastAsia="Times New Roman" w:hAnsi="Verdana"/>
          <w:color w:val="000000"/>
          <w:lang w:val="en"/>
        </w:rPr>
        <w:t xml:space="preserve">information about itself to a Self-Issued OP that would normally be provided to an OP during Dynamic Client Registration, as specified in </w:t>
      </w:r>
      <w:hyperlink w:anchor="SelfIssuedRegistrationRequest" w:history="1">
        <w:r>
          <w:rPr>
            <w:rStyle w:val="Hyperlink"/>
            <w:rFonts w:ascii="Verdana" w:eastAsia="Times New Roman" w:hAnsi="Verdana"/>
            <w:u w:val="none"/>
            <w:lang w:val="en"/>
          </w:rPr>
          <w:t>Section 3.2.1</w:t>
        </w:r>
        <w:r>
          <w:rPr>
            <w:rStyle w:val="Hyperlink"/>
            <w:rFonts w:ascii="Verdana" w:eastAsia="Times New Roman" w:hAnsi="Verdana"/>
            <w:vanish/>
            <w:u w:val="none"/>
            <w:lang w:val="en"/>
          </w:rPr>
          <w:t xml:space="preserve"> (Providing Additional Registration Information)</w:t>
        </w:r>
      </w:hyperlink>
      <w:r>
        <w:rPr>
          <w:rFonts w:ascii="Verdana" w:eastAsia="Times New Roman" w:hAnsi="Verdana"/>
          <w:color w:val="000000"/>
          <w:lang w:val="en"/>
        </w:rPr>
        <w:t>. The</w:t>
      </w:r>
      <w:r>
        <w:rPr>
          <w:rFonts w:ascii="Verdana" w:eastAsia="Times New Roman" w:hAnsi="Verdana"/>
          <w:color w:val="000000"/>
          <w:lang w:val="en"/>
        </w:rPr>
        <w:t xml:space="preserv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46C36CB9" w14:textId="77777777" w:rsidR="00000000" w:rsidRDefault="00635C42">
      <w:pPr>
        <w:spacing w:before="0" w:beforeAutospacing="0" w:after="0" w:afterAutospacing="0"/>
        <w:divId w:val="2103406055"/>
        <w:rPr>
          <w:rFonts w:ascii="Verdana" w:eastAsia="Times New Roman" w:hAnsi="Verdana"/>
          <w:color w:val="000000"/>
          <w:lang w:val="en"/>
        </w:rPr>
      </w:pPr>
      <w:bookmarkStart w:id="29" w:name="implicit_req"/>
      <w:bookmarkEnd w:id="29"/>
    </w:p>
    <w:p w14:paraId="522ECAB3"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70FBA4" w14:textId="77777777">
        <w:trPr>
          <w:divId w:val="2103406055"/>
          <w:trHeight w:val="225"/>
          <w:tblCellSpacing w:w="15" w:type="dxa"/>
        </w:trPr>
        <w:tc>
          <w:tcPr>
            <w:tcW w:w="450" w:type="dxa"/>
            <w:shd w:val="clear" w:color="auto" w:fill="990000"/>
            <w:vAlign w:val="center"/>
            <w:hideMark/>
          </w:tcPr>
          <w:p w14:paraId="6823188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A727B12" w14:textId="77777777" w:rsidR="00000000" w:rsidRDefault="00635C42">
      <w:pPr>
        <w:pStyle w:val="Heading3"/>
        <w:divId w:val="2103406055"/>
        <w:rPr>
          <w:rFonts w:eastAsia="Times New Roman"/>
          <w:lang w:val="en"/>
        </w:rPr>
      </w:pPr>
      <w:bookmarkStart w:id="30" w:name="rfc.section.2.1.2"/>
      <w:bookmarkEnd w:id="30"/>
      <w:r>
        <w:rPr>
          <w:rFonts w:eastAsia="Times New Roman"/>
          <w:lang w:val="en"/>
        </w:rPr>
        <w:t>2.1.2.  Client Sends Request to Authorization Server</w:t>
      </w:r>
    </w:p>
    <w:p w14:paraId="14E8601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Having constructed the Authorization Request, the Client sends it to the Authorization Endpoint using HTTPS. </w:t>
      </w:r>
    </w:p>
    <w:p w14:paraId="31BB4A9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Following is a non-normative example using HTTP redirect (with line wraps within values for display purposes only): </w:t>
      </w:r>
    </w:p>
    <w:p w14:paraId="792A5754" w14:textId="77777777" w:rsidR="00000000" w:rsidRDefault="00635C42" w:rsidP="00635C42">
      <w:pPr>
        <w:pStyle w:val="HTMLPreformatted"/>
        <w:ind w:left="1200" w:right="480"/>
        <w:divId w:val="1013192157"/>
        <w:rPr>
          <w:lang w:val="en"/>
        </w:rPr>
      </w:pPr>
    </w:p>
    <w:p w14:paraId="686519BD" w14:textId="77777777" w:rsidR="00000000" w:rsidRDefault="00635C42" w:rsidP="00635C42">
      <w:pPr>
        <w:pStyle w:val="HTMLPreformatted"/>
        <w:ind w:left="1200" w:right="480"/>
        <w:divId w:val="1013192157"/>
        <w:rPr>
          <w:lang w:val="en"/>
        </w:rPr>
      </w:pPr>
      <w:r>
        <w:rPr>
          <w:lang w:val="en"/>
        </w:rPr>
        <w:t xml:space="preserve">  HTTP/1.1 302 Found</w:t>
      </w:r>
    </w:p>
    <w:p w14:paraId="09995AFA" w14:textId="77777777" w:rsidR="00000000" w:rsidRDefault="00635C42" w:rsidP="00635C42">
      <w:pPr>
        <w:pStyle w:val="HTMLPreformatted"/>
        <w:ind w:left="1200" w:right="480"/>
        <w:divId w:val="1013192157"/>
        <w:rPr>
          <w:lang w:val="en"/>
        </w:rPr>
      </w:pPr>
      <w:r>
        <w:rPr>
          <w:lang w:val="en"/>
        </w:rPr>
        <w:t xml:space="preserve">  Location: https://server.example.com/authorize?</w:t>
      </w:r>
    </w:p>
    <w:p w14:paraId="5B43F133" w14:textId="77777777" w:rsidR="00000000" w:rsidRDefault="00635C42" w:rsidP="00635C42">
      <w:pPr>
        <w:pStyle w:val="HTMLPreformatted"/>
        <w:ind w:left="1200" w:right="480"/>
        <w:divId w:val="1013192157"/>
        <w:rPr>
          <w:lang w:val="en"/>
        </w:rPr>
      </w:pPr>
      <w:r>
        <w:rPr>
          <w:lang w:val="en"/>
        </w:rPr>
        <w:t xml:space="preserve">    response_type=id_token%20token</w:t>
      </w:r>
    </w:p>
    <w:p w14:paraId="58891D33" w14:textId="77777777" w:rsidR="00000000" w:rsidRDefault="00635C42" w:rsidP="00635C42">
      <w:pPr>
        <w:pStyle w:val="HTMLPreformatted"/>
        <w:ind w:left="1200" w:right="480"/>
        <w:divId w:val="1013192157"/>
        <w:rPr>
          <w:lang w:val="en"/>
        </w:rPr>
      </w:pPr>
      <w:r>
        <w:rPr>
          <w:lang w:val="en"/>
        </w:rPr>
        <w:t xml:space="preserve">    &amp;client_id=s6BhdRkqt3</w:t>
      </w:r>
    </w:p>
    <w:p w14:paraId="1F32080B" w14:textId="77777777" w:rsidR="00000000" w:rsidRDefault="00635C42" w:rsidP="00635C42">
      <w:pPr>
        <w:pStyle w:val="HTMLPreformatted"/>
        <w:ind w:left="1200" w:right="480"/>
        <w:divId w:val="1013192157"/>
        <w:rPr>
          <w:lang w:val="en"/>
        </w:rPr>
      </w:pPr>
      <w:r>
        <w:rPr>
          <w:lang w:val="en"/>
        </w:rPr>
        <w:t xml:space="preserve">    &amp;r</w:t>
      </w:r>
      <w:r>
        <w:rPr>
          <w:lang w:val="en"/>
        </w:rPr>
        <w:t>edirect_uri=https%3A%2F%2Fclient.example.org%2Fcb</w:t>
      </w:r>
    </w:p>
    <w:p w14:paraId="5D6B51A8" w14:textId="77777777" w:rsidR="00000000" w:rsidRDefault="00635C42" w:rsidP="00635C42">
      <w:pPr>
        <w:pStyle w:val="HTMLPreformatted"/>
        <w:ind w:left="1200" w:right="480"/>
        <w:divId w:val="1013192157"/>
        <w:rPr>
          <w:lang w:val="en"/>
        </w:rPr>
      </w:pPr>
      <w:r>
        <w:rPr>
          <w:lang w:val="en"/>
        </w:rPr>
        <w:t xml:space="preserve">    &amp;scope=openid%20profile</w:t>
      </w:r>
    </w:p>
    <w:p w14:paraId="792874B1" w14:textId="77777777" w:rsidR="00000000" w:rsidRDefault="00635C42" w:rsidP="00635C42">
      <w:pPr>
        <w:pStyle w:val="HTMLPreformatted"/>
        <w:ind w:left="1200" w:right="480"/>
        <w:divId w:val="1013192157"/>
        <w:rPr>
          <w:lang w:val="en"/>
        </w:rPr>
      </w:pPr>
      <w:r>
        <w:rPr>
          <w:lang w:val="en"/>
        </w:rPr>
        <w:t xml:space="preserve">    &amp;state=af0ifjsldkj</w:t>
      </w:r>
    </w:p>
    <w:p w14:paraId="2011A243" w14:textId="77777777" w:rsidR="00000000" w:rsidRDefault="00635C42" w:rsidP="00635C42">
      <w:pPr>
        <w:pStyle w:val="HTMLPreformatted"/>
        <w:ind w:left="1200" w:right="480"/>
        <w:divId w:val="1013192157"/>
        <w:rPr>
          <w:lang w:val="en"/>
        </w:rPr>
      </w:pPr>
      <w:r>
        <w:rPr>
          <w:lang w:val="en"/>
        </w:rPr>
        <w:t xml:space="preserve">    &amp;nonce=n-0S6_WzA2Mj</w:t>
      </w:r>
    </w:p>
    <w:p w14:paraId="5F8AB6D6" w14:textId="77777777" w:rsidR="00000000" w:rsidRDefault="00635C42">
      <w:pPr>
        <w:spacing w:before="0" w:beforeAutospacing="0" w:after="0" w:afterAutospacing="0"/>
        <w:divId w:val="2103406055"/>
        <w:rPr>
          <w:rFonts w:ascii="Verdana" w:eastAsia="Times New Roman" w:hAnsi="Verdana"/>
          <w:color w:val="000000"/>
          <w:lang w:val="en"/>
        </w:rPr>
      </w:pPr>
      <w:bookmarkStart w:id="31" w:name="Authenticates"/>
      <w:bookmarkEnd w:id="31"/>
    </w:p>
    <w:p w14:paraId="6795090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D2A2EA1" w14:textId="77777777">
        <w:trPr>
          <w:divId w:val="2103406055"/>
          <w:trHeight w:val="225"/>
          <w:tblCellSpacing w:w="15" w:type="dxa"/>
        </w:trPr>
        <w:tc>
          <w:tcPr>
            <w:tcW w:w="450" w:type="dxa"/>
            <w:shd w:val="clear" w:color="auto" w:fill="990000"/>
            <w:vAlign w:val="center"/>
            <w:hideMark/>
          </w:tcPr>
          <w:p w14:paraId="5B894BB4"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64BA218" w14:textId="77777777" w:rsidR="00000000" w:rsidRDefault="00635C42">
      <w:pPr>
        <w:pStyle w:val="Heading3"/>
        <w:divId w:val="2103406055"/>
        <w:rPr>
          <w:rFonts w:eastAsia="Times New Roman"/>
          <w:lang w:val="en"/>
        </w:rPr>
      </w:pPr>
      <w:bookmarkStart w:id="32" w:name="rfc.section.2.1.3"/>
      <w:bookmarkEnd w:id="32"/>
      <w:r>
        <w:rPr>
          <w:rFonts w:eastAsia="Times New Roman"/>
          <w:lang w:val="en"/>
        </w:rPr>
        <w:t>2.1.3.  Authorization Server Authenticates End-User</w:t>
      </w:r>
    </w:p>
    <w:p w14:paraId="6E9630C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Authorization Server logs in the End-User or verifies whether </w:t>
      </w:r>
      <w:r>
        <w:rPr>
          <w:rFonts w:ascii="Verdana" w:hAnsi="Verdana"/>
          <w:color w:val="000000"/>
          <w:lang w:val="en"/>
        </w:rPr>
        <w:t xml:space="preserve">he is logged in, depending upon the request parameter values used. If interaction with the End-User occurs over an HTTP channel, it MUST use TLS, as per </w:t>
      </w:r>
      <w:hyperlink w:anchor="TLS_requirements" w:history="1">
        <w:r>
          <w:rPr>
            <w:rStyle w:val="Hyperlink"/>
            <w:rFonts w:ascii="Verdana" w:hAnsi="Verdana"/>
            <w:u w:val="none"/>
            <w:lang w:val="en"/>
          </w:rPr>
          <w:t>Section 8.1</w:t>
        </w:r>
        <w:r>
          <w:rPr>
            <w:rStyle w:val="Hyperlink"/>
            <w:rFonts w:ascii="Verdana" w:hAnsi="Verdana"/>
            <w:vanish/>
            <w:u w:val="none"/>
            <w:lang w:val="en"/>
          </w:rPr>
          <w:t xml:space="preserve"> (TLS Requirements)</w:t>
        </w:r>
      </w:hyperlink>
      <w:r>
        <w:rPr>
          <w:rFonts w:ascii="Verdana" w:hAnsi="Verdana"/>
          <w:color w:val="000000"/>
          <w:lang w:val="en"/>
        </w:rPr>
        <w:t>. The exact authentication methods</w:t>
      </w:r>
      <w:r>
        <w:rPr>
          <w:rFonts w:ascii="Verdana" w:hAnsi="Verdana"/>
          <w:color w:val="000000"/>
          <w:lang w:val="en"/>
        </w:rPr>
        <w:t xml:space="preserve"> used are out of scope for this specification. </w:t>
      </w:r>
    </w:p>
    <w:p w14:paraId="12D96B9B" w14:textId="77777777" w:rsidR="00000000" w:rsidRDefault="00635C42">
      <w:pPr>
        <w:spacing w:before="0" w:beforeAutospacing="0" w:after="0" w:afterAutospacing="0"/>
        <w:divId w:val="2103406055"/>
        <w:rPr>
          <w:rFonts w:ascii="Verdana" w:eastAsia="Times New Roman" w:hAnsi="Verdana"/>
          <w:color w:val="000000"/>
          <w:lang w:val="en"/>
        </w:rPr>
      </w:pPr>
      <w:bookmarkStart w:id="33" w:name="Consent"/>
      <w:bookmarkEnd w:id="33"/>
    </w:p>
    <w:p w14:paraId="3A01C6CA"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664A46F" w14:textId="77777777">
        <w:trPr>
          <w:divId w:val="2103406055"/>
          <w:trHeight w:val="225"/>
          <w:tblCellSpacing w:w="15" w:type="dxa"/>
        </w:trPr>
        <w:tc>
          <w:tcPr>
            <w:tcW w:w="450" w:type="dxa"/>
            <w:shd w:val="clear" w:color="auto" w:fill="990000"/>
            <w:vAlign w:val="center"/>
            <w:hideMark/>
          </w:tcPr>
          <w:p w14:paraId="71341709"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E053362" w14:textId="77777777" w:rsidR="00000000" w:rsidRDefault="00635C42">
      <w:pPr>
        <w:pStyle w:val="Heading3"/>
        <w:divId w:val="2103406055"/>
        <w:rPr>
          <w:rFonts w:eastAsia="Times New Roman"/>
          <w:lang w:val="en"/>
        </w:rPr>
      </w:pPr>
      <w:bookmarkStart w:id="34" w:name="rfc.section.2.1.4"/>
      <w:bookmarkEnd w:id="34"/>
      <w:r>
        <w:rPr>
          <w:rFonts w:eastAsia="Times New Roman"/>
          <w:lang w:val="en"/>
        </w:rPr>
        <w:t>2.1.4.  Authorization Server Obtains End-User Consent/Authorization</w:t>
      </w:r>
    </w:p>
    <w:p w14:paraId="7890F038" w14:textId="77777777" w:rsidR="00000000" w:rsidRDefault="00635C42">
      <w:pPr>
        <w:pStyle w:val="NormalWeb"/>
        <w:divId w:val="2103406055"/>
        <w:rPr>
          <w:rFonts w:ascii="Verdana" w:hAnsi="Verdana"/>
          <w:color w:val="000000"/>
          <w:lang w:val="en"/>
        </w:rPr>
      </w:pPr>
      <w:r>
        <w:rPr>
          <w:rFonts w:ascii="Verdana" w:hAnsi="Verdana"/>
          <w:color w:val="000000"/>
          <w:lang w:val="en"/>
        </w:rPr>
        <w:t>The Authorization Server obtains an authorization decision for the requested Claims. This can done by presenting the End-User with a dialogue that allows the End-User to recognize</w:t>
      </w:r>
      <w:r>
        <w:rPr>
          <w:rFonts w:ascii="Verdana" w:hAnsi="Verdana"/>
          <w:color w:val="000000"/>
          <w:lang w:val="en"/>
        </w:rPr>
        <w:t xml:space="preserve"> what he is consenting to and obtain his consent or by establishing consent via other means (for example, via previous administrative consent). </w:t>
      </w:r>
    </w:p>
    <w:p w14:paraId="6B5C885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w:t>
      </w:r>
      <w:r>
        <w:rPr>
          <w:rStyle w:val="HTMLTypewriter"/>
          <w:lang w:val="en"/>
        </w:rPr>
        <w:t>openid</w:t>
      </w:r>
      <w:r>
        <w:rPr>
          <w:rFonts w:ascii="Verdana" w:hAnsi="Verdana"/>
          <w:color w:val="000000"/>
          <w:lang w:val="en"/>
        </w:rPr>
        <w:t xml:space="preserve"> scope value declares that this OAuth 2.0 request is an OpenID Connect request. Use of all other scop</w:t>
      </w:r>
      <w:r>
        <w:rPr>
          <w:rFonts w:ascii="Verdana" w:hAnsi="Verdana"/>
          <w:color w:val="000000"/>
          <w:lang w:val="en"/>
        </w:rPr>
        <w:t xml:space="preserve">e values is OPTIONAL. </w:t>
      </w:r>
    </w:p>
    <w:p w14:paraId="57E7059C" w14:textId="77777777" w:rsidR="00000000" w:rsidRDefault="00635C42">
      <w:pPr>
        <w:spacing w:before="0" w:beforeAutospacing="0" w:after="0" w:afterAutospacing="0"/>
        <w:divId w:val="2103406055"/>
        <w:rPr>
          <w:rFonts w:ascii="Verdana" w:eastAsia="Times New Roman" w:hAnsi="Verdana"/>
          <w:color w:val="000000"/>
          <w:lang w:val="en"/>
        </w:rPr>
      </w:pPr>
      <w:bookmarkStart w:id="35" w:name="implicit_res"/>
      <w:bookmarkEnd w:id="35"/>
    </w:p>
    <w:p w14:paraId="54CF1EB1"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0B31BD" w14:textId="77777777">
        <w:trPr>
          <w:divId w:val="2103406055"/>
          <w:trHeight w:val="225"/>
          <w:tblCellSpacing w:w="15" w:type="dxa"/>
        </w:trPr>
        <w:tc>
          <w:tcPr>
            <w:tcW w:w="450" w:type="dxa"/>
            <w:shd w:val="clear" w:color="auto" w:fill="990000"/>
            <w:vAlign w:val="center"/>
            <w:hideMark/>
          </w:tcPr>
          <w:p w14:paraId="28D9512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800112" w14:textId="77777777" w:rsidR="00000000" w:rsidRDefault="00635C42">
      <w:pPr>
        <w:pStyle w:val="Heading3"/>
        <w:divId w:val="2103406055"/>
        <w:rPr>
          <w:rFonts w:eastAsia="Times New Roman"/>
          <w:lang w:val="en"/>
        </w:rPr>
      </w:pPr>
      <w:bookmarkStart w:id="36" w:name="rfc.section.2.1.5"/>
      <w:bookmarkEnd w:id="36"/>
      <w:r>
        <w:rPr>
          <w:rFonts w:eastAsia="Times New Roman"/>
          <w:lang w:val="en"/>
        </w:rPr>
        <w:t xml:space="preserve">2.1.5.  </w:t>
      </w:r>
      <w:r>
        <w:rPr>
          <w:rFonts w:eastAsia="Times New Roman"/>
          <w:lang w:val="en"/>
        </w:rPr>
        <w:t>Authorization Server Sends End-User Back to Client</w:t>
      </w:r>
    </w:p>
    <w:p w14:paraId="45B5C81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Once the authorization is determined, the Authorization Server returns a successful response or an error response. </w:t>
      </w:r>
    </w:p>
    <w:p w14:paraId="69CAB954" w14:textId="77777777" w:rsidR="00000000" w:rsidRDefault="00635C42">
      <w:pPr>
        <w:spacing w:before="0" w:beforeAutospacing="0" w:after="0" w:afterAutospacing="0"/>
        <w:divId w:val="2103406055"/>
        <w:rPr>
          <w:rFonts w:ascii="Verdana" w:eastAsia="Times New Roman" w:hAnsi="Verdana"/>
          <w:color w:val="000000"/>
          <w:lang w:val="en"/>
        </w:rPr>
      </w:pPr>
      <w:bookmarkStart w:id="37" w:name="implicit_ok"/>
      <w:bookmarkEnd w:id="37"/>
    </w:p>
    <w:p w14:paraId="2134BF95"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068560E" w14:textId="77777777">
        <w:trPr>
          <w:divId w:val="2103406055"/>
          <w:trHeight w:val="225"/>
          <w:tblCellSpacing w:w="15" w:type="dxa"/>
        </w:trPr>
        <w:tc>
          <w:tcPr>
            <w:tcW w:w="450" w:type="dxa"/>
            <w:shd w:val="clear" w:color="auto" w:fill="990000"/>
            <w:vAlign w:val="center"/>
            <w:hideMark/>
          </w:tcPr>
          <w:p w14:paraId="7FA67876"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BA356C" w14:textId="77777777" w:rsidR="00000000" w:rsidRDefault="00635C42">
      <w:pPr>
        <w:pStyle w:val="Heading3"/>
        <w:divId w:val="2103406055"/>
        <w:rPr>
          <w:rFonts w:eastAsia="Times New Roman"/>
          <w:lang w:val="en"/>
        </w:rPr>
      </w:pPr>
      <w:bookmarkStart w:id="38" w:name="rfc.section.2.1.5.1"/>
      <w:bookmarkEnd w:id="38"/>
      <w:r>
        <w:rPr>
          <w:rFonts w:eastAsia="Times New Roman"/>
          <w:lang w:val="en"/>
        </w:rPr>
        <w:t>2.1.5.1.  End-User Grants Authorization</w:t>
      </w:r>
    </w:p>
    <w:p w14:paraId="5BA03E0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the Resource Owner grants the access request, the Authorization Server issues an Access Token and delivers it to the Client by adding the following parameters to the fragment component of the redirection URI using the </w:t>
      </w:r>
      <w:r>
        <w:rPr>
          <w:rStyle w:val="HTMLTypewriter"/>
          <w:lang w:val="en"/>
        </w:rPr>
        <w:t>application/x-www-form-urlencoded</w:t>
      </w:r>
      <w:r>
        <w:rPr>
          <w:rFonts w:ascii="Verdana" w:hAnsi="Verdana"/>
          <w:color w:val="000000"/>
          <w:lang w:val="en"/>
        </w:rPr>
        <w:t xml:space="preserve"> f</w:t>
      </w:r>
      <w:r>
        <w:rPr>
          <w:rFonts w:ascii="Verdana" w:hAnsi="Verdana"/>
          <w:color w:val="000000"/>
          <w:lang w:val="en"/>
        </w:rPr>
        <w:t xml:space="preserve">ormat as defined in Section 4.2.2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w:t>
      </w:r>
      <w:hyperlink w:anchor="OAuth.Responses" w:history="1">
        <w:r>
          <w:rPr>
            <w:rStyle w:val="Hyperlink"/>
            <w:rFonts w:ascii="Verdana" w:hAnsi="Verdana"/>
            <w:u w:val="none"/>
            <w:lang w:val="en"/>
          </w:rPr>
          <w:t>OAuth 2.0 Multiple Response Type Encoding Practices</w:t>
        </w:r>
        <w:r>
          <w:rPr>
            <w:rStyle w:val="Hyperlink"/>
            <w:rFonts w:ascii="Verdana" w:hAnsi="Verdana"/>
            <w:vanish/>
            <w:u w:val="none"/>
            <w:lang w:val="en"/>
          </w:rPr>
          <w:t xml:space="preserve"> (de Med</w:t>
        </w:r>
        <w:r>
          <w:rPr>
            <w:rStyle w:val="Hyperlink"/>
            <w:rFonts w:ascii="Verdana" w:hAnsi="Verdana"/>
            <w:vanish/>
            <w:u w:val="none"/>
            <w:lang w:val="en"/>
          </w:rPr>
          <w:t>eiros, B., Ed., Scurtescu, M., and P. Tarjan, “OAuth 2.0 Multiple Response Type Encoding Practices,” June 2013.)</w:t>
        </w:r>
      </w:hyperlink>
      <w:r>
        <w:rPr>
          <w:rFonts w:ascii="Verdana" w:hAnsi="Verdana"/>
          <w:color w:val="000000"/>
          <w:lang w:val="en"/>
        </w:rPr>
        <w:t xml:space="preserve"> [OAuth.Responses]. </w:t>
      </w:r>
    </w:p>
    <w:p w14:paraId="2D77C166" w14:textId="77777777" w:rsidR="00000000" w:rsidRDefault="00635C42">
      <w:pPr>
        <w:pStyle w:val="NormalWeb"/>
        <w:divId w:val="2103406055"/>
        <w:rPr>
          <w:rFonts w:ascii="Verdana" w:hAnsi="Verdana"/>
          <w:color w:val="000000"/>
          <w:lang w:val="en"/>
        </w:rPr>
      </w:pPr>
      <w:r>
        <w:rPr>
          <w:rFonts w:ascii="Verdana" w:hAnsi="Verdana"/>
          <w:color w:val="000000"/>
          <w:lang w:val="en"/>
        </w:rPr>
        <w:t>In the Implicit Flow, the entire response is returned in the fragment component of the redirection URI, as defined in 4.2.2</w:t>
      </w:r>
      <w:r>
        <w:rPr>
          <w:rFonts w:ascii="Verdana" w:hAnsi="Verdana"/>
          <w:color w:val="000000"/>
          <w:lang w:val="en"/>
        </w:rPr>
        <w:t xml:space="preserve">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w:t>
      </w:r>
    </w:p>
    <w:p w14:paraId="66432465" w14:textId="77777777" w:rsidR="00000000" w:rsidRDefault="00635C42" w:rsidP="00635C42">
      <w:pPr>
        <w:spacing w:beforeAutospacing="0" w:after="0" w:afterAutospacing="0"/>
        <w:ind w:left="1200" w:right="1200"/>
        <w:divId w:val="1007907310"/>
        <w:rPr>
          <w:rFonts w:ascii="Verdana" w:eastAsia="Times New Roman" w:hAnsi="Verdana"/>
          <w:color w:val="000000"/>
          <w:lang w:val="en"/>
        </w:rPr>
      </w:pPr>
      <w:r>
        <w:rPr>
          <w:rFonts w:ascii="Verdana" w:eastAsia="Times New Roman" w:hAnsi="Verdana"/>
          <w:color w:val="000000"/>
          <w:lang w:val="en"/>
        </w:rPr>
        <w:t>access_token</w:t>
      </w:r>
    </w:p>
    <w:p w14:paraId="38D81554" w14:textId="77777777" w:rsidR="00000000" w:rsidRDefault="00635C42" w:rsidP="00635C42">
      <w:pPr>
        <w:spacing w:before="0" w:beforeAutospacing="0" w:after="0" w:afterAutospacing="0"/>
        <w:ind w:left="1920" w:right="1200"/>
        <w:divId w:val="1007907310"/>
        <w:rPr>
          <w:rFonts w:ascii="Verdana" w:eastAsia="Times New Roman" w:hAnsi="Verdana"/>
          <w:color w:val="000000"/>
          <w:lang w:val="en"/>
        </w:rPr>
      </w:pPr>
      <w:r>
        <w:rPr>
          <w:rFonts w:ascii="Verdana" w:eastAsia="Times New Roman" w:hAnsi="Verdana"/>
          <w:color w:val="000000"/>
          <w:lang w:val="en"/>
        </w:rPr>
        <w:t xml:space="preserve">REQUIRED. Access Token for the UserInfo Endpoint. </w:t>
      </w:r>
    </w:p>
    <w:p w14:paraId="54B6FACD" w14:textId="77777777" w:rsidR="00000000" w:rsidRDefault="00635C42" w:rsidP="00635C42">
      <w:pPr>
        <w:spacing w:before="0" w:beforeAutospacing="0" w:after="0" w:afterAutospacing="0"/>
        <w:ind w:left="1200" w:right="1200"/>
        <w:divId w:val="1007907310"/>
        <w:rPr>
          <w:rFonts w:ascii="Verdana" w:eastAsia="Times New Roman" w:hAnsi="Verdana"/>
          <w:color w:val="000000"/>
          <w:lang w:val="en"/>
        </w:rPr>
      </w:pPr>
      <w:r>
        <w:rPr>
          <w:rFonts w:ascii="Verdana" w:eastAsia="Times New Roman" w:hAnsi="Verdana"/>
          <w:color w:val="000000"/>
          <w:lang w:val="en"/>
        </w:rPr>
        <w:t>token_type</w:t>
      </w:r>
    </w:p>
    <w:p w14:paraId="0AC068A9" w14:textId="77777777" w:rsidR="00000000" w:rsidRDefault="00635C42" w:rsidP="00635C42">
      <w:pPr>
        <w:spacing w:before="0" w:beforeAutospacing="0" w:after="0" w:afterAutospacing="0"/>
        <w:ind w:left="1920" w:right="1200"/>
        <w:divId w:val="1007907310"/>
        <w:rPr>
          <w:rFonts w:ascii="Verdana" w:eastAsia="Times New Roman" w:hAnsi="Verdana"/>
          <w:color w:val="000000"/>
          <w:lang w:val="en"/>
        </w:rPr>
      </w:pPr>
      <w:r>
        <w:rPr>
          <w:rFonts w:ascii="Verdana" w:eastAsia="Times New Roman" w:hAnsi="Verdana"/>
          <w:color w:val="000000"/>
          <w:lang w:val="en"/>
        </w:rPr>
        <w:t xml:space="preserve">REQUIRED. OAuth 2.0 Token Type value. The value MUST be </w:t>
      </w:r>
      <w:r>
        <w:rPr>
          <w:rStyle w:val="HTMLTypewriter"/>
          <w:lang w:val="en"/>
        </w:rPr>
        <w:t>B</w:t>
      </w:r>
      <w:r>
        <w:rPr>
          <w:rStyle w:val="HTMLTypewriter"/>
          <w:lang w:val="en"/>
        </w:rPr>
        <w:t>earer</w:t>
      </w:r>
      <w:r>
        <w:rPr>
          <w:rFonts w:ascii="Verdana" w:eastAsia="Times New Roman" w:hAnsi="Verdana"/>
          <w:color w:val="000000"/>
          <w:lang w:val="en"/>
        </w:rPr>
        <w:t xml:space="preserve"> or another </w:t>
      </w:r>
      <w:r>
        <w:rPr>
          <w:rStyle w:val="HTMLTypewriter"/>
          <w:lang w:val="en"/>
        </w:rPr>
        <w:t>token_type</w:t>
      </w:r>
      <w:r>
        <w:rPr>
          <w:rFonts w:ascii="Verdana" w:eastAsia="Times New Roman" w:hAnsi="Verdana"/>
          <w:color w:val="000000"/>
          <w:lang w:val="en"/>
        </w:rPr>
        <w:t xml:space="preserve"> value that the Client has negotiated with the Authorization Server. Clients implementing this profile MUST support the </w:t>
      </w:r>
      <w:hyperlink w:anchor="RFC6750" w:history="1">
        <w:r>
          <w:rPr>
            <w:rStyle w:val="Hyperlink"/>
            <w:rFonts w:ascii="Verdana" w:eastAsia="Times New Roman" w:hAnsi="Verdana"/>
            <w:u w:val="none"/>
            <w:lang w:val="en"/>
          </w:rPr>
          <w:t>OAuth 2.0 Bearer Token Usage</w:t>
        </w:r>
        <w:r>
          <w:rPr>
            <w:rStyle w:val="Hyperlink"/>
            <w:rFonts w:ascii="Verdana" w:eastAsia="Times New Roman" w:hAnsi="Verdana"/>
            <w:vanish/>
            <w:u w:val="none"/>
            <w:lang w:val="en"/>
          </w:rPr>
          <w:t xml:space="preserve"> (Jones, M. and D. Hardt, “</w:t>
        </w:r>
        <w:r>
          <w:rPr>
            <w:rStyle w:val="Hyperlink"/>
            <w:rFonts w:ascii="Verdana" w:eastAsia="Times New Roman" w:hAnsi="Verdana"/>
            <w:vanish/>
            <w:u w:val="none"/>
            <w:lang w:val="en"/>
          </w:rPr>
          <w:t>The OAuth 2.0 Authorization Framework: Bearer Token Usage,” October 2012.)</w:t>
        </w:r>
      </w:hyperlink>
      <w:r>
        <w:rPr>
          <w:rFonts w:ascii="Verdana" w:eastAsia="Times New Roman" w:hAnsi="Verdana"/>
          <w:color w:val="000000"/>
          <w:lang w:val="en"/>
        </w:rPr>
        <w:t xml:space="preserve"> [RFC6750] specification. This profile only describes the use of bearer tokens. </w:t>
      </w:r>
    </w:p>
    <w:p w14:paraId="127BDB3D" w14:textId="77777777" w:rsidR="00000000" w:rsidRDefault="00635C42" w:rsidP="00635C42">
      <w:pPr>
        <w:spacing w:before="0" w:beforeAutospacing="0" w:after="0" w:afterAutospacing="0"/>
        <w:ind w:left="1200" w:right="1200"/>
        <w:divId w:val="1007907310"/>
        <w:rPr>
          <w:rFonts w:ascii="Verdana" w:eastAsia="Times New Roman" w:hAnsi="Verdana"/>
          <w:color w:val="000000"/>
          <w:lang w:val="en"/>
        </w:rPr>
      </w:pPr>
      <w:r>
        <w:rPr>
          <w:rFonts w:ascii="Verdana" w:eastAsia="Times New Roman" w:hAnsi="Verdana"/>
          <w:color w:val="000000"/>
          <w:lang w:val="en"/>
        </w:rPr>
        <w:t>id_token</w:t>
      </w:r>
    </w:p>
    <w:p w14:paraId="34965D59" w14:textId="77777777" w:rsidR="00000000" w:rsidRDefault="00635C42" w:rsidP="00635C42">
      <w:pPr>
        <w:spacing w:before="0" w:beforeAutospacing="0" w:after="0" w:afterAutospacing="0"/>
        <w:ind w:left="1920" w:right="1200"/>
        <w:divId w:val="1007907310"/>
        <w:rPr>
          <w:rFonts w:ascii="Verdana" w:eastAsia="Times New Roman" w:hAnsi="Verdana"/>
          <w:color w:val="000000"/>
          <w:lang w:val="en"/>
        </w:rPr>
      </w:pPr>
      <w:r>
        <w:rPr>
          <w:rFonts w:ascii="Verdana" w:eastAsia="Times New Roman" w:hAnsi="Verdana"/>
          <w:color w:val="000000"/>
          <w:lang w:val="en"/>
        </w:rPr>
        <w:t xml:space="preserve">REQUIRED. ID Token. </w:t>
      </w:r>
    </w:p>
    <w:p w14:paraId="0787DCED" w14:textId="77777777" w:rsidR="00000000" w:rsidRDefault="00635C42" w:rsidP="00635C42">
      <w:pPr>
        <w:spacing w:before="0" w:beforeAutospacing="0" w:after="0" w:afterAutospacing="0"/>
        <w:ind w:left="1200" w:right="1200"/>
        <w:divId w:val="1007907310"/>
        <w:rPr>
          <w:rFonts w:ascii="Verdana" w:eastAsia="Times New Roman" w:hAnsi="Verdana"/>
          <w:color w:val="000000"/>
          <w:lang w:val="en"/>
        </w:rPr>
      </w:pPr>
      <w:r>
        <w:rPr>
          <w:rFonts w:ascii="Verdana" w:eastAsia="Times New Roman" w:hAnsi="Verdana"/>
          <w:color w:val="000000"/>
          <w:lang w:val="en"/>
        </w:rPr>
        <w:t>state</w:t>
      </w:r>
    </w:p>
    <w:p w14:paraId="02332F6B" w14:textId="77777777" w:rsidR="00000000" w:rsidRDefault="00635C42" w:rsidP="00635C42">
      <w:pPr>
        <w:spacing w:before="0" w:beforeAutospacing="0" w:after="0" w:afterAutospacing="0"/>
        <w:ind w:left="1920" w:right="1200"/>
        <w:divId w:val="1007907310"/>
        <w:rPr>
          <w:rFonts w:ascii="Verdana" w:eastAsia="Times New Roman" w:hAnsi="Verdana"/>
          <w:color w:val="000000"/>
          <w:lang w:val="en"/>
        </w:rPr>
      </w:pPr>
      <w:r>
        <w:rPr>
          <w:rFonts w:ascii="Verdana" w:eastAsia="Times New Roman" w:hAnsi="Verdana"/>
          <w:color w:val="000000"/>
          <w:lang w:val="en"/>
        </w:rPr>
        <w:t xml:space="preserve">OAuth 2.0 state value. REQUIRED if the </w:t>
      </w:r>
      <w:r>
        <w:rPr>
          <w:rStyle w:val="HTMLTypewriter"/>
          <w:lang w:val="en"/>
        </w:rPr>
        <w:t>state</w:t>
      </w:r>
      <w:r>
        <w:rPr>
          <w:rFonts w:ascii="Verdana" w:eastAsia="Times New Roman" w:hAnsi="Verdana"/>
          <w:color w:val="000000"/>
          <w:lang w:val="en"/>
        </w:rPr>
        <w:t xml:space="preserve"> parameter is present</w:t>
      </w:r>
      <w:r>
        <w:rPr>
          <w:rFonts w:ascii="Verdana" w:eastAsia="Times New Roman" w:hAnsi="Verdana"/>
          <w:color w:val="000000"/>
          <w:lang w:val="en"/>
        </w:rPr>
        <w:t xml:space="preserve"> in the Client Authorization Request. Clients MUST verify that the </w:t>
      </w:r>
      <w:r>
        <w:rPr>
          <w:rStyle w:val="HTMLTypewriter"/>
          <w:lang w:val="en"/>
        </w:rPr>
        <w:t>state</w:t>
      </w:r>
      <w:r>
        <w:rPr>
          <w:rFonts w:ascii="Verdana" w:eastAsia="Times New Roman" w:hAnsi="Verdana"/>
          <w:color w:val="000000"/>
          <w:lang w:val="en"/>
        </w:rPr>
        <w:t xml:space="preserve"> value is equal to the value of </w:t>
      </w:r>
      <w:r>
        <w:rPr>
          <w:rStyle w:val="HTMLTypewriter"/>
          <w:lang w:val="en"/>
        </w:rPr>
        <w:t>state</w:t>
      </w:r>
      <w:r>
        <w:rPr>
          <w:rFonts w:ascii="Verdana" w:eastAsia="Times New Roman" w:hAnsi="Verdana"/>
          <w:color w:val="000000"/>
          <w:lang w:val="en"/>
        </w:rPr>
        <w:t xml:space="preserve"> parameter in the Authorization Request. </w:t>
      </w:r>
    </w:p>
    <w:p w14:paraId="00AEBBA5" w14:textId="77777777" w:rsidR="00000000" w:rsidRDefault="00635C42" w:rsidP="00635C42">
      <w:pPr>
        <w:spacing w:before="0" w:beforeAutospacing="0" w:after="0" w:afterAutospacing="0"/>
        <w:ind w:left="1200" w:right="1200"/>
        <w:divId w:val="1007907310"/>
        <w:rPr>
          <w:rFonts w:ascii="Verdana" w:eastAsia="Times New Roman" w:hAnsi="Verdana"/>
          <w:color w:val="000000"/>
          <w:lang w:val="en"/>
        </w:rPr>
      </w:pPr>
      <w:r>
        <w:rPr>
          <w:rFonts w:ascii="Verdana" w:eastAsia="Times New Roman" w:hAnsi="Verdana"/>
          <w:color w:val="000000"/>
          <w:lang w:val="en"/>
        </w:rPr>
        <w:t>expires_in</w:t>
      </w:r>
    </w:p>
    <w:p w14:paraId="4A615D05" w14:textId="77777777" w:rsidR="00000000" w:rsidRDefault="00635C42" w:rsidP="00635C42">
      <w:pPr>
        <w:spacing w:before="0" w:beforeAutospacing="0" w:afterAutospacing="0"/>
        <w:ind w:left="1920" w:right="1200"/>
        <w:divId w:val="1007907310"/>
        <w:rPr>
          <w:rFonts w:ascii="Verdana" w:eastAsia="Times New Roman" w:hAnsi="Verdana"/>
          <w:color w:val="000000"/>
          <w:lang w:val="en"/>
        </w:rPr>
      </w:pPr>
      <w:r>
        <w:rPr>
          <w:rFonts w:ascii="Verdana" w:eastAsia="Times New Roman" w:hAnsi="Verdana"/>
          <w:color w:val="000000"/>
          <w:lang w:val="en"/>
        </w:rPr>
        <w:t xml:space="preserve">OPTIONAL. Expiration time of the Access Token in seconds since the response was generated. </w:t>
      </w:r>
    </w:p>
    <w:p w14:paraId="143A5C8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Client can then use the Access Token to access protected resources at Resource Servers. </w:t>
      </w:r>
    </w:p>
    <w:p w14:paraId="1DFBA9D7"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is a non-normative example (with line wraps for the display purposes only): </w:t>
      </w:r>
    </w:p>
    <w:p w14:paraId="5AAF62F0" w14:textId="77777777" w:rsidR="00000000" w:rsidRDefault="00635C42" w:rsidP="00635C42">
      <w:pPr>
        <w:pStyle w:val="HTMLPreformatted"/>
        <w:ind w:left="1200" w:right="480"/>
        <w:divId w:val="1594119297"/>
        <w:rPr>
          <w:lang w:val="en"/>
        </w:rPr>
      </w:pPr>
    </w:p>
    <w:p w14:paraId="1573761E" w14:textId="77777777" w:rsidR="00000000" w:rsidRDefault="00635C42" w:rsidP="00635C42">
      <w:pPr>
        <w:pStyle w:val="HTMLPreformatted"/>
        <w:ind w:left="1200" w:right="480"/>
        <w:divId w:val="1594119297"/>
        <w:rPr>
          <w:lang w:val="en"/>
        </w:rPr>
      </w:pPr>
      <w:r>
        <w:rPr>
          <w:lang w:val="en"/>
        </w:rPr>
        <w:t xml:space="preserve">  HTTP/1.1 302 Found</w:t>
      </w:r>
    </w:p>
    <w:p w14:paraId="09872A14" w14:textId="77777777" w:rsidR="00000000" w:rsidRDefault="00635C42" w:rsidP="00635C42">
      <w:pPr>
        <w:pStyle w:val="HTMLPreformatted"/>
        <w:ind w:left="1200" w:right="480"/>
        <w:divId w:val="1594119297"/>
        <w:rPr>
          <w:lang w:val="en"/>
        </w:rPr>
      </w:pPr>
      <w:r>
        <w:rPr>
          <w:lang w:val="en"/>
        </w:rPr>
        <w:t xml:space="preserve">  Location: https://client.example.org/cb#</w:t>
      </w:r>
    </w:p>
    <w:p w14:paraId="2165F831" w14:textId="77777777" w:rsidR="00000000" w:rsidRDefault="00635C42" w:rsidP="00635C42">
      <w:pPr>
        <w:pStyle w:val="HTMLPreformatted"/>
        <w:ind w:left="1200" w:right="480"/>
        <w:divId w:val="1594119297"/>
        <w:rPr>
          <w:lang w:val="en"/>
        </w:rPr>
      </w:pPr>
      <w:r>
        <w:rPr>
          <w:lang w:val="en"/>
        </w:rPr>
        <w:t xml:space="preserve">    acc</w:t>
      </w:r>
      <w:r>
        <w:rPr>
          <w:lang w:val="en"/>
        </w:rPr>
        <w:t>ess_token=SlAV32hkKG</w:t>
      </w:r>
    </w:p>
    <w:p w14:paraId="5FEF28BF" w14:textId="77777777" w:rsidR="00000000" w:rsidRDefault="00635C42" w:rsidP="00635C42">
      <w:pPr>
        <w:pStyle w:val="HTMLPreformatted"/>
        <w:ind w:left="1200" w:right="480"/>
        <w:divId w:val="1594119297"/>
        <w:rPr>
          <w:lang w:val="en"/>
        </w:rPr>
      </w:pPr>
      <w:r>
        <w:rPr>
          <w:lang w:val="en"/>
        </w:rPr>
        <w:t xml:space="preserve">    &amp;token_type=bearer</w:t>
      </w:r>
    </w:p>
    <w:p w14:paraId="74FB0305" w14:textId="77777777" w:rsidR="00000000" w:rsidRDefault="00635C42" w:rsidP="00635C42">
      <w:pPr>
        <w:pStyle w:val="HTMLPreformatted"/>
        <w:ind w:left="1200" w:right="480"/>
        <w:divId w:val="1594119297"/>
        <w:rPr>
          <w:lang w:val="en"/>
        </w:rPr>
      </w:pPr>
      <w:r>
        <w:rPr>
          <w:lang w:val="en"/>
        </w:rPr>
        <w:t xml:space="preserve">    &amp;id_token=eyJ0 ... NiJ9.eyJ1c ... I6IjIifX0.DeWt4Qu ... ZXso</w:t>
      </w:r>
    </w:p>
    <w:p w14:paraId="5CAFDCA3" w14:textId="77777777" w:rsidR="00000000" w:rsidRDefault="00635C42" w:rsidP="00635C42">
      <w:pPr>
        <w:pStyle w:val="HTMLPreformatted"/>
        <w:ind w:left="1200" w:right="480"/>
        <w:divId w:val="1594119297"/>
        <w:rPr>
          <w:lang w:val="en"/>
        </w:rPr>
      </w:pPr>
      <w:r>
        <w:rPr>
          <w:lang w:val="en"/>
        </w:rPr>
        <w:t xml:space="preserve">    &amp;expires_in=3600</w:t>
      </w:r>
    </w:p>
    <w:p w14:paraId="61B042F0" w14:textId="77777777" w:rsidR="00000000" w:rsidRDefault="00635C42" w:rsidP="00635C42">
      <w:pPr>
        <w:pStyle w:val="HTMLPreformatted"/>
        <w:ind w:left="1200" w:right="480"/>
        <w:divId w:val="1594119297"/>
        <w:rPr>
          <w:lang w:val="en"/>
        </w:rPr>
      </w:pPr>
      <w:r>
        <w:rPr>
          <w:lang w:val="en"/>
        </w:rPr>
        <w:t xml:space="preserve">    &amp;state=af0ifjsldkj</w:t>
      </w:r>
    </w:p>
    <w:p w14:paraId="4204D657" w14:textId="77777777" w:rsidR="00000000" w:rsidRDefault="00635C42">
      <w:pPr>
        <w:spacing w:before="0" w:beforeAutospacing="0" w:after="0" w:afterAutospacing="0"/>
        <w:divId w:val="2103406055"/>
        <w:rPr>
          <w:rFonts w:ascii="Verdana" w:eastAsia="Times New Roman" w:hAnsi="Verdana"/>
          <w:color w:val="000000"/>
          <w:lang w:val="en"/>
        </w:rPr>
      </w:pPr>
      <w:bookmarkStart w:id="39" w:name="implicit_authz_error"/>
      <w:bookmarkEnd w:id="39"/>
    </w:p>
    <w:p w14:paraId="4E9FA9B0"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BAAF95A" w14:textId="77777777">
        <w:trPr>
          <w:divId w:val="2103406055"/>
          <w:trHeight w:val="225"/>
          <w:tblCellSpacing w:w="15" w:type="dxa"/>
        </w:trPr>
        <w:tc>
          <w:tcPr>
            <w:tcW w:w="450" w:type="dxa"/>
            <w:shd w:val="clear" w:color="auto" w:fill="990000"/>
            <w:vAlign w:val="center"/>
            <w:hideMark/>
          </w:tcPr>
          <w:p w14:paraId="5E3D95DC"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92CE921" w14:textId="77777777" w:rsidR="00000000" w:rsidRDefault="00635C42">
      <w:pPr>
        <w:pStyle w:val="Heading3"/>
        <w:divId w:val="2103406055"/>
        <w:rPr>
          <w:rFonts w:eastAsia="Times New Roman"/>
          <w:lang w:val="en"/>
        </w:rPr>
      </w:pPr>
      <w:bookmarkStart w:id="40" w:name="rfc.section.2.1.5.2"/>
      <w:bookmarkEnd w:id="40"/>
      <w:r>
        <w:rPr>
          <w:rFonts w:eastAsia="Times New Roman"/>
          <w:lang w:val="en"/>
        </w:rPr>
        <w:t>2.1.5.2.  End-User Denies Authorization or Invalid Request</w:t>
      </w:r>
    </w:p>
    <w:p w14:paraId="7AF8858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the End-User denies the authorization or the End-User authentication </w:t>
      </w:r>
      <w:r>
        <w:rPr>
          <w:rFonts w:ascii="Verdana" w:hAnsi="Verdana"/>
          <w:color w:val="000000"/>
          <w:lang w:val="en"/>
        </w:rPr>
        <w:t xml:space="preserve">fails, the Authorization Server MUST return the error Authorization Response as defined in 4.2.2.1 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No other parameters SHOULD be retur</w:t>
      </w:r>
      <w:r>
        <w:rPr>
          <w:rFonts w:ascii="Verdana" w:hAnsi="Verdana"/>
          <w:color w:val="000000"/>
          <w:lang w:val="en"/>
        </w:rPr>
        <w:t xml:space="preserve">ned. </w:t>
      </w:r>
    </w:p>
    <w:p w14:paraId="2B26A2FF" w14:textId="77777777" w:rsidR="00000000" w:rsidRDefault="00635C42">
      <w:pPr>
        <w:spacing w:before="0" w:beforeAutospacing="0" w:after="0" w:afterAutospacing="0"/>
        <w:divId w:val="2103406055"/>
        <w:rPr>
          <w:rFonts w:ascii="Verdana" w:eastAsia="Times New Roman" w:hAnsi="Verdana"/>
          <w:color w:val="000000"/>
          <w:lang w:val="en"/>
        </w:rPr>
      </w:pPr>
      <w:bookmarkStart w:id="41" w:name="implicit_callback"/>
      <w:bookmarkEnd w:id="41"/>
    </w:p>
    <w:p w14:paraId="0447D14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102BD66" w14:textId="77777777">
        <w:trPr>
          <w:divId w:val="2103406055"/>
          <w:trHeight w:val="225"/>
          <w:tblCellSpacing w:w="15" w:type="dxa"/>
        </w:trPr>
        <w:tc>
          <w:tcPr>
            <w:tcW w:w="450" w:type="dxa"/>
            <w:shd w:val="clear" w:color="auto" w:fill="990000"/>
            <w:vAlign w:val="center"/>
            <w:hideMark/>
          </w:tcPr>
          <w:p w14:paraId="5235477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128DBDB" w14:textId="77777777" w:rsidR="00000000" w:rsidRDefault="00635C42">
      <w:pPr>
        <w:pStyle w:val="Heading3"/>
        <w:divId w:val="2103406055"/>
        <w:rPr>
          <w:rFonts w:eastAsia="Times New Roman"/>
          <w:lang w:val="en"/>
        </w:rPr>
      </w:pPr>
      <w:bookmarkStart w:id="42" w:name="rfc.section.2.1.5.3"/>
      <w:bookmarkEnd w:id="42"/>
      <w:r>
        <w:rPr>
          <w:rFonts w:eastAsia="Times New Roman"/>
          <w:lang w:val="en"/>
        </w:rPr>
        <w:t xml:space="preserve">2.1.5.3.  </w:t>
      </w:r>
      <w:r>
        <w:rPr>
          <w:rFonts w:eastAsia="Times New Roman"/>
          <w:lang w:val="en"/>
        </w:rPr>
        <w:t>Example Redirect URI Response</w:t>
      </w:r>
    </w:p>
    <w:p w14:paraId="5787265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Client MUST provide a way for the User-Agent to parse the fragment encoded response and post it to the Web Server Client for validation. </w:t>
      </w:r>
    </w:p>
    <w:p w14:paraId="76D5CF6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is an example of a JavaScript file that a Client might host at its </w:t>
      </w:r>
      <w:r>
        <w:rPr>
          <w:rStyle w:val="HTMLTypewriter"/>
          <w:lang w:val="en"/>
        </w:rPr>
        <w:t>red</w:t>
      </w:r>
      <w:r>
        <w:rPr>
          <w:rStyle w:val="HTMLTypewriter"/>
          <w:lang w:val="en"/>
        </w:rPr>
        <w:t>irect_uri</w:t>
      </w:r>
      <w:r>
        <w:rPr>
          <w:rFonts w:ascii="Verdana" w:hAnsi="Verdana"/>
          <w:color w:val="000000"/>
          <w:lang w:val="en"/>
        </w:rPr>
        <w:t xml:space="preserve">. This is loaded by the redirect from the Authorization Server. The fragment component is parsed and then sent by </w:t>
      </w:r>
      <w:r>
        <w:rPr>
          <w:rStyle w:val="HTMLTypewriter"/>
          <w:lang w:val="en"/>
        </w:rPr>
        <w:t>POST</w:t>
      </w:r>
      <w:r>
        <w:rPr>
          <w:rFonts w:ascii="Verdana" w:hAnsi="Verdana"/>
          <w:color w:val="000000"/>
          <w:lang w:val="en"/>
        </w:rPr>
        <w:t xml:space="preserve"> to a URI that will validate the information received. </w:t>
      </w:r>
    </w:p>
    <w:p w14:paraId="0381DA44"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Following is a non-normative example of a Redirect URI response: </w:t>
      </w:r>
    </w:p>
    <w:p w14:paraId="279F1954" w14:textId="77777777" w:rsidR="00000000" w:rsidRDefault="00635C42" w:rsidP="00635C42">
      <w:pPr>
        <w:pStyle w:val="HTMLPreformatted"/>
        <w:ind w:left="1200" w:right="480"/>
        <w:divId w:val="198081908"/>
        <w:rPr>
          <w:lang w:val="en"/>
        </w:rPr>
      </w:pPr>
    </w:p>
    <w:p w14:paraId="1D9B6EF4" w14:textId="77777777" w:rsidR="00000000" w:rsidRDefault="00635C42" w:rsidP="00635C42">
      <w:pPr>
        <w:pStyle w:val="HTMLPreformatted"/>
        <w:ind w:left="1200" w:right="480"/>
        <w:divId w:val="198081908"/>
        <w:rPr>
          <w:lang w:val="en"/>
        </w:rPr>
      </w:pPr>
      <w:r>
        <w:rPr>
          <w:lang w:val="en"/>
        </w:rPr>
        <w:t xml:space="preserve">  GET </w:t>
      </w:r>
      <w:r>
        <w:rPr>
          <w:lang w:val="en"/>
        </w:rPr>
        <w:t>/cb HTTP/1.1</w:t>
      </w:r>
    </w:p>
    <w:p w14:paraId="6EFC4C65" w14:textId="77777777" w:rsidR="00000000" w:rsidRDefault="00635C42" w:rsidP="00635C42">
      <w:pPr>
        <w:pStyle w:val="HTMLPreformatted"/>
        <w:ind w:left="1200" w:right="480"/>
        <w:divId w:val="198081908"/>
        <w:rPr>
          <w:lang w:val="en"/>
        </w:rPr>
      </w:pPr>
      <w:r>
        <w:rPr>
          <w:lang w:val="en"/>
        </w:rPr>
        <w:t xml:space="preserve">  Host: client.example.org</w:t>
      </w:r>
    </w:p>
    <w:p w14:paraId="600BC303" w14:textId="77777777" w:rsidR="00000000" w:rsidRDefault="00635C42" w:rsidP="00635C42">
      <w:pPr>
        <w:pStyle w:val="HTMLPreformatted"/>
        <w:ind w:left="1200" w:right="480"/>
        <w:divId w:val="198081908"/>
        <w:rPr>
          <w:lang w:val="en"/>
        </w:rPr>
      </w:pPr>
    </w:p>
    <w:p w14:paraId="3E4541E7" w14:textId="77777777" w:rsidR="00000000" w:rsidRDefault="00635C42" w:rsidP="00635C42">
      <w:pPr>
        <w:pStyle w:val="HTMLPreformatted"/>
        <w:ind w:left="1200" w:right="480"/>
        <w:divId w:val="198081908"/>
        <w:rPr>
          <w:lang w:val="en"/>
        </w:rPr>
      </w:pPr>
      <w:r>
        <w:rPr>
          <w:lang w:val="en"/>
        </w:rPr>
        <w:t xml:space="preserve">  HTTP/1.1 200 OK</w:t>
      </w:r>
    </w:p>
    <w:p w14:paraId="01FDFF68" w14:textId="77777777" w:rsidR="00000000" w:rsidRDefault="00635C42" w:rsidP="00635C42">
      <w:pPr>
        <w:pStyle w:val="HTMLPreformatted"/>
        <w:ind w:left="1200" w:right="480"/>
        <w:divId w:val="198081908"/>
        <w:rPr>
          <w:lang w:val="en"/>
        </w:rPr>
      </w:pPr>
      <w:r>
        <w:rPr>
          <w:lang w:val="en"/>
        </w:rPr>
        <w:t xml:space="preserve">  Content-Type: text/html</w:t>
      </w:r>
    </w:p>
    <w:p w14:paraId="083BED03" w14:textId="77777777" w:rsidR="00000000" w:rsidRDefault="00635C42" w:rsidP="00635C42">
      <w:pPr>
        <w:pStyle w:val="HTMLPreformatted"/>
        <w:ind w:left="1200" w:right="480"/>
        <w:divId w:val="198081908"/>
        <w:rPr>
          <w:lang w:val="en"/>
        </w:rPr>
      </w:pPr>
    </w:p>
    <w:p w14:paraId="7E00305B" w14:textId="77777777" w:rsidR="00000000" w:rsidRDefault="00635C42" w:rsidP="00635C42">
      <w:pPr>
        <w:pStyle w:val="HTMLPreformatted"/>
        <w:ind w:left="1200" w:right="480"/>
        <w:divId w:val="198081908"/>
        <w:rPr>
          <w:lang w:val="en"/>
        </w:rPr>
      </w:pPr>
      <w:r>
        <w:rPr>
          <w:lang w:val="en"/>
        </w:rPr>
        <w:t xml:space="preserve">  &lt;script type="text/javascript"&gt;</w:t>
      </w:r>
    </w:p>
    <w:p w14:paraId="684C0098" w14:textId="77777777" w:rsidR="00000000" w:rsidRDefault="00635C42" w:rsidP="00635C42">
      <w:pPr>
        <w:pStyle w:val="HTMLPreformatted"/>
        <w:ind w:left="1200" w:right="480"/>
        <w:divId w:val="198081908"/>
        <w:rPr>
          <w:lang w:val="en"/>
        </w:rPr>
      </w:pPr>
    </w:p>
    <w:p w14:paraId="46BFA75A" w14:textId="77777777" w:rsidR="00000000" w:rsidRDefault="00635C42" w:rsidP="00635C42">
      <w:pPr>
        <w:pStyle w:val="HTMLPreformatted"/>
        <w:ind w:left="1200" w:right="480"/>
        <w:divId w:val="198081908"/>
        <w:rPr>
          <w:lang w:val="en"/>
        </w:rPr>
      </w:pPr>
      <w:r>
        <w:rPr>
          <w:lang w:val="en"/>
        </w:rPr>
        <w:t xml:space="preserve">  // First, parse the query string</w:t>
      </w:r>
    </w:p>
    <w:p w14:paraId="41840342" w14:textId="77777777" w:rsidR="00000000" w:rsidRDefault="00635C42" w:rsidP="00635C42">
      <w:pPr>
        <w:pStyle w:val="HTMLPreformatted"/>
        <w:ind w:left="1200" w:right="480"/>
        <w:divId w:val="198081908"/>
        <w:rPr>
          <w:lang w:val="en"/>
        </w:rPr>
      </w:pPr>
      <w:r>
        <w:rPr>
          <w:lang w:val="en"/>
        </w:rPr>
        <w:t xml:space="preserve">  var params = {}, postBody = location.hash.substring(1),</w:t>
      </w:r>
    </w:p>
    <w:p w14:paraId="007DD379" w14:textId="77777777" w:rsidR="00000000" w:rsidRDefault="00635C42" w:rsidP="00635C42">
      <w:pPr>
        <w:pStyle w:val="HTMLPreformatted"/>
        <w:ind w:left="1200" w:right="480"/>
        <w:divId w:val="198081908"/>
        <w:rPr>
          <w:lang w:val="en"/>
        </w:rPr>
      </w:pPr>
      <w:r>
        <w:rPr>
          <w:lang w:val="en"/>
        </w:rPr>
        <w:t xml:space="preserve">      regex = /([^&amp;=]+)=([^&amp;]*)/g, m;</w:t>
      </w:r>
    </w:p>
    <w:p w14:paraId="762669EC" w14:textId="77777777" w:rsidR="00000000" w:rsidRDefault="00635C42" w:rsidP="00635C42">
      <w:pPr>
        <w:pStyle w:val="HTMLPreformatted"/>
        <w:ind w:left="1200" w:right="480"/>
        <w:divId w:val="198081908"/>
        <w:rPr>
          <w:lang w:val="en"/>
        </w:rPr>
      </w:pPr>
      <w:r>
        <w:rPr>
          <w:lang w:val="en"/>
        </w:rPr>
        <w:t xml:space="preserve">  </w:t>
      </w:r>
      <w:r>
        <w:rPr>
          <w:lang w:val="en"/>
        </w:rPr>
        <w:t>while (m = regex.exec(postBody)) {</w:t>
      </w:r>
    </w:p>
    <w:p w14:paraId="3ABA7FF1" w14:textId="77777777" w:rsidR="00000000" w:rsidRDefault="00635C42" w:rsidP="00635C42">
      <w:pPr>
        <w:pStyle w:val="HTMLPreformatted"/>
        <w:ind w:left="1200" w:right="480"/>
        <w:divId w:val="198081908"/>
        <w:rPr>
          <w:lang w:val="en"/>
        </w:rPr>
      </w:pPr>
      <w:r>
        <w:rPr>
          <w:lang w:val="en"/>
        </w:rPr>
        <w:t xml:space="preserve">    params[decodeURIComponent(m[1])] = decodeURIComponent(m[2]);</w:t>
      </w:r>
    </w:p>
    <w:p w14:paraId="1FCB13A6" w14:textId="77777777" w:rsidR="00000000" w:rsidRDefault="00635C42" w:rsidP="00635C42">
      <w:pPr>
        <w:pStyle w:val="HTMLPreformatted"/>
        <w:ind w:left="1200" w:right="480"/>
        <w:divId w:val="198081908"/>
        <w:rPr>
          <w:lang w:val="en"/>
        </w:rPr>
      </w:pPr>
      <w:r>
        <w:rPr>
          <w:lang w:val="en"/>
        </w:rPr>
        <w:t xml:space="preserve">  }</w:t>
      </w:r>
    </w:p>
    <w:p w14:paraId="4CBD8BA4" w14:textId="77777777" w:rsidR="00000000" w:rsidRDefault="00635C42" w:rsidP="00635C42">
      <w:pPr>
        <w:pStyle w:val="HTMLPreformatted"/>
        <w:ind w:left="1200" w:right="480"/>
        <w:divId w:val="198081908"/>
        <w:rPr>
          <w:lang w:val="en"/>
        </w:rPr>
      </w:pPr>
    </w:p>
    <w:p w14:paraId="1EA2DF3B" w14:textId="77777777" w:rsidR="00000000" w:rsidRDefault="00635C42" w:rsidP="00635C42">
      <w:pPr>
        <w:pStyle w:val="HTMLPreformatted"/>
        <w:ind w:left="1200" w:right="480"/>
        <w:divId w:val="198081908"/>
        <w:rPr>
          <w:lang w:val="en"/>
        </w:rPr>
      </w:pPr>
      <w:r>
        <w:rPr>
          <w:lang w:val="en"/>
        </w:rPr>
        <w:t xml:space="preserve">  // And send the token over to the server</w:t>
      </w:r>
    </w:p>
    <w:p w14:paraId="695AAD4D" w14:textId="77777777" w:rsidR="00000000" w:rsidRDefault="00635C42" w:rsidP="00635C42">
      <w:pPr>
        <w:pStyle w:val="HTMLPreformatted"/>
        <w:ind w:left="1200" w:right="480"/>
        <w:divId w:val="198081908"/>
        <w:rPr>
          <w:lang w:val="en"/>
        </w:rPr>
      </w:pPr>
      <w:r>
        <w:rPr>
          <w:lang w:val="en"/>
        </w:rPr>
        <w:t xml:space="preserve">  var req = new XMLHttpRequest();</w:t>
      </w:r>
    </w:p>
    <w:p w14:paraId="56B75F21" w14:textId="77777777" w:rsidR="00000000" w:rsidRDefault="00635C42" w:rsidP="00635C42">
      <w:pPr>
        <w:pStyle w:val="HTMLPreformatted"/>
        <w:ind w:left="1200" w:right="480"/>
        <w:divId w:val="198081908"/>
        <w:rPr>
          <w:lang w:val="en"/>
        </w:rPr>
      </w:pPr>
      <w:r>
        <w:rPr>
          <w:lang w:val="en"/>
        </w:rPr>
        <w:t xml:space="preserve">  // using POST so query isn't logged</w:t>
      </w:r>
    </w:p>
    <w:p w14:paraId="53C94E01" w14:textId="77777777" w:rsidR="00000000" w:rsidRDefault="00635C42" w:rsidP="00635C42">
      <w:pPr>
        <w:pStyle w:val="HTMLPreformatted"/>
        <w:ind w:left="1200" w:right="480"/>
        <w:divId w:val="198081908"/>
        <w:rPr>
          <w:lang w:val="en"/>
        </w:rPr>
      </w:pPr>
      <w:r>
        <w:rPr>
          <w:lang w:val="en"/>
        </w:rPr>
        <w:t xml:space="preserve">  req.open('POST', 'https://' + wind</w:t>
      </w:r>
      <w:r>
        <w:rPr>
          <w:lang w:val="en"/>
        </w:rPr>
        <w:t>ow.location.host +</w:t>
      </w:r>
    </w:p>
    <w:p w14:paraId="6CC24E1C" w14:textId="77777777" w:rsidR="00000000" w:rsidRDefault="00635C42" w:rsidP="00635C42">
      <w:pPr>
        <w:pStyle w:val="HTMLPreformatted"/>
        <w:ind w:left="1200" w:right="480"/>
        <w:divId w:val="198081908"/>
        <w:rPr>
          <w:lang w:val="en"/>
        </w:rPr>
      </w:pPr>
      <w:r>
        <w:rPr>
          <w:lang w:val="en"/>
        </w:rPr>
        <w:t xml:space="preserve">                   '/catch_response', true);</w:t>
      </w:r>
    </w:p>
    <w:p w14:paraId="753B6887" w14:textId="77777777" w:rsidR="00000000" w:rsidRDefault="00635C42" w:rsidP="00635C42">
      <w:pPr>
        <w:pStyle w:val="HTMLPreformatted"/>
        <w:ind w:left="1200" w:right="480"/>
        <w:divId w:val="198081908"/>
        <w:rPr>
          <w:lang w:val="en"/>
        </w:rPr>
      </w:pPr>
      <w:r>
        <w:rPr>
          <w:lang w:val="en"/>
        </w:rPr>
        <w:t xml:space="preserve">  req.setRequestHeader('Content-Type',</w:t>
      </w:r>
    </w:p>
    <w:p w14:paraId="0325F3AA" w14:textId="77777777" w:rsidR="00000000" w:rsidRDefault="00635C42" w:rsidP="00635C42">
      <w:pPr>
        <w:pStyle w:val="HTMLPreformatted"/>
        <w:ind w:left="1200" w:right="480"/>
        <w:divId w:val="198081908"/>
        <w:rPr>
          <w:lang w:val="en"/>
        </w:rPr>
      </w:pPr>
      <w:r>
        <w:rPr>
          <w:lang w:val="en"/>
        </w:rPr>
        <w:t xml:space="preserve">                       'application/x-www-form-urlencoded');</w:t>
      </w:r>
    </w:p>
    <w:p w14:paraId="62017488" w14:textId="77777777" w:rsidR="00000000" w:rsidRDefault="00635C42" w:rsidP="00635C42">
      <w:pPr>
        <w:pStyle w:val="HTMLPreformatted"/>
        <w:ind w:left="1200" w:right="480"/>
        <w:divId w:val="198081908"/>
        <w:rPr>
          <w:lang w:val="en"/>
        </w:rPr>
      </w:pPr>
    </w:p>
    <w:p w14:paraId="6CE072F4" w14:textId="77777777" w:rsidR="00000000" w:rsidRDefault="00635C42" w:rsidP="00635C42">
      <w:pPr>
        <w:pStyle w:val="HTMLPreformatted"/>
        <w:ind w:left="1200" w:right="480"/>
        <w:divId w:val="198081908"/>
        <w:rPr>
          <w:lang w:val="en"/>
        </w:rPr>
      </w:pPr>
      <w:r>
        <w:rPr>
          <w:lang w:val="en"/>
        </w:rPr>
        <w:t xml:space="preserve">  req.onreadystatechange = function (e) {</w:t>
      </w:r>
    </w:p>
    <w:p w14:paraId="79A6DA8C" w14:textId="77777777" w:rsidR="00000000" w:rsidRDefault="00635C42" w:rsidP="00635C42">
      <w:pPr>
        <w:pStyle w:val="HTMLPreformatted"/>
        <w:ind w:left="1200" w:right="480"/>
        <w:divId w:val="198081908"/>
        <w:rPr>
          <w:lang w:val="en"/>
        </w:rPr>
      </w:pPr>
      <w:r>
        <w:rPr>
          <w:lang w:val="en"/>
        </w:rPr>
        <w:t xml:space="preserve">    if (req.readyState == 4) {</w:t>
      </w:r>
    </w:p>
    <w:p w14:paraId="111B19E2" w14:textId="77777777" w:rsidR="00000000" w:rsidRDefault="00635C42" w:rsidP="00635C42">
      <w:pPr>
        <w:pStyle w:val="HTMLPreformatted"/>
        <w:ind w:left="1200" w:right="480"/>
        <w:divId w:val="198081908"/>
        <w:rPr>
          <w:lang w:val="en"/>
        </w:rPr>
      </w:pPr>
      <w:r>
        <w:rPr>
          <w:lang w:val="en"/>
        </w:rPr>
        <w:t xml:space="preserve">      if (req.stat</w:t>
      </w:r>
      <w:r>
        <w:rPr>
          <w:lang w:val="en"/>
        </w:rPr>
        <w:t>us == 200) {</w:t>
      </w:r>
    </w:p>
    <w:p w14:paraId="57BCB1AA" w14:textId="77777777" w:rsidR="00000000" w:rsidRDefault="00635C42" w:rsidP="00635C42">
      <w:pPr>
        <w:pStyle w:val="HTMLPreformatted"/>
        <w:ind w:left="1200" w:right="480"/>
        <w:divId w:val="198081908"/>
        <w:rPr>
          <w:lang w:val="en"/>
        </w:rPr>
      </w:pPr>
      <w:r>
        <w:rPr>
          <w:lang w:val="en"/>
        </w:rPr>
        <w:t xml:space="preserve">  // If the response from the POST is 200 OK, perform a redirect</w:t>
      </w:r>
    </w:p>
    <w:p w14:paraId="7CF8BA4B" w14:textId="77777777" w:rsidR="00000000" w:rsidRDefault="00635C42" w:rsidP="00635C42">
      <w:pPr>
        <w:pStyle w:val="HTMLPreformatted"/>
        <w:ind w:left="1200" w:right="480"/>
        <w:divId w:val="198081908"/>
        <w:rPr>
          <w:lang w:val="en"/>
        </w:rPr>
      </w:pPr>
      <w:r>
        <w:rPr>
          <w:lang w:val="en"/>
        </w:rPr>
        <w:t xml:space="preserve">        window.location = 'https://'</w:t>
      </w:r>
    </w:p>
    <w:p w14:paraId="6D0FD2E5" w14:textId="77777777" w:rsidR="00000000" w:rsidRDefault="00635C42" w:rsidP="00635C42">
      <w:pPr>
        <w:pStyle w:val="HTMLPreformatted"/>
        <w:ind w:left="1200" w:right="480"/>
        <w:divId w:val="198081908"/>
        <w:rPr>
          <w:lang w:val="en"/>
        </w:rPr>
      </w:pPr>
      <w:r>
        <w:rPr>
          <w:lang w:val="en"/>
        </w:rPr>
        <w:t xml:space="preserve">          + window.location.host + '/redirect_after_login'</w:t>
      </w:r>
    </w:p>
    <w:p w14:paraId="131A7A94" w14:textId="77777777" w:rsidR="00000000" w:rsidRDefault="00635C42" w:rsidP="00635C42">
      <w:pPr>
        <w:pStyle w:val="HTMLPreformatted"/>
        <w:ind w:left="1200" w:right="480"/>
        <w:divId w:val="198081908"/>
        <w:rPr>
          <w:lang w:val="en"/>
        </w:rPr>
      </w:pPr>
      <w:r>
        <w:rPr>
          <w:lang w:val="en"/>
        </w:rPr>
        <w:t xml:space="preserve">      }</w:t>
      </w:r>
    </w:p>
    <w:p w14:paraId="79DD3C14" w14:textId="77777777" w:rsidR="00000000" w:rsidRDefault="00635C42" w:rsidP="00635C42">
      <w:pPr>
        <w:pStyle w:val="HTMLPreformatted"/>
        <w:ind w:left="1200" w:right="480"/>
        <w:divId w:val="198081908"/>
        <w:rPr>
          <w:lang w:val="en"/>
        </w:rPr>
      </w:pPr>
      <w:r>
        <w:rPr>
          <w:lang w:val="en"/>
        </w:rPr>
        <w:t xml:space="preserve">  // if the OAuth response is invalid, generate an error message</w:t>
      </w:r>
    </w:p>
    <w:p w14:paraId="3756D3F0" w14:textId="77777777" w:rsidR="00000000" w:rsidRDefault="00635C42" w:rsidP="00635C42">
      <w:pPr>
        <w:pStyle w:val="HTMLPreformatted"/>
        <w:ind w:left="1200" w:right="480"/>
        <w:divId w:val="198081908"/>
        <w:rPr>
          <w:lang w:val="en"/>
        </w:rPr>
      </w:pPr>
      <w:r>
        <w:rPr>
          <w:lang w:val="en"/>
        </w:rPr>
        <w:t xml:space="preserve">      els</w:t>
      </w:r>
      <w:r>
        <w:rPr>
          <w:lang w:val="en"/>
        </w:rPr>
        <w:t>e if (req.status == 400) {</w:t>
      </w:r>
    </w:p>
    <w:p w14:paraId="190D5DA8" w14:textId="77777777" w:rsidR="00000000" w:rsidRDefault="00635C42" w:rsidP="00635C42">
      <w:pPr>
        <w:pStyle w:val="HTMLPreformatted"/>
        <w:ind w:left="1200" w:right="480"/>
        <w:divId w:val="198081908"/>
        <w:rPr>
          <w:lang w:val="en"/>
        </w:rPr>
      </w:pPr>
      <w:r>
        <w:rPr>
          <w:lang w:val="en"/>
        </w:rPr>
        <w:t xml:space="preserve">        alert('There was an error processing the token')</w:t>
      </w:r>
    </w:p>
    <w:p w14:paraId="30CEA3BD" w14:textId="77777777" w:rsidR="00000000" w:rsidRDefault="00635C42" w:rsidP="00635C42">
      <w:pPr>
        <w:pStyle w:val="HTMLPreformatted"/>
        <w:ind w:left="1200" w:right="480"/>
        <w:divId w:val="198081908"/>
        <w:rPr>
          <w:lang w:val="en"/>
        </w:rPr>
      </w:pPr>
      <w:r>
        <w:rPr>
          <w:lang w:val="en"/>
        </w:rPr>
        <w:t xml:space="preserve">      } else {</w:t>
      </w:r>
    </w:p>
    <w:p w14:paraId="026C5BDC" w14:textId="77777777" w:rsidR="00000000" w:rsidRDefault="00635C42" w:rsidP="00635C42">
      <w:pPr>
        <w:pStyle w:val="HTMLPreformatted"/>
        <w:ind w:left="1200" w:right="480"/>
        <w:divId w:val="198081908"/>
        <w:rPr>
          <w:lang w:val="en"/>
        </w:rPr>
      </w:pPr>
      <w:r>
        <w:rPr>
          <w:lang w:val="en"/>
        </w:rPr>
        <w:t xml:space="preserve">        alert('Something other than 200 was returned')</w:t>
      </w:r>
    </w:p>
    <w:p w14:paraId="120CC45E" w14:textId="77777777" w:rsidR="00000000" w:rsidRDefault="00635C42" w:rsidP="00635C42">
      <w:pPr>
        <w:pStyle w:val="HTMLPreformatted"/>
        <w:ind w:left="1200" w:right="480"/>
        <w:divId w:val="198081908"/>
        <w:rPr>
          <w:lang w:val="en"/>
        </w:rPr>
      </w:pPr>
      <w:r>
        <w:rPr>
          <w:lang w:val="en"/>
        </w:rPr>
        <w:t xml:space="preserve">      }</w:t>
      </w:r>
    </w:p>
    <w:p w14:paraId="0ED5FB88" w14:textId="77777777" w:rsidR="00000000" w:rsidRDefault="00635C42" w:rsidP="00635C42">
      <w:pPr>
        <w:pStyle w:val="HTMLPreformatted"/>
        <w:ind w:left="1200" w:right="480"/>
        <w:divId w:val="198081908"/>
        <w:rPr>
          <w:lang w:val="en"/>
        </w:rPr>
      </w:pPr>
      <w:r>
        <w:rPr>
          <w:lang w:val="en"/>
        </w:rPr>
        <w:t xml:space="preserve">    }</w:t>
      </w:r>
    </w:p>
    <w:p w14:paraId="421F4F6C" w14:textId="77777777" w:rsidR="00000000" w:rsidRDefault="00635C42" w:rsidP="00635C42">
      <w:pPr>
        <w:pStyle w:val="HTMLPreformatted"/>
        <w:ind w:left="1200" w:right="480"/>
        <w:divId w:val="198081908"/>
        <w:rPr>
          <w:lang w:val="en"/>
        </w:rPr>
      </w:pPr>
      <w:r>
        <w:rPr>
          <w:lang w:val="en"/>
        </w:rPr>
        <w:t xml:space="preserve">  };</w:t>
      </w:r>
    </w:p>
    <w:p w14:paraId="4636B2DB" w14:textId="77777777" w:rsidR="00000000" w:rsidRDefault="00635C42" w:rsidP="00635C42">
      <w:pPr>
        <w:pStyle w:val="HTMLPreformatted"/>
        <w:ind w:left="1200" w:right="480"/>
        <w:divId w:val="198081908"/>
        <w:rPr>
          <w:lang w:val="en"/>
        </w:rPr>
      </w:pPr>
      <w:r>
        <w:rPr>
          <w:lang w:val="en"/>
        </w:rPr>
        <w:t xml:space="preserve">  req.send(postBody);</w:t>
      </w:r>
    </w:p>
    <w:p w14:paraId="3B78667B" w14:textId="77777777" w:rsidR="00000000" w:rsidRDefault="00635C42">
      <w:pPr>
        <w:spacing w:before="0" w:beforeAutospacing="0" w:after="0" w:afterAutospacing="0"/>
        <w:divId w:val="2103406055"/>
        <w:rPr>
          <w:rFonts w:ascii="Verdana" w:eastAsia="Times New Roman" w:hAnsi="Verdana"/>
          <w:color w:val="000000"/>
          <w:lang w:val="en"/>
        </w:rPr>
      </w:pPr>
      <w:bookmarkStart w:id="43" w:name="id_token"/>
      <w:bookmarkEnd w:id="43"/>
    </w:p>
    <w:p w14:paraId="15005E3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4804D3" w14:textId="77777777">
        <w:trPr>
          <w:divId w:val="2103406055"/>
          <w:trHeight w:val="225"/>
          <w:tblCellSpacing w:w="15" w:type="dxa"/>
        </w:trPr>
        <w:tc>
          <w:tcPr>
            <w:tcW w:w="450" w:type="dxa"/>
            <w:shd w:val="clear" w:color="auto" w:fill="990000"/>
            <w:vAlign w:val="center"/>
            <w:hideMark/>
          </w:tcPr>
          <w:p w14:paraId="4A2C370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EEDE11A" w14:textId="77777777" w:rsidR="00000000" w:rsidRDefault="00635C42">
      <w:pPr>
        <w:pStyle w:val="Heading3"/>
        <w:divId w:val="2103406055"/>
        <w:rPr>
          <w:rFonts w:eastAsia="Times New Roman"/>
          <w:lang w:val="en"/>
        </w:rPr>
      </w:pPr>
      <w:bookmarkStart w:id="44" w:name="rfc.section.2.2"/>
      <w:bookmarkEnd w:id="44"/>
      <w:r>
        <w:rPr>
          <w:rFonts w:eastAsia="Times New Roman"/>
          <w:lang w:val="en"/>
        </w:rPr>
        <w:t>2.2.  ID Token</w:t>
      </w:r>
    </w:p>
    <w:p w14:paraId="36E1831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ID Token is a security token that contains Claims about the authentication event and other requested Claims. The ID Token is represented as a </w:t>
      </w:r>
      <w:hyperlink w:anchor="JWT" w:history="1">
        <w:r>
          <w:rPr>
            <w:rStyle w:val="Hyperlink"/>
            <w:rFonts w:ascii="Verdana" w:hAnsi="Verdana"/>
            <w:u w:val="none"/>
            <w:lang w:val="en"/>
          </w:rPr>
          <w:t>JSON Web Token (JWT)</w:t>
        </w:r>
        <w:r>
          <w:rPr>
            <w:rStyle w:val="Hyperlink"/>
            <w:rFonts w:ascii="Verdana" w:hAnsi="Verdana"/>
            <w:vanish/>
            <w:u w:val="none"/>
            <w:lang w:val="en"/>
          </w:rPr>
          <w:t xml:space="preserve"> (Jones, M., Bradley, J., and N. Sakimura, “JSON Web Token (JWT),” May 2013.)</w:t>
        </w:r>
      </w:hyperlink>
      <w:r>
        <w:rPr>
          <w:rFonts w:ascii="Verdana" w:hAnsi="Verdana"/>
          <w:color w:val="000000"/>
          <w:lang w:val="en"/>
        </w:rPr>
        <w:t xml:space="preserve"> [JWT]. </w:t>
      </w:r>
    </w:p>
    <w:p w14:paraId="046F6294"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ID Token is used to manage the authentication event and user identifier and is scoped to a particular Client via the </w:t>
      </w:r>
      <w:r>
        <w:rPr>
          <w:rStyle w:val="HTMLTypewriter"/>
          <w:lang w:val="en"/>
        </w:rPr>
        <w:t>aud</w:t>
      </w:r>
      <w:r>
        <w:rPr>
          <w:rFonts w:ascii="Verdana" w:hAnsi="Verdana"/>
          <w:color w:val="000000"/>
          <w:lang w:val="en"/>
        </w:rPr>
        <w:t xml:space="preserve"> (audience) and </w:t>
      </w:r>
      <w:r>
        <w:rPr>
          <w:rStyle w:val="HTMLTypewriter"/>
          <w:lang w:val="en"/>
        </w:rPr>
        <w:t>nonce</w:t>
      </w:r>
      <w:r>
        <w:rPr>
          <w:rFonts w:ascii="Verdana" w:hAnsi="Verdana"/>
          <w:color w:val="000000"/>
          <w:lang w:val="en"/>
        </w:rPr>
        <w:t xml:space="preserve"> </w:t>
      </w:r>
      <w:r>
        <w:rPr>
          <w:rFonts w:ascii="Verdana" w:hAnsi="Verdana"/>
          <w:color w:val="000000"/>
          <w:lang w:val="en"/>
        </w:rPr>
        <w:t xml:space="preserve">Claims. </w:t>
      </w:r>
    </w:p>
    <w:p w14:paraId="40256AF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Claims are used within the ID Token: </w:t>
      </w:r>
    </w:p>
    <w:p w14:paraId="76860742" w14:textId="77777777" w:rsidR="00000000" w:rsidRDefault="00635C42" w:rsidP="00635C42">
      <w:pPr>
        <w:spacing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iss</w:t>
      </w:r>
    </w:p>
    <w:p w14:paraId="0ED15448"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 xml:space="preserve">REQUIRED. Issuer Identifier for the Issuer of the response. The </w:t>
      </w:r>
      <w:r>
        <w:rPr>
          <w:rStyle w:val="HTMLTypewriter"/>
          <w:lang w:val="en"/>
        </w:rPr>
        <w:t>iss</w:t>
      </w:r>
      <w:r>
        <w:rPr>
          <w:rFonts w:ascii="Verdana" w:eastAsia="Times New Roman" w:hAnsi="Verdana"/>
          <w:color w:val="000000"/>
          <w:lang w:val="en"/>
        </w:rPr>
        <w:t xml:space="preserve"> value is a case sensitive string. </w:t>
      </w:r>
    </w:p>
    <w:p w14:paraId="0F9B17D0"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sub</w:t>
      </w:r>
    </w:p>
    <w:p w14:paraId="4BED4F3E"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REQUIRED. Subject identifier. A locally unique and never reassigned identifier withi</w:t>
      </w:r>
      <w:r>
        <w:rPr>
          <w:rFonts w:ascii="Verdana" w:eastAsia="Times New Roman" w:hAnsi="Verdana"/>
          <w:color w:val="000000"/>
          <w:lang w:val="en"/>
        </w:rPr>
        <w:t xml:space="preserve">n the Issuer for the End-User, which is intended to be consumed by the Client, e.g., </w:t>
      </w:r>
      <w:r>
        <w:rPr>
          <w:rStyle w:val="HTMLTypewriter"/>
          <w:lang w:val="en"/>
        </w:rPr>
        <w:t>24400320</w:t>
      </w:r>
      <w:r>
        <w:rPr>
          <w:rFonts w:ascii="Verdana" w:eastAsia="Times New Roman" w:hAnsi="Verdana"/>
          <w:color w:val="000000"/>
          <w:lang w:val="en"/>
        </w:rPr>
        <w:t xml:space="preserve"> or </w:t>
      </w:r>
      <w:r>
        <w:rPr>
          <w:rStyle w:val="HTMLTypewriter"/>
          <w:lang w:val="en"/>
        </w:rPr>
        <w:t>AItOawmwtWwcT0k51BayewNvutrJUqsvl6qs7A4</w:t>
      </w:r>
      <w:r>
        <w:rPr>
          <w:rFonts w:ascii="Verdana" w:eastAsia="Times New Roman" w:hAnsi="Verdana"/>
          <w:color w:val="000000"/>
          <w:lang w:val="en"/>
        </w:rPr>
        <w:t xml:space="preserve">. It MUST NOT exceed 255 ASCII characters in length. The </w:t>
      </w:r>
      <w:r>
        <w:rPr>
          <w:rStyle w:val="HTMLTypewriter"/>
          <w:lang w:val="en"/>
        </w:rPr>
        <w:t>sub</w:t>
      </w:r>
      <w:r>
        <w:rPr>
          <w:rFonts w:ascii="Verdana" w:eastAsia="Times New Roman" w:hAnsi="Verdana"/>
          <w:color w:val="000000"/>
          <w:lang w:val="en"/>
        </w:rPr>
        <w:t xml:space="preserve"> value is a case sensitive string. </w:t>
      </w:r>
    </w:p>
    <w:p w14:paraId="6A05DEB4"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aud</w:t>
      </w:r>
    </w:p>
    <w:p w14:paraId="7E3D8FC8"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Audience(s) that this ID Token is intended for. It MUST contain the OAuth 2.0 </w:t>
      </w:r>
      <w:r>
        <w:rPr>
          <w:rStyle w:val="HTMLTypewriter"/>
          <w:lang w:val="en"/>
        </w:rPr>
        <w:t>client_id</w:t>
      </w:r>
      <w:r>
        <w:rPr>
          <w:rFonts w:ascii="Verdana" w:eastAsia="Times New Roman" w:hAnsi="Verdana"/>
          <w:color w:val="000000"/>
          <w:lang w:val="en"/>
        </w:rPr>
        <w:t xml:space="preserve"> of the Relying Party as an audience value. It MAY also contain identifiers for other audiences. In the general case, the </w:t>
      </w:r>
      <w:r>
        <w:rPr>
          <w:rStyle w:val="HTMLTypewriter"/>
          <w:lang w:val="en"/>
        </w:rPr>
        <w:t>aud</w:t>
      </w:r>
      <w:r>
        <w:rPr>
          <w:rFonts w:ascii="Verdana" w:eastAsia="Times New Roman" w:hAnsi="Verdana"/>
          <w:color w:val="000000"/>
          <w:lang w:val="en"/>
        </w:rPr>
        <w:t xml:space="preserve"> value is an array of case sensitive strings</w:t>
      </w:r>
      <w:r>
        <w:rPr>
          <w:rFonts w:ascii="Verdana" w:eastAsia="Times New Roman" w:hAnsi="Verdana"/>
          <w:color w:val="000000"/>
          <w:lang w:val="en"/>
        </w:rPr>
        <w:t xml:space="preserve">. In the special case when there is one audience, the </w:t>
      </w:r>
      <w:r>
        <w:rPr>
          <w:rStyle w:val="HTMLTypewriter"/>
          <w:lang w:val="en"/>
        </w:rPr>
        <w:t>aud</w:t>
      </w:r>
      <w:r>
        <w:rPr>
          <w:rFonts w:ascii="Verdana" w:eastAsia="Times New Roman" w:hAnsi="Verdana"/>
          <w:color w:val="000000"/>
          <w:lang w:val="en"/>
        </w:rPr>
        <w:t xml:space="preserve"> value MAY be a single case sensitive string. </w:t>
      </w:r>
    </w:p>
    <w:p w14:paraId="1AC1D72E"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exp</w:t>
      </w:r>
    </w:p>
    <w:p w14:paraId="1968CC5E"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REQUIRED. Expiration time on or after which the ID Token MUST NOT be accepted for processing. The processing of this parameter requires that the cur</w:t>
      </w:r>
      <w:r>
        <w:rPr>
          <w:rFonts w:ascii="Verdana" w:eastAsia="Times New Roman" w:hAnsi="Verdana"/>
          <w:color w:val="000000"/>
          <w:lang w:val="en"/>
        </w:rPr>
        <w:t>rent date/time MUST be before the expiration date/time listed in the value. Implementers MAY provide for some small leeway, usually no more than a few minutes, to account for clock skew. The time is represented as the number of seconds from 1970-01-01T0:0:</w:t>
      </w:r>
      <w:r>
        <w:rPr>
          <w:rFonts w:ascii="Verdana" w:eastAsia="Times New Roman" w:hAnsi="Verdana"/>
          <w:color w:val="000000"/>
          <w:lang w:val="en"/>
        </w:rPr>
        <w:t xml:space="preserve">0Z as measured in UTC until the date/time. See </w:t>
      </w:r>
      <w:hyperlink w:anchor="RFC3339" w:history="1">
        <w:r>
          <w:rPr>
            <w:rStyle w:val="Hyperlink"/>
            <w:rFonts w:ascii="Verdana" w:eastAsia="Times New Roman" w:hAnsi="Verdana"/>
            <w:u w:val="none"/>
            <w:lang w:val="en"/>
          </w:rPr>
          <w:t>RFC 3339</w:t>
        </w:r>
        <w:r>
          <w:rPr>
            <w:rStyle w:val="Hyperlink"/>
            <w:rFonts w:ascii="Verdana" w:eastAsia="Times New Roman" w:hAnsi="Verdana"/>
            <w:vanish/>
            <w:u w:val="none"/>
            <w:lang w:val="en"/>
          </w:rPr>
          <w:t xml:space="preserve"> (Klyne, G., Ed. and C. Newman, “Date and Time on the Internet: Timestamps,” July 2002.)</w:t>
        </w:r>
      </w:hyperlink>
      <w:r>
        <w:rPr>
          <w:rFonts w:ascii="Verdana" w:eastAsia="Times New Roman" w:hAnsi="Verdana"/>
          <w:color w:val="000000"/>
          <w:lang w:val="en"/>
        </w:rPr>
        <w:t xml:space="preserve"> [RFC3339] for details regarding date/times in general and UTC in particular. The </w:t>
      </w:r>
      <w:r>
        <w:rPr>
          <w:rStyle w:val="HTMLTypewriter"/>
          <w:lang w:val="en"/>
        </w:rPr>
        <w:t>e</w:t>
      </w:r>
      <w:r>
        <w:rPr>
          <w:rStyle w:val="HTMLTypewriter"/>
          <w:lang w:val="en"/>
        </w:rPr>
        <w:t>xp</w:t>
      </w:r>
      <w:r>
        <w:rPr>
          <w:rFonts w:ascii="Verdana" w:eastAsia="Times New Roman" w:hAnsi="Verdana"/>
          <w:color w:val="000000"/>
          <w:lang w:val="en"/>
        </w:rPr>
        <w:t xml:space="preserve"> value is a number. </w:t>
      </w:r>
    </w:p>
    <w:p w14:paraId="6474DEA7"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iat</w:t>
      </w:r>
    </w:p>
    <w:p w14:paraId="728EA8D2"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 xml:space="preserve">REQUIRED. Time at which the JWT was issued. The time is represented as the number of seconds from 1970-01-01T0:0:0Z as measured in UTC until the date/time. The </w:t>
      </w:r>
      <w:r>
        <w:rPr>
          <w:rStyle w:val="HTMLTypewriter"/>
          <w:lang w:val="en"/>
        </w:rPr>
        <w:t>iat</w:t>
      </w:r>
      <w:r>
        <w:rPr>
          <w:rFonts w:ascii="Verdana" w:eastAsia="Times New Roman" w:hAnsi="Verdana"/>
          <w:color w:val="000000"/>
          <w:lang w:val="en"/>
        </w:rPr>
        <w:t xml:space="preserve"> value is a number. </w:t>
      </w:r>
    </w:p>
    <w:p w14:paraId="65EF7FAA"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auth_time</w:t>
      </w:r>
    </w:p>
    <w:p w14:paraId="300194DF"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OPTIONAL or REQUIRED. Time when the</w:t>
      </w:r>
      <w:r>
        <w:rPr>
          <w:rFonts w:ascii="Verdana" w:eastAsia="Times New Roman" w:hAnsi="Verdana"/>
          <w:color w:val="000000"/>
          <w:lang w:val="en"/>
        </w:rPr>
        <w:t xml:space="preserve"> End-User authentication occurred. The time is represented as the number of seconds from 1970-01-01T0:0:0Z as measured in UTC until the date/time. When a </w:t>
      </w:r>
      <w:r>
        <w:rPr>
          <w:rStyle w:val="HTMLTypewriter"/>
          <w:lang w:val="en"/>
        </w:rPr>
        <w:t>max_age</w:t>
      </w:r>
      <w:r>
        <w:rPr>
          <w:rFonts w:ascii="Verdana" w:eastAsia="Times New Roman" w:hAnsi="Verdana"/>
          <w:color w:val="000000"/>
          <w:lang w:val="en"/>
        </w:rPr>
        <w:t xml:space="preserve"> request is made then this Claim is REQUIRED. The </w:t>
      </w:r>
      <w:r>
        <w:rPr>
          <w:rStyle w:val="HTMLTypewriter"/>
          <w:lang w:val="en"/>
        </w:rPr>
        <w:t>auth_time</w:t>
      </w:r>
      <w:r>
        <w:rPr>
          <w:rFonts w:ascii="Verdana" w:eastAsia="Times New Roman" w:hAnsi="Verdana"/>
          <w:color w:val="000000"/>
          <w:lang w:val="en"/>
        </w:rPr>
        <w:t xml:space="preserve"> value is a number. </w:t>
      </w:r>
    </w:p>
    <w:p w14:paraId="47B8E902"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nonce</w:t>
      </w:r>
    </w:p>
    <w:p w14:paraId="1BCFBBD5"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REQUIRED.</w:t>
      </w:r>
      <w:r>
        <w:rPr>
          <w:rFonts w:ascii="Verdana" w:eastAsia="Times New Roman" w:hAnsi="Verdana"/>
          <w:color w:val="000000"/>
          <w:lang w:val="en"/>
        </w:rPr>
        <w:t xml:space="preserve"> String value used to associate a Client session with an ID Token, and to mitigate replay attacks. The value is passed through unmodified from the Authorization Request to the ID Token. Clients MUST verify that the </w:t>
      </w:r>
      <w:r>
        <w:rPr>
          <w:rStyle w:val="HTMLTypewriter"/>
          <w:lang w:val="en"/>
        </w:rPr>
        <w:t>nonce</w:t>
      </w:r>
      <w:r>
        <w:rPr>
          <w:rFonts w:ascii="Verdana" w:eastAsia="Times New Roman" w:hAnsi="Verdana"/>
          <w:color w:val="000000"/>
          <w:lang w:val="en"/>
        </w:rPr>
        <w:t xml:space="preserve"> Claim Value is equal to the value o</w:t>
      </w:r>
      <w:r>
        <w:rPr>
          <w:rFonts w:ascii="Verdana" w:eastAsia="Times New Roman" w:hAnsi="Verdana"/>
          <w:color w:val="000000"/>
          <w:lang w:val="en"/>
        </w:rPr>
        <w:t xml:space="preserve">f the </w:t>
      </w:r>
      <w:r>
        <w:rPr>
          <w:rStyle w:val="HTMLTypewriter"/>
          <w:lang w:val="en"/>
        </w:rPr>
        <w:t>nonce</w:t>
      </w:r>
      <w:r>
        <w:rPr>
          <w:rFonts w:ascii="Verdana" w:eastAsia="Times New Roman" w:hAnsi="Verdana"/>
          <w:color w:val="000000"/>
          <w:lang w:val="en"/>
        </w:rPr>
        <w:t xml:space="preserve"> parameter sent in the Authorization Request. If present in the Authorization Request, Authorization Servers MUST include a </w:t>
      </w:r>
      <w:r>
        <w:rPr>
          <w:rStyle w:val="HTMLTypewriter"/>
          <w:lang w:val="en"/>
        </w:rPr>
        <w:t>nonce</w:t>
      </w:r>
      <w:r>
        <w:rPr>
          <w:rFonts w:ascii="Verdana" w:eastAsia="Times New Roman" w:hAnsi="Verdana"/>
          <w:color w:val="000000"/>
          <w:lang w:val="en"/>
        </w:rPr>
        <w:t xml:space="preserve"> Claim in the ID Token with the Claim Value being the nonce value sent in the Authorization Request. Use of the nonc</w:t>
      </w:r>
      <w:r>
        <w:rPr>
          <w:rFonts w:ascii="Verdana" w:eastAsia="Times New Roman" w:hAnsi="Verdana"/>
          <w:color w:val="000000"/>
          <w:lang w:val="en"/>
        </w:rPr>
        <w:t xml:space="preserve">e is REQUIRED when using the implicit flow. The </w:t>
      </w:r>
      <w:r>
        <w:rPr>
          <w:rStyle w:val="HTMLTypewriter"/>
          <w:lang w:val="en"/>
        </w:rPr>
        <w:t>nonce</w:t>
      </w:r>
      <w:r>
        <w:rPr>
          <w:rFonts w:ascii="Verdana" w:eastAsia="Times New Roman" w:hAnsi="Verdana"/>
          <w:color w:val="000000"/>
          <w:lang w:val="en"/>
        </w:rPr>
        <w:t xml:space="preserve"> value is a case sensitive string. </w:t>
      </w:r>
    </w:p>
    <w:p w14:paraId="0B65A682"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at_hash</w:t>
      </w:r>
    </w:p>
    <w:p w14:paraId="55B191AE"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 xml:space="preserve">REQUIRED. Access Token hash value. If the ID Token is issued with an </w:t>
      </w:r>
      <w:r>
        <w:rPr>
          <w:rStyle w:val="HTMLTypewriter"/>
          <w:lang w:val="en"/>
        </w:rPr>
        <w:t>access_token</w:t>
      </w:r>
      <w:r>
        <w:rPr>
          <w:rFonts w:ascii="Verdana" w:eastAsia="Times New Roman" w:hAnsi="Verdana"/>
          <w:color w:val="000000"/>
          <w:lang w:val="en"/>
        </w:rPr>
        <w:t xml:space="preserve"> in an implicit flow, this is REQUIRED, which is the case for this profile. It</w:t>
      </w:r>
      <w:r>
        <w:rPr>
          <w:rFonts w:ascii="Verdana" w:eastAsia="Times New Roman" w:hAnsi="Verdana"/>
          <w:color w:val="000000"/>
          <w:lang w:val="en"/>
        </w:rPr>
        <w:t xml:space="preserve">s value is the base64url encoding of the left-most half of the hash of the octets of the ASCII representation of the </w:t>
      </w:r>
      <w:r>
        <w:rPr>
          <w:rStyle w:val="HTMLTypewriter"/>
          <w:lang w:val="en"/>
        </w:rPr>
        <w:t>access_token</w:t>
      </w:r>
      <w:r>
        <w:rPr>
          <w:rFonts w:ascii="Verdana" w:eastAsia="Times New Roman" w:hAnsi="Verdana"/>
          <w:color w:val="000000"/>
          <w:lang w:val="en"/>
        </w:rPr>
        <w:t xml:space="preserve"> value, where the hash algorithm used is the hash algorithm used in the </w:t>
      </w:r>
      <w:r>
        <w:rPr>
          <w:rStyle w:val="HTMLTypewriter"/>
          <w:lang w:val="en"/>
        </w:rPr>
        <w:t>alg</w:t>
      </w:r>
      <w:r>
        <w:rPr>
          <w:rFonts w:ascii="Verdana" w:eastAsia="Times New Roman" w:hAnsi="Verdana"/>
          <w:color w:val="000000"/>
          <w:lang w:val="en"/>
        </w:rPr>
        <w:t xml:space="preserve"> parameter of the ID Token's </w:t>
      </w:r>
      <w:hyperlink w:anchor="JWS" w:history="1">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hyperlink>
      <w:r>
        <w:rPr>
          <w:rFonts w:ascii="Verdana" w:eastAsia="Times New Roman" w:hAnsi="Verdana"/>
          <w:color w:val="000000"/>
          <w:lang w:val="en"/>
        </w:rPr>
        <w:t xml:space="preserve"> [JWS] header. For instance, if the </w:t>
      </w:r>
      <w:r>
        <w:rPr>
          <w:rStyle w:val="HTMLTypewriter"/>
          <w:lang w:val="en"/>
        </w:rPr>
        <w:t>alg</w:t>
      </w:r>
      <w:r>
        <w:rPr>
          <w:rFonts w:ascii="Verdana" w:eastAsia="Times New Roman" w:hAnsi="Verdana"/>
          <w:color w:val="000000"/>
          <w:lang w:val="en"/>
        </w:rPr>
        <w:t xml:space="preserve"> is </w:t>
      </w:r>
      <w:r>
        <w:rPr>
          <w:rStyle w:val="HTMLTypewriter"/>
          <w:lang w:val="en"/>
        </w:rPr>
        <w:t>RS256</w:t>
      </w:r>
      <w:r>
        <w:rPr>
          <w:rFonts w:ascii="Verdana" w:eastAsia="Times New Roman" w:hAnsi="Verdana"/>
          <w:color w:val="000000"/>
          <w:lang w:val="en"/>
        </w:rPr>
        <w:t xml:space="preserve">, hash the </w:t>
      </w:r>
      <w:r>
        <w:rPr>
          <w:rStyle w:val="HTMLTypewriter"/>
          <w:lang w:val="en"/>
        </w:rPr>
        <w:t>access_token</w:t>
      </w:r>
      <w:r>
        <w:rPr>
          <w:rFonts w:ascii="Verdana" w:eastAsia="Times New Roman" w:hAnsi="Verdana"/>
          <w:color w:val="000000"/>
          <w:lang w:val="en"/>
        </w:rPr>
        <w:t xml:space="preserve"> value with SHA-256, then take the left-most 128 bits and base64url encode them. The </w:t>
      </w:r>
      <w:r>
        <w:rPr>
          <w:rStyle w:val="HTMLTypewriter"/>
          <w:lang w:val="en"/>
        </w:rPr>
        <w:t>at_hash</w:t>
      </w:r>
      <w:r>
        <w:rPr>
          <w:rFonts w:ascii="Verdana" w:eastAsia="Times New Roman" w:hAnsi="Verdana"/>
          <w:color w:val="000000"/>
          <w:lang w:val="en"/>
        </w:rPr>
        <w:t xml:space="preserve"> value</w:t>
      </w:r>
      <w:r>
        <w:rPr>
          <w:rFonts w:ascii="Verdana" w:eastAsia="Times New Roman" w:hAnsi="Verdana"/>
          <w:color w:val="000000"/>
          <w:lang w:val="en"/>
        </w:rPr>
        <w:t xml:space="preserve"> is a case sensitive string. </w:t>
      </w:r>
    </w:p>
    <w:p w14:paraId="182EB2DB"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acr</w:t>
      </w:r>
    </w:p>
    <w:p w14:paraId="52902B96"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OPTIONAL. Authentication Context Class Reference. String specifying an Authentication Context Class Reference value that identifies the Authentication Context Class that the authentication performed satisfied. The value "0</w:t>
      </w:r>
      <w:r>
        <w:rPr>
          <w:rFonts w:ascii="Verdana" w:eastAsia="Times New Roman" w:hAnsi="Verdana"/>
          <w:color w:val="000000"/>
          <w:lang w:val="en"/>
        </w:rPr>
        <w:t xml:space="preserve">" indicates the End-User authentication did not meet the requirements of </w:t>
      </w:r>
      <w:hyperlink w:anchor="ISO29115" w:history="1">
        <w:r>
          <w:rPr>
            <w:rStyle w:val="Hyperlink"/>
            <w:rFonts w:ascii="Verdana" w:eastAsia="Times New Roman" w:hAnsi="Verdana"/>
            <w:u w:val="none"/>
            <w:lang w:val="en"/>
          </w:rPr>
          <w:t>ISO/IEC 29115</w:t>
        </w:r>
        <w:r>
          <w:rPr>
            <w:rStyle w:val="Hyperlink"/>
            <w:rFonts w:ascii="Verdana" w:eastAsia="Times New Roman" w:hAnsi="Verdana"/>
            <w:vanish/>
            <w:u w:val="none"/>
            <w:lang w:val="en"/>
          </w:rPr>
          <w:t xml:space="preserve"> (International Organization for Standardization, “ISO/IEC 29115:2013 -- Information technology - Security techniques - Entity authenticati</w:t>
        </w:r>
        <w:r>
          <w:rPr>
            <w:rStyle w:val="Hyperlink"/>
            <w:rFonts w:ascii="Verdana" w:eastAsia="Times New Roman" w:hAnsi="Verdana"/>
            <w:vanish/>
            <w:u w:val="none"/>
            <w:lang w:val="en"/>
          </w:rPr>
          <w:t>on assurance framework,” March 2013.)</w:t>
        </w:r>
      </w:hyperlink>
      <w:r>
        <w:rPr>
          <w:rFonts w:ascii="Verdana" w:eastAsia="Times New Roman" w:hAnsi="Verdana"/>
          <w:color w:val="000000"/>
          <w:lang w:val="en"/>
        </w:rPr>
        <w:t xml:space="preserve"> [ISO29115] level 1. Authentication using a long-lived browser cookie, for instance, is one example where the use of "level 0" is appropriate. Authentications with level 0 SHOULD never be used to authorize access to any</w:t>
      </w:r>
      <w:r>
        <w:rPr>
          <w:rFonts w:ascii="Verdana" w:eastAsia="Times New Roman" w:hAnsi="Verdana"/>
          <w:color w:val="000000"/>
          <w:lang w:val="en"/>
        </w:rPr>
        <w:t xml:space="preserve"> resource of any monetary value. An absolute URI or a </w:t>
      </w:r>
      <w:hyperlink w:anchor="RFC6711" w:history="1">
        <w:r>
          <w:rPr>
            <w:rStyle w:val="Hyperlink"/>
            <w:rFonts w:ascii="Verdana" w:eastAsia="Times New Roman" w:hAnsi="Verdana"/>
            <w:u w:val="none"/>
            <w:lang w:val="en"/>
          </w:rPr>
          <w:t>registered name</w:t>
        </w:r>
        <w:r>
          <w:rPr>
            <w:rStyle w:val="Hyperlink"/>
            <w:rFonts w:ascii="Verdana" w:eastAsia="Times New Roman" w:hAnsi="Verdana"/>
            <w:vanish/>
            <w:u w:val="none"/>
            <w:lang w:val="en"/>
          </w:rPr>
          <w:t xml:space="preserve"> (Johansson, L., “An IANA Registry for Level of Assurance (LoA) Profiles,” August 2012.)</w:t>
        </w:r>
      </w:hyperlink>
      <w:r>
        <w:rPr>
          <w:rFonts w:ascii="Verdana" w:eastAsia="Times New Roman" w:hAnsi="Verdana"/>
          <w:color w:val="000000"/>
          <w:lang w:val="en"/>
        </w:rPr>
        <w:t xml:space="preserve"> [RFC6711] SHOULD be used as the </w:t>
      </w:r>
      <w:r>
        <w:rPr>
          <w:rStyle w:val="HTMLTypewriter"/>
          <w:lang w:val="en"/>
        </w:rPr>
        <w:t>acr</w:t>
      </w:r>
      <w:r>
        <w:rPr>
          <w:rFonts w:ascii="Verdana" w:eastAsia="Times New Roman" w:hAnsi="Verdana"/>
          <w:color w:val="000000"/>
          <w:lang w:val="en"/>
        </w:rPr>
        <w:t xml:space="preserve"> value; </w:t>
      </w:r>
      <w:r>
        <w:rPr>
          <w:rFonts w:ascii="Verdana" w:eastAsia="Times New Roman" w:hAnsi="Verdana"/>
          <w:color w:val="000000"/>
          <w:lang w:val="en"/>
        </w:rPr>
        <w:t xml:space="preserve">registered names MUST NOT be used with a different meaning than that which is registered. Parties using this claim will need to agree upon the meanings of the values used, which may be context-specific. The </w:t>
      </w:r>
      <w:r>
        <w:rPr>
          <w:rStyle w:val="HTMLTypewriter"/>
          <w:lang w:val="en"/>
        </w:rPr>
        <w:t>acr</w:t>
      </w:r>
      <w:r>
        <w:rPr>
          <w:rFonts w:ascii="Verdana" w:eastAsia="Times New Roman" w:hAnsi="Verdana"/>
          <w:color w:val="000000"/>
          <w:lang w:val="en"/>
        </w:rPr>
        <w:t xml:space="preserve"> value is a case sensitive string. </w:t>
      </w:r>
    </w:p>
    <w:p w14:paraId="7FE503E3"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amr</w:t>
      </w:r>
    </w:p>
    <w:p w14:paraId="0FD318F9"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OPTION</w:t>
      </w:r>
      <w:r>
        <w:rPr>
          <w:rFonts w:ascii="Verdana" w:eastAsia="Times New Roman" w:hAnsi="Verdana"/>
          <w:color w:val="000000"/>
          <w:lang w:val="en"/>
        </w:rPr>
        <w:t>AL. Authentication Methods References. JSON array of strings that are identifiers for authentication methods used in the authentication. For instance, values might indicate that both password and OTP authentication methods were used. The definition of part</w:t>
      </w:r>
      <w:r>
        <w:rPr>
          <w:rFonts w:ascii="Verdana" w:eastAsia="Times New Roman" w:hAnsi="Verdana"/>
          <w:color w:val="000000"/>
          <w:lang w:val="en"/>
        </w:rPr>
        <w:t xml:space="preserve">icular values to be used in the </w:t>
      </w:r>
      <w:r>
        <w:rPr>
          <w:rStyle w:val="HTMLTypewriter"/>
          <w:lang w:val="en"/>
        </w:rPr>
        <w:t>amr</w:t>
      </w:r>
      <w:r>
        <w:rPr>
          <w:rFonts w:ascii="Verdana" w:eastAsia="Times New Roman" w:hAnsi="Verdana"/>
          <w:color w:val="000000"/>
          <w:lang w:val="en"/>
        </w:rPr>
        <w:t xml:space="preserve"> Claim is beyond the scope of this specification. Parties using this claim will need to agree upon the meanings of the values used, which may be context-specific. The </w:t>
      </w:r>
      <w:r>
        <w:rPr>
          <w:rStyle w:val="HTMLTypewriter"/>
          <w:lang w:val="en"/>
        </w:rPr>
        <w:t>amr</w:t>
      </w:r>
      <w:r>
        <w:rPr>
          <w:rFonts w:ascii="Verdana" w:eastAsia="Times New Roman" w:hAnsi="Verdana"/>
          <w:color w:val="000000"/>
          <w:lang w:val="en"/>
        </w:rPr>
        <w:t xml:space="preserve"> value is an array of case sensitive strings. </w:t>
      </w:r>
    </w:p>
    <w:p w14:paraId="3071C586"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azp</w:t>
      </w:r>
    </w:p>
    <w:p w14:paraId="17B380F2" w14:textId="77777777" w:rsidR="00000000" w:rsidRDefault="00635C42" w:rsidP="00635C42">
      <w:pPr>
        <w:spacing w:before="0" w:beforeAutospacing="0" w:after="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 xml:space="preserve">OPTIONAL or REQUIRED. Authorized Party - the party to which the ID Token was issued. If present, it MUST contain the OAuth 2.0 </w:t>
      </w:r>
      <w:r>
        <w:rPr>
          <w:rStyle w:val="HTMLTypewriter"/>
          <w:lang w:val="en"/>
        </w:rPr>
        <w:t>client_id</w:t>
      </w:r>
      <w:r>
        <w:rPr>
          <w:rFonts w:ascii="Verdana" w:eastAsia="Times New Roman" w:hAnsi="Verdana"/>
          <w:color w:val="000000"/>
          <w:lang w:val="en"/>
        </w:rPr>
        <w:t xml:space="preserve"> of the party that will be using it. This Claim is only REQUIRED when the party requesting the ID Token is not the same </w:t>
      </w:r>
      <w:r>
        <w:rPr>
          <w:rFonts w:ascii="Verdana" w:eastAsia="Times New Roman" w:hAnsi="Verdana"/>
          <w:color w:val="000000"/>
          <w:lang w:val="en"/>
        </w:rPr>
        <w:t xml:space="preserve">as the sole audience of the ID Token. It MAY be included even when the Authorized Party is the same as the sole audience. The </w:t>
      </w:r>
      <w:r>
        <w:rPr>
          <w:rStyle w:val="HTMLTypewriter"/>
          <w:lang w:val="en"/>
        </w:rPr>
        <w:t>azp</w:t>
      </w:r>
      <w:r>
        <w:rPr>
          <w:rFonts w:ascii="Verdana" w:eastAsia="Times New Roman" w:hAnsi="Verdana"/>
          <w:color w:val="000000"/>
          <w:lang w:val="en"/>
        </w:rPr>
        <w:t xml:space="preserve"> value is a case sensitive string containing a StringOrURI value. </w:t>
      </w:r>
    </w:p>
    <w:p w14:paraId="5C668088" w14:textId="77777777" w:rsidR="00000000" w:rsidRDefault="00635C42" w:rsidP="00635C42">
      <w:pPr>
        <w:spacing w:before="0" w:beforeAutospacing="0" w:after="0" w:afterAutospacing="0"/>
        <w:ind w:left="1200" w:right="1200"/>
        <w:divId w:val="850531993"/>
        <w:rPr>
          <w:rFonts w:ascii="Verdana" w:eastAsia="Times New Roman" w:hAnsi="Verdana"/>
          <w:color w:val="000000"/>
          <w:lang w:val="en"/>
        </w:rPr>
      </w:pPr>
      <w:r>
        <w:rPr>
          <w:rFonts w:ascii="Verdana" w:eastAsia="Times New Roman" w:hAnsi="Verdana"/>
          <w:color w:val="000000"/>
          <w:lang w:val="en"/>
        </w:rPr>
        <w:t>sub_jwk</w:t>
      </w:r>
    </w:p>
    <w:p w14:paraId="635DB938" w14:textId="77777777" w:rsidR="00000000" w:rsidRDefault="00635C42" w:rsidP="00635C42">
      <w:pPr>
        <w:spacing w:before="0" w:beforeAutospacing="0" w:afterAutospacing="0"/>
        <w:ind w:left="1920" w:right="1200"/>
        <w:divId w:val="850531993"/>
        <w:rPr>
          <w:rFonts w:ascii="Verdana" w:eastAsia="Times New Roman" w:hAnsi="Verdana"/>
          <w:color w:val="000000"/>
          <w:lang w:val="en"/>
        </w:rPr>
      </w:pPr>
      <w:r>
        <w:rPr>
          <w:rFonts w:ascii="Verdana" w:eastAsia="Times New Roman" w:hAnsi="Verdana"/>
          <w:color w:val="000000"/>
          <w:lang w:val="en"/>
        </w:rPr>
        <w:t>NOT RECOMMENDED or REQUIRED. Public key value used t</w:t>
      </w:r>
      <w:r>
        <w:rPr>
          <w:rFonts w:ascii="Verdana" w:eastAsia="Times New Roman" w:hAnsi="Verdana"/>
          <w:color w:val="000000"/>
          <w:lang w:val="en"/>
        </w:rPr>
        <w:t xml:space="preserve">o check the signature of an ID Token issued by a Self-Issued OpenID Provider, as specified in </w:t>
      </w:r>
      <w:hyperlink w:anchor="self_issued" w:history="1">
        <w:r>
          <w:rPr>
            <w:rStyle w:val="Hyperlink"/>
            <w:rFonts w:ascii="Verdana" w:eastAsia="Times New Roman" w:hAnsi="Verdana"/>
            <w:u w:val="none"/>
            <w:lang w:val="en"/>
          </w:rPr>
          <w:t>Section 3</w:t>
        </w:r>
        <w:r>
          <w:rPr>
            <w:rStyle w:val="Hyperlink"/>
            <w:rFonts w:ascii="Verdana" w:eastAsia="Times New Roman" w:hAnsi="Verdana"/>
            <w:vanish/>
            <w:u w:val="none"/>
            <w:lang w:val="en"/>
          </w:rPr>
          <w:t xml:space="preserve"> (Self-Issued OpenID Provider)</w:t>
        </w:r>
      </w:hyperlink>
      <w:r>
        <w:rPr>
          <w:rFonts w:ascii="Verdana" w:eastAsia="Times New Roman" w:hAnsi="Verdana"/>
          <w:color w:val="000000"/>
          <w:lang w:val="en"/>
        </w:rPr>
        <w:t xml:space="preserve">. The key is a bare key in JWK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w:t>
        </w:r>
        <w:r>
          <w:rPr>
            <w:rStyle w:val="Hyperlink"/>
            <w:rFonts w:ascii="Verdana" w:eastAsia="Times New Roman" w:hAnsi="Verdana"/>
            <w:vanish/>
            <w:u w:val="none"/>
            <w:lang w:val="en"/>
          </w:rPr>
          <w:t>(JWK),” May 2013.)</w:t>
        </w:r>
      </w:hyperlink>
      <w:r>
        <w:rPr>
          <w:rFonts w:ascii="Verdana" w:eastAsia="Times New Roman" w:hAnsi="Verdana"/>
          <w:color w:val="000000"/>
          <w:lang w:val="en"/>
        </w:rPr>
        <w:t xml:space="preserve"> format (not an X.509 certificate value). Use of the </w:t>
      </w:r>
      <w:r>
        <w:rPr>
          <w:rStyle w:val="HTMLTypewriter"/>
          <w:lang w:val="en"/>
        </w:rPr>
        <w:t>sub_jwk</w:t>
      </w:r>
      <w:r>
        <w:rPr>
          <w:rFonts w:ascii="Verdana" w:eastAsia="Times New Roman" w:hAnsi="Verdana"/>
          <w:color w:val="000000"/>
          <w:lang w:val="en"/>
        </w:rPr>
        <w:t xml:space="preserve"> Claim is REQUIRED when the OP is a Self-Issued OP and is NOT RECOMMENDED when the OP is not Self-Issued. The </w:t>
      </w:r>
      <w:r>
        <w:rPr>
          <w:rStyle w:val="HTMLTypewriter"/>
          <w:lang w:val="en"/>
        </w:rPr>
        <w:t>iss</w:t>
      </w:r>
      <w:r>
        <w:rPr>
          <w:rFonts w:ascii="Verdana" w:eastAsia="Times New Roman" w:hAnsi="Verdana"/>
          <w:color w:val="000000"/>
          <w:lang w:val="en"/>
        </w:rPr>
        <w:t xml:space="preserve"> value is a JSON object. </w:t>
      </w:r>
    </w:p>
    <w:p w14:paraId="1D97950E" w14:textId="77777777" w:rsidR="00000000" w:rsidRDefault="00635C42">
      <w:pPr>
        <w:pStyle w:val="NormalWeb"/>
        <w:divId w:val="2103406055"/>
        <w:rPr>
          <w:rFonts w:ascii="Verdana" w:hAnsi="Verdana"/>
          <w:color w:val="000000"/>
          <w:lang w:val="en"/>
        </w:rPr>
      </w:pPr>
      <w:r>
        <w:rPr>
          <w:rFonts w:ascii="Verdana" w:hAnsi="Verdana"/>
          <w:color w:val="000000"/>
          <w:lang w:val="en"/>
        </w:rPr>
        <w:t>ID Tokens MAY contain other Claims. Any</w:t>
      </w:r>
      <w:r>
        <w:rPr>
          <w:rFonts w:ascii="Verdana" w:hAnsi="Verdana"/>
          <w:color w:val="000000"/>
          <w:lang w:val="en"/>
        </w:rPr>
        <w:t xml:space="preserve"> Claims used that are not understood MUST be ignored. </w:t>
      </w:r>
    </w:p>
    <w:p w14:paraId="5B3DE94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ID Tokens MUST be signed using </w:t>
      </w:r>
      <w:hyperlink w:anchor="JWS" w:history="1">
        <w:r>
          <w:rPr>
            <w:rStyle w:val="Hyperlink"/>
            <w:rFonts w:ascii="Verdana" w:hAnsi="Verdana"/>
            <w:u w:val="none"/>
            <w:lang w:val="en"/>
          </w:rPr>
          <w:t>JWS</w:t>
        </w:r>
        <w:r>
          <w:rPr>
            <w:rStyle w:val="Hyperlink"/>
            <w:rFonts w:ascii="Verdana" w:hAnsi="Verdana"/>
            <w:vanish/>
            <w:u w:val="none"/>
            <w:lang w:val="en"/>
          </w:rPr>
          <w:t xml:space="preserve"> (Jones, M., Bradley, J., and N. Sakimura, “JSON Web Signature (JWS),” May 2013.)</w:t>
        </w:r>
      </w:hyperlink>
      <w:r>
        <w:rPr>
          <w:rFonts w:ascii="Verdana" w:hAnsi="Verdana"/>
          <w:color w:val="000000"/>
          <w:lang w:val="en"/>
        </w:rPr>
        <w:t xml:space="preserve"> [JWS]. Clients MUST validate the ID Token per </w:t>
      </w:r>
      <w:hyperlink w:anchor="id.token.validation" w:history="1">
        <w:r>
          <w:rPr>
            <w:rStyle w:val="Hyperlink"/>
            <w:rFonts w:ascii="Verdana" w:hAnsi="Verdana"/>
            <w:u w:val="none"/>
            <w:lang w:val="en"/>
          </w:rPr>
          <w:t>Section 2.2.1</w:t>
        </w:r>
        <w:r>
          <w:rPr>
            <w:rStyle w:val="Hyperlink"/>
            <w:rFonts w:ascii="Verdana" w:hAnsi="Verdana"/>
            <w:vanish/>
            <w:u w:val="none"/>
            <w:lang w:val="en"/>
          </w:rPr>
          <w:t xml:space="preserve"> (ID Token Validation)</w:t>
        </w:r>
      </w:hyperlink>
      <w:r>
        <w:rPr>
          <w:rFonts w:ascii="Verdana" w:hAnsi="Verdana"/>
          <w:color w:val="000000"/>
          <w:lang w:val="en"/>
        </w:rPr>
        <w:t xml:space="preserve">. </w:t>
      </w:r>
    </w:p>
    <w:p w14:paraId="712BA65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ID Tokens SHOULD NOT use the JWS or JWE </w:t>
      </w:r>
      <w:r>
        <w:rPr>
          <w:rStyle w:val="HTMLTypewriter"/>
          <w:lang w:val="en"/>
        </w:rPr>
        <w:t>x5u</w:t>
      </w:r>
      <w:r>
        <w:rPr>
          <w:rFonts w:ascii="Verdana" w:hAnsi="Verdana"/>
          <w:color w:val="000000"/>
          <w:lang w:val="en"/>
        </w:rPr>
        <w:t xml:space="preserve">, </w:t>
      </w:r>
      <w:r>
        <w:rPr>
          <w:rStyle w:val="HTMLTypewriter"/>
          <w:lang w:val="en"/>
        </w:rPr>
        <w:t>x5c</w:t>
      </w:r>
      <w:r>
        <w:rPr>
          <w:rFonts w:ascii="Verdana" w:hAnsi="Verdana"/>
          <w:color w:val="000000"/>
          <w:lang w:val="en"/>
        </w:rPr>
        <w:t xml:space="preserve">, </w:t>
      </w:r>
      <w:r>
        <w:rPr>
          <w:rStyle w:val="HTMLTypewriter"/>
          <w:lang w:val="en"/>
        </w:rPr>
        <w:t>jku</w:t>
      </w:r>
      <w:r>
        <w:rPr>
          <w:rFonts w:ascii="Verdana" w:hAnsi="Verdana"/>
          <w:color w:val="000000"/>
          <w:lang w:val="en"/>
        </w:rPr>
        <w:t xml:space="preserve">, or </w:t>
      </w:r>
      <w:r>
        <w:rPr>
          <w:rStyle w:val="HTMLTypewriter"/>
          <w:lang w:val="en"/>
        </w:rPr>
        <w:t>jwk</w:t>
      </w:r>
      <w:r>
        <w:rPr>
          <w:rFonts w:ascii="Verdana" w:hAnsi="Verdana"/>
          <w:color w:val="000000"/>
          <w:lang w:val="en"/>
        </w:rPr>
        <w:t xml:space="preserve"> header parameter fields. Instead, key values and key references used for ID Tokens are </w:t>
      </w:r>
      <w:r>
        <w:rPr>
          <w:rFonts w:ascii="Verdana" w:hAnsi="Verdana"/>
          <w:color w:val="000000"/>
          <w:lang w:val="en"/>
        </w:rPr>
        <w:t xml:space="preserve">communicated in advance using Discovery and Registration parameters. </w:t>
      </w:r>
    </w:p>
    <w:p w14:paraId="3299CF2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is a non-normative example of a base64url decoded ID Token: </w:t>
      </w:r>
    </w:p>
    <w:p w14:paraId="51AD83DB" w14:textId="77777777" w:rsidR="00000000" w:rsidRDefault="00635C42" w:rsidP="00635C42">
      <w:pPr>
        <w:pStyle w:val="HTMLPreformatted"/>
        <w:ind w:left="1200" w:right="480"/>
        <w:divId w:val="1811481264"/>
        <w:rPr>
          <w:lang w:val="en"/>
        </w:rPr>
      </w:pPr>
    </w:p>
    <w:p w14:paraId="08A83D3B" w14:textId="77777777" w:rsidR="00000000" w:rsidRDefault="00635C42" w:rsidP="00635C42">
      <w:pPr>
        <w:pStyle w:val="HTMLPreformatted"/>
        <w:ind w:left="1200" w:right="480"/>
        <w:divId w:val="1811481264"/>
        <w:rPr>
          <w:lang w:val="en"/>
        </w:rPr>
      </w:pPr>
      <w:r>
        <w:rPr>
          <w:lang w:val="en"/>
        </w:rPr>
        <w:t xml:space="preserve">  {</w:t>
      </w:r>
    </w:p>
    <w:p w14:paraId="3941BDA7" w14:textId="77777777" w:rsidR="00000000" w:rsidRDefault="00635C42" w:rsidP="00635C42">
      <w:pPr>
        <w:pStyle w:val="HTMLPreformatted"/>
        <w:ind w:left="1200" w:right="480"/>
        <w:divId w:val="1811481264"/>
        <w:rPr>
          <w:lang w:val="en"/>
        </w:rPr>
      </w:pPr>
      <w:r>
        <w:rPr>
          <w:lang w:val="en"/>
        </w:rPr>
        <w:t xml:space="preserve">   "iss": "https://server.example.com",</w:t>
      </w:r>
    </w:p>
    <w:p w14:paraId="2A157281" w14:textId="77777777" w:rsidR="00000000" w:rsidRDefault="00635C42" w:rsidP="00635C42">
      <w:pPr>
        <w:pStyle w:val="HTMLPreformatted"/>
        <w:ind w:left="1200" w:right="480"/>
        <w:divId w:val="1811481264"/>
        <w:rPr>
          <w:lang w:val="en"/>
        </w:rPr>
      </w:pPr>
      <w:r>
        <w:rPr>
          <w:lang w:val="en"/>
        </w:rPr>
        <w:t xml:space="preserve">   "sub": "24400320",</w:t>
      </w:r>
    </w:p>
    <w:p w14:paraId="13D6999B" w14:textId="77777777" w:rsidR="00000000" w:rsidRDefault="00635C42" w:rsidP="00635C42">
      <w:pPr>
        <w:pStyle w:val="HTMLPreformatted"/>
        <w:ind w:left="1200" w:right="480"/>
        <w:divId w:val="1811481264"/>
        <w:rPr>
          <w:lang w:val="en"/>
        </w:rPr>
      </w:pPr>
      <w:r>
        <w:rPr>
          <w:lang w:val="en"/>
        </w:rPr>
        <w:t xml:space="preserve">   "aud": "s6BhdRkqt3",</w:t>
      </w:r>
    </w:p>
    <w:p w14:paraId="2ACF8183" w14:textId="77777777" w:rsidR="00000000" w:rsidRDefault="00635C42" w:rsidP="00635C42">
      <w:pPr>
        <w:pStyle w:val="HTMLPreformatted"/>
        <w:ind w:left="1200" w:right="480"/>
        <w:divId w:val="1811481264"/>
        <w:rPr>
          <w:lang w:val="en"/>
        </w:rPr>
      </w:pPr>
      <w:r>
        <w:rPr>
          <w:lang w:val="en"/>
        </w:rPr>
        <w:t xml:space="preserve">   </w:t>
      </w:r>
      <w:r>
        <w:rPr>
          <w:lang w:val="en"/>
        </w:rPr>
        <w:t>"nonce": "n-0S6_WzA2Mj",</w:t>
      </w:r>
    </w:p>
    <w:p w14:paraId="75A84CE3" w14:textId="77777777" w:rsidR="00000000" w:rsidRDefault="00635C42" w:rsidP="00635C42">
      <w:pPr>
        <w:pStyle w:val="HTMLPreformatted"/>
        <w:ind w:left="1200" w:right="480"/>
        <w:divId w:val="1811481264"/>
        <w:rPr>
          <w:lang w:val="en"/>
        </w:rPr>
      </w:pPr>
      <w:r>
        <w:rPr>
          <w:lang w:val="en"/>
        </w:rPr>
        <w:t xml:space="preserve">   "exp": 1311281970,</w:t>
      </w:r>
    </w:p>
    <w:p w14:paraId="549A998C" w14:textId="77777777" w:rsidR="00000000" w:rsidRDefault="00635C42" w:rsidP="00635C42">
      <w:pPr>
        <w:pStyle w:val="HTMLPreformatted"/>
        <w:ind w:left="1200" w:right="480"/>
        <w:divId w:val="1811481264"/>
        <w:rPr>
          <w:lang w:val="en"/>
        </w:rPr>
      </w:pPr>
      <w:r>
        <w:rPr>
          <w:lang w:val="en"/>
        </w:rPr>
        <w:t xml:space="preserve">   "iat": 1311280970,</w:t>
      </w:r>
    </w:p>
    <w:p w14:paraId="4A017E14" w14:textId="77777777" w:rsidR="00000000" w:rsidRDefault="00635C42" w:rsidP="00635C42">
      <w:pPr>
        <w:pStyle w:val="HTMLPreformatted"/>
        <w:ind w:left="1200" w:right="480"/>
        <w:divId w:val="1811481264"/>
        <w:rPr>
          <w:lang w:val="en"/>
        </w:rPr>
      </w:pPr>
      <w:r>
        <w:rPr>
          <w:lang w:val="en"/>
        </w:rPr>
        <w:t xml:space="preserve">   "at_hash": "MTIzNDU2Nzg5MDEyMzQ1Ng"</w:t>
      </w:r>
    </w:p>
    <w:p w14:paraId="364EA686" w14:textId="77777777" w:rsidR="00000000" w:rsidRDefault="00635C42" w:rsidP="00635C42">
      <w:pPr>
        <w:pStyle w:val="HTMLPreformatted"/>
        <w:ind w:left="1200" w:right="480"/>
        <w:divId w:val="1811481264"/>
        <w:rPr>
          <w:lang w:val="en"/>
        </w:rPr>
      </w:pPr>
      <w:r>
        <w:rPr>
          <w:lang w:val="en"/>
        </w:rPr>
        <w:t xml:space="preserve">  }</w:t>
      </w:r>
    </w:p>
    <w:p w14:paraId="025733AE" w14:textId="77777777" w:rsidR="00000000" w:rsidRDefault="00635C42">
      <w:pPr>
        <w:spacing w:before="0" w:beforeAutospacing="0" w:after="0" w:afterAutospacing="0"/>
        <w:divId w:val="2103406055"/>
        <w:rPr>
          <w:rFonts w:ascii="Verdana" w:eastAsia="Times New Roman" w:hAnsi="Verdana"/>
          <w:color w:val="000000"/>
          <w:lang w:val="en"/>
        </w:rPr>
      </w:pPr>
      <w:bookmarkStart w:id="45" w:name="id.token.validation"/>
      <w:bookmarkEnd w:id="45"/>
    </w:p>
    <w:p w14:paraId="66665B3F"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19B7147" w14:textId="77777777">
        <w:trPr>
          <w:divId w:val="2103406055"/>
          <w:trHeight w:val="225"/>
          <w:tblCellSpacing w:w="15" w:type="dxa"/>
        </w:trPr>
        <w:tc>
          <w:tcPr>
            <w:tcW w:w="450" w:type="dxa"/>
            <w:shd w:val="clear" w:color="auto" w:fill="990000"/>
            <w:vAlign w:val="center"/>
            <w:hideMark/>
          </w:tcPr>
          <w:p w14:paraId="7FC77333"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556D1C" w14:textId="77777777" w:rsidR="00000000" w:rsidRDefault="00635C42">
      <w:pPr>
        <w:pStyle w:val="Heading3"/>
        <w:divId w:val="2103406055"/>
        <w:rPr>
          <w:rFonts w:eastAsia="Times New Roman"/>
          <w:lang w:val="en"/>
        </w:rPr>
      </w:pPr>
      <w:bookmarkStart w:id="46" w:name="rfc.section.2.2.1"/>
      <w:bookmarkEnd w:id="46"/>
      <w:r>
        <w:rPr>
          <w:rFonts w:eastAsia="Times New Roman"/>
          <w:lang w:val="en"/>
        </w:rPr>
        <w:t>2.2.1.  ID Token Validation</w:t>
      </w:r>
    </w:p>
    <w:p w14:paraId="5F47AD7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any of the validation procedures defined in this specification fail, any operations requiring </w:t>
      </w:r>
      <w:r>
        <w:rPr>
          <w:rFonts w:ascii="Verdana" w:hAnsi="Verdana"/>
          <w:color w:val="000000"/>
          <w:lang w:val="en"/>
        </w:rPr>
        <w:t xml:space="preserve">the information that failed to correctly validate MUST be aborted and the information that failed to validate MUST NOT be used. </w:t>
      </w:r>
    </w:p>
    <w:p w14:paraId="5BD7072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To validate the ID Token in the Authorization Response, the Client MUST do the following: </w:t>
      </w:r>
    </w:p>
    <w:p w14:paraId="633A10DF" w14:textId="77777777" w:rsidR="00000000" w:rsidRDefault="00635C42">
      <w:pPr>
        <w:numPr>
          <w:ilvl w:val="0"/>
          <w:numId w:val="2"/>
        </w:numPr>
        <w:ind w:left="1680" w:right="960"/>
        <w:divId w:val="2103406055"/>
        <w:rPr>
          <w:rFonts w:ascii="Verdana" w:eastAsia="Times New Roman" w:hAnsi="Verdana"/>
          <w:color w:val="000000"/>
          <w:lang w:val="en"/>
        </w:rPr>
        <w:pPrChange w:id="47"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Client MUST validate that the </w:t>
      </w:r>
      <w:r>
        <w:rPr>
          <w:rStyle w:val="HTMLTypewriter"/>
          <w:lang w:val="en"/>
        </w:rPr>
        <w:t>au</w:t>
      </w:r>
      <w:r>
        <w:rPr>
          <w:rStyle w:val="HTMLTypewriter"/>
          <w:lang w:val="en"/>
        </w:rPr>
        <w:t>d</w:t>
      </w:r>
      <w:r>
        <w:rPr>
          <w:rFonts w:ascii="Verdana" w:eastAsia="Times New Roman" w:hAnsi="Verdana"/>
          <w:color w:val="000000"/>
          <w:lang w:val="en"/>
        </w:rPr>
        <w:t xml:space="preserve"> (audience) Claim contains its </w:t>
      </w:r>
      <w:r>
        <w:rPr>
          <w:rStyle w:val="HTMLTypewriter"/>
          <w:lang w:val="en"/>
        </w:rPr>
        <w:t>client_id</w:t>
      </w:r>
      <w:r>
        <w:rPr>
          <w:rFonts w:ascii="Verdana" w:eastAsia="Times New Roman" w:hAnsi="Verdana"/>
          <w:color w:val="000000"/>
          <w:lang w:val="en"/>
        </w:rPr>
        <w:t xml:space="preserve"> value registered at the Issuer identified by the </w:t>
      </w:r>
      <w:r>
        <w:rPr>
          <w:rStyle w:val="HTMLTypewriter"/>
          <w:lang w:val="en"/>
        </w:rPr>
        <w:t>iss</w:t>
      </w:r>
      <w:r>
        <w:rPr>
          <w:rFonts w:ascii="Verdana" w:eastAsia="Times New Roman" w:hAnsi="Verdana"/>
          <w:color w:val="000000"/>
          <w:lang w:val="en"/>
        </w:rPr>
        <w:t xml:space="preserve"> (issuer) Claim as an audience. The ID Token MUST be rejected if the ID Token does not list the Client as a valid audience, or if it contains additional audiences</w:t>
      </w:r>
      <w:r>
        <w:rPr>
          <w:rFonts w:ascii="Verdana" w:eastAsia="Times New Roman" w:hAnsi="Verdana"/>
          <w:color w:val="000000"/>
          <w:lang w:val="en"/>
        </w:rPr>
        <w:t xml:space="preserve"> not trusted by the Client. </w:t>
      </w:r>
    </w:p>
    <w:p w14:paraId="45A63392" w14:textId="77777777" w:rsidR="00000000" w:rsidRDefault="00635C42">
      <w:pPr>
        <w:numPr>
          <w:ilvl w:val="0"/>
          <w:numId w:val="2"/>
        </w:numPr>
        <w:ind w:left="1680" w:right="960"/>
        <w:divId w:val="2103406055"/>
        <w:rPr>
          <w:rFonts w:ascii="Verdana" w:eastAsia="Times New Roman" w:hAnsi="Verdana"/>
          <w:color w:val="000000"/>
          <w:lang w:val="en"/>
        </w:rPr>
        <w:pPrChange w:id="48"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If the ID Token contains multiple audiences, the Client SHOULD verify that an </w:t>
      </w:r>
      <w:r>
        <w:rPr>
          <w:rStyle w:val="HTMLTypewriter"/>
          <w:lang w:val="en"/>
        </w:rPr>
        <w:t>azp</w:t>
      </w:r>
      <w:r>
        <w:rPr>
          <w:rFonts w:ascii="Verdana" w:eastAsia="Times New Roman" w:hAnsi="Verdana"/>
          <w:color w:val="000000"/>
          <w:lang w:val="en"/>
        </w:rPr>
        <w:t xml:space="preserve"> Claim is present. </w:t>
      </w:r>
    </w:p>
    <w:p w14:paraId="14154BD9" w14:textId="77777777" w:rsidR="00000000" w:rsidRDefault="00635C42">
      <w:pPr>
        <w:numPr>
          <w:ilvl w:val="0"/>
          <w:numId w:val="2"/>
        </w:numPr>
        <w:ind w:left="1680" w:right="960"/>
        <w:divId w:val="2103406055"/>
        <w:rPr>
          <w:rFonts w:ascii="Verdana" w:eastAsia="Times New Roman" w:hAnsi="Verdana"/>
          <w:color w:val="000000"/>
          <w:lang w:val="en"/>
        </w:rPr>
        <w:pPrChange w:id="49"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If an </w:t>
      </w:r>
      <w:r>
        <w:rPr>
          <w:rStyle w:val="HTMLTypewriter"/>
          <w:lang w:val="en"/>
        </w:rPr>
        <w:t>azp</w:t>
      </w:r>
      <w:r>
        <w:rPr>
          <w:rFonts w:ascii="Verdana" w:eastAsia="Times New Roman" w:hAnsi="Verdana"/>
          <w:color w:val="000000"/>
          <w:lang w:val="en"/>
        </w:rPr>
        <w:t xml:space="preserve"> (authorized party) Claim is present, the Client SHOULD verify and that its </w:t>
      </w:r>
      <w:r>
        <w:rPr>
          <w:rStyle w:val="HTMLTypewriter"/>
          <w:lang w:val="en"/>
        </w:rPr>
        <w:t>client_id</w:t>
      </w:r>
      <w:r>
        <w:rPr>
          <w:rFonts w:ascii="Verdana" w:eastAsia="Times New Roman" w:hAnsi="Verdana"/>
          <w:color w:val="000000"/>
          <w:lang w:val="en"/>
        </w:rPr>
        <w:t xml:space="preserve"> is the Claim value. </w:t>
      </w:r>
    </w:p>
    <w:p w14:paraId="100B7537" w14:textId="77777777" w:rsidR="00000000" w:rsidRDefault="00635C42">
      <w:pPr>
        <w:numPr>
          <w:ilvl w:val="0"/>
          <w:numId w:val="2"/>
        </w:numPr>
        <w:ind w:left="1680" w:right="960"/>
        <w:divId w:val="2103406055"/>
        <w:rPr>
          <w:rFonts w:ascii="Verdana" w:eastAsia="Times New Roman" w:hAnsi="Verdana"/>
          <w:color w:val="000000"/>
          <w:lang w:val="en"/>
        </w:rPr>
        <w:pPrChange w:id="50"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using the algorithm specified in the </w:t>
      </w:r>
      <w:r>
        <w:rPr>
          <w:rStyle w:val="HTMLTypewriter"/>
          <w:lang w:val="en"/>
        </w:rPr>
        <w:t>alg</w:t>
      </w:r>
      <w:r>
        <w:rPr>
          <w:rFonts w:ascii="Verdana" w:eastAsia="Times New Roman" w:hAnsi="Verdana"/>
          <w:color w:val="000000"/>
          <w:lang w:val="en"/>
        </w:rPr>
        <w:t xml:space="preserve"> parameter of the JWT header. </w:t>
      </w:r>
    </w:p>
    <w:p w14:paraId="229C66FF" w14:textId="77777777" w:rsidR="00000000" w:rsidRDefault="00635C42">
      <w:pPr>
        <w:numPr>
          <w:ilvl w:val="0"/>
          <w:numId w:val="2"/>
        </w:numPr>
        <w:ind w:left="1680" w:right="960"/>
        <w:divId w:val="2103406055"/>
        <w:rPr>
          <w:rFonts w:ascii="Verdana" w:eastAsia="Times New Roman" w:hAnsi="Verdana"/>
          <w:color w:val="000000"/>
          <w:lang w:val="en"/>
        </w:rPr>
        <w:pPrChange w:id="51"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w:t>
      </w:r>
      <w:r>
        <w:rPr>
          <w:rStyle w:val="HTMLTypewriter"/>
          <w:lang w:val="en"/>
        </w:rPr>
        <w:t>RS256</w:t>
      </w:r>
      <w:r>
        <w:rPr>
          <w:rFonts w:ascii="Verdana" w:eastAsia="Times New Roman" w:hAnsi="Verdana"/>
          <w:color w:val="000000"/>
          <w:lang w:val="en"/>
        </w:rPr>
        <w:t xml:space="preserve">. Validation of tokens using other signing algorithms is described in the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"OpenID.Messages"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w:t>
      </w:r>
      <w:r>
        <w:rPr>
          <w:rStyle w:val="Hyperlink"/>
          <w:rFonts w:ascii="Verdana" w:eastAsia="Times New Roman" w:hAnsi="Verdana"/>
          <w:vanish/>
          <w:u w:val="none"/>
          <w:lang w:val="en"/>
        </w:rPr>
        <w:t>nID Connect Messages 1.0,” June 2013.)</w:t>
      </w:r>
      <w:r>
        <w:rPr>
          <w:rFonts w:ascii="Verdana" w:eastAsia="Times New Roman" w:hAnsi="Verdana"/>
          <w:color w:val="000000"/>
          <w:lang w:val="en"/>
        </w:rPr>
        <w:fldChar w:fldCharType="end"/>
      </w:r>
      <w:r>
        <w:rPr>
          <w:rFonts w:ascii="Verdana" w:eastAsia="Times New Roman" w:hAnsi="Verdana"/>
          <w:color w:val="000000"/>
          <w:lang w:val="en"/>
        </w:rPr>
        <w:t xml:space="preserve"> [OpenID.Messages] specification. </w:t>
      </w:r>
    </w:p>
    <w:p w14:paraId="6527F7F6" w14:textId="77777777" w:rsidR="00000000" w:rsidRDefault="00635C42">
      <w:pPr>
        <w:numPr>
          <w:ilvl w:val="0"/>
          <w:numId w:val="2"/>
        </w:numPr>
        <w:ind w:left="1680" w:right="960"/>
        <w:divId w:val="2103406055"/>
        <w:rPr>
          <w:rFonts w:ascii="Verdana" w:eastAsia="Times New Roman" w:hAnsi="Verdana"/>
          <w:color w:val="000000"/>
          <w:lang w:val="en"/>
        </w:rPr>
        <w:pPrChange w:id="52"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Client MUST use the signing key provided in Discovery by the Issuer. The Issuer MUST exactly match the value of the </w:t>
      </w:r>
      <w:r>
        <w:rPr>
          <w:rStyle w:val="HTMLTypewriter"/>
          <w:lang w:val="en"/>
        </w:rPr>
        <w:t>iss</w:t>
      </w:r>
      <w:r>
        <w:rPr>
          <w:rFonts w:ascii="Verdana" w:eastAsia="Times New Roman" w:hAnsi="Verdana"/>
          <w:color w:val="000000"/>
          <w:lang w:val="en"/>
        </w:rPr>
        <w:t xml:space="preserve"> (issuer) Claim. </w:t>
      </w:r>
    </w:p>
    <w:p w14:paraId="49608277" w14:textId="77777777" w:rsidR="00000000" w:rsidRDefault="00635C42">
      <w:pPr>
        <w:numPr>
          <w:ilvl w:val="0"/>
          <w:numId w:val="2"/>
        </w:numPr>
        <w:ind w:left="1680" w:right="960"/>
        <w:divId w:val="2103406055"/>
        <w:rPr>
          <w:rFonts w:ascii="Verdana" w:eastAsia="Times New Roman" w:hAnsi="Verdana"/>
          <w:color w:val="000000"/>
          <w:lang w:val="en"/>
        </w:rPr>
        <w:pPrChange w:id="53"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The current time MUST be less than the val</w:t>
      </w:r>
      <w:r>
        <w:rPr>
          <w:rFonts w:ascii="Verdana" w:eastAsia="Times New Roman" w:hAnsi="Verdana"/>
          <w:color w:val="000000"/>
          <w:lang w:val="en"/>
        </w:rPr>
        <w:t xml:space="preserve">ue of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1679F0DD" w14:textId="77777777" w:rsidR="00000000" w:rsidRDefault="00635C42">
      <w:pPr>
        <w:numPr>
          <w:ilvl w:val="0"/>
          <w:numId w:val="2"/>
        </w:numPr>
        <w:ind w:left="1680" w:right="960"/>
        <w:divId w:val="2103406055"/>
        <w:rPr>
          <w:rFonts w:ascii="Verdana" w:eastAsia="Times New Roman" w:hAnsi="Verdana"/>
          <w:color w:val="000000"/>
          <w:lang w:val="en"/>
        </w:rPr>
        <w:pPrChange w:id="54"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that were issued too far away from the current time, limiting the amount of time that nonces need to be stored to prevent a</w:t>
      </w:r>
      <w:r>
        <w:rPr>
          <w:rFonts w:ascii="Verdana" w:eastAsia="Times New Roman" w:hAnsi="Verdana"/>
          <w:color w:val="000000"/>
          <w:lang w:val="en"/>
        </w:rPr>
        <w:t xml:space="preserve">ttacks. The acceptable range is Client specific. </w:t>
      </w:r>
    </w:p>
    <w:p w14:paraId="5F1A1BC2" w14:textId="77777777" w:rsidR="00000000" w:rsidRDefault="00635C42">
      <w:pPr>
        <w:numPr>
          <w:ilvl w:val="0"/>
          <w:numId w:val="2"/>
        </w:numPr>
        <w:ind w:left="1680" w:right="960"/>
        <w:divId w:val="2103406055"/>
        <w:rPr>
          <w:rFonts w:ascii="Verdana" w:eastAsia="Times New Roman" w:hAnsi="Verdana"/>
          <w:color w:val="000000"/>
          <w:lang w:val="en"/>
        </w:rPr>
        <w:pPrChange w:id="55"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The value of the </w:t>
      </w:r>
      <w:r>
        <w:rPr>
          <w:rStyle w:val="HTMLTypewriter"/>
          <w:lang w:val="en"/>
        </w:rPr>
        <w:t>nonce</w:t>
      </w:r>
      <w:r>
        <w:rPr>
          <w:rFonts w:ascii="Verdana" w:eastAsia="Times New Roman" w:hAnsi="Verdana"/>
          <w:color w:val="000000"/>
          <w:lang w:val="en"/>
        </w:rPr>
        <w:t xml:space="preserve"> Claim MUST be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w:t>
      </w:r>
      <w:r>
        <w:rPr>
          <w:rFonts w:ascii="Verdana" w:eastAsia="Times New Roman" w:hAnsi="Verdana"/>
          <w:color w:val="000000"/>
          <w:lang w:val="en"/>
        </w:rPr>
        <w:t xml:space="preserve">e method for detecting replay attacks is Client specific. </w:t>
      </w:r>
    </w:p>
    <w:p w14:paraId="07A7DAA4" w14:textId="77777777" w:rsidR="00000000" w:rsidRDefault="00635C42">
      <w:pPr>
        <w:numPr>
          <w:ilvl w:val="0"/>
          <w:numId w:val="2"/>
        </w:numPr>
        <w:ind w:left="1680" w:right="960"/>
        <w:divId w:val="2103406055"/>
        <w:rPr>
          <w:rFonts w:ascii="Verdana" w:eastAsia="Times New Roman" w:hAnsi="Verdana"/>
          <w:color w:val="000000"/>
          <w:lang w:val="en"/>
        </w:rPr>
        <w:pPrChange w:id="56"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If the </w:t>
      </w:r>
      <w:r>
        <w:rPr>
          <w:rStyle w:val="HTMLTypewriter"/>
          <w:lang w:val="en"/>
        </w:rPr>
        <w:t>acr</w:t>
      </w:r>
      <w:r>
        <w:rPr>
          <w:rFonts w:ascii="Verdana" w:eastAsia="Times New Roman" w:hAnsi="Verdana"/>
          <w:color w:val="000000"/>
          <w:lang w:val="en"/>
        </w:rPr>
        <w:t xml:space="preserve"> Claim was requested, the Client SHOULD check that the asserted Claim Value is appropriate. The meaning and processing of </w:t>
      </w:r>
      <w:r>
        <w:rPr>
          <w:rStyle w:val="HTMLTypewriter"/>
          <w:lang w:val="en"/>
        </w:rPr>
        <w:t>acr</w:t>
      </w:r>
      <w:r>
        <w:rPr>
          <w:rFonts w:ascii="Verdana" w:eastAsia="Times New Roman" w:hAnsi="Verdana"/>
          <w:color w:val="000000"/>
          <w:lang w:val="en"/>
        </w:rPr>
        <w:t xml:space="preserve"> Claim Values is out of scope for this specification. </w:t>
      </w:r>
    </w:p>
    <w:p w14:paraId="4D7B6E0A" w14:textId="77777777" w:rsidR="00000000" w:rsidRDefault="00635C42">
      <w:pPr>
        <w:numPr>
          <w:ilvl w:val="0"/>
          <w:numId w:val="2"/>
        </w:numPr>
        <w:ind w:left="1680" w:right="960"/>
        <w:divId w:val="2103406055"/>
        <w:rPr>
          <w:rFonts w:ascii="Verdana" w:eastAsia="Times New Roman" w:hAnsi="Verdana"/>
          <w:color w:val="000000"/>
          <w:lang w:val="en"/>
        </w:rPr>
        <w:pPrChange w:id="57" w:author="Author" w:date="2013-06-27T18:32:00Z">
          <w:pPr>
            <w:numPr>
              <w:numId w:val="21"/>
            </w:numPr>
            <w:tabs>
              <w:tab w:val="num" w:pos="720"/>
            </w:tabs>
            <w:ind w:left="720" w:right="960" w:hanging="360"/>
            <w:divId w:val="2103406055"/>
          </w:pPr>
        </w:pPrChange>
      </w:pPr>
      <w:r>
        <w:rPr>
          <w:rFonts w:ascii="Verdana" w:eastAsia="Times New Roman" w:hAnsi="Verdana"/>
          <w:color w:val="000000"/>
          <w:lang w:val="en"/>
        </w:rPr>
        <w:t xml:space="preserve">When a </w:t>
      </w:r>
      <w:r>
        <w:rPr>
          <w:rStyle w:val="HTMLTypewriter"/>
          <w:lang w:val="en"/>
        </w:rPr>
        <w:t>max_age</w:t>
      </w:r>
      <w:r>
        <w:rPr>
          <w:rFonts w:ascii="Verdana" w:eastAsia="Times New Roman" w:hAnsi="Verdana"/>
          <w:color w:val="000000"/>
          <w:lang w:val="en"/>
        </w:rPr>
        <w:t xml:space="preserve"> request is made, the Client SHOULD check the </w:t>
      </w:r>
      <w:r>
        <w:rPr>
          <w:rStyle w:val="HTMLTypewriter"/>
          <w:lang w:val="en"/>
        </w:rPr>
        <w:t>auth_time</w:t>
      </w:r>
      <w:r>
        <w:rPr>
          <w:rFonts w:ascii="Verdana" w:eastAsia="Times New Roman" w:hAnsi="Verdana"/>
          <w:color w:val="000000"/>
          <w:lang w:val="en"/>
        </w:rPr>
        <w:t xml:space="preserve"> Claim value and request re-authentication if it determines too much time has elapsed since the last End-User authentication. </w:t>
      </w:r>
    </w:p>
    <w:p w14:paraId="133952C6" w14:textId="77777777" w:rsidR="00000000" w:rsidRDefault="00635C42">
      <w:pPr>
        <w:spacing w:before="0" w:beforeAutospacing="0" w:after="0" w:afterAutospacing="0"/>
        <w:divId w:val="2103406055"/>
        <w:rPr>
          <w:rFonts w:ascii="Verdana" w:eastAsia="Times New Roman" w:hAnsi="Verdana"/>
          <w:color w:val="000000"/>
          <w:lang w:val="en"/>
        </w:rPr>
      </w:pPr>
      <w:bookmarkStart w:id="58" w:name="access.token.validation"/>
      <w:bookmarkEnd w:id="58"/>
    </w:p>
    <w:p w14:paraId="192920F1"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A3B19E3" w14:textId="77777777">
        <w:trPr>
          <w:divId w:val="2103406055"/>
          <w:trHeight w:val="225"/>
          <w:tblCellSpacing w:w="15" w:type="dxa"/>
        </w:trPr>
        <w:tc>
          <w:tcPr>
            <w:tcW w:w="450" w:type="dxa"/>
            <w:shd w:val="clear" w:color="auto" w:fill="990000"/>
            <w:vAlign w:val="center"/>
            <w:hideMark/>
          </w:tcPr>
          <w:p w14:paraId="59E17B11"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85CE3B9" w14:textId="77777777" w:rsidR="00000000" w:rsidRDefault="00635C42">
      <w:pPr>
        <w:pStyle w:val="Heading3"/>
        <w:divId w:val="2103406055"/>
        <w:rPr>
          <w:rFonts w:eastAsia="Times New Roman"/>
          <w:lang w:val="en"/>
        </w:rPr>
      </w:pPr>
      <w:bookmarkStart w:id="59" w:name="rfc.section.2.2.2"/>
      <w:bookmarkEnd w:id="59"/>
      <w:r>
        <w:rPr>
          <w:rFonts w:eastAsia="Times New Roman"/>
          <w:lang w:val="en"/>
        </w:rPr>
        <w:t>2.2.2.  Access Token Validation</w:t>
      </w:r>
    </w:p>
    <w:p w14:paraId="6E98E3E8" w14:textId="77777777" w:rsidR="00000000" w:rsidRDefault="00635C42">
      <w:pPr>
        <w:pStyle w:val="NormalWeb"/>
        <w:divId w:val="2103406055"/>
        <w:rPr>
          <w:rFonts w:ascii="Verdana" w:hAnsi="Verdana"/>
          <w:color w:val="000000"/>
          <w:lang w:val="en"/>
        </w:rPr>
      </w:pPr>
      <w:r>
        <w:rPr>
          <w:rFonts w:ascii="Verdana" w:hAnsi="Verdana"/>
          <w:color w:val="000000"/>
          <w:lang w:val="en"/>
        </w:rPr>
        <w:t>To validate an Access Token issued with an ID Token in the implicit flow, the Cli</w:t>
      </w:r>
      <w:r>
        <w:rPr>
          <w:rFonts w:ascii="Verdana" w:hAnsi="Verdana"/>
          <w:color w:val="000000"/>
          <w:lang w:val="en"/>
        </w:rPr>
        <w:t xml:space="preserve">ent SHOULD do the following: </w:t>
      </w:r>
    </w:p>
    <w:p w14:paraId="7A6C21DB" w14:textId="77777777" w:rsidR="00000000" w:rsidRDefault="00635C42">
      <w:pPr>
        <w:numPr>
          <w:ilvl w:val="0"/>
          <w:numId w:val="3"/>
        </w:numPr>
        <w:ind w:left="1680" w:right="960"/>
        <w:divId w:val="2103406055"/>
        <w:rPr>
          <w:rFonts w:ascii="Verdana" w:eastAsia="Times New Roman" w:hAnsi="Verdana"/>
          <w:color w:val="000000"/>
          <w:lang w:val="en"/>
        </w:rPr>
        <w:pPrChange w:id="60" w:author="Author" w:date="2013-06-27T18:32:00Z">
          <w:pPr>
            <w:numPr>
              <w:numId w:val="22"/>
            </w:numPr>
            <w:tabs>
              <w:tab w:val="num" w:pos="720"/>
            </w:tabs>
            <w:ind w:left="720" w:right="960" w:hanging="360"/>
            <w:divId w:val="2103406055"/>
          </w:pPr>
        </w:pPrChange>
      </w:pPr>
      <w:r>
        <w:rPr>
          <w:rFonts w:ascii="Verdana" w:eastAsia="Times New Roman" w:hAnsi="Verdana"/>
          <w:color w:val="000000"/>
          <w:lang w:val="en"/>
        </w:rPr>
        <w:t xml:space="preserve">Hash the octets of the ASCII representation of the </w:t>
      </w:r>
      <w:r>
        <w:rPr>
          <w:rStyle w:val="HTMLTypewriter"/>
          <w:lang w:val="en"/>
        </w:rPr>
        <w:t>access_token</w:t>
      </w:r>
      <w:r>
        <w:rPr>
          <w:rFonts w:ascii="Verdana" w:eastAsia="Times New Roman" w:hAnsi="Verdana"/>
          <w:color w:val="000000"/>
          <w:lang w:val="en"/>
        </w:rPr>
        <w:t xml:space="preserve"> with the hash algorithm specified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"JWA"</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r>
        <w:rPr>
          <w:rFonts w:ascii="Verdana" w:eastAsia="Times New Roman" w:hAnsi="Verdana"/>
          <w:color w:val="000000"/>
          <w:lang w:val="en"/>
        </w:rPr>
        <w:fldChar w:fldCharType="end"/>
      </w:r>
      <w:r>
        <w:rPr>
          <w:rFonts w:ascii="Verdana" w:eastAsia="Times New Roman" w:hAnsi="Verdana"/>
          <w:color w:val="000000"/>
          <w:lang w:val="en"/>
        </w:rPr>
        <w:t xml:space="preserve"> [JWA] for the </w:t>
      </w:r>
      <w:r>
        <w:rPr>
          <w:rStyle w:val="HTMLTypewriter"/>
          <w:lang w:val="en"/>
        </w:rPr>
        <w:t>alg</w:t>
      </w:r>
      <w:r>
        <w:rPr>
          <w:rFonts w:ascii="Verdana" w:eastAsia="Times New Roman" w:hAnsi="Verdana"/>
          <w:color w:val="000000"/>
          <w:lang w:val="en"/>
        </w:rPr>
        <w:t xml:space="preserve"> </w:t>
      </w:r>
      <w:r>
        <w:rPr>
          <w:rFonts w:ascii="Verdana" w:eastAsia="Times New Roman" w:hAnsi="Verdana"/>
          <w:color w:val="000000"/>
          <w:lang w:val="en"/>
        </w:rPr>
        <w:t xml:space="preserve">parameter in the ID Token's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header. </w:t>
      </w:r>
    </w:p>
    <w:p w14:paraId="215BC206" w14:textId="77777777" w:rsidR="00000000" w:rsidRDefault="00635C42">
      <w:pPr>
        <w:numPr>
          <w:ilvl w:val="0"/>
          <w:numId w:val="3"/>
        </w:numPr>
        <w:ind w:left="1680" w:right="960"/>
        <w:divId w:val="2103406055"/>
        <w:rPr>
          <w:rFonts w:ascii="Verdana" w:eastAsia="Times New Roman" w:hAnsi="Verdana"/>
          <w:color w:val="000000"/>
          <w:lang w:val="en"/>
        </w:rPr>
        <w:pPrChange w:id="61" w:author="Author" w:date="2013-06-27T18:32:00Z">
          <w:pPr>
            <w:numPr>
              <w:numId w:val="22"/>
            </w:numPr>
            <w:tabs>
              <w:tab w:val="num" w:pos="720"/>
            </w:tabs>
            <w:ind w:left="720" w:right="960" w:hanging="360"/>
            <w:divId w:val="2103406055"/>
          </w:pPr>
        </w:pPrChange>
      </w:pPr>
      <w:r>
        <w:rPr>
          <w:rFonts w:ascii="Verdana" w:eastAsia="Times New Roman" w:hAnsi="Verdana"/>
          <w:color w:val="000000"/>
          <w:lang w:val="en"/>
        </w:rPr>
        <w:t xml:space="preserve">Take the left-most half of the hash and base64url encode it. </w:t>
      </w:r>
    </w:p>
    <w:p w14:paraId="582F3692" w14:textId="77777777" w:rsidR="00000000" w:rsidRDefault="00635C42">
      <w:pPr>
        <w:numPr>
          <w:ilvl w:val="0"/>
          <w:numId w:val="3"/>
        </w:numPr>
        <w:ind w:left="1680" w:right="960"/>
        <w:divId w:val="2103406055"/>
        <w:rPr>
          <w:rFonts w:ascii="Verdana" w:eastAsia="Times New Roman" w:hAnsi="Verdana"/>
          <w:color w:val="000000"/>
          <w:lang w:val="en"/>
        </w:rPr>
        <w:pPrChange w:id="62" w:author="Author" w:date="2013-06-27T18:32:00Z">
          <w:pPr>
            <w:numPr>
              <w:numId w:val="22"/>
            </w:numPr>
            <w:tabs>
              <w:tab w:val="num" w:pos="720"/>
            </w:tabs>
            <w:ind w:left="720" w:right="960" w:hanging="360"/>
            <w:divId w:val="2103406055"/>
          </w:pPr>
        </w:pPrChange>
      </w:pPr>
      <w:r>
        <w:rPr>
          <w:rFonts w:ascii="Verdana" w:eastAsia="Times New Roman" w:hAnsi="Verdana"/>
          <w:color w:val="000000"/>
          <w:lang w:val="en"/>
        </w:rPr>
        <w:t xml:space="preserve">The value of </w:t>
      </w:r>
      <w:r>
        <w:rPr>
          <w:rStyle w:val="HTMLTypewriter"/>
          <w:lang w:val="en"/>
        </w:rPr>
        <w:t>at_hash</w:t>
      </w:r>
      <w:r>
        <w:rPr>
          <w:rFonts w:ascii="Verdana" w:eastAsia="Times New Roman" w:hAnsi="Verdana"/>
          <w:color w:val="000000"/>
          <w:lang w:val="en"/>
        </w:rPr>
        <w:t xml:space="preserve"> </w:t>
      </w:r>
      <w:r>
        <w:rPr>
          <w:rFonts w:ascii="Verdana" w:eastAsia="Times New Roman" w:hAnsi="Verdana"/>
          <w:color w:val="000000"/>
          <w:lang w:val="en"/>
        </w:rPr>
        <w:t xml:space="preserve">in the ID Token MUST match the value produced in the previous step if </w:t>
      </w:r>
      <w:r>
        <w:rPr>
          <w:rStyle w:val="HTMLTypewriter"/>
          <w:lang w:val="en"/>
        </w:rPr>
        <w:t>at_hash</w:t>
      </w:r>
      <w:r>
        <w:rPr>
          <w:rFonts w:ascii="Verdana" w:eastAsia="Times New Roman" w:hAnsi="Verdana"/>
          <w:color w:val="000000"/>
          <w:lang w:val="en"/>
        </w:rPr>
        <w:t xml:space="preserve"> is present in the ID Token. </w:t>
      </w:r>
    </w:p>
    <w:p w14:paraId="264D6970" w14:textId="77777777" w:rsidR="00000000" w:rsidRDefault="00635C42">
      <w:pPr>
        <w:spacing w:before="0" w:beforeAutospacing="0" w:after="0" w:afterAutospacing="0"/>
        <w:divId w:val="2103406055"/>
        <w:rPr>
          <w:rFonts w:ascii="Verdana" w:eastAsia="Times New Roman" w:hAnsi="Verdana"/>
          <w:color w:val="000000"/>
          <w:lang w:val="en"/>
        </w:rPr>
      </w:pPr>
      <w:bookmarkStart w:id="63" w:name="userinfo"/>
      <w:bookmarkEnd w:id="63"/>
    </w:p>
    <w:p w14:paraId="02D2C4D5"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973FCCF" w14:textId="77777777">
        <w:trPr>
          <w:divId w:val="2103406055"/>
          <w:trHeight w:val="225"/>
          <w:tblCellSpacing w:w="15" w:type="dxa"/>
        </w:trPr>
        <w:tc>
          <w:tcPr>
            <w:tcW w:w="450" w:type="dxa"/>
            <w:shd w:val="clear" w:color="auto" w:fill="990000"/>
            <w:vAlign w:val="center"/>
            <w:hideMark/>
          </w:tcPr>
          <w:p w14:paraId="6AD5DC5E"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B668F0" w14:textId="77777777" w:rsidR="00000000" w:rsidRDefault="00635C42">
      <w:pPr>
        <w:pStyle w:val="Heading3"/>
        <w:divId w:val="2103406055"/>
        <w:rPr>
          <w:rFonts w:eastAsia="Times New Roman"/>
          <w:lang w:val="en"/>
        </w:rPr>
      </w:pPr>
      <w:bookmarkStart w:id="64" w:name="rfc.section.2.3"/>
      <w:bookmarkEnd w:id="64"/>
      <w:r>
        <w:rPr>
          <w:rFonts w:eastAsia="Times New Roman"/>
          <w:lang w:val="en"/>
        </w:rPr>
        <w:t>2.3.  UserInfo Endpoint</w:t>
      </w:r>
    </w:p>
    <w:p w14:paraId="2DE4B3E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UserInfo Endpoint is an OAuth 2.0 Protected Resource that returns Claims about the authenticated End-User. The location of the UserInfo Endpoint MUST be </w:t>
      </w:r>
      <w:r>
        <w:rPr>
          <w:rFonts w:ascii="Verdana" w:hAnsi="Verdana"/>
          <w:color w:val="000000"/>
          <w:lang w:val="en"/>
        </w:rPr>
        <w:t xml:space="preserve">a URL using the </w:t>
      </w:r>
      <w:r>
        <w:rPr>
          <w:rStyle w:val="HTMLTypewriter"/>
          <w:lang w:val="en"/>
        </w:rPr>
        <w:t>https</w:t>
      </w:r>
      <w:r>
        <w:rPr>
          <w:rFonts w:ascii="Verdana" w:hAnsi="Verdana"/>
          <w:color w:val="000000"/>
          <w:lang w:val="en"/>
        </w:rPr>
        <w:t xml:space="preserve"> scheme, which MAY contain port, path, and query parameter components. The returned Claims are represented by a JSON object that contains a collection of name and value pairs for the Claims. </w:t>
      </w:r>
    </w:p>
    <w:p w14:paraId="39D764CA" w14:textId="77777777" w:rsidR="00000000" w:rsidRDefault="00635C42">
      <w:pPr>
        <w:pStyle w:val="NormalWeb"/>
        <w:divId w:val="2103406055"/>
        <w:rPr>
          <w:rFonts w:ascii="Verdana" w:hAnsi="Verdana"/>
          <w:color w:val="000000"/>
          <w:lang w:val="en"/>
        </w:rPr>
      </w:pPr>
      <w:r>
        <w:rPr>
          <w:rFonts w:ascii="Verdana" w:hAnsi="Verdana"/>
          <w:color w:val="000000"/>
          <w:lang w:val="en"/>
        </w:rPr>
        <w:t>Communication with the UserInfo Endpoint MU</w:t>
      </w:r>
      <w:r>
        <w:rPr>
          <w:rFonts w:ascii="Verdana" w:hAnsi="Verdana"/>
          <w:color w:val="000000"/>
          <w:lang w:val="en"/>
        </w:rPr>
        <w:t xml:space="preserve">ST utilize TLS. See </w:t>
      </w:r>
      <w:hyperlink w:anchor="TLS_requirements" w:history="1">
        <w:r>
          <w:rPr>
            <w:rStyle w:val="Hyperlink"/>
            <w:rFonts w:ascii="Verdana" w:hAnsi="Verdana"/>
            <w:u w:val="none"/>
            <w:lang w:val="en"/>
          </w:rPr>
          <w:t>Section 8.1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17425D1F" w14:textId="77777777" w:rsidR="00000000" w:rsidRDefault="00635C42">
      <w:pPr>
        <w:spacing w:before="0" w:beforeAutospacing="0" w:after="0" w:afterAutospacing="0"/>
        <w:divId w:val="2103406055"/>
        <w:rPr>
          <w:rFonts w:ascii="Verdana" w:eastAsia="Times New Roman" w:hAnsi="Verdana"/>
          <w:color w:val="000000"/>
          <w:lang w:val="en"/>
        </w:rPr>
      </w:pPr>
      <w:bookmarkStart w:id="65" w:name="UserInfoRequest"/>
      <w:bookmarkEnd w:id="65"/>
    </w:p>
    <w:p w14:paraId="67FB2987"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8897E7" w14:textId="77777777">
        <w:trPr>
          <w:divId w:val="2103406055"/>
          <w:trHeight w:val="225"/>
          <w:tblCellSpacing w:w="15" w:type="dxa"/>
        </w:trPr>
        <w:tc>
          <w:tcPr>
            <w:tcW w:w="450" w:type="dxa"/>
            <w:shd w:val="clear" w:color="auto" w:fill="990000"/>
            <w:vAlign w:val="center"/>
            <w:hideMark/>
          </w:tcPr>
          <w:p w14:paraId="297513E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2382162" w14:textId="77777777" w:rsidR="00000000" w:rsidRDefault="00635C42">
      <w:pPr>
        <w:pStyle w:val="Heading3"/>
        <w:divId w:val="2103406055"/>
        <w:rPr>
          <w:rFonts w:eastAsia="Times New Roman"/>
          <w:lang w:val="en"/>
        </w:rPr>
      </w:pPr>
      <w:bookmarkStart w:id="66" w:name="rfc.section.2.3.1"/>
      <w:bookmarkEnd w:id="66"/>
      <w:r>
        <w:rPr>
          <w:rFonts w:eastAsia="Times New Roman"/>
          <w:lang w:val="en"/>
        </w:rPr>
        <w:t>2.3.1.  UserInfo Request</w:t>
      </w:r>
    </w:p>
    <w:p w14:paraId="0E65636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Clients send requests to the UserInfo Endpoint to obtain Claims about the End-User. The UserInfo Endpoint is an </w:t>
      </w:r>
      <w:hyperlink w:anchor="RFC6749" w:history="1">
        <w:r>
          <w:rPr>
            <w:rStyle w:val="Hyperlink"/>
            <w:rFonts w:ascii="Verdana" w:hAnsi="Verdana"/>
            <w:u w:val="none"/>
            <w:lang w:val="en"/>
          </w:rPr>
          <w:t>OAuth 2.0</w:t>
        </w:r>
        <w:r>
          <w:rPr>
            <w:rStyle w:val="Hyperlink"/>
            <w:rFonts w:ascii="Verdana" w:hAnsi="Verdana"/>
            <w:vanish/>
            <w:u w:val="none"/>
            <w:lang w:val="en"/>
          </w:rPr>
          <w:t xml:space="preserve"> (</w:t>
        </w:r>
        <w:r>
          <w:rPr>
            <w:rStyle w:val="Hyperlink"/>
            <w:rFonts w:ascii="Verdana" w:hAnsi="Verdana"/>
            <w:vanish/>
            <w:u w:val="none"/>
            <w:lang w:val="en"/>
          </w:rPr>
          <w:t>Hardt, D., “The OAuth 2.0 Authorization Framework,” October 2012.)</w:t>
        </w:r>
      </w:hyperlink>
      <w:r>
        <w:rPr>
          <w:rFonts w:ascii="Verdana" w:hAnsi="Verdana"/>
          <w:color w:val="000000"/>
          <w:lang w:val="en"/>
        </w:rPr>
        <w:t xml:space="preserve"> [RFC6749] Protected Resource that complies with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w:t>
        </w:r>
        <w:r>
          <w:rPr>
            <w:rStyle w:val="Hyperlink"/>
            <w:rFonts w:ascii="Verdana" w:hAnsi="Verdana"/>
            <w:vanish/>
            <w:u w:val="none"/>
            <w:lang w:val="en"/>
          </w:rPr>
          <w:t>The OAuth 2.0 Authorization Framework: Bearer Token Usage,” October 2012.)</w:t>
        </w:r>
      </w:hyperlink>
      <w:r>
        <w:rPr>
          <w:rFonts w:ascii="Verdana" w:hAnsi="Verdana"/>
          <w:color w:val="000000"/>
          <w:lang w:val="en"/>
        </w:rPr>
        <w:t xml:space="preserve"> [RFC6750] specification. The Access Token SHOULD be sent using the </w:t>
      </w:r>
      <w:r>
        <w:rPr>
          <w:rStyle w:val="HTMLTypewriter"/>
          <w:lang w:val="en"/>
        </w:rPr>
        <w:t>Authorization</w:t>
      </w:r>
      <w:r>
        <w:rPr>
          <w:rFonts w:ascii="Verdana" w:hAnsi="Verdana"/>
          <w:color w:val="000000"/>
          <w:lang w:val="en"/>
        </w:rPr>
        <w:t xml:space="preserve"> header field. The following parameters are defined for use in UserInfo Requests: </w:t>
      </w:r>
    </w:p>
    <w:p w14:paraId="62A22B3F" w14:textId="77777777" w:rsidR="00000000" w:rsidRDefault="00635C42" w:rsidP="00635C42">
      <w:pPr>
        <w:spacing w:beforeAutospacing="0" w:after="0" w:afterAutospacing="0"/>
        <w:ind w:left="1200" w:right="1200"/>
        <w:divId w:val="1347755213"/>
        <w:rPr>
          <w:rFonts w:ascii="Verdana" w:eastAsia="Times New Roman" w:hAnsi="Verdana"/>
          <w:color w:val="000000"/>
          <w:lang w:val="en"/>
        </w:rPr>
      </w:pPr>
      <w:r>
        <w:rPr>
          <w:rFonts w:ascii="Verdana" w:eastAsia="Times New Roman" w:hAnsi="Verdana"/>
          <w:color w:val="000000"/>
          <w:lang w:val="en"/>
        </w:rPr>
        <w:t>access_token</w:t>
      </w:r>
    </w:p>
    <w:p w14:paraId="0261F3C5" w14:textId="77777777" w:rsidR="00000000" w:rsidRDefault="00635C42" w:rsidP="00635C42">
      <w:pPr>
        <w:spacing w:before="0" w:beforeAutospacing="0" w:afterAutospacing="0"/>
        <w:ind w:left="1920" w:right="1200"/>
        <w:divId w:val="1347755213"/>
        <w:rPr>
          <w:rFonts w:ascii="Verdana" w:eastAsia="Times New Roman" w:hAnsi="Verdana"/>
          <w:color w:val="000000"/>
          <w:lang w:val="en"/>
        </w:rPr>
      </w:pPr>
      <w:r>
        <w:rPr>
          <w:rFonts w:ascii="Verdana" w:eastAsia="Times New Roman" w:hAnsi="Verdana"/>
          <w:color w:val="000000"/>
          <w:lang w:val="en"/>
        </w:rPr>
        <w:t>REQUI</w:t>
      </w:r>
      <w:r>
        <w:rPr>
          <w:rFonts w:ascii="Verdana" w:eastAsia="Times New Roman" w:hAnsi="Verdana"/>
          <w:color w:val="000000"/>
          <w:lang w:val="en"/>
        </w:rPr>
        <w:t xml:space="preserve">RED. Access Token obtained from an OpenID Connect Authorization Request. This parameter MUST only be sent using one method using either the </w:t>
      </w:r>
      <w:r>
        <w:rPr>
          <w:rStyle w:val="HTMLTypewriter"/>
          <w:lang w:val="en"/>
        </w:rPr>
        <w:t>Authorization</w:t>
      </w:r>
      <w:r>
        <w:rPr>
          <w:rFonts w:ascii="Verdana" w:eastAsia="Times New Roman" w:hAnsi="Verdana"/>
          <w:color w:val="000000"/>
          <w:lang w:val="en"/>
        </w:rPr>
        <w:t xml:space="preserve"> header field or a form-encoded </w:t>
      </w:r>
      <w:r>
        <w:rPr>
          <w:rStyle w:val="HTMLTypewriter"/>
          <w:lang w:val="en"/>
        </w:rPr>
        <w:t>POST</w:t>
      </w:r>
      <w:r>
        <w:rPr>
          <w:rFonts w:ascii="Verdana" w:eastAsia="Times New Roman" w:hAnsi="Verdana"/>
          <w:color w:val="000000"/>
          <w:lang w:val="en"/>
        </w:rPr>
        <w:t xml:space="preserve"> body parameter. </w:t>
      </w:r>
    </w:p>
    <w:p w14:paraId="02D184EB" w14:textId="77777777" w:rsidR="00000000" w:rsidRDefault="00635C42">
      <w:pPr>
        <w:pStyle w:val="NormalWeb"/>
        <w:divId w:val="2103406055"/>
        <w:rPr>
          <w:rFonts w:ascii="Verdana" w:hAnsi="Verdana"/>
          <w:color w:val="000000"/>
          <w:lang w:val="en"/>
        </w:rPr>
      </w:pPr>
      <w:r>
        <w:rPr>
          <w:rFonts w:ascii="Verdana" w:hAnsi="Verdana"/>
          <w:color w:val="000000"/>
          <w:lang w:val="en"/>
        </w:rPr>
        <w:t>The following is a non-normative example of a Use</w:t>
      </w:r>
      <w:r>
        <w:rPr>
          <w:rFonts w:ascii="Verdana" w:hAnsi="Verdana"/>
          <w:color w:val="000000"/>
          <w:lang w:val="en"/>
        </w:rPr>
        <w:t xml:space="preserve">rInfo Request: </w:t>
      </w:r>
    </w:p>
    <w:p w14:paraId="3AE4CF44" w14:textId="77777777" w:rsidR="00000000" w:rsidRDefault="00635C42" w:rsidP="00635C42">
      <w:pPr>
        <w:pStyle w:val="HTMLPreformatted"/>
        <w:ind w:left="1200" w:right="480"/>
        <w:divId w:val="2061240938"/>
        <w:rPr>
          <w:lang w:val="en"/>
        </w:rPr>
      </w:pPr>
    </w:p>
    <w:p w14:paraId="76F02E66" w14:textId="77777777" w:rsidR="00000000" w:rsidRDefault="00635C42" w:rsidP="00635C42">
      <w:pPr>
        <w:pStyle w:val="HTMLPreformatted"/>
        <w:ind w:left="1200" w:right="480"/>
        <w:divId w:val="2061240938"/>
        <w:rPr>
          <w:lang w:val="en"/>
        </w:rPr>
      </w:pPr>
      <w:r>
        <w:rPr>
          <w:lang w:val="en"/>
        </w:rPr>
        <w:t xml:space="preserve">  GET /userinfo HTTP/1.1</w:t>
      </w:r>
    </w:p>
    <w:p w14:paraId="7730FB48" w14:textId="77777777" w:rsidR="00000000" w:rsidRDefault="00635C42" w:rsidP="00635C42">
      <w:pPr>
        <w:pStyle w:val="HTMLPreformatted"/>
        <w:ind w:left="1200" w:right="480"/>
        <w:divId w:val="2061240938"/>
        <w:rPr>
          <w:lang w:val="en"/>
        </w:rPr>
      </w:pPr>
      <w:r>
        <w:rPr>
          <w:lang w:val="en"/>
        </w:rPr>
        <w:t xml:space="preserve">  Host: server.example.com</w:t>
      </w:r>
    </w:p>
    <w:p w14:paraId="2D24FFA7" w14:textId="77777777" w:rsidR="00000000" w:rsidRDefault="00635C42" w:rsidP="00635C42">
      <w:pPr>
        <w:pStyle w:val="HTMLPreformatted"/>
        <w:ind w:left="1200" w:right="480"/>
        <w:divId w:val="2061240938"/>
        <w:rPr>
          <w:lang w:val="en"/>
        </w:rPr>
      </w:pPr>
      <w:r>
        <w:rPr>
          <w:lang w:val="en"/>
        </w:rPr>
        <w:t xml:space="preserve">  Authorization: Bearer SlAV32hkKG</w:t>
      </w:r>
    </w:p>
    <w:p w14:paraId="7F70854D" w14:textId="77777777" w:rsidR="00000000" w:rsidRDefault="00635C42">
      <w:pPr>
        <w:spacing w:before="0" w:beforeAutospacing="0" w:after="0" w:afterAutospacing="0"/>
        <w:divId w:val="2103406055"/>
        <w:rPr>
          <w:rFonts w:ascii="Verdana" w:eastAsia="Times New Roman" w:hAnsi="Verdana"/>
          <w:color w:val="000000"/>
          <w:lang w:val="en"/>
        </w:rPr>
      </w:pPr>
      <w:bookmarkStart w:id="67" w:name="UserInfoResponse"/>
      <w:bookmarkEnd w:id="67"/>
    </w:p>
    <w:p w14:paraId="1AB6E0CC"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570A1C0" w14:textId="77777777">
        <w:trPr>
          <w:divId w:val="2103406055"/>
          <w:trHeight w:val="225"/>
          <w:tblCellSpacing w:w="15" w:type="dxa"/>
        </w:trPr>
        <w:tc>
          <w:tcPr>
            <w:tcW w:w="450" w:type="dxa"/>
            <w:shd w:val="clear" w:color="auto" w:fill="990000"/>
            <w:vAlign w:val="center"/>
            <w:hideMark/>
          </w:tcPr>
          <w:p w14:paraId="74DAB57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CF9FE9E" w14:textId="77777777" w:rsidR="00000000" w:rsidRDefault="00635C42">
      <w:pPr>
        <w:pStyle w:val="Heading3"/>
        <w:divId w:val="2103406055"/>
        <w:rPr>
          <w:rFonts w:eastAsia="Times New Roman"/>
          <w:lang w:val="en"/>
        </w:rPr>
      </w:pPr>
      <w:bookmarkStart w:id="68" w:name="rfc.section.2.3.2"/>
      <w:bookmarkEnd w:id="68"/>
      <w:r>
        <w:rPr>
          <w:rFonts w:eastAsia="Times New Roman"/>
          <w:lang w:val="en"/>
        </w:rPr>
        <w:t>2.3.2.  UserInfo Response</w:t>
      </w:r>
    </w:p>
    <w:p w14:paraId="2DA9D24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UserInfo Claims MUST be returned as the members of a JSON object. The response body SHOULD be encoded using UTF-8. The Claims defined in </w:t>
      </w:r>
      <w:hyperlink w:anchor="StandardClaims" w:history="1">
        <w:r>
          <w:rPr>
            <w:rStyle w:val="Hyperlink"/>
            <w:rFonts w:ascii="Verdana" w:hAnsi="Verdana"/>
            <w:u w:val="none"/>
            <w:lang w:val="en"/>
          </w:rPr>
          <w:t>Section 2.5</w:t>
        </w:r>
        <w:r>
          <w:rPr>
            <w:rStyle w:val="Hyperlink"/>
            <w:rFonts w:ascii="Verdana" w:hAnsi="Verdana"/>
            <w:vanish/>
            <w:u w:val="none"/>
            <w:lang w:val="en"/>
          </w:rPr>
          <w:t xml:space="preserve"> (Standard Claims)</w:t>
        </w:r>
      </w:hyperlink>
      <w:r>
        <w:rPr>
          <w:rFonts w:ascii="Verdana" w:hAnsi="Verdana"/>
          <w:color w:val="000000"/>
          <w:lang w:val="en"/>
        </w:rPr>
        <w:t xml:space="preserve"> can be returned, as can additional Claims not specified there. </w:t>
      </w:r>
    </w:p>
    <w:p w14:paraId="66F4062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a Claim is not returned, that Claim Name SHOULD be omitted from the JSON object representing the Claims; it SHOULD NOT be </w:t>
      </w:r>
      <w:r>
        <w:rPr>
          <w:rFonts w:ascii="Verdana" w:hAnsi="Verdana"/>
          <w:color w:val="000000"/>
          <w:lang w:val="en"/>
        </w:rPr>
        <w:t xml:space="preserve">present with a null or empty string value. </w:t>
      </w:r>
    </w:p>
    <w:p w14:paraId="3A9D717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Claim MUST always be returned in the UserInfo Response. </w:t>
      </w:r>
    </w:p>
    <w:p w14:paraId="4515E36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NOTE: The UserInfo Endpoint response is not guaranteed to be about the End-User identified by the </w:t>
      </w:r>
      <w:r>
        <w:rPr>
          <w:rStyle w:val="HTMLTypewriter"/>
          <w:lang w:val="en"/>
        </w:rPr>
        <w:t>sub</w:t>
      </w:r>
      <w:r>
        <w:rPr>
          <w:rFonts w:ascii="Verdana" w:hAnsi="Verdana"/>
          <w:color w:val="000000"/>
          <w:lang w:val="en"/>
        </w:rPr>
        <w:t xml:space="preserve"> (subject) element of the ID Token. </w:t>
      </w:r>
      <w:r>
        <w:rPr>
          <w:rFonts w:ascii="Verdana" w:hAnsi="Verdana"/>
          <w:color w:val="000000"/>
          <w:lang w:val="en"/>
        </w:rPr>
        <w:t xml:space="preserve">The </w:t>
      </w:r>
      <w:r>
        <w:rPr>
          <w:rStyle w:val="HTMLTypewriter"/>
          <w:lang w:val="en"/>
        </w:rPr>
        <w:t>sub</w:t>
      </w:r>
      <w:r>
        <w:rPr>
          <w:rFonts w:ascii="Verdana" w:hAnsi="Verdana"/>
          <w:color w:val="000000"/>
          <w:lang w:val="en"/>
        </w:rPr>
        <w:t xml:space="preserve"> Claim in the UserInfo Endpoint response MUST be verified to exactly match the </w:t>
      </w:r>
      <w:r>
        <w:rPr>
          <w:rStyle w:val="HTMLTypewriter"/>
          <w:lang w:val="en"/>
        </w:rPr>
        <w:t>sub</w:t>
      </w:r>
      <w:r>
        <w:rPr>
          <w:rFonts w:ascii="Verdana" w:hAnsi="Verdana"/>
          <w:color w:val="000000"/>
          <w:lang w:val="en"/>
        </w:rPr>
        <w:t xml:space="preserve"> Claim in the ID Token before using additional UserInfo Endpoint Claims. </w:t>
      </w:r>
    </w:p>
    <w:p w14:paraId="73C0C638" w14:textId="77777777" w:rsidR="00000000" w:rsidRDefault="00635C42">
      <w:pPr>
        <w:spacing w:before="0" w:beforeAutospacing="0" w:after="0" w:afterAutospacing="0"/>
        <w:divId w:val="2103406055"/>
        <w:rPr>
          <w:rFonts w:ascii="Verdana" w:eastAsia="Times New Roman" w:hAnsi="Verdana"/>
          <w:color w:val="000000"/>
          <w:lang w:val="en"/>
        </w:rPr>
      </w:pPr>
      <w:bookmarkStart w:id="69" w:name="UserInfoErrorResponse"/>
      <w:bookmarkEnd w:id="69"/>
    </w:p>
    <w:p w14:paraId="45814535"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D0F822" w14:textId="77777777">
        <w:trPr>
          <w:divId w:val="2103406055"/>
          <w:trHeight w:val="225"/>
          <w:tblCellSpacing w:w="15" w:type="dxa"/>
        </w:trPr>
        <w:tc>
          <w:tcPr>
            <w:tcW w:w="450" w:type="dxa"/>
            <w:shd w:val="clear" w:color="auto" w:fill="990000"/>
            <w:vAlign w:val="center"/>
            <w:hideMark/>
          </w:tcPr>
          <w:p w14:paraId="0B48EDA1"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CBDE21" w14:textId="77777777" w:rsidR="00000000" w:rsidRDefault="00635C42">
      <w:pPr>
        <w:pStyle w:val="Heading3"/>
        <w:divId w:val="2103406055"/>
        <w:rPr>
          <w:rFonts w:eastAsia="Times New Roman"/>
          <w:lang w:val="en"/>
        </w:rPr>
      </w:pPr>
      <w:bookmarkStart w:id="70" w:name="rfc.section.2.3.3"/>
      <w:bookmarkEnd w:id="70"/>
      <w:r>
        <w:rPr>
          <w:rFonts w:eastAsia="Times New Roman"/>
          <w:lang w:val="en"/>
        </w:rPr>
        <w:t>2.3.3.  UserInfo Error Response</w:t>
      </w:r>
    </w:p>
    <w:p w14:paraId="0615978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 an error condition occurs, the UserInfo Endpoint returns an Error Response as defined in Section 3 of </w:t>
      </w:r>
      <w:hyperlink w:anchor="RFC6750" w:history="1">
        <w:r>
          <w:rPr>
            <w:rStyle w:val="Hyperlink"/>
            <w:rFonts w:ascii="Verdana" w:hAnsi="Verdana"/>
            <w:u w:val="none"/>
            <w:lang w:val="en"/>
          </w:rPr>
          <w:t>OAuth 2.0 Bearer</w:t>
        </w:r>
        <w:r>
          <w:rPr>
            <w:rStyle w:val="Hyperlink"/>
            <w:rFonts w:ascii="Verdana" w:hAnsi="Verdana"/>
            <w:u w:val="none"/>
            <w:lang w:val="en"/>
          </w:rPr>
          <w:t xml:space="preserve">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w:t>
      </w:r>
    </w:p>
    <w:p w14:paraId="056282CA" w14:textId="77777777" w:rsidR="00000000" w:rsidRDefault="00635C42">
      <w:pPr>
        <w:spacing w:before="0" w:beforeAutospacing="0" w:after="0" w:afterAutospacing="0"/>
        <w:divId w:val="2103406055"/>
        <w:rPr>
          <w:rFonts w:ascii="Verdana" w:eastAsia="Times New Roman" w:hAnsi="Verdana"/>
          <w:color w:val="000000"/>
          <w:lang w:val="en"/>
        </w:rPr>
      </w:pPr>
      <w:bookmarkStart w:id="71" w:name="scopes"/>
      <w:bookmarkEnd w:id="71"/>
    </w:p>
    <w:p w14:paraId="2F403F13"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9C253C9" w14:textId="77777777">
        <w:trPr>
          <w:divId w:val="2103406055"/>
          <w:trHeight w:val="225"/>
          <w:tblCellSpacing w:w="15" w:type="dxa"/>
        </w:trPr>
        <w:tc>
          <w:tcPr>
            <w:tcW w:w="450" w:type="dxa"/>
            <w:shd w:val="clear" w:color="auto" w:fill="990000"/>
            <w:vAlign w:val="center"/>
            <w:hideMark/>
          </w:tcPr>
          <w:p w14:paraId="4EC07E83"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F152AF3" w14:textId="77777777" w:rsidR="00000000" w:rsidRDefault="00635C42">
      <w:pPr>
        <w:pStyle w:val="Heading3"/>
        <w:divId w:val="2103406055"/>
        <w:rPr>
          <w:rFonts w:eastAsia="Times New Roman"/>
          <w:lang w:val="en"/>
        </w:rPr>
      </w:pPr>
      <w:bookmarkStart w:id="72" w:name="rfc.section.2.4"/>
      <w:bookmarkEnd w:id="72"/>
      <w:r>
        <w:rPr>
          <w:rFonts w:eastAsia="Times New Roman"/>
          <w:lang w:val="en"/>
        </w:rPr>
        <w:t>2.4.  Scope Values</w:t>
      </w:r>
    </w:p>
    <w:p w14:paraId="2A1D797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Clients use </w:t>
      </w:r>
      <w:r>
        <w:rPr>
          <w:rStyle w:val="HTMLTypewriter"/>
          <w:lang w:val="en"/>
        </w:rPr>
        <w:t>scope</w:t>
      </w:r>
      <w:r>
        <w:rPr>
          <w:rFonts w:ascii="Verdana" w:hAnsi="Verdana"/>
          <w:color w:val="000000"/>
          <w:lang w:val="en"/>
        </w:rPr>
        <w:t xml:space="preserve"> values as defined in 3.3 </w:t>
      </w:r>
      <w:r>
        <w:rPr>
          <w:rFonts w:ascii="Verdana" w:hAnsi="Verdana"/>
          <w:color w:val="000000"/>
          <w:lang w:val="en"/>
        </w:rPr>
        <w:t xml:space="preserve">of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to specify what access privileges are being requested for Access Tokens. The scopes associated </w:t>
      </w:r>
      <w:r>
        <w:rPr>
          <w:rFonts w:ascii="Verdana" w:hAnsi="Verdana"/>
          <w:color w:val="000000"/>
          <w:lang w:val="en"/>
        </w:rPr>
        <w:t>with Access Tokens determine what resources will be available when they are used to access OAuth 2.0 protected endpoints. For OpenID Connect, scopes can be used to request that specific sets of information be made available as Claim Values. This specificat</w:t>
      </w:r>
      <w:r>
        <w:rPr>
          <w:rFonts w:ascii="Verdana" w:hAnsi="Verdana"/>
          <w:color w:val="000000"/>
          <w:lang w:val="en"/>
        </w:rPr>
        <w:t xml:space="preserve">ion describes only the scope values used by OpenID Connect. </w:t>
      </w:r>
    </w:p>
    <w:p w14:paraId="47C9346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allows additional scope values to be defined and used. Scope values used that are not understood by an implementation SHOULD be ignored. </w:t>
      </w:r>
    </w:p>
    <w:p w14:paraId="0CED18E9" w14:textId="77777777" w:rsidR="00000000" w:rsidRDefault="00635C42">
      <w:pPr>
        <w:pStyle w:val="NormalWeb"/>
        <w:divId w:val="2103406055"/>
        <w:rPr>
          <w:rFonts w:ascii="Verdana" w:hAnsi="Verdana"/>
          <w:color w:val="000000"/>
          <w:lang w:val="en"/>
        </w:rPr>
      </w:pPr>
      <w:r>
        <w:rPr>
          <w:rFonts w:ascii="Verdana" w:hAnsi="Verdana"/>
          <w:color w:val="000000"/>
          <w:lang w:val="en"/>
        </w:rPr>
        <w:t>Claims requested by the following scopes a</w:t>
      </w:r>
      <w:r>
        <w:rPr>
          <w:rFonts w:ascii="Verdana" w:hAnsi="Verdana"/>
          <w:color w:val="000000"/>
          <w:lang w:val="en"/>
        </w:rPr>
        <w:t xml:space="preserve">re treated by Authorization Servers as Voluntary Claims. </w:t>
      </w:r>
    </w:p>
    <w:p w14:paraId="7EE157E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defines the following </w:t>
      </w:r>
      <w:r>
        <w:rPr>
          <w:rStyle w:val="HTMLTypewriter"/>
          <w:lang w:val="en"/>
        </w:rPr>
        <w:t>scope</w:t>
      </w:r>
      <w:r>
        <w:rPr>
          <w:rFonts w:ascii="Verdana" w:hAnsi="Verdana"/>
          <w:color w:val="000000"/>
          <w:lang w:val="en"/>
        </w:rPr>
        <w:t xml:space="preserve"> values: </w:t>
      </w:r>
    </w:p>
    <w:p w14:paraId="25F6B1D5" w14:textId="77777777" w:rsidR="00000000" w:rsidRDefault="00635C42" w:rsidP="00635C42">
      <w:pPr>
        <w:spacing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openid</w:t>
      </w:r>
    </w:p>
    <w:p w14:paraId="0410FBBE" w14:textId="77777777" w:rsidR="00000000" w:rsidRDefault="00635C42" w:rsidP="00635C42">
      <w:pPr>
        <w:spacing w:before="0" w:beforeAutospacing="0" w:after="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 xml:space="preserve">REQUIRED. Informs the Authorization Server that the Client is making an OpenID Connect request. If the </w:t>
      </w:r>
      <w:r>
        <w:rPr>
          <w:rStyle w:val="HTMLTypewriter"/>
          <w:lang w:val="en"/>
        </w:rPr>
        <w:t>openid</w:t>
      </w:r>
      <w:r>
        <w:rPr>
          <w:rFonts w:ascii="Verdana" w:eastAsia="Times New Roman" w:hAnsi="Verdana"/>
          <w:color w:val="000000"/>
          <w:lang w:val="en"/>
        </w:rPr>
        <w:t xml:space="preserve"> scope value is not present, </w:t>
      </w:r>
      <w:r>
        <w:rPr>
          <w:rFonts w:ascii="Verdana" w:eastAsia="Times New Roman" w:hAnsi="Verdana"/>
          <w:color w:val="000000"/>
          <w:lang w:val="en"/>
        </w:rPr>
        <w:t xml:space="preserve">the behavior is entirely unspecified. </w:t>
      </w:r>
    </w:p>
    <w:p w14:paraId="1A9666D1" w14:textId="77777777" w:rsidR="00000000" w:rsidRDefault="00635C42" w:rsidP="00635C42">
      <w:pPr>
        <w:spacing w:before="0"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profile</w:t>
      </w:r>
    </w:p>
    <w:p w14:paraId="16F31BA5" w14:textId="77777777" w:rsidR="00000000" w:rsidRDefault="00635C42" w:rsidP="00635C42">
      <w:pPr>
        <w:spacing w:before="0" w:beforeAutospacing="0" w:after="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End-User's default profile Claims, which are: </w:t>
      </w:r>
      <w:r>
        <w:rPr>
          <w:rStyle w:val="HTMLTypewriter"/>
          <w:lang w:val="en"/>
        </w:rPr>
        <w:t>name</w:t>
      </w:r>
      <w:r>
        <w:rPr>
          <w:rFonts w:ascii="Verdana" w:eastAsia="Times New Roman" w:hAnsi="Verdana"/>
          <w:color w:val="000000"/>
          <w:lang w:val="en"/>
        </w:rPr>
        <w:t xml:space="preserve">, </w:t>
      </w:r>
      <w:r>
        <w:rPr>
          <w:rStyle w:val="HTMLTypewriter"/>
          <w:lang w:val="en"/>
        </w:rPr>
        <w:t>family_name</w:t>
      </w:r>
      <w:r>
        <w:rPr>
          <w:rFonts w:ascii="Verdana" w:eastAsia="Times New Roman" w:hAnsi="Verdana"/>
          <w:color w:val="000000"/>
          <w:lang w:val="en"/>
        </w:rPr>
        <w:t xml:space="preserve">, </w:t>
      </w:r>
      <w:r>
        <w:rPr>
          <w:rStyle w:val="HTMLTypewriter"/>
          <w:lang w:val="en"/>
        </w:rPr>
        <w:t>given_name</w:t>
      </w:r>
      <w:r>
        <w:rPr>
          <w:rFonts w:ascii="Verdana" w:eastAsia="Times New Roman" w:hAnsi="Verdana"/>
          <w:color w:val="000000"/>
          <w:lang w:val="en"/>
        </w:rPr>
        <w:t xml:space="preserve">, </w:t>
      </w:r>
      <w:r>
        <w:rPr>
          <w:rStyle w:val="HTMLTypewriter"/>
          <w:lang w:val="en"/>
        </w:rPr>
        <w:t>middle_name</w:t>
      </w:r>
      <w:r>
        <w:rPr>
          <w:rFonts w:ascii="Verdana" w:eastAsia="Times New Roman" w:hAnsi="Verdana"/>
          <w:color w:val="000000"/>
          <w:lang w:val="en"/>
        </w:rPr>
        <w:t xml:space="preserve">, </w:t>
      </w:r>
      <w:r>
        <w:rPr>
          <w:rStyle w:val="HTMLTypewriter"/>
          <w:lang w:val="en"/>
        </w:rPr>
        <w:t>nickname</w:t>
      </w:r>
      <w:r>
        <w:rPr>
          <w:rFonts w:ascii="Verdana" w:eastAsia="Times New Roman" w:hAnsi="Verdana"/>
          <w:color w:val="000000"/>
          <w:lang w:val="en"/>
        </w:rPr>
        <w:t xml:space="preserve">, </w:t>
      </w:r>
      <w:r>
        <w:rPr>
          <w:rStyle w:val="HTMLTypewriter"/>
          <w:lang w:val="en"/>
        </w:rPr>
        <w:t>preferred_username</w:t>
      </w:r>
      <w:r>
        <w:rPr>
          <w:rFonts w:ascii="Verdana" w:eastAsia="Times New Roman" w:hAnsi="Verdana"/>
          <w:color w:val="000000"/>
          <w:lang w:val="en"/>
        </w:rPr>
        <w:t xml:space="preserve">, </w:t>
      </w:r>
      <w:r>
        <w:rPr>
          <w:rStyle w:val="HTMLTypewriter"/>
          <w:lang w:val="en"/>
        </w:rPr>
        <w:t>profile</w:t>
      </w:r>
      <w:r>
        <w:rPr>
          <w:rFonts w:ascii="Verdana" w:eastAsia="Times New Roman" w:hAnsi="Verdana"/>
          <w:color w:val="000000"/>
          <w:lang w:val="en"/>
        </w:rPr>
        <w:t xml:space="preserve">, </w:t>
      </w:r>
      <w:r>
        <w:rPr>
          <w:rStyle w:val="HTMLTypewriter"/>
          <w:lang w:val="en"/>
        </w:rPr>
        <w:t>picture</w:t>
      </w:r>
      <w:r>
        <w:rPr>
          <w:rFonts w:ascii="Verdana" w:eastAsia="Times New Roman" w:hAnsi="Verdana"/>
          <w:color w:val="000000"/>
          <w:lang w:val="en"/>
        </w:rPr>
        <w:t xml:space="preserve">, </w:t>
      </w:r>
      <w:r>
        <w:rPr>
          <w:rStyle w:val="HTMLTypewriter"/>
          <w:lang w:val="en"/>
        </w:rPr>
        <w:t>website</w:t>
      </w:r>
      <w:r>
        <w:rPr>
          <w:rFonts w:ascii="Verdana" w:eastAsia="Times New Roman" w:hAnsi="Verdana"/>
          <w:color w:val="000000"/>
          <w:lang w:val="en"/>
        </w:rPr>
        <w:t xml:space="preserve">, </w:t>
      </w:r>
      <w:r>
        <w:rPr>
          <w:rStyle w:val="HTMLTypewriter"/>
          <w:lang w:val="en"/>
        </w:rPr>
        <w:t>gender</w:t>
      </w:r>
      <w:r>
        <w:rPr>
          <w:rFonts w:ascii="Verdana" w:eastAsia="Times New Roman" w:hAnsi="Verdana"/>
          <w:color w:val="000000"/>
          <w:lang w:val="en"/>
        </w:rPr>
        <w:t xml:space="preserve">, </w:t>
      </w:r>
      <w:r>
        <w:rPr>
          <w:rStyle w:val="HTMLTypewriter"/>
          <w:lang w:val="en"/>
        </w:rPr>
        <w:t>birt</w:t>
      </w:r>
      <w:r>
        <w:rPr>
          <w:rStyle w:val="HTMLTypewriter"/>
          <w:lang w:val="en"/>
        </w:rPr>
        <w:t>hdate</w:t>
      </w:r>
      <w:r>
        <w:rPr>
          <w:rFonts w:ascii="Verdana" w:eastAsia="Times New Roman" w:hAnsi="Verdana"/>
          <w:color w:val="000000"/>
          <w:lang w:val="en"/>
        </w:rPr>
        <w:t xml:space="preserve">, </w:t>
      </w:r>
      <w:r>
        <w:rPr>
          <w:rStyle w:val="HTMLTypewriter"/>
          <w:lang w:val="en"/>
        </w:rPr>
        <w:t>zoneinfo</w:t>
      </w:r>
      <w:r>
        <w:rPr>
          <w:rFonts w:ascii="Verdana" w:eastAsia="Times New Roman" w:hAnsi="Verdana"/>
          <w:color w:val="000000"/>
          <w:lang w:val="en"/>
        </w:rPr>
        <w:t xml:space="preserve">, </w:t>
      </w:r>
      <w:r>
        <w:rPr>
          <w:rStyle w:val="HTMLTypewriter"/>
          <w:lang w:val="en"/>
        </w:rPr>
        <w:t>locale</w:t>
      </w:r>
      <w:r>
        <w:rPr>
          <w:rFonts w:ascii="Verdana" w:eastAsia="Times New Roman" w:hAnsi="Verdana"/>
          <w:color w:val="000000"/>
          <w:lang w:val="en"/>
        </w:rPr>
        <w:t xml:space="preserve">, and </w:t>
      </w:r>
      <w:r>
        <w:rPr>
          <w:rStyle w:val="HTMLTypewriter"/>
          <w:lang w:val="en"/>
        </w:rPr>
        <w:t>updated_at</w:t>
      </w:r>
      <w:r>
        <w:rPr>
          <w:rFonts w:ascii="Verdana" w:eastAsia="Times New Roman" w:hAnsi="Verdana"/>
          <w:color w:val="000000"/>
          <w:lang w:val="en"/>
        </w:rPr>
        <w:t xml:space="preserve">. </w:t>
      </w:r>
    </w:p>
    <w:p w14:paraId="077859DE" w14:textId="77777777" w:rsidR="00000000" w:rsidRDefault="00635C42" w:rsidP="00635C42">
      <w:pPr>
        <w:spacing w:before="0"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email</w:t>
      </w:r>
    </w:p>
    <w:p w14:paraId="2F1C53B8" w14:textId="77777777" w:rsidR="00000000" w:rsidRDefault="00635C42" w:rsidP="00635C42">
      <w:pPr>
        <w:spacing w:before="0" w:beforeAutospacing="0" w:after="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email</w:t>
      </w:r>
      <w:r>
        <w:rPr>
          <w:rFonts w:ascii="Verdana" w:eastAsia="Times New Roman" w:hAnsi="Verdana"/>
          <w:color w:val="000000"/>
          <w:lang w:val="en"/>
        </w:rPr>
        <w:t xml:space="preserve"> and </w:t>
      </w:r>
      <w:r>
        <w:rPr>
          <w:rStyle w:val="HTMLTypewriter"/>
          <w:lang w:val="en"/>
        </w:rPr>
        <w:t>email_verified</w:t>
      </w:r>
      <w:r>
        <w:rPr>
          <w:rFonts w:ascii="Verdana" w:eastAsia="Times New Roman" w:hAnsi="Verdana"/>
          <w:color w:val="000000"/>
          <w:lang w:val="en"/>
        </w:rPr>
        <w:t xml:space="preserve"> Claims. </w:t>
      </w:r>
    </w:p>
    <w:p w14:paraId="6CC48AEA" w14:textId="77777777" w:rsidR="00000000" w:rsidRDefault="00635C42" w:rsidP="00635C42">
      <w:pPr>
        <w:spacing w:before="0"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address</w:t>
      </w:r>
    </w:p>
    <w:p w14:paraId="4B122160" w14:textId="77777777" w:rsidR="00000000" w:rsidRDefault="00635C42" w:rsidP="00635C42">
      <w:pPr>
        <w:spacing w:before="0" w:beforeAutospacing="0" w:after="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 xml:space="preserve">OPTIONAL. This scope value requests access to the </w:t>
      </w:r>
      <w:r>
        <w:rPr>
          <w:rStyle w:val="HTMLTypewriter"/>
          <w:lang w:val="en"/>
        </w:rPr>
        <w:t>address</w:t>
      </w:r>
      <w:r>
        <w:rPr>
          <w:rFonts w:ascii="Verdana" w:eastAsia="Times New Roman" w:hAnsi="Verdana"/>
          <w:color w:val="000000"/>
          <w:lang w:val="en"/>
        </w:rPr>
        <w:t xml:space="preserve"> Claim. </w:t>
      </w:r>
    </w:p>
    <w:p w14:paraId="11974F26" w14:textId="77777777" w:rsidR="00000000" w:rsidRDefault="00635C42" w:rsidP="00635C42">
      <w:pPr>
        <w:spacing w:before="0"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phone</w:t>
      </w:r>
    </w:p>
    <w:p w14:paraId="74C40E2A" w14:textId="77777777" w:rsidR="00000000" w:rsidRDefault="00635C42" w:rsidP="00635C42">
      <w:pPr>
        <w:spacing w:before="0" w:beforeAutospacing="0" w:after="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OPTIONAL. This scope value requests access t</w:t>
      </w:r>
      <w:r>
        <w:rPr>
          <w:rFonts w:ascii="Verdana" w:eastAsia="Times New Roman" w:hAnsi="Verdana"/>
          <w:color w:val="000000"/>
          <w:lang w:val="en"/>
        </w:rPr>
        <w:t xml:space="preserve">o the </w:t>
      </w:r>
      <w:r>
        <w:rPr>
          <w:rStyle w:val="HTMLTypewriter"/>
          <w:lang w:val="en"/>
        </w:rPr>
        <w:t>phone_number</w:t>
      </w:r>
      <w:r>
        <w:rPr>
          <w:rFonts w:ascii="Verdana" w:eastAsia="Times New Roman" w:hAnsi="Verdana"/>
          <w:color w:val="000000"/>
          <w:lang w:val="en"/>
        </w:rPr>
        <w:t xml:space="preserve"> and </w:t>
      </w:r>
      <w:r>
        <w:rPr>
          <w:rStyle w:val="HTMLTypewriter"/>
          <w:lang w:val="en"/>
        </w:rPr>
        <w:t>phone_number_verified</w:t>
      </w:r>
      <w:r>
        <w:rPr>
          <w:rFonts w:ascii="Verdana" w:eastAsia="Times New Roman" w:hAnsi="Verdana"/>
          <w:color w:val="000000"/>
          <w:lang w:val="en"/>
        </w:rPr>
        <w:t xml:space="preserve"> Claims. </w:t>
      </w:r>
    </w:p>
    <w:p w14:paraId="2060454A" w14:textId="77777777" w:rsidR="00000000" w:rsidRDefault="00635C42" w:rsidP="00635C42">
      <w:pPr>
        <w:spacing w:before="0" w:beforeAutospacing="0" w:after="0" w:afterAutospacing="0"/>
        <w:ind w:left="1200" w:right="1200"/>
        <w:divId w:val="1663701758"/>
        <w:rPr>
          <w:rFonts w:ascii="Verdana" w:eastAsia="Times New Roman" w:hAnsi="Verdana"/>
          <w:color w:val="000000"/>
          <w:lang w:val="en"/>
        </w:rPr>
      </w:pPr>
      <w:r>
        <w:rPr>
          <w:rFonts w:ascii="Verdana" w:eastAsia="Times New Roman" w:hAnsi="Verdana"/>
          <w:color w:val="000000"/>
          <w:lang w:val="en"/>
        </w:rPr>
        <w:t>offline_access</w:t>
      </w:r>
    </w:p>
    <w:p w14:paraId="284EEE3E" w14:textId="3A15BB3A" w:rsidR="00000000" w:rsidRDefault="00635C42" w:rsidP="00635C42">
      <w:pPr>
        <w:spacing w:before="0" w:beforeAutospacing="0" w:afterAutospacing="0"/>
        <w:ind w:left="1920" w:right="1200"/>
        <w:divId w:val="1663701758"/>
        <w:rPr>
          <w:rFonts w:ascii="Verdana" w:eastAsia="Times New Roman" w:hAnsi="Verdana"/>
          <w:color w:val="000000"/>
          <w:lang w:val="en"/>
        </w:rPr>
      </w:pPr>
      <w:r>
        <w:rPr>
          <w:rFonts w:ascii="Verdana" w:eastAsia="Times New Roman" w:hAnsi="Verdana"/>
          <w:color w:val="000000"/>
          <w:lang w:val="en"/>
        </w:rPr>
        <w:t xml:space="preserve">This scope value </w:t>
      </w:r>
      <w:del w:id="73" w:author="Author" w:date="2013-06-27T18:32:00Z">
        <w:r>
          <w:rPr>
            <w:rFonts w:ascii="Verdana" w:eastAsia="Times New Roman" w:hAnsi="Verdana"/>
            <w:color w:val="000000"/>
            <w:lang w:val="en"/>
          </w:rPr>
          <w:delText>MAY</w:delText>
        </w:r>
      </w:del>
      <w:ins w:id="74" w:author="Author" w:date="2013-06-27T18:32:00Z">
        <w:r>
          <w:rPr>
            <w:rFonts w:ascii="Verdana" w:eastAsia="Times New Roman" w:hAnsi="Verdana"/>
            <w:color w:val="000000"/>
            <w:lang w:val="en"/>
          </w:rPr>
          <w:t>MUST</w:t>
        </w:r>
      </w:ins>
      <w:r>
        <w:rPr>
          <w:rFonts w:ascii="Verdana" w:eastAsia="Times New Roman" w:hAnsi="Verdana"/>
          <w:color w:val="000000"/>
          <w:lang w:val="en"/>
        </w:rPr>
        <w:t xml:space="preserve"> NOT be used with the OpenID Connect Implicit Client Profile 1.0. See the </w:t>
      </w:r>
      <w:hyperlink w:anchor="OpenID.Basic" w:history="1">
        <w:r>
          <w:rPr>
            <w:rStyle w:val="Hyperlink"/>
            <w:rFonts w:ascii="Verdana" w:eastAsia="Times New Roman" w:hAnsi="Verdana"/>
            <w:u w:val="none"/>
            <w:lang w:val="en"/>
          </w:rPr>
          <w:t>OpenID Connect Basic Client Profile 1.0</w:t>
        </w:r>
        <w:r>
          <w:rPr>
            <w:rStyle w:val="Hyperlink"/>
            <w:rFonts w:ascii="Verdana" w:eastAsia="Times New Roman" w:hAnsi="Verdana"/>
            <w:vanish/>
            <w:u w:val="none"/>
            <w:lang w:val="en"/>
          </w:rPr>
          <w:t xml:space="preserve"> (Sakimura, N., Br</w:t>
        </w:r>
        <w:r>
          <w:rPr>
            <w:rStyle w:val="Hyperlink"/>
            <w:rFonts w:ascii="Verdana" w:eastAsia="Times New Roman" w:hAnsi="Verdana"/>
            <w:vanish/>
            <w:u w:val="none"/>
            <w:lang w:val="en"/>
          </w:rPr>
          <w:t>adley, J., Jones, M., de Medeiros, B., and C. Mortimore, “OpenID Connect Basic Client Profile 1.0,” June 2013.)</w:t>
        </w:r>
      </w:hyperlink>
      <w:r>
        <w:rPr>
          <w:rFonts w:ascii="Verdana" w:eastAsia="Times New Roman" w:hAnsi="Verdana"/>
          <w:color w:val="000000"/>
          <w:lang w:val="en"/>
        </w:rPr>
        <w:t xml:space="preserve"> [OpenID.Basic] for its usage in that profile. </w:t>
      </w:r>
    </w:p>
    <w:p w14:paraId="7716898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Multiple scope values MAY be used by creating a space delimited, case </w:t>
      </w:r>
      <w:r>
        <w:rPr>
          <w:rFonts w:ascii="Verdana" w:hAnsi="Verdana"/>
          <w:color w:val="000000"/>
          <w:lang w:val="en"/>
        </w:rPr>
        <w:t xml:space="preserve">sensitive list of ASCII scope values. </w:t>
      </w:r>
    </w:p>
    <w:p w14:paraId="36A5F08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Claims requested by the </w:t>
      </w:r>
      <w:r>
        <w:rPr>
          <w:rStyle w:val="HTMLTypewriter"/>
          <w:lang w:val="en"/>
        </w:rPr>
        <w:t>profile</w:t>
      </w:r>
      <w:r>
        <w:rPr>
          <w:rFonts w:ascii="Verdana" w:hAnsi="Verdana"/>
          <w:color w:val="000000"/>
          <w:lang w:val="en"/>
        </w:rPr>
        <w:t xml:space="preserve">, </w:t>
      </w:r>
      <w:r>
        <w:rPr>
          <w:rStyle w:val="HTMLTypewriter"/>
          <w:lang w:val="en"/>
        </w:rPr>
        <w:t>email</w:t>
      </w:r>
      <w:r>
        <w:rPr>
          <w:rFonts w:ascii="Verdana" w:hAnsi="Verdana"/>
          <w:color w:val="000000"/>
          <w:lang w:val="en"/>
        </w:rPr>
        <w:t xml:space="preserve">, </w:t>
      </w:r>
      <w:r>
        <w:rPr>
          <w:rStyle w:val="HTMLTypewriter"/>
          <w:lang w:val="en"/>
        </w:rPr>
        <w:t>address</w:t>
      </w:r>
      <w:r>
        <w:rPr>
          <w:rFonts w:ascii="Verdana" w:hAnsi="Verdana"/>
          <w:color w:val="000000"/>
          <w:lang w:val="en"/>
        </w:rPr>
        <w:t xml:space="preserve">, and </w:t>
      </w:r>
      <w:r>
        <w:rPr>
          <w:rStyle w:val="HTMLTypewriter"/>
          <w:lang w:val="en"/>
        </w:rPr>
        <w:t>phone</w:t>
      </w:r>
      <w:r>
        <w:rPr>
          <w:rFonts w:ascii="Verdana" w:hAnsi="Verdana"/>
          <w:color w:val="000000"/>
          <w:lang w:val="en"/>
        </w:rPr>
        <w:t xml:space="preserve"> scope values are returned from the UserInfo Endpoint, as described in </w:t>
      </w:r>
      <w:hyperlink w:anchor="UserInfoResponse" w:history="1">
        <w:r>
          <w:rPr>
            <w:rStyle w:val="Hyperlink"/>
            <w:rFonts w:ascii="Verdana" w:hAnsi="Verdana"/>
            <w:u w:val="none"/>
            <w:lang w:val="en"/>
          </w:rPr>
          <w:t>Section 2.3.2</w:t>
        </w:r>
        <w:r>
          <w:rPr>
            <w:rStyle w:val="Hyperlink"/>
            <w:rFonts w:ascii="Verdana" w:hAnsi="Verdana"/>
            <w:vanish/>
            <w:u w:val="none"/>
            <w:lang w:val="en"/>
          </w:rPr>
          <w:t xml:space="preserve"> (UserInfo Response)</w:t>
        </w:r>
      </w:hyperlink>
      <w:r>
        <w:rPr>
          <w:rFonts w:ascii="Verdana" w:hAnsi="Verdana"/>
          <w:color w:val="000000"/>
          <w:lang w:val="en"/>
        </w:rPr>
        <w:t xml:space="preserve">. </w:t>
      </w:r>
    </w:p>
    <w:p w14:paraId="170A5792" w14:textId="77777777" w:rsidR="00000000" w:rsidRDefault="00635C42">
      <w:pPr>
        <w:pStyle w:val="NormalWeb"/>
        <w:divId w:val="2103406055"/>
        <w:rPr>
          <w:rFonts w:ascii="Verdana" w:hAnsi="Verdana"/>
          <w:color w:val="000000"/>
          <w:lang w:val="en"/>
        </w:rPr>
      </w:pPr>
      <w:r>
        <w:rPr>
          <w:rFonts w:ascii="Verdana" w:hAnsi="Verdana"/>
          <w:color w:val="000000"/>
          <w:lang w:val="en"/>
        </w:rPr>
        <w:t>In some c</w:t>
      </w:r>
      <w:r>
        <w:rPr>
          <w:rFonts w:ascii="Verdana" w:hAnsi="Verdana"/>
          <w:color w:val="000000"/>
          <w:lang w:val="en"/>
        </w:rPr>
        <w:t xml:space="preserve">ases, the End-User will be given the option to have the OpenID Provider decline to provide some or all information requested by Clients. To minimize the amount of information that the End-User is being asked to disclose, a Client can elect to only request </w:t>
      </w:r>
      <w:r>
        <w:rPr>
          <w:rFonts w:ascii="Verdana" w:hAnsi="Verdana"/>
          <w:color w:val="000000"/>
          <w:lang w:val="en"/>
        </w:rPr>
        <w:t xml:space="preserve">a subset of the information available from the UserInfo Endpoint. </w:t>
      </w:r>
    </w:p>
    <w:p w14:paraId="02CE49AB"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following is a non-normative example of a </w:t>
      </w:r>
      <w:r>
        <w:rPr>
          <w:rStyle w:val="HTMLTypewriter"/>
          <w:lang w:val="en"/>
        </w:rPr>
        <w:t>scope</w:t>
      </w:r>
      <w:r>
        <w:rPr>
          <w:rFonts w:ascii="Verdana" w:hAnsi="Verdana"/>
          <w:color w:val="000000"/>
          <w:lang w:val="en"/>
        </w:rPr>
        <w:t xml:space="preserve"> Request. </w:t>
      </w:r>
    </w:p>
    <w:p w14:paraId="3EECDF7E" w14:textId="77777777" w:rsidR="00000000" w:rsidRDefault="00635C42" w:rsidP="00635C42">
      <w:pPr>
        <w:pStyle w:val="HTMLPreformatted"/>
        <w:ind w:left="1200" w:right="480"/>
        <w:divId w:val="954487197"/>
        <w:rPr>
          <w:lang w:val="en"/>
        </w:rPr>
      </w:pPr>
    </w:p>
    <w:p w14:paraId="2046AB5C" w14:textId="77777777" w:rsidR="00000000" w:rsidRDefault="00635C42" w:rsidP="00635C42">
      <w:pPr>
        <w:pStyle w:val="HTMLPreformatted"/>
        <w:ind w:left="1200" w:right="480"/>
        <w:divId w:val="954487197"/>
        <w:rPr>
          <w:lang w:val="en"/>
        </w:rPr>
      </w:pPr>
      <w:r>
        <w:rPr>
          <w:lang w:val="en"/>
        </w:rPr>
        <w:t xml:space="preserve">  scope=openid profile email phone</w:t>
      </w:r>
    </w:p>
    <w:p w14:paraId="5228B6F2" w14:textId="77777777" w:rsidR="00000000" w:rsidRDefault="00635C42">
      <w:pPr>
        <w:spacing w:before="0" w:beforeAutospacing="0" w:after="0" w:afterAutospacing="0"/>
        <w:divId w:val="2103406055"/>
        <w:rPr>
          <w:rFonts w:ascii="Verdana" w:eastAsia="Times New Roman" w:hAnsi="Verdana"/>
          <w:color w:val="000000"/>
          <w:lang w:val="en"/>
        </w:rPr>
      </w:pPr>
      <w:bookmarkStart w:id="75" w:name="StandardClaims"/>
      <w:bookmarkEnd w:id="75"/>
    </w:p>
    <w:p w14:paraId="7EFF4989"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7F31072" w14:textId="77777777">
        <w:trPr>
          <w:divId w:val="2103406055"/>
          <w:trHeight w:val="225"/>
          <w:tblCellSpacing w:w="15" w:type="dxa"/>
        </w:trPr>
        <w:tc>
          <w:tcPr>
            <w:tcW w:w="450" w:type="dxa"/>
            <w:shd w:val="clear" w:color="auto" w:fill="990000"/>
            <w:vAlign w:val="center"/>
            <w:hideMark/>
          </w:tcPr>
          <w:p w14:paraId="22B514FE"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2CA936B" w14:textId="77777777" w:rsidR="00000000" w:rsidRDefault="00635C42">
      <w:pPr>
        <w:pStyle w:val="Heading3"/>
        <w:divId w:val="2103406055"/>
        <w:rPr>
          <w:rFonts w:eastAsia="Times New Roman"/>
          <w:lang w:val="en"/>
        </w:rPr>
      </w:pPr>
      <w:bookmarkStart w:id="76" w:name="rfc.section.2.5"/>
      <w:bookmarkEnd w:id="76"/>
      <w:r>
        <w:rPr>
          <w:rFonts w:eastAsia="Times New Roman"/>
          <w:lang w:val="en"/>
        </w:rPr>
        <w:t>2.5.  Standard Claims</w:t>
      </w:r>
    </w:p>
    <w:p w14:paraId="10865DF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profile defines a set of standard Claims. They are returned by normal OPs in the UserInfo Response </w:t>
      </w:r>
      <w:r>
        <w:rPr>
          <w:rFonts w:ascii="Verdana" w:hAnsi="Verdana"/>
          <w:color w:val="000000"/>
          <w:lang w:val="en"/>
        </w:rPr>
        <w:t xml:space="preserve">and are returned by Self-Issued OPs in the ID Token. </w:t>
      </w:r>
    </w:p>
    <w:p w14:paraId="0DCEB9E0" w14:textId="77777777" w:rsidR="00000000" w:rsidRDefault="00635C42">
      <w:pPr>
        <w:spacing w:before="0" w:beforeAutospacing="0" w:after="0" w:afterAutospacing="0"/>
        <w:divId w:val="2103406055"/>
        <w:rPr>
          <w:rFonts w:ascii="Verdana" w:eastAsia="Times New Roman" w:hAnsi="Verdana"/>
          <w:color w:val="000000"/>
          <w:lang w:val="en"/>
        </w:rPr>
      </w:pPr>
    </w:p>
    <w:p w14:paraId="4EBD7940"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49" style="width:24pt;height:.75pt" o:hrpct="800" o:hralign="center" o:hrstd="t" o:hrnoshade="t" o:hr="t" fillcolor="#ccc" stroked="f"/>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2936"/>
        <w:gridCol w:w="1044"/>
        <w:gridCol w:w="4960"/>
      </w:tblGrid>
      <w:tr w:rsidR="00000000" w14:paraId="0844C4BA" w14:textId="77777777">
        <w:trPr>
          <w:divId w:val="2103406055"/>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55E172E7" w14:textId="77777777" w:rsidR="00000000" w:rsidRDefault="00635C42">
            <w:pPr>
              <w:spacing w:before="0" w:beforeAutospacing="0" w:after="0" w:afterAutospacing="0"/>
              <w:rPr>
                <w:rFonts w:ascii="Verdana" w:eastAsia="Times New Roman" w:hAnsi="Verdana"/>
                <w:b/>
                <w:bCs/>
                <w:color w:val="000000"/>
              </w:rPr>
            </w:pPr>
            <w:bookmarkStart w:id="77" w:name="ClaimTable"/>
            <w:bookmarkEnd w:id="77"/>
            <w:r>
              <w:rPr>
                <w:rFonts w:ascii="Verdana" w:eastAsia="Times New Roman" w:hAnsi="Verdana"/>
                <w:b/>
                <w:bCs/>
                <w:color w:val="000000"/>
              </w:rPr>
              <w:t>M</w:t>
            </w:r>
            <w:r>
              <w:rPr>
                <w:rFonts w:ascii="Verdana" w:eastAsia="Times New Roman" w:hAnsi="Verdana"/>
                <w:b/>
                <w:bCs/>
                <w:color w:val="000000"/>
              </w:rPr>
              <w:t>ember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4501DBEA" w14:textId="77777777" w:rsidR="00000000" w:rsidRDefault="00635C42">
            <w:pPr>
              <w:spacing w:before="0" w:beforeAutospacing="0" w:after="0" w:afterAutospacing="0"/>
              <w:rPr>
                <w:rFonts w:ascii="Verdana" w:eastAsia="Times New Roman" w:hAnsi="Verdana"/>
                <w:b/>
                <w:bCs/>
                <w:color w:val="000000"/>
              </w:rPr>
            </w:pPr>
            <w:r>
              <w:rPr>
                <w:rFonts w:ascii="Verdana" w:eastAsia="Times New Roman" w:hAnsi="Verdana"/>
                <w:b/>
                <w:bCs/>
                <w:color w:val="000000"/>
              </w:rPr>
              <w: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35E6B3C" w14:textId="77777777" w:rsidR="00000000" w:rsidRDefault="00635C42">
            <w:pPr>
              <w:spacing w:before="0" w:beforeAutospacing="0" w:after="0" w:afterAutospacing="0"/>
              <w:rPr>
                <w:rFonts w:ascii="Verdana" w:eastAsia="Times New Roman" w:hAnsi="Verdana"/>
                <w:b/>
                <w:bCs/>
                <w:color w:val="000000"/>
              </w:rPr>
            </w:pPr>
            <w:r>
              <w:rPr>
                <w:rFonts w:ascii="Verdana" w:eastAsia="Times New Roman" w:hAnsi="Verdana"/>
                <w:b/>
                <w:bCs/>
                <w:color w:val="000000"/>
              </w:rPr>
              <w:t>Description</w:t>
            </w:r>
          </w:p>
        </w:tc>
      </w:tr>
      <w:tr w:rsidR="00000000" w14:paraId="5533786C" w14:textId="77777777">
        <w:trPr>
          <w:divId w:val="2103406055"/>
          <w:jc w:val="center"/>
        </w:trPr>
        <w:tc>
          <w:tcPr>
            <w:tcW w:w="0" w:type="auto"/>
            <w:tcBorders>
              <w:top w:val="nil"/>
              <w:left w:val="nil"/>
              <w:bottom w:val="nil"/>
              <w:right w:val="nil"/>
            </w:tcBorders>
            <w:vAlign w:val="center"/>
            <w:hideMark/>
          </w:tcPr>
          <w:p w14:paraId="513BC4A6"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sub</w:t>
            </w:r>
          </w:p>
        </w:tc>
        <w:tc>
          <w:tcPr>
            <w:tcW w:w="0" w:type="auto"/>
            <w:tcBorders>
              <w:top w:val="nil"/>
              <w:left w:val="nil"/>
              <w:bottom w:val="nil"/>
              <w:right w:val="nil"/>
            </w:tcBorders>
            <w:vAlign w:val="center"/>
            <w:hideMark/>
          </w:tcPr>
          <w:p w14:paraId="7CF3ED2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4DE74C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Subject - Identifier for the End-User at the Issuer.</w:t>
            </w:r>
          </w:p>
        </w:tc>
      </w:tr>
      <w:tr w:rsidR="00000000" w14:paraId="0CEF6F39" w14:textId="77777777">
        <w:trPr>
          <w:divId w:val="2103406055"/>
          <w:jc w:val="center"/>
        </w:trPr>
        <w:tc>
          <w:tcPr>
            <w:tcW w:w="0" w:type="auto"/>
            <w:tcBorders>
              <w:top w:val="nil"/>
              <w:left w:val="nil"/>
              <w:bottom w:val="nil"/>
              <w:right w:val="nil"/>
            </w:tcBorders>
            <w:vAlign w:val="center"/>
            <w:hideMark/>
          </w:tcPr>
          <w:p w14:paraId="329F978F"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name</w:t>
            </w:r>
          </w:p>
        </w:tc>
        <w:tc>
          <w:tcPr>
            <w:tcW w:w="0" w:type="auto"/>
            <w:tcBorders>
              <w:top w:val="nil"/>
              <w:left w:val="nil"/>
              <w:bottom w:val="nil"/>
              <w:right w:val="nil"/>
            </w:tcBorders>
            <w:vAlign w:val="center"/>
            <w:hideMark/>
          </w:tcPr>
          <w:p w14:paraId="2F861800"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65383A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full name in displayable form including all name parts, possibly including titles and suffixes, </w:t>
            </w:r>
            <w:r>
              <w:rPr>
                <w:rFonts w:ascii="Verdana" w:eastAsia="Times New Roman" w:hAnsi="Verdana"/>
                <w:color w:val="000000"/>
              </w:rPr>
              <w:t xml:space="preserve">ordered according to the End-User's locale and preferences. </w:t>
            </w:r>
          </w:p>
        </w:tc>
      </w:tr>
      <w:tr w:rsidR="00000000" w14:paraId="1B7677BC" w14:textId="77777777">
        <w:trPr>
          <w:divId w:val="2103406055"/>
          <w:jc w:val="center"/>
        </w:trPr>
        <w:tc>
          <w:tcPr>
            <w:tcW w:w="0" w:type="auto"/>
            <w:tcBorders>
              <w:top w:val="nil"/>
              <w:left w:val="nil"/>
              <w:bottom w:val="nil"/>
              <w:right w:val="nil"/>
            </w:tcBorders>
            <w:vAlign w:val="center"/>
            <w:hideMark/>
          </w:tcPr>
          <w:p w14:paraId="588A9C5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given_name</w:t>
            </w:r>
          </w:p>
        </w:tc>
        <w:tc>
          <w:tcPr>
            <w:tcW w:w="0" w:type="auto"/>
            <w:tcBorders>
              <w:top w:val="nil"/>
              <w:left w:val="nil"/>
              <w:bottom w:val="nil"/>
              <w:right w:val="nil"/>
            </w:tcBorders>
            <w:vAlign w:val="center"/>
            <w:hideMark/>
          </w:tcPr>
          <w:p w14:paraId="589CD67A"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3DCDF7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Given name(s) or first name(s) of the End-User. Note that in some cultures, people can have multiple given names; </w:t>
            </w:r>
            <w:r>
              <w:rPr>
                <w:rFonts w:ascii="Verdana" w:eastAsia="Times New Roman" w:hAnsi="Verdana"/>
                <w:color w:val="000000"/>
              </w:rPr>
              <w:t xml:space="preserve">all can be present, with the names being separated by space characters. </w:t>
            </w:r>
          </w:p>
        </w:tc>
      </w:tr>
      <w:tr w:rsidR="00000000" w14:paraId="2EBB3CCE" w14:textId="77777777">
        <w:trPr>
          <w:divId w:val="2103406055"/>
          <w:jc w:val="center"/>
        </w:trPr>
        <w:tc>
          <w:tcPr>
            <w:tcW w:w="0" w:type="auto"/>
            <w:tcBorders>
              <w:top w:val="nil"/>
              <w:left w:val="nil"/>
              <w:bottom w:val="nil"/>
              <w:right w:val="nil"/>
            </w:tcBorders>
            <w:vAlign w:val="center"/>
            <w:hideMark/>
          </w:tcPr>
          <w:p w14:paraId="2ADC190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family_name</w:t>
            </w:r>
          </w:p>
        </w:tc>
        <w:tc>
          <w:tcPr>
            <w:tcW w:w="0" w:type="auto"/>
            <w:tcBorders>
              <w:top w:val="nil"/>
              <w:left w:val="nil"/>
              <w:bottom w:val="nil"/>
              <w:right w:val="nil"/>
            </w:tcBorders>
            <w:vAlign w:val="center"/>
            <w:hideMark/>
          </w:tcPr>
          <w:p w14:paraId="58B9D29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6BD03CD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Surname(s) or last name(s) of the End-User. Note that in some cultures, people can have multiple family names or no family name; all can be present, with the</w:t>
            </w:r>
            <w:r>
              <w:rPr>
                <w:rFonts w:ascii="Verdana" w:eastAsia="Times New Roman" w:hAnsi="Verdana"/>
                <w:color w:val="000000"/>
              </w:rPr>
              <w:t xml:space="preserve"> names being separated by space characters. </w:t>
            </w:r>
          </w:p>
        </w:tc>
      </w:tr>
      <w:tr w:rsidR="00000000" w14:paraId="2825409F" w14:textId="77777777">
        <w:trPr>
          <w:divId w:val="2103406055"/>
          <w:jc w:val="center"/>
        </w:trPr>
        <w:tc>
          <w:tcPr>
            <w:tcW w:w="0" w:type="auto"/>
            <w:tcBorders>
              <w:top w:val="nil"/>
              <w:left w:val="nil"/>
              <w:bottom w:val="nil"/>
              <w:right w:val="nil"/>
            </w:tcBorders>
            <w:vAlign w:val="center"/>
            <w:hideMark/>
          </w:tcPr>
          <w:p w14:paraId="60187AEF"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middle_name</w:t>
            </w:r>
          </w:p>
        </w:tc>
        <w:tc>
          <w:tcPr>
            <w:tcW w:w="0" w:type="auto"/>
            <w:tcBorders>
              <w:top w:val="nil"/>
              <w:left w:val="nil"/>
              <w:bottom w:val="nil"/>
              <w:right w:val="nil"/>
            </w:tcBorders>
            <w:vAlign w:val="center"/>
            <w:hideMark/>
          </w:tcPr>
          <w:p w14:paraId="26310355"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159ABE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Middle name(s) of the End-User. Note that in some cultures, people can have multiple middle names; all can be present, with the names being separated by space characters. </w:t>
            </w:r>
            <w:r>
              <w:rPr>
                <w:rFonts w:ascii="Verdana" w:eastAsia="Times New Roman" w:hAnsi="Verdana"/>
                <w:color w:val="000000"/>
              </w:rPr>
              <w:t xml:space="preserve">Also note that in some cultures, middle names are not used. </w:t>
            </w:r>
          </w:p>
        </w:tc>
      </w:tr>
      <w:tr w:rsidR="00000000" w14:paraId="3A6EA298" w14:textId="77777777">
        <w:trPr>
          <w:divId w:val="2103406055"/>
          <w:jc w:val="center"/>
        </w:trPr>
        <w:tc>
          <w:tcPr>
            <w:tcW w:w="0" w:type="auto"/>
            <w:tcBorders>
              <w:top w:val="nil"/>
              <w:left w:val="nil"/>
              <w:bottom w:val="nil"/>
              <w:right w:val="nil"/>
            </w:tcBorders>
            <w:vAlign w:val="center"/>
            <w:hideMark/>
          </w:tcPr>
          <w:p w14:paraId="382CDCF8"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nickname</w:t>
            </w:r>
          </w:p>
        </w:tc>
        <w:tc>
          <w:tcPr>
            <w:tcW w:w="0" w:type="auto"/>
            <w:tcBorders>
              <w:top w:val="nil"/>
              <w:left w:val="nil"/>
              <w:bottom w:val="nil"/>
              <w:right w:val="nil"/>
            </w:tcBorders>
            <w:vAlign w:val="center"/>
            <w:hideMark/>
          </w:tcPr>
          <w:p w14:paraId="2C25DB54"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35BF910"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Casual name of the End-User that may or may not be the same as the </w:t>
            </w:r>
            <w:r>
              <w:rPr>
                <w:rStyle w:val="HTMLTypewriter"/>
              </w:rPr>
              <w:t>given_name</w:t>
            </w:r>
            <w:r>
              <w:rPr>
                <w:rFonts w:ascii="Verdana" w:eastAsia="Times New Roman" w:hAnsi="Verdana"/>
                <w:color w:val="000000"/>
              </w:rPr>
              <w:t xml:space="preserve">. For instance, a </w:t>
            </w:r>
            <w:r>
              <w:rPr>
                <w:rStyle w:val="HTMLTypewriter"/>
              </w:rPr>
              <w:t>nickname</w:t>
            </w:r>
            <w:r>
              <w:rPr>
                <w:rFonts w:ascii="Verdana" w:eastAsia="Times New Roman" w:hAnsi="Verdana"/>
                <w:color w:val="000000"/>
              </w:rPr>
              <w:t xml:space="preserve"> value of </w:t>
            </w:r>
            <w:r>
              <w:rPr>
                <w:rStyle w:val="HTMLTypewriter"/>
              </w:rPr>
              <w:t>Mike</w:t>
            </w:r>
            <w:r>
              <w:rPr>
                <w:rFonts w:ascii="Verdana" w:eastAsia="Times New Roman" w:hAnsi="Verdana"/>
                <w:color w:val="000000"/>
              </w:rPr>
              <w:t xml:space="preserve"> might be returned alongside a </w:t>
            </w:r>
            <w:r>
              <w:rPr>
                <w:rStyle w:val="HTMLTypewriter"/>
              </w:rPr>
              <w:t>given_name</w:t>
            </w:r>
            <w:r>
              <w:rPr>
                <w:rFonts w:ascii="Verdana" w:eastAsia="Times New Roman" w:hAnsi="Verdana"/>
                <w:color w:val="000000"/>
              </w:rPr>
              <w:t xml:space="preserve"> value of </w:t>
            </w:r>
            <w:r>
              <w:rPr>
                <w:rStyle w:val="HTMLTypewriter"/>
              </w:rPr>
              <w:t>Mich</w:t>
            </w:r>
            <w:r>
              <w:rPr>
                <w:rStyle w:val="HTMLTypewriter"/>
              </w:rPr>
              <w:t>ael</w:t>
            </w:r>
            <w:r>
              <w:rPr>
                <w:rFonts w:ascii="Verdana" w:eastAsia="Times New Roman" w:hAnsi="Verdana"/>
                <w:color w:val="000000"/>
              </w:rPr>
              <w:t>.</w:t>
            </w:r>
          </w:p>
        </w:tc>
      </w:tr>
      <w:tr w:rsidR="00000000" w14:paraId="325A3C1C" w14:textId="77777777">
        <w:trPr>
          <w:divId w:val="2103406055"/>
          <w:jc w:val="center"/>
        </w:trPr>
        <w:tc>
          <w:tcPr>
            <w:tcW w:w="0" w:type="auto"/>
            <w:tcBorders>
              <w:top w:val="nil"/>
              <w:left w:val="nil"/>
              <w:bottom w:val="nil"/>
              <w:right w:val="nil"/>
            </w:tcBorders>
            <w:vAlign w:val="center"/>
            <w:hideMark/>
          </w:tcPr>
          <w:p w14:paraId="41607B82"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preferred_username</w:t>
            </w:r>
          </w:p>
        </w:tc>
        <w:tc>
          <w:tcPr>
            <w:tcW w:w="0" w:type="auto"/>
            <w:tcBorders>
              <w:top w:val="nil"/>
              <w:left w:val="nil"/>
              <w:bottom w:val="nil"/>
              <w:right w:val="nil"/>
            </w:tcBorders>
            <w:vAlign w:val="center"/>
            <w:hideMark/>
          </w:tcPr>
          <w:p w14:paraId="2D6EFF5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646B9FF"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Shorthand name that the End-User wishes to be referred to at the RP, such as </w:t>
            </w:r>
            <w:r>
              <w:rPr>
                <w:rStyle w:val="HTMLTypewriter"/>
              </w:rPr>
              <w:t>janedoe</w:t>
            </w:r>
            <w:r>
              <w:rPr>
                <w:rFonts w:ascii="Verdana" w:eastAsia="Times New Roman" w:hAnsi="Verdana"/>
                <w:color w:val="000000"/>
              </w:rPr>
              <w:t xml:space="preserve"> or </w:t>
            </w:r>
            <w:r>
              <w:rPr>
                <w:rStyle w:val="HTMLTypewriter"/>
              </w:rPr>
              <w:t>j.doe</w:t>
            </w:r>
            <w:r>
              <w:rPr>
                <w:rFonts w:ascii="Verdana" w:eastAsia="Times New Roman" w:hAnsi="Verdana"/>
                <w:color w:val="000000"/>
              </w:rPr>
              <w:t xml:space="preserve">. This value MAY be any valid JSON string including special characters such as </w:t>
            </w:r>
            <w:r>
              <w:rPr>
                <w:rStyle w:val="HTMLTypewriter"/>
              </w:rPr>
              <w:t>@</w:t>
            </w:r>
            <w:r>
              <w:rPr>
                <w:rFonts w:ascii="Verdana" w:eastAsia="Times New Roman" w:hAnsi="Verdana"/>
                <w:color w:val="000000"/>
              </w:rPr>
              <w:t xml:space="preserve">, </w:t>
            </w:r>
            <w:r>
              <w:rPr>
                <w:rStyle w:val="HTMLTypewriter"/>
              </w:rPr>
              <w:t>/</w:t>
            </w:r>
            <w:r>
              <w:rPr>
                <w:rFonts w:ascii="Verdana" w:eastAsia="Times New Roman" w:hAnsi="Verdana"/>
                <w:color w:val="000000"/>
              </w:rPr>
              <w:t xml:space="preserve">, or whitespace. This value MUST NOT </w:t>
            </w:r>
            <w:r>
              <w:rPr>
                <w:rFonts w:ascii="Verdana" w:eastAsia="Times New Roman" w:hAnsi="Verdana"/>
                <w:color w:val="000000"/>
              </w:rPr>
              <w:t xml:space="preserve">be relied upon to be unique by the RP. (See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w:t>
            </w:r>
          </w:p>
        </w:tc>
      </w:tr>
      <w:tr w:rsidR="00000000" w14:paraId="2DB1F42D" w14:textId="77777777">
        <w:trPr>
          <w:divId w:val="2103406055"/>
          <w:jc w:val="center"/>
        </w:trPr>
        <w:tc>
          <w:tcPr>
            <w:tcW w:w="0" w:type="auto"/>
            <w:tcBorders>
              <w:top w:val="nil"/>
              <w:left w:val="nil"/>
              <w:bottom w:val="nil"/>
              <w:right w:val="nil"/>
            </w:tcBorders>
            <w:vAlign w:val="center"/>
            <w:hideMark/>
          </w:tcPr>
          <w:p w14:paraId="4AC0DB28"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profile</w:t>
            </w:r>
          </w:p>
        </w:tc>
        <w:tc>
          <w:tcPr>
            <w:tcW w:w="0" w:type="auto"/>
            <w:tcBorders>
              <w:top w:val="nil"/>
              <w:left w:val="nil"/>
              <w:bottom w:val="nil"/>
              <w:right w:val="nil"/>
            </w:tcBorders>
            <w:vAlign w:val="center"/>
            <w:hideMark/>
          </w:tcPr>
          <w:p w14:paraId="63A47754"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782BDA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profile page. The contents of this Web page SHOULD be about the End-User. </w:t>
            </w:r>
          </w:p>
        </w:tc>
      </w:tr>
      <w:tr w:rsidR="00000000" w14:paraId="4B7D316C" w14:textId="77777777">
        <w:trPr>
          <w:divId w:val="2103406055"/>
          <w:jc w:val="center"/>
        </w:trPr>
        <w:tc>
          <w:tcPr>
            <w:tcW w:w="0" w:type="auto"/>
            <w:tcBorders>
              <w:top w:val="nil"/>
              <w:left w:val="nil"/>
              <w:bottom w:val="nil"/>
              <w:right w:val="nil"/>
            </w:tcBorders>
            <w:vAlign w:val="center"/>
            <w:hideMark/>
          </w:tcPr>
          <w:p w14:paraId="1EF133A6"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w:t>
            </w:r>
            <w:r>
              <w:rPr>
                <w:rFonts w:ascii="Verdana" w:eastAsia="Times New Roman" w:hAnsi="Verdana"/>
                <w:color w:val="000000"/>
              </w:rPr>
              <w:t>icture</w:t>
            </w:r>
          </w:p>
        </w:tc>
        <w:tc>
          <w:tcPr>
            <w:tcW w:w="0" w:type="auto"/>
            <w:tcBorders>
              <w:top w:val="nil"/>
              <w:left w:val="nil"/>
              <w:bottom w:val="nil"/>
              <w:right w:val="nil"/>
            </w:tcBorders>
            <w:vAlign w:val="center"/>
            <w:hideMark/>
          </w:tcPr>
          <w:p w14:paraId="26571DD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7211706"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URL of the End-User's profile picture. This URL MUST refer to an image file (for example, a PNG, JPEG, or GIF image file), rather than to a Web page containing an image. Note that this URL SHOULD specifically reference a profile photo of th</w:t>
            </w:r>
            <w:r>
              <w:rPr>
                <w:rFonts w:ascii="Verdana" w:eastAsia="Times New Roman" w:hAnsi="Verdana"/>
                <w:color w:val="000000"/>
              </w:rPr>
              <w:t xml:space="preserve">e End-User suitable for displaying when describing the End-User, rather than an arbitrary photo taken by the End-User. </w:t>
            </w:r>
          </w:p>
        </w:tc>
      </w:tr>
      <w:tr w:rsidR="00000000" w14:paraId="36EA8C84" w14:textId="77777777">
        <w:trPr>
          <w:divId w:val="2103406055"/>
          <w:jc w:val="center"/>
        </w:trPr>
        <w:tc>
          <w:tcPr>
            <w:tcW w:w="0" w:type="auto"/>
            <w:tcBorders>
              <w:top w:val="nil"/>
              <w:left w:val="nil"/>
              <w:bottom w:val="nil"/>
              <w:right w:val="nil"/>
            </w:tcBorders>
            <w:vAlign w:val="center"/>
            <w:hideMark/>
          </w:tcPr>
          <w:p w14:paraId="1CDDD9F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website</w:t>
            </w:r>
          </w:p>
        </w:tc>
        <w:tc>
          <w:tcPr>
            <w:tcW w:w="0" w:type="auto"/>
            <w:tcBorders>
              <w:top w:val="nil"/>
              <w:left w:val="nil"/>
              <w:bottom w:val="nil"/>
              <w:right w:val="nil"/>
            </w:tcBorders>
            <w:vAlign w:val="center"/>
            <w:hideMark/>
          </w:tcPr>
          <w:p w14:paraId="05FFE1DA"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4882B1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URL of the End-User's Web page or blog. This Web page SHOULD contain information published by the End-User </w:t>
            </w:r>
            <w:r>
              <w:rPr>
                <w:rFonts w:ascii="Verdana" w:eastAsia="Times New Roman" w:hAnsi="Verdana"/>
                <w:color w:val="000000"/>
              </w:rPr>
              <w:t xml:space="preserve">or an organization that the End-User is affiliated with. </w:t>
            </w:r>
          </w:p>
        </w:tc>
      </w:tr>
      <w:tr w:rsidR="00000000" w14:paraId="00E1B9F8" w14:textId="77777777">
        <w:trPr>
          <w:divId w:val="2103406055"/>
          <w:jc w:val="center"/>
        </w:trPr>
        <w:tc>
          <w:tcPr>
            <w:tcW w:w="0" w:type="auto"/>
            <w:tcBorders>
              <w:top w:val="nil"/>
              <w:left w:val="nil"/>
              <w:bottom w:val="nil"/>
              <w:right w:val="nil"/>
            </w:tcBorders>
            <w:vAlign w:val="center"/>
            <w:hideMark/>
          </w:tcPr>
          <w:p w14:paraId="5F1D7865"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email</w:t>
            </w:r>
          </w:p>
        </w:tc>
        <w:tc>
          <w:tcPr>
            <w:tcW w:w="0" w:type="auto"/>
            <w:tcBorders>
              <w:top w:val="nil"/>
              <w:left w:val="nil"/>
              <w:bottom w:val="nil"/>
              <w:right w:val="nil"/>
            </w:tcBorders>
            <w:vAlign w:val="center"/>
            <w:hideMark/>
          </w:tcPr>
          <w:p w14:paraId="08A0AFB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1782682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e-mail address. Its value MUST conform to the </w:t>
            </w:r>
            <w:hyperlink w:anchor="RFC5322" w:history="1">
              <w:r>
                <w:rPr>
                  <w:rStyle w:val="Hyperlink"/>
                  <w:rFonts w:ascii="Verdana" w:eastAsia="Times New Roman" w:hAnsi="Verdana"/>
                  <w:u w:val="none"/>
                </w:rPr>
                <w:t>RFC 5322</w:t>
              </w:r>
              <w:r>
                <w:rPr>
                  <w:rStyle w:val="Hyperlink"/>
                  <w:rFonts w:ascii="Verdana" w:eastAsia="Times New Roman" w:hAnsi="Verdana"/>
                  <w:vanish/>
                  <w:u w:val="none"/>
                </w:rPr>
                <w:t xml:space="preserve"> (Resnick, P., Ed., “Internet Message Format,” October 2008.)</w:t>
              </w:r>
            </w:hyperlink>
            <w:r>
              <w:rPr>
                <w:rFonts w:ascii="Verdana" w:eastAsia="Times New Roman" w:hAnsi="Verdana"/>
                <w:color w:val="000000"/>
              </w:rPr>
              <w:t xml:space="preserve"> [RFC5322] a</w:t>
            </w:r>
            <w:r>
              <w:rPr>
                <w:rFonts w:ascii="Verdana" w:eastAsia="Times New Roman" w:hAnsi="Verdana"/>
                <w:color w:val="000000"/>
              </w:rPr>
              <w:t xml:space="preserve">ddr-spec syntax. This value MUST NOT be relied upon to be unique by the RP, as discussed in </w:t>
            </w:r>
            <w:hyperlink w:anchor="claim.stability" w:history="1">
              <w:r>
                <w:rPr>
                  <w:rStyle w:val="Hyperlink"/>
                  <w:rFonts w:ascii="Verdana" w:eastAsia="Times New Roman" w:hAnsi="Verdana"/>
                  <w:u w:val="none"/>
                </w:rPr>
                <w:t>Section 2.5.3</w:t>
              </w:r>
              <w:r>
                <w:rPr>
                  <w:rStyle w:val="Hyperlink"/>
                  <w:rFonts w:ascii="Verdana" w:eastAsia="Times New Roman" w:hAnsi="Verdana"/>
                  <w:vanish/>
                  <w:u w:val="none"/>
                </w:rPr>
                <w:t xml:space="preserve"> (Claim Stability and Uniqueness)</w:t>
              </w:r>
            </w:hyperlink>
            <w:r>
              <w:rPr>
                <w:rFonts w:ascii="Verdana" w:eastAsia="Times New Roman" w:hAnsi="Verdana"/>
                <w:color w:val="000000"/>
              </w:rPr>
              <w:t xml:space="preserve">. </w:t>
            </w:r>
          </w:p>
        </w:tc>
      </w:tr>
      <w:tr w:rsidR="00000000" w14:paraId="0EFF2DAF" w14:textId="77777777">
        <w:trPr>
          <w:divId w:val="2103406055"/>
          <w:jc w:val="center"/>
        </w:trPr>
        <w:tc>
          <w:tcPr>
            <w:tcW w:w="0" w:type="auto"/>
            <w:tcBorders>
              <w:top w:val="nil"/>
              <w:left w:val="nil"/>
              <w:bottom w:val="nil"/>
              <w:right w:val="nil"/>
            </w:tcBorders>
            <w:vAlign w:val="center"/>
            <w:hideMark/>
          </w:tcPr>
          <w:p w14:paraId="6EA81BD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email_verified</w:t>
            </w:r>
          </w:p>
        </w:tc>
        <w:tc>
          <w:tcPr>
            <w:tcW w:w="0" w:type="auto"/>
            <w:tcBorders>
              <w:top w:val="nil"/>
              <w:left w:val="nil"/>
              <w:bottom w:val="nil"/>
              <w:right w:val="nil"/>
            </w:tcBorders>
            <w:vAlign w:val="center"/>
            <w:hideMark/>
          </w:tcPr>
          <w:p w14:paraId="4241ACA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6C8A417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e-mail address has been verified; otherwise false. When this Claim Value is </w:t>
            </w:r>
            <w:r>
              <w:rPr>
                <w:rStyle w:val="HTMLTypewriter"/>
              </w:rPr>
              <w:t>true</w:t>
            </w:r>
            <w:r>
              <w:rPr>
                <w:rFonts w:ascii="Verdana" w:eastAsia="Times New Roman" w:hAnsi="Verdana"/>
                <w:color w:val="000000"/>
              </w:rPr>
              <w:t>, this means that the OP took affirmative steps to ensure that this e-mail address was controlled by the End-User at the time the verification was perfor</w:t>
            </w:r>
            <w:r>
              <w:rPr>
                <w:rFonts w:ascii="Verdana" w:eastAsia="Times New Roman" w:hAnsi="Verdana"/>
                <w:color w:val="000000"/>
              </w:rPr>
              <w:t xml:space="preserve">med. The means by which an e-mail address is verified is context-specific, and dependent upon the trust framework or contractual agreements within which the parties are operating. </w:t>
            </w:r>
          </w:p>
        </w:tc>
      </w:tr>
      <w:tr w:rsidR="00000000" w14:paraId="662F23A9" w14:textId="77777777">
        <w:trPr>
          <w:divId w:val="2103406055"/>
          <w:jc w:val="center"/>
        </w:trPr>
        <w:tc>
          <w:tcPr>
            <w:tcW w:w="0" w:type="auto"/>
            <w:tcBorders>
              <w:top w:val="nil"/>
              <w:left w:val="nil"/>
              <w:bottom w:val="nil"/>
              <w:right w:val="nil"/>
            </w:tcBorders>
            <w:vAlign w:val="center"/>
            <w:hideMark/>
          </w:tcPr>
          <w:p w14:paraId="6E883AF5"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gender</w:t>
            </w:r>
          </w:p>
        </w:tc>
        <w:tc>
          <w:tcPr>
            <w:tcW w:w="0" w:type="auto"/>
            <w:tcBorders>
              <w:top w:val="nil"/>
              <w:left w:val="nil"/>
              <w:bottom w:val="nil"/>
              <w:right w:val="nil"/>
            </w:tcBorders>
            <w:vAlign w:val="center"/>
            <w:hideMark/>
          </w:tcPr>
          <w:p w14:paraId="7B4AC588"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7E88EE6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End-User's gender. Values defined by this specificatio</w:t>
            </w:r>
            <w:r>
              <w:rPr>
                <w:rFonts w:ascii="Verdana" w:eastAsia="Times New Roman" w:hAnsi="Verdana"/>
                <w:color w:val="000000"/>
              </w:rPr>
              <w:t xml:space="preserve">n are </w:t>
            </w:r>
            <w:r>
              <w:rPr>
                <w:rStyle w:val="HTMLTypewriter"/>
              </w:rPr>
              <w:t>female</w:t>
            </w:r>
            <w:r>
              <w:rPr>
                <w:rFonts w:ascii="Verdana" w:eastAsia="Times New Roman" w:hAnsi="Verdana"/>
                <w:color w:val="000000"/>
              </w:rPr>
              <w:t xml:space="preserve"> and </w:t>
            </w:r>
            <w:r>
              <w:rPr>
                <w:rStyle w:val="HTMLTypewriter"/>
              </w:rPr>
              <w:t>male</w:t>
            </w:r>
            <w:r>
              <w:rPr>
                <w:rFonts w:ascii="Verdana" w:eastAsia="Times New Roman" w:hAnsi="Verdana"/>
                <w:color w:val="000000"/>
              </w:rPr>
              <w:t>. Other values MAY be used when neither of the defined values are applicable.</w:t>
            </w:r>
          </w:p>
        </w:tc>
      </w:tr>
      <w:tr w:rsidR="00000000" w14:paraId="49E5A43D" w14:textId="77777777">
        <w:trPr>
          <w:divId w:val="2103406055"/>
          <w:jc w:val="center"/>
        </w:trPr>
        <w:tc>
          <w:tcPr>
            <w:tcW w:w="0" w:type="auto"/>
            <w:tcBorders>
              <w:top w:val="nil"/>
              <w:left w:val="nil"/>
              <w:bottom w:val="nil"/>
              <w:right w:val="nil"/>
            </w:tcBorders>
            <w:vAlign w:val="center"/>
            <w:hideMark/>
          </w:tcPr>
          <w:p w14:paraId="3977EB6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birthdate</w:t>
            </w:r>
          </w:p>
        </w:tc>
        <w:tc>
          <w:tcPr>
            <w:tcW w:w="0" w:type="auto"/>
            <w:tcBorders>
              <w:top w:val="nil"/>
              <w:left w:val="nil"/>
              <w:bottom w:val="nil"/>
              <w:right w:val="nil"/>
            </w:tcBorders>
            <w:vAlign w:val="center"/>
            <w:hideMark/>
          </w:tcPr>
          <w:p w14:paraId="488F970E"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7A2C17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birthday, represented as an </w:t>
            </w:r>
            <w:hyperlink w:anchor="ISO8601-2004" w:history="1">
              <w:r>
                <w:rPr>
                  <w:rStyle w:val="Hyperlink"/>
                  <w:rFonts w:ascii="Verdana" w:eastAsia="Times New Roman" w:hAnsi="Verdana"/>
                  <w:u w:val="none"/>
                </w:rPr>
                <w:t>ISO 8601:2004</w:t>
              </w:r>
              <w:r>
                <w:rPr>
                  <w:rStyle w:val="Hyperlink"/>
                  <w:rFonts w:ascii="Verdana" w:eastAsia="Times New Roman" w:hAnsi="Verdana"/>
                  <w:vanish/>
                  <w:u w:val="none"/>
                </w:rPr>
                <w:t xml:space="preserve"> (International Organization for </w:t>
              </w:r>
              <w:r>
                <w:rPr>
                  <w:rStyle w:val="Hyperlink"/>
                  <w:rFonts w:ascii="Verdana" w:eastAsia="Times New Roman" w:hAnsi="Verdana"/>
                  <w:vanish/>
                  <w:u w:val="none"/>
                </w:rPr>
                <w:t>Standardization, “ISO 8601:2004. Data elements and interchange formats - Information interchange - Representation of dates and times,” 2004.)</w:t>
              </w:r>
            </w:hyperlink>
            <w:r>
              <w:rPr>
                <w:rFonts w:ascii="Verdana" w:eastAsia="Times New Roman" w:hAnsi="Verdana"/>
                <w:color w:val="000000"/>
              </w:rPr>
              <w:t xml:space="preserve"> [ISO8601</w:t>
            </w:r>
            <w:r>
              <w:rPr>
                <w:rFonts w:ascii="Verdana" w:eastAsia="Times New Roman" w:hAnsi="Verdana"/>
                <w:color w:val="000000"/>
              </w:rPr>
              <w:noBreakHyphen/>
              <w:t xml:space="preserve">2004] </w:t>
            </w:r>
            <w:r>
              <w:rPr>
                <w:rStyle w:val="HTMLTypewriter"/>
              </w:rPr>
              <w:t>YYYY-MM-DD</w:t>
            </w:r>
            <w:r>
              <w:rPr>
                <w:rFonts w:ascii="Verdana" w:eastAsia="Times New Roman" w:hAnsi="Verdana"/>
                <w:color w:val="000000"/>
              </w:rPr>
              <w:t xml:space="preserve"> format. The year MAY be </w:t>
            </w:r>
            <w:r>
              <w:rPr>
                <w:rStyle w:val="HTMLTypewriter"/>
              </w:rPr>
              <w:t>0000</w:t>
            </w:r>
            <w:r>
              <w:rPr>
                <w:rFonts w:ascii="Verdana" w:eastAsia="Times New Roman" w:hAnsi="Verdana"/>
                <w:color w:val="000000"/>
              </w:rPr>
              <w:t>, indicating that it is omitted. To represent only the year,</w:t>
            </w:r>
            <w:r>
              <w:rPr>
                <w:rFonts w:ascii="Verdana" w:eastAsia="Times New Roman" w:hAnsi="Verdana"/>
                <w:color w:val="000000"/>
              </w:rPr>
              <w:t xml:space="preserve"> </w:t>
            </w:r>
            <w:r>
              <w:rPr>
                <w:rStyle w:val="HTMLTypewriter"/>
              </w:rPr>
              <w:t>YYYY</w:t>
            </w:r>
            <w:r>
              <w:rPr>
                <w:rFonts w:ascii="Verdana" w:eastAsia="Times New Roman" w:hAnsi="Verdana"/>
                <w:color w:val="000000"/>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000000" w14:paraId="701542F1" w14:textId="77777777">
        <w:trPr>
          <w:divId w:val="2103406055"/>
          <w:jc w:val="center"/>
        </w:trPr>
        <w:tc>
          <w:tcPr>
            <w:tcW w:w="0" w:type="auto"/>
            <w:tcBorders>
              <w:top w:val="nil"/>
              <w:left w:val="nil"/>
              <w:bottom w:val="nil"/>
              <w:right w:val="nil"/>
            </w:tcBorders>
            <w:vAlign w:val="center"/>
            <w:hideMark/>
          </w:tcPr>
          <w:p w14:paraId="09DA8B1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zonein</w:t>
            </w:r>
            <w:r>
              <w:rPr>
                <w:rFonts w:ascii="Verdana" w:eastAsia="Times New Roman" w:hAnsi="Verdana"/>
                <w:color w:val="000000"/>
              </w:rPr>
              <w:t>fo</w:t>
            </w:r>
          </w:p>
        </w:tc>
        <w:tc>
          <w:tcPr>
            <w:tcW w:w="0" w:type="auto"/>
            <w:tcBorders>
              <w:top w:val="nil"/>
              <w:left w:val="nil"/>
              <w:bottom w:val="nil"/>
              <w:right w:val="nil"/>
            </w:tcBorders>
            <w:vAlign w:val="center"/>
            <w:hideMark/>
          </w:tcPr>
          <w:p w14:paraId="20176792"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3CED20EF"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String from zoneinfo </w:t>
            </w:r>
            <w:hyperlink w:anchor="zoneinfo" w:history="1">
              <w:r>
                <w:rPr>
                  <w:rStyle w:val="Hyperlink"/>
                  <w:rFonts w:ascii="Verdana" w:eastAsia="Times New Roman" w:hAnsi="Verdana"/>
                  <w:u w:val="none"/>
                </w:rPr>
                <w:t>[zoneinfo]</w:t>
              </w:r>
              <w:r>
                <w:rPr>
                  <w:rStyle w:val="Hyperlink"/>
                  <w:rFonts w:ascii="Verdana" w:eastAsia="Times New Roman" w:hAnsi="Verdana"/>
                  <w:vanish/>
                  <w:u w:val="none"/>
                </w:rPr>
                <w:t xml:space="preserve"> (Public Domain, “The tz database,” June 2011.)</w:t>
              </w:r>
            </w:hyperlink>
            <w:r>
              <w:rPr>
                <w:rFonts w:ascii="Verdana" w:eastAsia="Times New Roman" w:hAnsi="Verdana"/>
                <w:color w:val="000000"/>
              </w:rPr>
              <w:t xml:space="preserve"> time zone database representing the End-User's time zone. For example, </w:t>
            </w:r>
            <w:r>
              <w:rPr>
                <w:rStyle w:val="HTMLTypewriter"/>
              </w:rPr>
              <w:t>Europe/Paris</w:t>
            </w:r>
            <w:r>
              <w:rPr>
                <w:rFonts w:ascii="Verdana" w:eastAsia="Times New Roman" w:hAnsi="Verdana"/>
                <w:color w:val="000000"/>
              </w:rPr>
              <w:t xml:space="preserve"> or </w:t>
            </w:r>
            <w:r>
              <w:rPr>
                <w:rStyle w:val="HTMLTypewriter"/>
              </w:rPr>
              <w:t>America/Los_Angeles</w:t>
            </w:r>
            <w:r>
              <w:rPr>
                <w:rFonts w:ascii="Verdana" w:eastAsia="Times New Roman" w:hAnsi="Verdana"/>
                <w:color w:val="000000"/>
              </w:rPr>
              <w:t>.</w:t>
            </w:r>
          </w:p>
        </w:tc>
      </w:tr>
      <w:tr w:rsidR="00000000" w14:paraId="10934C3F" w14:textId="77777777">
        <w:trPr>
          <w:divId w:val="2103406055"/>
          <w:jc w:val="center"/>
        </w:trPr>
        <w:tc>
          <w:tcPr>
            <w:tcW w:w="0" w:type="auto"/>
            <w:tcBorders>
              <w:top w:val="nil"/>
              <w:left w:val="nil"/>
              <w:bottom w:val="nil"/>
              <w:right w:val="nil"/>
            </w:tcBorders>
            <w:vAlign w:val="center"/>
            <w:hideMark/>
          </w:tcPr>
          <w:p w14:paraId="7AB61ABF"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locale</w:t>
            </w:r>
          </w:p>
        </w:tc>
        <w:tc>
          <w:tcPr>
            <w:tcW w:w="0" w:type="auto"/>
            <w:tcBorders>
              <w:top w:val="nil"/>
              <w:left w:val="nil"/>
              <w:bottom w:val="nil"/>
              <w:right w:val="nil"/>
            </w:tcBorders>
            <w:vAlign w:val="center"/>
            <w:hideMark/>
          </w:tcPr>
          <w:p w14:paraId="372D13B0"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57591BF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locale, represented as a </w:t>
            </w:r>
            <w:hyperlink w:anchor="RFC5646" w:history="1">
              <w:r>
                <w:rPr>
                  <w:rStyle w:val="Hyperlink"/>
                  <w:rFonts w:ascii="Verdana" w:eastAsia="Times New Roman" w:hAnsi="Verdana"/>
                  <w:u w:val="none"/>
                </w:rPr>
                <w:t>BCP47</w:t>
              </w:r>
              <w:r>
                <w:rPr>
                  <w:rStyle w:val="Hyperlink"/>
                  <w:rFonts w:ascii="Verdana" w:eastAsia="Times New Roman" w:hAnsi="Verdana"/>
                  <w:vanish/>
                  <w:u w:val="none"/>
                </w:rPr>
                <w:t xml:space="preserve"> (Phillips, A. and M. Davis, “Tags for Identifying Languages,” September 2009.)</w:t>
              </w:r>
            </w:hyperlink>
            <w:r>
              <w:rPr>
                <w:rFonts w:ascii="Verdana" w:eastAsia="Times New Roman" w:hAnsi="Verdana"/>
                <w:color w:val="000000"/>
              </w:rPr>
              <w:t xml:space="preserve"> [RFC5646] language tag. This is typically an </w:t>
            </w:r>
            <w:hyperlink w:anchor="ISO639-1" w:history="1">
              <w:r>
                <w:rPr>
                  <w:rStyle w:val="Hyperlink"/>
                  <w:rFonts w:ascii="Verdana" w:eastAsia="Times New Roman" w:hAnsi="Verdana"/>
                  <w:u w:val="none"/>
                </w:rPr>
                <w:t>ISO 639-1 Alpha-2</w:t>
              </w:r>
              <w:r>
                <w:rPr>
                  <w:rStyle w:val="Hyperlink"/>
                  <w:rFonts w:ascii="Verdana" w:eastAsia="Times New Roman" w:hAnsi="Verdana"/>
                  <w:vanish/>
                  <w:u w:val="none"/>
                </w:rPr>
                <w:t xml:space="preserve"> (Internatio</w:t>
              </w:r>
              <w:r>
                <w:rPr>
                  <w:rStyle w:val="Hyperlink"/>
                  <w:rFonts w:ascii="Verdana" w:eastAsia="Times New Roman" w:hAnsi="Verdana"/>
                  <w:vanish/>
                  <w:u w:val="none"/>
                </w:rPr>
                <w:t>nal Organization for Standardization, “ISO 639-1:2002. Codes for the representation of names of languages -- Part 1: Alpha-2 code,” 2002.)</w:t>
              </w:r>
            </w:hyperlink>
            <w:r>
              <w:rPr>
                <w:rFonts w:ascii="Verdana" w:eastAsia="Times New Roman" w:hAnsi="Verdana"/>
                <w:color w:val="000000"/>
              </w:rPr>
              <w:t xml:space="preserve"> [ISO639</w:t>
            </w:r>
            <w:r>
              <w:rPr>
                <w:rFonts w:ascii="Verdana" w:eastAsia="Times New Roman" w:hAnsi="Verdana"/>
                <w:color w:val="000000"/>
              </w:rPr>
              <w:noBreakHyphen/>
              <w:t xml:space="preserve">1] language code in lowercase and an </w:t>
            </w:r>
            <w:hyperlink w:anchor="ISO3166-1" w:history="1">
              <w:r>
                <w:rPr>
                  <w:rStyle w:val="Hyperlink"/>
                  <w:rFonts w:ascii="Verdana" w:eastAsia="Times New Roman" w:hAnsi="Verdana"/>
                  <w:u w:val="none"/>
                </w:rPr>
                <w:t>ISO 3166-1 Alpha-2</w:t>
              </w:r>
              <w:r>
                <w:rPr>
                  <w:rStyle w:val="Hyperlink"/>
                  <w:rFonts w:ascii="Verdana" w:eastAsia="Times New Roman" w:hAnsi="Verdana"/>
                  <w:vanish/>
                  <w:u w:val="none"/>
                </w:rPr>
                <w:t xml:space="preserve"> (International Organi</w:t>
              </w:r>
              <w:r>
                <w:rPr>
                  <w:rStyle w:val="Hyperlink"/>
                  <w:rFonts w:ascii="Verdana" w:eastAsia="Times New Roman" w:hAnsi="Verdana"/>
                  <w:vanish/>
                  <w:u w:val="none"/>
                </w:rPr>
                <w:t>zation for Standardization, “ISO 3166-1:1997. Codes for the representation of names of countries and their subdivisions -- Part 1: Country codes,” 1997.)</w:t>
              </w:r>
            </w:hyperlink>
            <w:r>
              <w:rPr>
                <w:rFonts w:ascii="Verdana" w:eastAsia="Times New Roman" w:hAnsi="Verdana"/>
                <w:color w:val="000000"/>
              </w:rPr>
              <w:t xml:space="preserve"> [ISO3166</w:t>
            </w:r>
            <w:r>
              <w:rPr>
                <w:rFonts w:ascii="Verdana" w:eastAsia="Times New Roman" w:hAnsi="Verdana"/>
                <w:color w:val="000000"/>
              </w:rPr>
              <w:noBreakHyphen/>
              <w:t xml:space="preserve">1] country code in uppercase, separated by a dash. For example, </w:t>
            </w:r>
            <w:r>
              <w:rPr>
                <w:rStyle w:val="HTMLTypewriter"/>
              </w:rPr>
              <w:t>en-US</w:t>
            </w:r>
            <w:r>
              <w:rPr>
                <w:rFonts w:ascii="Verdana" w:eastAsia="Times New Roman" w:hAnsi="Verdana"/>
                <w:color w:val="000000"/>
              </w:rPr>
              <w:t xml:space="preserve"> or </w:t>
            </w:r>
            <w:r>
              <w:rPr>
                <w:rStyle w:val="HTMLTypewriter"/>
              </w:rPr>
              <w:t>fr-CA</w:t>
            </w:r>
            <w:r>
              <w:rPr>
                <w:rFonts w:ascii="Verdana" w:eastAsia="Times New Roman" w:hAnsi="Verdana"/>
                <w:color w:val="000000"/>
              </w:rPr>
              <w:t>. As a compatib</w:t>
            </w:r>
            <w:r>
              <w:rPr>
                <w:rFonts w:ascii="Verdana" w:eastAsia="Times New Roman" w:hAnsi="Verdana"/>
                <w:color w:val="000000"/>
              </w:rPr>
              <w:t xml:space="preserve">ility note, some implementations have used an underscore as the separator rather than a dash, for example, </w:t>
            </w:r>
            <w:r>
              <w:rPr>
                <w:rStyle w:val="HTMLTypewriter"/>
              </w:rPr>
              <w:t>en_US</w:t>
            </w:r>
            <w:r>
              <w:rPr>
                <w:rFonts w:ascii="Verdana" w:eastAsia="Times New Roman" w:hAnsi="Verdana"/>
                <w:color w:val="000000"/>
              </w:rPr>
              <w:t>; Implementations MAY choose to accept this locale syntax as well.</w:t>
            </w:r>
          </w:p>
        </w:tc>
      </w:tr>
      <w:tr w:rsidR="00000000" w14:paraId="63A2B739" w14:textId="77777777">
        <w:trPr>
          <w:divId w:val="2103406055"/>
          <w:jc w:val="center"/>
        </w:trPr>
        <w:tc>
          <w:tcPr>
            <w:tcW w:w="0" w:type="auto"/>
            <w:tcBorders>
              <w:top w:val="nil"/>
              <w:left w:val="nil"/>
              <w:bottom w:val="nil"/>
              <w:right w:val="nil"/>
            </w:tcBorders>
            <w:vAlign w:val="center"/>
            <w:hideMark/>
          </w:tcPr>
          <w:p w14:paraId="7DE0BB1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phone_number</w:t>
            </w:r>
          </w:p>
        </w:tc>
        <w:tc>
          <w:tcPr>
            <w:tcW w:w="0" w:type="auto"/>
            <w:tcBorders>
              <w:top w:val="nil"/>
              <w:left w:val="nil"/>
              <w:bottom w:val="nil"/>
              <w:right w:val="nil"/>
            </w:tcBorders>
            <w:vAlign w:val="center"/>
            <w:hideMark/>
          </w:tcPr>
          <w:p w14:paraId="31774A8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string</w:t>
            </w:r>
          </w:p>
        </w:tc>
        <w:tc>
          <w:tcPr>
            <w:tcW w:w="0" w:type="auto"/>
            <w:tcBorders>
              <w:top w:val="nil"/>
              <w:left w:val="nil"/>
              <w:bottom w:val="nil"/>
              <w:right w:val="nil"/>
            </w:tcBorders>
            <w:vAlign w:val="center"/>
            <w:hideMark/>
          </w:tcPr>
          <w:p w14:paraId="48724A8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telephone number. </w:t>
            </w:r>
            <w:hyperlink w:anchor="E.164" w:history="1">
              <w:r>
                <w:rPr>
                  <w:rStyle w:val="Hyperlink"/>
                  <w:rFonts w:ascii="Verdana" w:eastAsia="Times New Roman" w:hAnsi="Verdana"/>
                  <w:u w:val="none"/>
                </w:rPr>
                <w:t>E.164</w:t>
              </w:r>
              <w:r>
                <w:rPr>
                  <w:rStyle w:val="Hyperlink"/>
                  <w:rFonts w:ascii="Verdana" w:eastAsia="Times New Roman" w:hAnsi="Verdana"/>
                  <w:vanish/>
                  <w:u w:val="none"/>
                </w:rPr>
                <w:t xml:space="preserve"> (International Telecommunication Union, “E.164: The international public telecommunication numbering plan,” 2010.)</w:t>
              </w:r>
            </w:hyperlink>
            <w:r>
              <w:rPr>
                <w:rFonts w:ascii="Verdana" w:eastAsia="Times New Roman" w:hAnsi="Verdana"/>
                <w:color w:val="000000"/>
              </w:rPr>
              <w:t xml:space="preserve"> [E.164] is RECOMMENDED as the format of this Claim, for example, </w:t>
            </w:r>
            <w:r>
              <w:rPr>
                <w:rStyle w:val="HTMLTypewriter"/>
              </w:rPr>
              <w:t>+1 (425) 555-1212</w:t>
            </w:r>
            <w:r>
              <w:rPr>
                <w:rFonts w:ascii="Verdana" w:eastAsia="Times New Roman" w:hAnsi="Verdana"/>
                <w:color w:val="000000"/>
              </w:rPr>
              <w:t xml:space="preserve"> or </w:t>
            </w:r>
            <w:r>
              <w:rPr>
                <w:rStyle w:val="HTMLTypewriter"/>
              </w:rPr>
              <w:t>+56 (2) 687 2400</w:t>
            </w:r>
            <w:r>
              <w:rPr>
                <w:rFonts w:ascii="Verdana" w:eastAsia="Times New Roman" w:hAnsi="Verdana"/>
                <w:color w:val="000000"/>
              </w:rPr>
              <w:t>. If the phone n</w:t>
            </w:r>
            <w:r>
              <w:rPr>
                <w:rFonts w:ascii="Verdana" w:eastAsia="Times New Roman" w:hAnsi="Verdana"/>
                <w:color w:val="000000"/>
              </w:rPr>
              <w:t xml:space="preserve">umber contains an extension, it is RECOMMENDED that the extension be represented using the </w:t>
            </w:r>
            <w:hyperlink w:anchor="RFC3966" w:history="1">
              <w:r>
                <w:rPr>
                  <w:rStyle w:val="Hyperlink"/>
                  <w:rFonts w:ascii="Verdana" w:eastAsia="Times New Roman" w:hAnsi="Verdana"/>
                  <w:u w:val="none"/>
                </w:rPr>
                <w:t>RFC 3966</w:t>
              </w:r>
              <w:r>
                <w:rPr>
                  <w:rStyle w:val="Hyperlink"/>
                  <w:rFonts w:ascii="Verdana" w:eastAsia="Times New Roman" w:hAnsi="Verdana"/>
                  <w:vanish/>
                  <w:u w:val="none"/>
                </w:rPr>
                <w:t xml:space="preserve"> (Schulzrinne, H., “The tel URI for Telephone Numbers,” December 2004.)</w:t>
              </w:r>
            </w:hyperlink>
            <w:r>
              <w:rPr>
                <w:rFonts w:ascii="Verdana" w:eastAsia="Times New Roman" w:hAnsi="Verdana"/>
                <w:color w:val="000000"/>
              </w:rPr>
              <w:t xml:space="preserve"> [RFC3966] extension syntax, for example, </w:t>
            </w:r>
            <w:r>
              <w:rPr>
                <w:rStyle w:val="HTMLTypewriter"/>
              </w:rPr>
              <w:t>+1 (604) 555-1</w:t>
            </w:r>
            <w:r>
              <w:rPr>
                <w:rStyle w:val="HTMLTypewriter"/>
              </w:rPr>
              <w:t>234;ext=5678</w:t>
            </w:r>
            <w:r>
              <w:rPr>
                <w:rFonts w:ascii="Verdana" w:eastAsia="Times New Roman" w:hAnsi="Verdana"/>
                <w:color w:val="000000"/>
              </w:rPr>
              <w:t xml:space="preserve">. </w:t>
            </w:r>
          </w:p>
        </w:tc>
      </w:tr>
      <w:tr w:rsidR="00000000" w14:paraId="15F35F6C" w14:textId="77777777">
        <w:trPr>
          <w:divId w:val="2103406055"/>
          <w:jc w:val="center"/>
        </w:trPr>
        <w:tc>
          <w:tcPr>
            <w:tcW w:w="0" w:type="auto"/>
            <w:tcBorders>
              <w:top w:val="nil"/>
              <w:left w:val="nil"/>
              <w:bottom w:val="nil"/>
              <w:right w:val="nil"/>
            </w:tcBorders>
            <w:vAlign w:val="center"/>
            <w:hideMark/>
          </w:tcPr>
          <w:p w14:paraId="745BE1C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phone_number_verified</w:t>
            </w:r>
          </w:p>
        </w:tc>
        <w:tc>
          <w:tcPr>
            <w:tcW w:w="0" w:type="auto"/>
            <w:tcBorders>
              <w:top w:val="nil"/>
              <w:left w:val="nil"/>
              <w:bottom w:val="nil"/>
              <w:right w:val="nil"/>
            </w:tcBorders>
            <w:vAlign w:val="center"/>
            <w:hideMark/>
          </w:tcPr>
          <w:p w14:paraId="03F20BA8"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boolean</w:t>
            </w:r>
          </w:p>
        </w:tc>
        <w:tc>
          <w:tcPr>
            <w:tcW w:w="0" w:type="auto"/>
            <w:tcBorders>
              <w:top w:val="nil"/>
              <w:left w:val="nil"/>
              <w:bottom w:val="nil"/>
              <w:right w:val="nil"/>
            </w:tcBorders>
            <w:vAlign w:val="center"/>
            <w:hideMark/>
          </w:tcPr>
          <w:p w14:paraId="77B5D68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True if the End-User's phone number has been verified; otherwise false. When this Claim Value is </w:t>
            </w:r>
            <w:r>
              <w:rPr>
                <w:rStyle w:val="HTMLTypewriter"/>
              </w:rPr>
              <w:t>true</w:t>
            </w:r>
            <w:r>
              <w:rPr>
                <w:rFonts w:ascii="Verdana" w:eastAsia="Times New Roman" w:hAnsi="Verdana"/>
                <w:color w:val="000000"/>
              </w:rPr>
              <w:t xml:space="preserve">, this means that the OP took affirmative steps </w:t>
            </w:r>
            <w:r>
              <w:rPr>
                <w:rFonts w:ascii="Verdana" w:eastAsia="Times New Roman" w:hAnsi="Verdana"/>
                <w:color w:val="000000"/>
              </w:rPr>
              <w:t>to ensure that this phone number was controlled by the End-User at the time the verification was performed. The means by which a phone number is verified is context-specific, and dependent upon the trust framework or contractual agreements within which the</w:t>
            </w:r>
            <w:r>
              <w:rPr>
                <w:rFonts w:ascii="Verdana" w:eastAsia="Times New Roman" w:hAnsi="Verdana"/>
                <w:color w:val="000000"/>
              </w:rPr>
              <w:t xml:space="preserve"> parties are operating. When true, the </w:t>
            </w:r>
            <w:r>
              <w:rPr>
                <w:rStyle w:val="HTMLTypewriter"/>
              </w:rPr>
              <w:t>phone_number</w:t>
            </w:r>
            <w:r>
              <w:rPr>
                <w:rFonts w:ascii="Verdana" w:eastAsia="Times New Roman" w:hAnsi="Verdana"/>
                <w:color w:val="000000"/>
              </w:rPr>
              <w:t xml:space="preserve"> Claim MUST be in E.164 format and any extensions MUST be represented in RFC 3966 format. </w:t>
            </w:r>
          </w:p>
        </w:tc>
      </w:tr>
      <w:tr w:rsidR="00000000" w14:paraId="43E49BFD" w14:textId="77777777">
        <w:trPr>
          <w:divId w:val="2103406055"/>
          <w:jc w:val="center"/>
        </w:trPr>
        <w:tc>
          <w:tcPr>
            <w:tcW w:w="0" w:type="auto"/>
            <w:tcBorders>
              <w:top w:val="nil"/>
              <w:left w:val="nil"/>
              <w:bottom w:val="nil"/>
              <w:right w:val="nil"/>
            </w:tcBorders>
            <w:vAlign w:val="center"/>
            <w:hideMark/>
          </w:tcPr>
          <w:p w14:paraId="34A06137"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address</w:t>
            </w:r>
          </w:p>
        </w:tc>
        <w:tc>
          <w:tcPr>
            <w:tcW w:w="0" w:type="auto"/>
            <w:tcBorders>
              <w:top w:val="nil"/>
              <w:left w:val="nil"/>
              <w:bottom w:val="nil"/>
              <w:right w:val="nil"/>
            </w:tcBorders>
            <w:vAlign w:val="center"/>
            <w:hideMark/>
          </w:tcPr>
          <w:p w14:paraId="07BE508D"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JSON object</w:t>
            </w:r>
          </w:p>
        </w:tc>
        <w:tc>
          <w:tcPr>
            <w:tcW w:w="0" w:type="auto"/>
            <w:tcBorders>
              <w:top w:val="nil"/>
              <w:left w:val="nil"/>
              <w:bottom w:val="nil"/>
              <w:right w:val="nil"/>
            </w:tcBorders>
            <w:vAlign w:val="center"/>
            <w:hideMark/>
          </w:tcPr>
          <w:p w14:paraId="2B24F556"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End-User's preferred address. The value of the </w:t>
            </w:r>
            <w:r>
              <w:rPr>
                <w:rStyle w:val="HTMLTypewriter"/>
              </w:rPr>
              <w:t>address</w:t>
            </w:r>
            <w:r>
              <w:rPr>
                <w:rFonts w:ascii="Verdana" w:eastAsia="Times New Roman" w:hAnsi="Verdana"/>
                <w:color w:val="000000"/>
              </w:rPr>
              <w:t xml:space="preserve"> member is a </w:t>
            </w:r>
            <w:hyperlink w:anchor="RFC4627" w:history="1">
              <w:r>
                <w:rPr>
                  <w:rStyle w:val="Hyperlink"/>
                  <w:rFonts w:ascii="Verdana" w:eastAsia="Times New Roman" w:hAnsi="Verdana"/>
                  <w:u w:val="none"/>
                </w:rPr>
                <w:t>JSON</w:t>
              </w:r>
              <w:r>
                <w:rPr>
                  <w:rStyle w:val="Hyperlink"/>
                  <w:rFonts w:ascii="Verdana" w:eastAsia="Times New Roman" w:hAnsi="Verdana"/>
                  <w:vanish/>
                  <w:u w:val="none"/>
                </w:rPr>
                <w:t xml:space="preserve"> (Crockford, D., “The application/json Media Type for JavaScript Object Notation (JSON),” July 2006.)</w:t>
              </w:r>
            </w:hyperlink>
            <w:r>
              <w:rPr>
                <w:rFonts w:ascii="Verdana" w:eastAsia="Times New Roman" w:hAnsi="Verdana"/>
                <w:color w:val="000000"/>
              </w:rPr>
              <w:t xml:space="preserve"> [RFC4627] structure containing some or all of the members defined in </w:t>
            </w:r>
            <w:hyperlink w:anchor="address_claim" w:history="1">
              <w:r>
                <w:rPr>
                  <w:rStyle w:val="Hyperlink"/>
                  <w:rFonts w:ascii="Verdana" w:eastAsia="Times New Roman" w:hAnsi="Verdana"/>
                  <w:u w:val="none"/>
                </w:rPr>
                <w:t>Section 2.5.1</w:t>
              </w:r>
              <w:r>
                <w:rPr>
                  <w:rStyle w:val="Hyperlink"/>
                  <w:rFonts w:ascii="Verdana" w:eastAsia="Times New Roman" w:hAnsi="Verdana"/>
                  <w:vanish/>
                  <w:u w:val="none"/>
                </w:rPr>
                <w:t xml:space="preserve"> (Address Claim)</w:t>
              </w:r>
            </w:hyperlink>
            <w:r>
              <w:rPr>
                <w:rFonts w:ascii="Verdana" w:eastAsia="Times New Roman" w:hAnsi="Verdana"/>
                <w:color w:val="000000"/>
              </w:rPr>
              <w:t>.</w:t>
            </w:r>
          </w:p>
        </w:tc>
      </w:tr>
      <w:tr w:rsidR="00000000" w14:paraId="13CF27F4" w14:textId="77777777">
        <w:trPr>
          <w:divId w:val="2103406055"/>
          <w:jc w:val="center"/>
        </w:trPr>
        <w:tc>
          <w:tcPr>
            <w:tcW w:w="0" w:type="auto"/>
            <w:tcBorders>
              <w:top w:val="nil"/>
              <w:left w:val="nil"/>
              <w:bottom w:val="nil"/>
              <w:right w:val="nil"/>
            </w:tcBorders>
            <w:vAlign w:val="center"/>
            <w:hideMark/>
          </w:tcPr>
          <w:p w14:paraId="34411825"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updated_at</w:t>
            </w:r>
          </w:p>
        </w:tc>
        <w:tc>
          <w:tcPr>
            <w:tcW w:w="0" w:type="auto"/>
            <w:tcBorders>
              <w:top w:val="nil"/>
              <w:left w:val="nil"/>
              <w:bottom w:val="nil"/>
              <w:right w:val="nil"/>
            </w:tcBorders>
            <w:vAlign w:val="center"/>
            <w:hideMark/>
          </w:tcPr>
          <w:p w14:paraId="4048181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number</w:t>
            </w:r>
          </w:p>
        </w:tc>
        <w:tc>
          <w:tcPr>
            <w:tcW w:w="0" w:type="auto"/>
            <w:tcBorders>
              <w:top w:val="nil"/>
              <w:left w:val="nil"/>
              <w:bottom w:val="nil"/>
              <w:right w:val="nil"/>
            </w:tcBorders>
            <w:vAlign w:val="center"/>
            <w:hideMark/>
          </w:tcPr>
          <w:p w14:paraId="28D1CDC1"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xml:space="preserve">Time the End-User's information was last updated. The time is represented as the number of seconds from 1970-01-01T0:0:0Z as measured in UTC until the date/time. </w:t>
            </w:r>
          </w:p>
        </w:tc>
      </w:tr>
    </w:tbl>
    <w:p w14:paraId="0D3C7005"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br w:type="textWrapping" w:clear="all"/>
      </w:r>
    </w:p>
    <w:tbl>
      <w:tblPr>
        <w:tblW w:w="0" w:type="auto"/>
        <w:jc w:val="center"/>
        <w:tblCellSpacing w:w="15" w:type="dxa"/>
        <w:tblCellMar>
          <w:left w:w="0" w:type="dxa"/>
          <w:right w:w="0" w:type="dxa"/>
        </w:tblCellMar>
        <w:tblLook w:val="04A0" w:firstRow="1" w:lastRow="0" w:firstColumn="1" w:lastColumn="0" w:noHBand="0" w:noVBand="1"/>
      </w:tblPr>
      <w:tblGrid>
        <w:gridCol w:w="3486"/>
      </w:tblGrid>
      <w:tr w:rsidR="00000000" w14:paraId="00FFE81F" w14:textId="77777777">
        <w:trPr>
          <w:divId w:val="2103406055"/>
          <w:tblCellSpacing w:w="15" w:type="dxa"/>
          <w:jc w:val="center"/>
        </w:trPr>
        <w:tc>
          <w:tcPr>
            <w:tcW w:w="0" w:type="auto"/>
            <w:vAlign w:val="center"/>
            <w:hideMark/>
          </w:tcPr>
          <w:p w14:paraId="62A22204" w14:textId="77777777" w:rsidR="00000000" w:rsidRDefault="00635C42">
            <w:pPr>
              <w:spacing w:before="0" w:beforeAutospacing="0" w:after="0" w:afterAutospacing="0"/>
              <w:jc w:val="center"/>
              <w:rPr>
                <w:rFonts w:ascii="Verdana" w:eastAsia="Times New Roman" w:hAnsi="Verdana"/>
                <w:color w:val="000000"/>
              </w:rPr>
            </w:pPr>
            <w:r>
              <w:rPr>
                <w:rFonts w:ascii="Monaco" w:eastAsia="Times New Roman" w:hAnsi="Monaco"/>
                <w:b/>
                <w:bCs/>
                <w:color w:val="000000"/>
                <w:sz w:val="15"/>
                <w:szCs w:val="15"/>
              </w:rPr>
              <w:t> Table 1: Reserved Member Definitions </w:t>
            </w:r>
          </w:p>
        </w:tc>
      </w:tr>
    </w:tbl>
    <w:p w14:paraId="7478999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0" style="width:24pt;height:.75pt" o:hrpct="800" o:hralign="center" o:hrstd="t" o:hrnoshade="t" o:hr="t" fillcolor="#ccc" stroked="f"/>
        </w:pict>
      </w:r>
    </w:p>
    <w:p w14:paraId="51AA309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Following is a non-normative example of such a response: </w:t>
      </w:r>
    </w:p>
    <w:p w14:paraId="09180A46" w14:textId="77777777" w:rsidR="00000000" w:rsidRDefault="00635C42" w:rsidP="00635C42">
      <w:pPr>
        <w:pStyle w:val="HTMLPreformatted"/>
        <w:ind w:left="1200" w:right="480"/>
        <w:divId w:val="540941717"/>
        <w:rPr>
          <w:lang w:val="en"/>
        </w:rPr>
      </w:pPr>
    </w:p>
    <w:p w14:paraId="7A4ECFFB" w14:textId="77777777" w:rsidR="00000000" w:rsidRDefault="00635C42" w:rsidP="00635C42">
      <w:pPr>
        <w:pStyle w:val="HTMLPreformatted"/>
        <w:ind w:left="1200" w:right="480"/>
        <w:divId w:val="540941717"/>
        <w:rPr>
          <w:lang w:val="en"/>
        </w:rPr>
      </w:pPr>
      <w:r>
        <w:rPr>
          <w:lang w:val="en"/>
        </w:rPr>
        <w:t xml:space="preserve">  {</w:t>
      </w:r>
    </w:p>
    <w:p w14:paraId="3C8DC4FF" w14:textId="77777777" w:rsidR="00000000" w:rsidRDefault="00635C42" w:rsidP="00635C42">
      <w:pPr>
        <w:pStyle w:val="HTMLPreformatted"/>
        <w:ind w:left="1200" w:right="480"/>
        <w:divId w:val="540941717"/>
        <w:rPr>
          <w:lang w:val="en"/>
        </w:rPr>
      </w:pPr>
      <w:r>
        <w:rPr>
          <w:lang w:val="en"/>
        </w:rPr>
        <w:t xml:space="preserve">   "sub": "248289761001",</w:t>
      </w:r>
    </w:p>
    <w:p w14:paraId="25CB4B5F" w14:textId="77777777" w:rsidR="00000000" w:rsidRDefault="00635C42" w:rsidP="00635C42">
      <w:pPr>
        <w:pStyle w:val="HTMLPreformatted"/>
        <w:ind w:left="1200" w:right="480"/>
        <w:divId w:val="540941717"/>
        <w:rPr>
          <w:lang w:val="en"/>
        </w:rPr>
      </w:pPr>
      <w:r>
        <w:rPr>
          <w:lang w:val="en"/>
        </w:rPr>
        <w:t xml:space="preserve">   "name": "Jane Doe",</w:t>
      </w:r>
    </w:p>
    <w:p w14:paraId="03174219" w14:textId="77777777" w:rsidR="00000000" w:rsidRDefault="00635C42" w:rsidP="00635C42">
      <w:pPr>
        <w:pStyle w:val="HTMLPreformatted"/>
        <w:ind w:left="1200" w:right="480"/>
        <w:divId w:val="540941717"/>
        <w:rPr>
          <w:lang w:val="en"/>
        </w:rPr>
      </w:pPr>
      <w:r>
        <w:rPr>
          <w:lang w:val="en"/>
        </w:rPr>
        <w:t xml:space="preserve">   "given_name": "Jane",</w:t>
      </w:r>
    </w:p>
    <w:p w14:paraId="2E4F709B" w14:textId="77777777" w:rsidR="00000000" w:rsidRDefault="00635C42" w:rsidP="00635C42">
      <w:pPr>
        <w:pStyle w:val="HTMLPreformatted"/>
        <w:ind w:left="1200" w:right="480"/>
        <w:divId w:val="540941717"/>
        <w:rPr>
          <w:lang w:val="en"/>
        </w:rPr>
      </w:pPr>
      <w:r>
        <w:rPr>
          <w:lang w:val="en"/>
        </w:rPr>
        <w:t xml:space="preserve">   "family_name": "Doe",</w:t>
      </w:r>
    </w:p>
    <w:p w14:paraId="389FB4A4" w14:textId="77777777" w:rsidR="00000000" w:rsidRDefault="00635C42" w:rsidP="00635C42">
      <w:pPr>
        <w:pStyle w:val="HTMLPreformatted"/>
        <w:ind w:left="1200" w:right="480"/>
        <w:divId w:val="540941717"/>
        <w:rPr>
          <w:lang w:val="en"/>
        </w:rPr>
      </w:pPr>
      <w:r>
        <w:rPr>
          <w:lang w:val="en"/>
        </w:rPr>
        <w:t xml:space="preserve">   "preferred_username": "j.doe",</w:t>
      </w:r>
    </w:p>
    <w:p w14:paraId="61E1C940" w14:textId="77777777" w:rsidR="00000000" w:rsidRDefault="00635C42" w:rsidP="00635C42">
      <w:pPr>
        <w:pStyle w:val="HTMLPreformatted"/>
        <w:ind w:left="1200" w:right="480"/>
        <w:divId w:val="540941717"/>
        <w:rPr>
          <w:lang w:val="en"/>
        </w:rPr>
      </w:pPr>
      <w:r>
        <w:rPr>
          <w:lang w:val="en"/>
        </w:rPr>
        <w:t xml:space="preserve">   </w:t>
      </w:r>
      <w:r>
        <w:rPr>
          <w:lang w:val="en"/>
        </w:rPr>
        <w:t>"email": "janedoe@example.com",</w:t>
      </w:r>
    </w:p>
    <w:p w14:paraId="2DF275A4" w14:textId="77777777" w:rsidR="00000000" w:rsidRDefault="00635C42" w:rsidP="00635C42">
      <w:pPr>
        <w:pStyle w:val="HTMLPreformatted"/>
        <w:ind w:left="1200" w:right="480"/>
        <w:divId w:val="540941717"/>
        <w:rPr>
          <w:lang w:val="en"/>
        </w:rPr>
      </w:pPr>
      <w:r>
        <w:rPr>
          <w:lang w:val="en"/>
        </w:rPr>
        <w:t xml:space="preserve">   "picture": "http://example.com/janedoe/me.jpg"</w:t>
      </w:r>
    </w:p>
    <w:p w14:paraId="4997E2CE" w14:textId="77777777" w:rsidR="00000000" w:rsidRDefault="00635C42" w:rsidP="00635C42">
      <w:pPr>
        <w:pStyle w:val="HTMLPreformatted"/>
        <w:ind w:left="1200" w:right="480"/>
        <w:divId w:val="540941717"/>
        <w:rPr>
          <w:lang w:val="en"/>
        </w:rPr>
      </w:pPr>
      <w:r>
        <w:rPr>
          <w:lang w:val="en"/>
        </w:rPr>
        <w:t xml:space="preserve">  }</w:t>
      </w:r>
    </w:p>
    <w:p w14:paraId="62E4C49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UserInfo Endpoint MUST return Claims in JSON format unless a different format was specified during Registration </w:t>
      </w:r>
      <w:hyperlink w:anchor="OpenID.Registration" w:history="1">
        <w:r>
          <w:rPr>
            <w:rStyle w:val="Hyperlink"/>
            <w:rFonts w:ascii="Verdana" w:hAnsi="Verdana"/>
            <w:u w:val="none"/>
            <w:lang w:val="en"/>
          </w:rPr>
          <w:t>[OpenID.Regi</w:t>
        </w:r>
        <w:r>
          <w:rPr>
            <w:rStyle w:val="Hyperlink"/>
            <w:rFonts w:ascii="Verdana" w:hAnsi="Verdana"/>
            <w:u w:val="none"/>
            <w:lang w:val="en"/>
          </w:rPr>
          <w:t>stration]</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The UserInfo Endpoint MUST return a content-type header to indicate which format is being returned. The following are accepted content types:</w:t>
      </w:r>
      <w:r>
        <w:rPr>
          <w:rFonts w:ascii="Verdana" w:hAnsi="Verdana"/>
          <w:color w:val="000000"/>
          <w:lang w:val="en"/>
        </w:rPr>
        <w:t xml:space="preserve">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firstRow="1" w:lastRow="0" w:firstColumn="1" w:lastColumn="0" w:noHBand="0" w:noVBand="1"/>
      </w:tblPr>
      <w:tblGrid>
        <w:gridCol w:w="1977"/>
        <w:gridCol w:w="2928"/>
      </w:tblGrid>
      <w:tr w:rsidR="00000000" w14:paraId="5DC89AEF" w14:textId="77777777">
        <w:trPr>
          <w:divId w:val="2103406055"/>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14:paraId="7D56A0D4" w14:textId="77777777" w:rsidR="00000000" w:rsidRDefault="00635C42">
            <w:pPr>
              <w:spacing w:before="0" w:beforeAutospacing="0" w:after="0" w:afterAutospacing="0"/>
              <w:rPr>
                <w:rFonts w:ascii="Verdana" w:eastAsia="Times New Roman" w:hAnsi="Verdana"/>
                <w:b/>
                <w:bCs/>
                <w:color w:val="000000"/>
              </w:rPr>
            </w:pPr>
            <w:r>
              <w:rPr>
                <w:rFonts w:ascii="Verdana" w:eastAsia="Times New Roman" w:hAnsi="Verdana"/>
                <w:b/>
                <w:bCs/>
                <w:color w:val="000000"/>
              </w:rPr>
              <w:t>Content-Type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14:paraId="7F64EC42" w14:textId="77777777" w:rsidR="00000000" w:rsidRDefault="00635C42">
            <w:pPr>
              <w:spacing w:before="0" w:beforeAutospacing="0" w:after="0" w:afterAutospacing="0"/>
              <w:rPr>
                <w:rFonts w:ascii="Verdana" w:eastAsia="Times New Roman" w:hAnsi="Verdana"/>
                <w:b/>
                <w:bCs/>
                <w:color w:val="000000"/>
              </w:rPr>
            </w:pPr>
            <w:r>
              <w:rPr>
                <w:rFonts w:ascii="Verdana" w:eastAsia="Times New Roman" w:hAnsi="Verdana"/>
                <w:b/>
                <w:bCs/>
                <w:color w:val="000000"/>
              </w:rPr>
              <w:t>Format Returned</w:t>
            </w:r>
          </w:p>
        </w:tc>
      </w:tr>
      <w:tr w:rsidR="00000000" w14:paraId="1D8EC833" w14:textId="77777777">
        <w:trPr>
          <w:divId w:val="2103406055"/>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73EC9F82"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application/json</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57B03284"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plain text JSON object</w:t>
            </w:r>
          </w:p>
        </w:tc>
      </w:tr>
      <w:tr w:rsidR="00000000" w14:paraId="572FC4D5" w14:textId="77777777">
        <w:trPr>
          <w:divId w:val="2103406055"/>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14:paraId="09A302A1"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application/jwt</w:t>
            </w:r>
          </w:p>
        </w:tc>
        <w:tc>
          <w:tcPr>
            <w:tcW w:w="0" w:type="auto"/>
            <w:tcBorders>
              <w:top w:val="single" w:sz="6" w:space="0" w:color="333333"/>
              <w:left w:val="single" w:sz="12" w:space="0" w:color="333333"/>
              <w:bottom w:val="single" w:sz="6" w:space="0" w:color="333333"/>
              <w:right w:val="single" w:sz="12" w:space="0" w:color="333333"/>
            </w:tcBorders>
            <w:vAlign w:val="center"/>
            <w:hideMark/>
          </w:tcPr>
          <w:p w14:paraId="4DA89382"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JSON Web Token (JWT)</w:t>
            </w:r>
          </w:p>
        </w:tc>
      </w:tr>
    </w:tbl>
    <w:p w14:paraId="5E9EFAB7"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br w:type="textWrapping" w:clear="all"/>
      </w:r>
      <w:bookmarkStart w:id="78" w:name="address_claim"/>
      <w:bookmarkEnd w:id="78"/>
    </w:p>
    <w:p w14:paraId="1405286F"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D1A1DC0" w14:textId="77777777">
        <w:trPr>
          <w:divId w:val="2103406055"/>
          <w:trHeight w:val="225"/>
          <w:tblCellSpacing w:w="15" w:type="dxa"/>
        </w:trPr>
        <w:tc>
          <w:tcPr>
            <w:tcW w:w="450" w:type="dxa"/>
            <w:shd w:val="clear" w:color="auto" w:fill="990000"/>
            <w:vAlign w:val="center"/>
            <w:hideMark/>
          </w:tcPr>
          <w:p w14:paraId="24ECD7A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DF420CC" w14:textId="77777777" w:rsidR="00000000" w:rsidRDefault="00635C42">
      <w:pPr>
        <w:pStyle w:val="Heading3"/>
        <w:divId w:val="2103406055"/>
        <w:rPr>
          <w:rFonts w:eastAsia="Times New Roman"/>
          <w:lang w:val="en"/>
        </w:rPr>
      </w:pPr>
      <w:bookmarkStart w:id="79" w:name="rfc.section.2.5.1"/>
      <w:bookmarkEnd w:id="79"/>
      <w:r>
        <w:rPr>
          <w:rFonts w:eastAsia="Times New Roman"/>
          <w:lang w:val="en"/>
        </w:rPr>
        <w:t>2.5.1.  Address Claim</w:t>
      </w:r>
    </w:p>
    <w:p w14:paraId="799B07F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Address Claim represents a physical mailing address. Implementations MAY return only a subset of the fields of an </w:t>
      </w:r>
      <w:r>
        <w:rPr>
          <w:rStyle w:val="HTMLTypewriter"/>
          <w:lang w:val="en"/>
        </w:rPr>
        <w:t>address</w:t>
      </w:r>
      <w:r>
        <w:rPr>
          <w:rFonts w:ascii="Verdana" w:hAnsi="Verdana"/>
          <w:color w:val="000000"/>
          <w:lang w:val="en"/>
        </w:rPr>
        <w:t xml:space="preserve">, depending upon the information available and the End-User's privacy preferences. For example, the </w:t>
      </w:r>
      <w:r>
        <w:rPr>
          <w:rStyle w:val="HTMLTypewriter"/>
          <w:lang w:val="en"/>
        </w:rPr>
        <w:t>country</w:t>
      </w:r>
      <w:r>
        <w:rPr>
          <w:rFonts w:ascii="Verdana" w:hAnsi="Verdana"/>
          <w:color w:val="000000"/>
          <w:lang w:val="en"/>
        </w:rPr>
        <w:t xml:space="preserve"> and </w:t>
      </w:r>
      <w:r>
        <w:rPr>
          <w:rStyle w:val="HTMLTypewriter"/>
          <w:lang w:val="en"/>
        </w:rPr>
        <w:t>region</w:t>
      </w:r>
      <w:r>
        <w:rPr>
          <w:rFonts w:ascii="Verdana" w:hAnsi="Verdana"/>
          <w:color w:val="000000"/>
          <w:lang w:val="en"/>
        </w:rPr>
        <w:t xml:space="preserve"> might be ret</w:t>
      </w:r>
      <w:r>
        <w:rPr>
          <w:rFonts w:ascii="Verdana" w:hAnsi="Verdana"/>
          <w:color w:val="000000"/>
          <w:lang w:val="en"/>
        </w:rPr>
        <w:t xml:space="preserve">urned without returning more fine-grained address information. </w:t>
      </w:r>
    </w:p>
    <w:p w14:paraId="4B8DE1C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Implementations MAY return just the full address as a single string in the formatted sub-field, or they MAY return just the individual component fields using the other sub-fields, or they MAY </w:t>
      </w:r>
      <w:r>
        <w:rPr>
          <w:rFonts w:ascii="Verdana" w:hAnsi="Verdana"/>
          <w:color w:val="000000"/>
          <w:lang w:val="en"/>
        </w:rPr>
        <w:t xml:space="preserve">return both. If both variants are returned, they SHOULD be describing the same address, with the formatted address indicating how the component fields are combined. </w:t>
      </w:r>
    </w:p>
    <w:p w14:paraId="1D1C698A" w14:textId="77777777" w:rsidR="00000000" w:rsidRDefault="00635C42" w:rsidP="00635C42">
      <w:pPr>
        <w:spacing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formatted</w:t>
      </w:r>
    </w:p>
    <w:p w14:paraId="66099478" w14:textId="77777777" w:rsidR="00000000" w:rsidRDefault="00635C42" w:rsidP="00635C42">
      <w:pPr>
        <w:spacing w:before="0" w:beforeAutospacing="0" w:after="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Full mailing address, formatted for display or use on a mailing label. This fiel</w:t>
      </w:r>
      <w:r>
        <w:rPr>
          <w:rFonts w:ascii="Verdana" w:eastAsia="Times New Roman" w:hAnsi="Verdana"/>
          <w:color w:val="000000"/>
          <w:lang w:val="en"/>
        </w:rPr>
        <w:t xml:space="preserve">d MAY contain multiple lines, separated by newline characters. </w:t>
      </w:r>
    </w:p>
    <w:p w14:paraId="1891A86C" w14:textId="77777777" w:rsidR="00000000" w:rsidRDefault="00635C42" w:rsidP="00635C42">
      <w:pPr>
        <w:spacing w:before="0"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street_address</w:t>
      </w:r>
    </w:p>
    <w:p w14:paraId="26F6EF22" w14:textId="77777777" w:rsidR="00000000" w:rsidRDefault="00635C42" w:rsidP="00635C42">
      <w:pPr>
        <w:spacing w:before="0" w:beforeAutospacing="0" w:after="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 xml:space="preserve">Full street address component, which MAY include house number, street name, Post Office Box, and multi-line extended street address information. This field MAY contain multiple </w:t>
      </w:r>
      <w:r>
        <w:rPr>
          <w:rFonts w:ascii="Verdana" w:eastAsia="Times New Roman" w:hAnsi="Verdana"/>
          <w:color w:val="000000"/>
          <w:lang w:val="en"/>
        </w:rPr>
        <w:t xml:space="preserve">lines, separated by newline characters. </w:t>
      </w:r>
    </w:p>
    <w:p w14:paraId="6A40B228" w14:textId="77777777" w:rsidR="00000000" w:rsidRDefault="00635C42" w:rsidP="00635C42">
      <w:pPr>
        <w:spacing w:before="0"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locality</w:t>
      </w:r>
    </w:p>
    <w:p w14:paraId="4EFF9B52" w14:textId="77777777" w:rsidR="00000000" w:rsidRDefault="00635C42" w:rsidP="00635C42">
      <w:pPr>
        <w:spacing w:before="0" w:beforeAutospacing="0" w:after="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 xml:space="preserve">City or locality component. </w:t>
      </w:r>
    </w:p>
    <w:p w14:paraId="3EF67D1E" w14:textId="77777777" w:rsidR="00000000" w:rsidRDefault="00635C42" w:rsidP="00635C42">
      <w:pPr>
        <w:spacing w:before="0"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region</w:t>
      </w:r>
    </w:p>
    <w:p w14:paraId="112ACA0F" w14:textId="77777777" w:rsidR="00000000" w:rsidRDefault="00635C42" w:rsidP="00635C42">
      <w:pPr>
        <w:spacing w:before="0" w:beforeAutospacing="0" w:after="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 xml:space="preserve">State, province, prefecture or region component. </w:t>
      </w:r>
    </w:p>
    <w:p w14:paraId="319652FA" w14:textId="77777777" w:rsidR="00000000" w:rsidRDefault="00635C42" w:rsidP="00635C42">
      <w:pPr>
        <w:spacing w:before="0"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postal_code</w:t>
      </w:r>
    </w:p>
    <w:p w14:paraId="6EFA1D21" w14:textId="77777777" w:rsidR="00000000" w:rsidRDefault="00635C42" w:rsidP="00635C42">
      <w:pPr>
        <w:spacing w:before="0" w:beforeAutospacing="0" w:after="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 xml:space="preserve">Zip code or postal code component. </w:t>
      </w:r>
    </w:p>
    <w:p w14:paraId="0C3C72CD" w14:textId="77777777" w:rsidR="00000000" w:rsidRDefault="00635C42" w:rsidP="00635C42">
      <w:pPr>
        <w:spacing w:before="0" w:beforeAutospacing="0" w:after="0" w:afterAutospacing="0"/>
        <w:ind w:left="1200" w:right="1200"/>
        <w:divId w:val="2022313059"/>
        <w:rPr>
          <w:rFonts w:ascii="Verdana" w:eastAsia="Times New Roman" w:hAnsi="Verdana"/>
          <w:color w:val="000000"/>
          <w:lang w:val="en"/>
        </w:rPr>
      </w:pPr>
      <w:r>
        <w:rPr>
          <w:rFonts w:ascii="Verdana" w:eastAsia="Times New Roman" w:hAnsi="Verdana"/>
          <w:color w:val="000000"/>
          <w:lang w:val="en"/>
        </w:rPr>
        <w:t>country</w:t>
      </w:r>
    </w:p>
    <w:p w14:paraId="060CE709" w14:textId="77777777" w:rsidR="00000000" w:rsidRDefault="00635C42" w:rsidP="00635C42">
      <w:pPr>
        <w:spacing w:before="0" w:beforeAutospacing="0" w:afterAutospacing="0"/>
        <w:ind w:left="1920" w:right="1200"/>
        <w:divId w:val="2022313059"/>
        <w:rPr>
          <w:rFonts w:ascii="Verdana" w:eastAsia="Times New Roman" w:hAnsi="Verdana"/>
          <w:color w:val="000000"/>
          <w:lang w:val="en"/>
        </w:rPr>
      </w:pPr>
      <w:r>
        <w:rPr>
          <w:rFonts w:ascii="Verdana" w:eastAsia="Times New Roman" w:hAnsi="Verdana"/>
          <w:color w:val="000000"/>
          <w:lang w:val="en"/>
        </w:rPr>
        <w:t xml:space="preserve">Country name component. </w:t>
      </w:r>
    </w:p>
    <w:p w14:paraId="3807FF77" w14:textId="77777777" w:rsidR="00000000" w:rsidRDefault="00635C42">
      <w:pPr>
        <w:spacing w:before="0" w:beforeAutospacing="0" w:after="0" w:afterAutospacing="0"/>
        <w:divId w:val="2103406055"/>
        <w:rPr>
          <w:rFonts w:ascii="Verdana" w:eastAsia="Times New Roman" w:hAnsi="Verdana"/>
          <w:color w:val="000000"/>
          <w:lang w:val="en"/>
        </w:rPr>
      </w:pPr>
      <w:bookmarkStart w:id="80" w:name="ClaimsLanguagesAndScripts"/>
      <w:bookmarkEnd w:id="80"/>
    </w:p>
    <w:p w14:paraId="25E03EBD"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038F38" w14:textId="77777777">
        <w:trPr>
          <w:divId w:val="2103406055"/>
          <w:trHeight w:val="225"/>
          <w:tblCellSpacing w:w="15" w:type="dxa"/>
        </w:trPr>
        <w:tc>
          <w:tcPr>
            <w:tcW w:w="450" w:type="dxa"/>
            <w:shd w:val="clear" w:color="auto" w:fill="990000"/>
            <w:vAlign w:val="center"/>
            <w:hideMark/>
          </w:tcPr>
          <w:p w14:paraId="26D3AF94"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D9A11A2" w14:textId="77777777" w:rsidR="00000000" w:rsidRDefault="00635C42">
      <w:pPr>
        <w:pStyle w:val="Heading3"/>
        <w:divId w:val="2103406055"/>
        <w:rPr>
          <w:rFonts w:eastAsia="Times New Roman"/>
          <w:lang w:val="en"/>
        </w:rPr>
      </w:pPr>
      <w:bookmarkStart w:id="81" w:name="rfc.section.2.5.2"/>
      <w:bookmarkEnd w:id="81"/>
      <w:r>
        <w:rPr>
          <w:rFonts w:eastAsia="Times New Roman"/>
          <w:lang w:val="en"/>
        </w:rPr>
        <w:t>2.5.2.  Claims Languages and Scripts</w:t>
      </w:r>
    </w:p>
    <w:p w14:paraId="1AA38032" w14:textId="77777777" w:rsidR="00000000" w:rsidRDefault="00635C42">
      <w:pPr>
        <w:pStyle w:val="NormalWeb"/>
        <w:divId w:val="2103406055"/>
        <w:rPr>
          <w:rFonts w:ascii="Verdana" w:hAnsi="Verdana"/>
          <w:color w:val="000000"/>
          <w:lang w:val="en"/>
        </w:rPr>
      </w:pPr>
      <w:r>
        <w:rPr>
          <w:rFonts w:ascii="Verdana" w:hAnsi="Verdana"/>
          <w:color w:val="000000"/>
          <w:lang w:val="en"/>
        </w:rPr>
        <w:t>Human-readable Claim Values and Claim Values that reference human-readable values MAY be represented in multiple languages and scripts. To specify t</w:t>
      </w:r>
      <w:r>
        <w:rPr>
          <w:rFonts w:ascii="Verdana" w:hAnsi="Verdana"/>
          <w:color w:val="000000"/>
          <w:lang w:val="en"/>
        </w:rPr>
        <w:t xml:space="preserve">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member names, delimited by a </w:t>
      </w:r>
      <w:r>
        <w:rPr>
          <w:rStyle w:val="HTMLTypewriter"/>
          <w:lang w:val="en"/>
        </w:rPr>
        <w:t>#</w:t>
      </w:r>
      <w:r>
        <w:rPr>
          <w:rFonts w:ascii="Verdana" w:hAnsi="Verdana"/>
          <w:color w:val="000000"/>
          <w:lang w:val="en"/>
        </w:rPr>
        <w:t xml:space="preserve"> character. For example, </w:t>
      </w:r>
      <w:r>
        <w:rPr>
          <w:rStyle w:val="HTMLTypewriter"/>
          <w:lang w:val="en"/>
        </w:rPr>
        <w:t>family_name#ja-Kana-JP</w:t>
      </w:r>
      <w:r>
        <w:rPr>
          <w:rFonts w:ascii="Verdana" w:hAnsi="Verdana"/>
          <w:color w:val="000000"/>
          <w:lang w:val="en"/>
        </w:rPr>
        <w:t xml:space="preserve"> </w:t>
      </w:r>
      <w:r>
        <w:rPr>
          <w:rFonts w:ascii="Verdana" w:hAnsi="Verdana"/>
          <w:color w:val="000000"/>
          <w:lang w:val="en"/>
        </w:rPr>
        <w:t xml:space="preserve">expresses the Family Name in Katakana in Japanese, which is commonly used to index and represent the phonetics of the Kanji representation of the same represented as </w:t>
      </w:r>
      <w:r>
        <w:rPr>
          <w:rStyle w:val="HTMLTypewriter"/>
          <w:lang w:val="en"/>
        </w:rPr>
        <w:t>family_name#ja-Hani-JP</w:t>
      </w:r>
      <w:r>
        <w:rPr>
          <w:rFonts w:ascii="Verdana" w:hAnsi="Verdana"/>
          <w:color w:val="000000"/>
          <w:lang w:val="en"/>
        </w:rPr>
        <w:t xml:space="preserve">. As another example, both </w:t>
      </w:r>
      <w:r>
        <w:rPr>
          <w:rStyle w:val="HTMLTypewriter"/>
          <w:lang w:val="en"/>
        </w:rPr>
        <w:t>website</w:t>
      </w:r>
      <w:r>
        <w:rPr>
          <w:rFonts w:ascii="Verdana" w:hAnsi="Verdana"/>
          <w:color w:val="000000"/>
          <w:lang w:val="en"/>
        </w:rPr>
        <w:t xml:space="preserve"> and </w:t>
      </w:r>
      <w:r>
        <w:rPr>
          <w:rStyle w:val="HTMLTypewriter"/>
          <w:lang w:val="en"/>
        </w:rPr>
        <w:t>website#de</w:t>
      </w:r>
      <w:r>
        <w:rPr>
          <w:rFonts w:ascii="Verdana" w:hAnsi="Verdana"/>
          <w:color w:val="000000"/>
          <w:lang w:val="en"/>
        </w:rPr>
        <w:t xml:space="preserve"> Claim Values might</w:t>
      </w:r>
      <w:r>
        <w:rPr>
          <w:rFonts w:ascii="Verdana" w:hAnsi="Verdana"/>
          <w:color w:val="000000"/>
          <w:lang w:val="en"/>
        </w:rPr>
        <w:t xml:space="preserve"> be returned, referencing a Web site in an unspecified language and a Web site in German. </w:t>
      </w:r>
    </w:p>
    <w:p w14:paraId="0D79B9E3" w14:textId="77777777" w:rsidR="00000000" w:rsidRDefault="00635C42">
      <w:pPr>
        <w:pStyle w:val="NormalWeb"/>
        <w:divId w:val="2103406055"/>
        <w:rPr>
          <w:rFonts w:ascii="Verdana" w:hAnsi="Verdana"/>
          <w:color w:val="000000"/>
          <w:lang w:val="en"/>
        </w:rPr>
      </w:pPr>
      <w:r>
        <w:rPr>
          <w:rFonts w:ascii="Verdana" w:hAnsi="Verdana"/>
          <w:color w:val="000000"/>
          <w:lang w:val="en"/>
        </w:rPr>
        <w:t>Since Claim Names are case sensitive, it is strongly RECOMMENDED that language tag values used in Claim Names be spelled using the character case with which they are</w:t>
      </w:r>
      <w:r>
        <w:rPr>
          <w:rFonts w:ascii="Verdana" w:hAnsi="Verdana"/>
          <w:color w:val="000000"/>
          <w:lang w:val="en"/>
        </w:rPr>
        <w:t xml:space="preserve"> registered in the </w:t>
      </w:r>
      <w:hyperlink w:anchor="IANA.Language" w:history="1">
        <w:r>
          <w:rPr>
            <w:rStyle w:val="Hyperlink"/>
            <w:rFonts w:ascii="Verdana" w:hAnsi="Verdana"/>
            <w:u w:val="none"/>
            <w:lang w:val="en"/>
          </w:rPr>
          <w:t>IANA Language Subtag Registry</w:t>
        </w:r>
        <w:r>
          <w:rPr>
            <w:rStyle w:val="Hyperlink"/>
            <w:rFonts w:ascii="Verdana" w:hAnsi="Verdana"/>
            <w:vanish/>
            <w:u w:val="none"/>
            <w:lang w:val="en"/>
          </w:rPr>
          <w:t xml:space="preserve"> (Internet Assigned Numbers Authority (IANA), “Language Subtag Registry,” 2005.)</w:t>
        </w:r>
      </w:hyperlink>
      <w:r>
        <w:rPr>
          <w:rFonts w:ascii="Verdana" w:hAnsi="Verdana"/>
          <w:color w:val="000000"/>
          <w:lang w:val="en"/>
        </w:rPr>
        <w:t xml:space="preserve"> [IANA.Language]. In particular, normally language names are spelled with lowercase characte</w:t>
      </w:r>
      <w:r>
        <w:rPr>
          <w:rFonts w:ascii="Verdana" w:hAnsi="Verdana"/>
          <w:color w:val="000000"/>
          <w:lang w:val="en"/>
        </w:rPr>
        <w:t>rs, region names are spelled with uppercase characters, and scripts are spelled with mixed case characters. However, since BCP47 language tag values are case insensitive, implementations SHOULD interpret the language tag values supplied in a case insensiti</w:t>
      </w:r>
      <w:r>
        <w:rPr>
          <w:rFonts w:ascii="Verdana" w:hAnsi="Verdana"/>
          <w:color w:val="000000"/>
          <w:lang w:val="en"/>
        </w:rPr>
        <w:t xml:space="preserve">ve manner. </w:t>
      </w:r>
    </w:p>
    <w:p w14:paraId="11DCE407"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Per the recommendations in BCP47, language tag values for Claims SHOULD only be as specific as necessary. For instance, using </w:t>
      </w:r>
      <w:r>
        <w:rPr>
          <w:rStyle w:val="HTMLTypewriter"/>
          <w:lang w:val="en"/>
        </w:rPr>
        <w:t>fr</w:t>
      </w:r>
      <w:r>
        <w:rPr>
          <w:rFonts w:ascii="Verdana" w:hAnsi="Verdana"/>
          <w:color w:val="000000"/>
          <w:lang w:val="en"/>
        </w:rPr>
        <w:t xml:space="preserve"> might be sufficient in many contexts, rather than </w:t>
      </w:r>
      <w:r>
        <w:rPr>
          <w:rStyle w:val="HTMLTypewriter"/>
          <w:lang w:val="en"/>
        </w:rPr>
        <w:t>fr-CA</w:t>
      </w:r>
      <w:r>
        <w:rPr>
          <w:rFonts w:ascii="Verdana" w:hAnsi="Verdana"/>
          <w:color w:val="000000"/>
          <w:lang w:val="en"/>
        </w:rPr>
        <w:t xml:space="preserve"> or </w:t>
      </w:r>
      <w:r>
        <w:rPr>
          <w:rStyle w:val="HTMLTypewriter"/>
          <w:lang w:val="en"/>
        </w:rPr>
        <w:t>fr-FR</w:t>
      </w:r>
      <w:r>
        <w:rPr>
          <w:rFonts w:ascii="Verdana" w:hAnsi="Verdana"/>
          <w:color w:val="000000"/>
          <w:lang w:val="en"/>
        </w:rPr>
        <w:t>. Where possible, OPs SHOULD try to match requested</w:t>
      </w:r>
      <w:r>
        <w:rPr>
          <w:rFonts w:ascii="Verdana" w:hAnsi="Verdana"/>
          <w:color w:val="000000"/>
          <w:lang w:val="en"/>
        </w:rPr>
        <w:t xml:space="preserve"> Claim locales with Claims it has. For instance, if the Client asks for a Claim with a </w:t>
      </w:r>
      <w:r>
        <w:rPr>
          <w:rStyle w:val="HTMLTypewriter"/>
          <w:lang w:val="en"/>
        </w:rPr>
        <w:t>de</w:t>
      </w:r>
      <w:r>
        <w:rPr>
          <w:rFonts w:ascii="Verdana" w:hAnsi="Verdana"/>
          <w:color w:val="000000"/>
          <w:lang w:val="en"/>
        </w:rPr>
        <w:t xml:space="preserve"> (German) language tag and the OP has a value tagged with </w:t>
      </w:r>
      <w:r>
        <w:rPr>
          <w:rStyle w:val="HTMLTypewriter"/>
          <w:lang w:val="en"/>
        </w:rPr>
        <w:t>de-CH</w:t>
      </w:r>
      <w:r>
        <w:rPr>
          <w:rFonts w:ascii="Verdana" w:hAnsi="Verdana"/>
          <w:color w:val="000000"/>
          <w:lang w:val="en"/>
        </w:rPr>
        <w:t xml:space="preserve"> (Swiss German) and no generic German value, it would be appropriate for the OP to return the Swiss Germ</w:t>
      </w:r>
      <w:r>
        <w:rPr>
          <w:rFonts w:ascii="Verdana" w:hAnsi="Verdana"/>
          <w:color w:val="000000"/>
          <w:lang w:val="en"/>
        </w:rPr>
        <w:t xml:space="preserve">an value to the Client. (This intentionally moves as much of the complexity of language tag matching to the OP as possible, to simplify Clients.) </w:t>
      </w:r>
    </w:p>
    <w:p w14:paraId="62249A9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A </w:t>
      </w:r>
      <w:r>
        <w:rPr>
          <w:rStyle w:val="HTMLTypewriter"/>
          <w:lang w:val="en"/>
        </w:rPr>
        <w:t>claims_locales</w:t>
      </w:r>
      <w:r>
        <w:rPr>
          <w:rFonts w:ascii="Verdana" w:hAnsi="Verdana"/>
          <w:color w:val="000000"/>
          <w:lang w:val="en"/>
        </w:rPr>
        <w:t xml:space="preserve"> request can be used to specify the preferred languages and scripts to use for the returned C</w:t>
      </w:r>
      <w:r>
        <w:rPr>
          <w:rFonts w:ascii="Verdana" w:hAnsi="Verdana"/>
          <w:color w:val="000000"/>
          <w:lang w:val="en"/>
        </w:rPr>
        <w:t xml:space="preserve">laims. </w:t>
      </w:r>
    </w:p>
    <w:p w14:paraId="314C4A1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 the OP determines, either through the </w:t>
      </w:r>
      <w:r>
        <w:rPr>
          <w:rStyle w:val="HTMLTypewriter"/>
          <w:lang w:val="en"/>
        </w:rPr>
        <w:t>claims_locales</w:t>
      </w:r>
      <w:r>
        <w:rPr>
          <w:rFonts w:ascii="Verdana" w:hAnsi="Verdana"/>
          <w:color w:val="000000"/>
          <w:lang w:val="en"/>
        </w:rPr>
        <w:t xml:space="preserve"> parameter, or by other means, that the End-User and Client are requesting Claims in only one set of languages and scripts, it is RECOMMENDED that OPs return Claims without language tags when</w:t>
      </w:r>
      <w:r>
        <w:rPr>
          <w:rFonts w:ascii="Verdana" w:hAnsi="Verdana"/>
          <w:color w:val="000000"/>
          <w:lang w:val="en"/>
        </w:rPr>
        <w:t xml:space="preserve"> they employ this language and script. It is also RECOMMENDED that Clients be written in a manner that they can handle and utilize Claims using language tags. </w:t>
      </w:r>
    </w:p>
    <w:p w14:paraId="56C3DC2D" w14:textId="77777777" w:rsidR="00000000" w:rsidRDefault="00635C42">
      <w:pPr>
        <w:spacing w:before="0" w:beforeAutospacing="0" w:after="0" w:afterAutospacing="0"/>
        <w:divId w:val="2103406055"/>
        <w:rPr>
          <w:rFonts w:ascii="Verdana" w:eastAsia="Times New Roman" w:hAnsi="Verdana"/>
          <w:color w:val="000000"/>
          <w:lang w:val="en"/>
        </w:rPr>
      </w:pPr>
      <w:bookmarkStart w:id="82" w:name="claim.stability"/>
      <w:bookmarkEnd w:id="82"/>
    </w:p>
    <w:p w14:paraId="32E2998B"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979A966" w14:textId="77777777">
        <w:trPr>
          <w:divId w:val="2103406055"/>
          <w:trHeight w:val="225"/>
          <w:tblCellSpacing w:w="15" w:type="dxa"/>
        </w:trPr>
        <w:tc>
          <w:tcPr>
            <w:tcW w:w="450" w:type="dxa"/>
            <w:shd w:val="clear" w:color="auto" w:fill="990000"/>
            <w:vAlign w:val="center"/>
            <w:hideMark/>
          </w:tcPr>
          <w:p w14:paraId="3A293241"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B649A54" w14:textId="77777777" w:rsidR="00000000" w:rsidRDefault="00635C42">
      <w:pPr>
        <w:pStyle w:val="Heading3"/>
        <w:divId w:val="2103406055"/>
        <w:rPr>
          <w:rFonts w:eastAsia="Times New Roman"/>
          <w:lang w:val="en"/>
        </w:rPr>
      </w:pPr>
      <w:bookmarkStart w:id="83" w:name="rfc.section.2.5.3"/>
      <w:bookmarkEnd w:id="83"/>
      <w:r>
        <w:rPr>
          <w:rFonts w:eastAsia="Times New Roman"/>
          <w:lang w:val="en"/>
        </w:rPr>
        <w:t>2.5.3.  Claim Stability and Uniqueness</w:t>
      </w:r>
    </w:p>
    <w:p w14:paraId="4D814E0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w:t>
      </w:r>
      <w:r>
        <w:rPr>
          <w:rStyle w:val="HTMLTypewriter"/>
          <w:lang w:val="en"/>
        </w:rPr>
        <w:t>sub</w:t>
      </w:r>
      <w:r>
        <w:rPr>
          <w:rFonts w:ascii="Verdana" w:hAnsi="Verdana"/>
          <w:color w:val="000000"/>
          <w:lang w:val="en"/>
        </w:rPr>
        <w:t xml:space="preserve"> (subject) and </w:t>
      </w:r>
      <w:r>
        <w:rPr>
          <w:rStyle w:val="HTMLTypewriter"/>
          <w:lang w:val="en"/>
        </w:rPr>
        <w:t>iss</w:t>
      </w:r>
      <w:r>
        <w:rPr>
          <w:rFonts w:ascii="Verdana" w:hAnsi="Verdana"/>
          <w:color w:val="000000"/>
          <w:lang w:val="en"/>
        </w:rPr>
        <w:t xml:space="preserve"> (issuer) Claims are the only Claims that a Client can rely upon as a stable identifier for the End-User, since the </w:t>
      </w:r>
      <w:r>
        <w:rPr>
          <w:rStyle w:val="HTMLTypewriter"/>
          <w:lang w:val="en"/>
        </w:rPr>
        <w:t>sub</w:t>
      </w:r>
      <w:r>
        <w:rPr>
          <w:rFonts w:ascii="Verdana" w:hAnsi="Verdana"/>
          <w:color w:val="000000"/>
          <w:lang w:val="en"/>
        </w:rPr>
        <w:t xml:space="preserve"> Claim MUST be locally unique and never reassigned within the Issuer for a particular End-User, as described in </w:t>
      </w:r>
      <w:hyperlink w:anchor="id_token" w:history="1">
        <w:r>
          <w:rPr>
            <w:rStyle w:val="Hyperlink"/>
            <w:rFonts w:ascii="Verdana" w:hAnsi="Verdana"/>
            <w:u w:val="none"/>
            <w:lang w:val="en"/>
          </w:rPr>
          <w:t>Section 2.2</w:t>
        </w:r>
        <w:r>
          <w:rPr>
            <w:rStyle w:val="Hyperlink"/>
            <w:rFonts w:ascii="Verdana" w:hAnsi="Verdana"/>
            <w:vanish/>
            <w:u w:val="none"/>
            <w:lang w:val="en"/>
          </w:rPr>
          <w:t xml:space="preserve"> (ID Token)</w:t>
        </w:r>
      </w:hyperlink>
      <w:r>
        <w:rPr>
          <w:rFonts w:ascii="Verdana" w:hAnsi="Verdana"/>
          <w:color w:val="000000"/>
          <w:lang w:val="en"/>
        </w:rPr>
        <w:t xml:space="preserve">. Therefore, the only guaranteed unique identifier for a given End-User is the combination of the </w:t>
      </w:r>
      <w:r>
        <w:rPr>
          <w:rStyle w:val="HTMLTypewriter"/>
          <w:lang w:val="en"/>
        </w:rPr>
        <w:t>iss</w:t>
      </w:r>
      <w:r>
        <w:rPr>
          <w:rFonts w:ascii="Verdana" w:hAnsi="Verdana"/>
          <w:color w:val="000000"/>
          <w:lang w:val="en"/>
        </w:rPr>
        <w:t xml:space="preserve"> Claim and the </w:t>
      </w:r>
      <w:r>
        <w:rPr>
          <w:rStyle w:val="HTMLTypewriter"/>
          <w:lang w:val="en"/>
        </w:rPr>
        <w:t>sub</w:t>
      </w:r>
      <w:r>
        <w:rPr>
          <w:rFonts w:ascii="Verdana" w:hAnsi="Verdana"/>
          <w:color w:val="000000"/>
          <w:lang w:val="en"/>
        </w:rPr>
        <w:t xml:space="preserve"> Claim. </w:t>
      </w:r>
    </w:p>
    <w:p w14:paraId="749C11C6" w14:textId="77777777" w:rsidR="00000000" w:rsidRDefault="00635C42">
      <w:pPr>
        <w:pStyle w:val="NormalWeb"/>
        <w:divId w:val="2103406055"/>
        <w:rPr>
          <w:rFonts w:ascii="Verdana" w:hAnsi="Verdana"/>
          <w:color w:val="000000"/>
          <w:lang w:val="en"/>
        </w:rPr>
      </w:pPr>
      <w:r>
        <w:rPr>
          <w:rFonts w:ascii="Verdana" w:hAnsi="Verdana"/>
          <w:color w:val="000000"/>
          <w:lang w:val="en"/>
        </w:rPr>
        <w:t>All other Claims carry no such guarantees across different issuers in terms</w:t>
      </w:r>
      <w:r>
        <w:rPr>
          <w:rFonts w:ascii="Verdana" w:hAnsi="Verdana"/>
          <w:color w:val="000000"/>
          <w:lang w:val="en"/>
        </w:rPr>
        <w:t xml:space="preserve"> of stability over time or uniqueness across users, and Issuers are permitted to apply local restrictions and policies. For instance, an Issuer MAY re-use an </w:t>
      </w:r>
      <w:r>
        <w:rPr>
          <w:rStyle w:val="HTMLTypewriter"/>
          <w:lang w:val="en"/>
        </w:rPr>
        <w:t>email</w:t>
      </w:r>
      <w:r>
        <w:rPr>
          <w:rFonts w:ascii="Verdana" w:hAnsi="Verdana"/>
          <w:color w:val="000000"/>
          <w:lang w:val="en"/>
        </w:rPr>
        <w:t xml:space="preserve"> Claim value across different End-Users at different points in time, and the claimed </w:t>
      </w:r>
      <w:r>
        <w:rPr>
          <w:rStyle w:val="HTMLTypewriter"/>
          <w:lang w:val="en"/>
        </w:rPr>
        <w:t>email</w:t>
      </w:r>
      <w:r>
        <w:rPr>
          <w:rFonts w:ascii="Verdana" w:hAnsi="Verdana"/>
          <w:color w:val="000000"/>
          <w:lang w:val="en"/>
        </w:rPr>
        <w:t xml:space="preserve"> ad</w:t>
      </w:r>
      <w:r>
        <w:rPr>
          <w:rFonts w:ascii="Verdana" w:hAnsi="Verdana"/>
          <w:color w:val="000000"/>
          <w:lang w:val="en"/>
        </w:rPr>
        <w:t xml:space="preserve">dress for a given End-User MAY change over time. Therefore, other Claims such as </w:t>
      </w:r>
      <w:r>
        <w:rPr>
          <w:rStyle w:val="HTMLTypewriter"/>
          <w:lang w:val="en"/>
        </w:rPr>
        <w:t>email</w:t>
      </w:r>
      <w:r>
        <w:rPr>
          <w:rFonts w:ascii="Verdana" w:hAnsi="Verdana"/>
          <w:color w:val="000000"/>
          <w:lang w:val="en"/>
        </w:rPr>
        <w:t xml:space="preserve">, </w:t>
      </w:r>
      <w:r>
        <w:rPr>
          <w:rStyle w:val="HTMLTypewriter"/>
          <w:lang w:val="en"/>
        </w:rPr>
        <w:t>phone_number</w:t>
      </w:r>
      <w:r>
        <w:rPr>
          <w:rFonts w:ascii="Verdana" w:hAnsi="Verdana"/>
          <w:color w:val="000000"/>
          <w:lang w:val="en"/>
        </w:rPr>
        <w:t xml:space="preserve">, and </w:t>
      </w:r>
      <w:r>
        <w:rPr>
          <w:rStyle w:val="HTMLTypewriter"/>
          <w:lang w:val="en"/>
        </w:rPr>
        <w:t>preferred_username</w:t>
      </w:r>
      <w:r>
        <w:rPr>
          <w:rFonts w:ascii="Verdana" w:hAnsi="Verdana"/>
          <w:color w:val="000000"/>
          <w:lang w:val="en"/>
        </w:rPr>
        <w:t xml:space="preserve"> and MUST NOT be used as unique identifiers for the End-User. </w:t>
      </w:r>
    </w:p>
    <w:p w14:paraId="2262DCF5" w14:textId="77777777" w:rsidR="00000000" w:rsidRDefault="00635C42">
      <w:pPr>
        <w:spacing w:before="0" w:beforeAutospacing="0" w:after="0" w:afterAutospacing="0"/>
        <w:divId w:val="2103406055"/>
        <w:rPr>
          <w:rFonts w:ascii="Verdana" w:eastAsia="Times New Roman" w:hAnsi="Verdana"/>
          <w:color w:val="000000"/>
          <w:lang w:val="en"/>
        </w:rPr>
      </w:pPr>
      <w:bookmarkStart w:id="84" w:name="self_issued"/>
      <w:bookmarkEnd w:id="84"/>
    </w:p>
    <w:p w14:paraId="45C3589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84D763" w14:textId="77777777">
        <w:trPr>
          <w:divId w:val="2103406055"/>
          <w:trHeight w:val="225"/>
          <w:tblCellSpacing w:w="15" w:type="dxa"/>
        </w:trPr>
        <w:tc>
          <w:tcPr>
            <w:tcW w:w="450" w:type="dxa"/>
            <w:shd w:val="clear" w:color="auto" w:fill="990000"/>
            <w:vAlign w:val="center"/>
            <w:hideMark/>
          </w:tcPr>
          <w:p w14:paraId="7229FABB"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47C9C1" w14:textId="77777777" w:rsidR="00000000" w:rsidRDefault="00635C42">
      <w:pPr>
        <w:pStyle w:val="Heading3"/>
        <w:divId w:val="2103406055"/>
        <w:rPr>
          <w:rFonts w:eastAsia="Times New Roman"/>
          <w:lang w:val="en"/>
        </w:rPr>
      </w:pPr>
      <w:bookmarkStart w:id="85" w:name="rfc.section.3"/>
      <w:bookmarkEnd w:id="85"/>
      <w:r>
        <w:rPr>
          <w:rFonts w:eastAsia="Times New Roman"/>
          <w:lang w:val="en"/>
        </w:rPr>
        <w:t>3.  Self-Issued OpenID Provider</w:t>
      </w:r>
    </w:p>
    <w:p w14:paraId="7B13D45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OpenID Connect supports Self-Issued OpenID Providers - personal OPs that issue self-signed ID Tokens. Self-Issued OPs use the special Issuer Identifier </w:t>
      </w:r>
      <w:r>
        <w:rPr>
          <w:rStyle w:val="HTMLTypewriter"/>
          <w:lang w:val="en"/>
        </w:rPr>
        <w:t>https://self-issued.me</w:t>
      </w:r>
      <w:r>
        <w:rPr>
          <w:rFonts w:ascii="Verdana" w:hAnsi="Verdana"/>
          <w:color w:val="000000"/>
          <w:lang w:val="en"/>
        </w:rPr>
        <w:t xml:space="preserve">. </w:t>
      </w:r>
    </w:p>
    <w:p w14:paraId="42C51426" w14:textId="77777777" w:rsidR="00000000" w:rsidRDefault="00635C42">
      <w:pPr>
        <w:spacing w:before="0" w:beforeAutospacing="0" w:after="0" w:afterAutospacing="0"/>
        <w:divId w:val="2103406055"/>
        <w:rPr>
          <w:rFonts w:ascii="Verdana" w:eastAsia="Times New Roman" w:hAnsi="Verdana"/>
          <w:color w:val="000000"/>
          <w:lang w:val="en"/>
        </w:rPr>
      </w:pPr>
      <w:bookmarkStart w:id="86" w:name="self_issued.discovery"/>
      <w:bookmarkEnd w:id="86"/>
    </w:p>
    <w:p w14:paraId="1DA2BEDD"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74BEEA" w14:textId="77777777">
        <w:trPr>
          <w:divId w:val="2103406055"/>
          <w:trHeight w:val="225"/>
          <w:tblCellSpacing w:w="15" w:type="dxa"/>
        </w:trPr>
        <w:tc>
          <w:tcPr>
            <w:tcW w:w="450" w:type="dxa"/>
            <w:shd w:val="clear" w:color="auto" w:fill="990000"/>
            <w:vAlign w:val="center"/>
            <w:hideMark/>
          </w:tcPr>
          <w:p w14:paraId="0780DB96"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ACD0468" w14:textId="77777777" w:rsidR="00000000" w:rsidRDefault="00635C42">
      <w:pPr>
        <w:pStyle w:val="Heading3"/>
        <w:divId w:val="2103406055"/>
        <w:rPr>
          <w:rFonts w:eastAsia="Times New Roman"/>
          <w:lang w:val="en"/>
        </w:rPr>
      </w:pPr>
      <w:bookmarkStart w:id="87" w:name="rfc.section.3.1"/>
      <w:bookmarkEnd w:id="87"/>
      <w:r>
        <w:rPr>
          <w:rFonts w:eastAsia="Times New Roman"/>
          <w:lang w:val="en"/>
        </w:rPr>
        <w:t>3.1.  Self-Issued OpenID Provider Discovery</w:t>
      </w:r>
    </w:p>
    <w:p w14:paraId="462EC4C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If the input identifier for the discovery process </w:t>
      </w:r>
      <w:r>
        <w:rPr>
          <w:rFonts w:ascii="Verdana" w:hAnsi="Verdana"/>
          <w:color w:val="000000"/>
          <w:lang w:val="en"/>
        </w:rPr>
        <w:t xml:space="preserve">contains the domain self-issued.me, dynamic discovery is not performed. Instead, then the following static configuration values are used: </w:t>
      </w:r>
    </w:p>
    <w:p w14:paraId="0B3ED1B8" w14:textId="77777777" w:rsidR="00000000" w:rsidRDefault="00635C42" w:rsidP="00635C42">
      <w:pPr>
        <w:pStyle w:val="HTMLPreformatted"/>
        <w:ind w:left="1200" w:right="480"/>
        <w:divId w:val="1788349582"/>
        <w:rPr>
          <w:lang w:val="en"/>
        </w:rPr>
      </w:pPr>
    </w:p>
    <w:p w14:paraId="04003CC4" w14:textId="77777777" w:rsidR="00000000" w:rsidRDefault="00635C42" w:rsidP="00635C42">
      <w:pPr>
        <w:pStyle w:val="HTMLPreformatted"/>
        <w:ind w:left="1200" w:right="480"/>
        <w:divId w:val="1788349582"/>
        <w:rPr>
          <w:lang w:val="en"/>
        </w:rPr>
      </w:pPr>
      <w:r>
        <w:rPr>
          <w:lang w:val="en"/>
        </w:rPr>
        <w:t xml:space="preserve">  {</w:t>
      </w:r>
    </w:p>
    <w:p w14:paraId="1827D22B" w14:textId="77777777" w:rsidR="00000000" w:rsidRDefault="00635C42" w:rsidP="00635C42">
      <w:pPr>
        <w:pStyle w:val="HTMLPreformatted"/>
        <w:ind w:left="1200" w:right="480"/>
        <w:divId w:val="1788349582"/>
        <w:rPr>
          <w:lang w:val="en"/>
        </w:rPr>
      </w:pPr>
      <w:r>
        <w:rPr>
          <w:lang w:val="en"/>
        </w:rPr>
        <w:t xml:space="preserve">   "authorization_endpoint":</w:t>
      </w:r>
    </w:p>
    <w:p w14:paraId="4AB6807B" w14:textId="77777777" w:rsidR="00000000" w:rsidRDefault="00635C42" w:rsidP="00635C42">
      <w:pPr>
        <w:pStyle w:val="HTMLPreformatted"/>
        <w:ind w:left="1200" w:right="480"/>
        <w:divId w:val="1788349582"/>
        <w:rPr>
          <w:lang w:val="en"/>
        </w:rPr>
      </w:pPr>
      <w:r>
        <w:rPr>
          <w:lang w:val="en"/>
        </w:rPr>
        <w:t xml:space="preserve">     "openid:",</w:t>
      </w:r>
    </w:p>
    <w:p w14:paraId="566BC5C0" w14:textId="77777777" w:rsidR="00000000" w:rsidRDefault="00635C42" w:rsidP="00635C42">
      <w:pPr>
        <w:pStyle w:val="HTMLPreformatted"/>
        <w:ind w:left="1200" w:right="480"/>
        <w:divId w:val="1788349582"/>
        <w:rPr>
          <w:lang w:val="en"/>
        </w:rPr>
      </w:pPr>
      <w:r>
        <w:rPr>
          <w:lang w:val="en"/>
        </w:rPr>
        <w:t xml:space="preserve">   "issuer":</w:t>
      </w:r>
    </w:p>
    <w:p w14:paraId="7F8E3322" w14:textId="77777777" w:rsidR="00000000" w:rsidRDefault="00635C42" w:rsidP="00635C42">
      <w:pPr>
        <w:pStyle w:val="HTMLPreformatted"/>
        <w:ind w:left="1200" w:right="480"/>
        <w:divId w:val="1788349582"/>
        <w:rPr>
          <w:lang w:val="en"/>
        </w:rPr>
      </w:pPr>
      <w:r>
        <w:rPr>
          <w:lang w:val="en"/>
        </w:rPr>
        <w:t xml:space="preserve">     "https://self-issued.me",</w:t>
      </w:r>
    </w:p>
    <w:p w14:paraId="0D4C9E22" w14:textId="77777777" w:rsidR="00000000" w:rsidRDefault="00635C42" w:rsidP="00635C42">
      <w:pPr>
        <w:pStyle w:val="HTMLPreformatted"/>
        <w:ind w:left="1200" w:right="480"/>
        <w:divId w:val="1788349582"/>
        <w:rPr>
          <w:lang w:val="en"/>
        </w:rPr>
      </w:pPr>
      <w:r>
        <w:rPr>
          <w:lang w:val="en"/>
        </w:rPr>
        <w:t xml:space="preserve">   "scopes_supported":</w:t>
      </w:r>
    </w:p>
    <w:p w14:paraId="4F5B3EB7" w14:textId="77777777" w:rsidR="00000000" w:rsidRDefault="00635C42" w:rsidP="00635C42">
      <w:pPr>
        <w:pStyle w:val="HTMLPreformatted"/>
        <w:ind w:left="1200" w:right="480"/>
        <w:divId w:val="1788349582"/>
        <w:rPr>
          <w:lang w:val="en"/>
        </w:rPr>
      </w:pPr>
      <w:r>
        <w:rPr>
          <w:lang w:val="en"/>
        </w:rPr>
        <w:t xml:space="preserve">     ["openid", "profile", "email", "address", "phone"],</w:t>
      </w:r>
    </w:p>
    <w:p w14:paraId="7A81CD71" w14:textId="77777777" w:rsidR="00000000" w:rsidRDefault="00635C42" w:rsidP="00635C42">
      <w:pPr>
        <w:pStyle w:val="HTMLPreformatted"/>
        <w:ind w:left="1200" w:right="480"/>
        <w:divId w:val="1788349582"/>
        <w:rPr>
          <w:lang w:val="en"/>
        </w:rPr>
      </w:pPr>
      <w:r>
        <w:rPr>
          <w:lang w:val="en"/>
        </w:rPr>
        <w:t xml:space="preserve">   "response_types_supported":</w:t>
      </w:r>
    </w:p>
    <w:p w14:paraId="60B35585" w14:textId="77777777" w:rsidR="00000000" w:rsidRDefault="00635C42" w:rsidP="00635C42">
      <w:pPr>
        <w:pStyle w:val="HTMLPreformatted"/>
        <w:ind w:left="1200" w:right="480"/>
        <w:divId w:val="1788349582"/>
        <w:rPr>
          <w:lang w:val="en"/>
        </w:rPr>
      </w:pPr>
      <w:r>
        <w:rPr>
          <w:lang w:val="en"/>
        </w:rPr>
        <w:t xml:space="preserve">     ["id_token"],</w:t>
      </w:r>
    </w:p>
    <w:p w14:paraId="5AE4B7B1" w14:textId="77777777" w:rsidR="00000000" w:rsidRDefault="00635C42" w:rsidP="00635C42">
      <w:pPr>
        <w:pStyle w:val="HTMLPreformatted"/>
        <w:ind w:left="1200" w:right="480"/>
        <w:divId w:val="1788349582"/>
        <w:rPr>
          <w:lang w:val="en"/>
        </w:rPr>
      </w:pPr>
      <w:r>
        <w:rPr>
          <w:lang w:val="en"/>
        </w:rPr>
        <w:t xml:space="preserve">   "subject_types_supported":</w:t>
      </w:r>
    </w:p>
    <w:p w14:paraId="1367DC1E" w14:textId="77777777" w:rsidR="00000000" w:rsidRDefault="00635C42" w:rsidP="00635C42">
      <w:pPr>
        <w:pStyle w:val="HTMLPreformatted"/>
        <w:ind w:left="1200" w:right="480"/>
        <w:divId w:val="1788349582"/>
        <w:rPr>
          <w:lang w:val="en"/>
        </w:rPr>
      </w:pPr>
      <w:r>
        <w:rPr>
          <w:lang w:val="en"/>
        </w:rPr>
        <w:t xml:space="preserve">     ["pairwise"],</w:t>
      </w:r>
    </w:p>
    <w:p w14:paraId="12742412" w14:textId="77777777" w:rsidR="00000000" w:rsidRDefault="00635C42" w:rsidP="00635C42">
      <w:pPr>
        <w:pStyle w:val="HTMLPreformatted"/>
        <w:ind w:left="1200" w:right="480"/>
        <w:divId w:val="1788349582"/>
        <w:rPr>
          <w:lang w:val="en"/>
        </w:rPr>
      </w:pPr>
      <w:r>
        <w:rPr>
          <w:lang w:val="en"/>
        </w:rPr>
        <w:t xml:space="preserve">   "id_token_signing_alg_values_supported":</w:t>
      </w:r>
    </w:p>
    <w:p w14:paraId="0C9890B9" w14:textId="77777777" w:rsidR="00000000" w:rsidRDefault="00635C42" w:rsidP="00635C42">
      <w:pPr>
        <w:pStyle w:val="HTMLPreformatted"/>
        <w:ind w:left="1200" w:right="480"/>
        <w:divId w:val="1788349582"/>
        <w:rPr>
          <w:lang w:val="en"/>
        </w:rPr>
      </w:pPr>
      <w:r>
        <w:rPr>
          <w:lang w:val="en"/>
        </w:rPr>
        <w:t xml:space="preserve">     ["RS256"],</w:t>
      </w:r>
    </w:p>
    <w:p w14:paraId="53F4B5F0" w14:textId="77777777" w:rsidR="00000000" w:rsidRDefault="00635C42" w:rsidP="00635C42">
      <w:pPr>
        <w:pStyle w:val="HTMLPreformatted"/>
        <w:ind w:left="1200" w:right="480"/>
        <w:divId w:val="1788349582"/>
        <w:rPr>
          <w:lang w:val="en"/>
        </w:rPr>
      </w:pPr>
      <w:r>
        <w:rPr>
          <w:lang w:val="en"/>
        </w:rPr>
        <w:t xml:space="preserve">   </w:t>
      </w:r>
      <w:r>
        <w:rPr>
          <w:lang w:val="en"/>
        </w:rPr>
        <w:t>"request_object_signing_alg_values_supported":</w:t>
      </w:r>
    </w:p>
    <w:p w14:paraId="6DF4A2E2" w14:textId="77777777" w:rsidR="00000000" w:rsidRDefault="00635C42" w:rsidP="00635C42">
      <w:pPr>
        <w:pStyle w:val="HTMLPreformatted"/>
        <w:ind w:left="1200" w:right="480"/>
        <w:divId w:val="1788349582"/>
        <w:rPr>
          <w:lang w:val="en"/>
        </w:rPr>
      </w:pPr>
      <w:r>
        <w:rPr>
          <w:lang w:val="en"/>
        </w:rPr>
        <w:t xml:space="preserve">     ["none", "RS256"]</w:t>
      </w:r>
    </w:p>
    <w:p w14:paraId="5D19AB1D" w14:textId="77777777" w:rsidR="00000000" w:rsidRDefault="00635C42" w:rsidP="00635C42">
      <w:pPr>
        <w:pStyle w:val="HTMLPreformatted"/>
        <w:ind w:left="1200" w:right="480"/>
        <w:divId w:val="1788349582"/>
        <w:rPr>
          <w:lang w:val="en"/>
        </w:rPr>
      </w:pPr>
      <w:r>
        <w:rPr>
          <w:lang w:val="en"/>
        </w:rPr>
        <w:t xml:space="preserve">   }</w:t>
      </w:r>
    </w:p>
    <w:p w14:paraId="3CC670D8" w14:textId="77777777" w:rsidR="00000000" w:rsidRDefault="00635C42">
      <w:pPr>
        <w:pStyle w:val="NormalWeb"/>
        <w:divId w:val="2103406055"/>
        <w:rPr>
          <w:rFonts w:ascii="Verdana" w:hAnsi="Verdana"/>
          <w:color w:val="000000"/>
          <w:lang w:val="en"/>
        </w:rPr>
      </w:pPr>
      <w:r>
        <w:rPr>
          <w:rFonts w:ascii="Verdana" w:hAnsi="Verdana"/>
          <w:color w:val="000000"/>
          <w:lang w:val="en"/>
        </w:rPr>
        <w:t>Note: The OpenID Foundation may consider hosting a site https://self-issued.me/ that returns the above static configuration file so that the Client would not need any special treatm</w:t>
      </w:r>
      <w:r>
        <w:rPr>
          <w:rFonts w:ascii="Verdana" w:hAnsi="Verdana"/>
          <w:color w:val="000000"/>
          <w:lang w:val="en"/>
        </w:rPr>
        <w:t xml:space="preserve">ent for discovery of the Self-Issued OP. </w:t>
      </w:r>
    </w:p>
    <w:p w14:paraId="23E3EB3B" w14:textId="77777777" w:rsidR="00000000" w:rsidRDefault="00635C42">
      <w:pPr>
        <w:spacing w:before="0" w:beforeAutospacing="0" w:after="0" w:afterAutospacing="0"/>
        <w:divId w:val="2103406055"/>
        <w:rPr>
          <w:rFonts w:ascii="Verdana" w:eastAsia="Times New Roman" w:hAnsi="Verdana"/>
          <w:color w:val="000000"/>
          <w:lang w:val="en"/>
        </w:rPr>
      </w:pPr>
      <w:bookmarkStart w:id="88" w:name="self_issued.registration"/>
      <w:bookmarkEnd w:id="88"/>
    </w:p>
    <w:p w14:paraId="79C40B53"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DBB50D" w14:textId="77777777">
        <w:trPr>
          <w:divId w:val="2103406055"/>
          <w:trHeight w:val="225"/>
          <w:tblCellSpacing w:w="15" w:type="dxa"/>
        </w:trPr>
        <w:tc>
          <w:tcPr>
            <w:tcW w:w="450" w:type="dxa"/>
            <w:shd w:val="clear" w:color="auto" w:fill="990000"/>
            <w:vAlign w:val="center"/>
            <w:hideMark/>
          </w:tcPr>
          <w:p w14:paraId="70F367A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w:t>
              </w:r>
              <w:r>
                <w:rPr>
                  <w:rFonts w:ascii="Monaco" w:eastAsia="Times New Roman" w:hAnsi="Monaco"/>
                  <w:b/>
                  <w:bCs/>
                  <w:color w:val="FFFFFF"/>
                  <w:sz w:val="20"/>
                  <w:szCs w:val="20"/>
                </w:rPr>
                <w:t>C </w:t>
              </w:r>
            </w:hyperlink>
          </w:p>
        </w:tc>
      </w:tr>
    </w:tbl>
    <w:p w14:paraId="3BBD8FA9" w14:textId="77777777" w:rsidR="00000000" w:rsidRDefault="00635C42">
      <w:pPr>
        <w:pStyle w:val="Heading3"/>
        <w:divId w:val="2103406055"/>
        <w:rPr>
          <w:rFonts w:eastAsia="Times New Roman"/>
          <w:lang w:val="en"/>
        </w:rPr>
      </w:pPr>
      <w:bookmarkStart w:id="89" w:name="rfc.section.3.2"/>
      <w:bookmarkEnd w:id="89"/>
      <w:r>
        <w:rPr>
          <w:rFonts w:eastAsia="Times New Roman"/>
          <w:lang w:val="en"/>
        </w:rPr>
        <w:t>3.2.  Self-Issued OpenID Provider Registration</w:t>
      </w:r>
    </w:p>
    <w:p w14:paraId="723D1B5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 using a Self-Issued OP, the Client is deemed to have registered with the OP and obtained following Client Registration Response. </w:t>
      </w:r>
    </w:p>
    <w:p w14:paraId="2D4F97E0" w14:textId="77777777" w:rsidR="00000000" w:rsidRDefault="00635C42" w:rsidP="00635C42">
      <w:pPr>
        <w:spacing w:beforeAutospacing="0" w:after="0" w:afterAutospacing="0"/>
        <w:ind w:left="1200" w:right="1200"/>
        <w:divId w:val="2089112216"/>
        <w:rPr>
          <w:rFonts w:ascii="Verdana" w:eastAsia="Times New Roman" w:hAnsi="Verdana"/>
          <w:color w:val="000000"/>
          <w:lang w:val="en"/>
        </w:rPr>
      </w:pPr>
      <w:r>
        <w:rPr>
          <w:rFonts w:ascii="Verdana" w:eastAsia="Times New Roman" w:hAnsi="Verdana"/>
          <w:color w:val="000000"/>
          <w:lang w:val="en"/>
        </w:rPr>
        <w:t>client_id</w:t>
      </w:r>
    </w:p>
    <w:p w14:paraId="6182452A" w14:textId="77777777" w:rsidR="00000000" w:rsidRDefault="00635C42" w:rsidP="00635C42">
      <w:pPr>
        <w:spacing w:before="0" w:beforeAutospacing="0" w:after="0" w:afterAutospacing="0"/>
        <w:ind w:left="1920" w:right="1200"/>
        <w:divId w:val="2089112216"/>
        <w:rPr>
          <w:rFonts w:ascii="Verdana" w:eastAsia="Times New Roman" w:hAnsi="Verdana"/>
          <w:color w:val="000000"/>
          <w:lang w:val="en"/>
        </w:rPr>
      </w:pPr>
      <w:r>
        <w:rPr>
          <w:rStyle w:val="HTMLTypewriter"/>
          <w:lang w:val="en"/>
        </w:rPr>
        <w:t>redirect_uri</w:t>
      </w:r>
      <w:r>
        <w:rPr>
          <w:rFonts w:ascii="Verdana" w:eastAsia="Times New Roman" w:hAnsi="Verdana"/>
          <w:color w:val="000000"/>
          <w:lang w:val="en"/>
        </w:rPr>
        <w:t xml:space="preserve"> value of the Client. </w:t>
      </w:r>
    </w:p>
    <w:p w14:paraId="5DA43F76" w14:textId="77777777" w:rsidR="00000000" w:rsidRDefault="00635C42" w:rsidP="00635C42">
      <w:pPr>
        <w:spacing w:before="0" w:beforeAutospacing="0" w:after="0" w:afterAutospacing="0"/>
        <w:ind w:left="1200" w:right="1200"/>
        <w:divId w:val="2089112216"/>
        <w:rPr>
          <w:rFonts w:ascii="Verdana" w:eastAsia="Times New Roman" w:hAnsi="Verdana"/>
          <w:color w:val="000000"/>
          <w:lang w:val="en"/>
        </w:rPr>
      </w:pPr>
      <w:r>
        <w:rPr>
          <w:rFonts w:ascii="Verdana" w:eastAsia="Times New Roman" w:hAnsi="Verdana"/>
          <w:color w:val="000000"/>
          <w:lang w:val="en"/>
        </w:rPr>
        <w:t>client_secret_expires_at</w:t>
      </w:r>
    </w:p>
    <w:p w14:paraId="01237E98" w14:textId="77777777" w:rsidR="00000000" w:rsidRDefault="00635C42" w:rsidP="00635C42">
      <w:pPr>
        <w:spacing w:before="0" w:beforeAutospacing="0" w:afterAutospacing="0"/>
        <w:ind w:left="1920" w:right="1200"/>
        <w:divId w:val="2089112216"/>
        <w:rPr>
          <w:rFonts w:ascii="Verdana" w:eastAsia="Times New Roman" w:hAnsi="Verdana"/>
          <w:color w:val="000000"/>
          <w:lang w:val="en"/>
        </w:rPr>
      </w:pPr>
      <w:r>
        <w:rPr>
          <w:rFonts w:ascii="Verdana" w:eastAsia="Times New Roman" w:hAnsi="Verdana"/>
          <w:color w:val="000000"/>
          <w:lang w:val="en"/>
        </w:rPr>
        <w:t>0</w:t>
      </w:r>
      <w:r>
        <w:rPr>
          <w:rFonts w:ascii="Verdana" w:eastAsia="Times New Roman" w:hAnsi="Verdana"/>
          <w:color w:val="000000"/>
          <w:lang w:val="en"/>
        </w:rPr>
        <w:t xml:space="preserve"> </w:t>
      </w:r>
    </w:p>
    <w:p w14:paraId="49BC2FD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Note: The OpenID Foundation may consider hosting the (stateless) endpoint </w:t>
      </w:r>
      <w:r>
        <w:rPr>
          <w:rStyle w:val="HTMLTypewriter"/>
          <w:lang w:val="en"/>
        </w:rPr>
        <w:t>https://self-issued.me/registration/1.0/</w:t>
      </w:r>
      <w:r>
        <w:rPr>
          <w:rFonts w:ascii="Verdana" w:hAnsi="Verdana"/>
          <w:color w:val="000000"/>
          <w:lang w:val="en"/>
        </w:rPr>
        <w:t xml:space="preserve"> that returns the response above so that the Client would not need to perform any special processing for registration of a Self-Issued OP. </w:t>
      </w:r>
    </w:p>
    <w:p w14:paraId="5383FB6F" w14:textId="77777777" w:rsidR="00000000" w:rsidRDefault="00635C42">
      <w:pPr>
        <w:spacing w:before="0" w:beforeAutospacing="0" w:after="0" w:afterAutospacing="0"/>
        <w:divId w:val="2103406055"/>
        <w:rPr>
          <w:rFonts w:ascii="Verdana" w:eastAsia="Times New Roman" w:hAnsi="Verdana"/>
          <w:color w:val="000000"/>
          <w:lang w:val="en"/>
        </w:rPr>
      </w:pPr>
      <w:bookmarkStart w:id="90" w:name="SelfIssuedRegistrationRequest"/>
      <w:bookmarkEnd w:id="90"/>
    </w:p>
    <w:p w14:paraId="0951BCB3"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504BD44" w14:textId="77777777">
        <w:trPr>
          <w:divId w:val="2103406055"/>
          <w:trHeight w:val="225"/>
          <w:tblCellSpacing w:w="15" w:type="dxa"/>
        </w:trPr>
        <w:tc>
          <w:tcPr>
            <w:tcW w:w="450" w:type="dxa"/>
            <w:shd w:val="clear" w:color="auto" w:fill="990000"/>
            <w:vAlign w:val="center"/>
            <w:hideMark/>
          </w:tcPr>
          <w:p w14:paraId="1FC0DDAB"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1DDB2DE" w14:textId="77777777" w:rsidR="00000000" w:rsidRDefault="00635C42">
      <w:pPr>
        <w:pStyle w:val="Heading3"/>
        <w:divId w:val="2103406055"/>
        <w:rPr>
          <w:rFonts w:eastAsia="Times New Roman"/>
          <w:lang w:val="en"/>
        </w:rPr>
      </w:pPr>
      <w:bookmarkStart w:id="91" w:name="rfc.section.3.2.1"/>
      <w:bookmarkEnd w:id="91"/>
      <w:r>
        <w:rPr>
          <w:rFonts w:eastAsia="Times New Roman"/>
          <w:lang w:val="en"/>
        </w:rPr>
        <w:t>3.2.1.  Providing Additional Registrati</w:t>
      </w:r>
      <w:r>
        <w:rPr>
          <w:rFonts w:eastAsia="Times New Roman"/>
          <w:lang w:val="en"/>
        </w:rPr>
        <w:t>on Information</w:t>
      </w:r>
    </w:p>
    <w:p w14:paraId="1123CE5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request parameter can be used by the Client to provide information about itself to a Self-Issued OP that would normally be provided to an OP during Dynamic Client Registration. </w:t>
      </w:r>
      <w:r>
        <w:rPr>
          <w:rFonts w:ascii="Verdana" w:hAnsi="Verdana"/>
          <w:color w:val="000000"/>
          <w:lang w:val="en"/>
        </w:rPr>
        <w:t xml:space="preserve">The value is a JSON object containing name/value pairs defined in Section 2.1 of the </w:t>
      </w:r>
      <w:hyperlink w:anchor="OpenID.Registration" w:history="1">
        <w:r>
          <w:rPr>
            <w:rStyle w:val="Hyperlink"/>
            <w:rFonts w:ascii="Verdana" w:hAnsi="Verdana"/>
            <w:u w:val="none"/>
            <w:lang w:val="en"/>
          </w:rPr>
          <w:t>OpenID Connect Dynamic Client Registration 1.0</w:t>
        </w:r>
        <w:r>
          <w:rPr>
            <w:rStyle w:val="Hyperlink"/>
            <w:rFonts w:ascii="Verdana" w:hAnsi="Verdana"/>
            <w:vanish/>
            <w:u w:val="none"/>
            <w:lang w:val="en"/>
          </w:rPr>
          <w:t xml:space="preserve"> (Sakimura, N., Bradley, J., and M. Jones, “OpenID Connect Dynamic Client Registrat</w:t>
        </w:r>
        <w:r>
          <w:rPr>
            <w:rStyle w:val="Hyperlink"/>
            <w:rFonts w:ascii="Verdana" w:hAnsi="Verdana"/>
            <w:vanish/>
            <w:u w:val="none"/>
            <w:lang w:val="en"/>
          </w:rPr>
          <w:t>ion 1.0,” June 2013.)</w:t>
        </w:r>
      </w:hyperlink>
      <w:r>
        <w:rPr>
          <w:rFonts w:ascii="Verdana" w:hAnsi="Verdana"/>
          <w:color w:val="000000"/>
          <w:lang w:val="en"/>
        </w:rPr>
        <w:t xml:space="preserve"> [OpenID.Registration] specification. None of this information is REQUIRED by Self-Issued OPs, so the use of this parameter is OPTIONAL. </w:t>
      </w:r>
    </w:p>
    <w:p w14:paraId="25AF6AFF"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w:t>
      </w:r>
      <w:r>
        <w:rPr>
          <w:rStyle w:val="HTMLTypewriter"/>
          <w:lang w:val="en"/>
        </w:rPr>
        <w:t>registration</w:t>
      </w:r>
      <w:r>
        <w:rPr>
          <w:rFonts w:ascii="Verdana" w:hAnsi="Verdana"/>
          <w:color w:val="000000"/>
          <w:lang w:val="en"/>
        </w:rPr>
        <w:t xml:space="preserve"> parameter value is represented in an OAuth 2.0 request as UTF-8 encoded JSON (wh</w:t>
      </w:r>
      <w:r>
        <w:rPr>
          <w:rFonts w:ascii="Verdana" w:hAnsi="Verdana"/>
          <w:color w:val="000000"/>
          <w:lang w:val="en"/>
        </w:rPr>
        <w:t xml:space="preserve">ich ends up being form-urlencoded when passed as an OAuth parameter). </w:t>
      </w:r>
    </w:p>
    <w:p w14:paraId="55A8837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Registration parameters that would typically be used in requests to Self-Issued OPs are </w:t>
      </w:r>
      <w:r>
        <w:rPr>
          <w:rStyle w:val="HTMLTypewriter"/>
          <w:lang w:val="en"/>
        </w:rPr>
        <w:t>policy_uri</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and </w:t>
      </w:r>
      <w:r>
        <w:rPr>
          <w:rStyle w:val="HTMLTypewriter"/>
          <w:lang w:val="en"/>
        </w:rPr>
        <w:t>logo_uri</w:t>
      </w:r>
      <w:r>
        <w:rPr>
          <w:rFonts w:ascii="Verdana" w:hAnsi="Verdana"/>
          <w:color w:val="000000"/>
          <w:lang w:val="en"/>
        </w:rPr>
        <w:t xml:space="preserve">. If the Client uses more than one redirection URI, the </w:t>
      </w:r>
      <w:r>
        <w:rPr>
          <w:rStyle w:val="HTMLTypewriter"/>
          <w:lang w:val="en"/>
        </w:rPr>
        <w:t>redi</w:t>
      </w:r>
      <w:r>
        <w:rPr>
          <w:rStyle w:val="HTMLTypewriter"/>
          <w:lang w:val="en"/>
        </w:rPr>
        <w:t>rect_uris</w:t>
      </w:r>
      <w:r>
        <w:rPr>
          <w:rFonts w:ascii="Verdana" w:hAnsi="Verdana"/>
          <w:color w:val="000000"/>
          <w:lang w:val="en"/>
        </w:rPr>
        <w:t xml:space="preserve"> parameter would be used to register them. </w:t>
      </w:r>
    </w:p>
    <w:p w14:paraId="3CC93DDC" w14:textId="77777777" w:rsidR="00000000" w:rsidRDefault="00635C42">
      <w:pPr>
        <w:spacing w:before="0" w:beforeAutospacing="0" w:after="0" w:afterAutospacing="0"/>
        <w:divId w:val="2103406055"/>
        <w:rPr>
          <w:rFonts w:ascii="Verdana" w:eastAsia="Times New Roman" w:hAnsi="Verdana"/>
          <w:color w:val="000000"/>
          <w:lang w:val="en"/>
        </w:rPr>
      </w:pPr>
      <w:bookmarkStart w:id="92" w:name="self_issued.request"/>
      <w:bookmarkEnd w:id="92"/>
    </w:p>
    <w:p w14:paraId="0F56E689"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07AB880" w14:textId="77777777">
        <w:trPr>
          <w:divId w:val="2103406055"/>
          <w:trHeight w:val="225"/>
          <w:tblCellSpacing w:w="15" w:type="dxa"/>
        </w:trPr>
        <w:tc>
          <w:tcPr>
            <w:tcW w:w="450" w:type="dxa"/>
            <w:shd w:val="clear" w:color="auto" w:fill="990000"/>
            <w:vAlign w:val="center"/>
            <w:hideMark/>
          </w:tcPr>
          <w:p w14:paraId="13D6BF6F"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F04E2A9" w14:textId="77777777" w:rsidR="00000000" w:rsidRDefault="00635C42">
      <w:pPr>
        <w:pStyle w:val="Heading3"/>
        <w:divId w:val="2103406055"/>
        <w:rPr>
          <w:rFonts w:eastAsia="Times New Roman"/>
          <w:lang w:val="en"/>
        </w:rPr>
      </w:pPr>
      <w:bookmarkStart w:id="93" w:name="rfc.section.3.3"/>
      <w:bookmarkEnd w:id="93"/>
      <w:r>
        <w:rPr>
          <w:rFonts w:eastAsia="Times New Roman"/>
          <w:lang w:val="en"/>
        </w:rPr>
        <w:t>3.3.  Self-Issued OpenID Provider Request</w:t>
      </w:r>
    </w:p>
    <w:p w14:paraId="2978574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Client sends the Authorization Request to the Authorization Endpoint with the following parameters: </w:t>
      </w:r>
    </w:p>
    <w:p w14:paraId="08B8BEDF" w14:textId="77777777" w:rsidR="00000000" w:rsidRDefault="00635C42" w:rsidP="00635C42">
      <w:pPr>
        <w:spacing w:beforeAutospacing="0" w:after="0" w:afterAutospacing="0"/>
        <w:ind w:left="1200" w:right="1200"/>
        <w:divId w:val="2140566934"/>
        <w:rPr>
          <w:rFonts w:ascii="Verdana" w:eastAsia="Times New Roman" w:hAnsi="Verdana"/>
          <w:color w:val="000000"/>
          <w:lang w:val="en"/>
        </w:rPr>
      </w:pPr>
      <w:r>
        <w:rPr>
          <w:rFonts w:ascii="Verdana" w:eastAsia="Times New Roman" w:hAnsi="Verdana"/>
          <w:color w:val="000000"/>
          <w:lang w:val="en"/>
        </w:rPr>
        <w:t>response_type</w:t>
      </w:r>
    </w:p>
    <w:p w14:paraId="327F2B75" w14:textId="77777777" w:rsidR="00000000" w:rsidRDefault="00635C42" w:rsidP="00635C42">
      <w:pPr>
        <w:spacing w:before="0" w:beforeAutospacing="0" w:after="0" w:afterAutospacing="0"/>
        <w:ind w:left="1920" w:right="1200"/>
        <w:divId w:val="2140566934"/>
        <w:rPr>
          <w:rFonts w:ascii="Verdana" w:eastAsia="Times New Roman" w:hAnsi="Verdana"/>
          <w:color w:val="000000"/>
          <w:lang w:val="en"/>
        </w:rPr>
      </w:pPr>
      <w:r>
        <w:rPr>
          <w:rFonts w:ascii="Verdana" w:eastAsia="Times New Roman" w:hAnsi="Verdana"/>
          <w:color w:val="000000"/>
          <w:lang w:val="en"/>
        </w:rPr>
        <w:t xml:space="preserve">REQUIRED. Constant string value </w:t>
      </w:r>
      <w:r>
        <w:rPr>
          <w:rStyle w:val="HTMLTypewriter"/>
          <w:lang w:val="en"/>
        </w:rPr>
        <w:t>id_token</w:t>
      </w:r>
      <w:r>
        <w:rPr>
          <w:rFonts w:ascii="Verdana" w:eastAsia="Times New Roman" w:hAnsi="Verdana"/>
          <w:color w:val="000000"/>
          <w:lang w:val="en"/>
        </w:rPr>
        <w:t xml:space="preserve">. </w:t>
      </w:r>
    </w:p>
    <w:p w14:paraId="53B2F50E" w14:textId="77777777" w:rsidR="00000000" w:rsidRDefault="00635C42" w:rsidP="00635C42">
      <w:pPr>
        <w:spacing w:before="0" w:beforeAutospacing="0" w:after="0" w:afterAutospacing="0"/>
        <w:ind w:left="1200" w:right="1200"/>
        <w:divId w:val="2140566934"/>
        <w:rPr>
          <w:rFonts w:ascii="Verdana" w:eastAsia="Times New Roman" w:hAnsi="Verdana"/>
          <w:color w:val="000000"/>
          <w:lang w:val="en"/>
        </w:rPr>
      </w:pPr>
      <w:r>
        <w:rPr>
          <w:rFonts w:ascii="Verdana" w:eastAsia="Times New Roman" w:hAnsi="Verdana"/>
          <w:color w:val="000000"/>
          <w:lang w:val="en"/>
        </w:rPr>
        <w:t>client_id</w:t>
      </w:r>
    </w:p>
    <w:p w14:paraId="136FF3DA" w14:textId="77777777" w:rsidR="00000000" w:rsidRDefault="00635C42" w:rsidP="00635C42">
      <w:pPr>
        <w:spacing w:before="0" w:beforeAutospacing="0" w:after="0" w:afterAutospacing="0"/>
        <w:ind w:left="1920" w:right="1200"/>
        <w:divId w:val="2140566934"/>
        <w:rPr>
          <w:rFonts w:ascii="Verdana" w:eastAsia="Times New Roman" w:hAnsi="Verdana"/>
          <w:color w:val="000000"/>
          <w:lang w:val="en"/>
        </w:rPr>
      </w:pPr>
      <w:r>
        <w:rPr>
          <w:rFonts w:ascii="Verdana" w:eastAsia="Times New Roman" w:hAnsi="Verdana"/>
          <w:color w:val="000000"/>
          <w:lang w:val="en"/>
        </w:rPr>
        <w:t xml:space="preserve">REQUIRED. </w:t>
      </w:r>
      <w:r>
        <w:rPr>
          <w:rFonts w:ascii="Verdana" w:eastAsia="Times New Roman" w:hAnsi="Verdana"/>
          <w:color w:val="000000"/>
          <w:lang w:val="en"/>
        </w:rPr>
        <w:t xml:space="preserve">Client ID value for the Client, which in this case contains the </w:t>
      </w:r>
      <w:r>
        <w:rPr>
          <w:rStyle w:val="HTMLTypewriter"/>
          <w:lang w:val="en"/>
        </w:rPr>
        <w:t>redirect_uri</w:t>
      </w:r>
      <w:r>
        <w:rPr>
          <w:rFonts w:ascii="Verdana" w:eastAsia="Times New Roman" w:hAnsi="Verdana"/>
          <w:color w:val="000000"/>
          <w:lang w:val="en"/>
        </w:rPr>
        <w:t xml:space="preserve"> value of the Client. Since the Client's </w:t>
      </w:r>
      <w:r>
        <w:rPr>
          <w:rStyle w:val="HTMLTypewriter"/>
          <w:lang w:val="en"/>
        </w:rPr>
        <w:t>redirect_uri</w:t>
      </w:r>
      <w:r>
        <w:rPr>
          <w:rFonts w:ascii="Verdana" w:eastAsia="Times New Roman" w:hAnsi="Verdana"/>
          <w:color w:val="000000"/>
          <w:lang w:val="en"/>
        </w:rPr>
        <w:t xml:space="preserve"> URI value is communicated as the Client ID, a </w:t>
      </w:r>
      <w:r>
        <w:rPr>
          <w:rStyle w:val="HTMLTypewriter"/>
          <w:lang w:val="en"/>
        </w:rPr>
        <w:t>redirect_uri</w:t>
      </w:r>
      <w:r>
        <w:rPr>
          <w:rFonts w:ascii="Verdana" w:eastAsia="Times New Roman" w:hAnsi="Verdana"/>
          <w:color w:val="000000"/>
          <w:lang w:val="en"/>
        </w:rPr>
        <w:t xml:space="preserve"> parameter is NOT REQUIRED to also be included in the request. </w:t>
      </w:r>
    </w:p>
    <w:p w14:paraId="48EABCE6" w14:textId="77777777" w:rsidR="00000000" w:rsidRDefault="00635C42" w:rsidP="00635C42">
      <w:pPr>
        <w:spacing w:before="0" w:beforeAutospacing="0" w:after="0" w:afterAutospacing="0"/>
        <w:ind w:left="1200" w:right="1200"/>
        <w:divId w:val="2140566934"/>
        <w:rPr>
          <w:rFonts w:ascii="Verdana" w:eastAsia="Times New Roman" w:hAnsi="Verdana"/>
          <w:color w:val="000000"/>
          <w:lang w:val="en"/>
        </w:rPr>
      </w:pPr>
      <w:r>
        <w:rPr>
          <w:rFonts w:ascii="Verdana" w:eastAsia="Times New Roman" w:hAnsi="Verdana"/>
          <w:color w:val="000000"/>
          <w:lang w:val="en"/>
        </w:rPr>
        <w:t>scop</w:t>
      </w:r>
      <w:r>
        <w:rPr>
          <w:rFonts w:ascii="Verdana" w:eastAsia="Times New Roman" w:hAnsi="Verdana"/>
          <w:color w:val="000000"/>
          <w:lang w:val="en"/>
        </w:rPr>
        <w:t>e</w:t>
      </w:r>
    </w:p>
    <w:p w14:paraId="705DA110" w14:textId="77777777" w:rsidR="00000000" w:rsidRDefault="00635C42" w:rsidP="00635C42">
      <w:pPr>
        <w:spacing w:before="0" w:beforeAutospacing="0" w:after="0" w:afterAutospacing="0"/>
        <w:ind w:left="1920" w:right="1200"/>
        <w:divId w:val="2140566934"/>
        <w:rPr>
          <w:rFonts w:ascii="Verdana" w:eastAsia="Times New Roman" w:hAnsi="Verdana"/>
          <w:color w:val="000000"/>
          <w:lang w:val="en"/>
        </w:rPr>
      </w:pPr>
      <w:r>
        <w:rPr>
          <w:rFonts w:ascii="Verdana" w:eastAsia="Times New Roman" w:hAnsi="Verdana"/>
          <w:color w:val="000000"/>
          <w:lang w:val="en"/>
        </w:rPr>
        <w:t xml:space="preserve">REQUIRED. </w:t>
      </w:r>
      <w:r>
        <w:rPr>
          <w:rStyle w:val="HTMLTypewriter"/>
          <w:lang w:val="en"/>
        </w:rPr>
        <w:t>scope</w:t>
      </w:r>
      <w:r>
        <w:rPr>
          <w:rFonts w:ascii="Verdana" w:eastAsia="Times New Roman" w:hAnsi="Verdana"/>
          <w:color w:val="000000"/>
          <w:lang w:val="en"/>
        </w:rPr>
        <w:t xml:space="preserve"> parameter value, as defined in </w:t>
      </w:r>
      <w:hyperlink w:anchor="scopes" w:history="1">
        <w:r>
          <w:rPr>
            <w:rStyle w:val="Hyperlink"/>
            <w:rFonts w:ascii="Verdana" w:eastAsia="Times New Roman" w:hAnsi="Verdana"/>
            <w:u w:val="none"/>
            <w:lang w:val="en"/>
          </w:rPr>
          <w:t>Section 2.4</w:t>
        </w:r>
        <w:r>
          <w:rPr>
            <w:rStyle w:val="Hyperlink"/>
            <w:rFonts w:ascii="Verdana" w:eastAsia="Times New Roman" w:hAnsi="Verdana"/>
            <w:vanish/>
            <w:u w:val="none"/>
            <w:lang w:val="en"/>
          </w:rPr>
          <w:t xml:space="preserve"> (Scope Values)</w:t>
        </w:r>
      </w:hyperlink>
      <w:r>
        <w:rPr>
          <w:rFonts w:ascii="Verdana" w:eastAsia="Times New Roman" w:hAnsi="Verdana"/>
          <w:color w:val="000000"/>
          <w:lang w:val="en"/>
        </w:rPr>
        <w:t xml:space="preserve">. </w:t>
      </w:r>
    </w:p>
    <w:p w14:paraId="52F8D707" w14:textId="77777777" w:rsidR="00000000" w:rsidRDefault="00635C42" w:rsidP="00635C42">
      <w:pPr>
        <w:spacing w:before="0" w:beforeAutospacing="0" w:after="0" w:afterAutospacing="0"/>
        <w:ind w:left="1200" w:right="1200"/>
        <w:divId w:val="2140566934"/>
        <w:rPr>
          <w:rFonts w:ascii="Verdana" w:eastAsia="Times New Roman" w:hAnsi="Verdana"/>
          <w:color w:val="000000"/>
          <w:lang w:val="en"/>
        </w:rPr>
      </w:pPr>
      <w:r>
        <w:rPr>
          <w:rFonts w:ascii="Verdana" w:eastAsia="Times New Roman" w:hAnsi="Verdana"/>
          <w:color w:val="000000"/>
          <w:lang w:val="en"/>
        </w:rPr>
        <w:t>id_token_hint</w:t>
      </w:r>
    </w:p>
    <w:p w14:paraId="2F5DF6E5" w14:textId="77777777" w:rsidR="00000000" w:rsidRDefault="00635C42" w:rsidP="00635C42">
      <w:pPr>
        <w:spacing w:before="0" w:beforeAutospacing="0" w:after="0" w:afterAutospacing="0"/>
        <w:ind w:left="1920" w:right="1200"/>
        <w:divId w:val="2140566934"/>
        <w:rPr>
          <w:rFonts w:ascii="Verdana" w:eastAsia="Times New Roman" w:hAnsi="Verdana"/>
          <w:color w:val="000000"/>
          <w:lang w:val="en"/>
        </w:rPr>
      </w:pPr>
      <w:r>
        <w:rPr>
          <w:rFonts w:ascii="Verdana" w:eastAsia="Times New Roman" w:hAnsi="Verdana"/>
          <w:color w:val="000000"/>
          <w:lang w:val="en"/>
        </w:rPr>
        <w:t>OPTIONAL. Previously issued ID Token passed to the Authorization Server as a hint about the End-User's current or past authenticated se</w:t>
      </w:r>
      <w:r>
        <w:rPr>
          <w:rFonts w:ascii="Verdana" w:eastAsia="Times New Roman" w:hAnsi="Verdana"/>
          <w:color w:val="000000"/>
          <w:lang w:val="en"/>
        </w:rPr>
        <w:t xml:space="preserve">ssion with the Client. This SHOULD be present when </w:t>
      </w:r>
      <w:r>
        <w:rPr>
          <w:rStyle w:val="HTMLTypewriter"/>
          <w:lang w:val="en"/>
        </w:rPr>
        <w:t>prompt=none</w:t>
      </w:r>
      <w:r>
        <w:rPr>
          <w:rFonts w:ascii="Verdana" w:eastAsia="Times New Roman" w:hAnsi="Verdana"/>
          <w:color w:val="000000"/>
          <w:lang w:val="en"/>
        </w:rPr>
        <w:t xml:space="preserve"> is used. If the End-User identified by the ID Token is logged in or is logged in by the request, then the Authorization Server returns a positive response; otherwise, it SHOULD return a negativ</w:t>
      </w:r>
      <w:r>
        <w:rPr>
          <w:rFonts w:ascii="Verdana" w:eastAsia="Times New Roman" w:hAnsi="Verdana"/>
          <w:color w:val="000000"/>
          <w:lang w:val="en"/>
        </w:rPr>
        <w:t xml:space="preserve">e response. </w:t>
      </w:r>
    </w:p>
    <w:p w14:paraId="42D57061" w14:textId="77777777" w:rsidR="00000000" w:rsidRDefault="00635C42" w:rsidP="00635C42">
      <w:pPr>
        <w:spacing w:before="0" w:beforeAutospacing="0" w:after="0" w:afterAutospacing="0"/>
        <w:ind w:left="1200" w:right="1200"/>
        <w:divId w:val="2140566934"/>
        <w:rPr>
          <w:rFonts w:ascii="Verdana" w:eastAsia="Times New Roman" w:hAnsi="Verdana"/>
          <w:color w:val="000000"/>
          <w:lang w:val="en"/>
        </w:rPr>
      </w:pPr>
      <w:r>
        <w:rPr>
          <w:rFonts w:ascii="Verdana" w:eastAsia="Times New Roman" w:hAnsi="Verdana"/>
          <w:color w:val="000000"/>
          <w:lang w:val="en"/>
        </w:rPr>
        <w:t>registration</w:t>
      </w:r>
    </w:p>
    <w:p w14:paraId="11451421" w14:textId="77777777" w:rsidR="00000000" w:rsidRDefault="00635C42" w:rsidP="00635C42">
      <w:pPr>
        <w:spacing w:before="0" w:beforeAutospacing="0" w:afterAutospacing="0"/>
        <w:ind w:left="1920" w:right="1200"/>
        <w:divId w:val="2140566934"/>
        <w:rPr>
          <w:rFonts w:ascii="Verdana" w:eastAsia="Times New Roman" w:hAnsi="Verdana"/>
          <w:color w:val="000000"/>
          <w:lang w:val="en"/>
        </w:rPr>
      </w:pPr>
      <w:r>
        <w:rPr>
          <w:rFonts w:ascii="Verdana" w:eastAsia="Times New Roman" w:hAnsi="Verdana"/>
          <w:color w:val="000000"/>
          <w:lang w:val="en"/>
        </w:rPr>
        <w:t xml:space="preserve">OPTIONAL. This parameter is used by the Client to provide information about itself to a Self-Issued OP that would normally be provided to an OP during Dynamic Client Registration, as specified in </w:t>
      </w:r>
      <w:hyperlink w:anchor="SelfIssuedRegistrationRequest" w:history="1">
        <w:r>
          <w:rPr>
            <w:rStyle w:val="Hyperlink"/>
            <w:rFonts w:ascii="Verdana" w:eastAsia="Times New Roman" w:hAnsi="Verdana"/>
            <w:u w:val="none"/>
            <w:lang w:val="en"/>
          </w:rPr>
          <w:t>Section 3.2.1</w:t>
        </w:r>
        <w:r>
          <w:rPr>
            <w:rStyle w:val="Hyperlink"/>
            <w:rFonts w:ascii="Verdana" w:eastAsia="Times New Roman" w:hAnsi="Verdana"/>
            <w:vanish/>
            <w:u w:val="none"/>
            <w:lang w:val="en"/>
          </w:rPr>
          <w:t xml:space="preserve"> (Providing Additional Registration Information)</w:t>
        </w:r>
      </w:hyperlink>
      <w:r>
        <w:rPr>
          <w:rFonts w:ascii="Verdana" w:eastAsia="Times New Roman" w:hAnsi="Verdana"/>
          <w:color w:val="000000"/>
          <w:lang w:val="en"/>
        </w:rPr>
        <w:t xml:space="preserve">. The </w:t>
      </w:r>
      <w:r>
        <w:rPr>
          <w:rStyle w:val="HTMLTypewriter"/>
          <w:lang w:val="en"/>
        </w:rPr>
        <w:t>registration</w:t>
      </w:r>
      <w:r>
        <w:rPr>
          <w:rFonts w:ascii="Verdana" w:eastAsia="Times New Roman" w:hAnsi="Verdana"/>
          <w:color w:val="000000"/>
          <w:lang w:val="en"/>
        </w:rPr>
        <w:t xml:space="preserve"> parameter SHOULD NOT be used when the OP is not a Self-Issued OP. </w:t>
      </w:r>
    </w:p>
    <w:p w14:paraId="2221F62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Other parameters MAY be sent. Note that all Claims are returned in the ID Token. </w:t>
      </w:r>
    </w:p>
    <w:p w14:paraId="0BEC160D" w14:textId="77777777" w:rsidR="00000000" w:rsidRDefault="00635C42">
      <w:pPr>
        <w:pStyle w:val="NormalWeb"/>
        <w:divId w:val="2103406055"/>
        <w:rPr>
          <w:rFonts w:ascii="Verdana" w:hAnsi="Verdana"/>
          <w:color w:val="000000"/>
          <w:lang w:val="en"/>
        </w:rPr>
      </w:pPr>
      <w:r>
        <w:rPr>
          <w:rFonts w:ascii="Verdana" w:hAnsi="Verdana"/>
          <w:color w:val="000000"/>
          <w:lang w:val="en"/>
        </w:rPr>
        <w:t>The entir</w:t>
      </w:r>
      <w:r>
        <w:rPr>
          <w:rFonts w:ascii="Verdana" w:hAnsi="Verdana"/>
          <w:color w:val="000000"/>
          <w:lang w:val="en"/>
        </w:rPr>
        <w:t xml:space="preserve">e URL MUST NOT exceed 2048 ASCII characters. </w:t>
      </w:r>
    </w:p>
    <w:p w14:paraId="7B169DD4"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Following is a non-normative example (with line wraps within values for display purposes only): </w:t>
      </w:r>
    </w:p>
    <w:p w14:paraId="2DB1B531" w14:textId="77777777" w:rsidR="00000000" w:rsidRDefault="00635C42" w:rsidP="00635C42">
      <w:pPr>
        <w:pStyle w:val="HTMLPreformatted"/>
        <w:ind w:left="1200" w:right="480"/>
        <w:divId w:val="725182561"/>
        <w:rPr>
          <w:lang w:val="en"/>
        </w:rPr>
      </w:pPr>
    </w:p>
    <w:p w14:paraId="1580F74A" w14:textId="77777777" w:rsidR="00000000" w:rsidRDefault="00635C42" w:rsidP="00635C42">
      <w:pPr>
        <w:pStyle w:val="HTMLPreformatted"/>
        <w:ind w:left="1200" w:right="480"/>
        <w:divId w:val="725182561"/>
        <w:rPr>
          <w:lang w:val="en"/>
        </w:rPr>
      </w:pPr>
      <w:r>
        <w:rPr>
          <w:lang w:val="en"/>
        </w:rPr>
        <w:t xml:space="preserve">  HTTP/1.1 302 Found</w:t>
      </w:r>
    </w:p>
    <w:p w14:paraId="0F9B873C" w14:textId="77777777" w:rsidR="00000000" w:rsidRDefault="00635C42" w:rsidP="00635C42">
      <w:pPr>
        <w:pStyle w:val="HTMLPreformatted"/>
        <w:ind w:left="1200" w:right="480"/>
        <w:divId w:val="725182561"/>
        <w:rPr>
          <w:lang w:val="en"/>
        </w:rPr>
      </w:pPr>
      <w:r>
        <w:rPr>
          <w:lang w:val="en"/>
        </w:rPr>
        <w:t xml:space="preserve">  Location: openid://</w:t>
      </w:r>
    </w:p>
    <w:p w14:paraId="5C9FC8DC" w14:textId="77777777" w:rsidR="00000000" w:rsidRDefault="00635C42" w:rsidP="00635C42">
      <w:pPr>
        <w:pStyle w:val="HTMLPreformatted"/>
        <w:ind w:left="1200" w:right="480"/>
        <w:divId w:val="725182561"/>
        <w:rPr>
          <w:lang w:val="en"/>
        </w:rPr>
      </w:pPr>
      <w:r>
        <w:rPr>
          <w:lang w:val="en"/>
        </w:rPr>
        <w:t xml:space="preserve">    ?response_type=id_token</w:t>
      </w:r>
    </w:p>
    <w:p w14:paraId="78E9855F" w14:textId="77777777" w:rsidR="00000000" w:rsidRDefault="00635C42" w:rsidP="00635C42">
      <w:pPr>
        <w:pStyle w:val="HTMLPreformatted"/>
        <w:ind w:left="1200" w:right="480"/>
        <w:divId w:val="725182561"/>
        <w:rPr>
          <w:lang w:val="en"/>
        </w:rPr>
      </w:pPr>
      <w:r>
        <w:rPr>
          <w:lang w:val="en"/>
        </w:rPr>
        <w:t xml:space="preserve">    &amp;client_id=https%3A%2F%2Fclient.examp</w:t>
      </w:r>
      <w:r>
        <w:rPr>
          <w:lang w:val="en"/>
        </w:rPr>
        <w:t>le.org%2Fcb</w:t>
      </w:r>
    </w:p>
    <w:p w14:paraId="31AE8B78" w14:textId="77777777" w:rsidR="00000000" w:rsidRDefault="00635C42" w:rsidP="00635C42">
      <w:pPr>
        <w:pStyle w:val="HTMLPreformatted"/>
        <w:ind w:left="1200" w:right="480"/>
        <w:divId w:val="725182561"/>
        <w:rPr>
          <w:lang w:val="en"/>
        </w:rPr>
      </w:pPr>
      <w:r>
        <w:rPr>
          <w:lang w:val="en"/>
        </w:rPr>
        <w:t xml:space="preserve">    &amp;scope=openid%20profile</w:t>
      </w:r>
    </w:p>
    <w:p w14:paraId="10293B1C" w14:textId="77777777" w:rsidR="00000000" w:rsidRDefault="00635C42" w:rsidP="00635C42">
      <w:pPr>
        <w:pStyle w:val="HTMLPreformatted"/>
        <w:ind w:left="1200" w:right="480"/>
        <w:divId w:val="725182561"/>
        <w:rPr>
          <w:lang w:val="en"/>
        </w:rPr>
      </w:pPr>
      <w:r>
        <w:rPr>
          <w:lang w:val="en"/>
        </w:rPr>
        <w:t xml:space="preserve">    &amp;state=af0ifjsldkj</w:t>
      </w:r>
    </w:p>
    <w:p w14:paraId="18CD63B6" w14:textId="77777777" w:rsidR="00000000" w:rsidRDefault="00635C42" w:rsidP="00635C42">
      <w:pPr>
        <w:pStyle w:val="HTMLPreformatted"/>
        <w:ind w:left="1200" w:right="480"/>
        <w:divId w:val="725182561"/>
        <w:rPr>
          <w:lang w:val="en"/>
        </w:rPr>
      </w:pPr>
      <w:r>
        <w:rPr>
          <w:lang w:val="en"/>
        </w:rPr>
        <w:t xml:space="preserve">    &amp;nonce=n-0S6_WzA2Mj</w:t>
      </w:r>
    </w:p>
    <w:p w14:paraId="1A76FBFC" w14:textId="77777777" w:rsidR="00000000" w:rsidRDefault="00635C42" w:rsidP="00635C42">
      <w:pPr>
        <w:pStyle w:val="HTMLPreformatted"/>
        <w:ind w:left="1200" w:right="480"/>
        <w:divId w:val="725182561"/>
        <w:rPr>
          <w:lang w:val="en"/>
        </w:rPr>
      </w:pPr>
      <w:r>
        <w:rPr>
          <w:lang w:val="en"/>
        </w:rPr>
        <w:t xml:space="preserve">    registration=&amp;%7B%22logo_uri%22%3A%22https%3A%2F%2F</w:t>
      </w:r>
    </w:p>
    <w:p w14:paraId="61ADB53B" w14:textId="77777777" w:rsidR="00000000" w:rsidRDefault="00635C42" w:rsidP="00635C42">
      <w:pPr>
        <w:pStyle w:val="HTMLPreformatted"/>
        <w:ind w:left="1200" w:right="480"/>
        <w:divId w:val="725182561"/>
        <w:rPr>
          <w:lang w:val="en"/>
        </w:rPr>
      </w:pPr>
      <w:r>
        <w:rPr>
          <w:lang w:val="en"/>
        </w:rPr>
        <w:t xml:space="preserve">      client.example.org%2Flogo.png%22%7D</w:t>
      </w:r>
    </w:p>
    <w:p w14:paraId="600E8B99" w14:textId="77777777" w:rsidR="00000000" w:rsidRDefault="00635C42">
      <w:pPr>
        <w:spacing w:before="0" w:beforeAutospacing="0" w:after="0" w:afterAutospacing="0"/>
        <w:divId w:val="2103406055"/>
        <w:rPr>
          <w:rFonts w:ascii="Verdana" w:eastAsia="Times New Roman" w:hAnsi="Verdana"/>
          <w:color w:val="000000"/>
          <w:lang w:val="en"/>
        </w:rPr>
      </w:pPr>
      <w:bookmarkStart w:id="94" w:name="self_issued.response"/>
      <w:bookmarkEnd w:id="94"/>
    </w:p>
    <w:p w14:paraId="290E4D6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5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2300B80" w14:textId="77777777">
        <w:trPr>
          <w:divId w:val="2103406055"/>
          <w:trHeight w:val="225"/>
          <w:tblCellSpacing w:w="15" w:type="dxa"/>
        </w:trPr>
        <w:tc>
          <w:tcPr>
            <w:tcW w:w="450" w:type="dxa"/>
            <w:shd w:val="clear" w:color="auto" w:fill="990000"/>
            <w:vAlign w:val="center"/>
            <w:hideMark/>
          </w:tcPr>
          <w:p w14:paraId="24BBC2E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361E92" w14:textId="77777777" w:rsidR="00000000" w:rsidRDefault="00635C42">
      <w:pPr>
        <w:pStyle w:val="Heading3"/>
        <w:divId w:val="2103406055"/>
        <w:rPr>
          <w:rFonts w:eastAsia="Times New Roman"/>
          <w:lang w:val="en"/>
        </w:rPr>
      </w:pPr>
      <w:bookmarkStart w:id="95" w:name="rfc.section.3.4"/>
      <w:bookmarkEnd w:id="95"/>
      <w:r>
        <w:rPr>
          <w:rFonts w:eastAsia="Times New Roman"/>
          <w:lang w:val="en"/>
        </w:rPr>
        <w:t xml:space="preserve">3.4.  </w:t>
      </w:r>
      <w:r>
        <w:rPr>
          <w:rFonts w:eastAsia="Times New Roman"/>
          <w:lang w:val="en"/>
        </w:rPr>
        <w:t>Self-Issued OpenID Provider Response</w:t>
      </w:r>
    </w:p>
    <w:p w14:paraId="6F3F7E2F" w14:textId="77777777" w:rsidR="00000000" w:rsidRDefault="00635C42">
      <w:pPr>
        <w:pStyle w:val="NormalWeb"/>
        <w:divId w:val="2103406055"/>
        <w:rPr>
          <w:rFonts w:ascii="Verdana" w:hAnsi="Verdana"/>
          <w:color w:val="000000"/>
          <w:lang w:val="en"/>
        </w:rPr>
      </w:pPr>
      <w:r>
        <w:rPr>
          <w:rFonts w:ascii="Verdana" w:hAnsi="Verdana"/>
          <w:color w:val="000000"/>
          <w:lang w:val="en"/>
        </w:rPr>
        <w:t>The self-issued OpenID Provider response is the same as the normal implicit flow response with the following refinements. Since it is an implicit flow response, the response parameters will be returned in the URL fragme</w:t>
      </w:r>
      <w:r>
        <w:rPr>
          <w:rFonts w:ascii="Verdana" w:hAnsi="Verdana"/>
          <w:color w:val="000000"/>
          <w:lang w:val="en"/>
        </w:rPr>
        <w:t xml:space="preserve">nt component. </w:t>
      </w:r>
    </w:p>
    <w:p w14:paraId="71D8C549" w14:textId="77777777" w:rsidR="00000000" w:rsidRDefault="00635C42">
      <w:pPr>
        <w:numPr>
          <w:ilvl w:val="0"/>
          <w:numId w:val="4"/>
        </w:numPr>
        <w:ind w:left="1680" w:right="960"/>
        <w:divId w:val="2103406055"/>
        <w:rPr>
          <w:rFonts w:ascii="Verdana" w:eastAsia="Times New Roman" w:hAnsi="Verdana"/>
          <w:color w:val="000000"/>
          <w:lang w:val="en"/>
        </w:rPr>
        <w:pPrChange w:id="96" w:author="Author" w:date="2013-06-27T18:32:00Z">
          <w:pPr>
            <w:numPr>
              <w:numId w:val="23"/>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iss</w:t>
      </w:r>
      <w:r>
        <w:rPr>
          <w:rFonts w:ascii="Verdana" w:eastAsia="Times New Roman" w:hAnsi="Verdana"/>
          <w:color w:val="000000"/>
          <w:lang w:val="en"/>
        </w:rPr>
        <w:t xml:space="preserve"> (issuer) Claim Value is </w:t>
      </w:r>
      <w:r>
        <w:rPr>
          <w:rStyle w:val="HTMLTypewriter"/>
          <w:lang w:val="en"/>
        </w:rPr>
        <w:t>https://self-issued.me</w:t>
      </w:r>
      <w:r>
        <w:rPr>
          <w:rFonts w:ascii="Verdana" w:eastAsia="Times New Roman" w:hAnsi="Verdana"/>
          <w:color w:val="000000"/>
          <w:lang w:val="en"/>
        </w:rPr>
        <w:t xml:space="preserve">. </w:t>
      </w:r>
    </w:p>
    <w:p w14:paraId="2415773C" w14:textId="77777777" w:rsidR="00000000" w:rsidRDefault="00635C42">
      <w:pPr>
        <w:numPr>
          <w:ilvl w:val="0"/>
          <w:numId w:val="4"/>
        </w:numPr>
        <w:ind w:left="1680" w:right="960"/>
        <w:divId w:val="2103406055"/>
        <w:rPr>
          <w:rFonts w:ascii="Verdana" w:eastAsia="Times New Roman" w:hAnsi="Verdana"/>
          <w:color w:val="000000"/>
          <w:lang w:val="en"/>
        </w:rPr>
        <w:pPrChange w:id="97" w:author="Author" w:date="2013-06-27T18:32:00Z">
          <w:pPr>
            <w:numPr>
              <w:numId w:val="23"/>
            </w:numPr>
            <w:tabs>
              <w:tab w:val="num" w:pos="720"/>
            </w:tabs>
            <w:ind w:left="720" w:right="960" w:hanging="360"/>
            <w:divId w:val="2103406055"/>
          </w:pPr>
        </w:pPrChange>
      </w:pPr>
      <w:r>
        <w:rPr>
          <w:rFonts w:ascii="Verdana" w:eastAsia="Times New Roman" w:hAnsi="Verdana"/>
          <w:color w:val="000000"/>
          <w:lang w:val="en"/>
        </w:rPr>
        <w:t xml:space="preserve">A </w:t>
      </w:r>
      <w:r>
        <w:rPr>
          <w:rStyle w:val="HTMLTypewriter"/>
          <w:lang w:val="en"/>
        </w:rPr>
        <w:t>sub_jwk</w:t>
      </w:r>
      <w:r>
        <w:rPr>
          <w:rFonts w:ascii="Verdana" w:eastAsia="Times New Roman" w:hAnsi="Verdana"/>
          <w:color w:val="000000"/>
          <w:lang w:val="en"/>
        </w:rPr>
        <w:t xml:space="preserve"> Claim is present, with its value being the public key value used to check the signature of the ID Token. </w:t>
      </w:r>
    </w:p>
    <w:p w14:paraId="668BFA0F" w14:textId="77777777" w:rsidR="00000000" w:rsidRDefault="00635C42">
      <w:pPr>
        <w:numPr>
          <w:ilvl w:val="0"/>
          <w:numId w:val="4"/>
        </w:numPr>
        <w:ind w:left="1680" w:right="960"/>
        <w:divId w:val="2103406055"/>
        <w:rPr>
          <w:rFonts w:ascii="Verdana" w:eastAsia="Times New Roman" w:hAnsi="Verdana"/>
          <w:color w:val="000000"/>
          <w:lang w:val="en"/>
        </w:rPr>
        <w:pPrChange w:id="98" w:author="Author" w:date="2013-06-27T18:32:00Z">
          <w:pPr>
            <w:numPr>
              <w:numId w:val="23"/>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sub</w:t>
      </w:r>
      <w:r>
        <w:rPr>
          <w:rFonts w:ascii="Verdana" w:eastAsia="Times New Roman" w:hAnsi="Verdana"/>
          <w:color w:val="000000"/>
          <w:lang w:val="en"/>
        </w:rPr>
        <w:t xml:space="preserve"> (subject) Claim </w:t>
      </w:r>
      <w:r>
        <w:rPr>
          <w:rFonts w:ascii="Verdana" w:eastAsia="Times New Roman" w:hAnsi="Verdana"/>
          <w:color w:val="000000"/>
          <w:lang w:val="en"/>
        </w:rPr>
        <w:t xml:space="preserve">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2304F34F" w14:textId="77777777" w:rsidR="00000000" w:rsidRDefault="00635C42">
      <w:pPr>
        <w:numPr>
          <w:ilvl w:val="0"/>
          <w:numId w:val="4"/>
        </w:numPr>
        <w:ind w:left="1680" w:right="960"/>
        <w:divId w:val="2103406055"/>
        <w:rPr>
          <w:rFonts w:ascii="Verdana" w:eastAsia="Times New Roman" w:hAnsi="Verdana"/>
          <w:color w:val="000000"/>
          <w:lang w:val="en"/>
        </w:rPr>
        <w:pPrChange w:id="99" w:author="Author" w:date="2013-06-27T18:32:00Z">
          <w:pPr>
            <w:numPr>
              <w:numId w:val="23"/>
            </w:numPr>
            <w:tabs>
              <w:tab w:val="num" w:pos="720"/>
            </w:tabs>
            <w:ind w:left="720" w:right="960" w:hanging="360"/>
            <w:divId w:val="2103406055"/>
          </w:pPr>
        </w:pPrChange>
      </w:pPr>
      <w:r>
        <w:rPr>
          <w:rFonts w:ascii="Verdana" w:eastAsia="Times New Roman" w:hAnsi="Verdana"/>
          <w:color w:val="000000"/>
          <w:lang w:val="en"/>
        </w:rPr>
        <w:t xml:space="preserve">No Access Token is returned for accessing a UserInfo Endpoint, so all Claims returned MUST be in the ID Token. </w:t>
      </w:r>
    </w:p>
    <w:p w14:paraId="0FF6D9B8" w14:textId="77777777" w:rsidR="00000000" w:rsidRDefault="00635C42">
      <w:pPr>
        <w:spacing w:before="0" w:beforeAutospacing="0" w:after="0" w:afterAutospacing="0"/>
        <w:divId w:val="2103406055"/>
        <w:rPr>
          <w:rFonts w:ascii="Verdana" w:eastAsia="Times New Roman" w:hAnsi="Verdana"/>
          <w:color w:val="000000"/>
          <w:lang w:val="en"/>
        </w:rPr>
      </w:pPr>
      <w:bookmarkStart w:id="100" w:name="self_issued.validation"/>
      <w:bookmarkEnd w:id="100"/>
    </w:p>
    <w:p w14:paraId="0C0B2E48"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57D3097" w14:textId="77777777">
        <w:trPr>
          <w:divId w:val="2103406055"/>
          <w:trHeight w:val="225"/>
          <w:tblCellSpacing w:w="15" w:type="dxa"/>
        </w:trPr>
        <w:tc>
          <w:tcPr>
            <w:tcW w:w="450" w:type="dxa"/>
            <w:shd w:val="clear" w:color="auto" w:fill="990000"/>
            <w:vAlign w:val="center"/>
            <w:hideMark/>
          </w:tcPr>
          <w:p w14:paraId="23FB29BE"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BE1780" w14:textId="77777777" w:rsidR="00000000" w:rsidRDefault="00635C42">
      <w:pPr>
        <w:pStyle w:val="Heading3"/>
        <w:divId w:val="2103406055"/>
        <w:rPr>
          <w:rFonts w:eastAsia="Times New Roman"/>
          <w:lang w:val="en"/>
        </w:rPr>
      </w:pPr>
      <w:bookmarkStart w:id="101" w:name="rfc.section.3.5"/>
      <w:bookmarkEnd w:id="101"/>
      <w:r>
        <w:rPr>
          <w:rFonts w:eastAsia="Times New Roman"/>
          <w:lang w:val="en"/>
        </w:rPr>
        <w:t>3.5.  Self-Issued ID Token Validation</w:t>
      </w:r>
    </w:p>
    <w:p w14:paraId="3D987313"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To validate the ID Token in the Authorization or Token Endpoint Response, the Client MUST do the following: </w:t>
      </w:r>
    </w:p>
    <w:p w14:paraId="1C83771F" w14:textId="77777777" w:rsidR="00000000" w:rsidRDefault="00635C42">
      <w:pPr>
        <w:numPr>
          <w:ilvl w:val="0"/>
          <w:numId w:val="5"/>
        </w:numPr>
        <w:ind w:left="1680" w:right="960"/>
        <w:divId w:val="2103406055"/>
        <w:rPr>
          <w:rFonts w:ascii="Verdana" w:eastAsia="Times New Roman" w:hAnsi="Verdana"/>
          <w:color w:val="000000"/>
          <w:lang w:val="en"/>
        </w:rPr>
        <w:pPrChange w:id="102"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Client MUST validate that the value of the </w:t>
      </w:r>
      <w:r>
        <w:rPr>
          <w:rStyle w:val="HTMLTypewriter"/>
          <w:lang w:val="en"/>
        </w:rPr>
        <w:t>iss</w:t>
      </w:r>
      <w:r>
        <w:rPr>
          <w:rFonts w:ascii="Verdana" w:eastAsia="Times New Roman" w:hAnsi="Verdana"/>
          <w:color w:val="000000"/>
          <w:lang w:val="en"/>
        </w:rPr>
        <w:t xml:space="preserve"> (issuer) Claim is </w:t>
      </w:r>
      <w:r>
        <w:rPr>
          <w:rStyle w:val="HTMLTypewriter"/>
          <w:lang w:val="en"/>
        </w:rPr>
        <w:t>https://self-isued.me</w:t>
      </w:r>
      <w:r>
        <w:rPr>
          <w:rFonts w:ascii="Verdana" w:eastAsia="Times New Roman" w:hAnsi="Verdana"/>
          <w:color w:val="000000"/>
          <w:lang w:val="en"/>
        </w:rPr>
        <w:t xml:space="preserve">. If </w:t>
      </w:r>
      <w:r>
        <w:rPr>
          <w:rStyle w:val="HTMLTypewriter"/>
          <w:lang w:val="en"/>
        </w:rPr>
        <w:t>iss</w:t>
      </w:r>
      <w:r>
        <w:rPr>
          <w:rFonts w:ascii="Verdana" w:eastAsia="Times New Roman" w:hAnsi="Verdana"/>
          <w:color w:val="000000"/>
          <w:lang w:val="en"/>
        </w:rPr>
        <w:t xml:space="preserve"> contains a different value, the ID Token is not </w:t>
      </w:r>
      <w:r>
        <w:rPr>
          <w:rFonts w:ascii="Verdana" w:eastAsia="Times New Roman" w:hAnsi="Verdana"/>
          <w:color w:val="000000"/>
          <w:lang w:val="en"/>
        </w:rPr>
        <w:t xml:space="preserve">Self-Issued, and instead it MUST be validated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"id.token.validation"</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Section 2.2.1</w:t>
      </w:r>
      <w:r>
        <w:rPr>
          <w:rStyle w:val="Hyperlink"/>
          <w:rFonts w:ascii="Verdana" w:eastAsia="Times New Roman" w:hAnsi="Verdana"/>
          <w:vanish/>
          <w:u w:val="none"/>
          <w:lang w:val="en"/>
        </w:rPr>
        <w:t xml:space="preserve"> (ID Token Validation)</w:t>
      </w:r>
      <w:r>
        <w:rPr>
          <w:rFonts w:ascii="Verdana" w:eastAsia="Times New Roman" w:hAnsi="Verdana"/>
          <w:color w:val="000000"/>
          <w:lang w:val="en"/>
        </w:rPr>
        <w:fldChar w:fldCharType="end"/>
      </w:r>
      <w:r>
        <w:rPr>
          <w:rFonts w:ascii="Verdana" w:eastAsia="Times New Roman" w:hAnsi="Verdana"/>
          <w:color w:val="000000"/>
          <w:lang w:val="en"/>
        </w:rPr>
        <w:t xml:space="preserve">. </w:t>
      </w:r>
    </w:p>
    <w:p w14:paraId="7A7DA438" w14:textId="77777777" w:rsidR="00000000" w:rsidRDefault="00635C42">
      <w:pPr>
        <w:numPr>
          <w:ilvl w:val="0"/>
          <w:numId w:val="5"/>
        </w:numPr>
        <w:ind w:left="1680" w:right="960"/>
        <w:divId w:val="2103406055"/>
        <w:rPr>
          <w:rFonts w:ascii="Verdana" w:eastAsia="Times New Roman" w:hAnsi="Verdana"/>
          <w:color w:val="000000"/>
          <w:lang w:val="en"/>
        </w:rPr>
        <w:pPrChange w:id="103"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Client MUST validate that the </w:t>
      </w:r>
      <w:r>
        <w:rPr>
          <w:rStyle w:val="HTMLTypewriter"/>
          <w:lang w:val="en"/>
        </w:rPr>
        <w:t>aud</w:t>
      </w:r>
      <w:r>
        <w:rPr>
          <w:rFonts w:ascii="Verdana" w:eastAsia="Times New Roman" w:hAnsi="Verdana"/>
          <w:color w:val="000000"/>
          <w:lang w:val="en"/>
        </w:rPr>
        <w:t xml:space="preserve"> (audience) Claim contains the value of the </w:t>
      </w:r>
      <w:r>
        <w:rPr>
          <w:rStyle w:val="HTMLTypewriter"/>
          <w:lang w:val="en"/>
        </w:rPr>
        <w:t>redirect_uri</w:t>
      </w:r>
      <w:r>
        <w:rPr>
          <w:rFonts w:ascii="Verdana" w:eastAsia="Times New Roman" w:hAnsi="Verdana"/>
          <w:color w:val="000000"/>
          <w:lang w:val="en"/>
        </w:rPr>
        <w:t xml:space="preserve"> </w:t>
      </w:r>
      <w:r>
        <w:rPr>
          <w:rFonts w:ascii="Verdana" w:eastAsia="Times New Roman" w:hAnsi="Verdana"/>
          <w:color w:val="000000"/>
          <w:lang w:val="en"/>
        </w:rPr>
        <w:t xml:space="preserve">that the Client sent in the authentication request as an audience. </w:t>
      </w:r>
    </w:p>
    <w:p w14:paraId="4111EEE1" w14:textId="77777777" w:rsidR="00000000" w:rsidRDefault="00635C42">
      <w:pPr>
        <w:numPr>
          <w:ilvl w:val="0"/>
          <w:numId w:val="5"/>
        </w:numPr>
        <w:ind w:left="1680" w:right="960"/>
        <w:divId w:val="2103406055"/>
        <w:rPr>
          <w:rFonts w:ascii="Verdana" w:eastAsia="Times New Roman" w:hAnsi="Verdana"/>
          <w:color w:val="000000"/>
          <w:lang w:val="en"/>
        </w:rPr>
        <w:pPrChange w:id="104"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Client MUST validate the signature of the ID Token according to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"JWS"</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“JSON Web Signature (JWS),” May 2013.)</w:t>
      </w:r>
      <w:r>
        <w:rPr>
          <w:rFonts w:ascii="Verdana" w:eastAsia="Times New Roman" w:hAnsi="Verdana"/>
          <w:color w:val="000000"/>
          <w:lang w:val="en"/>
        </w:rPr>
        <w:fldChar w:fldCharType="end"/>
      </w:r>
      <w:r>
        <w:rPr>
          <w:rFonts w:ascii="Verdana" w:eastAsia="Times New Roman" w:hAnsi="Verdana"/>
          <w:color w:val="000000"/>
          <w:lang w:val="en"/>
        </w:rPr>
        <w:t xml:space="preserve"> [JWS] usi</w:t>
      </w:r>
      <w:r>
        <w:rPr>
          <w:rFonts w:ascii="Verdana" w:eastAsia="Times New Roman" w:hAnsi="Verdana"/>
          <w:color w:val="000000"/>
          <w:lang w:val="en"/>
        </w:rPr>
        <w:t xml:space="preserve">ng the algorithm specified in the </w:t>
      </w:r>
      <w:r>
        <w:rPr>
          <w:rStyle w:val="HTMLTypewriter"/>
          <w:lang w:val="en"/>
        </w:rPr>
        <w:t>alg</w:t>
      </w:r>
      <w:r>
        <w:rPr>
          <w:rFonts w:ascii="Verdana" w:eastAsia="Times New Roman" w:hAnsi="Verdana"/>
          <w:color w:val="000000"/>
          <w:lang w:val="en"/>
        </w:rPr>
        <w:t xml:space="preserve"> parameter of the JWT header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r>
        <w:rPr>
          <w:rFonts w:ascii="Verdana" w:eastAsia="Times New Roman" w:hAnsi="Verdana"/>
          <w:color w:val="000000"/>
          <w:lang w:val="en"/>
        </w:rPr>
        <w:fldChar w:fldCharType="end"/>
      </w:r>
      <w:r>
        <w:rPr>
          <w:rFonts w:ascii="Verdana" w:eastAsia="Times New Roman" w:hAnsi="Verdana"/>
          <w:color w:val="000000"/>
          <w:lang w:val="en"/>
        </w:rPr>
        <w:t xml:space="preserve">, using the key in the </w:t>
      </w:r>
      <w:r>
        <w:rPr>
          <w:rStyle w:val="HTMLTypewriter"/>
          <w:lang w:val="en"/>
        </w:rPr>
        <w:t>sub_jwk</w:t>
      </w:r>
      <w:r>
        <w:rPr>
          <w:rFonts w:ascii="Verdana" w:eastAsia="Times New Roman" w:hAnsi="Verdana"/>
          <w:color w:val="000000"/>
          <w:lang w:val="en"/>
        </w:rPr>
        <w:t xml:space="preserve"> Claim; the key is a bare key in JWK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w:instrText>
      </w:r>
      <w:r>
        <w:rPr>
          <w:rFonts w:ascii="Verdana" w:eastAsia="Times New Roman" w:hAnsi="Verdana"/>
          <w:color w:val="000000"/>
          <w:lang w:val="en"/>
        </w:rPr>
        <w:instrText xml:space="preserve"> "JWK"</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r>
        <w:rPr>
          <w:rFonts w:ascii="Verdana" w:eastAsia="Times New Roman" w:hAnsi="Verdana"/>
          <w:color w:val="000000"/>
          <w:lang w:val="en"/>
        </w:rPr>
        <w:fldChar w:fldCharType="end"/>
      </w:r>
      <w:r>
        <w:rPr>
          <w:rFonts w:ascii="Verdana" w:eastAsia="Times New Roman" w:hAnsi="Verdana"/>
          <w:color w:val="000000"/>
          <w:lang w:val="en"/>
        </w:rPr>
        <w:t xml:space="preserve"> format (not an X.509 certificate value). </w:t>
      </w:r>
    </w:p>
    <w:p w14:paraId="6806155D" w14:textId="77777777" w:rsidR="00000000" w:rsidRDefault="00635C42">
      <w:pPr>
        <w:numPr>
          <w:ilvl w:val="0"/>
          <w:numId w:val="5"/>
        </w:numPr>
        <w:ind w:left="1680" w:right="960"/>
        <w:divId w:val="2103406055"/>
        <w:rPr>
          <w:rFonts w:ascii="Verdana" w:eastAsia="Times New Roman" w:hAnsi="Verdana"/>
          <w:color w:val="000000"/>
          <w:lang w:val="en"/>
        </w:rPr>
        <w:pPrChange w:id="105"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alg</w:t>
      </w:r>
      <w:r>
        <w:rPr>
          <w:rFonts w:ascii="Verdana" w:eastAsia="Times New Roman" w:hAnsi="Verdana"/>
          <w:color w:val="000000"/>
          <w:lang w:val="en"/>
        </w:rPr>
        <w:t xml:space="preserve"> value SHOULD be the default of </w:t>
      </w:r>
      <w:r>
        <w:rPr>
          <w:rStyle w:val="HTMLTypewriter"/>
          <w:lang w:val="en"/>
        </w:rPr>
        <w:t>RS256</w:t>
      </w:r>
      <w:r>
        <w:rPr>
          <w:rFonts w:ascii="Verdana" w:eastAsia="Times New Roman" w:hAnsi="Verdana"/>
          <w:color w:val="000000"/>
          <w:lang w:val="en"/>
        </w:rPr>
        <w:t xml:space="preserve">. It MAY also be </w:t>
      </w:r>
      <w:r>
        <w:rPr>
          <w:rStyle w:val="HTMLTypewriter"/>
          <w:lang w:val="en"/>
        </w:rPr>
        <w:t>ES256</w:t>
      </w:r>
      <w:r>
        <w:rPr>
          <w:rFonts w:ascii="Verdana" w:eastAsia="Times New Roman" w:hAnsi="Verdana"/>
          <w:color w:val="000000"/>
          <w:lang w:val="en"/>
        </w:rPr>
        <w:t xml:space="preserve">. </w:t>
      </w:r>
    </w:p>
    <w:p w14:paraId="4C6E72A4" w14:textId="77777777" w:rsidR="00000000" w:rsidRDefault="00635C42">
      <w:pPr>
        <w:numPr>
          <w:ilvl w:val="0"/>
          <w:numId w:val="5"/>
        </w:numPr>
        <w:ind w:left="1680" w:right="960"/>
        <w:divId w:val="2103406055"/>
        <w:rPr>
          <w:rFonts w:ascii="Verdana" w:eastAsia="Times New Roman" w:hAnsi="Verdana"/>
          <w:color w:val="000000"/>
          <w:lang w:val="en"/>
        </w:rPr>
        <w:pPrChange w:id="106"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Client MUST validate that the </w:t>
      </w:r>
      <w:r>
        <w:rPr>
          <w:rStyle w:val="HTMLTypewriter"/>
          <w:lang w:val="en"/>
        </w:rPr>
        <w:t>sub</w:t>
      </w:r>
      <w:r>
        <w:rPr>
          <w:rFonts w:ascii="Verdana" w:eastAsia="Times New Roman" w:hAnsi="Verdana"/>
          <w:color w:val="000000"/>
          <w:lang w:val="en"/>
        </w:rPr>
        <w:t xml:space="preserve"> (subject) Claim </w:t>
      </w:r>
      <w:r>
        <w:rPr>
          <w:rFonts w:ascii="Verdana" w:eastAsia="Times New Roman" w:hAnsi="Verdana"/>
          <w:color w:val="000000"/>
          <w:lang w:val="en"/>
        </w:rPr>
        <w:t xml:space="preserve">value is the base64url encoded SHA-256 hash of the concatenation of the octets of the UTF-8 representations of the base64url encoded key values in the </w:t>
      </w:r>
      <w:r>
        <w:rPr>
          <w:rStyle w:val="HTMLTypewriter"/>
          <w:lang w:val="en"/>
        </w:rPr>
        <w:t>sub_jwk</w:t>
      </w:r>
      <w:r>
        <w:rPr>
          <w:rFonts w:ascii="Verdana" w:eastAsia="Times New Roman" w:hAnsi="Verdana"/>
          <w:color w:val="000000"/>
          <w:lang w:val="en"/>
        </w:rPr>
        <w:t xml:space="preserve"> Claim. When the </w:t>
      </w:r>
      <w:r>
        <w:rPr>
          <w:rStyle w:val="HTMLTypewriter"/>
          <w:lang w:val="en"/>
        </w:rPr>
        <w:t>kty</w:t>
      </w:r>
      <w:r>
        <w:rPr>
          <w:rFonts w:ascii="Verdana" w:eastAsia="Times New Roman" w:hAnsi="Verdana"/>
          <w:color w:val="000000"/>
          <w:lang w:val="en"/>
        </w:rPr>
        <w:t xml:space="preserve"> value is </w:t>
      </w:r>
      <w:r>
        <w:rPr>
          <w:rStyle w:val="HTMLTypewriter"/>
          <w:lang w:val="en"/>
        </w:rPr>
        <w:t>RSA</w:t>
      </w:r>
      <w:r>
        <w:rPr>
          <w:rFonts w:ascii="Verdana" w:eastAsia="Times New Roman" w:hAnsi="Verdana"/>
          <w:color w:val="000000"/>
          <w:lang w:val="en"/>
        </w:rPr>
        <w:t xml:space="preserve">, the key values </w:t>
      </w:r>
      <w:r>
        <w:rPr>
          <w:rStyle w:val="HTMLTypewriter"/>
          <w:lang w:val="en"/>
        </w:rPr>
        <w:t>n</w:t>
      </w:r>
      <w:r>
        <w:rPr>
          <w:rFonts w:ascii="Verdana" w:eastAsia="Times New Roman" w:hAnsi="Verdana"/>
          <w:color w:val="000000"/>
          <w:lang w:val="en"/>
        </w:rPr>
        <w:t xml:space="preserve"> and </w:t>
      </w:r>
      <w:r>
        <w:rPr>
          <w:rStyle w:val="HTMLTypewriter"/>
          <w:lang w:val="en"/>
        </w:rPr>
        <w:t>e</w:t>
      </w:r>
      <w:r>
        <w:rPr>
          <w:rFonts w:ascii="Verdana" w:eastAsia="Times New Roman" w:hAnsi="Verdana"/>
          <w:color w:val="000000"/>
          <w:lang w:val="en"/>
        </w:rPr>
        <w:t xml:space="preserve"> are concatenated in that order. When the</w:t>
      </w:r>
      <w:r>
        <w:rPr>
          <w:rFonts w:ascii="Verdana" w:eastAsia="Times New Roman" w:hAnsi="Verdana"/>
          <w:color w:val="000000"/>
          <w:lang w:val="en"/>
        </w:rPr>
        <w:t xml:space="preserve"> </w:t>
      </w:r>
      <w:r>
        <w:rPr>
          <w:rStyle w:val="HTMLTypewriter"/>
          <w:lang w:val="en"/>
        </w:rPr>
        <w:t>kty</w:t>
      </w:r>
      <w:r>
        <w:rPr>
          <w:rFonts w:ascii="Verdana" w:eastAsia="Times New Roman" w:hAnsi="Verdana"/>
          <w:color w:val="000000"/>
          <w:lang w:val="en"/>
        </w:rPr>
        <w:t xml:space="preserve"> value is </w:t>
      </w:r>
      <w:r>
        <w:rPr>
          <w:rStyle w:val="HTMLTypewriter"/>
          <w:lang w:val="en"/>
        </w:rPr>
        <w:t>EC</w:t>
      </w:r>
      <w:r>
        <w:rPr>
          <w:rFonts w:ascii="Verdana" w:eastAsia="Times New Roman" w:hAnsi="Verdana"/>
          <w:color w:val="000000"/>
          <w:lang w:val="en"/>
        </w:rPr>
        <w:t xml:space="preserve">, the key values </w:t>
      </w:r>
      <w:r>
        <w:rPr>
          <w:rStyle w:val="HTMLTypewriter"/>
          <w:lang w:val="en"/>
        </w:rPr>
        <w:t>crv</w:t>
      </w:r>
      <w:r>
        <w:rPr>
          <w:rFonts w:ascii="Verdana" w:eastAsia="Times New Roman" w:hAnsi="Verdana"/>
          <w:color w:val="000000"/>
          <w:lang w:val="en"/>
        </w:rPr>
        <w:t xml:space="preserve">, </w:t>
      </w:r>
      <w:r>
        <w:rPr>
          <w:rStyle w:val="HTMLTypewriter"/>
          <w:lang w:val="en"/>
        </w:rPr>
        <w:t>x</w:t>
      </w:r>
      <w:r>
        <w:rPr>
          <w:rFonts w:ascii="Verdana" w:eastAsia="Times New Roman" w:hAnsi="Verdana"/>
          <w:color w:val="000000"/>
          <w:lang w:val="en"/>
        </w:rPr>
        <w:t xml:space="preserve">, and </w:t>
      </w:r>
      <w:r>
        <w:rPr>
          <w:rStyle w:val="HTMLTypewriter"/>
          <w:lang w:val="en"/>
        </w:rPr>
        <w:t>y</w:t>
      </w:r>
      <w:r>
        <w:rPr>
          <w:rFonts w:ascii="Verdana" w:eastAsia="Times New Roman" w:hAnsi="Verdana"/>
          <w:color w:val="000000"/>
          <w:lang w:val="en"/>
        </w:rPr>
        <w:t xml:space="preserve"> are concatenated in that order. </w:t>
      </w:r>
    </w:p>
    <w:p w14:paraId="4430DFF6" w14:textId="77777777" w:rsidR="00000000" w:rsidRDefault="00635C42">
      <w:pPr>
        <w:numPr>
          <w:ilvl w:val="0"/>
          <w:numId w:val="5"/>
        </w:numPr>
        <w:ind w:left="1680" w:right="960"/>
        <w:divId w:val="2103406055"/>
        <w:rPr>
          <w:rFonts w:ascii="Verdana" w:eastAsia="Times New Roman" w:hAnsi="Verdana"/>
          <w:color w:val="000000"/>
          <w:lang w:val="en"/>
        </w:rPr>
        <w:pPrChange w:id="107"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current time MUST be less than the value of the </w:t>
      </w:r>
      <w:r>
        <w:rPr>
          <w:rStyle w:val="HTMLTypewriter"/>
          <w:lang w:val="en"/>
        </w:rPr>
        <w:t>exp</w:t>
      </w:r>
      <w:r>
        <w:rPr>
          <w:rFonts w:ascii="Verdana" w:eastAsia="Times New Roman" w:hAnsi="Verdana"/>
          <w:color w:val="000000"/>
          <w:lang w:val="en"/>
        </w:rPr>
        <w:t xml:space="preserve"> Claim (possibly allowing for some small leeway to account for clock skew). </w:t>
      </w:r>
    </w:p>
    <w:p w14:paraId="220CA6CD" w14:textId="77777777" w:rsidR="00000000" w:rsidRDefault="00635C42">
      <w:pPr>
        <w:numPr>
          <w:ilvl w:val="0"/>
          <w:numId w:val="5"/>
        </w:numPr>
        <w:ind w:left="1680" w:right="960"/>
        <w:divId w:val="2103406055"/>
        <w:rPr>
          <w:rFonts w:ascii="Verdana" w:eastAsia="Times New Roman" w:hAnsi="Verdana"/>
          <w:color w:val="000000"/>
          <w:lang w:val="en"/>
        </w:rPr>
        <w:pPrChange w:id="108"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The </w:t>
      </w:r>
      <w:r>
        <w:rPr>
          <w:rStyle w:val="HTMLTypewriter"/>
          <w:lang w:val="en"/>
        </w:rPr>
        <w:t>iat</w:t>
      </w:r>
      <w:r>
        <w:rPr>
          <w:rFonts w:ascii="Verdana" w:eastAsia="Times New Roman" w:hAnsi="Verdana"/>
          <w:color w:val="000000"/>
          <w:lang w:val="en"/>
        </w:rPr>
        <w:t xml:space="preserve"> Claim can be used to reject tokens t</w:t>
      </w:r>
      <w:r>
        <w:rPr>
          <w:rFonts w:ascii="Verdana" w:eastAsia="Times New Roman" w:hAnsi="Verdana"/>
          <w:color w:val="000000"/>
          <w:lang w:val="en"/>
        </w:rPr>
        <w:t xml:space="preserve">hat were issued too far away from the current time, limiting the amount of time that nonces need to be stored to prevent attacks. The acceptable range is Client specific. </w:t>
      </w:r>
    </w:p>
    <w:p w14:paraId="5A67D66B" w14:textId="77777777" w:rsidR="00000000" w:rsidRDefault="00635C42">
      <w:pPr>
        <w:numPr>
          <w:ilvl w:val="0"/>
          <w:numId w:val="5"/>
        </w:numPr>
        <w:ind w:left="1680" w:right="960"/>
        <w:divId w:val="2103406055"/>
        <w:rPr>
          <w:rFonts w:ascii="Verdana" w:eastAsia="Times New Roman" w:hAnsi="Verdana"/>
          <w:color w:val="000000"/>
          <w:lang w:val="en"/>
        </w:rPr>
        <w:pPrChange w:id="109" w:author="Author" w:date="2013-06-27T18:32:00Z">
          <w:pPr>
            <w:numPr>
              <w:numId w:val="24"/>
            </w:numPr>
            <w:tabs>
              <w:tab w:val="num" w:pos="720"/>
            </w:tabs>
            <w:ind w:left="720" w:right="960" w:hanging="360"/>
            <w:divId w:val="2103406055"/>
          </w:pPr>
        </w:pPrChange>
      </w:pPr>
      <w:r>
        <w:rPr>
          <w:rFonts w:ascii="Verdana" w:eastAsia="Times New Roman" w:hAnsi="Verdana"/>
          <w:color w:val="000000"/>
          <w:lang w:val="en"/>
        </w:rPr>
        <w:t xml:space="preserve">If a nonce value was sent in the Authorization Request, a </w:t>
      </w:r>
      <w:r>
        <w:rPr>
          <w:rStyle w:val="HTMLTypewriter"/>
          <w:lang w:val="en"/>
        </w:rPr>
        <w:t>nonce</w:t>
      </w:r>
      <w:r>
        <w:rPr>
          <w:rFonts w:ascii="Verdana" w:eastAsia="Times New Roman" w:hAnsi="Verdana"/>
          <w:color w:val="000000"/>
          <w:lang w:val="en"/>
        </w:rPr>
        <w:t xml:space="preserve"> Claim MUST be presen</w:t>
      </w:r>
      <w:r>
        <w:rPr>
          <w:rFonts w:ascii="Verdana" w:eastAsia="Times New Roman" w:hAnsi="Verdana"/>
          <w:color w:val="000000"/>
          <w:lang w:val="en"/>
        </w:rPr>
        <w:t xml:space="preserve">t and its value of the checked to verify that it is the same value as the one that was sent in the Authorization Request. The Client SHOULD check the </w:t>
      </w:r>
      <w:r>
        <w:rPr>
          <w:rStyle w:val="HTMLTypewriter"/>
          <w:lang w:val="en"/>
        </w:rPr>
        <w:t>nonce</w:t>
      </w:r>
      <w:r>
        <w:rPr>
          <w:rFonts w:ascii="Verdana" w:eastAsia="Times New Roman" w:hAnsi="Verdana"/>
          <w:color w:val="000000"/>
          <w:lang w:val="en"/>
        </w:rPr>
        <w:t xml:space="preserve"> value for replay attacks. The precise method for detecting replay attacks is Client specific. </w:t>
      </w:r>
    </w:p>
    <w:p w14:paraId="5C99BFCE" w14:textId="77777777" w:rsidR="00000000" w:rsidRDefault="00635C42">
      <w:pPr>
        <w:pStyle w:val="NormalWeb"/>
        <w:divId w:val="2103406055"/>
        <w:rPr>
          <w:rFonts w:ascii="Verdana" w:hAnsi="Verdana"/>
          <w:color w:val="000000"/>
          <w:lang w:val="en"/>
        </w:rPr>
      </w:pPr>
      <w:r>
        <w:rPr>
          <w:rFonts w:ascii="Verdana" w:hAnsi="Verdana"/>
          <w:color w:val="000000"/>
          <w:lang w:val="en"/>
        </w:rPr>
        <w:t>The f</w:t>
      </w:r>
      <w:r>
        <w:rPr>
          <w:rFonts w:ascii="Verdana" w:hAnsi="Verdana"/>
          <w:color w:val="000000"/>
          <w:lang w:val="en"/>
        </w:rPr>
        <w:t xml:space="preserve">ollowing is a non-normative example of a base64url decoded Self-Issued ID Token (with line wraps within values for display purposes only): </w:t>
      </w:r>
    </w:p>
    <w:p w14:paraId="1160221F" w14:textId="77777777" w:rsidR="00000000" w:rsidRDefault="00635C42" w:rsidP="00635C42">
      <w:pPr>
        <w:pStyle w:val="HTMLPreformatted"/>
        <w:ind w:left="1200" w:right="480"/>
        <w:divId w:val="1318144447"/>
        <w:rPr>
          <w:lang w:val="en"/>
        </w:rPr>
      </w:pPr>
    </w:p>
    <w:p w14:paraId="3009C266" w14:textId="77777777" w:rsidR="00000000" w:rsidRDefault="00635C42" w:rsidP="00635C42">
      <w:pPr>
        <w:pStyle w:val="HTMLPreformatted"/>
        <w:ind w:left="1200" w:right="480"/>
        <w:divId w:val="1318144447"/>
        <w:rPr>
          <w:lang w:val="en"/>
        </w:rPr>
      </w:pPr>
      <w:r>
        <w:rPr>
          <w:lang w:val="en"/>
        </w:rPr>
        <w:t xml:space="preserve">  {</w:t>
      </w:r>
    </w:p>
    <w:p w14:paraId="0173934F" w14:textId="77777777" w:rsidR="00000000" w:rsidRDefault="00635C42" w:rsidP="00635C42">
      <w:pPr>
        <w:pStyle w:val="HTMLPreformatted"/>
        <w:ind w:left="1200" w:right="480"/>
        <w:divId w:val="1318144447"/>
        <w:rPr>
          <w:lang w:val="en"/>
        </w:rPr>
      </w:pPr>
      <w:r>
        <w:rPr>
          <w:lang w:val="en"/>
        </w:rPr>
        <w:t xml:space="preserve">   "iss": "https://self-issued.me",</w:t>
      </w:r>
    </w:p>
    <w:p w14:paraId="49E6DF6B" w14:textId="77777777" w:rsidR="00000000" w:rsidRDefault="00635C42" w:rsidP="00635C42">
      <w:pPr>
        <w:pStyle w:val="HTMLPreformatted"/>
        <w:ind w:left="1200" w:right="480"/>
        <w:divId w:val="1318144447"/>
        <w:rPr>
          <w:lang w:val="en"/>
        </w:rPr>
      </w:pPr>
      <w:r>
        <w:rPr>
          <w:lang w:val="en"/>
        </w:rPr>
        <w:t xml:space="preserve">   "sub": "wBy8QvHbPzUnL0x63h13QqvUYcOur1X0cbQpPVRqX5k",</w:t>
      </w:r>
    </w:p>
    <w:p w14:paraId="3915DBAC" w14:textId="77777777" w:rsidR="00000000" w:rsidRDefault="00635C42" w:rsidP="00635C42">
      <w:pPr>
        <w:pStyle w:val="HTMLPreformatted"/>
        <w:ind w:left="1200" w:right="480"/>
        <w:divId w:val="1318144447"/>
        <w:rPr>
          <w:lang w:val="en"/>
        </w:rPr>
      </w:pPr>
      <w:r>
        <w:rPr>
          <w:lang w:val="en"/>
        </w:rPr>
        <w:t xml:space="preserve">   "aud": "https:/</w:t>
      </w:r>
      <w:r>
        <w:rPr>
          <w:lang w:val="en"/>
        </w:rPr>
        <w:t>/client.example.org/cb",</w:t>
      </w:r>
    </w:p>
    <w:p w14:paraId="16992596" w14:textId="77777777" w:rsidR="00000000" w:rsidRDefault="00635C42" w:rsidP="00635C42">
      <w:pPr>
        <w:pStyle w:val="HTMLPreformatted"/>
        <w:ind w:left="1200" w:right="480"/>
        <w:divId w:val="1318144447"/>
        <w:rPr>
          <w:lang w:val="en"/>
        </w:rPr>
      </w:pPr>
      <w:r>
        <w:rPr>
          <w:lang w:val="en"/>
        </w:rPr>
        <w:t xml:space="preserve">   "nonce": "n-0S6_WzA2Mj",</w:t>
      </w:r>
    </w:p>
    <w:p w14:paraId="0C43A5A4" w14:textId="77777777" w:rsidR="00000000" w:rsidRDefault="00635C42" w:rsidP="00635C42">
      <w:pPr>
        <w:pStyle w:val="HTMLPreformatted"/>
        <w:ind w:left="1200" w:right="480"/>
        <w:divId w:val="1318144447"/>
        <w:rPr>
          <w:lang w:val="en"/>
        </w:rPr>
      </w:pPr>
      <w:r>
        <w:rPr>
          <w:lang w:val="en"/>
        </w:rPr>
        <w:t xml:space="preserve">   "exp": 1311281970,</w:t>
      </w:r>
    </w:p>
    <w:p w14:paraId="1A363642" w14:textId="77777777" w:rsidR="00000000" w:rsidRDefault="00635C42" w:rsidP="00635C42">
      <w:pPr>
        <w:pStyle w:val="HTMLPreformatted"/>
        <w:ind w:left="1200" w:right="480"/>
        <w:divId w:val="1318144447"/>
        <w:rPr>
          <w:lang w:val="en"/>
        </w:rPr>
      </w:pPr>
      <w:r>
        <w:rPr>
          <w:lang w:val="en"/>
        </w:rPr>
        <w:t xml:space="preserve">   "iat": 1311280970,</w:t>
      </w:r>
    </w:p>
    <w:p w14:paraId="2CCC45DD" w14:textId="77777777" w:rsidR="00000000" w:rsidRDefault="00635C42" w:rsidP="00635C42">
      <w:pPr>
        <w:pStyle w:val="HTMLPreformatted"/>
        <w:ind w:left="1200" w:right="480"/>
        <w:divId w:val="1318144447"/>
        <w:rPr>
          <w:lang w:val="en"/>
        </w:rPr>
      </w:pPr>
      <w:r>
        <w:rPr>
          <w:lang w:val="en"/>
        </w:rPr>
        <w:t xml:space="preserve">   "sub_jwk": {</w:t>
      </w:r>
    </w:p>
    <w:p w14:paraId="33A0F87E" w14:textId="77777777" w:rsidR="00000000" w:rsidRDefault="00635C42" w:rsidP="00635C42">
      <w:pPr>
        <w:pStyle w:val="HTMLPreformatted"/>
        <w:ind w:left="1200" w:right="480"/>
        <w:divId w:val="1318144447"/>
        <w:rPr>
          <w:lang w:val="en"/>
        </w:rPr>
      </w:pPr>
      <w:r>
        <w:rPr>
          <w:lang w:val="en"/>
        </w:rPr>
        <w:t xml:space="preserve">     "kty":"RSA",</w:t>
      </w:r>
    </w:p>
    <w:p w14:paraId="4169BF02" w14:textId="77777777" w:rsidR="00000000" w:rsidRDefault="00635C42" w:rsidP="00635C42">
      <w:pPr>
        <w:pStyle w:val="HTMLPreformatted"/>
        <w:ind w:left="1200" w:right="480"/>
        <w:divId w:val="1318144447"/>
        <w:rPr>
          <w:lang w:val="en"/>
        </w:rPr>
      </w:pPr>
      <w:r>
        <w:rPr>
          <w:lang w:val="en"/>
        </w:rPr>
        <w:t xml:space="preserve">     "n": "0vx7agoebGcQSuuPiLJXZptN9nndrQmbXEps2aiAFbWhM78LhWx</w:t>
      </w:r>
    </w:p>
    <w:p w14:paraId="10D18346" w14:textId="77777777" w:rsidR="00000000" w:rsidRDefault="00635C42" w:rsidP="00635C42">
      <w:pPr>
        <w:pStyle w:val="HTMLPreformatted"/>
        <w:ind w:left="1200" w:right="480"/>
        <w:divId w:val="1318144447"/>
        <w:rPr>
          <w:lang w:val="en"/>
        </w:rPr>
      </w:pPr>
      <w:r>
        <w:rPr>
          <w:lang w:val="en"/>
        </w:rPr>
        <w:t xml:space="preserve">     4cbbfAAtVT86zwu1RK7aPFFxuhDR1L6tSoc_BJECPebWKRXjBZCiFV4n3</w:t>
      </w:r>
      <w:r>
        <w:rPr>
          <w:lang w:val="en"/>
        </w:rPr>
        <w:t>oknjhMs</w:t>
      </w:r>
    </w:p>
    <w:p w14:paraId="50A5DC36" w14:textId="77777777" w:rsidR="00000000" w:rsidRDefault="00635C42" w:rsidP="00635C42">
      <w:pPr>
        <w:pStyle w:val="HTMLPreformatted"/>
        <w:ind w:left="1200" w:right="480"/>
        <w:divId w:val="1318144447"/>
        <w:rPr>
          <w:lang w:val="en"/>
        </w:rPr>
      </w:pPr>
      <w:r>
        <w:rPr>
          <w:lang w:val="en"/>
        </w:rPr>
        <w:t xml:space="preserve">     tn64tZ_2W-5JsGY4Hc5n9yBXArwl93lqt7_RN5w6Cf0h4QyQ5v-65YGjQR0_FDW2</w:t>
      </w:r>
    </w:p>
    <w:p w14:paraId="05FDDDE9" w14:textId="77777777" w:rsidR="00000000" w:rsidRDefault="00635C42" w:rsidP="00635C42">
      <w:pPr>
        <w:pStyle w:val="HTMLPreformatted"/>
        <w:ind w:left="1200" w:right="480"/>
        <w:divId w:val="1318144447"/>
        <w:rPr>
          <w:lang w:val="en"/>
        </w:rPr>
      </w:pPr>
      <w:r>
        <w:rPr>
          <w:lang w:val="en"/>
        </w:rPr>
        <w:t xml:space="preserve">     QvzqY368QQMicAtaSqzs8KJZgnYb9c7d0zgdAZHzu6qMQvRL5hajrn1n91CbOpbI</w:t>
      </w:r>
    </w:p>
    <w:p w14:paraId="7736E266" w14:textId="77777777" w:rsidR="00000000" w:rsidRDefault="00635C42" w:rsidP="00635C42">
      <w:pPr>
        <w:pStyle w:val="HTMLPreformatted"/>
        <w:ind w:left="1200" w:right="480"/>
        <w:divId w:val="1318144447"/>
        <w:rPr>
          <w:lang w:val="en"/>
        </w:rPr>
      </w:pPr>
      <w:r>
        <w:rPr>
          <w:lang w:val="en"/>
        </w:rPr>
        <w:t xml:space="preserve">     SD08qNLyrdkt-bFTWhAI4vMQFh6WeZu0fM4lFd2NcRwr3XPksINHaQ-G_xBniIqb</w:t>
      </w:r>
    </w:p>
    <w:p w14:paraId="0F984A16" w14:textId="77777777" w:rsidR="00000000" w:rsidRDefault="00635C42" w:rsidP="00635C42">
      <w:pPr>
        <w:pStyle w:val="HTMLPreformatted"/>
        <w:ind w:left="1200" w:right="480"/>
        <w:divId w:val="1318144447"/>
        <w:rPr>
          <w:lang w:val="en"/>
        </w:rPr>
      </w:pPr>
      <w:r>
        <w:rPr>
          <w:lang w:val="en"/>
        </w:rPr>
        <w:t xml:space="preserve">     w0Ls1jF44-csFCur-kEgU8awapJzKnqDK</w:t>
      </w:r>
      <w:r>
        <w:rPr>
          <w:lang w:val="en"/>
        </w:rPr>
        <w:t>gw",</w:t>
      </w:r>
    </w:p>
    <w:p w14:paraId="605ED82D" w14:textId="77777777" w:rsidR="00000000" w:rsidRDefault="00635C42" w:rsidP="00635C42">
      <w:pPr>
        <w:pStyle w:val="HTMLPreformatted"/>
        <w:ind w:left="1200" w:right="480"/>
        <w:divId w:val="1318144447"/>
        <w:rPr>
          <w:lang w:val="en"/>
        </w:rPr>
      </w:pPr>
      <w:r>
        <w:rPr>
          <w:lang w:val="en"/>
        </w:rPr>
        <w:t xml:space="preserve">     "e":"AQAB"</w:t>
      </w:r>
    </w:p>
    <w:p w14:paraId="31981A4E" w14:textId="77777777" w:rsidR="00000000" w:rsidRDefault="00635C42" w:rsidP="00635C42">
      <w:pPr>
        <w:pStyle w:val="HTMLPreformatted"/>
        <w:ind w:left="1200" w:right="480"/>
        <w:divId w:val="1318144447"/>
        <w:rPr>
          <w:lang w:val="en"/>
        </w:rPr>
      </w:pPr>
      <w:r>
        <w:rPr>
          <w:lang w:val="en"/>
        </w:rPr>
        <w:t xml:space="preserve">    }</w:t>
      </w:r>
    </w:p>
    <w:p w14:paraId="3335E1A7" w14:textId="77777777" w:rsidR="00000000" w:rsidRDefault="00635C42" w:rsidP="00635C42">
      <w:pPr>
        <w:pStyle w:val="HTMLPreformatted"/>
        <w:ind w:left="1200" w:right="480"/>
        <w:divId w:val="1318144447"/>
        <w:rPr>
          <w:lang w:val="en"/>
        </w:rPr>
      </w:pPr>
      <w:r>
        <w:rPr>
          <w:lang w:val="en"/>
        </w:rPr>
        <w:t xml:space="preserve">  }</w:t>
      </w:r>
    </w:p>
    <w:p w14:paraId="351E89CD" w14:textId="77777777" w:rsidR="00000000" w:rsidRDefault="00635C42">
      <w:pPr>
        <w:spacing w:before="0" w:beforeAutospacing="0" w:after="0" w:afterAutospacing="0"/>
        <w:divId w:val="2103406055"/>
        <w:rPr>
          <w:rFonts w:ascii="Verdana" w:eastAsia="Times New Roman" w:hAnsi="Verdana"/>
          <w:color w:val="000000"/>
          <w:lang w:val="en"/>
        </w:rPr>
      </w:pPr>
      <w:bookmarkStart w:id="110" w:name="Serializations"/>
      <w:bookmarkEnd w:id="110"/>
    </w:p>
    <w:p w14:paraId="6F9957E9"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19379F6" w14:textId="77777777">
        <w:trPr>
          <w:divId w:val="2103406055"/>
          <w:trHeight w:val="225"/>
          <w:tblCellSpacing w:w="15" w:type="dxa"/>
        </w:trPr>
        <w:tc>
          <w:tcPr>
            <w:tcW w:w="450" w:type="dxa"/>
            <w:shd w:val="clear" w:color="auto" w:fill="990000"/>
            <w:vAlign w:val="center"/>
            <w:hideMark/>
          </w:tcPr>
          <w:p w14:paraId="68CE68B3"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BAB187" w14:textId="77777777" w:rsidR="00000000" w:rsidRDefault="00635C42">
      <w:pPr>
        <w:pStyle w:val="Heading3"/>
        <w:divId w:val="2103406055"/>
        <w:rPr>
          <w:rFonts w:eastAsia="Times New Roman"/>
          <w:lang w:val="en"/>
        </w:rPr>
      </w:pPr>
      <w:bookmarkStart w:id="111" w:name="rfc.section.4"/>
      <w:bookmarkEnd w:id="111"/>
      <w:r>
        <w:rPr>
          <w:rFonts w:eastAsia="Times New Roman"/>
          <w:lang w:val="en"/>
        </w:rPr>
        <w:t>4.  Serializations</w:t>
      </w:r>
    </w:p>
    <w:p w14:paraId="123955BF"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A request message MAY be serialized using one of the following methods: </w:t>
      </w:r>
    </w:p>
    <w:p w14:paraId="3C9B41BA" w14:textId="77777777" w:rsidR="00000000" w:rsidRDefault="00635C42">
      <w:pPr>
        <w:numPr>
          <w:ilvl w:val="0"/>
          <w:numId w:val="6"/>
        </w:numPr>
        <w:ind w:left="1680" w:right="960"/>
        <w:divId w:val="2103406055"/>
        <w:rPr>
          <w:rFonts w:ascii="Verdana" w:eastAsia="Times New Roman" w:hAnsi="Verdana"/>
          <w:color w:val="000000"/>
          <w:lang w:val="en"/>
        </w:rPr>
        <w:pPrChange w:id="112" w:author="Author" w:date="2013-06-27T18:32:00Z">
          <w:pPr>
            <w:numPr>
              <w:numId w:val="25"/>
            </w:numPr>
            <w:tabs>
              <w:tab w:val="num" w:pos="720"/>
            </w:tabs>
            <w:ind w:left="720" w:right="960" w:hanging="360"/>
            <w:divId w:val="2103406055"/>
          </w:pPr>
        </w:pPrChange>
      </w:pPr>
      <w:r>
        <w:rPr>
          <w:rFonts w:ascii="Verdana" w:eastAsia="Times New Roman" w:hAnsi="Verdana"/>
          <w:color w:val="000000"/>
          <w:lang w:val="en"/>
        </w:rPr>
        <w:t xml:space="preserve">Query String Serialization </w:t>
      </w:r>
    </w:p>
    <w:p w14:paraId="2B353F09" w14:textId="77777777" w:rsidR="00000000" w:rsidRDefault="00635C42">
      <w:pPr>
        <w:numPr>
          <w:ilvl w:val="0"/>
          <w:numId w:val="6"/>
        </w:numPr>
        <w:ind w:left="1680" w:right="960"/>
        <w:divId w:val="2103406055"/>
        <w:rPr>
          <w:rFonts w:ascii="Verdana" w:eastAsia="Times New Roman" w:hAnsi="Verdana"/>
          <w:color w:val="000000"/>
          <w:lang w:val="en"/>
        </w:rPr>
        <w:pPrChange w:id="113" w:author="Author" w:date="2013-06-27T18:32:00Z">
          <w:pPr>
            <w:numPr>
              <w:numId w:val="25"/>
            </w:numPr>
            <w:tabs>
              <w:tab w:val="num" w:pos="720"/>
            </w:tabs>
            <w:ind w:left="720" w:right="960" w:hanging="360"/>
            <w:divId w:val="2103406055"/>
          </w:pPr>
        </w:pPrChange>
      </w:pPr>
      <w:r>
        <w:rPr>
          <w:rFonts w:ascii="Verdana" w:eastAsia="Times New Roman" w:hAnsi="Verdana"/>
          <w:color w:val="000000"/>
          <w:lang w:val="en"/>
        </w:rPr>
        <w:t xml:space="preserve">Form Serialization </w:t>
      </w:r>
    </w:p>
    <w:p w14:paraId="34BFF42B" w14:textId="77777777" w:rsidR="00000000" w:rsidRDefault="00635C42">
      <w:pPr>
        <w:spacing w:before="0" w:beforeAutospacing="0" w:after="0" w:afterAutospacing="0"/>
        <w:divId w:val="2103406055"/>
        <w:rPr>
          <w:rFonts w:ascii="Verdana" w:eastAsia="Times New Roman" w:hAnsi="Verdana"/>
          <w:color w:val="000000"/>
          <w:lang w:val="en"/>
        </w:rPr>
      </w:pPr>
      <w:bookmarkStart w:id="114" w:name="qss"/>
      <w:bookmarkEnd w:id="114"/>
    </w:p>
    <w:p w14:paraId="4306DC6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23D9E4C" w14:textId="77777777">
        <w:trPr>
          <w:divId w:val="2103406055"/>
          <w:trHeight w:val="225"/>
          <w:tblCellSpacing w:w="15" w:type="dxa"/>
        </w:trPr>
        <w:tc>
          <w:tcPr>
            <w:tcW w:w="450" w:type="dxa"/>
            <w:shd w:val="clear" w:color="auto" w:fill="990000"/>
            <w:vAlign w:val="center"/>
            <w:hideMark/>
          </w:tcPr>
          <w:p w14:paraId="7943346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0EE857A" w14:textId="77777777" w:rsidR="00000000" w:rsidRDefault="00635C42">
      <w:pPr>
        <w:pStyle w:val="Heading3"/>
        <w:divId w:val="2103406055"/>
        <w:rPr>
          <w:rFonts w:eastAsia="Times New Roman"/>
          <w:lang w:val="en"/>
        </w:rPr>
      </w:pPr>
      <w:bookmarkStart w:id="115" w:name="rfc.section.4.1"/>
      <w:bookmarkEnd w:id="115"/>
      <w:r>
        <w:rPr>
          <w:rFonts w:eastAsia="Times New Roman"/>
          <w:lang w:val="en"/>
        </w:rPr>
        <w:t>4.1.  Query String Serialization</w:t>
      </w:r>
    </w:p>
    <w:p w14:paraId="4983782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In order to serialize the parameters using the Query String Serialization, the Client constructs the string by adding the </w:t>
      </w:r>
      <w:r>
        <w:rPr>
          <w:rFonts w:ascii="Verdana" w:hAnsi="Verdana"/>
          <w:color w:val="000000"/>
          <w:lang w:val="en"/>
        </w:rPr>
        <w:t xml:space="preserve">parameters and values to the query component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w:t>
        </w:r>
        <w:r>
          <w:rPr>
            <w:rStyle w:val="Hyperlink"/>
            <w:rFonts w:ascii="Verdana" w:hAnsi="Verdana"/>
            <w:vanish/>
            <w:u w:val="none"/>
            <w:lang w:val="en"/>
          </w:rPr>
          <w:t>er 1999.)</w:t>
        </w:r>
      </w:hyperlink>
      <w:r>
        <w:rPr>
          <w:rFonts w:ascii="Verdana" w:hAnsi="Verdana"/>
          <w:color w:val="000000"/>
          <w:lang w:val="en"/>
        </w:rPr>
        <w:t xml:space="preserve">. Query String Serialization is typically used in HTTP </w:t>
      </w:r>
      <w:r>
        <w:rPr>
          <w:rStyle w:val="HTMLTypewriter"/>
          <w:lang w:val="en"/>
        </w:rPr>
        <w:t>GET</w:t>
      </w:r>
      <w:r>
        <w:rPr>
          <w:rFonts w:ascii="Verdana" w:hAnsi="Verdana"/>
          <w:color w:val="000000"/>
          <w:lang w:val="en"/>
        </w:rPr>
        <w:t xml:space="preserve"> requests. The same serialization method is also used when adding parameters to the fragment component of a URL. </w:t>
      </w:r>
    </w:p>
    <w:p w14:paraId="53A654E7"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Following is a non-normative example of this serialization </w:t>
      </w:r>
      <w:r>
        <w:rPr>
          <w:rFonts w:ascii="Verdana" w:hAnsi="Verdana"/>
          <w:color w:val="000000"/>
          <w:lang w:val="en"/>
        </w:rPr>
        <w:t xml:space="preserve">(with line wraps within values for display purposes only): </w:t>
      </w:r>
    </w:p>
    <w:p w14:paraId="2F13F3BE" w14:textId="77777777" w:rsidR="00000000" w:rsidRDefault="00635C42" w:rsidP="00635C42">
      <w:pPr>
        <w:pStyle w:val="HTMLPreformatted"/>
        <w:ind w:left="1200" w:right="480"/>
        <w:divId w:val="1647930541"/>
        <w:rPr>
          <w:lang w:val="en"/>
        </w:rPr>
      </w:pPr>
    </w:p>
    <w:p w14:paraId="2B7A80FD" w14:textId="77777777" w:rsidR="00000000" w:rsidRDefault="00635C42" w:rsidP="00635C42">
      <w:pPr>
        <w:pStyle w:val="HTMLPreformatted"/>
        <w:ind w:left="1200" w:right="480"/>
        <w:divId w:val="1647930541"/>
        <w:rPr>
          <w:lang w:val="en"/>
        </w:rPr>
      </w:pPr>
      <w:r>
        <w:rPr>
          <w:lang w:val="en"/>
        </w:rPr>
        <w:t xml:space="preserve">  GET /authorize?scope=openid</w:t>
      </w:r>
    </w:p>
    <w:p w14:paraId="15B32FE5" w14:textId="77777777" w:rsidR="00000000" w:rsidRDefault="00635C42" w:rsidP="00635C42">
      <w:pPr>
        <w:pStyle w:val="HTMLPreformatted"/>
        <w:ind w:left="1200" w:right="480"/>
        <w:divId w:val="1647930541"/>
        <w:rPr>
          <w:lang w:val="en"/>
        </w:rPr>
      </w:pPr>
      <w:r>
        <w:rPr>
          <w:lang w:val="en"/>
        </w:rPr>
        <w:t xml:space="preserve">    &amp;response_type=id_token%20token</w:t>
      </w:r>
    </w:p>
    <w:p w14:paraId="164130B2" w14:textId="77777777" w:rsidR="00000000" w:rsidRDefault="00635C42" w:rsidP="00635C42">
      <w:pPr>
        <w:pStyle w:val="HTMLPreformatted"/>
        <w:ind w:left="1200" w:right="480"/>
        <w:divId w:val="1647930541"/>
        <w:rPr>
          <w:lang w:val="en"/>
        </w:rPr>
      </w:pPr>
      <w:r>
        <w:rPr>
          <w:lang w:val="en"/>
        </w:rPr>
        <w:t xml:space="preserve">    &amp;client_id=s6BhdRkqt3</w:t>
      </w:r>
    </w:p>
    <w:p w14:paraId="5DF5E199" w14:textId="77777777" w:rsidR="00000000" w:rsidRDefault="00635C42" w:rsidP="00635C42">
      <w:pPr>
        <w:pStyle w:val="HTMLPreformatted"/>
        <w:ind w:left="1200" w:right="480"/>
        <w:divId w:val="1647930541"/>
        <w:rPr>
          <w:lang w:val="en"/>
        </w:rPr>
      </w:pPr>
      <w:r>
        <w:rPr>
          <w:lang w:val="en"/>
        </w:rPr>
        <w:t xml:space="preserve">    &amp;redirect_uri=https%3A%2F%2Fclient.example.org%2Fcb HTTP/1.1</w:t>
      </w:r>
    </w:p>
    <w:p w14:paraId="3CDC889E" w14:textId="77777777" w:rsidR="00000000" w:rsidRDefault="00635C42" w:rsidP="00635C42">
      <w:pPr>
        <w:pStyle w:val="HTMLPreformatted"/>
        <w:ind w:left="1200" w:right="480"/>
        <w:divId w:val="1647930541"/>
        <w:rPr>
          <w:lang w:val="en"/>
        </w:rPr>
      </w:pPr>
      <w:r>
        <w:rPr>
          <w:lang w:val="en"/>
        </w:rPr>
        <w:t xml:space="preserve">  Host: server.example.com</w:t>
      </w:r>
    </w:p>
    <w:p w14:paraId="7371EDA9" w14:textId="77777777" w:rsidR="00000000" w:rsidRDefault="00635C42" w:rsidP="00635C42">
      <w:pPr>
        <w:pStyle w:val="HTMLPreformatted"/>
        <w:ind w:left="1200" w:right="480"/>
        <w:divId w:val="1647930541"/>
        <w:rPr>
          <w:lang w:val="en"/>
        </w:rPr>
      </w:pPr>
    </w:p>
    <w:p w14:paraId="74B76B8C" w14:textId="77777777" w:rsidR="00000000" w:rsidRDefault="00635C42">
      <w:pPr>
        <w:spacing w:before="0" w:beforeAutospacing="0" w:after="0" w:afterAutospacing="0"/>
        <w:divId w:val="2103406055"/>
        <w:rPr>
          <w:rFonts w:ascii="Verdana" w:eastAsia="Times New Roman" w:hAnsi="Verdana"/>
          <w:color w:val="000000"/>
          <w:lang w:val="en"/>
        </w:rPr>
      </w:pPr>
      <w:bookmarkStart w:id="116" w:name="form_serialization"/>
      <w:bookmarkEnd w:id="116"/>
    </w:p>
    <w:p w14:paraId="3BA5BD2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8D1C983" w14:textId="77777777">
        <w:trPr>
          <w:divId w:val="2103406055"/>
          <w:trHeight w:val="225"/>
          <w:tblCellSpacing w:w="15" w:type="dxa"/>
        </w:trPr>
        <w:tc>
          <w:tcPr>
            <w:tcW w:w="450" w:type="dxa"/>
            <w:shd w:val="clear" w:color="auto" w:fill="990000"/>
            <w:vAlign w:val="center"/>
            <w:hideMark/>
          </w:tcPr>
          <w:p w14:paraId="6055DB7A"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32C798A" w14:textId="77777777" w:rsidR="00000000" w:rsidRDefault="00635C42">
      <w:pPr>
        <w:pStyle w:val="Heading3"/>
        <w:divId w:val="2103406055"/>
        <w:rPr>
          <w:rFonts w:eastAsia="Times New Roman"/>
          <w:lang w:val="en"/>
        </w:rPr>
      </w:pPr>
      <w:bookmarkStart w:id="117" w:name="rfc.section.4.2"/>
      <w:bookmarkEnd w:id="117"/>
      <w:r>
        <w:rPr>
          <w:rFonts w:eastAsia="Times New Roman"/>
          <w:lang w:val="en"/>
        </w:rPr>
        <w:t>4.2.  Form Serialization</w:t>
      </w:r>
    </w:p>
    <w:p w14:paraId="5C3F598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Parameters and their values are Form Serialized by adding the parameter names and values to the entity body of the HTTP request using the </w:t>
      </w:r>
      <w:r>
        <w:rPr>
          <w:rStyle w:val="HTMLTypewriter"/>
          <w:lang w:val="en"/>
        </w:rPr>
        <w:t>application/x-www-form-urlencoded</w:t>
      </w:r>
      <w:r>
        <w:rPr>
          <w:rFonts w:ascii="Verdana" w:hAnsi="Verdana"/>
          <w:color w:val="000000"/>
          <w:lang w:val="en"/>
        </w:rPr>
        <w:t xml:space="preserve"> format as defined by </w:t>
      </w:r>
      <w:hyperlink w:anchor="W3C.REC-html401-19991224" w:history="1">
        <w:r>
          <w:rPr>
            <w:rStyle w:val="Hyperlink"/>
            <w:rFonts w:ascii="Verdana" w:hAnsi="Verdana"/>
            <w:u w:val="none"/>
            <w:lang w:val="en"/>
          </w:rPr>
          <w:t>[W3C.REC</w:t>
        </w:r>
        <w:r>
          <w:rPr>
            <w:rStyle w:val="Hyperlink"/>
            <w:rFonts w:ascii="Verdana" w:hAnsi="Verdana"/>
            <w:u w:val="none"/>
            <w:lang w:val="en"/>
          </w:rPr>
          <w:noBreakHyphen/>
          <w:t>html401</w:t>
        </w:r>
        <w:r>
          <w:rPr>
            <w:rStyle w:val="Hyperlink"/>
            <w:rFonts w:ascii="Verdana" w:hAnsi="Verdana"/>
            <w:u w:val="none"/>
            <w:lang w:val="en"/>
          </w:rPr>
          <w:noBreakHyphen/>
          <w:t>19991224]</w:t>
        </w:r>
        <w:r>
          <w:rPr>
            <w:rStyle w:val="Hyperlink"/>
            <w:rFonts w:ascii="Verdana" w:hAnsi="Verdana"/>
            <w:vanish/>
            <w:u w:val="none"/>
            <w:lang w:val="en"/>
          </w:rPr>
          <w:t xml:space="preserve"> (Hors, A., Raggett, D., and I. Jacobs, “HTML 4.01 Specification,” December 1999.)</w:t>
        </w:r>
      </w:hyperlink>
      <w:r>
        <w:rPr>
          <w:rFonts w:ascii="Verdana" w:hAnsi="Verdana"/>
          <w:color w:val="000000"/>
          <w:lang w:val="en"/>
        </w:rPr>
        <w:t xml:space="preserve">. Form Serialization is typically used in HTTP </w:t>
      </w:r>
      <w:r>
        <w:rPr>
          <w:rStyle w:val="HTMLTypewriter"/>
          <w:lang w:val="en"/>
        </w:rPr>
        <w:t>POST</w:t>
      </w:r>
      <w:r>
        <w:rPr>
          <w:rFonts w:ascii="Verdana" w:hAnsi="Verdana"/>
          <w:color w:val="000000"/>
          <w:lang w:val="en"/>
        </w:rPr>
        <w:t xml:space="preserve"> requests. </w:t>
      </w:r>
    </w:p>
    <w:p w14:paraId="055A8B4E" w14:textId="77777777" w:rsidR="00000000" w:rsidRDefault="00635C42">
      <w:pPr>
        <w:pStyle w:val="NormalWeb"/>
        <w:divId w:val="2103406055"/>
        <w:rPr>
          <w:rFonts w:ascii="Verdana" w:hAnsi="Verdana"/>
          <w:color w:val="000000"/>
          <w:lang w:val="en"/>
        </w:rPr>
      </w:pPr>
      <w:r>
        <w:rPr>
          <w:rFonts w:ascii="Verdana" w:hAnsi="Verdana"/>
          <w:color w:val="000000"/>
          <w:lang w:val="en"/>
        </w:rPr>
        <w:t>Following is a non-normative example of this serialization (with line wraps within values for display</w:t>
      </w:r>
      <w:r>
        <w:rPr>
          <w:rFonts w:ascii="Verdana" w:hAnsi="Verdana"/>
          <w:color w:val="000000"/>
          <w:lang w:val="en"/>
        </w:rPr>
        <w:t xml:space="preserve"> purposes only): </w:t>
      </w:r>
    </w:p>
    <w:p w14:paraId="7D9EF218" w14:textId="77777777" w:rsidR="00000000" w:rsidRDefault="00635C42" w:rsidP="00635C42">
      <w:pPr>
        <w:pStyle w:val="HTMLPreformatted"/>
        <w:ind w:left="1200" w:right="480"/>
        <w:divId w:val="1870605439"/>
        <w:rPr>
          <w:lang w:val="en"/>
        </w:rPr>
      </w:pPr>
    </w:p>
    <w:p w14:paraId="55BA7CDA" w14:textId="77777777" w:rsidR="00000000" w:rsidRDefault="00635C42" w:rsidP="00635C42">
      <w:pPr>
        <w:pStyle w:val="HTMLPreformatted"/>
        <w:ind w:left="1200" w:right="480"/>
        <w:divId w:val="1870605439"/>
        <w:rPr>
          <w:lang w:val="en"/>
        </w:rPr>
      </w:pPr>
      <w:r>
        <w:rPr>
          <w:lang w:val="en"/>
        </w:rPr>
        <w:t xml:space="preserve">  POST /authorize HTTP/1.1</w:t>
      </w:r>
    </w:p>
    <w:p w14:paraId="6E549407" w14:textId="77777777" w:rsidR="00000000" w:rsidRDefault="00635C42" w:rsidP="00635C42">
      <w:pPr>
        <w:pStyle w:val="HTMLPreformatted"/>
        <w:ind w:left="1200" w:right="480"/>
        <w:divId w:val="1870605439"/>
        <w:rPr>
          <w:lang w:val="en"/>
        </w:rPr>
      </w:pPr>
      <w:r>
        <w:rPr>
          <w:lang w:val="en"/>
        </w:rPr>
        <w:t xml:space="preserve">  Host: server.example.com</w:t>
      </w:r>
    </w:p>
    <w:p w14:paraId="3DBFD2C5" w14:textId="77777777" w:rsidR="00000000" w:rsidRDefault="00635C42" w:rsidP="00635C42">
      <w:pPr>
        <w:pStyle w:val="HTMLPreformatted"/>
        <w:ind w:left="1200" w:right="480"/>
        <w:divId w:val="1870605439"/>
        <w:rPr>
          <w:lang w:val="en"/>
        </w:rPr>
      </w:pPr>
      <w:r>
        <w:rPr>
          <w:lang w:val="en"/>
        </w:rPr>
        <w:t xml:space="preserve">  Content-Type: application/x-www-form-urlencoded</w:t>
      </w:r>
    </w:p>
    <w:p w14:paraId="03059DB8" w14:textId="77777777" w:rsidR="00000000" w:rsidRDefault="00635C42" w:rsidP="00635C42">
      <w:pPr>
        <w:pStyle w:val="HTMLPreformatted"/>
        <w:ind w:left="1200" w:right="480"/>
        <w:divId w:val="1870605439"/>
        <w:rPr>
          <w:lang w:val="en"/>
        </w:rPr>
      </w:pPr>
    </w:p>
    <w:p w14:paraId="098060A2" w14:textId="77777777" w:rsidR="00000000" w:rsidRDefault="00635C42" w:rsidP="00635C42">
      <w:pPr>
        <w:pStyle w:val="HTMLPreformatted"/>
        <w:ind w:left="1200" w:right="480"/>
        <w:divId w:val="1870605439"/>
        <w:rPr>
          <w:lang w:val="en"/>
        </w:rPr>
      </w:pPr>
      <w:r>
        <w:rPr>
          <w:lang w:val="en"/>
        </w:rPr>
        <w:t xml:space="preserve">  scope=openid</w:t>
      </w:r>
    </w:p>
    <w:p w14:paraId="1D07D097" w14:textId="77777777" w:rsidR="00000000" w:rsidRDefault="00635C42" w:rsidP="00635C42">
      <w:pPr>
        <w:pStyle w:val="HTMLPreformatted"/>
        <w:ind w:left="1200" w:right="480"/>
        <w:divId w:val="1870605439"/>
        <w:rPr>
          <w:lang w:val="en"/>
        </w:rPr>
      </w:pPr>
      <w:r>
        <w:rPr>
          <w:lang w:val="en"/>
        </w:rPr>
        <w:t xml:space="preserve">    &amp;response_type=id_token%20token</w:t>
      </w:r>
    </w:p>
    <w:p w14:paraId="4FDA01FE" w14:textId="77777777" w:rsidR="00000000" w:rsidRDefault="00635C42" w:rsidP="00635C42">
      <w:pPr>
        <w:pStyle w:val="HTMLPreformatted"/>
        <w:ind w:left="1200" w:right="480"/>
        <w:divId w:val="1870605439"/>
        <w:rPr>
          <w:lang w:val="en"/>
        </w:rPr>
      </w:pPr>
      <w:r>
        <w:rPr>
          <w:lang w:val="en"/>
        </w:rPr>
        <w:t xml:space="preserve">    &amp;client_id=s6BhdRkqt3</w:t>
      </w:r>
    </w:p>
    <w:p w14:paraId="798B535C" w14:textId="77777777" w:rsidR="00000000" w:rsidRDefault="00635C42" w:rsidP="00635C42">
      <w:pPr>
        <w:pStyle w:val="HTMLPreformatted"/>
        <w:ind w:left="1200" w:right="480"/>
        <w:divId w:val="1870605439"/>
        <w:rPr>
          <w:lang w:val="en"/>
        </w:rPr>
      </w:pPr>
      <w:r>
        <w:rPr>
          <w:lang w:val="en"/>
        </w:rPr>
        <w:t xml:space="preserve">    &amp;redirect_uri=https%3A%2F%2Fclient.example.org%2Fcb</w:t>
      </w:r>
    </w:p>
    <w:p w14:paraId="7109F019" w14:textId="77777777" w:rsidR="00000000" w:rsidRDefault="00635C42">
      <w:pPr>
        <w:spacing w:before="0" w:beforeAutospacing="0" w:after="0" w:afterAutospacing="0"/>
        <w:divId w:val="2103406055"/>
        <w:rPr>
          <w:rFonts w:ascii="Verdana" w:eastAsia="Times New Roman" w:hAnsi="Verdana"/>
          <w:color w:val="000000"/>
          <w:lang w:val="en"/>
        </w:rPr>
      </w:pPr>
      <w:bookmarkStart w:id="118" w:name="stringops"/>
      <w:bookmarkEnd w:id="118"/>
    </w:p>
    <w:p w14:paraId="254CDCB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C289D2E" w14:textId="77777777">
        <w:trPr>
          <w:divId w:val="2103406055"/>
          <w:trHeight w:val="225"/>
          <w:tblCellSpacing w:w="15" w:type="dxa"/>
        </w:trPr>
        <w:tc>
          <w:tcPr>
            <w:tcW w:w="450" w:type="dxa"/>
            <w:shd w:val="clear" w:color="auto" w:fill="990000"/>
            <w:vAlign w:val="center"/>
            <w:hideMark/>
          </w:tcPr>
          <w:p w14:paraId="10BBB55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22A7A2" w14:textId="77777777" w:rsidR="00000000" w:rsidRDefault="00635C42">
      <w:pPr>
        <w:pStyle w:val="Heading3"/>
        <w:divId w:val="2103406055"/>
        <w:rPr>
          <w:rFonts w:eastAsia="Times New Roman"/>
          <w:lang w:val="en"/>
        </w:rPr>
      </w:pPr>
      <w:bookmarkStart w:id="119" w:name="rfc.section.5"/>
      <w:bookmarkEnd w:id="119"/>
      <w:r>
        <w:rPr>
          <w:rFonts w:eastAsia="Times New Roman"/>
          <w:lang w:val="en"/>
        </w:rPr>
        <w:t>5.  String Operations</w:t>
      </w:r>
    </w:p>
    <w:p w14:paraId="0585B4FE" w14:textId="77777777" w:rsidR="00000000" w:rsidRDefault="00635C42">
      <w:pPr>
        <w:pStyle w:val="NormalWeb"/>
        <w:divId w:val="2103406055"/>
        <w:rPr>
          <w:rFonts w:ascii="Verdana" w:hAnsi="Verdana"/>
          <w:color w:val="000000"/>
          <w:lang w:val="en"/>
        </w:rPr>
      </w:pPr>
      <w:r>
        <w:rPr>
          <w:rFonts w:ascii="Verdana" w:hAnsi="Verdana"/>
          <w:color w:val="000000"/>
          <w:lang w:val="en"/>
        </w:rPr>
        <w:t>Processing some OpenID Connect messages requires compar</w:t>
      </w:r>
      <w:r>
        <w:rPr>
          <w:rFonts w:ascii="Verdana" w:hAnsi="Verdana"/>
          <w:color w:val="000000"/>
          <w:lang w:val="en"/>
        </w:rPr>
        <w:t xml:space="preserve">ing values in the messages to known values. For example, the Claim Names returned by the UserInfo Endpoint might be compared to specific Claim Names such as </w:t>
      </w:r>
      <w:r>
        <w:rPr>
          <w:rStyle w:val="HTMLTypewriter"/>
          <w:lang w:val="en"/>
        </w:rPr>
        <w:t>sub</w:t>
      </w:r>
      <w:r>
        <w:rPr>
          <w:rFonts w:ascii="Verdana" w:hAnsi="Verdana"/>
          <w:color w:val="000000"/>
          <w:lang w:val="en"/>
        </w:rPr>
        <w:t xml:space="preserve">. Comparing Unicode strings, however, has significant security implications. </w:t>
      </w:r>
    </w:p>
    <w:p w14:paraId="757D1E28" w14:textId="77777777" w:rsidR="00000000" w:rsidRDefault="00635C42">
      <w:pPr>
        <w:pStyle w:val="NormalWeb"/>
        <w:divId w:val="2103406055"/>
        <w:rPr>
          <w:rFonts w:ascii="Verdana" w:hAnsi="Verdana"/>
          <w:color w:val="000000"/>
          <w:lang w:val="en"/>
        </w:rPr>
      </w:pPr>
      <w:r>
        <w:rPr>
          <w:rFonts w:ascii="Verdana" w:hAnsi="Verdana"/>
          <w:color w:val="000000"/>
          <w:lang w:val="en"/>
        </w:rPr>
        <w:t>Therefore, compari</w:t>
      </w:r>
      <w:r>
        <w:rPr>
          <w:rFonts w:ascii="Verdana" w:hAnsi="Verdana"/>
          <w:color w:val="000000"/>
          <w:lang w:val="en"/>
        </w:rPr>
        <w:t xml:space="preserve">sons between JSON strings and other Unicode strings MUST be performed as specified below: </w:t>
      </w:r>
    </w:p>
    <w:p w14:paraId="5BFAD2F9" w14:textId="77777777" w:rsidR="00000000" w:rsidRDefault="00635C42">
      <w:pPr>
        <w:numPr>
          <w:ilvl w:val="0"/>
          <w:numId w:val="7"/>
        </w:numPr>
        <w:ind w:left="1680" w:right="960"/>
        <w:divId w:val="2103406055"/>
        <w:rPr>
          <w:rFonts w:ascii="Verdana" w:eastAsia="Times New Roman" w:hAnsi="Verdana"/>
          <w:color w:val="000000"/>
          <w:lang w:val="en"/>
        </w:rPr>
        <w:pPrChange w:id="120" w:author="Author" w:date="2013-06-27T18:32:00Z">
          <w:pPr>
            <w:numPr>
              <w:numId w:val="26"/>
            </w:numPr>
            <w:tabs>
              <w:tab w:val="num" w:pos="720"/>
            </w:tabs>
            <w:ind w:left="720" w:right="960" w:hanging="360"/>
            <w:divId w:val="2103406055"/>
          </w:pPr>
        </w:pPrChange>
      </w:pPr>
      <w:r>
        <w:rPr>
          <w:rFonts w:ascii="Verdana" w:eastAsia="Times New Roman" w:hAnsi="Verdana"/>
          <w:color w:val="000000"/>
          <w:lang w:val="en"/>
        </w:rPr>
        <w:t xml:space="preserve">Remove any JSON applied escaping to produce an array of Unicode code points. </w:t>
      </w:r>
    </w:p>
    <w:p w14:paraId="407C90C5" w14:textId="77777777" w:rsidR="00000000" w:rsidRDefault="00635C42">
      <w:pPr>
        <w:numPr>
          <w:ilvl w:val="0"/>
          <w:numId w:val="7"/>
        </w:numPr>
        <w:ind w:left="1680" w:right="960"/>
        <w:divId w:val="2103406055"/>
        <w:rPr>
          <w:rFonts w:ascii="Verdana" w:eastAsia="Times New Roman" w:hAnsi="Verdana"/>
          <w:color w:val="000000"/>
          <w:lang w:val="en"/>
        </w:rPr>
        <w:pPrChange w:id="121" w:author="Author" w:date="2013-06-27T18:32:00Z">
          <w:pPr>
            <w:numPr>
              <w:numId w:val="26"/>
            </w:numPr>
            <w:tabs>
              <w:tab w:val="num" w:pos="720"/>
            </w:tabs>
            <w:ind w:left="720" w:right="960" w:hanging="360"/>
            <w:divId w:val="2103406055"/>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w:t>
      </w:r>
      <w:r>
        <w:rPr>
          <w:rStyle w:val="Hyperlink"/>
          <w:rFonts w:ascii="Verdana" w:eastAsia="Times New Roman" w:hAnsi="Verdana"/>
          <w:vanish/>
          <w:u w:val="none"/>
          <w:lang w:val="en"/>
        </w:rPr>
        <w:t>rst, “Unicode Normalization Forms,” 09 2009.)</w:t>
      </w:r>
      <w:r>
        <w:rPr>
          <w:rFonts w:ascii="Verdana" w:eastAsia="Times New Roman" w:hAnsi="Verdana"/>
          <w:color w:val="000000"/>
          <w:lang w:val="en"/>
        </w:rPr>
        <w:fldChar w:fldCharType="end"/>
      </w:r>
      <w:r>
        <w:rPr>
          <w:rFonts w:ascii="Verdana" w:eastAsia="Times New Roman" w:hAnsi="Verdana"/>
          <w:color w:val="000000"/>
          <w:lang w:val="en"/>
        </w:rPr>
        <w:t xml:space="preserve"> [USA15] MUST NOT be applied at any point to either the JSON string or to the string it is to be compared against. </w:t>
      </w:r>
    </w:p>
    <w:p w14:paraId="05CAA824" w14:textId="77777777" w:rsidR="00000000" w:rsidRDefault="00635C42">
      <w:pPr>
        <w:numPr>
          <w:ilvl w:val="0"/>
          <w:numId w:val="7"/>
        </w:numPr>
        <w:ind w:left="1680" w:right="960"/>
        <w:divId w:val="2103406055"/>
        <w:rPr>
          <w:rFonts w:ascii="Verdana" w:eastAsia="Times New Roman" w:hAnsi="Verdana"/>
          <w:color w:val="000000"/>
          <w:lang w:val="en"/>
        </w:rPr>
        <w:pPrChange w:id="122" w:author="Author" w:date="2013-06-27T18:32:00Z">
          <w:pPr>
            <w:numPr>
              <w:numId w:val="26"/>
            </w:numPr>
            <w:tabs>
              <w:tab w:val="num" w:pos="720"/>
            </w:tabs>
            <w:ind w:left="720" w:right="960" w:hanging="360"/>
            <w:divId w:val="2103406055"/>
          </w:pPr>
        </w:pPrChange>
      </w:pPr>
      <w:r>
        <w:rPr>
          <w:rFonts w:ascii="Verdana" w:eastAsia="Times New Roman" w:hAnsi="Verdana"/>
          <w:color w:val="000000"/>
          <w:lang w:val="en"/>
        </w:rPr>
        <w:t xml:space="preserve">Comparisons between the two strings MUST be performed as a </w:t>
      </w:r>
      <w:r>
        <w:rPr>
          <w:rFonts w:ascii="Verdana" w:eastAsia="Times New Roman" w:hAnsi="Verdana"/>
          <w:color w:val="000000"/>
          <w:lang w:val="en"/>
        </w:rPr>
        <w:t xml:space="preserve">Unicode code point to code point equality comparison. </w:t>
      </w:r>
    </w:p>
    <w:p w14:paraId="4AA126FF"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In several places, this specification uses space delimited lists of strings. In all such cases, only the ASCII space character (0x20) MAY be used for this purpose. </w:t>
      </w:r>
    </w:p>
    <w:p w14:paraId="2361EE23" w14:textId="77777777" w:rsidR="00000000" w:rsidRDefault="00635C42">
      <w:pPr>
        <w:spacing w:before="0" w:beforeAutospacing="0" w:after="0" w:afterAutospacing="0"/>
        <w:divId w:val="2103406055"/>
        <w:rPr>
          <w:rFonts w:ascii="Verdana" w:eastAsia="Times New Roman" w:hAnsi="Verdana"/>
          <w:color w:val="000000"/>
          <w:lang w:val="en"/>
        </w:rPr>
      </w:pPr>
      <w:bookmarkStart w:id="123" w:name="tls"/>
      <w:bookmarkEnd w:id="123"/>
    </w:p>
    <w:p w14:paraId="7EF984F6"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4C15E83" w14:textId="77777777">
        <w:trPr>
          <w:divId w:val="2103406055"/>
          <w:trHeight w:val="225"/>
          <w:tblCellSpacing w:w="15" w:type="dxa"/>
        </w:trPr>
        <w:tc>
          <w:tcPr>
            <w:tcW w:w="450" w:type="dxa"/>
            <w:shd w:val="clear" w:color="auto" w:fill="990000"/>
            <w:vAlign w:val="center"/>
            <w:hideMark/>
          </w:tcPr>
          <w:p w14:paraId="456EBFD0"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9539A29" w14:textId="77777777" w:rsidR="00000000" w:rsidRDefault="00635C42">
      <w:pPr>
        <w:pStyle w:val="Heading3"/>
        <w:divId w:val="2103406055"/>
        <w:rPr>
          <w:rFonts w:eastAsia="Times New Roman"/>
          <w:lang w:val="en"/>
        </w:rPr>
      </w:pPr>
      <w:bookmarkStart w:id="124" w:name="rfc.section.6"/>
      <w:bookmarkEnd w:id="124"/>
      <w:r>
        <w:rPr>
          <w:rFonts w:eastAsia="Times New Roman"/>
          <w:lang w:val="en"/>
        </w:rPr>
        <w:t>6.  TLS Version</w:t>
      </w:r>
    </w:p>
    <w:p w14:paraId="274DF72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Whenever Transport Layer Security (TLS) is used by this specification, the appropriate version (or versions) of TLS will vary over time, based on the widespread deployment and known security vulnerabilities.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a very limited deployment base and might not be readily available for implementat</w:t>
      </w:r>
      <w:r>
        <w:rPr>
          <w:rFonts w:ascii="Verdana" w:hAnsi="Verdana"/>
          <w:color w:val="000000"/>
          <w:lang w:val="en"/>
        </w:rPr>
        <w:t xml:space="preserve">ion.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provide the broadest interoperability. </w:t>
      </w:r>
    </w:p>
    <w:p w14:paraId="751062D8" w14:textId="77777777" w:rsidR="00000000" w:rsidRDefault="00635C42">
      <w:pPr>
        <w:spacing w:before="0" w:beforeAutospacing="0" w:after="0" w:afterAutospacing="0"/>
        <w:divId w:val="2103406055"/>
        <w:rPr>
          <w:rFonts w:ascii="Verdana" w:eastAsia="Times New Roman" w:hAnsi="Verdana"/>
          <w:color w:val="000000"/>
          <w:lang w:val="en"/>
        </w:rPr>
      </w:pPr>
      <w:bookmarkStart w:id="125" w:name="ImplementationConsiderations"/>
      <w:bookmarkEnd w:id="125"/>
    </w:p>
    <w:p w14:paraId="10ACEF15"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25CB5C9" w14:textId="77777777">
        <w:trPr>
          <w:divId w:val="2103406055"/>
          <w:trHeight w:val="225"/>
          <w:tblCellSpacing w:w="15" w:type="dxa"/>
        </w:trPr>
        <w:tc>
          <w:tcPr>
            <w:tcW w:w="450" w:type="dxa"/>
            <w:shd w:val="clear" w:color="auto" w:fill="990000"/>
            <w:vAlign w:val="center"/>
            <w:hideMark/>
          </w:tcPr>
          <w:p w14:paraId="555CC0C9"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9B6C6E6" w14:textId="77777777" w:rsidR="00000000" w:rsidRDefault="00635C42">
      <w:pPr>
        <w:pStyle w:val="Heading3"/>
        <w:divId w:val="2103406055"/>
        <w:rPr>
          <w:rFonts w:eastAsia="Times New Roman"/>
          <w:lang w:val="en"/>
        </w:rPr>
      </w:pPr>
      <w:bookmarkStart w:id="126" w:name="rfc.section.7"/>
      <w:bookmarkEnd w:id="126"/>
      <w:r>
        <w:rPr>
          <w:rFonts w:eastAsia="Times New Roman"/>
          <w:lang w:val="en"/>
        </w:rPr>
        <w:t>7.  Implementation Considerations</w:t>
      </w:r>
    </w:p>
    <w:p w14:paraId="13F9281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specification defines features used by Relying Parties using the OAuth implicit grant type. These Relying Parties MUST implement the features that are listed in this specification as being "REQUIRED" or are described with a "MUST". </w:t>
      </w:r>
    </w:p>
    <w:p w14:paraId="5883DF95" w14:textId="77777777" w:rsidR="00000000" w:rsidRDefault="00635C42">
      <w:pPr>
        <w:spacing w:before="0" w:beforeAutospacing="0" w:after="0" w:afterAutospacing="0"/>
        <w:divId w:val="2103406055"/>
        <w:rPr>
          <w:rFonts w:ascii="Verdana" w:eastAsia="Times New Roman" w:hAnsi="Verdana"/>
          <w:color w:val="000000"/>
          <w:lang w:val="en"/>
        </w:rPr>
      </w:pPr>
      <w:bookmarkStart w:id="127" w:name="disco_reg"/>
      <w:bookmarkEnd w:id="127"/>
    </w:p>
    <w:p w14:paraId="5625402D"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10D0F66" w14:textId="77777777">
        <w:trPr>
          <w:divId w:val="2103406055"/>
          <w:trHeight w:val="225"/>
          <w:tblCellSpacing w:w="15" w:type="dxa"/>
        </w:trPr>
        <w:tc>
          <w:tcPr>
            <w:tcW w:w="450" w:type="dxa"/>
            <w:shd w:val="clear" w:color="auto" w:fill="990000"/>
            <w:vAlign w:val="center"/>
            <w:hideMark/>
          </w:tcPr>
          <w:p w14:paraId="6E1BF183"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14899B" w14:textId="77777777" w:rsidR="00000000" w:rsidRDefault="00635C42">
      <w:pPr>
        <w:pStyle w:val="Heading3"/>
        <w:divId w:val="2103406055"/>
        <w:rPr>
          <w:rFonts w:eastAsia="Times New Roman"/>
          <w:lang w:val="en"/>
        </w:rPr>
      </w:pPr>
      <w:bookmarkStart w:id="128" w:name="rfc.section.7.1"/>
      <w:bookmarkEnd w:id="128"/>
      <w:r>
        <w:rPr>
          <w:rFonts w:eastAsia="Times New Roman"/>
          <w:lang w:val="en"/>
        </w:rPr>
        <w:t>7.1.  Discovery and Registration</w:t>
      </w:r>
    </w:p>
    <w:p w14:paraId="07EFD914" w14:textId="77777777" w:rsidR="00000000" w:rsidRDefault="00635C42">
      <w:pPr>
        <w:pStyle w:val="NormalWeb"/>
        <w:divId w:val="2103406055"/>
        <w:rPr>
          <w:rFonts w:ascii="Verdana" w:hAnsi="Verdana"/>
          <w:color w:val="000000"/>
          <w:lang w:val="en"/>
        </w:rPr>
      </w:pPr>
      <w:r>
        <w:rPr>
          <w:rFonts w:ascii="Verdana" w:hAnsi="Verdana"/>
          <w:color w:val="000000"/>
          <w:lang w:val="en"/>
        </w:rPr>
        <w:t>Some OpenID Connect installations can use a pre-configured set of OpenID Providers and/or Relying Parties. In those cases, it might not be necessary to support dynamic discovery of information about identities or services or dynamic registration of Clients</w:t>
      </w:r>
      <w:r>
        <w:rPr>
          <w:rFonts w:ascii="Verdana" w:hAnsi="Verdana"/>
          <w:color w:val="000000"/>
          <w:lang w:val="en"/>
        </w:rPr>
        <w:t xml:space="preserve">. </w:t>
      </w:r>
    </w:p>
    <w:p w14:paraId="1767789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However, if installations choose to support unanticipated interactions between Relying Parties and OpenID Providers that do not have pre-configured relationships, they SHOULD accomplish this by implementing the facilities defined in the </w:t>
      </w:r>
      <w:hyperlink w:anchor="OpenID.Discovery" w:history="1">
        <w:r>
          <w:rPr>
            <w:rStyle w:val="Hyperlink"/>
            <w:rFonts w:ascii="Verdana" w:hAnsi="Verdana"/>
            <w:u w:val="none"/>
            <w:lang w:val="en"/>
          </w:rPr>
          <w:t>OpenID Connect Discovery 1.0</w:t>
        </w:r>
        <w:r>
          <w:rPr>
            <w:rStyle w:val="Hyperlink"/>
            <w:rFonts w:ascii="Verdana" w:hAnsi="Verdana"/>
            <w:vanish/>
            <w:u w:val="none"/>
            <w:lang w:val="en"/>
          </w:rPr>
          <w:t xml:space="preserve"> (Sakimura, N., Bradley, J., Jones, M., and E. Jay, “OpenID Connect Discovery 1.0,” June 2013.)</w:t>
        </w:r>
      </w:hyperlink>
      <w:r>
        <w:rPr>
          <w:rFonts w:ascii="Verdana" w:hAnsi="Verdana"/>
          <w:color w:val="000000"/>
          <w:lang w:val="en"/>
        </w:rPr>
        <w:t xml:space="preserve"> [OpenID.Discovery] and </w:t>
      </w:r>
      <w:hyperlink w:anchor="OpenID.Registration" w:history="1">
        <w:r>
          <w:rPr>
            <w:rStyle w:val="Hyperlink"/>
            <w:rFonts w:ascii="Verdana" w:hAnsi="Verdana"/>
            <w:u w:val="none"/>
            <w:lang w:val="en"/>
          </w:rPr>
          <w:t>OpenID Connect Dynamic Client Registration 1</w:t>
        </w:r>
        <w:r>
          <w:rPr>
            <w:rStyle w:val="Hyperlink"/>
            <w:rFonts w:ascii="Verdana" w:hAnsi="Verdana"/>
            <w:u w:val="none"/>
            <w:lang w:val="en"/>
          </w:rPr>
          <w:t>.0</w:t>
        </w:r>
        <w:r>
          <w:rPr>
            <w:rStyle w:val="Hyperlink"/>
            <w:rFonts w:ascii="Verdana" w:hAnsi="Verdana"/>
            <w:vanish/>
            <w:u w:val="none"/>
            <w:lang w:val="en"/>
          </w:rPr>
          <w:t xml:space="preserve"> (Sakimura, N., Bradley, J., and M. Jones, “OpenID Connect Dynamic Client Registration 1.0,” June 2013.)</w:t>
        </w:r>
      </w:hyperlink>
      <w:r>
        <w:rPr>
          <w:rFonts w:ascii="Verdana" w:hAnsi="Verdana"/>
          <w:color w:val="000000"/>
          <w:lang w:val="en"/>
        </w:rPr>
        <w:t xml:space="preserve"> [OpenID.Registration] specifications. </w:t>
      </w:r>
    </w:p>
    <w:p w14:paraId="778AAFD1" w14:textId="77777777" w:rsidR="00000000" w:rsidRDefault="00635C42">
      <w:pPr>
        <w:spacing w:before="0" w:beforeAutospacing="0" w:after="0" w:afterAutospacing="0"/>
        <w:divId w:val="2103406055"/>
        <w:rPr>
          <w:rFonts w:ascii="Verdana" w:eastAsia="Times New Roman" w:hAnsi="Verdana"/>
          <w:color w:val="000000"/>
          <w:lang w:val="en"/>
        </w:rPr>
      </w:pPr>
      <w:bookmarkStart w:id="129" w:name="security_considerations"/>
      <w:bookmarkEnd w:id="129"/>
    </w:p>
    <w:p w14:paraId="1E87D924"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F508226" w14:textId="77777777">
        <w:trPr>
          <w:divId w:val="2103406055"/>
          <w:trHeight w:val="225"/>
          <w:tblCellSpacing w:w="15" w:type="dxa"/>
        </w:trPr>
        <w:tc>
          <w:tcPr>
            <w:tcW w:w="450" w:type="dxa"/>
            <w:shd w:val="clear" w:color="auto" w:fill="990000"/>
            <w:vAlign w:val="center"/>
            <w:hideMark/>
          </w:tcPr>
          <w:p w14:paraId="5CA2096D"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E9DC6B1" w14:textId="77777777" w:rsidR="00000000" w:rsidRDefault="00635C42">
      <w:pPr>
        <w:pStyle w:val="Heading3"/>
        <w:divId w:val="2103406055"/>
        <w:rPr>
          <w:rFonts w:eastAsia="Times New Roman"/>
          <w:lang w:val="en"/>
        </w:rPr>
      </w:pPr>
      <w:bookmarkStart w:id="130" w:name="rfc.section.8"/>
      <w:bookmarkEnd w:id="130"/>
      <w:r>
        <w:rPr>
          <w:rFonts w:eastAsia="Times New Roman"/>
          <w:lang w:val="en"/>
        </w:rPr>
        <w:t>8.  Security Considerations</w:t>
      </w:r>
    </w:p>
    <w:p w14:paraId="65DC5AC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For security considerations other than those listed below, refer to the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and </w:t>
      </w:r>
      <w:hyperlink w:anchor="OpenID.Standard" w:history="1">
        <w:r>
          <w:rPr>
            <w:rStyle w:val="Hyperlink"/>
            <w:rFonts w:ascii="Verdana" w:hAnsi="Verdana"/>
            <w:u w:val="none"/>
            <w:lang w:val="en"/>
          </w:rPr>
          <w:t>OpenID Connect Standard 1.0</w:t>
        </w:r>
        <w:r>
          <w:rPr>
            <w:rStyle w:val="Hyperlink"/>
            <w:rFonts w:ascii="Verdana" w:hAnsi="Verdana"/>
            <w:vanish/>
            <w:u w:val="none"/>
            <w:lang w:val="en"/>
          </w:rPr>
          <w:t xml:space="preserve"> (Sakimura, N., Bradley, J., Jones, M., de Medeiros, B., Mortimore, C., and E. Jay, “OpenID Connect Standard 1.0,” June 2013.)</w:t>
        </w:r>
      </w:hyperlink>
      <w:r>
        <w:rPr>
          <w:rFonts w:ascii="Verdana" w:hAnsi="Verdana"/>
          <w:color w:val="000000"/>
          <w:lang w:val="en"/>
        </w:rPr>
        <w:t xml:space="preserve"> [OpenID.Standard] specifications. </w:t>
      </w:r>
    </w:p>
    <w:p w14:paraId="519456E5" w14:textId="77777777" w:rsidR="00000000" w:rsidRDefault="00635C42">
      <w:pPr>
        <w:spacing w:before="0" w:beforeAutospacing="0" w:after="0" w:afterAutospacing="0"/>
        <w:divId w:val="2103406055"/>
        <w:rPr>
          <w:rFonts w:ascii="Verdana" w:eastAsia="Times New Roman" w:hAnsi="Verdana"/>
          <w:color w:val="000000"/>
          <w:lang w:val="en"/>
        </w:rPr>
      </w:pPr>
      <w:bookmarkStart w:id="131" w:name="TLS_requirements"/>
      <w:bookmarkEnd w:id="131"/>
    </w:p>
    <w:p w14:paraId="42D662A9"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6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34EC374" w14:textId="77777777">
        <w:trPr>
          <w:divId w:val="2103406055"/>
          <w:trHeight w:val="225"/>
          <w:tblCellSpacing w:w="15" w:type="dxa"/>
        </w:trPr>
        <w:tc>
          <w:tcPr>
            <w:tcW w:w="450" w:type="dxa"/>
            <w:shd w:val="clear" w:color="auto" w:fill="990000"/>
            <w:vAlign w:val="center"/>
            <w:hideMark/>
          </w:tcPr>
          <w:p w14:paraId="3593D49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FACE785" w14:textId="77777777" w:rsidR="00000000" w:rsidRDefault="00635C42">
      <w:pPr>
        <w:pStyle w:val="Heading3"/>
        <w:divId w:val="2103406055"/>
        <w:rPr>
          <w:rFonts w:eastAsia="Times New Roman"/>
          <w:lang w:val="en"/>
        </w:rPr>
      </w:pPr>
      <w:bookmarkStart w:id="132" w:name="rfc.section.8.1"/>
      <w:bookmarkEnd w:id="132"/>
      <w:r>
        <w:rPr>
          <w:rFonts w:eastAsia="Times New Roman"/>
          <w:lang w:val="en"/>
        </w:rPr>
        <w:t>8.1.  TLS Requirements</w:t>
      </w:r>
    </w:p>
    <w:p w14:paraId="273AC3D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Implementations MUST support TLS. </w:t>
      </w:r>
      <w:r>
        <w:rPr>
          <w:rFonts w:ascii="Verdana" w:hAnsi="Verdana"/>
          <w:color w:val="000000"/>
          <w:lang w:val="en"/>
        </w:rPr>
        <w:t xml:space="preserve">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w:t>
        </w:r>
        <w:r>
          <w:rPr>
            <w:rStyle w:val="Hyperlink"/>
            <w:rFonts w:ascii="Verdana" w:hAnsi="Verdana"/>
            <w:vanish/>
            <w:u w:val="none"/>
            <w:lang w:val="en"/>
          </w:rPr>
          <w:t>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1478F172" w14:textId="77777777" w:rsidR="00000000" w:rsidRDefault="00635C42">
      <w:pPr>
        <w:pStyle w:val="NormalWeb"/>
        <w:divId w:val="2103406055"/>
        <w:rPr>
          <w:rFonts w:ascii="Verdana" w:hAnsi="Verdana"/>
          <w:color w:val="000000"/>
          <w:lang w:val="en"/>
        </w:rPr>
      </w:pPr>
      <w:r>
        <w:rPr>
          <w:rFonts w:ascii="Verdana" w:hAnsi="Verdana"/>
          <w:color w:val="000000"/>
          <w:lang w:val="en"/>
        </w:rPr>
        <w:t>To protect against information disclosure and tampering, confidentiali</w:t>
      </w:r>
      <w:r>
        <w:rPr>
          <w:rFonts w:ascii="Verdana" w:hAnsi="Verdana"/>
          <w:color w:val="000000"/>
          <w:lang w:val="en"/>
        </w:rPr>
        <w:t xml:space="preserve">ty protection MUST be applied using TLS with a ciphersuite that provides confidentiality and integrity protection. </w:t>
      </w:r>
    </w:p>
    <w:p w14:paraId="7ED3551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w:t>
        </w:r>
        <w:r>
          <w:rPr>
            <w:rStyle w:val="Hyperlink"/>
            <w:rFonts w:ascii="Verdana" w:hAnsi="Verdana"/>
            <w:vanish/>
            <w:u w:val="none"/>
            <w:lang w:val="en"/>
          </w:rPr>
          <w:t>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0C733EED" w14:textId="77777777" w:rsidR="00000000" w:rsidRDefault="00635C42">
      <w:pPr>
        <w:spacing w:before="0" w:beforeAutospacing="0" w:after="0" w:afterAutospacing="0"/>
        <w:divId w:val="2103406055"/>
        <w:rPr>
          <w:rFonts w:ascii="Verdana" w:eastAsia="Times New Roman" w:hAnsi="Verdana"/>
          <w:color w:val="000000"/>
          <w:lang w:val="en"/>
        </w:rPr>
      </w:pPr>
      <w:bookmarkStart w:id="133" w:name="privacy_considerations"/>
      <w:bookmarkEnd w:id="133"/>
    </w:p>
    <w:p w14:paraId="3C41C42B"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4952AB" w14:textId="77777777">
        <w:trPr>
          <w:divId w:val="2103406055"/>
          <w:trHeight w:val="225"/>
          <w:tblCellSpacing w:w="15" w:type="dxa"/>
        </w:trPr>
        <w:tc>
          <w:tcPr>
            <w:tcW w:w="450" w:type="dxa"/>
            <w:shd w:val="clear" w:color="auto" w:fill="990000"/>
            <w:vAlign w:val="center"/>
            <w:hideMark/>
          </w:tcPr>
          <w:p w14:paraId="420F76B2"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5F55951" w14:textId="77777777" w:rsidR="00000000" w:rsidRDefault="00635C42">
      <w:pPr>
        <w:pStyle w:val="Heading3"/>
        <w:divId w:val="2103406055"/>
        <w:rPr>
          <w:rFonts w:eastAsia="Times New Roman"/>
          <w:lang w:val="en"/>
        </w:rPr>
      </w:pPr>
      <w:bookmarkStart w:id="134" w:name="rfc.section.9"/>
      <w:bookmarkEnd w:id="134"/>
      <w:r>
        <w:rPr>
          <w:rFonts w:eastAsia="Times New Roman"/>
          <w:lang w:val="en"/>
        </w:rPr>
        <w:t>9.  Privacy Considerations</w:t>
      </w:r>
    </w:p>
    <w:p w14:paraId="5070412E" w14:textId="77777777" w:rsidR="00000000" w:rsidRDefault="00635C42">
      <w:pPr>
        <w:spacing w:before="0" w:beforeAutospacing="0" w:after="0" w:afterAutospacing="0"/>
        <w:divId w:val="2103406055"/>
        <w:rPr>
          <w:rFonts w:ascii="Verdana" w:eastAsia="Times New Roman" w:hAnsi="Verdana"/>
          <w:color w:val="000000"/>
          <w:lang w:val="en"/>
        </w:rPr>
      </w:pPr>
      <w:bookmarkStart w:id="135" w:name="PII"/>
      <w:bookmarkEnd w:id="135"/>
    </w:p>
    <w:p w14:paraId="7D8169DC"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6B888C6" w14:textId="77777777">
        <w:trPr>
          <w:divId w:val="2103406055"/>
          <w:trHeight w:val="225"/>
          <w:tblCellSpacing w:w="15" w:type="dxa"/>
        </w:trPr>
        <w:tc>
          <w:tcPr>
            <w:tcW w:w="450" w:type="dxa"/>
            <w:shd w:val="clear" w:color="auto" w:fill="990000"/>
            <w:vAlign w:val="center"/>
            <w:hideMark/>
          </w:tcPr>
          <w:p w14:paraId="68C70931"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063E3F4" w14:textId="77777777" w:rsidR="00000000" w:rsidRDefault="00635C42">
      <w:pPr>
        <w:pStyle w:val="Heading3"/>
        <w:divId w:val="2103406055"/>
        <w:rPr>
          <w:rFonts w:eastAsia="Times New Roman"/>
          <w:lang w:val="en"/>
        </w:rPr>
      </w:pPr>
      <w:bookmarkStart w:id="136" w:name="rfc.section.9.1"/>
      <w:bookmarkEnd w:id="136"/>
      <w:r>
        <w:rPr>
          <w:rFonts w:eastAsia="Times New Roman"/>
          <w:lang w:val="en"/>
        </w:rPr>
        <w:t>9.1.  Personally Identifiable Information</w:t>
      </w:r>
    </w:p>
    <w:p w14:paraId="732CE12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UserInfo Response typically contains Personally Identifiable Information (PII). As such, End-User consent for the release of the information </w:t>
      </w:r>
      <w:r>
        <w:rPr>
          <w:rFonts w:ascii="Verdana" w:hAnsi="Verdana"/>
          <w:color w:val="000000"/>
          <w:lang w:val="en"/>
        </w:rPr>
        <w:t xml:space="preserve">for the specified purpose SHOULD be obtained at or prior to the authorization time in accordance with relevant regulations. The purpose of use is typically registered in association with the </w:t>
      </w:r>
      <w:r>
        <w:rPr>
          <w:rStyle w:val="HTMLTypewriter"/>
          <w:lang w:val="en"/>
        </w:rPr>
        <w:t>redirect_uris</w:t>
      </w:r>
      <w:r>
        <w:rPr>
          <w:rFonts w:ascii="Verdana" w:hAnsi="Verdana"/>
          <w:color w:val="000000"/>
          <w:lang w:val="en"/>
        </w:rPr>
        <w:t xml:space="preserve">. </w:t>
      </w:r>
    </w:p>
    <w:p w14:paraId="1BC77DE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Only necessary UserInfo data should be stored at </w:t>
      </w:r>
      <w:r>
        <w:rPr>
          <w:rFonts w:ascii="Verdana" w:hAnsi="Verdana"/>
          <w:color w:val="000000"/>
          <w:lang w:val="en"/>
        </w:rPr>
        <w:t xml:space="preserve">the Client and the Client SHOULD associate the received data with the purpose of use statement. </w:t>
      </w:r>
    </w:p>
    <w:p w14:paraId="4F34BE09" w14:textId="77777777" w:rsidR="00000000" w:rsidRDefault="00635C42">
      <w:pPr>
        <w:spacing w:before="0" w:beforeAutospacing="0" w:after="0" w:afterAutospacing="0"/>
        <w:divId w:val="2103406055"/>
        <w:rPr>
          <w:rFonts w:ascii="Verdana" w:eastAsia="Times New Roman" w:hAnsi="Verdana"/>
          <w:color w:val="000000"/>
          <w:lang w:val="en"/>
        </w:rPr>
      </w:pPr>
      <w:bookmarkStart w:id="137" w:name="AccessMonitoring"/>
      <w:bookmarkEnd w:id="137"/>
    </w:p>
    <w:p w14:paraId="356B39EF"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5189CA8" w14:textId="77777777">
        <w:trPr>
          <w:divId w:val="2103406055"/>
          <w:trHeight w:val="225"/>
          <w:tblCellSpacing w:w="15" w:type="dxa"/>
        </w:trPr>
        <w:tc>
          <w:tcPr>
            <w:tcW w:w="450" w:type="dxa"/>
            <w:shd w:val="clear" w:color="auto" w:fill="990000"/>
            <w:vAlign w:val="center"/>
            <w:hideMark/>
          </w:tcPr>
          <w:p w14:paraId="6D9A576B"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C3EAB61" w14:textId="77777777" w:rsidR="00000000" w:rsidRDefault="00635C42">
      <w:pPr>
        <w:pStyle w:val="Heading3"/>
        <w:divId w:val="2103406055"/>
        <w:rPr>
          <w:rFonts w:eastAsia="Times New Roman"/>
          <w:lang w:val="en"/>
        </w:rPr>
      </w:pPr>
      <w:bookmarkStart w:id="138" w:name="rfc.section.9.2"/>
      <w:bookmarkEnd w:id="138"/>
      <w:r>
        <w:rPr>
          <w:rFonts w:eastAsia="Times New Roman"/>
          <w:lang w:val="en"/>
        </w:rPr>
        <w:t>9.2.  Data Access Monitoring</w:t>
      </w:r>
    </w:p>
    <w:p w14:paraId="7B41739D"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Resource Server SHOULD make the UserInfo access log available to the End-User so that the End-User can monitor who accessed his data. </w:t>
      </w:r>
    </w:p>
    <w:p w14:paraId="18FD43E6" w14:textId="77777777" w:rsidR="00000000" w:rsidRDefault="00635C42">
      <w:pPr>
        <w:spacing w:before="0" w:beforeAutospacing="0" w:after="0" w:afterAutospacing="0"/>
        <w:divId w:val="2103406055"/>
        <w:rPr>
          <w:rFonts w:ascii="Verdana" w:eastAsia="Times New Roman" w:hAnsi="Verdana"/>
          <w:color w:val="000000"/>
          <w:lang w:val="en"/>
        </w:rPr>
      </w:pPr>
      <w:bookmarkStart w:id="139" w:name="Correlation"/>
      <w:bookmarkEnd w:id="139"/>
    </w:p>
    <w:p w14:paraId="47229DC1"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7A998B4" w14:textId="77777777">
        <w:trPr>
          <w:divId w:val="2103406055"/>
          <w:trHeight w:val="225"/>
          <w:tblCellSpacing w:w="15" w:type="dxa"/>
        </w:trPr>
        <w:tc>
          <w:tcPr>
            <w:tcW w:w="450" w:type="dxa"/>
            <w:shd w:val="clear" w:color="auto" w:fill="990000"/>
            <w:vAlign w:val="center"/>
            <w:hideMark/>
          </w:tcPr>
          <w:p w14:paraId="160ACEBB"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53F0C9" w14:textId="77777777" w:rsidR="00000000" w:rsidRDefault="00635C42">
      <w:pPr>
        <w:pStyle w:val="Heading3"/>
        <w:divId w:val="2103406055"/>
        <w:rPr>
          <w:rFonts w:eastAsia="Times New Roman"/>
          <w:lang w:val="en"/>
        </w:rPr>
      </w:pPr>
      <w:bookmarkStart w:id="140" w:name="rfc.section.9.3"/>
      <w:bookmarkEnd w:id="140"/>
      <w:r>
        <w:rPr>
          <w:rFonts w:eastAsia="Times New Roman"/>
          <w:lang w:val="en"/>
        </w:rPr>
        <w:t>9.3.  Correlation</w:t>
      </w:r>
    </w:p>
    <w:p w14:paraId="2F48F5C2"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To protect the End-User from a possible correlation among Clients, the use of a Pairwise Pseudonymous Identifier (PPID) as the </w:t>
      </w:r>
      <w:r>
        <w:rPr>
          <w:rStyle w:val="HTMLTypewriter"/>
          <w:lang w:val="en"/>
        </w:rPr>
        <w:t>sub</w:t>
      </w:r>
      <w:r>
        <w:rPr>
          <w:rFonts w:ascii="Verdana" w:hAnsi="Verdana"/>
          <w:color w:val="000000"/>
          <w:lang w:val="en"/>
        </w:rPr>
        <w:t xml:space="preserve"> (subject) SHOULD be considered. </w:t>
      </w:r>
    </w:p>
    <w:p w14:paraId="1D08E9CC" w14:textId="77777777" w:rsidR="00000000" w:rsidRDefault="00635C42">
      <w:pPr>
        <w:spacing w:before="0" w:beforeAutospacing="0" w:after="0" w:afterAutospacing="0"/>
        <w:divId w:val="2103406055"/>
        <w:rPr>
          <w:rFonts w:ascii="Verdana" w:eastAsia="Times New Roman" w:hAnsi="Verdana"/>
          <w:color w:val="000000"/>
          <w:lang w:val="en"/>
        </w:rPr>
      </w:pPr>
      <w:bookmarkStart w:id="141" w:name="IANA"/>
      <w:bookmarkEnd w:id="141"/>
    </w:p>
    <w:p w14:paraId="79FE028F"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50D7CF" w14:textId="77777777">
        <w:trPr>
          <w:divId w:val="2103406055"/>
          <w:trHeight w:val="225"/>
          <w:tblCellSpacing w:w="15" w:type="dxa"/>
        </w:trPr>
        <w:tc>
          <w:tcPr>
            <w:tcW w:w="450" w:type="dxa"/>
            <w:shd w:val="clear" w:color="auto" w:fill="990000"/>
            <w:vAlign w:val="center"/>
            <w:hideMark/>
          </w:tcPr>
          <w:p w14:paraId="20B524C8"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8740129" w14:textId="77777777" w:rsidR="00000000" w:rsidRDefault="00635C42">
      <w:pPr>
        <w:pStyle w:val="Heading3"/>
        <w:divId w:val="2103406055"/>
        <w:rPr>
          <w:rFonts w:eastAsia="Times New Roman"/>
          <w:lang w:val="en"/>
        </w:rPr>
      </w:pPr>
      <w:bookmarkStart w:id="142" w:name="rfc.section.10"/>
      <w:bookmarkEnd w:id="142"/>
      <w:r>
        <w:rPr>
          <w:rFonts w:eastAsia="Times New Roman"/>
          <w:lang w:val="en"/>
        </w:rPr>
        <w:t>10.  IANA Considerations</w:t>
      </w:r>
    </w:p>
    <w:p w14:paraId="355D3705"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This document makes no requests of IANA. </w:t>
      </w:r>
    </w:p>
    <w:p w14:paraId="54148C56" w14:textId="77777777" w:rsidR="00000000" w:rsidRDefault="00635C42">
      <w:pPr>
        <w:spacing w:before="0" w:beforeAutospacing="0" w:after="0" w:afterAutospacing="0"/>
        <w:divId w:val="2103406055"/>
        <w:rPr>
          <w:rFonts w:ascii="Verdana" w:eastAsia="Times New Roman" w:hAnsi="Verdana"/>
          <w:color w:val="000000"/>
          <w:lang w:val="en"/>
        </w:rPr>
      </w:pPr>
      <w:bookmarkStart w:id="143" w:name="rfc.references"/>
      <w:bookmarkEnd w:id="143"/>
    </w:p>
    <w:p w14:paraId="3358B10F"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7189C61" w14:textId="77777777">
        <w:trPr>
          <w:divId w:val="2103406055"/>
          <w:trHeight w:val="225"/>
          <w:tblCellSpacing w:w="15" w:type="dxa"/>
        </w:trPr>
        <w:tc>
          <w:tcPr>
            <w:tcW w:w="450" w:type="dxa"/>
            <w:shd w:val="clear" w:color="auto" w:fill="990000"/>
            <w:vAlign w:val="center"/>
            <w:hideMark/>
          </w:tcPr>
          <w:p w14:paraId="6C8D62EA"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33E1F8" w14:textId="77777777" w:rsidR="00000000" w:rsidRDefault="00635C42">
      <w:pPr>
        <w:pStyle w:val="Heading3"/>
        <w:divId w:val="2103406055"/>
        <w:rPr>
          <w:rFonts w:eastAsia="Times New Roman"/>
          <w:lang w:val="en"/>
        </w:rPr>
      </w:pPr>
      <w:bookmarkStart w:id="144" w:name="rfc.section.11"/>
      <w:bookmarkEnd w:id="144"/>
      <w:r>
        <w:rPr>
          <w:rFonts w:eastAsia="Times New Roman"/>
          <w:lang w:val="en"/>
        </w:rPr>
        <w:t>11.  References</w:t>
      </w:r>
    </w:p>
    <w:p w14:paraId="1F70D1CB" w14:textId="77777777" w:rsidR="00000000" w:rsidRDefault="00635C42">
      <w:pPr>
        <w:spacing w:before="0" w:beforeAutospacing="0" w:after="0" w:afterAutospacing="0"/>
        <w:divId w:val="2103406055"/>
        <w:rPr>
          <w:rFonts w:ascii="Verdana" w:eastAsia="Times New Roman" w:hAnsi="Verdana"/>
          <w:color w:val="000000"/>
          <w:lang w:val="en"/>
        </w:rPr>
      </w:pPr>
      <w:bookmarkStart w:id="145" w:name="rfc.references1"/>
      <w:bookmarkEnd w:id="145"/>
    </w:p>
    <w:p w14:paraId="462D2566"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92B35E4" w14:textId="77777777">
        <w:trPr>
          <w:divId w:val="2103406055"/>
          <w:trHeight w:val="225"/>
          <w:tblCellSpacing w:w="15" w:type="dxa"/>
        </w:trPr>
        <w:tc>
          <w:tcPr>
            <w:tcW w:w="450" w:type="dxa"/>
            <w:shd w:val="clear" w:color="auto" w:fill="990000"/>
            <w:vAlign w:val="center"/>
            <w:hideMark/>
          </w:tcPr>
          <w:p w14:paraId="4D008CED"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9BF44D7" w14:textId="77777777" w:rsidR="00000000" w:rsidRDefault="00635C42">
      <w:pPr>
        <w:pStyle w:val="Heading3"/>
        <w:divId w:val="2103406055"/>
        <w:rPr>
          <w:rFonts w:eastAsia="Times New Roman"/>
          <w:lang w:val="en"/>
        </w:rPr>
      </w:pPr>
      <w:r>
        <w:rPr>
          <w:rFonts w:eastAsia="Times New Roman"/>
          <w:lang w:val="en"/>
        </w:rPr>
        <w:t>11.1.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759"/>
        <w:gridCol w:w="6597"/>
      </w:tblGrid>
      <w:tr w:rsidR="00000000" w14:paraId="71039D94" w14:textId="77777777">
        <w:trPr>
          <w:divId w:val="2103406055"/>
          <w:tblCellSpacing w:w="15" w:type="dxa"/>
        </w:trPr>
        <w:tc>
          <w:tcPr>
            <w:tcW w:w="0" w:type="auto"/>
            <w:hideMark/>
          </w:tcPr>
          <w:p w14:paraId="39C0E437" w14:textId="77777777" w:rsidR="00000000" w:rsidRDefault="00635C42">
            <w:pPr>
              <w:spacing w:before="0" w:beforeAutospacing="0" w:after="0" w:afterAutospacing="0"/>
              <w:rPr>
                <w:rFonts w:ascii="Verdana" w:eastAsia="Times New Roman" w:hAnsi="Verdana"/>
                <w:color w:val="000000"/>
                <w:sz w:val="20"/>
                <w:szCs w:val="20"/>
              </w:rPr>
            </w:pPr>
            <w:bookmarkStart w:id="146" w:name="E.164"/>
            <w:r>
              <w:rPr>
                <w:rFonts w:ascii="Verdana" w:eastAsia="Times New Roman" w:hAnsi="Verdana"/>
                <w:b/>
                <w:bCs/>
                <w:color w:val="000000"/>
                <w:sz w:val="20"/>
                <w:szCs w:val="20"/>
              </w:rPr>
              <w:t>[E.164]</w:t>
            </w:r>
            <w:bookmarkEnd w:id="146"/>
          </w:p>
        </w:tc>
        <w:tc>
          <w:tcPr>
            <w:tcW w:w="0" w:type="auto"/>
            <w:vAlign w:val="center"/>
            <w:hideMark/>
          </w:tcPr>
          <w:p w14:paraId="37FFF26A"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Telecommunication Union, “</w:t>
            </w:r>
            <w:hyperlink r:id="rId7" w:history="1">
              <w:r>
                <w:rPr>
                  <w:rStyle w:val="Hyperlink"/>
                  <w:rFonts w:ascii="Verdana" w:eastAsia="Times New Roman" w:hAnsi="Verdana"/>
                  <w:sz w:val="20"/>
                  <w:szCs w:val="20"/>
                </w:rPr>
                <w:t>E.164: The international public telecommunication numbering plan</w:t>
              </w:r>
            </w:hyperlink>
            <w:r>
              <w:rPr>
                <w:rFonts w:ascii="Verdana" w:eastAsia="Times New Roman" w:hAnsi="Verdana"/>
                <w:color w:val="000000"/>
                <w:sz w:val="20"/>
                <w:szCs w:val="20"/>
              </w:rPr>
              <w:t>,” 2010.</w:t>
            </w:r>
          </w:p>
        </w:tc>
      </w:tr>
      <w:tr w:rsidR="00000000" w14:paraId="2AB23B7D" w14:textId="77777777">
        <w:trPr>
          <w:divId w:val="2103406055"/>
          <w:tblCellSpacing w:w="15" w:type="dxa"/>
        </w:trPr>
        <w:tc>
          <w:tcPr>
            <w:tcW w:w="0" w:type="auto"/>
            <w:hideMark/>
          </w:tcPr>
          <w:p w14:paraId="32C12523" w14:textId="77777777" w:rsidR="00000000" w:rsidRDefault="00635C42">
            <w:pPr>
              <w:spacing w:before="0" w:beforeAutospacing="0" w:after="0" w:afterAutospacing="0"/>
              <w:rPr>
                <w:rFonts w:ascii="Verdana" w:eastAsia="Times New Roman" w:hAnsi="Verdana"/>
                <w:color w:val="000000"/>
                <w:sz w:val="20"/>
                <w:szCs w:val="20"/>
              </w:rPr>
            </w:pPr>
            <w:bookmarkStart w:id="147" w:name="IANA.Language"/>
            <w:r>
              <w:rPr>
                <w:rFonts w:ascii="Verdana" w:eastAsia="Times New Roman" w:hAnsi="Verdana"/>
                <w:b/>
                <w:bCs/>
                <w:color w:val="000000"/>
                <w:sz w:val="20"/>
                <w:szCs w:val="20"/>
              </w:rPr>
              <w:t>[IANA.Language]</w:t>
            </w:r>
            <w:bookmarkEnd w:id="147"/>
          </w:p>
        </w:tc>
        <w:tc>
          <w:tcPr>
            <w:tcW w:w="0" w:type="auto"/>
            <w:vAlign w:val="center"/>
            <w:hideMark/>
          </w:tcPr>
          <w:p w14:paraId="36BA789F"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Internet Assigned Numbers Authority (IANA), “</w:t>
            </w:r>
            <w:hyperlink r:id="rId8" w:history="1">
              <w:r>
                <w:rPr>
                  <w:rStyle w:val="Hyperlink"/>
                  <w:rFonts w:ascii="Verdana" w:eastAsia="Times New Roman" w:hAnsi="Verdana"/>
                  <w:sz w:val="20"/>
                  <w:szCs w:val="20"/>
                </w:rPr>
                <w:t>Language Subtag Registry</w:t>
              </w:r>
            </w:hyperlink>
            <w:r>
              <w:rPr>
                <w:rFonts w:ascii="Verdana" w:eastAsia="Times New Roman" w:hAnsi="Verdana"/>
                <w:color w:val="000000"/>
                <w:sz w:val="20"/>
                <w:szCs w:val="20"/>
              </w:rPr>
              <w:t>,” 2005.</w:t>
            </w:r>
          </w:p>
        </w:tc>
      </w:tr>
      <w:tr w:rsidR="00000000" w14:paraId="4AB89C3C" w14:textId="77777777">
        <w:trPr>
          <w:divId w:val="2103406055"/>
          <w:tblCellSpacing w:w="15" w:type="dxa"/>
        </w:trPr>
        <w:tc>
          <w:tcPr>
            <w:tcW w:w="0" w:type="auto"/>
            <w:hideMark/>
          </w:tcPr>
          <w:p w14:paraId="12A0E814" w14:textId="77777777" w:rsidR="00000000" w:rsidRDefault="00635C42">
            <w:pPr>
              <w:spacing w:before="0" w:beforeAutospacing="0" w:after="0" w:afterAutospacing="0"/>
              <w:rPr>
                <w:rFonts w:ascii="Verdana" w:eastAsia="Times New Roman" w:hAnsi="Verdana"/>
                <w:color w:val="000000"/>
                <w:sz w:val="20"/>
                <w:szCs w:val="20"/>
              </w:rPr>
            </w:pPr>
            <w:bookmarkStart w:id="148" w:name="ISO29115"/>
            <w:r>
              <w:rPr>
                <w:rFonts w:ascii="Verdana" w:eastAsia="Times New Roman" w:hAnsi="Verdana"/>
                <w:b/>
                <w:bCs/>
                <w:color w:val="000000"/>
                <w:sz w:val="20"/>
                <w:szCs w:val="20"/>
              </w:rPr>
              <w:t>[ISO29115]</w:t>
            </w:r>
            <w:bookmarkEnd w:id="148"/>
          </w:p>
        </w:tc>
        <w:tc>
          <w:tcPr>
            <w:tcW w:w="0" w:type="auto"/>
            <w:vAlign w:val="center"/>
            <w:hideMark/>
          </w:tcPr>
          <w:p w14:paraId="41F40D8C"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9" w:history="1">
              <w:r>
                <w:rPr>
                  <w:rStyle w:val="Hyperlink"/>
                  <w:rFonts w:ascii="Verdana" w:eastAsia="Times New Roman" w:hAnsi="Verdana"/>
                  <w:sz w:val="20"/>
                  <w:szCs w:val="20"/>
                </w:rPr>
                <w:t>ISO/IEC 29115:2013 -- Information technology - Security techniques - Entity authentication assurance framework</w:t>
              </w:r>
            </w:hyperlink>
            <w:r>
              <w:rPr>
                <w:rFonts w:ascii="Verdana" w:eastAsia="Times New Roman" w:hAnsi="Verdana"/>
                <w:color w:val="000000"/>
                <w:sz w:val="20"/>
                <w:szCs w:val="20"/>
              </w:rPr>
              <w:t>,” ISO/IEC 29115, March 2013.</w:t>
            </w:r>
          </w:p>
        </w:tc>
      </w:tr>
      <w:tr w:rsidR="00000000" w14:paraId="28D99F6F" w14:textId="77777777">
        <w:trPr>
          <w:divId w:val="2103406055"/>
          <w:tblCellSpacing w:w="15" w:type="dxa"/>
        </w:trPr>
        <w:tc>
          <w:tcPr>
            <w:tcW w:w="0" w:type="auto"/>
            <w:hideMark/>
          </w:tcPr>
          <w:p w14:paraId="274E849D" w14:textId="77777777" w:rsidR="00000000" w:rsidRDefault="00635C42">
            <w:pPr>
              <w:spacing w:before="0" w:beforeAutospacing="0" w:after="0" w:afterAutospacing="0"/>
              <w:rPr>
                <w:rFonts w:ascii="Verdana" w:eastAsia="Times New Roman" w:hAnsi="Verdana"/>
                <w:color w:val="000000"/>
                <w:sz w:val="20"/>
                <w:szCs w:val="20"/>
              </w:rPr>
            </w:pPr>
            <w:bookmarkStart w:id="149" w:name="ISO3166-1"/>
            <w:r>
              <w:rPr>
                <w:rFonts w:ascii="Verdana" w:eastAsia="Times New Roman" w:hAnsi="Verdana"/>
                <w:b/>
                <w:bCs/>
                <w:color w:val="000000"/>
                <w:sz w:val="20"/>
                <w:szCs w:val="20"/>
              </w:rPr>
              <w:t>[ISO3166-1</w:t>
            </w:r>
            <w:r>
              <w:rPr>
                <w:rFonts w:ascii="Verdana" w:eastAsia="Times New Roman" w:hAnsi="Verdana"/>
                <w:b/>
                <w:bCs/>
                <w:color w:val="000000"/>
                <w:sz w:val="20"/>
                <w:szCs w:val="20"/>
              </w:rPr>
              <w:t>]</w:t>
            </w:r>
            <w:bookmarkEnd w:id="149"/>
          </w:p>
        </w:tc>
        <w:tc>
          <w:tcPr>
            <w:tcW w:w="0" w:type="auto"/>
            <w:vAlign w:val="center"/>
            <w:hideMark/>
          </w:tcPr>
          <w:p w14:paraId="0A423436"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hyperlink r:id="rId10" w:history="1">
              <w:r>
                <w:rPr>
                  <w:rStyle w:val="Hyperlink"/>
                  <w:rFonts w:ascii="Verdana" w:eastAsia="Times New Roman" w:hAnsi="Verdana"/>
                  <w:sz w:val="20"/>
                  <w:szCs w:val="20"/>
                </w:rPr>
                <w:t>ISO 3166-1:1997. Codes for the representation of names of countries and their subdivisions -- Part 1: Country codes</w:t>
              </w:r>
            </w:hyperlink>
            <w:r>
              <w:rPr>
                <w:rFonts w:ascii="Verdana" w:eastAsia="Times New Roman" w:hAnsi="Verdana"/>
                <w:color w:val="000000"/>
                <w:sz w:val="20"/>
                <w:szCs w:val="20"/>
              </w:rPr>
              <w:t>,” 1997.</w:t>
            </w:r>
          </w:p>
        </w:tc>
      </w:tr>
      <w:tr w:rsidR="00000000" w14:paraId="72B2ECB0" w14:textId="77777777">
        <w:trPr>
          <w:divId w:val="2103406055"/>
          <w:tblCellSpacing w:w="15" w:type="dxa"/>
        </w:trPr>
        <w:tc>
          <w:tcPr>
            <w:tcW w:w="0" w:type="auto"/>
            <w:hideMark/>
          </w:tcPr>
          <w:p w14:paraId="3FC6386C" w14:textId="77777777" w:rsidR="00000000" w:rsidRDefault="00635C42">
            <w:pPr>
              <w:spacing w:before="0" w:beforeAutospacing="0" w:after="0" w:afterAutospacing="0"/>
              <w:rPr>
                <w:rFonts w:ascii="Verdana" w:eastAsia="Times New Roman" w:hAnsi="Verdana"/>
                <w:color w:val="000000"/>
                <w:sz w:val="20"/>
                <w:szCs w:val="20"/>
              </w:rPr>
            </w:pPr>
            <w:bookmarkStart w:id="150" w:name="ISO639-1"/>
            <w:r>
              <w:rPr>
                <w:rFonts w:ascii="Verdana" w:eastAsia="Times New Roman" w:hAnsi="Verdana"/>
                <w:b/>
                <w:bCs/>
                <w:color w:val="000000"/>
                <w:sz w:val="20"/>
                <w:szCs w:val="20"/>
              </w:rPr>
              <w:t>[ISO639-1]</w:t>
            </w:r>
            <w:bookmarkEnd w:id="150"/>
          </w:p>
        </w:tc>
        <w:tc>
          <w:tcPr>
            <w:tcW w:w="0" w:type="auto"/>
            <w:vAlign w:val="center"/>
            <w:hideMark/>
          </w:tcPr>
          <w:p w14:paraId="326F4B9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w:t>
            </w:r>
            <w:r>
              <w:rPr>
                <w:rFonts w:ascii="Verdana" w:eastAsia="Times New Roman" w:hAnsi="Verdana"/>
                <w:color w:val="000000"/>
                <w:sz w:val="20"/>
                <w:szCs w:val="20"/>
              </w:rPr>
              <w:t>national Organization for Standardization, “ISO 639-1:2002. Codes for the representation of names of languages -- Part 1: Alpha-2 code,” 2002.</w:t>
            </w:r>
          </w:p>
        </w:tc>
      </w:tr>
      <w:tr w:rsidR="00000000" w14:paraId="22E5810D" w14:textId="77777777">
        <w:trPr>
          <w:divId w:val="2103406055"/>
          <w:tblCellSpacing w:w="15" w:type="dxa"/>
        </w:trPr>
        <w:tc>
          <w:tcPr>
            <w:tcW w:w="0" w:type="auto"/>
            <w:hideMark/>
          </w:tcPr>
          <w:p w14:paraId="552F152C" w14:textId="77777777" w:rsidR="00000000" w:rsidRDefault="00635C42">
            <w:pPr>
              <w:spacing w:before="0" w:beforeAutospacing="0" w:after="0" w:afterAutospacing="0"/>
              <w:rPr>
                <w:rFonts w:ascii="Verdana" w:eastAsia="Times New Roman" w:hAnsi="Verdana"/>
                <w:color w:val="000000"/>
                <w:sz w:val="20"/>
                <w:szCs w:val="20"/>
              </w:rPr>
            </w:pPr>
            <w:bookmarkStart w:id="151" w:name="ISO8601-2004"/>
            <w:r>
              <w:rPr>
                <w:rFonts w:ascii="Verdana" w:eastAsia="Times New Roman" w:hAnsi="Verdana"/>
                <w:b/>
                <w:bCs/>
                <w:color w:val="000000"/>
                <w:sz w:val="20"/>
                <w:szCs w:val="20"/>
              </w:rPr>
              <w:t>[ISO8601-2004]</w:t>
            </w:r>
            <w:bookmarkEnd w:id="151"/>
          </w:p>
        </w:tc>
        <w:tc>
          <w:tcPr>
            <w:tcW w:w="0" w:type="auto"/>
            <w:vAlign w:val="center"/>
            <w:hideMark/>
          </w:tcPr>
          <w:p w14:paraId="0A4C0EEE"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International Organization for Standardization, “</w:t>
            </w:r>
            <w:r>
              <w:rPr>
                <w:rFonts w:ascii="Verdana" w:eastAsia="Times New Roman" w:hAnsi="Verdana"/>
                <w:color w:val="000000"/>
                <w:sz w:val="20"/>
                <w:szCs w:val="20"/>
              </w:rPr>
              <w:t>ISO 8601:2004. Data elements and interchange formats - Information interchange - Representation of dates and times,” 2004.</w:t>
            </w:r>
          </w:p>
        </w:tc>
      </w:tr>
      <w:tr w:rsidR="00000000" w14:paraId="5736D2C5" w14:textId="77777777">
        <w:trPr>
          <w:divId w:val="2103406055"/>
          <w:tblCellSpacing w:w="15" w:type="dxa"/>
        </w:trPr>
        <w:tc>
          <w:tcPr>
            <w:tcW w:w="0" w:type="auto"/>
            <w:hideMark/>
          </w:tcPr>
          <w:p w14:paraId="5994993A" w14:textId="77777777" w:rsidR="00000000" w:rsidRDefault="00635C42">
            <w:pPr>
              <w:spacing w:before="0" w:beforeAutospacing="0" w:after="0" w:afterAutospacing="0"/>
              <w:rPr>
                <w:rFonts w:ascii="Verdana" w:eastAsia="Times New Roman" w:hAnsi="Verdana"/>
                <w:color w:val="000000"/>
                <w:sz w:val="20"/>
                <w:szCs w:val="20"/>
              </w:rPr>
            </w:pPr>
            <w:bookmarkStart w:id="152" w:name="JWA"/>
            <w:r>
              <w:rPr>
                <w:rFonts w:ascii="Verdana" w:eastAsia="Times New Roman" w:hAnsi="Verdana"/>
                <w:b/>
                <w:bCs/>
                <w:color w:val="000000"/>
                <w:sz w:val="20"/>
                <w:szCs w:val="20"/>
              </w:rPr>
              <w:t>[JWA]</w:t>
            </w:r>
            <w:bookmarkEnd w:id="152"/>
          </w:p>
        </w:tc>
        <w:tc>
          <w:tcPr>
            <w:tcW w:w="0" w:type="auto"/>
            <w:vAlign w:val="center"/>
            <w:hideMark/>
          </w:tcPr>
          <w:p w14:paraId="34C7272E"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w:t>
            </w:r>
            <w:r>
              <w:rPr>
                <w:rFonts w:ascii="Verdana" w:eastAsia="Times New Roman" w:hAnsi="Verdana"/>
                <w:color w:val="000000"/>
                <w:sz w:val="20"/>
                <w:szCs w:val="20"/>
              </w:rPr>
              <w:t>ft-ietf-jose-json-web-algorithms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14DB5CA" w14:textId="77777777">
        <w:trPr>
          <w:divId w:val="2103406055"/>
          <w:tblCellSpacing w:w="15" w:type="dxa"/>
        </w:trPr>
        <w:tc>
          <w:tcPr>
            <w:tcW w:w="0" w:type="auto"/>
            <w:hideMark/>
          </w:tcPr>
          <w:p w14:paraId="6D40BF35" w14:textId="77777777" w:rsidR="00000000" w:rsidRDefault="00635C42">
            <w:pPr>
              <w:spacing w:before="0" w:beforeAutospacing="0" w:after="0" w:afterAutospacing="0"/>
              <w:rPr>
                <w:rFonts w:ascii="Verdana" w:eastAsia="Times New Roman" w:hAnsi="Verdana"/>
                <w:color w:val="000000"/>
                <w:sz w:val="20"/>
                <w:szCs w:val="20"/>
              </w:rPr>
            </w:pPr>
            <w:bookmarkStart w:id="153" w:name="JWK"/>
            <w:r>
              <w:rPr>
                <w:rFonts w:ascii="Verdana" w:eastAsia="Times New Roman" w:hAnsi="Verdana"/>
                <w:b/>
                <w:bCs/>
                <w:color w:val="000000"/>
                <w:sz w:val="20"/>
                <w:szCs w:val="20"/>
              </w:rPr>
              <w:t>[JWK]</w:t>
            </w:r>
            <w:bookmarkEnd w:id="153"/>
          </w:p>
        </w:tc>
        <w:tc>
          <w:tcPr>
            <w:tcW w:w="0" w:type="auto"/>
            <w:vAlign w:val="center"/>
            <w:hideMark/>
          </w:tcPr>
          <w:p w14:paraId="67F446D1"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3" w:history="1">
              <w:r>
                <w:rPr>
                  <w:rStyle w:val="Hyperlink"/>
                  <w:rFonts w:ascii="Verdana" w:eastAsia="Times New Roman" w:hAnsi="Verdana"/>
                  <w:sz w:val="20"/>
                  <w:szCs w:val="20"/>
                </w:rPr>
                <w:t xml:space="preserve">JSON Web </w:t>
              </w:r>
              <w:r>
                <w:rPr>
                  <w:rStyle w:val="Hyperlink"/>
                  <w:rFonts w:ascii="Verdana" w:eastAsia="Times New Roman" w:hAnsi="Verdana"/>
                  <w:sz w:val="20"/>
                  <w:szCs w:val="20"/>
                </w:rPr>
                <w:t>Key (JWK)</w:t>
              </w:r>
            </w:hyperlink>
            <w:r>
              <w:rPr>
                <w:rFonts w:ascii="Verdana" w:eastAsia="Times New Roman" w:hAnsi="Verdana"/>
                <w:color w:val="000000"/>
                <w:sz w:val="20"/>
                <w:szCs w:val="20"/>
              </w:rPr>
              <w:t>,” draft-ietf-jose-json-web-key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ADB8843" w14:textId="77777777">
        <w:trPr>
          <w:divId w:val="2103406055"/>
          <w:tblCellSpacing w:w="15" w:type="dxa"/>
        </w:trPr>
        <w:tc>
          <w:tcPr>
            <w:tcW w:w="0" w:type="auto"/>
            <w:hideMark/>
          </w:tcPr>
          <w:p w14:paraId="3D43D582" w14:textId="77777777" w:rsidR="00000000" w:rsidRDefault="00635C42">
            <w:pPr>
              <w:spacing w:before="0" w:beforeAutospacing="0" w:after="0" w:afterAutospacing="0"/>
              <w:rPr>
                <w:rFonts w:ascii="Verdana" w:eastAsia="Times New Roman" w:hAnsi="Verdana"/>
                <w:color w:val="000000"/>
                <w:sz w:val="20"/>
                <w:szCs w:val="20"/>
              </w:rPr>
            </w:pPr>
            <w:bookmarkStart w:id="154" w:name="JWS"/>
            <w:r>
              <w:rPr>
                <w:rFonts w:ascii="Verdana" w:eastAsia="Times New Roman" w:hAnsi="Verdana"/>
                <w:b/>
                <w:bCs/>
                <w:color w:val="000000"/>
                <w:sz w:val="20"/>
                <w:szCs w:val="20"/>
              </w:rPr>
              <w:t>[JWS]</w:t>
            </w:r>
            <w:bookmarkEnd w:id="154"/>
          </w:p>
        </w:tc>
        <w:tc>
          <w:tcPr>
            <w:tcW w:w="0" w:type="auto"/>
            <w:vAlign w:val="center"/>
            <w:hideMark/>
          </w:tcPr>
          <w:p w14:paraId="6E62AEDF"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5"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May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r>
              <w:rPr>
                <w:rFonts w:ascii="Verdana" w:eastAsia="Times New Roman" w:hAnsi="Verdana"/>
                <w:color w:val="000000"/>
                <w:sz w:val="20"/>
                <w:szCs w:val="20"/>
              </w:rPr>
              <w:t>.</w:t>
            </w:r>
          </w:p>
        </w:tc>
      </w:tr>
      <w:tr w:rsidR="00000000" w14:paraId="3907D9EF" w14:textId="77777777">
        <w:trPr>
          <w:divId w:val="2103406055"/>
          <w:tblCellSpacing w:w="15" w:type="dxa"/>
        </w:trPr>
        <w:tc>
          <w:tcPr>
            <w:tcW w:w="0" w:type="auto"/>
            <w:hideMark/>
          </w:tcPr>
          <w:p w14:paraId="330757DE" w14:textId="77777777" w:rsidR="00000000" w:rsidRDefault="00635C42">
            <w:pPr>
              <w:spacing w:before="0" w:beforeAutospacing="0" w:after="0" w:afterAutospacing="0"/>
              <w:rPr>
                <w:rFonts w:ascii="Verdana" w:eastAsia="Times New Roman" w:hAnsi="Verdana"/>
                <w:color w:val="000000"/>
                <w:sz w:val="20"/>
                <w:szCs w:val="20"/>
              </w:rPr>
            </w:pPr>
            <w:bookmarkStart w:id="155" w:name="JWT"/>
            <w:r>
              <w:rPr>
                <w:rFonts w:ascii="Verdana" w:eastAsia="Times New Roman" w:hAnsi="Verdana"/>
                <w:b/>
                <w:bCs/>
                <w:color w:val="000000"/>
                <w:sz w:val="20"/>
                <w:szCs w:val="20"/>
              </w:rPr>
              <w:t>[JWT]</w:t>
            </w:r>
            <w:bookmarkEnd w:id="155"/>
          </w:p>
        </w:tc>
        <w:tc>
          <w:tcPr>
            <w:tcW w:w="0" w:type="auto"/>
            <w:vAlign w:val="center"/>
            <w:hideMark/>
          </w:tcPr>
          <w:p w14:paraId="3BC2BE35"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7"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May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AA40913" w14:textId="77777777">
        <w:trPr>
          <w:divId w:val="2103406055"/>
          <w:tblCellSpacing w:w="15" w:type="dxa"/>
        </w:trPr>
        <w:tc>
          <w:tcPr>
            <w:tcW w:w="0" w:type="auto"/>
            <w:hideMark/>
          </w:tcPr>
          <w:p w14:paraId="7D408820" w14:textId="77777777" w:rsidR="00000000" w:rsidRDefault="00635C42">
            <w:pPr>
              <w:spacing w:before="0" w:beforeAutospacing="0" w:after="0" w:afterAutospacing="0"/>
              <w:rPr>
                <w:rFonts w:ascii="Verdana" w:eastAsia="Times New Roman" w:hAnsi="Verdana"/>
                <w:color w:val="000000"/>
                <w:sz w:val="20"/>
                <w:szCs w:val="20"/>
              </w:rPr>
            </w:pPr>
            <w:bookmarkStart w:id="156" w:name="OAuth.Responses"/>
            <w:r>
              <w:rPr>
                <w:rFonts w:ascii="Verdana" w:eastAsia="Times New Roman" w:hAnsi="Verdana"/>
                <w:b/>
                <w:bCs/>
                <w:color w:val="000000"/>
                <w:sz w:val="20"/>
                <w:szCs w:val="20"/>
              </w:rPr>
              <w:t>[OAuth.Responses]</w:t>
            </w:r>
            <w:bookmarkEnd w:id="156"/>
          </w:p>
        </w:tc>
        <w:tc>
          <w:tcPr>
            <w:tcW w:w="0" w:type="auto"/>
            <w:vAlign w:val="center"/>
            <w:hideMark/>
          </w:tcPr>
          <w:p w14:paraId="2FB33FD1"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de Medeiros, B., Ed., Scurtescu, M., and P. Tarjan, “</w:t>
            </w:r>
            <w:hyperlink r:id="rId19" w:history="1">
              <w:r>
                <w:rPr>
                  <w:rStyle w:val="Hyperlink"/>
                  <w:rFonts w:ascii="Verdana" w:eastAsia="Times New Roman" w:hAnsi="Verdana"/>
                  <w:sz w:val="20"/>
                  <w:szCs w:val="20"/>
                </w:rPr>
                <w:t>OAuth 2.0 Multiple Response Type Encoding Practices</w:t>
              </w:r>
            </w:hyperlink>
            <w:r>
              <w:rPr>
                <w:rFonts w:ascii="Verdana" w:eastAsia="Times New Roman" w:hAnsi="Verdana"/>
                <w:color w:val="000000"/>
                <w:sz w:val="20"/>
                <w:szCs w:val="20"/>
              </w:rPr>
              <w:t>,” June 2013.</w:t>
            </w:r>
          </w:p>
        </w:tc>
      </w:tr>
      <w:tr w:rsidR="00000000" w14:paraId="17CED605" w14:textId="77777777">
        <w:trPr>
          <w:divId w:val="2103406055"/>
          <w:tblCellSpacing w:w="15" w:type="dxa"/>
        </w:trPr>
        <w:tc>
          <w:tcPr>
            <w:tcW w:w="0" w:type="auto"/>
            <w:hideMark/>
          </w:tcPr>
          <w:p w14:paraId="51FCD0B4" w14:textId="77777777" w:rsidR="00000000" w:rsidRDefault="00635C42">
            <w:pPr>
              <w:spacing w:before="0" w:beforeAutospacing="0" w:after="0" w:afterAutospacing="0"/>
              <w:rPr>
                <w:rFonts w:ascii="Verdana" w:eastAsia="Times New Roman" w:hAnsi="Verdana"/>
                <w:color w:val="000000"/>
                <w:sz w:val="20"/>
                <w:szCs w:val="20"/>
              </w:rPr>
            </w:pPr>
            <w:bookmarkStart w:id="157" w:name="OpenID.Discovery"/>
            <w:r>
              <w:rPr>
                <w:rFonts w:ascii="Verdana" w:eastAsia="Times New Roman" w:hAnsi="Verdana"/>
                <w:b/>
                <w:bCs/>
                <w:color w:val="000000"/>
                <w:sz w:val="20"/>
                <w:szCs w:val="20"/>
              </w:rPr>
              <w:t>[OpenID.Discovery]</w:t>
            </w:r>
            <w:bookmarkEnd w:id="157"/>
          </w:p>
        </w:tc>
        <w:tc>
          <w:tcPr>
            <w:tcW w:w="0" w:type="auto"/>
            <w:vAlign w:val="center"/>
            <w:hideMark/>
          </w:tcPr>
          <w:p w14:paraId="6ADF691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20"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June 2013.</w:t>
            </w:r>
          </w:p>
        </w:tc>
      </w:tr>
      <w:tr w:rsidR="00000000" w14:paraId="5382ADCC" w14:textId="77777777">
        <w:trPr>
          <w:divId w:val="2103406055"/>
          <w:tblCellSpacing w:w="15" w:type="dxa"/>
        </w:trPr>
        <w:tc>
          <w:tcPr>
            <w:tcW w:w="0" w:type="auto"/>
            <w:hideMark/>
          </w:tcPr>
          <w:p w14:paraId="74F548AB" w14:textId="77777777" w:rsidR="00000000" w:rsidRDefault="00635C42">
            <w:pPr>
              <w:spacing w:before="0" w:beforeAutospacing="0" w:after="0" w:afterAutospacing="0"/>
              <w:rPr>
                <w:rFonts w:ascii="Verdana" w:eastAsia="Times New Roman" w:hAnsi="Verdana"/>
                <w:color w:val="000000"/>
                <w:sz w:val="20"/>
                <w:szCs w:val="20"/>
              </w:rPr>
            </w:pPr>
            <w:bookmarkStart w:id="158" w:name="OpenID.Messages"/>
            <w:r>
              <w:rPr>
                <w:rFonts w:ascii="Verdana" w:eastAsia="Times New Roman" w:hAnsi="Verdana"/>
                <w:b/>
                <w:bCs/>
                <w:color w:val="000000"/>
                <w:sz w:val="20"/>
                <w:szCs w:val="20"/>
              </w:rPr>
              <w:t>[OpenID.Messages]</w:t>
            </w:r>
            <w:bookmarkEnd w:id="158"/>
          </w:p>
        </w:tc>
        <w:tc>
          <w:tcPr>
            <w:tcW w:w="0" w:type="auto"/>
            <w:vAlign w:val="center"/>
            <w:hideMark/>
          </w:tcPr>
          <w:p w14:paraId="00F1B393"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21"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 June 2013.</w:t>
            </w:r>
          </w:p>
        </w:tc>
      </w:tr>
      <w:tr w:rsidR="00000000" w14:paraId="0579A2DF" w14:textId="77777777">
        <w:trPr>
          <w:divId w:val="2103406055"/>
          <w:tblCellSpacing w:w="15" w:type="dxa"/>
        </w:trPr>
        <w:tc>
          <w:tcPr>
            <w:tcW w:w="0" w:type="auto"/>
            <w:hideMark/>
          </w:tcPr>
          <w:p w14:paraId="57524912" w14:textId="77777777" w:rsidR="00000000" w:rsidRDefault="00635C42">
            <w:pPr>
              <w:spacing w:before="0" w:beforeAutospacing="0" w:after="0" w:afterAutospacing="0"/>
              <w:rPr>
                <w:rFonts w:ascii="Verdana" w:eastAsia="Times New Roman" w:hAnsi="Verdana"/>
                <w:color w:val="000000"/>
                <w:sz w:val="20"/>
                <w:szCs w:val="20"/>
              </w:rPr>
            </w:pPr>
            <w:bookmarkStart w:id="159" w:name="OpenID.Registration"/>
            <w:r>
              <w:rPr>
                <w:rFonts w:ascii="Verdana" w:eastAsia="Times New Roman" w:hAnsi="Verdana"/>
                <w:b/>
                <w:bCs/>
                <w:color w:val="000000"/>
                <w:sz w:val="20"/>
                <w:szCs w:val="20"/>
              </w:rPr>
              <w:t>[OpenID.Registration]</w:t>
            </w:r>
            <w:bookmarkEnd w:id="159"/>
          </w:p>
        </w:tc>
        <w:tc>
          <w:tcPr>
            <w:tcW w:w="0" w:type="auto"/>
            <w:vAlign w:val="center"/>
            <w:hideMark/>
          </w:tcPr>
          <w:p w14:paraId="0ACA144E"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and M. Jones, “</w:t>
            </w:r>
            <w:hyperlink r:id="rId22" w:history="1">
              <w:r>
                <w:rPr>
                  <w:rStyle w:val="Hyperlink"/>
                  <w:rFonts w:ascii="Verdana" w:eastAsia="Times New Roman" w:hAnsi="Verdana"/>
                  <w:sz w:val="20"/>
                  <w:szCs w:val="20"/>
                </w:rPr>
                <w:t>OpenID Connect Dynamic Client Registration 1.0</w:t>
              </w:r>
            </w:hyperlink>
            <w:r>
              <w:rPr>
                <w:rFonts w:ascii="Verdana" w:eastAsia="Times New Roman" w:hAnsi="Verdana"/>
                <w:color w:val="000000"/>
                <w:sz w:val="20"/>
                <w:szCs w:val="20"/>
              </w:rPr>
              <w:t>,” June 2013.</w:t>
            </w:r>
          </w:p>
        </w:tc>
      </w:tr>
      <w:tr w:rsidR="00000000" w14:paraId="336B5548" w14:textId="77777777">
        <w:trPr>
          <w:divId w:val="2103406055"/>
          <w:tblCellSpacing w:w="15" w:type="dxa"/>
        </w:trPr>
        <w:tc>
          <w:tcPr>
            <w:tcW w:w="0" w:type="auto"/>
            <w:hideMark/>
          </w:tcPr>
          <w:p w14:paraId="2669F0C6" w14:textId="77777777" w:rsidR="00000000" w:rsidRDefault="00635C42">
            <w:pPr>
              <w:spacing w:before="0" w:beforeAutospacing="0" w:after="0" w:afterAutospacing="0"/>
              <w:rPr>
                <w:rFonts w:ascii="Verdana" w:eastAsia="Times New Roman" w:hAnsi="Verdana"/>
                <w:color w:val="000000"/>
                <w:sz w:val="20"/>
                <w:szCs w:val="20"/>
              </w:rPr>
            </w:pPr>
            <w:bookmarkStart w:id="160" w:name="OpenID.Standard"/>
            <w:r>
              <w:rPr>
                <w:rFonts w:ascii="Verdana" w:eastAsia="Times New Roman" w:hAnsi="Verdana"/>
                <w:b/>
                <w:bCs/>
                <w:color w:val="000000"/>
                <w:sz w:val="20"/>
                <w:szCs w:val="20"/>
              </w:rPr>
              <w:t>[OpenID.Standard]</w:t>
            </w:r>
            <w:bookmarkEnd w:id="160"/>
          </w:p>
        </w:tc>
        <w:tc>
          <w:tcPr>
            <w:tcW w:w="0" w:type="auto"/>
            <w:vAlign w:val="center"/>
            <w:hideMark/>
          </w:tcPr>
          <w:p w14:paraId="49469267"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xml:space="preserve">Sakimura, N., Bradley, J., Jones, M., de Medeiros, </w:t>
            </w:r>
            <w:r>
              <w:rPr>
                <w:rFonts w:ascii="Verdana" w:eastAsia="Times New Roman" w:hAnsi="Verdana"/>
                <w:color w:val="000000"/>
                <w:sz w:val="20"/>
                <w:szCs w:val="20"/>
              </w:rPr>
              <w:t>B., Mortimore, C., and E. Jay, “</w:t>
            </w:r>
            <w:hyperlink r:id="rId23" w:history="1">
              <w:r>
                <w:rPr>
                  <w:rStyle w:val="Hyperlink"/>
                  <w:rFonts w:ascii="Verdana" w:eastAsia="Times New Roman" w:hAnsi="Verdana"/>
                  <w:sz w:val="20"/>
                  <w:szCs w:val="20"/>
                </w:rPr>
                <w:t>OpenID Connect Standard 1.0</w:t>
              </w:r>
            </w:hyperlink>
            <w:r>
              <w:rPr>
                <w:rFonts w:ascii="Verdana" w:eastAsia="Times New Roman" w:hAnsi="Verdana"/>
                <w:color w:val="000000"/>
                <w:sz w:val="20"/>
                <w:szCs w:val="20"/>
              </w:rPr>
              <w:t>,” June 2013.</w:t>
            </w:r>
          </w:p>
        </w:tc>
      </w:tr>
      <w:tr w:rsidR="00000000" w14:paraId="40C3E15D" w14:textId="77777777">
        <w:trPr>
          <w:divId w:val="2103406055"/>
          <w:tblCellSpacing w:w="15" w:type="dxa"/>
        </w:trPr>
        <w:tc>
          <w:tcPr>
            <w:tcW w:w="0" w:type="auto"/>
            <w:hideMark/>
          </w:tcPr>
          <w:p w14:paraId="37B37928" w14:textId="77777777" w:rsidR="00000000" w:rsidRDefault="00635C42">
            <w:pPr>
              <w:spacing w:before="0" w:beforeAutospacing="0" w:after="0" w:afterAutospacing="0"/>
              <w:rPr>
                <w:rFonts w:ascii="Verdana" w:eastAsia="Times New Roman" w:hAnsi="Verdana"/>
                <w:color w:val="000000"/>
                <w:sz w:val="20"/>
                <w:szCs w:val="20"/>
              </w:rPr>
            </w:pPr>
            <w:bookmarkStart w:id="161" w:name="RFC2119"/>
            <w:r>
              <w:rPr>
                <w:rFonts w:ascii="Verdana" w:eastAsia="Times New Roman" w:hAnsi="Verdana"/>
                <w:b/>
                <w:bCs/>
                <w:color w:val="000000"/>
                <w:sz w:val="20"/>
                <w:szCs w:val="20"/>
              </w:rPr>
              <w:t>[RFC2119]</w:t>
            </w:r>
            <w:bookmarkEnd w:id="161"/>
          </w:p>
        </w:tc>
        <w:tc>
          <w:tcPr>
            <w:tcW w:w="0" w:type="auto"/>
            <w:vAlign w:val="center"/>
            <w:hideMark/>
          </w:tcPr>
          <w:p w14:paraId="7B3BD0BD" w14:textId="77777777" w:rsidR="00000000" w:rsidRDefault="00635C42">
            <w:pPr>
              <w:spacing w:before="0" w:beforeAutospacing="0" w:after="0" w:afterAutospacing="0"/>
              <w:rPr>
                <w:rFonts w:ascii="Verdana" w:eastAsia="Times New Roman" w:hAnsi="Verdana"/>
                <w:color w:val="000000"/>
                <w:sz w:val="20"/>
                <w:szCs w:val="20"/>
              </w:rPr>
            </w:pPr>
            <w:hyperlink r:id="rId24"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5"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6"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7"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8"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7B477C1" w14:textId="77777777">
        <w:trPr>
          <w:divId w:val="2103406055"/>
          <w:tblCellSpacing w:w="15" w:type="dxa"/>
        </w:trPr>
        <w:tc>
          <w:tcPr>
            <w:tcW w:w="0" w:type="auto"/>
            <w:hideMark/>
          </w:tcPr>
          <w:p w14:paraId="35A98C9F" w14:textId="77777777" w:rsidR="00000000" w:rsidRDefault="00635C42">
            <w:pPr>
              <w:spacing w:before="0" w:beforeAutospacing="0" w:after="0" w:afterAutospacing="0"/>
              <w:rPr>
                <w:rFonts w:ascii="Verdana" w:eastAsia="Times New Roman" w:hAnsi="Verdana"/>
                <w:color w:val="000000"/>
                <w:sz w:val="20"/>
                <w:szCs w:val="20"/>
              </w:rPr>
            </w:pPr>
            <w:bookmarkStart w:id="162" w:name="RFC2246"/>
            <w:r>
              <w:rPr>
                <w:rFonts w:ascii="Verdana" w:eastAsia="Times New Roman" w:hAnsi="Verdana"/>
                <w:b/>
                <w:bCs/>
                <w:color w:val="000000"/>
                <w:sz w:val="20"/>
                <w:szCs w:val="20"/>
              </w:rPr>
              <w:t>[RFC2246]</w:t>
            </w:r>
            <w:bookmarkEnd w:id="162"/>
          </w:p>
        </w:tc>
        <w:tc>
          <w:tcPr>
            <w:tcW w:w="0" w:type="auto"/>
            <w:vAlign w:val="center"/>
            <w:hideMark/>
          </w:tcPr>
          <w:p w14:paraId="44846F73" w14:textId="77777777" w:rsidR="00000000" w:rsidRDefault="00635C42">
            <w:pPr>
              <w:spacing w:before="0" w:beforeAutospacing="0" w:after="0" w:afterAutospacing="0"/>
              <w:rPr>
                <w:rFonts w:ascii="Verdana" w:eastAsia="Times New Roman" w:hAnsi="Verdana"/>
                <w:color w:val="000000"/>
                <w:sz w:val="20"/>
                <w:szCs w:val="20"/>
              </w:rPr>
            </w:pPr>
            <w:hyperlink r:id="rId29"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30"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31"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ADFFFA5" w14:textId="77777777">
        <w:trPr>
          <w:divId w:val="2103406055"/>
          <w:tblCellSpacing w:w="15" w:type="dxa"/>
        </w:trPr>
        <w:tc>
          <w:tcPr>
            <w:tcW w:w="0" w:type="auto"/>
            <w:hideMark/>
          </w:tcPr>
          <w:p w14:paraId="5162ECF2" w14:textId="77777777" w:rsidR="00000000" w:rsidRDefault="00635C42">
            <w:pPr>
              <w:spacing w:before="0" w:beforeAutospacing="0" w:after="0" w:afterAutospacing="0"/>
              <w:rPr>
                <w:rFonts w:ascii="Verdana" w:eastAsia="Times New Roman" w:hAnsi="Verdana"/>
                <w:color w:val="000000"/>
                <w:sz w:val="20"/>
                <w:szCs w:val="20"/>
              </w:rPr>
            </w:pPr>
            <w:bookmarkStart w:id="163" w:name="RFC2616"/>
            <w:r>
              <w:rPr>
                <w:rFonts w:ascii="Verdana" w:eastAsia="Times New Roman" w:hAnsi="Verdana"/>
                <w:b/>
                <w:bCs/>
                <w:color w:val="000000"/>
                <w:sz w:val="20"/>
                <w:szCs w:val="20"/>
              </w:rPr>
              <w:t>[RFC2616]</w:t>
            </w:r>
            <w:bookmarkEnd w:id="163"/>
          </w:p>
        </w:tc>
        <w:tc>
          <w:tcPr>
            <w:tcW w:w="0" w:type="auto"/>
            <w:vAlign w:val="center"/>
            <w:hideMark/>
          </w:tcPr>
          <w:p w14:paraId="5B28E4D7" w14:textId="77777777" w:rsidR="00000000" w:rsidRDefault="00635C42">
            <w:pPr>
              <w:spacing w:before="0" w:beforeAutospacing="0" w:after="0" w:afterAutospacing="0"/>
              <w:rPr>
                <w:rFonts w:ascii="Verdana" w:eastAsia="Times New Roman" w:hAnsi="Verdana"/>
                <w:color w:val="000000"/>
                <w:sz w:val="20"/>
                <w:szCs w:val="20"/>
              </w:rPr>
            </w:pPr>
            <w:hyperlink r:id="rId33"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4"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7"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8"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9"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40"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41"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3"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4"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1E73EE1" w14:textId="77777777">
        <w:trPr>
          <w:divId w:val="2103406055"/>
          <w:tblCellSpacing w:w="15" w:type="dxa"/>
        </w:trPr>
        <w:tc>
          <w:tcPr>
            <w:tcW w:w="0" w:type="auto"/>
            <w:hideMark/>
          </w:tcPr>
          <w:p w14:paraId="0E5F3A3B" w14:textId="77777777" w:rsidR="00000000" w:rsidRDefault="00635C42">
            <w:pPr>
              <w:spacing w:before="0" w:beforeAutospacing="0" w:after="0" w:afterAutospacing="0"/>
              <w:rPr>
                <w:rFonts w:ascii="Verdana" w:eastAsia="Times New Roman" w:hAnsi="Verdana"/>
                <w:color w:val="000000"/>
                <w:sz w:val="20"/>
                <w:szCs w:val="20"/>
              </w:rPr>
            </w:pPr>
            <w:bookmarkStart w:id="164" w:name="RFC3339"/>
            <w:r>
              <w:rPr>
                <w:rFonts w:ascii="Verdana" w:eastAsia="Times New Roman" w:hAnsi="Verdana"/>
                <w:b/>
                <w:bCs/>
                <w:color w:val="000000"/>
                <w:sz w:val="20"/>
                <w:szCs w:val="20"/>
              </w:rPr>
              <w:t>[RFC3339]</w:t>
            </w:r>
            <w:bookmarkEnd w:id="164"/>
          </w:p>
        </w:tc>
        <w:tc>
          <w:tcPr>
            <w:tcW w:w="0" w:type="auto"/>
            <w:vAlign w:val="center"/>
            <w:hideMark/>
          </w:tcPr>
          <w:p w14:paraId="7649A260" w14:textId="77777777" w:rsidR="00000000" w:rsidRDefault="00635C42">
            <w:pPr>
              <w:spacing w:before="0" w:beforeAutospacing="0" w:after="0" w:afterAutospacing="0"/>
              <w:rPr>
                <w:rFonts w:ascii="Verdana" w:eastAsia="Times New Roman" w:hAnsi="Verdana"/>
                <w:color w:val="000000"/>
                <w:sz w:val="20"/>
                <w:szCs w:val="20"/>
              </w:rPr>
            </w:pPr>
            <w:hyperlink r:id="rId46" w:history="1">
              <w:r>
                <w:rPr>
                  <w:rStyle w:val="Hyperlink"/>
                  <w:rFonts w:ascii="Verdana" w:eastAsia="Times New Roman" w:hAnsi="Verdana"/>
                  <w:sz w:val="20"/>
                  <w:szCs w:val="20"/>
                </w:rPr>
                <w:t>Klyne, G., Ed.</w:t>
              </w:r>
            </w:hyperlink>
            <w:r>
              <w:rPr>
                <w:rFonts w:ascii="Verdana" w:eastAsia="Times New Roman" w:hAnsi="Verdana"/>
                <w:color w:val="000000"/>
                <w:sz w:val="20"/>
                <w:szCs w:val="20"/>
              </w:rPr>
              <w:t xml:space="preserve"> and </w:t>
            </w:r>
            <w:hyperlink r:id="rId47" w:history="1">
              <w:r>
                <w:rPr>
                  <w:rStyle w:val="Hyperlink"/>
                  <w:rFonts w:ascii="Verdana" w:eastAsia="Times New Roman" w:hAnsi="Verdana"/>
                  <w:sz w:val="20"/>
                  <w:szCs w:val="20"/>
                </w:rPr>
                <w:t>C. Newman</w:t>
              </w:r>
            </w:hyperlink>
            <w:r>
              <w:rPr>
                <w:rFonts w:ascii="Verdana" w:eastAsia="Times New Roman" w:hAnsi="Verdana"/>
                <w:color w:val="000000"/>
                <w:sz w:val="20"/>
                <w:szCs w:val="20"/>
              </w:rPr>
              <w:t>, “</w:t>
            </w:r>
            <w:hyperlink r:id="rId48" w:history="1">
              <w:r>
                <w:rPr>
                  <w:rStyle w:val="Hyperlink"/>
                  <w:rFonts w:ascii="Verdana" w:eastAsia="Times New Roman" w:hAnsi="Verdana"/>
                  <w:sz w:val="20"/>
                  <w:szCs w:val="20"/>
                </w:rPr>
                <w:t>Date and Time on the Internet: Timestamps</w:t>
              </w:r>
            </w:hyperlink>
            <w:r>
              <w:rPr>
                <w:rFonts w:ascii="Verdana" w:eastAsia="Times New Roman" w:hAnsi="Verdana"/>
                <w:color w:val="000000"/>
                <w:sz w:val="20"/>
                <w:szCs w:val="20"/>
              </w:rPr>
              <w:t>,” RFC 3339, July 2002 (</w:t>
            </w:r>
            <w:hyperlink r:id="rId4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0"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1"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C5312C1" w14:textId="77777777">
        <w:trPr>
          <w:divId w:val="2103406055"/>
          <w:tblCellSpacing w:w="15" w:type="dxa"/>
        </w:trPr>
        <w:tc>
          <w:tcPr>
            <w:tcW w:w="0" w:type="auto"/>
            <w:hideMark/>
          </w:tcPr>
          <w:p w14:paraId="1F63F6E9" w14:textId="77777777" w:rsidR="00000000" w:rsidRDefault="00635C42">
            <w:pPr>
              <w:spacing w:before="0" w:beforeAutospacing="0" w:after="0" w:afterAutospacing="0"/>
              <w:rPr>
                <w:rFonts w:ascii="Verdana" w:eastAsia="Times New Roman" w:hAnsi="Verdana"/>
                <w:color w:val="000000"/>
                <w:sz w:val="20"/>
                <w:szCs w:val="20"/>
              </w:rPr>
            </w:pPr>
            <w:bookmarkStart w:id="165" w:name="RFC3966"/>
            <w:r>
              <w:rPr>
                <w:rFonts w:ascii="Verdana" w:eastAsia="Times New Roman" w:hAnsi="Verdana"/>
                <w:b/>
                <w:bCs/>
                <w:color w:val="000000"/>
                <w:sz w:val="20"/>
                <w:szCs w:val="20"/>
              </w:rPr>
              <w:t>[RFC3966]</w:t>
            </w:r>
            <w:bookmarkEnd w:id="165"/>
          </w:p>
        </w:tc>
        <w:tc>
          <w:tcPr>
            <w:tcW w:w="0" w:type="auto"/>
            <w:vAlign w:val="center"/>
            <w:hideMark/>
          </w:tcPr>
          <w:p w14:paraId="590412D3"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Schulzrinne, H., “</w:t>
            </w:r>
            <w:hyperlink r:id="rId52" w:history="1">
              <w:r>
                <w:rPr>
                  <w:rStyle w:val="Hyperlink"/>
                  <w:rFonts w:ascii="Verdana" w:eastAsia="Times New Roman" w:hAnsi="Verdana"/>
                  <w:sz w:val="20"/>
                  <w:szCs w:val="20"/>
                </w:rPr>
                <w:t>The tel URI for Telephone Numbers</w:t>
              </w:r>
            </w:hyperlink>
            <w:r>
              <w:rPr>
                <w:rFonts w:ascii="Verdana" w:eastAsia="Times New Roman" w:hAnsi="Verdana"/>
                <w:color w:val="000000"/>
                <w:sz w:val="20"/>
                <w:szCs w:val="20"/>
              </w:rPr>
              <w:t>,” RFC 3966, December 2004 (</w:t>
            </w:r>
            <w:hyperlink r:id="rId5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F48B410" w14:textId="77777777">
        <w:trPr>
          <w:divId w:val="2103406055"/>
          <w:tblCellSpacing w:w="15" w:type="dxa"/>
        </w:trPr>
        <w:tc>
          <w:tcPr>
            <w:tcW w:w="0" w:type="auto"/>
            <w:hideMark/>
          </w:tcPr>
          <w:p w14:paraId="6A033161" w14:textId="77777777" w:rsidR="00000000" w:rsidRDefault="00635C42">
            <w:pPr>
              <w:spacing w:before="0" w:beforeAutospacing="0" w:after="0" w:afterAutospacing="0"/>
              <w:rPr>
                <w:rFonts w:ascii="Verdana" w:eastAsia="Times New Roman" w:hAnsi="Verdana"/>
                <w:color w:val="000000"/>
                <w:sz w:val="20"/>
                <w:szCs w:val="20"/>
              </w:rPr>
            </w:pPr>
            <w:bookmarkStart w:id="166" w:name="RFC3986"/>
            <w:r>
              <w:rPr>
                <w:rFonts w:ascii="Verdana" w:eastAsia="Times New Roman" w:hAnsi="Verdana"/>
                <w:b/>
                <w:bCs/>
                <w:color w:val="000000"/>
                <w:sz w:val="20"/>
                <w:szCs w:val="20"/>
              </w:rPr>
              <w:t>[RFC3986]</w:t>
            </w:r>
            <w:bookmarkEnd w:id="166"/>
          </w:p>
        </w:tc>
        <w:tc>
          <w:tcPr>
            <w:tcW w:w="0" w:type="auto"/>
            <w:vAlign w:val="center"/>
            <w:hideMark/>
          </w:tcPr>
          <w:p w14:paraId="178A4A15" w14:textId="77777777" w:rsidR="00000000" w:rsidRDefault="00635C42">
            <w:pPr>
              <w:spacing w:before="0" w:beforeAutospacing="0" w:after="0" w:afterAutospacing="0"/>
              <w:rPr>
                <w:rFonts w:ascii="Verdana" w:eastAsia="Times New Roman" w:hAnsi="Verdana"/>
                <w:color w:val="000000"/>
                <w:sz w:val="20"/>
                <w:szCs w:val="20"/>
              </w:rPr>
            </w:pPr>
            <w:hyperlink r:id="rId54"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55"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56"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57"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5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0"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A018811" w14:textId="77777777">
        <w:trPr>
          <w:divId w:val="2103406055"/>
          <w:tblCellSpacing w:w="15" w:type="dxa"/>
        </w:trPr>
        <w:tc>
          <w:tcPr>
            <w:tcW w:w="0" w:type="auto"/>
            <w:hideMark/>
          </w:tcPr>
          <w:p w14:paraId="133098A4" w14:textId="77777777" w:rsidR="00000000" w:rsidRDefault="00635C42">
            <w:pPr>
              <w:spacing w:before="0" w:beforeAutospacing="0" w:after="0" w:afterAutospacing="0"/>
              <w:rPr>
                <w:rFonts w:ascii="Verdana" w:eastAsia="Times New Roman" w:hAnsi="Verdana"/>
                <w:color w:val="000000"/>
                <w:sz w:val="20"/>
                <w:szCs w:val="20"/>
              </w:rPr>
            </w:pPr>
            <w:bookmarkStart w:id="167" w:name="RFC4627"/>
            <w:r>
              <w:rPr>
                <w:rFonts w:ascii="Verdana" w:eastAsia="Times New Roman" w:hAnsi="Verdana"/>
                <w:b/>
                <w:bCs/>
                <w:color w:val="000000"/>
                <w:sz w:val="20"/>
                <w:szCs w:val="20"/>
              </w:rPr>
              <w:t>[RFC4627]</w:t>
            </w:r>
            <w:bookmarkEnd w:id="167"/>
          </w:p>
        </w:tc>
        <w:tc>
          <w:tcPr>
            <w:tcW w:w="0" w:type="auto"/>
            <w:vAlign w:val="center"/>
            <w:hideMark/>
          </w:tcPr>
          <w:p w14:paraId="4A5C825A"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61" w:history="1">
              <w:r>
                <w:rPr>
                  <w:rStyle w:val="Hyperlink"/>
                  <w:rFonts w:ascii="Verdana" w:eastAsia="Times New Roman" w:hAnsi="Verdana"/>
                  <w:sz w:val="20"/>
                  <w:szCs w:val="20"/>
                </w:rPr>
                <w:t>The application/json Media Ty</w:t>
              </w:r>
              <w:r>
                <w:rPr>
                  <w:rStyle w:val="Hyperlink"/>
                  <w:rFonts w:ascii="Verdana" w:eastAsia="Times New Roman" w:hAnsi="Verdana"/>
                  <w:sz w:val="20"/>
                  <w:szCs w:val="20"/>
                </w:rPr>
                <w:t>pe for JavaScript Object Notation (JSON)</w:t>
              </w:r>
            </w:hyperlink>
            <w:r>
              <w:rPr>
                <w:rFonts w:ascii="Verdana" w:eastAsia="Times New Roman" w:hAnsi="Verdana"/>
                <w:color w:val="000000"/>
                <w:sz w:val="20"/>
                <w:szCs w:val="20"/>
              </w:rPr>
              <w:t>,” RFC 4627, July 2006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695BAF5C" w14:textId="77777777">
        <w:trPr>
          <w:divId w:val="2103406055"/>
          <w:tblCellSpacing w:w="15" w:type="dxa"/>
        </w:trPr>
        <w:tc>
          <w:tcPr>
            <w:tcW w:w="0" w:type="auto"/>
            <w:hideMark/>
          </w:tcPr>
          <w:p w14:paraId="07CDD80F" w14:textId="77777777" w:rsidR="00000000" w:rsidRDefault="00635C42">
            <w:pPr>
              <w:spacing w:before="0" w:beforeAutospacing="0" w:after="0" w:afterAutospacing="0"/>
              <w:rPr>
                <w:rFonts w:ascii="Verdana" w:eastAsia="Times New Roman" w:hAnsi="Verdana"/>
                <w:color w:val="000000"/>
                <w:sz w:val="20"/>
                <w:szCs w:val="20"/>
              </w:rPr>
            </w:pPr>
            <w:bookmarkStart w:id="168" w:name="RFC5246"/>
            <w:r>
              <w:rPr>
                <w:rFonts w:ascii="Verdana" w:eastAsia="Times New Roman" w:hAnsi="Verdana"/>
                <w:b/>
                <w:bCs/>
                <w:color w:val="000000"/>
                <w:sz w:val="20"/>
                <w:szCs w:val="20"/>
              </w:rPr>
              <w:t>[RFC5246]</w:t>
            </w:r>
            <w:bookmarkEnd w:id="168"/>
          </w:p>
        </w:tc>
        <w:tc>
          <w:tcPr>
            <w:tcW w:w="0" w:type="auto"/>
            <w:vAlign w:val="center"/>
            <w:hideMark/>
          </w:tcPr>
          <w:p w14:paraId="7EE66FCB"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63"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6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8B40E37" w14:textId="77777777">
        <w:trPr>
          <w:divId w:val="2103406055"/>
          <w:tblCellSpacing w:w="15" w:type="dxa"/>
        </w:trPr>
        <w:tc>
          <w:tcPr>
            <w:tcW w:w="0" w:type="auto"/>
            <w:hideMark/>
          </w:tcPr>
          <w:p w14:paraId="7D635CEC" w14:textId="77777777" w:rsidR="00000000" w:rsidRDefault="00635C42">
            <w:pPr>
              <w:spacing w:before="0" w:beforeAutospacing="0" w:after="0" w:afterAutospacing="0"/>
              <w:rPr>
                <w:rFonts w:ascii="Verdana" w:eastAsia="Times New Roman" w:hAnsi="Verdana"/>
                <w:color w:val="000000"/>
                <w:sz w:val="20"/>
                <w:szCs w:val="20"/>
              </w:rPr>
            </w:pPr>
            <w:bookmarkStart w:id="169" w:name="RFC5322"/>
            <w:r>
              <w:rPr>
                <w:rFonts w:ascii="Verdana" w:eastAsia="Times New Roman" w:hAnsi="Verdana"/>
                <w:b/>
                <w:bCs/>
                <w:color w:val="000000"/>
                <w:sz w:val="20"/>
                <w:szCs w:val="20"/>
              </w:rPr>
              <w:t>[RFC5322]</w:t>
            </w:r>
            <w:bookmarkEnd w:id="169"/>
          </w:p>
        </w:tc>
        <w:tc>
          <w:tcPr>
            <w:tcW w:w="0" w:type="auto"/>
            <w:vAlign w:val="center"/>
            <w:hideMark/>
          </w:tcPr>
          <w:p w14:paraId="67F0B747" w14:textId="77777777" w:rsidR="00000000" w:rsidRDefault="00635C42">
            <w:pPr>
              <w:spacing w:before="0" w:beforeAutospacing="0" w:after="0" w:afterAutospacing="0"/>
              <w:rPr>
                <w:rFonts w:ascii="Verdana" w:eastAsia="Times New Roman" w:hAnsi="Verdana"/>
                <w:color w:val="000000"/>
                <w:sz w:val="20"/>
                <w:szCs w:val="20"/>
              </w:rPr>
            </w:pPr>
            <w:hyperlink r:id="rId65" w:history="1">
              <w:r>
                <w:rPr>
                  <w:rStyle w:val="Hyperlink"/>
                  <w:rFonts w:ascii="Verdana" w:eastAsia="Times New Roman" w:hAnsi="Verdana"/>
                  <w:sz w:val="20"/>
                  <w:szCs w:val="20"/>
                </w:rPr>
                <w:t>Resnick, P., Ed.</w:t>
              </w:r>
            </w:hyperlink>
            <w:r>
              <w:rPr>
                <w:rFonts w:ascii="Verdana" w:eastAsia="Times New Roman" w:hAnsi="Verdana"/>
                <w:color w:val="000000"/>
                <w:sz w:val="20"/>
                <w:szCs w:val="20"/>
              </w:rPr>
              <w:t>, “</w:t>
            </w:r>
            <w:hyperlink r:id="rId66" w:history="1">
              <w:r>
                <w:rPr>
                  <w:rStyle w:val="Hyperlink"/>
                  <w:rFonts w:ascii="Verdana" w:eastAsia="Times New Roman" w:hAnsi="Verdana"/>
                  <w:sz w:val="20"/>
                  <w:szCs w:val="20"/>
                </w:rPr>
                <w:t>Internet Message Format</w:t>
              </w:r>
            </w:hyperlink>
            <w:r>
              <w:rPr>
                <w:rFonts w:ascii="Verdana" w:eastAsia="Times New Roman" w:hAnsi="Verdana"/>
                <w:color w:val="000000"/>
                <w:sz w:val="20"/>
                <w:szCs w:val="20"/>
              </w:rPr>
              <w:t>,” RFC 5322, October 2008 (</w:t>
            </w:r>
            <w:hyperlink r:id="rId67"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68"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69"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274FE12A" w14:textId="77777777">
        <w:trPr>
          <w:divId w:val="2103406055"/>
          <w:tblCellSpacing w:w="15" w:type="dxa"/>
        </w:trPr>
        <w:tc>
          <w:tcPr>
            <w:tcW w:w="0" w:type="auto"/>
            <w:hideMark/>
          </w:tcPr>
          <w:p w14:paraId="4E920B47" w14:textId="77777777" w:rsidR="00000000" w:rsidRDefault="00635C42">
            <w:pPr>
              <w:spacing w:before="0" w:beforeAutospacing="0" w:after="0" w:afterAutospacing="0"/>
              <w:rPr>
                <w:rFonts w:ascii="Verdana" w:eastAsia="Times New Roman" w:hAnsi="Verdana"/>
                <w:color w:val="000000"/>
                <w:sz w:val="20"/>
                <w:szCs w:val="20"/>
              </w:rPr>
            </w:pPr>
            <w:bookmarkStart w:id="170" w:name="RFC5646"/>
            <w:r>
              <w:rPr>
                <w:rFonts w:ascii="Verdana" w:eastAsia="Times New Roman" w:hAnsi="Verdana"/>
                <w:b/>
                <w:bCs/>
                <w:color w:val="000000"/>
                <w:sz w:val="20"/>
                <w:szCs w:val="20"/>
              </w:rPr>
              <w:t>[RFC5646]</w:t>
            </w:r>
            <w:bookmarkEnd w:id="170"/>
          </w:p>
        </w:tc>
        <w:tc>
          <w:tcPr>
            <w:tcW w:w="0" w:type="auto"/>
            <w:vAlign w:val="center"/>
            <w:hideMark/>
          </w:tcPr>
          <w:p w14:paraId="53C77E94"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70"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71"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AEC1C8E" w14:textId="77777777">
        <w:trPr>
          <w:divId w:val="2103406055"/>
          <w:tblCellSpacing w:w="15" w:type="dxa"/>
        </w:trPr>
        <w:tc>
          <w:tcPr>
            <w:tcW w:w="0" w:type="auto"/>
            <w:hideMark/>
          </w:tcPr>
          <w:p w14:paraId="3E7DC33A" w14:textId="77777777" w:rsidR="00000000" w:rsidRDefault="00635C42">
            <w:pPr>
              <w:spacing w:before="0" w:beforeAutospacing="0" w:after="0" w:afterAutospacing="0"/>
              <w:rPr>
                <w:rFonts w:ascii="Verdana" w:eastAsia="Times New Roman" w:hAnsi="Verdana"/>
                <w:color w:val="000000"/>
                <w:sz w:val="20"/>
                <w:szCs w:val="20"/>
              </w:rPr>
            </w:pPr>
            <w:bookmarkStart w:id="171" w:name="RFC6125"/>
            <w:r>
              <w:rPr>
                <w:rFonts w:ascii="Verdana" w:eastAsia="Times New Roman" w:hAnsi="Verdana"/>
                <w:b/>
                <w:bCs/>
                <w:color w:val="000000"/>
                <w:sz w:val="20"/>
                <w:szCs w:val="20"/>
              </w:rPr>
              <w:t>[RFC6125]</w:t>
            </w:r>
            <w:bookmarkEnd w:id="171"/>
          </w:p>
        </w:tc>
        <w:tc>
          <w:tcPr>
            <w:tcW w:w="0" w:type="auto"/>
            <w:vAlign w:val="center"/>
            <w:hideMark/>
          </w:tcPr>
          <w:p w14:paraId="79B76008"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72" w:history="1">
              <w:r>
                <w:rPr>
                  <w:rStyle w:val="Hyperlink"/>
                  <w:rFonts w:ascii="Verdana" w:eastAsia="Times New Roman" w:hAnsi="Verdana"/>
                  <w:sz w:val="20"/>
                  <w:szCs w:val="20"/>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olor w:val="000000"/>
                <w:sz w:val="20"/>
                <w:szCs w:val="20"/>
              </w:rPr>
              <w:t>,” RFC 6125, March 2011 (</w:t>
            </w:r>
            <w:hyperlink r:id="rId73"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19A15E97" w14:textId="77777777">
        <w:trPr>
          <w:divId w:val="2103406055"/>
          <w:tblCellSpacing w:w="15" w:type="dxa"/>
        </w:trPr>
        <w:tc>
          <w:tcPr>
            <w:tcW w:w="0" w:type="auto"/>
            <w:hideMark/>
          </w:tcPr>
          <w:p w14:paraId="1F101AA0" w14:textId="77777777" w:rsidR="00000000" w:rsidRDefault="00635C42">
            <w:pPr>
              <w:spacing w:before="0" w:beforeAutospacing="0" w:after="0" w:afterAutospacing="0"/>
              <w:rPr>
                <w:rFonts w:ascii="Verdana" w:eastAsia="Times New Roman" w:hAnsi="Verdana"/>
                <w:color w:val="000000"/>
                <w:sz w:val="20"/>
                <w:szCs w:val="20"/>
              </w:rPr>
            </w:pPr>
            <w:bookmarkStart w:id="172" w:name="RFC6711"/>
            <w:r>
              <w:rPr>
                <w:rFonts w:ascii="Verdana" w:eastAsia="Times New Roman" w:hAnsi="Verdana"/>
                <w:b/>
                <w:bCs/>
                <w:color w:val="000000"/>
                <w:sz w:val="20"/>
                <w:szCs w:val="20"/>
              </w:rPr>
              <w:t>[RFC6711]</w:t>
            </w:r>
            <w:bookmarkEnd w:id="172"/>
          </w:p>
        </w:tc>
        <w:tc>
          <w:tcPr>
            <w:tcW w:w="0" w:type="auto"/>
            <w:vAlign w:val="center"/>
            <w:hideMark/>
          </w:tcPr>
          <w:p w14:paraId="47DA37F4"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Johansson, L., “</w:t>
            </w:r>
            <w:hyperlink r:id="rId74" w:history="1">
              <w:r>
                <w:rPr>
                  <w:rStyle w:val="Hyperlink"/>
                  <w:rFonts w:ascii="Verdana" w:eastAsia="Times New Roman" w:hAnsi="Verdana"/>
                  <w:sz w:val="20"/>
                  <w:szCs w:val="20"/>
                </w:rPr>
                <w:t>An IANA Registry for Level of Assurance (LoA) Profiles</w:t>
              </w:r>
            </w:hyperlink>
            <w:r>
              <w:rPr>
                <w:rFonts w:ascii="Verdana" w:eastAsia="Times New Roman" w:hAnsi="Verdana"/>
                <w:color w:val="000000"/>
                <w:sz w:val="20"/>
                <w:szCs w:val="20"/>
              </w:rPr>
              <w:t>,” RFC 6711, August 2012 (</w:t>
            </w:r>
            <w:hyperlink r:id="rId75"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6907C5A" w14:textId="77777777">
        <w:trPr>
          <w:divId w:val="2103406055"/>
          <w:tblCellSpacing w:w="15" w:type="dxa"/>
        </w:trPr>
        <w:tc>
          <w:tcPr>
            <w:tcW w:w="0" w:type="auto"/>
            <w:hideMark/>
          </w:tcPr>
          <w:p w14:paraId="5EB67D40" w14:textId="77777777" w:rsidR="00000000" w:rsidRDefault="00635C42">
            <w:pPr>
              <w:spacing w:before="0" w:beforeAutospacing="0" w:after="0" w:afterAutospacing="0"/>
              <w:rPr>
                <w:rFonts w:ascii="Verdana" w:eastAsia="Times New Roman" w:hAnsi="Verdana"/>
                <w:color w:val="000000"/>
                <w:sz w:val="20"/>
                <w:szCs w:val="20"/>
              </w:rPr>
            </w:pPr>
            <w:bookmarkStart w:id="173" w:name="RFC6749"/>
            <w:r>
              <w:rPr>
                <w:rFonts w:ascii="Verdana" w:eastAsia="Times New Roman" w:hAnsi="Verdana"/>
                <w:b/>
                <w:bCs/>
                <w:color w:val="000000"/>
                <w:sz w:val="20"/>
                <w:szCs w:val="20"/>
              </w:rPr>
              <w:t>[RFC6749]</w:t>
            </w:r>
            <w:bookmarkEnd w:id="173"/>
          </w:p>
        </w:tc>
        <w:tc>
          <w:tcPr>
            <w:tcW w:w="0" w:type="auto"/>
            <w:vAlign w:val="center"/>
            <w:hideMark/>
          </w:tcPr>
          <w:p w14:paraId="19EFFB8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76"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77"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507BD30C" w14:textId="77777777">
        <w:trPr>
          <w:divId w:val="2103406055"/>
          <w:tblCellSpacing w:w="15" w:type="dxa"/>
        </w:trPr>
        <w:tc>
          <w:tcPr>
            <w:tcW w:w="0" w:type="auto"/>
            <w:hideMark/>
          </w:tcPr>
          <w:p w14:paraId="0FFF3F2C" w14:textId="77777777" w:rsidR="00000000" w:rsidRDefault="00635C42">
            <w:pPr>
              <w:spacing w:before="0" w:beforeAutospacing="0" w:after="0" w:afterAutospacing="0"/>
              <w:rPr>
                <w:rFonts w:ascii="Verdana" w:eastAsia="Times New Roman" w:hAnsi="Verdana"/>
                <w:color w:val="000000"/>
                <w:sz w:val="20"/>
                <w:szCs w:val="20"/>
              </w:rPr>
            </w:pPr>
            <w:bookmarkStart w:id="174" w:name="RFC6750"/>
            <w:r>
              <w:rPr>
                <w:rFonts w:ascii="Verdana" w:eastAsia="Times New Roman" w:hAnsi="Verdana"/>
                <w:b/>
                <w:bCs/>
                <w:color w:val="000000"/>
                <w:sz w:val="20"/>
                <w:szCs w:val="20"/>
              </w:rPr>
              <w:t>[RFC6750]</w:t>
            </w:r>
            <w:bookmarkEnd w:id="174"/>
          </w:p>
        </w:tc>
        <w:tc>
          <w:tcPr>
            <w:tcW w:w="0" w:type="auto"/>
            <w:vAlign w:val="center"/>
            <w:hideMark/>
          </w:tcPr>
          <w:p w14:paraId="4E27307C"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78"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79"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EB96DFE" w14:textId="77777777">
        <w:trPr>
          <w:divId w:val="2103406055"/>
          <w:tblCellSpacing w:w="15" w:type="dxa"/>
        </w:trPr>
        <w:tc>
          <w:tcPr>
            <w:tcW w:w="0" w:type="auto"/>
            <w:hideMark/>
          </w:tcPr>
          <w:p w14:paraId="395C5092" w14:textId="77777777" w:rsidR="00000000" w:rsidRDefault="00635C42">
            <w:pPr>
              <w:spacing w:before="0" w:beforeAutospacing="0" w:after="0" w:afterAutospacing="0"/>
              <w:rPr>
                <w:rFonts w:ascii="Verdana" w:eastAsia="Times New Roman" w:hAnsi="Verdana"/>
                <w:color w:val="000000"/>
                <w:sz w:val="20"/>
                <w:szCs w:val="20"/>
              </w:rPr>
            </w:pPr>
            <w:bookmarkStart w:id="175" w:name="USA15"/>
            <w:r>
              <w:rPr>
                <w:rFonts w:ascii="Verdana" w:eastAsia="Times New Roman" w:hAnsi="Verdana"/>
                <w:b/>
                <w:bCs/>
                <w:color w:val="000000"/>
                <w:sz w:val="20"/>
                <w:szCs w:val="20"/>
              </w:rPr>
              <w:t>[USA15]</w:t>
            </w:r>
            <w:bookmarkEnd w:id="175"/>
          </w:p>
        </w:tc>
        <w:tc>
          <w:tcPr>
            <w:tcW w:w="0" w:type="auto"/>
            <w:vAlign w:val="center"/>
            <w:hideMark/>
          </w:tcPr>
          <w:p w14:paraId="258BC962" w14:textId="77777777" w:rsidR="00000000" w:rsidRDefault="00635C42">
            <w:pPr>
              <w:spacing w:before="0" w:beforeAutospacing="0" w:after="0" w:afterAutospacing="0"/>
              <w:rPr>
                <w:rFonts w:ascii="Verdana" w:eastAsia="Times New Roman" w:hAnsi="Verdana"/>
                <w:color w:val="000000"/>
                <w:sz w:val="20"/>
                <w:szCs w:val="20"/>
              </w:rPr>
            </w:pPr>
            <w:hyperlink r:id="rId80"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81"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r w:rsidR="00000000" w14:paraId="662783E1" w14:textId="77777777">
        <w:trPr>
          <w:divId w:val="2103406055"/>
          <w:tblCellSpacing w:w="15" w:type="dxa"/>
        </w:trPr>
        <w:tc>
          <w:tcPr>
            <w:tcW w:w="0" w:type="auto"/>
            <w:hideMark/>
          </w:tcPr>
          <w:p w14:paraId="2ABDAEB9" w14:textId="77777777" w:rsidR="00000000" w:rsidRDefault="00635C42">
            <w:pPr>
              <w:spacing w:before="0" w:beforeAutospacing="0" w:after="0" w:afterAutospacing="0"/>
              <w:rPr>
                <w:rFonts w:ascii="Verdana" w:eastAsia="Times New Roman" w:hAnsi="Verdana"/>
                <w:color w:val="000000"/>
                <w:sz w:val="20"/>
                <w:szCs w:val="20"/>
              </w:rPr>
            </w:pPr>
            <w:bookmarkStart w:id="176" w:name="W3C.REC-html401-19991224"/>
            <w:r>
              <w:rPr>
                <w:rFonts w:ascii="Verdana" w:eastAsia="Times New Roman" w:hAnsi="Verdana"/>
                <w:b/>
                <w:bCs/>
                <w:color w:val="000000"/>
                <w:sz w:val="20"/>
                <w:szCs w:val="20"/>
              </w:rPr>
              <w:t>[W3C.REC-html401-19991224]</w:t>
            </w:r>
            <w:bookmarkEnd w:id="176"/>
          </w:p>
        </w:tc>
        <w:tc>
          <w:tcPr>
            <w:tcW w:w="0" w:type="auto"/>
            <w:vAlign w:val="center"/>
            <w:hideMark/>
          </w:tcPr>
          <w:p w14:paraId="49E4B604"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Hors, A., Raggett, D., and I. Jacobs, “</w:t>
            </w:r>
            <w:hyperlink r:id="rId82" w:history="1">
              <w:r>
                <w:rPr>
                  <w:rStyle w:val="Hyperlink"/>
                  <w:rFonts w:ascii="Verdana" w:eastAsia="Times New Roman" w:hAnsi="Verdana"/>
                  <w:sz w:val="20"/>
                  <w:szCs w:val="20"/>
                </w:rPr>
                <w:t>HTML 4.01 Specification</w:t>
              </w:r>
            </w:hyperlink>
            <w:r>
              <w:rPr>
                <w:rFonts w:ascii="Verdana" w:eastAsia="Times New Roman" w:hAnsi="Verdana"/>
                <w:color w:val="000000"/>
                <w:sz w:val="20"/>
                <w:szCs w:val="20"/>
              </w:rPr>
              <w:t>,” World Wide Web Consortium Recommendation REC-html401-19991224, December 1999 (</w:t>
            </w:r>
            <w:hyperlink r:id="rId83"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4EA95C5" w14:textId="77777777">
        <w:trPr>
          <w:divId w:val="2103406055"/>
          <w:tblCellSpacing w:w="15" w:type="dxa"/>
        </w:trPr>
        <w:tc>
          <w:tcPr>
            <w:tcW w:w="0" w:type="auto"/>
            <w:hideMark/>
          </w:tcPr>
          <w:p w14:paraId="14FB3312" w14:textId="77777777" w:rsidR="00000000" w:rsidRDefault="00635C42">
            <w:pPr>
              <w:spacing w:before="0" w:beforeAutospacing="0" w:after="0" w:afterAutospacing="0"/>
              <w:rPr>
                <w:rFonts w:ascii="Verdana" w:eastAsia="Times New Roman" w:hAnsi="Verdana"/>
                <w:color w:val="000000"/>
                <w:sz w:val="20"/>
                <w:szCs w:val="20"/>
              </w:rPr>
            </w:pPr>
            <w:bookmarkStart w:id="177" w:name="zoneinfo"/>
            <w:r>
              <w:rPr>
                <w:rFonts w:ascii="Verdana" w:eastAsia="Times New Roman" w:hAnsi="Verdana"/>
                <w:b/>
                <w:bCs/>
                <w:color w:val="000000"/>
                <w:sz w:val="20"/>
                <w:szCs w:val="20"/>
              </w:rPr>
              <w:t>[zoneinfo]</w:t>
            </w:r>
            <w:bookmarkEnd w:id="177"/>
          </w:p>
        </w:tc>
        <w:tc>
          <w:tcPr>
            <w:tcW w:w="0" w:type="auto"/>
            <w:vAlign w:val="center"/>
            <w:hideMark/>
          </w:tcPr>
          <w:p w14:paraId="03E2F556"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Public Domain, “</w:t>
            </w:r>
            <w:hyperlink r:id="rId84" w:history="1">
              <w:r>
                <w:rPr>
                  <w:rStyle w:val="Hyperlink"/>
                  <w:rFonts w:ascii="Verdana" w:eastAsia="Times New Roman" w:hAnsi="Verdana"/>
                  <w:sz w:val="20"/>
                  <w:szCs w:val="20"/>
                </w:rPr>
                <w:t>The tz database</w:t>
              </w:r>
            </w:hyperlink>
            <w:r>
              <w:rPr>
                <w:rFonts w:ascii="Verdana" w:eastAsia="Times New Roman" w:hAnsi="Verdana"/>
                <w:color w:val="000000"/>
                <w:sz w:val="20"/>
                <w:szCs w:val="20"/>
              </w:rPr>
              <w:t>,” June 2011.</w:t>
            </w:r>
          </w:p>
        </w:tc>
      </w:tr>
    </w:tbl>
    <w:p w14:paraId="268082E1" w14:textId="77777777" w:rsidR="00000000" w:rsidRDefault="00635C42">
      <w:pPr>
        <w:spacing w:before="0" w:beforeAutospacing="0" w:after="0" w:afterAutospacing="0"/>
        <w:divId w:val="2103406055"/>
        <w:rPr>
          <w:rFonts w:ascii="Verdana" w:eastAsia="Times New Roman" w:hAnsi="Verdana"/>
          <w:color w:val="000000"/>
          <w:lang w:val="en"/>
        </w:rPr>
      </w:pPr>
      <w:bookmarkStart w:id="178" w:name="rfc.references2"/>
      <w:bookmarkEnd w:id="178"/>
    </w:p>
    <w:p w14:paraId="2B29C330"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D8F5453" w14:textId="77777777">
        <w:trPr>
          <w:divId w:val="2103406055"/>
          <w:trHeight w:val="225"/>
          <w:tblCellSpacing w:w="15" w:type="dxa"/>
        </w:trPr>
        <w:tc>
          <w:tcPr>
            <w:tcW w:w="450" w:type="dxa"/>
            <w:shd w:val="clear" w:color="auto" w:fill="990000"/>
            <w:vAlign w:val="center"/>
            <w:hideMark/>
          </w:tcPr>
          <w:p w14:paraId="7C31CCEB"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A2BEDC" w14:textId="77777777" w:rsidR="00000000" w:rsidRDefault="00635C42">
      <w:pPr>
        <w:pStyle w:val="Heading3"/>
        <w:divId w:val="2103406055"/>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816"/>
        <w:gridCol w:w="7540"/>
      </w:tblGrid>
      <w:tr w:rsidR="00000000" w14:paraId="366C689A" w14:textId="77777777">
        <w:trPr>
          <w:divId w:val="2103406055"/>
          <w:tblCellSpacing w:w="15" w:type="dxa"/>
        </w:trPr>
        <w:tc>
          <w:tcPr>
            <w:tcW w:w="0" w:type="auto"/>
            <w:hideMark/>
          </w:tcPr>
          <w:p w14:paraId="6480B511" w14:textId="77777777" w:rsidR="00000000" w:rsidRDefault="00635C42">
            <w:pPr>
              <w:spacing w:before="0" w:beforeAutospacing="0" w:after="0" w:afterAutospacing="0"/>
              <w:rPr>
                <w:rFonts w:ascii="Verdana" w:eastAsia="Times New Roman" w:hAnsi="Verdana"/>
                <w:color w:val="000000"/>
                <w:sz w:val="20"/>
                <w:szCs w:val="20"/>
              </w:rPr>
            </w:pPr>
            <w:bookmarkStart w:id="179" w:name="OpenID.Basic"/>
            <w:r>
              <w:rPr>
                <w:rFonts w:ascii="Verdana" w:eastAsia="Times New Roman" w:hAnsi="Verdana"/>
                <w:b/>
                <w:bCs/>
                <w:color w:val="000000"/>
                <w:sz w:val="20"/>
                <w:szCs w:val="20"/>
              </w:rPr>
              <w:t>[OpenID.Basic]</w:t>
            </w:r>
            <w:bookmarkEnd w:id="179"/>
          </w:p>
        </w:tc>
        <w:tc>
          <w:tcPr>
            <w:tcW w:w="0" w:type="auto"/>
            <w:vAlign w:val="center"/>
            <w:hideMark/>
          </w:tcPr>
          <w:p w14:paraId="38AF4164"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C. Mortimore, “</w:t>
            </w:r>
            <w:hyperlink r:id="rId85" w:history="1">
              <w:r>
                <w:rPr>
                  <w:rStyle w:val="Hyperlink"/>
                  <w:rFonts w:ascii="Verdana" w:eastAsia="Times New Roman" w:hAnsi="Verdana"/>
                  <w:sz w:val="20"/>
                  <w:szCs w:val="20"/>
                </w:rPr>
                <w:t>OpenID Connect Basic Client Profile 1.0</w:t>
              </w:r>
            </w:hyperlink>
            <w:r>
              <w:rPr>
                <w:rFonts w:ascii="Verdana" w:eastAsia="Times New Roman" w:hAnsi="Verdana"/>
                <w:color w:val="000000"/>
                <w:sz w:val="20"/>
                <w:szCs w:val="20"/>
              </w:rPr>
              <w:t>,” June 2013.</w:t>
            </w:r>
          </w:p>
        </w:tc>
      </w:tr>
    </w:tbl>
    <w:p w14:paraId="77F5BC86" w14:textId="77777777" w:rsidR="00000000" w:rsidRDefault="00635C42">
      <w:pPr>
        <w:spacing w:before="0" w:beforeAutospacing="0" w:after="0" w:afterAutospacing="0"/>
        <w:divId w:val="2103406055"/>
        <w:rPr>
          <w:rFonts w:ascii="Verdana" w:eastAsia="Times New Roman" w:hAnsi="Verdana"/>
          <w:color w:val="000000"/>
          <w:lang w:val="en"/>
        </w:rPr>
      </w:pPr>
      <w:bookmarkStart w:id="180" w:name="Acknowledgements"/>
      <w:bookmarkEnd w:id="180"/>
    </w:p>
    <w:p w14:paraId="294E660E"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D7E02C7" w14:textId="77777777">
        <w:trPr>
          <w:divId w:val="2103406055"/>
          <w:trHeight w:val="225"/>
          <w:tblCellSpacing w:w="15" w:type="dxa"/>
        </w:trPr>
        <w:tc>
          <w:tcPr>
            <w:tcW w:w="450" w:type="dxa"/>
            <w:shd w:val="clear" w:color="auto" w:fill="990000"/>
            <w:vAlign w:val="center"/>
            <w:hideMark/>
          </w:tcPr>
          <w:p w14:paraId="3FADE6DA"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63D4E02" w14:textId="77777777" w:rsidR="00000000" w:rsidRDefault="00635C42">
      <w:pPr>
        <w:pStyle w:val="Heading3"/>
        <w:divId w:val="2103406055"/>
        <w:rPr>
          <w:rFonts w:eastAsia="Times New Roman"/>
          <w:lang w:val="en"/>
        </w:rPr>
      </w:pPr>
      <w:bookmarkStart w:id="181" w:name="rfc.section.A"/>
      <w:bookmarkEnd w:id="181"/>
      <w:r>
        <w:rPr>
          <w:rFonts w:eastAsia="Times New Roman"/>
          <w:lang w:val="en"/>
        </w:rPr>
        <w:t>Appendix A.  Acknowledgements</w:t>
      </w:r>
    </w:p>
    <w:p w14:paraId="68E661A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OpenID Community would like to thank the following people for the work they've done in the drafting and editing of </w:t>
      </w:r>
      <w:r>
        <w:rPr>
          <w:rFonts w:ascii="Verdana" w:hAnsi="Verdana"/>
          <w:color w:val="000000"/>
          <w:lang w:val="en"/>
        </w:rPr>
        <w:t xml:space="preserve">this specification. </w:t>
      </w:r>
    </w:p>
    <w:p w14:paraId="693DA6C6"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Naveen Agarwal (naa@google.com), Google </w:t>
      </w:r>
    </w:p>
    <w:p w14:paraId="7D33E8F8"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Casper Biering (cb@peercraft.com), Peercraft </w:t>
      </w:r>
    </w:p>
    <w:p w14:paraId="4B7D79A3"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John Bradley (ve7jtb@ve7jtb.com), Ping Identity </w:t>
      </w:r>
    </w:p>
    <w:p w14:paraId="27B052AF"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Tim Bray (tbray@textuality.com), Google </w:t>
      </w:r>
    </w:p>
    <w:p w14:paraId="3260CFB4"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Johnny Bufu (jbufu@janrain.com), Janrain </w:t>
      </w:r>
    </w:p>
    <w:p w14:paraId="470CF4D9"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Breno de Medeiros (breno@gmail.com), Google </w:t>
      </w:r>
    </w:p>
    <w:p w14:paraId="5719F51C"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Pamela Dingle (pdingle@pingidentity.com), Ping Identity </w:t>
      </w:r>
    </w:p>
    <w:p w14:paraId="19DD0991"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George Fletcher (george.fletcher@corp.aol.com), AOL </w:t>
      </w:r>
    </w:p>
    <w:p w14:paraId="4FC4C3B6"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Roland Hedberg (roland.hedberg@adm.umu.se), University of Umea </w:t>
      </w:r>
    </w:p>
    <w:p w14:paraId="4A94F442"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Ryo Ito (ryo.ito@mixi.co.jp), mixi, I</w:t>
      </w:r>
      <w:r>
        <w:rPr>
          <w:rFonts w:ascii="Verdana" w:hAnsi="Verdana"/>
          <w:color w:val="000000"/>
          <w:lang w:val="en"/>
        </w:rPr>
        <w:t xml:space="preserve">nc. </w:t>
      </w:r>
    </w:p>
    <w:p w14:paraId="4F6B6B55"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Edmund Jay (ejay@mgi1.com), Illumila </w:t>
      </w:r>
    </w:p>
    <w:p w14:paraId="6701702C"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Michael B. Jones (mbj@microsoft.com), Microsoft </w:t>
      </w:r>
    </w:p>
    <w:p w14:paraId="3D392F16"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Torsten Lodderstedt (t.lodderstedt@telekom.de), Deutsche Telekom </w:t>
      </w:r>
    </w:p>
    <w:p w14:paraId="55D0366F"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Nov Matake (nov@matake.jp), Independent </w:t>
      </w:r>
    </w:p>
    <w:p w14:paraId="2FC51931"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Chuck Mortimore (cmortimore@salesforce.com), Salesforce </w:t>
      </w:r>
    </w:p>
    <w:p w14:paraId="3764309D"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Anthony Nadalin (tonynad@microsoft.com), Microsoft </w:t>
      </w:r>
    </w:p>
    <w:p w14:paraId="19A9B946"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Hideki Nara (hdknr@ic-tact.co.jp), Tact Communications </w:t>
      </w:r>
    </w:p>
    <w:p w14:paraId="1F357BC9"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Axel Nennker (axel.nennker@telekom.de), Deutsche Telekom </w:t>
      </w:r>
    </w:p>
    <w:p w14:paraId="61DAA130"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David Recordon (dr@fb.com), Facebook </w:t>
      </w:r>
    </w:p>
    <w:p w14:paraId="1B66A01B"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Justin Richer (jricher@mitre.org), Mitre </w:t>
      </w:r>
    </w:p>
    <w:p w14:paraId="4B18F457"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Nat Sakimu</w:t>
      </w:r>
      <w:r>
        <w:rPr>
          <w:rFonts w:ascii="Verdana" w:hAnsi="Verdana"/>
          <w:color w:val="000000"/>
          <w:lang w:val="en"/>
        </w:rPr>
        <w:t xml:space="preserve">ra (n-sakimura@nri.co.jp), Nomura Research Institute, Ltd. </w:t>
      </w:r>
    </w:p>
    <w:p w14:paraId="176280DB"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Luke Shepard (lshepard@fb.com), Facebook </w:t>
      </w:r>
    </w:p>
    <w:p w14:paraId="38F5FD78"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Andreas Akre Solberg (andreas.solberg@uninett.no), UNINET </w:t>
      </w:r>
    </w:p>
    <w:p w14:paraId="5009A901" w14:textId="77777777" w:rsidR="00000000" w:rsidRDefault="00635C42" w:rsidP="00635C42">
      <w:pPr>
        <w:pStyle w:val="NormalWeb"/>
        <w:ind w:left="1680" w:right="1680"/>
        <w:divId w:val="1752040692"/>
        <w:rPr>
          <w:rFonts w:ascii="Verdana" w:hAnsi="Verdana"/>
          <w:color w:val="000000"/>
          <w:lang w:val="en"/>
        </w:rPr>
      </w:pPr>
      <w:r>
        <w:rPr>
          <w:rFonts w:ascii="Verdana" w:hAnsi="Verdana"/>
          <w:color w:val="000000"/>
          <w:lang w:val="en"/>
        </w:rPr>
        <w:t xml:space="preserve">Paul Tarjan (pt@fb.com), Facebook </w:t>
      </w:r>
    </w:p>
    <w:p w14:paraId="1DA55EFC" w14:textId="77777777" w:rsidR="00000000" w:rsidRDefault="00635C42">
      <w:pPr>
        <w:spacing w:before="0" w:beforeAutospacing="0" w:after="0" w:afterAutospacing="0"/>
        <w:divId w:val="2103406055"/>
        <w:rPr>
          <w:rFonts w:ascii="Verdana" w:eastAsia="Times New Roman" w:hAnsi="Verdana"/>
          <w:color w:val="000000"/>
          <w:lang w:val="en"/>
        </w:rPr>
      </w:pPr>
      <w:bookmarkStart w:id="182" w:name="Notices"/>
      <w:bookmarkEnd w:id="182"/>
    </w:p>
    <w:p w14:paraId="6C39B84B"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7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996D4EF" w14:textId="77777777">
        <w:trPr>
          <w:divId w:val="2103406055"/>
          <w:trHeight w:val="225"/>
          <w:tblCellSpacing w:w="15" w:type="dxa"/>
        </w:trPr>
        <w:tc>
          <w:tcPr>
            <w:tcW w:w="450" w:type="dxa"/>
            <w:shd w:val="clear" w:color="auto" w:fill="990000"/>
            <w:vAlign w:val="center"/>
            <w:hideMark/>
          </w:tcPr>
          <w:p w14:paraId="7D6011C6"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A73C657" w14:textId="77777777" w:rsidR="00000000" w:rsidRDefault="00635C42">
      <w:pPr>
        <w:pStyle w:val="Heading3"/>
        <w:divId w:val="2103406055"/>
        <w:rPr>
          <w:rFonts w:eastAsia="Times New Roman"/>
          <w:lang w:val="en"/>
        </w:rPr>
      </w:pPr>
      <w:bookmarkStart w:id="183" w:name="rfc.section.B"/>
      <w:bookmarkEnd w:id="183"/>
      <w:r>
        <w:rPr>
          <w:rFonts w:eastAsia="Times New Roman"/>
          <w:lang w:val="en"/>
        </w:rPr>
        <w:t>Appendix B.  Notices</w:t>
      </w:r>
    </w:p>
    <w:p w14:paraId="268CD891"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Copyright (c) 2013 The OpenID Foundation. </w:t>
      </w:r>
    </w:p>
    <w:p w14:paraId="045CE7C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The OpenID Foundation (OIDF) grants to any Contributor, developer, </w:t>
      </w:r>
      <w:r>
        <w:rPr>
          <w:rFonts w:ascii="Verdana" w:hAnsi="Verdana"/>
          <w:color w:val="000000"/>
          <w:lang w:val="en"/>
        </w:rPr>
        <w:t>implementer, or other interested party a non-exclusive, royalty free, worldwide copyright license to reproduce, prepare derivative works from, distribute, perform and display, this Implementers Draft or Final Specification solely for the purposes of (i) de</w:t>
      </w:r>
      <w:r>
        <w:rPr>
          <w:rFonts w:ascii="Verdana" w:hAnsi="Verdana"/>
          <w:color w:val="000000"/>
          <w:lang w:val="en"/>
        </w:rPr>
        <w:t xml:space="preserve">veloping specifications, and (ii) implementing Implementers Drafts and Final Specifications based on such documents, provided that attribution be made to the OIDF as the source of the material, but that such attribution does not indicate an endorsement by </w:t>
      </w:r>
      <w:r>
        <w:rPr>
          <w:rFonts w:ascii="Verdana" w:hAnsi="Verdana"/>
          <w:color w:val="000000"/>
          <w:lang w:val="en"/>
        </w:rPr>
        <w:t xml:space="preserve">the OIDF. </w:t>
      </w:r>
    </w:p>
    <w:p w14:paraId="7B3574FE" w14:textId="77777777" w:rsidR="00000000" w:rsidRDefault="00635C42">
      <w:pPr>
        <w:pStyle w:val="NormalWeb"/>
        <w:divId w:val="2103406055"/>
        <w:rPr>
          <w:rFonts w:ascii="Verdana" w:hAnsi="Verdana"/>
          <w:color w:val="000000"/>
          <w:lang w:val="en"/>
        </w:rPr>
      </w:pPr>
      <w:r>
        <w:rPr>
          <w:rFonts w:ascii="Verdana" w:hAnsi="Verdana"/>
          <w:color w:val="000000"/>
          <w:lang w:val="en"/>
        </w:rPr>
        <w:t>The technology described in this specification was made available from contributions from various sources, including members of the OpenID Foundation and others. Although the OpenID Foundation has taken steps to help ensure that the technology i</w:t>
      </w:r>
      <w:r>
        <w:rPr>
          <w:rFonts w:ascii="Verdana" w:hAnsi="Verdana"/>
          <w:color w:val="000000"/>
          <w:lang w:val="en"/>
        </w:rPr>
        <w:t>s available for distribution, it takes no position regarding the validity or scope of any intellectual property or other rights that might be claimed to pertain to the implementation or use of the technology described in this specification or the extent to</w:t>
      </w:r>
      <w:r>
        <w:rPr>
          <w:rFonts w:ascii="Verdana" w:hAnsi="Verdana"/>
          <w:color w:val="000000"/>
          <w:lang w:val="en"/>
        </w:rPr>
        <w:t xml:space="preserve"> which any license under such rights might or might not be available; neither does it represent that it has made any independent effort to identify any such rights. The OpenID Foundation and the contributors to this specification make no (and hereby expres</w:t>
      </w:r>
      <w:r>
        <w:rPr>
          <w:rFonts w:ascii="Verdana" w:hAnsi="Verdana"/>
          <w:color w:val="000000"/>
          <w:lang w:val="en"/>
        </w:rPr>
        <w:t>sly disclaim any) warranties (express, implied, or otherwise), including implied warranties of merchantability, non-infringement, fitness for a particular purpose, or title, related to this specification, and the entire risk as to implementing this specifi</w:t>
      </w:r>
      <w:r>
        <w:rPr>
          <w:rFonts w:ascii="Verdana" w:hAnsi="Verdana"/>
          <w:color w:val="000000"/>
          <w:lang w:val="en"/>
        </w:rPr>
        <w:t xml:space="preserve">cation is assumed by the implementer. The OpenID Intellectual Property Rights policy requires contributors to offer a patent promise not to assert certain patent claims against other contributors and against implementers. The OpenID Foundation invites any </w:t>
      </w:r>
      <w:r>
        <w:rPr>
          <w:rFonts w:ascii="Verdana" w:hAnsi="Verdana"/>
          <w:color w:val="000000"/>
          <w:lang w:val="en"/>
        </w:rPr>
        <w:t xml:space="preserve">interested party to bring to its attention any copyrights, patents, patent applications, or other proprietary rights that may cover technology that may be required to practice this specification. </w:t>
      </w:r>
    </w:p>
    <w:p w14:paraId="4CD62617" w14:textId="77777777" w:rsidR="00000000" w:rsidRDefault="00635C42">
      <w:pPr>
        <w:spacing w:before="0" w:beforeAutospacing="0" w:after="0" w:afterAutospacing="0"/>
        <w:divId w:val="2103406055"/>
        <w:rPr>
          <w:rFonts w:ascii="Verdana" w:eastAsia="Times New Roman" w:hAnsi="Verdana"/>
          <w:color w:val="000000"/>
          <w:lang w:val="en"/>
        </w:rPr>
      </w:pPr>
      <w:bookmarkStart w:id="184" w:name="History"/>
      <w:bookmarkEnd w:id="184"/>
    </w:p>
    <w:p w14:paraId="4E8016E6"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8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CF3D4F2" w14:textId="77777777">
        <w:trPr>
          <w:divId w:val="2103406055"/>
          <w:trHeight w:val="225"/>
          <w:tblCellSpacing w:w="15" w:type="dxa"/>
        </w:trPr>
        <w:tc>
          <w:tcPr>
            <w:tcW w:w="450" w:type="dxa"/>
            <w:shd w:val="clear" w:color="auto" w:fill="990000"/>
            <w:vAlign w:val="center"/>
            <w:hideMark/>
          </w:tcPr>
          <w:p w14:paraId="22FB4787"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13D05A7" w14:textId="77777777" w:rsidR="00000000" w:rsidRDefault="00635C42">
      <w:pPr>
        <w:pStyle w:val="Heading3"/>
        <w:divId w:val="2103406055"/>
        <w:rPr>
          <w:rFonts w:eastAsia="Times New Roman"/>
          <w:lang w:val="en"/>
        </w:rPr>
      </w:pPr>
      <w:bookmarkStart w:id="185" w:name="rfc.section.C"/>
      <w:bookmarkEnd w:id="185"/>
      <w:r>
        <w:rPr>
          <w:rFonts w:eastAsia="Times New Roman"/>
          <w:lang w:val="en"/>
        </w:rPr>
        <w:t>Appendix C.  Document History</w:t>
      </w:r>
    </w:p>
    <w:p w14:paraId="2D0ECB4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 To be removed from the final specification ]] </w:t>
      </w:r>
    </w:p>
    <w:p w14:paraId="2B996D69"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-11 </w:t>
      </w:r>
    </w:p>
    <w:p w14:paraId="38073055" w14:textId="77777777" w:rsidR="00000000" w:rsidRDefault="00635C42">
      <w:pPr>
        <w:numPr>
          <w:ilvl w:val="0"/>
          <w:numId w:val="8"/>
        </w:numPr>
        <w:ind w:left="1680" w:right="960"/>
        <w:divId w:val="2103406055"/>
        <w:rPr>
          <w:rFonts w:ascii="Verdana" w:eastAsia="Times New Roman" w:hAnsi="Verdana"/>
          <w:color w:val="000000"/>
          <w:lang w:val="en"/>
        </w:rPr>
        <w:pPrChange w:id="186" w:author="Author" w:date="2013-06-27T18:32:00Z">
          <w:pPr>
            <w:numPr>
              <w:numId w:val="27"/>
            </w:numPr>
            <w:tabs>
              <w:tab w:val="num" w:pos="720"/>
            </w:tabs>
            <w:ind w:left="720" w:right="960" w:hanging="360"/>
            <w:divId w:val="2103406055"/>
          </w:pPr>
        </w:pPrChange>
      </w:pPr>
      <w:r>
        <w:rPr>
          <w:rFonts w:ascii="Verdana" w:eastAsia="Times New Roman" w:hAnsi="Verdana"/>
          <w:color w:val="000000"/>
          <w:lang w:val="en"/>
        </w:rPr>
        <w:t xml:space="preserve">Fixed #847 - Corrected type of </w:t>
      </w:r>
      <w:r>
        <w:rPr>
          <w:rStyle w:val="HTMLTypewriter"/>
          <w:lang w:val="en"/>
        </w:rPr>
        <w:t>updated_at</w:t>
      </w:r>
      <w:r>
        <w:rPr>
          <w:rFonts w:ascii="Verdana" w:eastAsia="Times New Roman" w:hAnsi="Verdana"/>
          <w:color w:val="000000"/>
          <w:lang w:val="en"/>
        </w:rPr>
        <w:t xml:space="preserve"> to number. </w:t>
      </w:r>
    </w:p>
    <w:p w14:paraId="06D608E5" w14:textId="77777777" w:rsidR="00000000" w:rsidRDefault="00635C42">
      <w:pPr>
        <w:numPr>
          <w:ilvl w:val="0"/>
          <w:numId w:val="8"/>
        </w:numPr>
        <w:ind w:left="1680" w:right="960"/>
        <w:divId w:val="2103406055"/>
        <w:rPr>
          <w:rFonts w:ascii="Verdana" w:eastAsia="Times New Roman" w:hAnsi="Verdana"/>
          <w:color w:val="000000"/>
          <w:lang w:val="en"/>
        </w:rPr>
        <w:pPrChange w:id="187" w:author="Author" w:date="2013-06-27T18:32:00Z">
          <w:pPr>
            <w:numPr>
              <w:numId w:val="27"/>
            </w:numPr>
            <w:tabs>
              <w:tab w:val="num" w:pos="720"/>
            </w:tabs>
            <w:ind w:left="720" w:right="960" w:hanging="360"/>
            <w:divId w:val="2103406055"/>
          </w:pPr>
        </w:pPrChange>
      </w:pPr>
      <w:r>
        <w:rPr>
          <w:rFonts w:ascii="Verdana" w:eastAsia="Times New Roman" w:hAnsi="Verdana"/>
          <w:color w:val="000000"/>
          <w:lang w:val="en"/>
        </w:rPr>
        <w:t>Stated tha</w:t>
      </w:r>
      <w:r>
        <w:rPr>
          <w:rFonts w:ascii="Verdana" w:eastAsia="Times New Roman" w:hAnsi="Verdana"/>
          <w:color w:val="000000"/>
          <w:lang w:val="en"/>
        </w:rPr>
        <w:t xml:space="preserve">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of RFC 3986 (Simple String Comparison). </w:t>
      </w:r>
    </w:p>
    <w:p w14:paraId="5C1FEEC4" w14:textId="77777777" w:rsidR="00000000" w:rsidRDefault="00635C42">
      <w:pPr>
        <w:numPr>
          <w:ilvl w:val="0"/>
          <w:numId w:val="8"/>
        </w:numPr>
        <w:ind w:left="1200" w:right="480"/>
        <w:divId w:val="2103406055"/>
        <w:rPr>
          <w:ins w:id="188" w:author="Author" w:date="2013-06-27T18:32:00Z"/>
          <w:rFonts w:ascii="Verdana" w:eastAsia="Times New Roman" w:hAnsi="Verdana"/>
          <w:color w:val="000000"/>
          <w:lang w:val="en"/>
        </w:rPr>
      </w:pPr>
      <w:ins w:id="189" w:author="Author" w:date="2013-06-27T18:32:00Z">
        <w:r>
          <w:rPr>
            <w:rFonts w:ascii="Verdana" w:eastAsia="Times New Roman" w:hAnsi="Verdana"/>
            <w:color w:val="000000"/>
            <w:lang w:val="en"/>
          </w:rPr>
          <w:t xml:space="preserve">Fixed #854 - Clarified that the </w:t>
        </w:r>
        <w:r>
          <w:rPr>
            <w:rStyle w:val="HTMLTypewriter"/>
            <w:lang w:val="en"/>
          </w:rPr>
          <w:t>acr_values</w:t>
        </w:r>
        <w:r>
          <w:rPr>
            <w:rFonts w:ascii="Verdana" w:eastAsia="Times New Roman" w:hAnsi="Verdana"/>
            <w:color w:val="000000"/>
            <w:lang w:val="en"/>
          </w:rPr>
          <w:t xml:space="preserve"> values are in order of preference and that </w:t>
        </w:r>
        <w:r>
          <w:rPr>
            <w:rStyle w:val="HTMLTypewriter"/>
            <w:lang w:val="en"/>
          </w:rPr>
          <w:t>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w:t>
        </w:r>
        <w:r>
          <w:rPr>
            <w:rFonts w:ascii="Verdana" w:eastAsia="Times New Roman" w:hAnsi="Verdana"/>
            <w:color w:val="000000"/>
            <w:lang w:val="en"/>
          </w:rPr>
          <w:t xml:space="preserve">Claim as a Voluntary Claim. </w:t>
        </w:r>
      </w:ins>
    </w:p>
    <w:p w14:paraId="5017AA2C"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-10 </w:t>
      </w:r>
    </w:p>
    <w:p w14:paraId="36E83313" w14:textId="77777777" w:rsidR="00000000" w:rsidRDefault="00635C42">
      <w:pPr>
        <w:numPr>
          <w:ilvl w:val="0"/>
          <w:numId w:val="9"/>
        </w:numPr>
        <w:ind w:left="1680" w:right="960"/>
        <w:divId w:val="2103406055"/>
        <w:rPr>
          <w:rFonts w:ascii="Verdana" w:eastAsia="Times New Roman" w:hAnsi="Verdana"/>
          <w:color w:val="000000"/>
          <w:lang w:val="en"/>
        </w:rPr>
        <w:pPrChange w:id="190" w:author="Author" w:date="2013-06-27T18:32:00Z">
          <w:pPr>
            <w:numPr>
              <w:numId w:val="28"/>
            </w:numPr>
            <w:tabs>
              <w:tab w:val="num" w:pos="720"/>
            </w:tabs>
            <w:ind w:left="720" w:right="960" w:hanging="360"/>
            <w:divId w:val="2103406055"/>
          </w:pPr>
        </w:pPrChange>
      </w:pPr>
      <w:r>
        <w:rPr>
          <w:rFonts w:ascii="Verdana" w:eastAsia="Times New Roman" w:hAnsi="Verdana"/>
          <w:color w:val="000000"/>
          <w:lang w:val="en"/>
        </w:rPr>
        <w:t xml:space="preserve">Stated that sufficient entropy must be present in </w:t>
      </w:r>
      <w:r>
        <w:rPr>
          <w:rStyle w:val="HTMLTypewriter"/>
          <w:lang w:val="en"/>
        </w:rPr>
        <w:t>nonce</w:t>
      </w:r>
      <w:r>
        <w:rPr>
          <w:rFonts w:ascii="Verdana" w:eastAsia="Times New Roman" w:hAnsi="Verdana"/>
          <w:color w:val="000000"/>
          <w:lang w:val="en"/>
        </w:rPr>
        <w:t xml:space="preserve"> values to prevent attackers from guessing values. </w:t>
      </w:r>
    </w:p>
    <w:p w14:paraId="04FC389F" w14:textId="77777777" w:rsidR="00000000" w:rsidRDefault="00635C42">
      <w:pPr>
        <w:numPr>
          <w:ilvl w:val="0"/>
          <w:numId w:val="9"/>
        </w:numPr>
        <w:ind w:left="1680" w:right="960"/>
        <w:divId w:val="2103406055"/>
        <w:rPr>
          <w:rFonts w:ascii="Verdana" w:eastAsia="Times New Roman" w:hAnsi="Verdana"/>
          <w:color w:val="000000"/>
          <w:lang w:val="en"/>
        </w:rPr>
        <w:pPrChange w:id="191" w:author="Author" w:date="2013-06-27T18:32:00Z">
          <w:pPr>
            <w:numPr>
              <w:numId w:val="28"/>
            </w:numPr>
            <w:tabs>
              <w:tab w:val="num" w:pos="720"/>
            </w:tabs>
            <w:ind w:left="720" w:right="960" w:hanging="360"/>
            <w:divId w:val="2103406055"/>
          </w:pPr>
        </w:pPrChange>
      </w:pPr>
      <w:r>
        <w:rPr>
          <w:rFonts w:ascii="Verdana" w:eastAsia="Times New Roman" w:hAnsi="Verdana"/>
          <w:color w:val="000000"/>
          <w:lang w:val="en"/>
        </w:rPr>
        <w:t xml:space="preserve">Stated that the Authorization Server need not be listed as an audience of the ID Token when it is used as an </w:t>
      </w:r>
      <w:r>
        <w:rPr>
          <w:rStyle w:val="HTMLTypewriter"/>
          <w:lang w:val="en"/>
        </w:rPr>
        <w:t>id_token_hint</w:t>
      </w:r>
      <w:r>
        <w:rPr>
          <w:rFonts w:ascii="Verdana" w:eastAsia="Times New Roman" w:hAnsi="Verdana"/>
          <w:color w:val="000000"/>
          <w:lang w:val="en"/>
        </w:rPr>
        <w:t xml:space="preserve"> value. </w:t>
      </w:r>
    </w:p>
    <w:p w14:paraId="5B14E1A2" w14:textId="77777777" w:rsidR="00000000" w:rsidRDefault="00635C42">
      <w:pPr>
        <w:numPr>
          <w:ilvl w:val="0"/>
          <w:numId w:val="9"/>
        </w:numPr>
        <w:ind w:left="1680" w:right="960"/>
        <w:divId w:val="2103406055"/>
        <w:rPr>
          <w:rFonts w:ascii="Verdana" w:eastAsia="Times New Roman" w:hAnsi="Verdana"/>
          <w:color w:val="000000"/>
          <w:lang w:val="en"/>
        </w:rPr>
        <w:pPrChange w:id="192" w:author="Author" w:date="2013-06-27T18:32:00Z">
          <w:pPr>
            <w:numPr>
              <w:numId w:val="28"/>
            </w:numPr>
            <w:tabs>
              <w:tab w:val="num" w:pos="720"/>
            </w:tabs>
            <w:ind w:left="720" w:right="960" w:hanging="360"/>
            <w:divId w:val="2103406055"/>
          </w:pPr>
        </w:pPrChange>
      </w:pPr>
      <w:r>
        <w:rPr>
          <w:rFonts w:ascii="Verdana" w:eastAsia="Times New Roman" w:hAnsi="Verdana"/>
          <w:color w:val="000000"/>
          <w:lang w:val="en"/>
        </w:rPr>
        <w:t xml:space="preserve">Restricted the meaning of the </w:t>
      </w:r>
      <w:r>
        <w:rPr>
          <w:rStyle w:val="HTMLTypewriter"/>
          <w:lang w:val="en"/>
        </w:rPr>
        <w:t>azp</w:t>
      </w:r>
      <w:r>
        <w:rPr>
          <w:rFonts w:ascii="Verdana" w:eastAsia="Times New Roman" w:hAnsi="Verdana"/>
          <w:color w:val="000000"/>
          <w:lang w:val="en"/>
        </w:rPr>
        <w:t xml:space="preserve"> (authorized party) Claim to simply be the single party to which the ID Token was issued. </w:t>
      </w:r>
    </w:p>
    <w:p w14:paraId="4B20F4B1" w14:textId="77777777" w:rsidR="00000000" w:rsidRDefault="00635C42">
      <w:pPr>
        <w:numPr>
          <w:ilvl w:val="0"/>
          <w:numId w:val="9"/>
        </w:numPr>
        <w:ind w:left="1680" w:right="960"/>
        <w:divId w:val="2103406055"/>
        <w:rPr>
          <w:rFonts w:ascii="Verdana" w:eastAsia="Times New Roman" w:hAnsi="Verdana"/>
          <w:color w:val="000000"/>
          <w:lang w:val="en"/>
        </w:rPr>
        <w:pPrChange w:id="193" w:author="Author" w:date="2013-06-27T18:32:00Z">
          <w:pPr>
            <w:numPr>
              <w:numId w:val="28"/>
            </w:numPr>
            <w:tabs>
              <w:tab w:val="num" w:pos="720"/>
            </w:tabs>
            <w:ind w:left="720" w:right="960" w:hanging="360"/>
            <w:divId w:val="2103406055"/>
          </w:pPr>
        </w:pPrChange>
      </w:pPr>
      <w:r>
        <w:rPr>
          <w:rFonts w:ascii="Verdana" w:eastAsia="Times New Roman" w:hAnsi="Verdana"/>
          <w:color w:val="000000"/>
          <w:lang w:val="en"/>
        </w:rPr>
        <w:t xml:space="preserve">Changed from using the term "byte" to either "octet" or "character". </w:t>
      </w:r>
    </w:p>
    <w:p w14:paraId="4A581945" w14:textId="77777777" w:rsidR="00000000" w:rsidRDefault="00635C42">
      <w:pPr>
        <w:numPr>
          <w:ilvl w:val="0"/>
          <w:numId w:val="9"/>
        </w:numPr>
        <w:ind w:left="1680" w:right="960"/>
        <w:divId w:val="2103406055"/>
        <w:rPr>
          <w:rFonts w:ascii="Verdana" w:eastAsia="Times New Roman" w:hAnsi="Verdana"/>
          <w:color w:val="000000"/>
          <w:lang w:val="en"/>
        </w:rPr>
        <w:pPrChange w:id="194" w:author="Author" w:date="2013-06-27T18:32:00Z">
          <w:pPr>
            <w:numPr>
              <w:numId w:val="28"/>
            </w:numPr>
            <w:tabs>
              <w:tab w:val="num" w:pos="720"/>
            </w:tabs>
            <w:ind w:left="720" w:right="960" w:hanging="360"/>
            <w:divId w:val="2103406055"/>
          </w:pPr>
        </w:pPrChange>
      </w:pPr>
      <w:r>
        <w:rPr>
          <w:rFonts w:ascii="Verdana" w:eastAsia="Times New Roman" w:hAnsi="Verdana"/>
          <w:color w:val="000000"/>
          <w:lang w:val="en"/>
        </w:rPr>
        <w:t>Stated that the JWS Compact Serializatio</w:t>
      </w:r>
      <w:r>
        <w:rPr>
          <w:rFonts w:ascii="Verdana" w:eastAsia="Times New Roman" w:hAnsi="Verdana"/>
          <w:color w:val="000000"/>
          <w:lang w:val="en"/>
        </w:rPr>
        <w:t xml:space="preserve">n is always used for JWS data structures. </w:t>
      </w:r>
    </w:p>
    <w:p w14:paraId="30CE4648"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-09 </w:t>
      </w:r>
    </w:p>
    <w:p w14:paraId="746B064E" w14:textId="77777777" w:rsidR="00000000" w:rsidRDefault="00635C42">
      <w:pPr>
        <w:numPr>
          <w:ilvl w:val="0"/>
          <w:numId w:val="10"/>
        </w:numPr>
        <w:ind w:left="1680" w:right="960"/>
        <w:divId w:val="2103406055"/>
        <w:rPr>
          <w:rFonts w:ascii="Verdana" w:eastAsia="Times New Roman" w:hAnsi="Verdana"/>
          <w:color w:val="000000"/>
          <w:lang w:val="en"/>
        </w:rPr>
        <w:pPrChange w:id="195" w:author="Author" w:date="2013-06-27T18:32:00Z">
          <w:pPr>
            <w:numPr>
              <w:numId w:val="29"/>
            </w:numPr>
            <w:tabs>
              <w:tab w:val="num" w:pos="720"/>
            </w:tabs>
            <w:ind w:left="720" w:right="960" w:hanging="360"/>
            <w:divId w:val="2103406055"/>
          </w:pPr>
        </w:pPrChange>
      </w:pPr>
      <w:r>
        <w:rPr>
          <w:rFonts w:ascii="Verdana" w:eastAsia="Times New Roman" w:hAnsi="Verdana"/>
          <w:color w:val="000000"/>
          <w:lang w:val="en"/>
        </w:rPr>
        <w:t xml:space="preserve">Fixed #825 - Replaced </w:t>
      </w:r>
      <w:r>
        <w:rPr>
          <w:rStyle w:val="HTMLTypewriter"/>
          <w:lang w:val="en"/>
        </w:rPr>
        <w:t>updated_time</w:t>
      </w:r>
      <w:r>
        <w:rPr>
          <w:rFonts w:ascii="Verdana" w:eastAsia="Times New Roman" w:hAnsi="Verdana"/>
          <w:color w:val="000000"/>
          <w:lang w:val="en"/>
        </w:rPr>
        <w:t xml:space="preserve">, which used the RFC 3339 textual time format, with </w:t>
      </w:r>
      <w:r>
        <w:rPr>
          <w:rStyle w:val="HTMLTypewriter"/>
          <w:lang w:val="en"/>
        </w:rPr>
        <w:t>updated_at</w:t>
      </w:r>
      <w:r>
        <w:rPr>
          <w:rFonts w:ascii="Verdana" w:eastAsia="Times New Roman" w:hAnsi="Verdana"/>
          <w:color w:val="000000"/>
          <w:lang w:val="en"/>
        </w:rPr>
        <w:t xml:space="preserve">, using the numeric time format used by </w:t>
      </w:r>
      <w:r>
        <w:rPr>
          <w:rStyle w:val="HTMLTypewriter"/>
          <w:lang w:val="en"/>
        </w:rPr>
        <w:t>iat</w:t>
      </w:r>
      <w:r>
        <w:rPr>
          <w:rFonts w:ascii="Verdana" w:eastAsia="Times New Roman" w:hAnsi="Verdana"/>
          <w:color w:val="000000"/>
          <w:lang w:val="en"/>
        </w:rPr>
        <w:t xml:space="preserve">, etc. </w:t>
      </w:r>
    </w:p>
    <w:p w14:paraId="48DDC97C" w14:textId="77777777" w:rsidR="00000000" w:rsidRDefault="00635C42">
      <w:pPr>
        <w:numPr>
          <w:ilvl w:val="0"/>
          <w:numId w:val="10"/>
        </w:numPr>
        <w:ind w:left="1680" w:right="960"/>
        <w:divId w:val="2103406055"/>
        <w:rPr>
          <w:rFonts w:ascii="Verdana" w:eastAsia="Times New Roman" w:hAnsi="Verdana"/>
          <w:color w:val="000000"/>
          <w:lang w:val="en"/>
        </w:rPr>
        <w:pPrChange w:id="196" w:author="Author" w:date="2013-06-27T18:32:00Z">
          <w:pPr>
            <w:numPr>
              <w:numId w:val="29"/>
            </w:numPr>
            <w:tabs>
              <w:tab w:val="num" w:pos="720"/>
            </w:tabs>
            <w:ind w:left="720" w:right="960" w:hanging="360"/>
            <w:divId w:val="2103406055"/>
          </w:pPr>
        </w:pPrChange>
      </w:pPr>
      <w:r>
        <w:rPr>
          <w:rFonts w:ascii="Verdana" w:eastAsia="Times New Roman" w:hAnsi="Verdana"/>
          <w:color w:val="000000"/>
          <w:lang w:val="en"/>
        </w:rPr>
        <w:t>Fixed #829 - Stated that additional scope values can be defin</w:t>
      </w:r>
      <w:r>
        <w:rPr>
          <w:rFonts w:ascii="Verdana" w:eastAsia="Times New Roman" w:hAnsi="Verdana"/>
          <w:color w:val="000000"/>
          <w:lang w:val="en"/>
        </w:rPr>
        <w:t xml:space="preserve">ed and used and that scope values that are not understood should be ignored. </w:t>
      </w:r>
    </w:p>
    <w:p w14:paraId="7F876A4B" w14:textId="77777777" w:rsidR="00000000" w:rsidRDefault="00635C42">
      <w:pPr>
        <w:numPr>
          <w:ilvl w:val="0"/>
          <w:numId w:val="10"/>
        </w:numPr>
        <w:ind w:left="1680" w:right="960"/>
        <w:divId w:val="2103406055"/>
        <w:rPr>
          <w:rFonts w:ascii="Verdana" w:eastAsia="Times New Roman" w:hAnsi="Verdana"/>
          <w:color w:val="000000"/>
          <w:lang w:val="en"/>
        </w:rPr>
        <w:pPrChange w:id="197" w:author="Author" w:date="2013-06-27T18:32:00Z">
          <w:pPr>
            <w:numPr>
              <w:numId w:val="29"/>
            </w:numPr>
            <w:tabs>
              <w:tab w:val="num" w:pos="720"/>
            </w:tabs>
            <w:ind w:left="720" w:right="960" w:hanging="360"/>
            <w:divId w:val="2103406055"/>
          </w:pPr>
        </w:pPrChange>
      </w:pPr>
      <w:r>
        <w:rPr>
          <w:rFonts w:ascii="Verdana" w:eastAsia="Times New Roman" w:hAnsi="Verdana"/>
          <w:color w:val="000000"/>
          <w:lang w:val="en"/>
        </w:rPr>
        <w:t xml:space="preserve">Fixed #831 - Stated that JWS and JWE header parameters used to communicate key values and key references should not be used in ID Tokens, since these are communicated in advance </w:t>
      </w:r>
      <w:r>
        <w:rPr>
          <w:rFonts w:ascii="Verdana" w:eastAsia="Times New Roman" w:hAnsi="Verdana"/>
          <w:color w:val="000000"/>
          <w:lang w:val="en"/>
        </w:rPr>
        <w:t xml:space="preserve">using Discovery and Registration parameters. </w:t>
      </w:r>
    </w:p>
    <w:p w14:paraId="0905ADB2" w14:textId="77777777" w:rsidR="00000000" w:rsidRDefault="00635C42">
      <w:pPr>
        <w:numPr>
          <w:ilvl w:val="0"/>
          <w:numId w:val="10"/>
        </w:numPr>
        <w:ind w:left="1680" w:right="960"/>
        <w:divId w:val="2103406055"/>
        <w:rPr>
          <w:rFonts w:ascii="Verdana" w:eastAsia="Times New Roman" w:hAnsi="Verdana"/>
          <w:color w:val="000000"/>
          <w:lang w:val="en"/>
        </w:rPr>
        <w:pPrChange w:id="198" w:author="Author" w:date="2013-06-27T18:32:00Z">
          <w:pPr>
            <w:numPr>
              <w:numId w:val="29"/>
            </w:numPr>
            <w:tabs>
              <w:tab w:val="num" w:pos="720"/>
            </w:tabs>
            <w:ind w:left="720" w:right="960" w:hanging="360"/>
            <w:divId w:val="2103406055"/>
          </w:pPr>
        </w:pPrChange>
      </w:pPr>
      <w:r>
        <w:rPr>
          <w:rFonts w:ascii="Verdana" w:eastAsia="Times New Roman" w:hAnsi="Verdana"/>
          <w:color w:val="000000"/>
          <w:lang w:val="en"/>
        </w:rPr>
        <w:t xml:space="preserve">Fixed #712 and #830 - Clarified the </w:t>
      </w:r>
      <w:r>
        <w:rPr>
          <w:rStyle w:val="HTMLTypewriter"/>
          <w:lang w:val="en"/>
        </w:rPr>
        <w:t>azp</w:t>
      </w:r>
      <w:r>
        <w:rPr>
          <w:rFonts w:ascii="Verdana" w:eastAsia="Times New Roman" w:hAnsi="Verdana"/>
          <w:color w:val="000000"/>
          <w:lang w:val="en"/>
        </w:rPr>
        <w:t xml:space="preserve"> description and made </w:t>
      </w:r>
      <w:r>
        <w:rPr>
          <w:rStyle w:val="HTMLTypewriter"/>
          <w:lang w:val="en"/>
        </w:rPr>
        <w:t>azp</w:t>
      </w:r>
      <w:r>
        <w:rPr>
          <w:rFonts w:ascii="Verdana" w:eastAsia="Times New Roman" w:hAnsi="Verdana"/>
          <w:color w:val="000000"/>
          <w:lang w:val="en"/>
        </w:rPr>
        <w:t xml:space="preserve"> multi-valued, like </w:t>
      </w:r>
      <w:r>
        <w:rPr>
          <w:rStyle w:val="HTMLTypewriter"/>
          <w:lang w:val="en"/>
        </w:rPr>
        <w:t>aud</w:t>
      </w:r>
      <w:r>
        <w:rPr>
          <w:rFonts w:ascii="Verdana" w:eastAsia="Times New Roman" w:hAnsi="Verdana"/>
          <w:color w:val="000000"/>
          <w:lang w:val="en"/>
        </w:rPr>
        <w:t xml:space="preserve">. </w:t>
      </w:r>
    </w:p>
    <w:p w14:paraId="39E52F4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-08 </w:t>
      </w:r>
    </w:p>
    <w:p w14:paraId="28527CD3" w14:textId="77777777" w:rsidR="00000000" w:rsidRDefault="00635C42">
      <w:pPr>
        <w:numPr>
          <w:ilvl w:val="0"/>
          <w:numId w:val="11"/>
        </w:numPr>
        <w:ind w:left="1680" w:right="960"/>
        <w:divId w:val="2103406055"/>
        <w:rPr>
          <w:rFonts w:ascii="Verdana" w:eastAsia="Times New Roman" w:hAnsi="Verdana"/>
          <w:color w:val="000000"/>
          <w:lang w:val="en"/>
        </w:rPr>
        <w:pPrChange w:id="199"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Fixed #802 - Clarified recommendations and responsibilities for producing and consuming Claims with and without lan</w:t>
      </w:r>
      <w:r>
        <w:rPr>
          <w:rFonts w:ascii="Verdana" w:eastAsia="Times New Roman" w:hAnsi="Verdana"/>
          <w:color w:val="000000"/>
          <w:lang w:val="en"/>
        </w:rPr>
        <w:t xml:space="preserve">guage tags. </w:t>
      </w:r>
    </w:p>
    <w:p w14:paraId="7F8B6492" w14:textId="77777777" w:rsidR="00000000" w:rsidRDefault="00635C42">
      <w:pPr>
        <w:numPr>
          <w:ilvl w:val="0"/>
          <w:numId w:val="11"/>
        </w:numPr>
        <w:ind w:left="1680" w:right="960"/>
        <w:divId w:val="2103406055"/>
        <w:rPr>
          <w:rFonts w:ascii="Verdana" w:eastAsia="Times New Roman" w:hAnsi="Verdana"/>
          <w:color w:val="000000"/>
          <w:lang w:val="en"/>
        </w:rPr>
        <w:pPrChange w:id="200"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#797 - Clarified the intended semantics of e-mail verification and that the precise verification rules are context-specific. </w:t>
      </w:r>
    </w:p>
    <w:p w14:paraId="219E1E8A" w14:textId="77777777" w:rsidR="00000000" w:rsidRDefault="00635C42">
      <w:pPr>
        <w:numPr>
          <w:ilvl w:val="0"/>
          <w:numId w:val="11"/>
        </w:numPr>
        <w:ind w:left="1680" w:right="960"/>
        <w:divId w:val="2103406055"/>
        <w:rPr>
          <w:rFonts w:ascii="Verdana" w:eastAsia="Times New Roman" w:hAnsi="Verdana"/>
          <w:color w:val="000000"/>
          <w:lang w:val="en"/>
        </w:rPr>
        <w:pPrChange w:id="201"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#806 - Added </w:t>
      </w:r>
      <w:r>
        <w:rPr>
          <w:rStyle w:val="HTMLTypewriter"/>
          <w:lang w:val="en"/>
        </w:rPr>
        <w:t>phone_number_verified</w:t>
      </w:r>
      <w:r>
        <w:rPr>
          <w:rFonts w:ascii="Verdana" w:eastAsia="Times New Roman" w:hAnsi="Verdana"/>
          <w:color w:val="000000"/>
          <w:lang w:val="en"/>
        </w:rPr>
        <w:t xml:space="preserve"> Claim. </w:t>
      </w:r>
    </w:p>
    <w:p w14:paraId="4A066461" w14:textId="77777777" w:rsidR="00000000" w:rsidRDefault="00635C42">
      <w:pPr>
        <w:numPr>
          <w:ilvl w:val="0"/>
          <w:numId w:val="11"/>
        </w:numPr>
        <w:ind w:left="1680" w:right="960"/>
        <w:divId w:val="2103406055"/>
        <w:rPr>
          <w:rFonts w:ascii="Verdana" w:eastAsia="Times New Roman" w:hAnsi="Verdana"/>
          <w:color w:val="000000"/>
          <w:lang w:val="en"/>
        </w:rPr>
        <w:pPrChange w:id="202"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#800 - Specified that phone number extensions are to be </w:t>
      </w:r>
      <w:r>
        <w:rPr>
          <w:rFonts w:ascii="Verdana" w:eastAsia="Times New Roman" w:hAnsi="Verdana"/>
          <w:color w:val="000000"/>
          <w:lang w:val="en"/>
        </w:rPr>
        <w:t xml:space="preserve">represented using RFC 3966 extension syntax. </w:t>
      </w:r>
    </w:p>
    <w:p w14:paraId="7245CBAE" w14:textId="77777777" w:rsidR="00000000" w:rsidRDefault="00635C42">
      <w:pPr>
        <w:numPr>
          <w:ilvl w:val="0"/>
          <w:numId w:val="11"/>
        </w:numPr>
        <w:ind w:left="1680" w:right="960"/>
        <w:divId w:val="2103406055"/>
        <w:rPr>
          <w:rFonts w:ascii="Verdana" w:eastAsia="Times New Roman" w:hAnsi="Verdana"/>
          <w:color w:val="000000"/>
          <w:lang w:val="en"/>
        </w:rPr>
        <w:pPrChange w:id="203"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#795 - Specified that e-mail addresses must conform to the RFC 5322 addr-spec syntax. </w:t>
      </w:r>
    </w:p>
    <w:p w14:paraId="7AA3C85F" w14:textId="77777777" w:rsidR="00000000" w:rsidRDefault="00635C42">
      <w:pPr>
        <w:numPr>
          <w:ilvl w:val="0"/>
          <w:numId w:val="11"/>
        </w:numPr>
        <w:ind w:left="1680" w:right="960"/>
        <w:divId w:val="2103406055"/>
        <w:rPr>
          <w:rFonts w:ascii="Verdana" w:eastAsia="Times New Roman" w:hAnsi="Verdana"/>
          <w:color w:val="000000"/>
          <w:lang w:val="en"/>
        </w:rPr>
        <w:pPrChange w:id="204"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#808 - Specified that phone numbers may be used as </w:t>
      </w:r>
      <w:r>
        <w:rPr>
          <w:rStyle w:val="HTMLTypewriter"/>
          <w:lang w:val="en"/>
        </w:rPr>
        <w:t>login_hint</w:t>
      </w:r>
      <w:r>
        <w:rPr>
          <w:rFonts w:ascii="Verdana" w:eastAsia="Times New Roman" w:hAnsi="Verdana"/>
          <w:color w:val="000000"/>
          <w:lang w:val="en"/>
        </w:rPr>
        <w:t xml:space="preserve"> values. </w:t>
      </w:r>
    </w:p>
    <w:p w14:paraId="784ACF95" w14:textId="77777777" w:rsidR="00000000" w:rsidRDefault="00635C42">
      <w:pPr>
        <w:numPr>
          <w:ilvl w:val="0"/>
          <w:numId w:val="11"/>
        </w:numPr>
        <w:ind w:left="1680" w:right="960"/>
        <w:divId w:val="2103406055"/>
        <w:rPr>
          <w:rFonts w:ascii="Verdana" w:eastAsia="Times New Roman" w:hAnsi="Verdana"/>
          <w:color w:val="000000"/>
          <w:lang w:val="en"/>
        </w:rPr>
        <w:pPrChange w:id="205"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#801 - Removed </w:t>
      </w:r>
      <w:r>
        <w:rPr>
          <w:rStyle w:val="HTMLTypewriter"/>
          <w:lang w:val="en"/>
        </w:rPr>
        <w:t>schema</w:t>
      </w:r>
      <w:r>
        <w:rPr>
          <w:rFonts w:ascii="Verdana" w:eastAsia="Times New Roman" w:hAnsi="Verdana"/>
          <w:color w:val="000000"/>
          <w:lang w:val="en"/>
        </w:rPr>
        <w:t xml:space="preserve"> and </w:t>
      </w:r>
      <w:r>
        <w:rPr>
          <w:rStyle w:val="HTMLTypewriter"/>
          <w:lang w:val="en"/>
        </w:rPr>
        <w:t>id</w:t>
      </w:r>
      <w:r>
        <w:rPr>
          <w:rFonts w:ascii="Verdana" w:eastAsia="Times New Roman" w:hAnsi="Verdana"/>
          <w:color w:val="000000"/>
          <w:lang w:val="en"/>
        </w:rPr>
        <w:t xml:space="preserve"> param</w:t>
      </w:r>
      <w:r>
        <w:rPr>
          <w:rFonts w:ascii="Verdana" w:eastAsia="Times New Roman" w:hAnsi="Verdana"/>
          <w:color w:val="000000"/>
          <w:lang w:val="en"/>
        </w:rPr>
        <w:t xml:space="preserve">eters to UserInfo Endpoint. Also fixed related issue #791 - Removed </w:t>
      </w:r>
      <w:r>
        <w:rPr>
          <w:rStyle w:val="HTMLTypewriter"/>
          <w:lang w:val="en"/>
        </w:rPr>
        <w:t>invalid_schema</w:t>
      </w:r>
      <w:r>
        <w:rPr>
          <w:rFonts w:ascii="Verdana" w:eastAsia="Times New Roman" w:hAnsi="Verdana"/>
          <w:color w:val="000000"/>
          <w:lang w:val="en"/>
        </w:rPr>
        <w:t xml:space="preserve"> error. </w:t>
      </w:r>
    </w:p>
    <w:p w14:paraId="690A76B2" w14:textId="77777777" w:rsidR="00000000" w:rsidRDefault="00635C42">
      <w:pPr>
        <w:numPr>
          <w:ilvl w:val="0"/>
          <w:numId w:val="11"/>
        </w:numPr>
        <w:ind w:left="1680" w:right="960"/>
        <w:divId w:val="2103406055"/>
        <w:rPr>
          <w:rFonts w:ascii="Verdana" w:eastAsia="Times New Roman" w:hAnsi="Verdana"/>
          <w:color w:val="000000"/>
          <w:lang w:val="en"/>
        </w:rPr>
        <w:pPrChange w:id="206"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#793, #796, and #799 - Allow name Claims to contain multiple space-separated names. </w:t>
      </w:r>
    </w:p>
    <w:p w14:paraId="51787656" w14:textId="77777777" w:rsidR="00000000" w:rsidRDefault="00635C42">
      <w:pPr>
        <w:numPr>
          <w:ilvl w:val="0"/>
          <w:numId w:val="11"/>
        </w:numPr>
        <w:ind w:left="1680" w:right="960"/>
        <w:divId w:val="2103406055"/>
        <w:rPr>
          <w:rFonts w:ascii="Verdana" w:eastAsia="Times New Roman" w:hAnsi="Verdana"/>
          <w:color w:val="000000"/>
          <w:lang w:val="en"/>
        </w:rPr>
        <w:pPrChange w:id="207"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#794 - Required </w:t>
      </w:r>
      <w:r>
        <w:rPr>
          <w:rStyle w:val="HTMLTypewriter"/>
          <w:lang w:val="en"/>
        </w:rPr>
        <w:t>picture</w:t>
      </w:r>
      <w:r>
        <w:rPr>
          <w:rFonts w:ascii="Verdana" w:eastAsia="Times New Roman" w:hAnsi="Verdana"/>
          <w:color w:val="000000"/>
          <w:lang w:val="en"/>
        </w:rPr>
        <w:t xml:space="preserve"> to refer to an image file that is a picture </w:t>
      </w:r>
      <w:r>
        <w:rPr>
          <w:rFonts w:ascii="Verdana" w:eastAsia="Times New Roman" w:hAnsi="Verdana"/>
          <w:color w:val="000000"/>
          <w:lang w:val="en"/>
        </w:rPr>
        <w:t xml:space="preserve">of the End-User. </w:t>
      </w:r>
    </w:p>
    <w:p w14:paraId="15609BC2" w14:textId="77777777" w:rsidR="00000000" w:rsidRDefault="00635C42">
      <w:pPr>
        <w:numPr>
          <w:ilvl w:val="0"/>
          <w:numId w:val="11"/>
        </w:numPr>
        <w:ind w:left="1680" w:right="960"/>
        <w:divId w:val="2103406055"/>
        <w:rPr>
          <w:rFonts w:ascii="Verdana" w:eastAsia="Times New Roman" w:hAnsi="Verdana"/>
          <w:color w:val="000000"/>
          <w:lang w:val="en"/>
        </w:rPr>
        <w:pPrChange w:id="208"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#811 - Specify that language tag components should be spelled using the character cases registered in the IANA Language Subtag Registry. </w:t>
      </w:r>
    </w:p>
    <w:p w14:paraId="36442523" w14:textId="77777777" w:rsidR="00000000" w:rsidRDefault="00635C42">
      <w:pPr>
        <w:numPr>
          <w:ilvl w:val="0"/>
          <w:numId w:val="11"/>
        </w:numPr>
        <w:ind w:left="1680" w:right="960"/>
        <w:divId w:val="2103406055"/>
        <w:rPr>
          <w:rFonts w:ascii="Verdana" w:eastAsia="Times New Roman" w:hAnsi="Verdana"/>
          <w:color w:val="000000"/>
          <w:lang w:val="en"/>
        </w:rPr>
        <w:pPrChange w:id="209"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#812 - Clarified that language tag values used need not be unnecessarily specific. </w:t>
      </w:r>
    </w:p>
    <w:p w14:paraId="6F518A60" w14:textId="77777777" w:rsidR="00000000" w:rsidRDefault="00635C42">
      <w:pPr>
        <w:numPr>
          <w:ilvl w:val="0"/>
          <w:numId w:val="11"/>
        </w:numPr>
        <w:ind w:left="1680" w:right="960"/>
        <w:divId w:val="2103406055"/>
        <w:rPr>
          <w:rFonts w:ascii="Verdana" w:eastAsia="Times New Roman" w:hAnsi="Verdana"/>
          <w:color w:val="000000"/>
          <w:lang w:val="en"/>
        </w:rPr>
        <w:pPrChange w:id="210" w:author="Author" w:date="2013-06-27T18:32:00Z">
          <w:pPr>
            <w:numPr>
              <w:numId w:val="30"/>
            </w:numPr>
            <w:tabs>
              <w:tab w:val="num" w:pos="720"/>
            </w:tabs>
            <w:ind w:left="720" w:right="960" w:hanging="360"/>
            <w:divId w:val="2103406055"/>
          </w:pPr>
        </w:pPrChange>
      </w:pPr>
      <w:r>
        <w:rPr>
          <w:rFonts w:ascii="Verdana" w:eastAsia="Times New Roman" w:hAnsi="Verdana"/>
          <w:color w:val="000000"/>
          <w:lang w:val="en"/>
        </w:rPr>
        <w:t xml:space="preserve">Fixed #816 - Changed "must understand" language to "MUST be ignored if not understood". </w:t>
      </w:r>
    </w:p>
    <w:p w14:paraId="26367CD6"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-07 </w:t>
      </w:r>
    </w:p>
    <w:p w14:paraId="135FF03E" w14:textId="77777777" w:rsidR="00000000" w:rsidRDefault="00635C42">
      <w:pPr>
        <w:numPr>
          <w:ilvl w:val="0"/>
          <w:numId w:val="12"/>
        </w:numPr>
        <w:ind w:left="1680" w:right="960"/>
        <w:divId w:val="2103406055"/>
        <w:rPr>
          <w:rFonts w:ascii="Verdana" w:eastAsia="Times New Roman" w:hAnsi="Verdana"/>
          <w:color w:val="000000"/>
          <w:lang w:val="en"/>
        </w:rPr>
        <w:pPrChange w:id="211"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#711 - Awkward phrase "The following Claims are REQUIRED and OPTIONAL". </w:t>
      </w:r>
    </w:p>
    <w:p w14:paraId="62902D79" w14:textId="77777777" w:rsidR="00000000" w:rsidRDefault="00635C42">
      <w:pPr>
        <w:numPr>
          <w:ilvl w:val="0"/>
          <w:numId w:val="12"/>
        </w:numPr>
        <w:ind w:left="1680" w:right="960"/>
        <w:divId w:val="2103406055"/>
        <w:rPr>
          <w:rFonts w:ascii="Verdana" w:eastAsia="Times New Roman" w:hAnsi="Verdana"/>
          <w:color w:val="000000"/>
          <w:lang w:val="en"/>
        </w:rPr>
        <w:pPrChange w:id="212"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#712 - "azp" definition clarification. </w:t>
      </w:r>
    </w:p>
    <w:p w14:paraId="502D6894" w14:textId="77777777" w:rsidR="00000000" w:rsidRDefault="00635C42">
      <w:pPr>
        <w:numPr>
          <w:ilvl w:val="0"/>
          <w:numId w:val="12"/>
        </w:numPr>
        <w:ind w:left="1680" w:right="960"/>
        <w:divId w:val="2103406055"/>
        <w:rPr>
          <w:rFonts w:ascii="Verdana" w:eastAsia="Times New Roman" w:hAnsi="Verdana"/>
          <w:color w:val="000000"/>
          <w:lang w:val="en"/>
        </w:rPr>
        <w:pPrChange w:id="213"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Fixed #713 - Explicitly require "sub"</w:t>
      </w:r>
      <w:r>
        <w:rPr>
          <w:rFonts w:ascii="Verdana" w:eastAsia="Times New Roman" w:hAnsi="Verdana"/>
          <w:color w:val="000000"/>
          <w:lang w:val="en"/>
        </w:rPr>
        <w:t xml:space="preserve"> claim to be returned from UserInfo endpoint. </w:t>
      </w:r>
    </w:p>
    <w:p w14:paraId="7911C5A3" w14:textId="77777777" w:rsidR="00000000" w:rsidRDefault="00635C42">
      <w:pPr>
        <w:numPr>
          <w:ilvl w:val="0"/>
          <w:numId w:val="12"/>
        </w:numPr>
        <w:ind w:left="1680" w:right="960"/>
        <w:divId w:val="2103406055"/>
        <w:rPr>
          <w:rFonts w:ascii="Verdana" w:eastAsia="Times New Roman" w:hAnsi="Verdana"/>
          <w:color w:val="000000"/>
          <w:lang w:val="en"/>
        </w:rPr>
        <w:pPrChange w:id="214"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#716 - Client/server 2119 blurriness. </w:t>
      </w:r>
    </w:p>
    <w:p w14:paraId="39D7F02E" w14:textId="77777777" w:rsidR="00000000" w:rsidRDefault="00635C42">
      <w:pPr>
        <w:numPr>
          <w:ilvl w:val="0"/>
          <w:numId w:val="12"/>
        </w:numPr>
        <w:ind w:left="1680" w:right="960"/>
        <w:divId w:val="2103406055"/>
        <w:rPr>
          <w:rFonts w:ascii="Verdana" w:eastAsia="Times New Roman" w:hAnsi="Verdana"/>
          <w:color w:val="000000"/>
          <w:lang w:val="en"/>
        </w:rPr>
        <w:pPrChange w:id="215"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#722 - Text on "id_token_hint" needs to be clarified. </w:t>
      </w:r>
    </w:p>
    <w:p w14:paraId="2C25F931" w14:textId="77777777" w:rsidR="00000000" w:rsidRDefault="00635C42">
      <w:pPr>
        <w:numPr>
          <w:ilvl w:val="0"/>
          <w:numId w:val="12"/>
        </w:numPr>
        <w:ind w:left="1680" w:right="960"/>
        <w:divId w:val="2103406055"/>
        <w:rPr>
          <w:rFonts w:ascii="Verdana" w:eastAsia="Times New Roman" w:hAnsi="Verdana"/>
          <w:color w:val="000000"/>
          <w:lang w:val="en"/>
        </w:rPr>
        <w:pPrChange w:id="216"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#718 - Text on re-encrypting should be clearer. </w:t>
      </w:r>
    </w:p>
    <w:p w14:paraId="47D59688" w14:textId="77777777" w:rsidR="00000000" w:rsidRDefault="00635C42">
      <w:pPr>
        <w:numPr>
          <w:ilvl w:val="0"/>
          <w:numId w:val="12"/>
        </w:numPr>
        <w:ind w:left="1680" w:right="960"/>
        <w:divId w:val="2103406055"/>
        <w:rPr>
          <w:rFonts w:ascii="Verdana" w:eastAsia="Times New Roman" w:hAnsi="Verdana"/>
          <w:color w:val="000000"/>
          <w:lang w:val="en"/>
        </w:rPr>
        <w:pPrChange w:id="217"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Fixed #732 - Capitalize name of "Bearer" authent</w:t>
      </w:r>
      <w:r>
        <w:rPr>
          <w:rFonts w:ascii="Verdana" w:eastAsia="Times New Roman" w:hAnsi="Verdana"/>
          <w:color w:val="000000"/>
          <w:lang w:val="en"/>
        </w:rPr>
        <w:t xml:space="preserve">ication scheme. </w:t>
      </w:r>
    </w:p>
    <w:p w14:paraId="67FCAF0E" w14:textId="77777777" w:rsidR="00000000" w:rsidRDefault="00635C42">
      <w:pPr>
        <w:numPr>
          <w:ilvl w:val="0"/>
          <w:numId w:val="12"/>
        </w:numPr>
        <w:ind w:left="1680" w:right="960"/>
        <w:divId w:val="2103406055"/>
        <w:rPr>
          <w:rFonts w:ascii="Verdana" w:eastAsia="Times New Roman" w:hAnsi="Verdana"/>
          <w:color w:val="000000"/>
          <w:lang w:val="en"/>
        </w:rPr>
        <w:pPrChange w:id="218"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#738 - Behavior when "openid" scope is omitted. </w:t>
      </w:r>
    </w:p>
    <w:p w14:paraId="63D48925" w14:textId="77777777" w:rsidR="00000000" w:rsidRDefault="00635C42">
      <w:pPr>
        <w:numPr>
          <w:ilvl w:val="0"/>
          <w:numId w:val="12"/>
        </w:numPr>
        <w:ind w:left="1680" w:right="960"/>
        <w:divId w:val="2103406055"/>
        <w:rPr>
          <w:rFonts w:ascii="Verdana" w:eastAsia="Times New Roman" w:hAnsi="Verdana"/>
          <w:color w:val="000000"/>
          <w:lang w:val="en"/>
        </w:rPr>
        <w:pPrChange w:id="219"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Added Security Considerations section about TLS version requirements and usage. </w:t>
      </w:r>
    </w:p>
    <w:p w14:paraId="6B9E4135" w14:textId="77777777" w:rsidR="00000000" w:rsidRDefault="00635C42">
      <w:pPr>
        <w:numPr>
          <w:ilvl w:val="0"/>
          <w:numId w:val="12"/>
        </w:numPr>
        <w:ind w:left="1680" w:right="960"/>
        <w:divId w:val="2103406055"/>
        <w:rPr>
          <w:rFonts w:ascii="Verdana" w:eastAsia="Times New Roman" w:hAnsi="Verdana"/>
          <w:color w:val="000000"/>
          <w:lang w:val="en"/>
        </w:rPr>
        <w:pPrChange w:id="220"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Removed language about clients that do not support TLS. Also removed language about supporting other tr</w:t>
      </w:r>
      <w:r>
        <w:rPr>
          <w:rFonts w:ascii="Verdana" w:eastAsia="Times New Roman" w:hAnsi="Verdana"/>
          <w:color w:val="000000"/>
          <w:lang w:val="en"/>
        </w:rPr>
        <w:t xml:space="preserve">ansport-layer mechanisms with equivalent security to TLS. </w:t>
      </w:r>
    </w:p>
    <w:p w14:paraId="31387641" w14:textId="77777777" w:rsidR="00000000" w:rsidRDefault="00635C42">
      <w:pPr>
        <w:numPr>
          <w:ilvl w:val="0"/>
          <w:numId w:val="12"/>
        </w:numPr>
        <w:ind w:left="1680" w:right="960"/>
        <w:divId w:val="2103406055"/>
        <w:rPr>
          <w:rFonts w:ascii="Verdana" w:eastAsia="Times New Roman" w:hAnsi="Verdana"/>
          <w:color w:val="000000"/>
          <w:lang w:val="en"/>
        </w:rPr>
        <w:pPrChange w:id="221"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State that when any validations fail, any operations requiring the information that failed to correctly validate MUST be aborted and the information that failed to validate MUST NOT be used. </w:t>
      </w:r>
    </w:p>
    <w:p w14:paraId="5E1D79F2" w14:textId="77777777" w:rsidR="00000000" w:rsidRDefault="00635C42">
      <w:pPr>
        <w:numPr>
          <w:ilvl w:val="0"/>
          <w:numId w:val="12"/>
        </w:numPr>
        <w:ind w:left="1680" w:right="960"/>
        <w:divId w:val="2103406055"/>
        <w:rPr>
          <w:rFonts w:ascii="Verdana" w:eastAsia="Times New Roman" w:hAnsi="Verdana"/>
          <w:color w:val="000000"/>
          <w:lang w:val="en"/>
        </w:rPr>
        <w:pPrChange w:id="222"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Added</w:t>
      </w:r>
      <w:r>
        <w:rPr>
          <w:rFonts w:ascii="Verdana" w:eastAsia="Times New Roman" w:hAnsi="Verdana"/>
          <w:color w:val="000000"/>
          <w:lang w:val="en"/>
        </w:rPr>
        <w:t xml:space="preserve"> </w:t>
      </w:r>
      <w:r>
        <w:rPr>
          <w:rStyle w:val="HTMLTypewriter"/>
          <w:lang w:val="en"/>
        </w:rPr>
        <w:t>id_token_hint</w:t>
      </w:r>
      <w:r>
        <w:rPr>
          <w:rFonts w:ascii="Verdana" w:eastAsia="Times New Roman" w:hAnsi="Verdana"/>
          <w:color w:val="000000"/>
          <w:lang w:val="en"/>
        </w:rPr>
        <w:t xml:space="preserve"> parameter to Implicit, since it SHOULD be present when </w:t>
      </w:r>
      <w:r>
        <w:rPr>
          <w:rStyle w:val="HTMLTypewriter"/>
          <w:lang w:val="en"/>
        </w:rPr>
        <w:t>prompt=none</w:t>
      </w:r>
      <w:r>
        <w:rPr>
          <w:rFonts w:ascii="Verdana" w:eastAsia="Times New Roman" w:hAnsi="Verdana"/>
          <w:color w:val="000000"/>
          <w:lang w:val="en"/>
        </w:rPr>
        <w:t xml:space="preserve"> is used. </w:t>
      </w:r>
    </w:p>
    <w:p w14:paraId="2BDC2D0E" w14:textId="77777777" w:rsidR="00000000" w:rsidRDefault="00635C42">
      <w:pPr>
        <w:numPr>
          <w:ilvl w:val="0"/>
          <w:numId w:val="12"/>
        </w:numPr>
        <w:ind w:left="1680" w:right="960"/>
        <w:divId w:val="2103406055"/>
        <w:rPr>
          <w:rFonts w:ascii="Verdana" w:eastAsia="Times New Roman" w:hAnsi="Verdana"/>
          <w:color w:val="000000"/>
          <w:lang w:val="en"/>
        </w:rPr>
        <w:pPrChange w:id="223"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Removed vestigial encryption text that had been copied over from Standard, since encryption is not part of the Implicit profile. </w:t>
      </w:r>
    </w:p>
    <w:p w14:paraId="38B93A64" w14:textId="77777777" w:rsidR="00000000" w:rsidRDefault="00635C42">
      <w:pPr>
        <w:numPr>
          <w:ilvl w:val="0"/>
          <w:numId w:val="12"/>
        </w:numPr>
        <w:ind w:left="1680" w:right="960"/>
        <w:divId w:val="2103406055"/>
        <w:rPr>
          <w:rFonts w:ascii="Verdana" w:eastAsia="Times New Roman" w:hAnsi="Verdana"/>
          <w:color w:val="000000"/>
          <w:lang w:val="en"/>
        </w:rPr>
        <w:pPrChange w:id="224"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#742 - Added new </w:t>
      </w:r>
      <w:r>
        <w:rPr>
          <w:rStyle w:val="HTMLTypewriter"/>
          <w:lang w:val="en"/>
        </w:rPr>
        <w:t>ui_locales</w:t>
      </w:r>
      <w:r>
        <w:rPr>
          <w:rFonts w:ascii="Verdana" w:eastAsia="Times New Roman" w:hAnsi="Verdana"/>
          <w:color w:val="000000"/>
          <w:lang w:val="en"/>
        </w:rPr>
        <w:t xml:space="preserve"> </w:t>
      </w:r>
      <w:r>
        <w:rPr>
          <w:rFonts w:ascii="Verdana" w:eastAsia="Times New Roman" w:hAnsi="Verdana"/>
          <w:color w:val="000000"/>
          <w:lang w:val="en"/>
        </w:rPr>
        <w:t xml:space="preserve">parameter. </w:t>
      </w:r>
    </w:p>
    <w:p w14:paraId="3501F308" w14:textId="77777777" w:rsidR="00000000" w:rsidRDefault="00635C42">
      <w:pPr>
        <w:numPr>
          <w:ilvl w:val="0"/>
          <w:numId w:val="12"/>
        </w:numPr>
        <w:ind w:left="1680" w:right="960"/>
        <w:divId w:val="2103406055"/>
        <w:rPr>
          <w:rFonts w:ascii="Verdana" w:eastAsia="Times New Roman" w:hAnsi="Verdana"/>
          <w:color w:val="000000"/>
          <w:lang w:val="en"/>
        </w:rPr>
        <w:pPrChange w:id="225"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#743 - Added </w:t>
      </w:r>
      <w:r>
        <w:rPr>
          <w:rStyle w:val="HTMLTypewriter"/>
          <w:lang w:val="en"/>
        </w:rPr>
        <w:t>claims_locales</w:t>
      </w:r>
      <w:r>
        <w:rPr>
          <w:rFonts w:ascii="Verdana" w:eastAsia="Times New Roman" w:hAnsi="Verdana"/>
          <w:color w:val="000000"/>
          <w:lang w:val="en"/>
        </w:rPr>
        <w:t xml:space="preserve"> parameter. </w:t>
      </w:r>
    </w:p>
    <w:p w14:paraId="26D5588B" w14:textId="77777777" w:rsidR="00000000" w:rsidRDefault="00635C42">
      <w:pPr>
        <w:numPr>
          <w:ilvl w:val="0"/>
          <w:numId w:val="12"/>
        </w:numPr>
        <w:ind w:left="1680" w:right="960"/>
        <w:divId w:val="2103406055"/>
        <w:rPr>
          <w:rFonts w:ascii="Verdana" w:eastAsia="Times New Roman" w:hAnsi="Verdana"/>
          <w:color w:val="000000"/>
          <w:lang w:val="en"/>
        </w:rPr>
        <w:pPrChange w:id="226"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#744 - Added </w:t>
      </w:r>
      <w:r>
        <w:rPr>
          <w:rStyle w:val="HTMLTypewriter"/>
          <w:lang w:val="en"/>
        </w:rPr>
        <w:t>max_age</w:t>
      </w:r>
      <w:r>
        <w:rPr>
          <w:rFonts w:ascii="Verdana" w:eastAsia="Times New Roman" w:hAnsi="Verdana"/>
          <w:color w:val="000000"/>
          <w:lang w:val="en"/>
        </w:rPr>
        <w:t xml:space="preserve"> parameter. </w:t>
      </w:r>
    </w:p>
    <w:p w14:paraId="61B28FC8" w14:textId="77777777" w:rsidR="00000000" w:rsidRDefault="00635C42">
      <w:pPr>
        <w:numPr>
          <w:ilvl w:val="0"/>
          <w:numId w:val="12"/>
        </w:numPr>
        <w:ind w:left="1680" w:right="960"/>
        <w:divId w:val="2103406055"/>
        <w:rPr>
          <w:rFonts w:ascii="Verdana" w:eastAsia="Times New Roman" w:hAnsi="Verdana"/>
          <w:color w:val="000000"/>
          <w:lang w:val="en"/>
        </w:rPr>
        <w:pPrChange w:id="227"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#765 - Added new </w:t>
      </w:r>
      <w:r>
        <w:rPr>
          <w:rStyle w:val="HTMLTypewriter"/>
          <w:lang w:val="en"/>
        </w:rPr>
        <w:t>acr_values</w:t>
      </w:r>
      <w:r>
        <w:rPr>
          <w:rFonts w:ascii="Verdana" w:eastAsia="Times New Roman" w:hAnsi="Verdana"/>
          <w:color w:val="000000"/>
          <w:lang w:val="en"/>
        </w:rPr>
        <w:t xml:space="preserve"> parameter. </w:t>
      </w:r>
    </w:p>
    <w:p w14:paraId="1A42C9D8" w14:textId="77777777" w:rsidR="00000000" w:rsidRDefault="00635C42">
      <w:pPr>
        <w:numPr>
          <w:ilvl w:val="0"/>
          <w:numId w:val="12"/>
        </w:numPr>
        <w:ind w:left="1680" w:right="960"/>
        <w:divId w:val="2103406055"/>
        <w:rPr>
          <w:rFonts w:ascii="Verdana" w:eastAsia="Times New Roman" w:hAnsi="Verdana"/>
          <w:color w:val="000000"/>
          <w:lang w:val="en"/>
        </w:rPr>
        <w:pPrChange w:id="228"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#597 - Changed representation of omitted year in </w:t>
      </w:r>
      <w:r>
        <w:rPr>
          <w:rStyle w:val="HTMLTypewriter"/>
          <w:lang w:val="en"/>
        </w:rPr>
        <w:t>birthdate</w:t>
      </w:r>
      <w:r>
        <w:rPr>
          <w:rFonts w:ascii="Verdana" w:eastAsia="Times New Roman" w:hAnsi="Verdana"/>
          <w:color w:val="000000"/>
          <w:lang w:val="en"/>
        </w:rPr>
        <w:t xml:space="preserve"> from </w:t>
      </w:r>
      <w:r>
        <w:rPr>
          <w:rStyle w:val="HTMLTypewriter"/>
          <w:lang w:val="en"/>
        </w:rPr>
        <w:t>9999</w:t>
      </w:r>
      <w:r>
        <w:rPr>
          <w:rFonts w:ascii="Verdana" w:eastAsia="Times New Roman" w:hAnsi="Verdana"/>
          <w:color w:val="000000"/>
          <w:lang w:val="en"/>
        </w:rPr>
        <w:t xml:space="preserve"> to </w:t>
      </w:r>
      <w:r>
        <w:rPr>
          <w:rStyle w:val="HTMLTypewriter"/>
          <w:lang w:val="en"/>
        </w:rPr>
        <w:t>0000</w:t>
      </w:r>
      <w:r>
        <w:rPr>
          <w:rFonts w:ascii="Verdana" w:eastAsia="Times New Roman" w:hAnsi="Verdana"/>
          <w:color w:val="000000"/>
          <w:lang w:val="en"/>
        </w:rPr>
        <w:t xml:space="preserve">. </w:t>
      </w:r>
    </w:p>
    <w:p w14:paraId="0F462350" w14:textId="77777777" w:rsidR="00000000" w:rsidRDefault="00635C42">
      <w:pPr>
        <w:numPr>
          <w:ilvl w:val="0"/>
          <w:numId w:val="12"/>
        </w:numPr>
        <w:ind w:left="1680" w:right="960"/>
        <w:divId w:val="2103406055"/>
        <w:rPr>
          <w:rFonts w:ascii="Verdana" w:eastAsia="Times New Roman" w:hAnsi="Verdana"/>
          <w:color w:val="000000"/>
          <w:lang w:val="en"/>
        </w:rPr>
        <w:pPrChange w:id="229"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Fixed #739 - Added registrat</w:t>
      </w:r>
      <w:r>
        <w:rPr>
          <w:rFonts w:ascii="Verdana" w:eastAsia="Times New Roman" w:hAnsi="Verdana"/>
          <w:color w:val="000000"/>
          <w:lang w:val="en"/>
        </w:rPr>
        <w:t xml:space="preserve">ion parameter and members of registration object. </w:t>
      </w:r>
    </w:p>
    <w:p w14:paraId="10C55E40" w14:textId="77777777" w:rsidR="00000000" w:rsidRDefault="00635C42">
      <w:pPr>
        <w:numPr>
          <w:ilvl w:val="0"/>
          <w:numId w:val="12"/>
        </w:numPr>
        <w:ind w:left="1680" w:right="960"/>
        <w:divId w:val="2103406055"/>
        <w:rPr>
          <w:rFonts w:ascii="Verdana" w:eastAsia="Times New Roman" w:hAnsi="Verdana"/>
          <w:color w:val="000000"/>
          <w:lang w:val="en"/>
        </w:rPr>
        <w:pPrChange w:id="230"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Deleted top-level </w:t>
      </w:r>
      <w:r>
        <w:rPr>
          <w:rStyle w:val="HTMLTypewriter"/>
          <w:lang w:val="en"/>
        </w:rPr>
        <w:t>policy_url</w:t>
      </w:r>
      <w:r>
        <w:rPr>
          <w:rFonts w:ascii="Verdana" w:eastAsia="Times New Roman" w:hAnsi="Verdana"/>
          <w:color w:val="000000"/>
          <w:lang w:val="en"/>
        </w:rPr>
        <w:t xml:space="preserve"> parameter from the Self-Issued case, since it is already a </w:t>
      </w:r>
      <w:r>
        <w:rPr>
          <w:rStyle w:val="HTMLTypewriter"/>
          <w:lang w:val="en"/>
        </w:rPr>
        <w:t>registration</w:t>
      </w:r>
      <w:r>
        <w:rPr>
          <w:rFonts w:ascii="Verdana" w:eastAsia="Times New Roman" w:hAnsi="Verdana"/>
          <w:color w:val="000000"/>
          <w:lang w:val="en"/>
        </w:rPr>
        <w:t xml:space="preserve"> parameter member. </w:t>
      </w:r>
    </w:p>
    <w:p w14:paraId="7EBD7AD6" w14:textId="77777777" w:rsidR="00000000" w:rsidRDefault="00635C42">
      <w:pPr>
        <w:numPr>
          <w:ilvl w:val="0"/>
          <w:numId w:val="12"/>
        </w:numPr>
        <w:ind w:left="1680" w:right="960"/>
        <w:divId w:val="2103406055"/>
        <w:rPr>
          <w:rFonts w:ascii="Verdana" w:eastAsia="Times New Roman" w:hAnsi="Verdana"/>
          <w:color w:val="000000"/>
          <w:lang w:val="en"/>
        </w:rPr>
        <w:pPrChange w:id="231"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#778 - Added </w:t>
      </w:r>
      <w:r>
        <w:rPr>
          <w:rStyle w:val="HTMLTypewriter"/>
          <w:lang w:val="en"/>
        </w:rPr>
        <w:t>registration</w:t>
      </w:r>
      <w:r>
        <w:rPr>
          <w:rFonts w:ascii="Verdana" w:eastAsia="Times New Roman" w:hAnsi="Verdana"/>
          <w:color w:val="000000"/>
          <w:lang w:val="en"/>
        </w:rPr>
        <w:t xml:space="preserve"> parameter to Self-Issued request example. </w:t>
      </w:r>
    </w:p>
    <w:p w14:paraId="461E6FC8" w14:textId="77777777" w:rsidR="00000000" w:rsidRDefault="00635C42">
      <w:pPr>
        <w:numPr>
          <w:ilvl w:val="0"/>
          <w:numId w:val="12"/>
        </w:numPr>
        <w:ind w:left="1680" w:right="960"/>
        <w:divId w:val="2103406055"/>
        <w:rPr>
          <w:rFonts w:ascii="Verdana" w:eastAsia="Times New Roman" w:hAnsi="Verdana"/>
          <w:color w:val="000000"/>
          <w:lang w:val="en"/>
        </w:rPr>
        <w:pPrChange w:id="232"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Fixed #782</w:t>
      </w:r>
      <w:r>
        <w:rPr>
          <w:rFonts w:ascii="Verdana" w:eastAsia="Times New Roman" w:hAnsi="Verdana"/>
          <w:color w:val="000000"/>
          <w:lang w:val="en"/>
        </w:rPr>
        <w:t xml:space="preserve"> - Changed uses of "_url" in identifiers to "_uri". </w:t>
      </w:r>
    </w:p>
    <w:p w14:paraId="18B3383B" w14:textId="77777777" w:rsidR="00000000" w:rsidRDefault="00635C42">
      <w:pPr>
        <w:numPr>
          <w:ilvl w:val="0"/>
          <w:numId w:val="12"/>
        </w:numPr>
        <w:ind w:left="1680" w:right="960"/>
        <w:divId w:val="2103406055"/>
        <w:rPr>
          <w:rFonts w:ascii="Verdana" w:eastAsia="Times New Roman" w:hAnsi="Verdana"/>
          <w:color w:val="000000"/>
          <w:lang w:val="en"/>
        </w:rPr>
        <w:pPrChange w:id="233"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Consolidated the </w:t>
      </w:r>
      <w:r>
        <w:rPr>
          <w:rStyle w:val="HTMLTypewriter"/>
          <w:lang w:val="en"/>
        </w:rPr>
        <w:t>x509_encryption_uri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parameter (per other changes related to #703). </w:t>
      </w:r>
    </w:p>
    <w:p w14:paraId="2E80EA7A" w14:textId="77777777" w:rsidR="00000000" w:rsidRDefault="00635C42">
      <w:pPr>
        <w:numPr>
          <w:ilvl w:val="0"/>
          <w:numId w:val="12"/>
        </w:numPr>
        <w:ind w:left="1680" w:right="960"/>
        <w:divId w:val="2103406055"/>
        <w:rPr>
          <w:rFonts w:ascii="Verdana" w:eastAsia="Times New Roman" w:hAnsi="Verdana"/>
          <w:color w:val="000000"/>
          <w:lang w:val="en"/>
        </w:rPr>
        <w:pPrChange w:id="234"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Fixed #786 - Changed the name of </w:t>
      </w:r>
      <w:r>
        <w:rPr>
          <w:rStyle w:val="HTMLTypewriter"/>
          <w:lang w:val="en"/>
        </w:rPr>
        <w:t>jwk_uri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22B02942" w14:textId="77777777" w:rsidR="00000000" w:rsidRDefault="00635C42">
      <w:pPr>
        <w:numPr>
          <w:ilvl w:val="0"/>
          <w:numId w:val="12"/>
        </w:numPr>
        <w:ind w:left="1680" w:right="960"/>
        <w:divId w:val="2103406055"/>
        <w:rPr>
          <w:rFonts w:ascii="Verdana" w:eastAsia="Times New Roman" w:hAnsi="Verdana"/>
          <w:color w:val="000000"/>
          <w:lang w:val="en"/>
        </w:rPr>
        <w:pPrChange w:id="235"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Clarified when the </w:t>
      </w:r>
      <w:r>
        <w:rPr>
          <w:rStyle w:val="HTMLTypewriter"/>
          <w:lang w:val="en"/>
        </w:rPr>
        <w:t>http</w:t>
      </w:r>
      <w:r>
        <w:rPr>
          <w:rFonts w:ascii="Verdana" w:eastAsia="Times New Roman" w:hAnsi="Verdana"/>
          <w:color w:val="000000"/>
          <w:lang w:val="en"/>
        </w:rPr>
        <w:t xml:space="preserve"> scheme can and can not be used in </w:t>
      </w:r>
      <w:r>
        <w:rPr>
          <w:rStyle w:val="HTMLTypewriter"/>
          <w:lang w:val="en"/>
        </w:rPr>
        <w:t>redirect_uri</w:t>
      </w:r>
      <w:r>
        <w:rPr>
          <w:rFonts w:ascii="Verdana" w:eastAsia="Times New Roman" w:hAnsi="Verdana"/>
          <w:color w:val="000000"/>
          <w:lang w:val="en"/>
        </w:rPr>
        <w:t xml:space="preserve"> values. </w:t>
      </w:r>
    </w:p>
    <w:p w14:paraId="5B2B81C5" w14:textId="77777777" w:rsidR="00000000" w:rsidRDefault="00635C42">
      <w:pPr>
        <w:numPr>
          <w:ilvl w:val="0"/>
          <w:numId w:val="12"/>
        </w:numPr>
        <w:ind w:left="1680" w:right="960"/>
        <w:divId w:val="2103406055"/>
        <w:rPr>
          <w:rFonts w:ascii="Verdana" w:eastAsia="Times New Roman" w:hAnsi="Verdana"/>
          <w:color w:val="000000"/>
          <w:lang w:val="en"/>
        </w:rPr>
        <w:pPrChange w:id="236"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Stated that the </w:t>
      </w:r>
      <w:r>
        <w:rPr>
          <w:rStyle w:val="HTMLTypewriter"/>
          <w:lang w:val="en"/>
        </w:rPr>
        <w:t>azp</w:t>
      </w:r>
      <w:r>
        <w:rPr>
          <w:rFonts w:ascii="Verdana" w:eastAsia="Times New Roman" w:hAnsi="Verdana"/>
          <w:color w:val="000000"/>
          <w:lang w:val="en"/>
        </w:rPr>
        <w:t xml:space="preserve"> Claim is only needed when the party requesting the ID Token is different than the audience of the ID Token. </w:t>
      </w:r>
    </w:p>
    <w:p w14:paraId="2F1E56A2" w14:textId="77777777" w:rsidR="00000000" w:rsidRDefault="00635C42">
      <w:pPr>
        <w:numPr>
          <w:ilvl w:val="0"/>
          <w:numId w:val="12"/>
        </w:numPr>
        <w:ind w:left="1680" w:right="960"/>
        <w:divId w:val="2103406055"/>
        <w:rPr>
          <w:rFonts w:ascii="Verdana" w:eastAsia="Times New Roman" w:hAnsi="Verdana"/>
          <w:color w:val="000000"/>
          <w:lang w:val="en"/>
        </w:rPr>
        <w:pPrChange w:id="237"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 xml:space="preserve">Use legal </w:t>
      </w:r>
      <w:r>
        <w:rPr>
          <w:rStyle w:val="HTMLTypewriter"/>
          <w:lang w:val="en"/>
        </w:rPr>
        <w:t>acr</w:t>
      </w:r>
      <w:r>
        <w:rPr>
          <w:rFonts w:ascii="Verdana" w:eastAsia="Times New Roman" w:hAnsi="Verdana"/>
          <w:color w:val="000000"/>
          <w:lang w:val="en"/>
        </w:rPr>
        <w:t xml:space="preserve"> values in examples. </w:t>
      </w:r>
    </w:p>
    <w:p w14:paraId="39EE4631" w14:textId="77777777" w:rsidR="00000000" w:rsidRDefault="00635C42">
      <w:pPr>
        <w:numPr>
          <w:ilvl w:val="0"/>
          <w:numId w:val="12"/>
        </w:numPr>
        <w:ind w:left="1680" w:right="960"/>
        <w:divId w:val="2103406055"/>
        <w:rPr>
          <w:rFonts w:ascii="Verdana" w:eastAsia="Times New Roman" w:hAnsi="Verdana"/>
          <w:color w:val="000000"/>
          <w:lang w:val="en"/>
        </w:rPr>
        <w:pPrChange w:id="238" w:author="Author" w:date="2013-06-27T18:32:00Z">
          <w:pPr>
            <w:numPr>
              <w:numId w:val="31"/>
            </w:numPr>
            <w:tabs>
              <w:tab w:val="num" w:pos="720"/>
            </w:tabs>
            <w:ind w:left="720" w:right="960" w:hanging="360"/>
            <w:divId w:val="2103406055"/>
          </w:pPr>
        </w:pPrChange>
      </w:pPr>
      <w:r>
        <w:rPr>
          <w:rFonts w:ascii="Verdana" w:eastAsia="Times New Roman" w:hAnsi="Verdana"/>
          <w:color w:val="000000"/>
          <w:lang w:val="en"/>
        </w:rPr>
        <w:t>Fixed #789 -</w:t>
      </w:r>
      <w:r>
        <w:rPr>
          <w:rFonts w:ascii="Verdana" w:eastAsia="Times New Roman" w:hAnsi="Verdana"/>
          <w:color w:val="000000"/>
          <w:lang w:val="en"/>
        </w:rPr>
        <w:t xml:space="preserve"> Added </w:t>
      </w:r>
      <w:r>
        <w:rPr>
          <w:rStyle w:val="HTMLTypewriter"/>
          <w:lang w:val="en"/>
        </w:rPr>
        <w:t>amr</w:t>
      </w:r>
      <w:r>
        <w:rPr>
          <w:rFonts w:ascii="Verdana" w:eastAsia="Times New Roman" w:hAnsi="Verdana"/>
          <w:color w:val="000000"/>
          <w:lang w:val="en"/>
        </w:rPr>
        <w:t xml:space="preserve"> (authentication methods references) Claim. </w:t>
      </w:r>
    </w:p>
    <w:p w14:paraId="05078844"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-06 </w:t>
      </w:r>
    </w:p>
    <w:p w14:paraId="0D03509A" w14:textId="77777777" w:rsidR="00000000" w:rsidRDefault="00635C42">
      <w:pPr>
        <w:numPr>
          <w:ilvl w:val="0"/>
          <w:numId w:val="13"/>
        </w:numPr>
        <w:ind w:left="1680" w:right="960"/>
        <w:divId w:val="2103406055"/>
        <w:rPr>
          <w:rFonts w:ascii="Verdana" w:eastAsia="Times New Roman" w:hAnsi="Verdana"/>
          <w:color w:val="000000"/>
          <w:lang w:val="en"/>
        </w:rPr>
        <w:pPrChange w:id="239"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Fixed #637 removed requirement for hash of at_token and code to be SHA2 in Section 2.1.2.1 and Section 5.2. </w:t>
      </w:r>
    </w:p>
    <w:p w14:paraId="5337EAC0" w14:textId="77777777" w:rsidR="00000000" w:rsidRDefault="00635C42">
      <w:pPr>
        <w:numPr>
          <w:ilvl w:val="0"/>
          <w:numId w:val="13"/>
        </w:numPr>
        <w:ind w:left="1680" w:right="960"/>
        <w:divId w:val="2103406055"/>
        <w:rPr>
          <w:rFonts w:ascii="Verdana" w:eastAsia="Times New Roman" w:hAnsi="Verdana"/>
          <w:color w:val="000000"/>
          <w:lang w:val="en"/>
        </w:rPr>
        <w:pPrChange w:id="240"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Added Section 2.5 Access Token Validation. </w:t>
      </w:r>
    </w:p>
    <w:p w14:paraId="2335BA8B" w14:textId="77777777" w:rsidR="00000000" w:rsidRDefault="00635C42">
      <w:pPr>
        <w:numPr>
          <w:ilvl w:val="0"/>
          <w:numId w:val="13"/>
        </w:numPr>
        <w:ind w:left="1680" w:right="960"/>
        <w:divId w:val="2103406055"/>
        <w:rPr>
          <w:rFonts w:ascii="Verdana" w:eastAsia="Times New Roman" w:hAnsi="Verdana"/>
          <w:color w:val="000000"/>
          <w:lang w:val="en"/>
        </w:rPr>
        <w:pPrChange w:id="241"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Fixed #620 - Update Section 2.2.5.1 to allo</w:t>
      </w:r>
      <w:r>
        <w:rPr>
          <w:rFonts w:ascii="Verdana" w:eastAsia="Times New Roman" w:hAnsi="Verdana"/>
          <w:color w:val="000000"/>
          <w:lang w:val="en"/>
        </w:rPr>
        <w:t xml:space="preserve">w for other token types, but make bearer mandatory to support for implicit clients. </w:t>
      </w:r>
    </w:p>
    <w:p w14:paraId="5F422476" w14:textId="77777777" w:rsidR="00000000" w:rsidRDefault="00635C42">
      <w:pPr>
        <w:numPr>
          <w:ilvl w:val="0"/>
          <w:numId w:val="13"/>
        </w:numPr>
        <w:ind w:left="1680" w:right="960"/>
        <w:divId w:val="2103406055"/>
        <w:rPr>
          <w:rFonts w:ascii="Verdana" w:eastAsia="Times New Roman" w:hAnsi="Verdana"/>
          <w:color w:val="000000"/>
          <w:lang w:val="en"/>
        </w:rPr>
        <w:pPrChange w:id="242"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Fixed #657 - Update Section 3.3 to say that the sub is sent as the kid if the id_token is encrypted in the request. </w:t>
      </w:r>
    </w:p>
    <w:p w14:paraId="077DA507" w14:textId="77777777" w:rsidR="00000000" w:rsidRDefault="00635C42">
      <w:pPr>
        <w:numPr>
          <w:ilvl w:val="0"/>
          <w:numId w:val="13"/>
        </w:numPr>
        <w:ind w:left="1680" w:right="960"/>
        <w:divId w:val="2103406055"/>
        <w:rPr>
          <w:rFonts w:ascii="Verdana" w:eastAsia="Times New Roman" w:hAnsi="Verdana"/>
          <w:color w:val="000000"/>
          <w:lang w:val="en"/>
        </w:rPr>
        <w:pPrChange w:id="243"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Added Implementation Considerations section. </w:t>
      </w:r>
    </w:p>
    <w:p w14:paraId="7A30AF11" w14:textId="77777777" w:rsidR="00000000" w:rsidRDefault="00635C42">
      <w:pPr>
        <w:numPr>
          <w:ilvl w:val="0"/>
          <w:numId w:val="13"/>
        </w:numPr>
        <w:ind w:left="1680" w:right="960"/>
        <w:divId w:val="2103406055"/>
        <w:rPr>
          <w:rFonts w:ascii="Verdana" w:eastAsia="Times New Roman" w:hAnsi="Verdana"/>
          <w:color w:val="000000"/>
          <w:lang w:val="en"/>
        </w:rPr>
        <w:pPrChange w:id="244"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Fixed #6</w:t>
      </w:r>
      <w:r>
        <w:rPr>
          <w:rFonts w:ascii="Verdana" w:eastAsia="Times New Roman" w:hAnsi="Verdana"/>
          <w:color w:val="000000"/>
          <w:lang w:val="en"/>
        </w:rPr>
        <w:t xml:space="preserve">98 - Inconsistent use of articles. </w:t>
      </w:r>
    </w:p>
    <w:p w14:paraId="38B921DA" w14:textId="77777777" w:rsidR="00000000" w:rsidRDefault="00635C42">
      <w:pPr>
        <w:numPr>
          <w:ilvl w:val="0"/>
          <w:numId w:val="13"/>
        </w:numPr>
        <w:ind w:left="1680" w:right="960"/>
        <w:divId w:val="2103406055"/>
        <w:rPr>
          <w:rFonts w:ascii="Verdana" w:eastAsia="Times New Roman" w:hAnsi="Verdana"/>
          <w:color w:val="000000"/>
          <w:lang w:val="en"/>
        </w:rPr>
        <w:pPrChange w:id="245"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Updated Scopes description. </w:t>
      </w:r>
    </w:p>
    <w:p w14:paraId="315479A5" w14:textId="77777777" w:rsidR="00000000" w:rsidRDefault="00635C42">
      <w:pPr>
        <w:numPr>
          <w:ilvl w:val="0"/>
          <w:numId w:val="13"/>
        </w:numPr>
        <w:ind w:left="1680" w:right="960"/>
        <w:divId w:val="2103406055"/>
        <w:rPr>
          <w:rFonts w:ascii="Verdana" w:eastAsia="Times New Roman" w:hAnsi="Verdana"/>
          <w:color w:val="000000"/>
          <w:lang w:val="en"/>
        </w:rPr>
        <w:pPrChange w:id="246"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Added auth_time definition to ID Token schema. </w:t>
      </w:r>
    </w:p>
    <w:p w14:paraId="10CB736E" w14:textId="77777777" w:rsidR="00000000" w:rsidRDefault="00635C42">
      <w:pPr>
        <w:numPr>
          <w:ilvl w:val="0"/>
          <w:numId w:val="13"/>
        </w:numPr>
        <w:ind w:left="1680" w:right="960"/>
        <w:divId w:val="2103406055"/>
        <w:rPr>
          <w:rFonts w:ascii="Verdana" w:eastAsia="Times New Roman" w:hAnsi="Verdana"/>
          <w:color w:val="000000"/>
          <w:lang w:val="en"/>
        </w:rPr>
        <w:pPrChange w:id="247"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Fixed #655 - Specify UTF-8 as encoding scheme whenever necessary. </w:t>
      </w:r>
    </w:p>
    <w:p w14:paraId="6817F72F" w14:textId="77777777" w:rsidR="00000000" w:rsidRDefault="00635C42">
      <w:pPr>
        <w:numPr>
          <w:ilvl w:val="0"/>
          <w:numId w:val="13"/>
        </w:numPr>
        <w:ind w:left="1680" w:right="960"/>
        <w:divId w:val="2103406055"/>
        <w:rPr>
          <w:rFonts w:ascii="Verdana" w:eastAsia="Times New Roman" w:hAnsi="Verdana"/>
          <w:color w:val="000000"/>
          <w:lang w:val="en"/>
        </w:rPr>
        <w:pPrChange w:id="248"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Renamed the </w:t>
      </w:r>
      <w:r>
        <w:rPr>
          <w:rStyle w:val="HTMLTypewriter"/>
          <w:lang w:val="en"/>
        </w:rPr>
        <w:t>user_jwk</w:t>
      </w:r>
      <w:r>
        <w:rPr>
          <w:rFonts w:ascii="Verdana" w:eastAsia="Times New Roman" w:hAnsi="Verdana"/>
          <w:color w:val="000000"/>
          <w:lang w:val="en"/>
        </w:rPr>
        <w:t xml:space="preserve"> Claim to </w:t>
      </w:r>
      <w:r>
        <w:rPr>
          <w:rStyle w:val="HTMLTypewriter"/>
          <w:lang w:val="en"/>
        </w:rPr>
        <w:t>sub_jwk</w:t>
      </w:r>
      <w:r>
        <w:rPr>
          <w:rFonts w:ascii="Verdana" w:eastAsia="Times New Roman" w:hAnsi="Verdana"/>
          <w:color w:val="000000"/>
          <w:lang w:val="en"/>
        </w:rPr>
        <w:t xml:space="preserve">, paralleling the change from </w:t>
      </w:r>
      <w:r>
        <w:rPr>
          <w:rStyle w:val="HTMLTypewriter"/>
          <w:lang w:val="en"/>
        </w:rPr>
        <w:t>user_id</w:t>
      </w:r>
      <w:r>
        <w:rPr>
          <w:rFonts w:ascii="Verdana" w:eastAsia="Times New Roman" w:hAnsi="Verdana"/>
          <w:color w:val="000000"/>
          <w:lang w:val="en"/>
        </w:rPr>
        <w:t xml:space="preserve"> </w:t>
      </w:r>
      <w:r>
        <w:rPr>
          <w:rFonts w:ascii="Verdana" w:eastAsia="Times New Roman" w:hAnsi="Verdana"/>
          <w:color w:val="000000"/>
          <w:lang w:val="en"/>
        </w:rPr>
        <w:t xml:space="preserve">to </w:t>
      </w:r>
      <w:r>
        <w:rPr>
          <w:rStyle w:val="HTMLTypewriter"/>
          <w:lang w:val="en"/>
        </w:rPr>
        <w:t>sub</w:t>
      </w:r>
      <w:r>
        <w:rPr>
          <w:rFonts w:ascii="Verdana" w:eastAsia="Times New Roman" w:hAnsi="Verdana"/>
          <w:color w:val="000000"/>
          <w:lang w:val="en"/>
        </w:rPr>
        <w:t xml:space="preserve">. </w:t>
      </w:r>
    </w:p>
    <w:p w14:paraId="7A72B710" w14:textId="77777777" w:rsidR="00000000" w:rsidRDefault="00635C42">
      <w:pPr>
        <w:numPr>
          <w:ilvl w:val="0"/>
          <w:numId w:val="13"/>
        </w:numPr>
        <w:ind w:left="1680" w:right="960"/>
        <w:divId w:val="2103406055"/>
        <w:rPr>
          <w:rFonts w:ascii="Verdana" w:eastAsia="Times New Roman" w:hAnsi="Verdana"/>
          <w:color w:val="000000"/>
          <w:lang w:val="en"/>
        </w:rPr>
        <w:pPrChange w:id="249"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Defined the </w:t>
      </w:r>
      <w:r>
        <w:rPr>
          <w:rStyle w:val="HTMLTypewriter"/>
          <w:lang w:val="en"/>
        </w:rPr>
        <w:t>sub_jwk</w:t>
      </w:r>
      <w:r>
        <w:rPr>
          <w:rFonts w:ascii="Verdana" w:eastAsia="Times New Roman" w:hAnsi="Verdana"/>
          <w:color w:val="000000"/>
          <w:lang w:val="en"/>
        </w:rPr>
        <w:t xml:space="preserve"> claim. </w:t>
      </w:r>
    </w:p>
    <w:p w14:paraId="1DE5DDB8" w14:textId="6EBC6860" w:rsidR="00000000" w:rsidRDefault="00635C42">
      <w:pPr>
        <w:numPr>
          <w:ilvl w:val="0"/>
          <w:numId w:val="13"/>
        </w:numPr>
        <w:ind w:left="1680" w:right="960"/>
        <w:divId w:val="2103406055"/>
        <w:rPr>
          <w:rFonts w:ascii="Verdana" w:eastAsia="Times New Roman" w:hAnsi="Verdana"/>
          <w:color w:val="000000"/>
          <w:lang w:val="en"/>
        </w:rPr>
        <w:pPrChange w:id="250"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Clarified that the </w:t>
      </w:r>
      <w:r>
        <w:rPr>
          <w:rStyle w:val="HTMLTypewriter"/>
          <w:lang w:val="en"/>
        </w:rPr>
        <w:t>offline_access</w:t>
      </w:r>
      <w:r>
        <w:rPr>
          <w:rFonts w:ascii="Verdana" w:eastAsia="Times New Roman" w:hAnsi="Verdana"/>
          <w:color w:val="000000"/>
          <w:lang w:val="en"/>
        </w:rPr>
        <w:t xml:space="preserve"> scope value </w:t>
      </w:r>
      <w:del w:id="251" w:author="Author" w:date="2013-06-27T18:32:00Z">
        <w:r>
          <w:rPr>
            <w:rFonts w:ascii="Verdana" w:eastAsia="Times New Roman" w:hAnsi="Verdana"/>
            <w:color w:val="000000"/>
            <w:lang w:val="en"/>
          </w:rPr>
          <w:delText>MAY</w:delText>
        </w:r>
      </w:del>
      <w:ins w:id="252" w:author="Author" w:date="2013-06-27T18:32:00Z">
        <w:r>
          <w:rPr>
            <w:rFonts w:ascii="Verdana" w:eastAsia="Times New Roman" w:hAnsi="Verdana"/>
            <w:color w:val="000000"/>
            <w:lang w:val="en"/>
          </w:rPr>
          <w:t>MUST</w:t>
        </w:r>
      </w:ins>
      <w:r>
        <w:rPr>
          <w:rFonts w:ascii="Verdana" w:eastAsia="Times New Roman" w:hAnsi="Verdana"/>
          <w:color w:val="000000"/>
          <w:lang w:val="en"/>
        </w:rPr>
        <w:t xml:space="preserve"> NOT be used with the Implicit Client Profile. </w:t>
      </w:r>
    </w:p>
    <w:p w14:paraId="1677ADE5" w14:textId="77777777" w:rsidR="00000000" w:rsidRDefault="00635C42">
      <w:pPr>
        <w:numPr>
          <w:ilvl w:val="0"/>
          <w:numId w:val="13"/>
        </w:numPr>
        <w:ind w:left="1680" w:right="960"/>
        <w:divId w:val="2103406055"/>
        <w:rPr>
          <w:rFonts w:ascii="Verdana" w:eastAsia="Times New Roman" w:hAnsi="Verdana"/>
          <w:color w:val="000000"/>
          <w:lang w:val="en"/>
        </w:rPr>
        <w:pPrChange w:id="253"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To remove ambiguity in the self-issued </w:t>
      </w:r>
      <w:r>
        <w:rPr>
          <w:rStyle w:val="HTMLTypewriter"/>
          <w:lang w:val="en"/>
        </w:rPr>
        <w:t>sub</w:t>
      </w:r>
      <w:r>
        <w:rPr>
          <w:rFonts w:ascii="Verdana" w:eastAsia="Times New Roman" w:hAnsi="Verdana"/>
          <w:color w:val="000000"/>
          <w:lang w:val="en"/>
        </w:rPr>
        <w:t xml:space="preserve"> computation, changed the text "the concatenation of the key values" to "the co</w:t>
      </w:r>
      <w:r>
        <w:rPr>
          <w:rFonts w:ascii="Verdana" w:eastAsia="Times New Roman" w:hAnsi="Verdana"/>
          <w:color w:val="000000"/>
          <w:lang w:val="en"/>
        </w:rPr>
        <w:t xml:space="preserve">ncatenation of the bytes of the UTF-8 representations of the base64url encoded key values". </w:t>
      </w:r>
    </w:p>
    <w:p w14:paraId="0856D9B3" w14:textId="77777777" w:rsidR="00000000" w:rsidRDefault="00635C42">
      <w:pPr>
        <w:numPr>
          <w:ilvl w:val="0"/>
          <w:numId w:val="13"/>
        </w:numPr>
        <w:ind w:left="1680" w:right="960"/>
        <w:divId w:val="2103406055"/>
        <w:rPr>
          <w:rFonts w:ascii="Verdana" w:eastAsia="Times New Roman" w:hAnsi="Verdana"/>
          <w:color w:val="000000"/>
          <w:lang w:val="en"/>
        </w:rPr>
        <w:pPrChange w:id="254" w:author="Author" w:date="2013-06-27T18:32:00Z">
          <w:pPr>
            <w:numPr>
              <w:numId w:val="32"/>
            </w:numPr>
            <w:tabs>
              <w:tab w:val="num" w:pos="720"/>
            </w:tabs>
            <w:ind w:left="720" w:right="960" w:hanging="360"/>
            <w:divId w:val="2103406055"/>
          </w:pPr>
        </w:pPrChange>
      </w:pPr>
      <w:r>
        <w:rPr>
          <w:rFonts w:ascii="Verdana" w:eastAsia="Times New Roman" w:hAnsi="Verdana"/>
          <w:color w:val="000000"/>
          <w:lang w:val="en"/>
        </w:rPr>
        <w:t xml:space="preserve">Tracked JWK parameter name changes alg -&gt; kty, mod -&gt; n, exp -&gt; e. </w:t>
      </w:r>
    </w:p>
    <w:p w14:paraId="06EA61A7"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-05 </w:t>
      </w:r>
    </w:p>
    <w:p w14:paraId="68B0EAEE" w14:textId="77777777" w:rsidR="00000000" w:rsidRDefault="00635C42">
      <w:pPr>
        <w:numPr>
          <w:ilvl w:val="0"/>
          <w:numId w:val="14"/>
        </w:numPr>
        <w:ind w:left="1680" w:right="960"/>
        <w:divId w:val="2103406055"/>
        <w:rPr>
          <w:rFonts w:ascii="Verdana" w:eastAsia="Times New Roman" w:hAnsi="Verdana"/>
          <w:color w:val="000000"/>
          <w:lang w:val="en"/>
        </w:rPr>
        <w:pPrChange w:id="255"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changed these names: us</w:t>
      </w:r>
      <w:r>
        <w:rPr>
          <w:rFonts w:ascii="Verdana" w:eastAsia="Times New Roman" w:hAnsi="Verdana"/>
          <w:color w:val="000000"/>
          <w:lang w:val="en"/>
        </w:rPr>
        <w:t xml:space="preserve">er_id -&gt; sub, user_id_types_supported -&gt; subject_types_supported, user_id_type -&gt; subject_type, and prn -&gt; sub. </w:t>
      </w:r>
    </w:p>
    <w:p w14:paraId="66318D31" w14:textId="77777777" w:rsidR="00000000" w:rsidRDefault="00635C42">
      <w:pPr>
        <w:numPr>
          <w:ilvl w:val="0"/>
          <w:numId w:val="14"/>
        </w:numPr>
        <w:ind w:left="1680" w:right="960"/>
        <w:divId w:val="2103406055"/>
        <w:rPr>
          <w:rFonts w:ascii="Verdana" w:eastAsia="Times New Roman" w:hAnsi="Verdana"/>
          <w:color w:val="000000"/>
          <w:lang w:val="en"/>
        </w:rPr>
        <w:pPrChange w:id="256"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#689 - Track JWT change that allows JWTs to have multiple audiences. </w:t>
      </w:r>
    </w:p>
    <w:p w14:paraId="16027DC0" w14:textId="77777777" w:rsidR="00000000" w:rsidRDefault="00635C42">
      <w:pPr>
        <w:numPr>
          <w:ilvl w:val="0"/>
          <w:numId w:val="14"/>
        </w:numPr>
        <w:ind w:left="1680" w:right="960"/>
        <w:divId w:val="2103406055"/>
        <w:rPr>
          <w:rFonts w:ascii="Verdana" w:eastAsia="Times New Roman" w:hAnsi="Verdana"/>
          <w:color w:val="000000"/>
          <w:lang w:val="en"/>
        </w:rPr>
        <w:pPrChange w:id="257"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#660 - Clarified that returning the </w:t>
      </w:r>
      <w:r>
        <w:rPr>
          <w:rStyle w:val="HTMLTypewriter"/>
          <w:lang w:val="en"/>
        </w:rPr>
        <w:t>sub</w:t>
      </w:r>
      <w:r>
        <w:rPr>
          <w:rFonts w:ascii="Verdana" w:eastAsia="Times New Roman" w:hAnsi="Verdana"/>
          <w:color w:val="000000"/>
          <w:lang w:val="en"/>
        </w:rPr>
        <w:t xml:space="preserve"> value from the UserIn</w:t>
      </w:r>
      <w:r>
        <w:rPr>
          <w:rFonts w:ascii="Verdana" w:eastAsia="Times New Roman" w:hAnsi="Verdana"/>
          <w:color w:val="000000"/>
          <w:lang w:val="en"/>
        </w:rPr>
        <w:t xml:space="preserve">fo endpoint is mandatory. </w:t>
      </w:r>
    </w:p>
    <w:p w14:paraId="789EE645" w14:textId="77777777" w:rsidR="00000000" w:rsidRDefault="00635C42">
      <w:pPr>
        <w:numPr>
          <w:ilvl w:val="0"/>
          <w:numId w:val="14"/>
        </w:numPr>
        <w:ind w:left="1680" w:right="960"/>
        <w:divId w:val="2103406055"/>
        <w:rPr>
          <w:rFonts w:ascii="Verdana" w:eastAsia="Times New Roman" w:hAnsi="Verdana"/>
          <w:color w:val="000000"/>
          <w:lang w:val="en"/>
        </w:rPr>
        <w:pPrChange w:id="258"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#636 - ID Token authorized party claim. </w:t>
      </w:r>
    </w:p>
    <w:p w14:paraId="02F4D5C3" w14:textId="77777777" w:rsidR="00000000" w:rsidRDefault="00635C42">
      <w:pPr>
        <w:numPr>
          <w:ilvl w:val="0"/>
          <w:numId w:val="14"/>
        </w:numPr>
        <w:ind w:left="1680" w:right="960"/>
        <w:divId w:val="2103406055"/>
        <w:rPr>
          <w:rFonts w:ascii="Verdana" w:eastAsia="Times New Roman" w:hAnsi="Verdana"/>
          <w:color w:val="000000"/>
          <w:lang w:val="en"/>
        </w:rPr>
        <w:pPrChange w:id="259"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#689 - Add caution about multiple audiences. </w:t>
      </w:r>
    </w:p>
    <w:p w14:paraId="05B95483" w14:textId="77777777" w:rsidR="00000000" w:rsidRDefault="00635C42">
      <w:pPr>
        <w:numPr>
          <w:ilvl w:val="0"/>
          <w:numId w:val="14"/>
        </w:numPr>
        <w:ind w:left="1680" w:right="960"/>
        <w:divId w:val="2103406055"/>
        <w:rPr>
          <w:rFonts w:ascii="Verdana" w:eastAsia="Times New Roman" w:hAnsi="Verdana"/>
          <w:color w:val="000000"/>
          <w:lang w:val="en"/>
        </w:rPr>
        <w:pPrChange w:id="260" w:author="Author" w:date="2013-06-27T18:32:00Z">
          <w:pPr>
            <w:numPr>
              <w:numId w:val="33"/>
            </w:numPr>
            <w:tabs>
              <w:tab w:val="num" w:pos="720"/>
            </w:tabs>
            <w:ind w:left="720" w:right="960" w:hanging="360"/>
            <w:divId w:val="2103406055"/>
          </w:pPr>
        </w:pPrChange>
      </w:pPr>
      <w:r>
        <w:rPr>
          <w:rFonts w:ascii="Verdana" w:eastAsia="Times New Roman" w:hAnsi="Verdana"/>
          <w:color w:val="000000"/>
          <w:lang w:val="en"/>
        </w:rPr>
        <w:t xml:space="preserve">Fixed #694 - Add login_hint </w:t>
      </w:r>
    </w:p>
    <w:p w14:paraId="31EBE1B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-04 </w:t>
      </w:r>
    </w:p>
    <w:p w14:paraId="413DDAF8" w14:textId="77777777" w:rsidR="00000000" w:rsidRDefault="00635C42">
      <w:pPr>
        <w:numPr>
          <w:ilvl w:val="0"/>
          <w:numId w:val="15"/>
        </w:numPr>
        <w:ind w:left="1680" w:right="960"/>
        <w:divId w:val="2103406055"/>
        <w:rPr>
          <w:rFonts w:ascii="Verdana" w:eastAsia="Times New Roman" w:hAnsi="Verdana"/>
          <w:color w:val="000000"/>
          <w:lang w:val="en"/>
        </w:rPr>
        <w:pPrChange w:id="261"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 xml:space="preserve">Make it clear that nonce is REQUIRED for implicit </w:t>
      </w:r>
    </w:p>
    <w:p w14:paraId="7D0635F8" w14:textId="77777777" w:rsidR="00000000" w:rsidRDefault="00635C42">
      <w:pPr>
        <w:numPr>
          <w:ilvl w:val="0"/>
          <w:numId w:val="15"/>
        </w:numPr>
        <w:ind w:left="1680" w:right="960"/>
        <w:divId w:val="2103406055"/>
        <w:rPr>
          <w:rFonts w:ascii="Verdana" w:eastAsia="Times New Roman" w:hAnsi="Verdana"/>
          <w:color w:val="000000"/>
          <w:lang w:val="en"/>
        </w:rPr>
        <w:pPrChange w:id="262"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 xml:space="preserve">RE #607 add example decoded id_token for non self-issued. </w:t>
      </w:r>
    </w:p>
    <w:p w14:paraId="72515364" w14:textId="77777777" w:rsidR="00000000" w:rsidRDefault="00635C42">
      <w:pPr>
        <w:numPr>
          <w:ilvl w:val="0"/>
          <w:numId w:val="15"/>
        </w:numPr>
        <w:ind w:left="1680" w:right="960"/>
        <w:divId w:val="2103406055"/>
        <w:rPr>
          <w:rFonts w:ascii="Verdana" w:eastAsia="Times New Roman" w:hAnsi="Verdana"/>
          <w:color w:val="000000"/>
          <w:lang w:val="en"/>
        </w:rPr>
        <w:pPrChange w:id="263"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Fixed #614 - Discovery - 3.2 Distinguishing between signature and integrity parameters for HMAC algorithms. This fix tracks the parameter changes made to the JWE spec in draft-ietf-jose-json-web-en</w:t>
      </w:r>
      <w:r>
        <w:rPr>
          <w:rFonts w:ascii="Verdana" w:eastAsia="Times New Roman" w:hAnsi="Verdana"/>
          <w:color w:val="000000"/>
          <w:lang w:val="en"/>
        </w:rPr>
        <w:t>cryption-06. It deletes the parameters {userinfo,id_token}_encrypted_response_int. It replaces the parameters {userinfo,id_token,request_object,token_endpoint}_algs_supported with {userinfo,id_token,request_object,token_endpoint}_signing_alg_values_support</w:t>
      </w:r>
      <w:r>
        <w:rPr>
          <w:rFonts w:ascii="Verdana" w:eastAsia="Times New Roman" w:hAnsi="Verdana"/>
          <w:color w:val="000000"/>
          <w:lang w:val="en"/>
        </w:rPr>
        <w:t xml:space="preserve">ed and {userinfo,id_token,request_object,token_endpoint}_encryption_{alg,enc}_values_supported. </w:t>
      </w:r>
    </w:p>
    <w:p w14:paraId="34F91D8A" w14:textId="77777777" w:rsidR="00000000" w:rsidRDefault="00635C42">
      <w:pPr>
        <w:numPr>
          <w:ilvl w:val="0"/>
          <w:numId w:val="15"/>
        </w:numPr>
        <w:ind w:left="1680" w:right="960"/>
        <w:divId w:val="2103406055"/>
        <w:rPr>
          <w:rFonts w:ascii="Verdana" w:eastAsia="Times New Roman" w:hAnsi="Verdana"/>
          <w:color w:val="000000"/>
          <w:lang w:val="en"/>
        </w:rPr>
        <w:pPrChange w:id="264"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 xml:space="preserve">Fixed #666 - JWS signature validation vs. verification. </w:t>
      </w:r>
    </w:p>
    <w:p w14:paraId="53EEF480" w14:textId="77777777" w:rsidR="00000000" w:rsidRDefault="00635C42">
      <w:pPr>
        <w:numPr>
          <w:ilvl w:val="0"/>
          <w:numId w:val="15"/>
        </w:numPr>
        <w:ind w:left="1680" w:right="960"/>
        <w:divId w:val="2103406055"/>
        <w:rPr>
          <w:rFonts w:ascii="Verdana" w:eastAsia="Times New Roman" w:hAnsi="Verdana"/>
          <w:color w:val="000000"/>
          <w:lang w:val="en"/>
        </w:rPr>
        <w:pPrChange w:id="265"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 xml:space="preserve">Fixed #682 - Change remaining uses of "birthday" to "birthdate". </w:t>
      </w:r>
    </w:p>
    <w:p w14:paraId="1126A347" w14:textId="77777777" w:rsidR="00000000" w:rsidRDefault="00635C42">
      <w:pPr>
        <w:numPr>
          <w:ilvl w:val="0"/>
          <w:numId w:val="15"/>
        </w:numPr>
        <w:ind w:left="1680" w:right="960"/>
        <w:divId w:val="2103406055"/>
        <w:rPr>
          <w:rFonts w:ascii="Verdana" w:eastAsia="Times New Roman" w:hAnsi="Verdana"/>
          <w:color w:val="000000"/>
          <w:lang w:val="en"/>
        </w:rPr>
        <w:pPrChange w:id="266" w:author="Author" w:date="2013-06-27T18:32:00Z">
          <w:pPr>
            <w:numPr>
              <w:numId w:val="34"/>
            </w:numPr>
            <w:tabs>
              <w:tab w:val="num" w:pos="720"/>
            </w:tabs>
            <w:ind w:left="720" w:right="960" w:hanging="360"/>
            <w:divId w:val="2103406055"/>
          </w:pPr>
        </w:pPrChange>
      </w:pPr>
      <w:r>
        <w:rPr>
          <w:rFonts w:ascii="Verdana" w:eastAsia="Times New Roman" w:hAnsi="Verdana"/>
          <w:color w:val="000000"/>
          <w:lang w:val="en"/>
        </w:rPr>
        <w:t>Referenced OAuth 2.0 RFCs -- RFC 674</w:t>
      </w:r>
      <w:r>
        <w:rPr>
          <w:rFonts w:ascii="Verdana" w:eastAsia="Times New Roman" w:hAnsi="Verdana"/>
          <w:color w:val="000000"/>
          <w:lang w:val="en"/>
        </w:rPr>
        <w:t xml:space="preserve">9 and RFC 6750. </w:t>
      </w:r>
    </w:p>
    <w:p w14:paraId="125286EE"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-03 </w:t>
      </w:r>
    </w:p>
    <w:p w14:paraId="030F0B6B" w14:textId="77777777" w:rsidR="00000000" w:rsidRDefault="00635C42">
      <w:pPr>
        <w:numPr>
          <w:ilvl w:val="0"/>
          <w:numId w:val="16"/>
        </w:numPr>
        <w:ind w:left="1680" w:right="960"/>
        <w:divId w:val="2103406055"/>
        <w:rPr>
          <w:rFonts w:ascii="Verdana" w:eastAsia="Times New Roman" w:hAnsi="Verdana"/>
          <w:color w:val="000000"/>
          <w:lang w:val="en"/>
        </w:rPr>
        <w:pPrChange w:id="267" w:author="Author" w:date="2013-06-27T18:32:00Z">
          <w:pPr>
            <w:numPr>
              <w:numId w:val="35"/>
            </w:numPr>
            <w:tabs>
              <w:tab w:val="num" w:pos="720"/>
            </w:tabs>
            <w:ind w:left="720" w:right="960" w:hanging="360"/>
            <w:divId w:val="2103406055"/>
          </w:pPr>
        </w:pPrChange>
      </w:pPr>
      <w:r>
        <w:rPr>
          <w:rFonts w:ascii="Verdana" w:eastAsia="Times New Roman" w:hAnsi="Verdana"/>
          <w:color w:val="000000"/>
          <w:lang w:val="en"/>
        </w:rPr>
        <w:t xml:space="preserve">Defined means of using a self-issued OP </w:t>
      </w:r>
    </w:p>
    <w:p w14:paraId="7335A8C3"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-02 </w:t>
      </w:r>
    </w:p>
    <w:p w14:paraId="6C983714" w14:textId="77777777" w:rsidR="00000000" w:rsidRDefault="00635C42">
      <w:pPr>
        <w:numPr>
          <w:ilvl w:val="0"/>
          <w:numId w:val="17"/>
        </w:numPr>
        <w:ind w:left="1680" w:right="960"/>
        <w:divId w:val="2103406055"/>
        <w:rPr>
          <w:rFonts w:ascii="Verdana" w:eastAsia="Times New Roman" w:hAnsi="Verdana"/>
          <w:color w:val="000000"/>
          <w:lang w:val="en"/>
        </w:rPr>
        <w:pPrChange w:id="268" w:author="Author" w:date="2013-06-27T18:32:00Z">
          <w:pPr>
            <w:numPr>
              <w:numId w:val="36"/>
            </w:numPr>
            <w:tabs>
              <w:tab w:val="num" w:pos="720"/>
            </w:tabs>
            <w:ind w:left="720" w:right="960" w:hanging="360"/>
            <w:divId w:val="2103406055"/>
          </w:pPr>
        </w:pPrChange>
      </w:pPr>
      <w:r>
        <w:rPr>
          <w:rFonts w:ascii="Verdana" w:eastAsia="Times New Roman" w:hAnsi="Verdana"/>
          <w:color w:val="000000"/>
          <w:lang w:val="en"/>
        </w:rPr>
        <w:t xml:space="preserve">Added </w:t>
      </w:r>
      <w:r>
        <w:rPr>
          <w:rStyle w:val="HTMLTypewriter"/>
          <w:lang w:val="en"/>
        </w:rPr>
        <w:t>preferred_username</w:t>
      </w:r>
      <w:r>
        <w:rPr>
          <w:rFonts w:ascii="Verdana" w:eastAsia="Times New Roman" w:hAnsi="Verdana"/>
          <w:color w:val="000000"/>
          <w:lang w:val="en"/>
        </w:rPr>
        <w:t xml:space="preserve"> claim under </w:t>
      </w:r>
      <w:r>
        <w:rPr>
          <w:rStyle w:val="HTMLTypewriter"/>
          <w:lang w:val="en"/>
        </w:rPr>
        <w:t>profile</w:t>
      </w:r>
      <w:r>
        <w:rPr>
          <w:rFonts w:ascii="Verdana" w:eastAsia="Times New Roman" w:hAnsi="Verdana"/>
          <w:color w:val="000000"/>
          <w:lang w:val="en"/>
        </w:rPr>
        <w:t xml:space="preserve"> scope </w:t>
      </w:r>
    </w:p>
    <w:p w14:paraId="2685DCF3" w14:textId="77777777" w:rsidR="00000000" w:rsidRDefault="00635C42">
      <w:pPr>
        <w:numPr>
          <w:ilvl w:val="0"/>
          <w:numId w:val="17"/>
        </w:numPr>
        <w:ind w:left="1680" w:right="960"/>
        <w:divId w:val="2103406055"/>
        <w:rPr>
          <w:rFonts w:ascii="Verdana" w:eastAsia="Times New Roman" w:hAnsi="Verdana"/>
          <w:color w:val="000000"/>
          <w:lang w:val="en"/>
        </w:rPr>
        <w:pPrChange w:id="269" w:author="Author" w:date="2013-06-27T18:32:00Z">
          <w:pPr>
            <w:numPr>
              <w:numId w:val="36"/>
            </w:numPr>
            <w:tabs>
              <w:tab w:val="num" w:pos="720"/>
            </w:tabs>
            <w:ind w:left="720" w:right="960" w:hanging="360"/>
            <w:divId w:val="2103406055"/>
          </w:pPr>
        </w:pPrChange>
      </w:pPr>
      <w:r>
        <w:rPr>
          <w:rFonts w:ascii="Verdana" w:eastAsia="Times New Roman" w:hAnsi="Verdana"/>
          <w:color w:val="000000"/>
          <w:lang w:val="en"/>
        </w:rPr>
        <w:t xml:space="preserve">Added ID Token section to describe required claims </w:t>
      </w:r>
    </w:p>
    <w:p w14:paraId="787A124B" w14:textId="77777777" w:rsidR="00000000" w:rsidRDefault="00635C42">
      <w:pPr>
        <w:numPr>
          <w:ilvl w:val="0"/>
          <w:numId w:val="17"/>
        </w:numPr>
        <w:ind w:left="1680" w:right="960"/>
        <w:divId w:val="2103406055"/>
        <w:rPr>
          <w:rFonts w:ascii="Verdana" w:eastAsia="Times New Roman" w:hAnsi="Verdana"/>
          <w:color w:val="000000"/>
          <w:lang w:val="en"/>
        </w:rPr>
        <w:pPrChange w:id="270" w:author="Author" w:date="2013-06-27T18:32:00Z">
          <w:pPr>
            <w:numPr>
              <w:numId w:val="36"/>
            </w:numPr>
            <w:tabs>
              <w:tab w:val="num" w:pos="720"/>
            </w:tabs>
            <w:ind w:left="720" w:right="960" w:hanging="360"/>
            <w:divId w:val="2103406055"/>
          </w:pPr>
        </w:pPrChange>
      </w:pPr>
      <w:r>
        <w:rPr>
          <w:rFonts w:ascii="Verdana" w:eastAsia="Times New Roman" w:hAnsi="Verdana"/>
          <w:color w:val="000000"/>
          <w:lang w:val="en"/>
        </w:rPr>
        <w:t xml:space="preserve">Added section on claim stability </w:t>
      </w:r>
    </w:p>
    <w:p w14:paraId="7E1CB40A"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-01 </w:t>
      </w:r>
    </w:p>
    <w:p w14:paraId="2E33D9F2" w14:textId="77777777" w:rsidR="00000000" w:rsidRDefault="00635C42">
      <w:pPr>
        <w:numPr>
          <w:ilvl w:val="0"/>
          <w:numId w:val="18"/>
        </w:numPr>
        <w:ind w:left="1680" w:right="960"/>
        <w:divId w:val="2103406055"/>
        <w:rPr>
          <w:rFonts w:ascii="Verdana" w:eastAsia="Times New Roman" w:hAnsi="Verdana"/>
          <w:color w:val="000000"/>
          <w:lang w:val="en"/>
        </w:rPr>
        <w:pPrChange w:id="271" w:author="Author" w:date="2013-06-27T18:32:00Z">
          <w:pPr>
            <w:numPr>
              <w:numId w:val="37"/>
            </w:numPr>
            <w:tabs>
              <w:tab w:val="num" w:pos="720"/>
            </w:tabs>
            <w:ind w:left="720" w:right="960" w:hanging="360"/>
            <w:divId w:val="2103406055"/>
          </w:pPr>
        </w:pPrChange>
      </w:pPr>
      <w:r>
        <w:rPr>
          <w:rFonts w:ascii="Verdana" w:eastAsia="Times New Roman" w:hAnsi="Verdana"/>
          <w:color w:val="000000"/>
          <w:lang w:val="en"/>
        </w:rPr>
        <w:t xml:space="preserve">Removed </w:t>
      </w:r>
      <w:r>
        <w:rPr>
          <w:rStyle w:val="HTMLTypewriter"/>
          <w:lang w:val="en"/>
        </w:rPr>
        <w:t>claims_in_id_token</w:t>
      </w:r>
      <w:r>
        <w:rPr>
          <w:rFonts w:ascii="Verdana" w:eastAsia="Times New Roman" w:hAnsi="Verdana"/>
          <w:color w:val="000000"/>
          <w:lang w:val="en"/>
        </w:rPr>
        <w:t xml:space="preserve"> scope value, per d</w:t>
      </w:r>
      <w:r>
        <w:rPr>
          <w:rFonts w:ascii="Verdana" w:eastAsia="Times New Roman" w:hAnsi="Verdana"/>
          <w:color w:val="000000"/>
          <w:lang w:val="en"/>
        </w:rPr>
        <w:t xml:space="preserve">ecision on June 15, 2012 special working group call </w:t>
      </w:r>
    </w:p>
    <w:p w14:paraId="163CEB90" w14:textId="77777777" w:rsidR="00000000" w:rsidRDefault="00635C42">
      <w:pPr>
        <w:pStyle w:val="NormalWeb"/>
        <w:divId w:val="2103406055"/>
        <w:rPr>
          <w:rFonts w:ascii="Verdana" w:hAnsi="Verdana"/>
          <w:color w:val="000000"/>
          <w:lang w:val="en"/>
        </w:rPr>
      </w:pPr>
      <w:r>
        <w:rPr>
          <w:rFonts w:ascii="Verdana" w:hAnsi="Verdana"/>
          <w:color w:val="000000"/>
          <w:lang w:val="en"/>
        </w:rPr>
        <w:t xml:space="preserve">-00 </w:t>
      </w:r>
    </w:p>
    <w:p w14:paraId="3A25B433" w14:textId="77777777" w:rsidR="00000000" w:rsidRDefault="00635C42">
      <w:pPr>
        <w:numPr>
          <w:ilvl w:val="0"/>
          <w:numId w:val="19"/>
        </w:numPr>
        <w:ind w:left="1680" w:right="960"/>
        <w:divId w:val="2103406055"/>
        <w:rPr>
          <w:rFonts w:ascii="Verdana" w:eastAsia="Times New Roman" w:hAnsi="Verdana"/>
          <w:color w:val="000000"/>
          <w:lang w:val="en"/>
        </w:rPr>
        <w:pPrChange w:id="272"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Initial version, based upon Basic Client specification version -17 </w:t>
      </w:r>
    </w:p>
    <w:p w14:paraId="537EEDE8" w14:textId="77777777" w:rsidR="00000000" w:rsidRDefault="00635C42">
      <w:pPr>
        <w:numPr>
          <w:ilvl w:val="0"/>
          <w:numId w:val="19"/>
        </w:numPr>
        <w:ind w:left="1680" w:right="960"/>
        <w:divId w:val="2103406055"/>
        <w:rPr>
          <w:rFonts w:ascii="Verdana" w:eastAsia="Times New Roman" w:hAnsi="Verdana"/>
          <w:color w:val="000000"/>
          <w:lang w:val="en"/>
        </w:rPr>
        <w:pPrChange w:id="273"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Renamed from Basic Client to Implicit Client, per issue #567 </w:t>
      </w:r>
    </w:p>
    <w:p w14:paraId="4779ADE7" w14:textId="77777777" w:rsidR="00000000" w:rsidRDefault="00635C42">
      <w:pPr>
        <w:numPr>
          <w:ilvl w:val="0"/>
          <w:numId w:val="19"/>
        </w:numPr>
        <w:ind w:left="1680" w:right="960"/>
        <w:divId w:val="2103406055"/>
        <w:rPr>
          <w:rFonts w:ascii="Verdana" w:eastAsia="Times New Roman" w:hAnsi="Verdana"/>
          <w:color w:val="000000"/>
          <w:lang w:val="en"/>
        </w:rPr>
        <w:pPrChange w:id="274"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Changed </w:t>
      </w:r>
      <w:r>
        <w:rPr>
          <w:rStyle w:val="HTMLTypewriter"/>
          <w:lang w:val="en"/>
        </w:rPr>
        <w:t>verified</w:t>
      </w:r>
      <w:r>
        <w:rPr>
          <w:rFonts w:ascii="Verdana" w:eastAsia="Times New Roman" w:hAnsi="Verdana"/>
          <w:color w:val="000000"/>
          <w:lang w:val="en"/>
        </w:rPr>
        <w:t xml:space="preserve"> to </w:t>
      </w:r>
      <w:r>
        <w:rPr>
          <w:rStyle w:val="HTMLTypewriter"/>
          <w:lang w:val="en"/>
        </w:rPr>
        <w:t>email_verified</w:t>
      </w:r>
      <w:r>
        <w:rPr>
          <w:rFonts w:ascii="Verdana" w:eastAsia="Times New Roman" w:hAnsi="Verdana"/>
          <w:color w:val="000000"/>
          <w:lang w:val="en"/>
        </w:rPr>
        <w:t xml:space="preserve">, per issue #564 </w:t>
      </w:r>
    </w:p>
    <w:p w14:paraId="221161D8" w14:textId="77777777" w:rsidR="00000000" w:rsidRDefault="00635C42">
      <w:pPr>
        <w:numPr>
          <w:ilvl w:val="0"/>
          <w:numId w:val="19"/>
        </w:numPr>
        <w:ind w:left="1680" w:right="960"/>
        <w:divId w:val="2103406055"/>
        <w:rPr>
          <w:rFonts w:ascii="Verdana" w:eastAsia="Times New Roman" w:hAnsi="Verdana"/>
          <w:color w:val="000000"/>
          <w:lang w:val="en"/>
        </w:rPr>
        <w:pPrChange w:id="275"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Removed Check ID Endpoint and added ID token signature verification text, per issue #570 </w:t>
      </w:r>
    </w:p>
    <w:p w14:paraId="0FE356AA" w14:textId="77777777" w:rsidR="00000000" w:rsidRDefault="00635C42">
      <w:pPr>
        <w:numPr>
          <w:ilvl w:val="0"/>
          <w:numId w:val="19"/>
        </w:numPr>
        <w:ind w:left="1680" w:right="960"/>
        <w:divId w:val="2103406055"/>
        <w:rPr>
          <w:rFonts w:ascii="Verdana" w:eastAsia="Times New Roman" w:hAnsi="Verdana"/>
          <w:color w:val="000000"/>
          <w:lang w:val="en"/>
        </w:rPr>
        <w:pPrChange w:id="276"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Changed client.example.com to client.example.org, per issue #251 </w:t>
      </w:r>
    </w:p>
    <w:p w14:paraId="1F807E45" w14:textId="77777777" w:rsidR="00000000" w:rsidRDefault="00635C42">
      <w:pPr>
        <w:numPr>
          <w:ilvl w:val="0"/>
          <w:numId w:val="19"/>
        </w:numPr>
        <w:ind w:left="1680" w:right="960"/>
        <w:divId w:val="2103406055"/>
        <w:rPr>
          <w:rFonts w:ascii="Verdana" w:eastAsia="Times New Roman" w:hAnsi="Verdana"/>
          <w:color w:val="000000"/>
          <w:lang w:val="en"/>
        </w:rPr>
        <w:pPrChange w:id="277"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 xml:space="preserve">Added claims_in_id_token scope definition to Basic and Implicit, per issue #594 </w:t>
      </w:r>
    </w:p>
    <w:p w14:paraId="1F78CD9F" w14:textId="77777777" w:rsidR="00000000" w:rsidRDefault="00635C42">
      <w:pPr>
        <w:numPr>
          <w:ilvl w:val="0"/>
          <w:numId w:val="19"/>
        </w:numPr>
        <w:ind w:left="1680" w:right="960"/>
        <w:divId w:val="2103406055"/>
        <w:rPr>
          <w:rFonts w:ascii="Verdana" w:eastAsia="Times New Roman" w:hAnsi="Verdana"/>
          <w:color w:val="000000"/>
          <w:lang w:val="en"/>
        </w:rPr>
        <w:pPrChange w:id="278" w:author="Author" w:date="2013-06-27T18:32:00Z">
          <w:pPr>
            <w:numPr>
              <w:numId w:val="38"/>
            </w:numPr>
            <w:tabs>
              <w:tab w:val="num" w:pos="720"/>
            </w:tabs>
            <w:ind w:left="720" w:right="960" w:hanging="360"/>
            <w:divId w:val="2103406055"/>
          </w:pPr>
        </w:pPrChange>
      </w:pPr>
      <w:r>
        <w:rPr>
          <w:rFonts w:ascii="Verdana" w:eastAsia="Times New Roman" w:hAnsi="Verdana"/>
          <w:color w:val="000000"/>
          <w:lang w:val="en"/>
        </w:rPr>
        <w:t>Use standards track</w:t>
      </w:r>
      <w:r>
        <w:rPr>
          <w:rFonts w:ascii="Verdana" w:eastAsia="Times New Roman" w:hAnsi="Verdana"/>
          <w:color w:val="000000"/>
          <w:lang w:val="en"/>
        </w:rPr>
        <w:t xml:space="preserve"> version of JSON Web Token spec (draft-ietf-oauth-json-web-token) </w:t>
      </w:r>
    </w:p>
    <w:p w14:paraId="78751B35" w14:textId="77777777" w:rsidR="00000000" w:rsidRDefault="00635C42">
      <w:pPr>
        <w:spacing w:before="0" w:beforeAutospacing="0" w:after="0" w:afterAutospacing="0"/>
        <w:divId w:val="2103406055"/>
        <w:rPr>
          <w:rFonts w:ascii="Verdana" w:eastAsia="Times New Roman" w:hAnsi="Verdana"/>
          <w:color w:val="000000"/>
          <w:lang w:val="en"/>
        </w:rPr>
      </w:pPr>
      <w:bookmarkStart w:id="279" w:name="rfc.authors"/>
      <w:bookmarkEnd w:id="279"/>
    </w:p>
    <w:p w14:paraId="3FA1C746" w14:textId="77777777" w:rsidR="00000000" w:rsidRDefault="00635C42">
      <w:pPr>
        <w:spacing w:before="0" w:beforeAutospacing="0" w:after="0" w:afterAutospacing="0"/>
        <w:divId w:val="2103406055"/>
        <w:rPr>
          <w:rFonts w:ascii="Verdana" w:eastAsia="Times New Roman" w:hAnsi="Verdana"/>
          <w:color w:val="000000"/>
          <w:lang w:val="en"/>
        </w:rPr>
      </w:pPr>
      <w:r>
        <w:rPr>
          <w:rFonts w:ascii="Verdana" w:eastAsia="Times New Roman" w:hAnsi="Verdana"/>
          <w:color w:val="000000"/>
          <w:lang w:val="en"/>
        </w:rPr>
        <w:pict>
          <v:rect id="_x0000_i108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436D87" w14:textId="77777777">
        <w:trPr>
          <w:divId w:val="2103406055"/>
          <w:trHeight w:val="225"/>
          <w:tblCellSpacing w:w="15" w:type="dxa"/>
        </w:trPr>
        <w:tc>
          <w:tcPr>
            <w:tcW w:w="450" w:type="dxa"/>
            <w:shd w:val="clear" w:color="auto" w:fill="990000"/>
            <w:vAlign w:val="center"/>
            <w:hideMark/>
          </w:tcPr>
          <w:p w14:paraId="3C66AE8F" w14:textId="77777777" w:rsidR="00000000" w:rsidRDefault="00635C42">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7CDBC1F" w14:textId="77777777" w:rsidR="00000000" w:rsidRDefault="00635C42">
      <w:pPr>
        <w:pStyle w:val="Heading3"/>
        <w:divId w:val="2103406055"/>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58F3B78A" w14:textId="77777777">
        <w:trPr>
          <w:divId w:val="2103406055"/>
          <w:tblCellSpacing w:w="0" w:type="dxa"/>
        </w:trPr>
        <w:tc>
          <w:tcPr>
            <w:tcW w:w="0" w:type="auto"/>
            <w:vAlign w:val="center"/>
            <w:hideMark/>
          </w:tcPr>
          <w:p w14:paraId="4AB6B033"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D92848B"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640140A9" w14:textId="77777777">
        <w:trPr>
          <w:divId w:val="2103406055"/>
          <w:tblCellSpacing w:w="0" w:type="dxa"/>
        </w:trPr>
        <w:tc>
          <w:tcPr>
            <w:tcW w:w="0" w:type="auto"/>
            <w:vAlign w:val="center"/>
            <w:hideMark/>
          </w:tcPr>
          <w:p w14:paraId="18D50A51"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FF98F75"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3E222E5B" w14:textId="77777777">
        <w:trPr>
          <w:divId w:val="2103406055"/>
          <w:tblCellSpacing w:w="0" w:type="dxa"/>
        </w:trPr>
        <w:tc>
          <w:tcPr>
            <w:tcW w:w="0" w:type="auto"/>
            <w:vAlign w:val="center"/>
            <w:hideMark/>
          </w:tcPr>
          <w:p w14:paraId="1F1A8656"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57A05D25" w14:textId="77777777" w:rsidR="00000000" w:rsidRDefault="00635C42">
            <w:pPr>
              <w:spacing w:before="0" w:beforeAutospacing="0" w:after="0" w:afterAutospacing="0"/>
              <w:rPr>
                <w:rFonts w:ascii="Verdana" w:eastAsia="Times New Roman" w:hAnsi="Verdana"/>
                <w:color w:val="000000"/>
                <w:sz w:val="20"/>
                <w:szCs w:val="20"/>
              </w:rPr>
            </w:pPr>
            <w:hyperlink r:id="rId86" w:history="1">
              <w:r>
                <w:rPr>
                  <w:rStyle w:val="Hyperlink"/>
                  <w:rFonts w:ascii="Verdana" w:eastAsia="Times New Roman" w:hAnsi="Verdana"/>
                  <w:sz w:val="20"/>
                  <w:szCs w:val="20"/>
                </w:rPr>
                <w:t>n-sakimura@nri.co.jp</w:t>
              </w:r>
            </w:hyperlink>
          </w:p>
        </w:tc>
      </w:tr>
      <w:tr w:rsidR="00000000" w14:paraId="49A4B335" w14:textId="77777777">
        <w:trPr>
          <w:divId w:val="2103406055"/>
          <w:tblCellSpacing w:w="0" w:type="dxa"/>
        </w:trPr>
        <w:tc>
          <w:tcPr>
            <w:tcW w:w="0" w:type="auto"/>
            <w:vAlign w:val="center"/>
            <w:hideMark/>
          </w:tcPr>
          <w:p w14:paraId="405931B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8D4754C"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940CD6E" w14:textId="77777777">
        <w:trPr>
          <w:divId w:val="2103406055"/>
          <w:tblCellSpacing w:w="0" w:type="dxa"/>
        </w:trPr>
        <w:tc>
          <w:tcPr>
            <w:tcW w:w="0" w:type="auto"/>
            <w:vAlign w:val="center"/>
            <w:hideMark/>
          </w:tcPr>
          <w:p w14:paraId="4E7BE6D9"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253F09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32AFF2AE" w14:textId="77777777">
        <w:trPr>
          <w:divId w:val="2103406055"/>
          <w:tblCellSpacing w:w="0" w:type="dxa"/>
        </w:trPr>
        <w:tc>
          <w:tcPr>
            <w:tcW w:w="0" w:type="auto"/>
            <w:vAlign w:val="center"/>
            <w:hideMark/>
          </w:tcPr>
          <w:p w14:paraId="7615DE3C"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FFB9C8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08396201" w14:textId="77777777">
        <w:trPr>
          <w:divId w:val="2103406055"/>
          <w:tblCellSpacing w:w="0" w:type="dxa"/>
        </w:trPr>
        <w:tc>
          <w:tcPr>
            <w:tcW w:w="0" w:type="auto"/>
            <w:vAlign w:val="center"/>
            <w:hideMark/>
          </w:tcPr>
          <w:p w14:paraId="22FDD3AE"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EAE8536" w14:textId="77777777" w:rsidR="00000000" w:rsidRDefault="00635C42">
            <w:pPr>
              <w:spacing w:before="0" w:beforeAutospacing="0" w:after="0" w:afterAutospacing="0"/>
              <w:rPr>
                <w:rFonts w:ascii="Verdana" w:eastAsia="Times New Roman" w:hAnsi="Verdana"/>
                <w:color w:val="000000"/>
                <w:sz w:val="20"/>
                <w:szCs w:val="20"/>
              </w:rPr>
            </w:pPr>
            <w:hyperlink r:id="rId87" w:history="1">
              <w:r>
                <w:rPr>
                  <w:rStyle w:val="Hyperlink"/>
                  <w:rFonts w:ascii="Verdana" w:eastAsia="Times New Roman" w:hAnsi="Verdana"/>
                  <w:sz w:val="20"/>
                  <w:szCs w:val="20"/>
                </w:rPr>
                <w:t>ve7jtb@ve7jtb.com</w:t>
              </w:r>
            </w:hyperlink>
          </w:p>
        </w:tc>
      </w:tr>
      <w:tr w:rsidR="00000000" w14:paraId="6A25D53F" w14:textId="77777777">
        <w:trPr>
          <w:divId w:val="2103406055"/>
          <w:tblCellSpacing w:w="0" w:type="dxa"/>
        </w:trPr>
        <w:tc>
          <w:tcPr>
            <w:tcW w:w="0" w:type="auto"/>
            <w:vAlign w:val="center"/>
            <w:hideMark/>
          </w:tcPr>
          <w:p w14:paraId="1C717DB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8F13FB5"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2B5296B3" w14:textId="77777777">
        <w:trPr>
          <w:divId w:val="2103406055"/>
          <w:tblCellSpacing w:w="0" w:type="dxa"/>
        </w:trPr>
        <w:tc>
          <w:tcPr>
            <w:tcW w:w="0" w:type="auto"/>
            <w:vAlign w:val="center"/>
            <w:hideMark/>
          </w:tcPr>
          <w:p w14:paraId="4872D190"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7DE6EEE"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465457BC" w14:textId="77777777">
        <w:trPr>
          <w:divId w:val="2103406055"/>
          <w:tblCellSpacing w:w="0" w:type="dxa"/>
        </w:trPr>
        <w:tc>
          <w:tcPr>
            <w:tcW w:w="0" w:type="auto"/>
            <w:vAlign w:val="center"/>
            <w:hideMark/>
          </w:tcPr>
          <w:p w14:paraId="1A6C1CC8"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4098F0A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18C58A1F" w14:textId="77777777">
        <w:trPr>
          <w:divId w:val="2103406055"/>
          <w:tblCellSpacing w:w="0" w:type="dxa"/>
        </w:trPr>
        <w:tc>
          <w:tcPr>
            <w:tcW w:w="0" w:type="auto"/>
            <w:vAlign w:val="center"/>
            <w:hideMark/>
          </w:tcPr>
          <w:p w14:paraId="2CB69BD1"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74847691" w14:textId="77777777" w:rsidR="00000000" w:rsidRDefault="00635C42">
            <w:pPr>
              <w:spacing w:before="0" w:beforeAutospacing="0" w:after="0" w:afterAutospacing="0"/>
              <w:rPr>
                <w:rFonts w:ascii="Verdana" w:eastAsia="Times New Roman" w:hAnsi="Verdana"/>
                <w:color w:val="000000"/>
                <w:sz w:val="20"/>
                <w:szCs w:val="20"/>
              </w:rPr>
            </w:pPr>
            <w:hyperlink r:id="rId88" w:history="1">
              <w:r>
                <w:rPr>
                  <w:rStyle w:val="Hyperlink"/>
                  <w:rFonts w:ascii="Verdana" w:eastAsia="Times New Roman" w:hAnsi="Verdana"/>
                  <w:sz w:val="20"/>
                  <w:szCs w:val="20"/>
                </w:rPr>
                <w:t>mbj@microsoft.com</w:t>
              </w:r>
            </w:hyperlink>
          </w:p>
        </w:tc>
      </w:tr>
      <w:tr w:rsidR="00000000" w14:paraId="11BF1BFC" w14:textId="77777777">
        <w:trPr>
          <w:divId w:val="2103406055"/>
          <w:tblCellSpacing w:w="0" w:type="dxa"/>
        </w:trPr>
        <w:tc>
          <w:tcPr>
            <w:tcW w:w="0" w:type="auto"/>
            <w:vAlign w:val="center"/>
            <w:hideMark/>
          </w:tcPr>
          <w:p w14:paraId="6D507B09"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438CF5D1"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3CA80E16" w14:textId="77777777">
        <w:trPr>
          <w:divId w:val="2103406055"/>
          <w:tblCellSpacing w:w="0" w:type="dxa"/>
        </w:trPr>
        <w:tc>
          <w:tcPr>
            <w:tcW w:w="0" w:type="auto"/>
            <w:vAlign w:val="center"/>
            <w:hideMark/>
          </w:tcPr>
          <w:p w14:paraId="6BA149D7"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59ABF4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Breno de Medeiros</w:t>
            </w:r>
          </w:p>
        </w:tc>
      </w:tr>
      <w:tr w:rsidR="00000000" w14:paraId="7ED5D4FD" w14:textId="77777777">
        <w:trPr>
          <w:divId w:val="2103406055"/>
          <w:tblCellSpacing w:w="0" w:type="dxa"/>
        </w:trPr>
        <w:tc>
          <w:tcPr>
            <w:tcW w:w="0" w:type="auto"/>
            <w:vAlign w:val="center"/>
            <w:hideMark/>
          </w:tcPr>
          <w:p w14:paraId="163123EF"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63C354D"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Google</w:t>
            </w:r>
          </w:p>
        </w:tc>
      </w:tr>
      <w:tr w:rsidR="00000000" w14:paraId="75C919C4" w14:textId="77777777">
        <w:trPr>
          <w:divId w:val="2103406055"/>
          <w:tblCellSpacing w:w="0" w:type="dxa"/>
        </w:trPr>
        <w:tc>
          <w:tcPr>
            <w:tcW w:w="0" w:type="auto"/>
            <w:vAlign w:val="center"/>
            <w:hideMark/>
          </w:tcPr>
          <w:p w14:paraId="6C58DE3A"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8523BB3" w14:textId="77777777" w:rsidR="00000000" w:rsidRDefault="00635C42">
            <w:pPr>
              <w:spacing w:before="0" w:beforeAutospacing="0" w:after="0" w:afterAutospacing="0"/>
              <w:rPr>
                <w:rFonts w:ascii="Verdana" w:eastAsia="Times New Roman" w:hAnsi="Verdana"/>
                <w:color w:val="000000"/>
                <w:sz w:val="20"/>
                <w:szCs w:val="20"/>
              </w:rPr>
            </w:pPr>
            <w:hyperlink r:id="rId89" w:history="1">
              <w:r>
                <w:rPr>
                  <w:rStyle w:val="Hyperlink"/>
                  <w:rFonts w:ascii="Verdana" w:eastAsia="Times New Roman" w:hAnsi="Verdana"/>
                  <w:sz w:val="20"/>
                  <w:szCs w:val="20"/>
                </w:rPr>
                <w:t>breno@google.com</w:t>
              </w:r>
            </w:hyperlink>
          </w:p>
        </w:tc>
      </w:tr>
      <w:tr w:rsidR="00000000" w14:paraId="44873100" w14:textId="77777777">
        <w:trPr>
          <w:divId w:val="2103406055"/>
          <w:tblCellSpacing w:w="0" w:type="dxa"/>
        </w:trPr>
        <w:tc>
          <w:tcPr>
            <w:tcW w:w="0" w:type="auto"/>
            <w:vAlign w:val="center"/>
            <w:hideMark/>
          </w:tcPr>
          <w:p w14:paraId="3EEE68F1"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5B3CBF63"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0C6DCB58" w14:textId="77777777">
        <w:trPr>
          <w:divId w:val="2103406055"/>
          <w:tblCellSpacing w:w="0" w:type="dxa"/>
        </w:trPr>
        <w:tc>
          <w:tcPr>
            <w:tcW w:w="0" w:type="auto"/>
            <w:vAlign w:val="center"/>
            <w:hideMark/>
          </w:tcPr>
          <w:p w14:paraId="116FA665"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34F188F"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Chuck Mortimore</w:t>
            </w:r>
          </w:p>
        </w:tc>
      </w:tr>
      <w:tr w:rsidR="00000000" w14:paraId="4E6DD90B" w14:textId="77777777">
        <w:trPr>
          <w:divId w:val="2103406055"/>
          <w:tblCellSpacing w:w="0" w:type="dxa"/>
        </w:trPr>
        <w:tc>
          <w:tcPr>
            <w:tcW w:w="0" w:type="auto"/>
            <w:vAlign w:val="center"/>
            <w:hideMark/>
          </w:tcPr>
          <w:p w14:paraId="6B1E9495"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0F371002"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Salesforce</w:t>
            </w:r>
          </w:p>
        </w:tc>
      </w:tr>
      <w:tr w:rsidR="00000000" w14:paraId="3903E48B" w14:textId="77777777">
        <w:trPr>
          <w:divId w:val="2103406055"/>
          <w:tblCellSpacing w:w="0" w:type="dxa"/>
        </w:trPr>
        <w:tc>
          <w:tcPr>
            <w:tcW w:w="0" w:type="auto"/>
            <w:vAlign w:val="center"/>
            <w:hideMark/>
          </w:tcPr>
          <w:p w14:paraId="672C5D4D"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C0438CD" w14:textId="77777777" w:rsidR="00000000" w:rsidRDefault="00635C42">
            <w:pPr>
              <w:spacing w:before="0" w:beforeAutospacing="0" w:after="0" w:afterAutospacing="0"/>
              <w:rPr>
                <w:rFonts w:ascii="Verdana" w:eastAsia="Times New Roman" w:hAnsi="Verdana"/>
                <w:color w:val="000000"/>
                <w:sz w:val="20"/>
                <w:szCs w:val="20"/>
              </w:rPr>
            </w:pPr>
            <w:hyperlink r:id="rId90" w:history="1">
              <w:r>
                <w:rPr>
                  <w:rStyle w:val="Hyperlink"/>
                  <w:rFonts w:ascii="Verdana" w:eastAsia="Times New Roman" w:hAnsi="Verdana"/>
                  <w:sz w:val="20"/>
                  <w:szCs w:val="20"/>
                </w:rPr>
                <w:t>cmortimore@salesforce.com</w:t>
              </w:r>
            </w:hyperlink>
          </w:p>
        </w:tc>
      </w:tr>
      <w:tr w:rsidR="00000000" w14:paraId="644B2F8C" w14:textId="77777777">
        <w:trPr>
          <w:divId w:val="2103406055"/>
          <w:tblCellSpacing w:w="0" w:type="dxa"/>
        </w:trPr>
        <w:tc>
          <w:tcPr>
            <w:tcW w:w="0" w:type="auto"/>
            <w:vAlign w:val="center"/>
            <w:hideMark/>
          </w:tcPr>
          <w:p w14:paraId="65637AB1"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3466BC1B" w14:textId="77777777" w:rsidR="00000000" w:rsidRDefault="00635C42">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61E81E2A" w14:textId="77777777">
        <w:trPr>
          <w:divId w:val="2103406055"/>
          <w:tblCellSpacing w:w="0" w:type="dxa"/>
        </w:trPr>
        <w:tc>
          <w:tcPr>
            <w:tcW w:w="0" w:type="auto"/>
            <w:vAlign w:val="center"/>
            <w:hideMark/>
          </w:tcPr>
          <w:p w14:paraId="336C0299"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51AC8145"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Edmund Jay</w:t>
            </w:r>
          </w:p>
        </w:tc>
      </w:tr>
      <w:tr w:rsidR="00000000" w14:paraId="2C7ABD22" w14:textId="77777777">
        <w:trPr>
          <w:divId w:val="2103406055"/>
          <w:tblCellSpacing w:w="0" w:type="dxa"/>
        </w:trPr>
        <w:tc>
          <w:tcPr>
            <w:tcW w:w="0" w:type="auto"/>
            <w:vAlign w:val="center"/>
            <w:hideMark/>
          </w:tcPr>
          <w:p w14:paraId="20DA12E4"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6913824D" w14:textId="77777777" w:rsidR="00000000" w:rsidRDefault="00635C42">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Illumila</w:t>
            </w:r>
          </w:p>
        </w:tc>
      </w:tr>
      <w:tr w:rsidR="00000000" w14:paraId="34E7C57F" w14:textId="77777777">
        <w:trPr>
          <w:divId w:val="2103406055"/>
          <w:tblCellSpacing w:w="0" w:type="dxa"/>
        </w:trPr>
        <w:tc>
          <w:tcPr>
            <w:tcW w:w="0" w:type="auto"/>
            <w:vAlign w:val="center"/>
            <w:hideMark/>
          </w:tcPr>
          <w:p w14:paraId="7BB6902C" w14:textId="77777777" w:rsidR="00000000" w:rsidRDefault="00635C42">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5C5EB7C" w14:textId="77777777" w:rsidR="00000000" w:rsidRDefault="00635C42">
            <w:pPr>
              <w:spacing w:before="0" w:beforeAutospacing="0" w:after="0" w:afterAutospacing="0"/>
              <w:rPr>
                <w:rFonts w:ascii="Verdana" w:eastAsia="Times New Roman" w:hAnsi="Verdana"/>
                <w:color w:val="000000"/>
                <w:sz w:val="20"/>
                <w:szCs w:val="20"/>
              </w:rPr>
            </w:pPr>
            <w:hyperlink r:id="rId91" w:history="1">
              <w:r>
                <w:rPr>
                  <w:rStyle w:val="Hyperlink"/>
                  <w:rFonts w:ascii="Verdana" w:eastAsia="Times New Roman" w:hAnsi="Verdana"/>
                  <w:sz w:val="20"/>
                  <w:szCs w:val="20"/>
                </w:rPr>
                <w:t>ejay@mgi1.com</w:t>
              </w:r>
            </w:hyperlink>
          </w:p>
        </w:tc>
      </w:tr>
    </w:tbl>
    <w:p w14:paraId="3A905D9F" w14:textId="77777777" w:rsidR="00635C42" w:rsidRDefault="00635C42">
      <w:pPr>
        <w:spacing w:before="0" w:beforeAutospacing="0" w:after="0" w:afterAutospacing="0"/>
        <w:divId w:val="2103406055"/>
        <w:rPr>
          <w:rFonts w:eastAsia="Times New Roman"/>
        </w:rPr>
      </w:pPr>
    </w:p>
    <w:sectPr w:rsidR="00635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5E6"/>
    <w:multiLevelType w:val="multilevel"/>
    <w:tmpl w:val="CD0A7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010CB8"/>
    <w:multiLevelType w:val="multilevel"/>
    <w:tmpl w:val="5D98F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E972AD"/>
    <w:multiLevelType w:val="multilevel"/>
    <w:tmpl w:val="5098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186BBF"/>
    <w:multiLevelType w:val="multilevel"/>
    <w:tmpl w:val="B11C2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04495"/>
    <w:multiLevelType w:val="multilevel"/>
    <w:tmpl w:val="B1520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E053B3"/>
    <w:multiLevelType w:val="multilevel"/>
    <w:tmpl w:val="5F7A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926E28"/>
    <w:multiLevelType w:val="multilevel"/>
    <w:tmpl w:val="84A2A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3871A6"/>
    <w:multiLevelType w:val="multilevel"/>
    <w:tmpl w:val="5EDC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8D6881"/>
    <w:multiLevelType w:val="multilevel"/>
    <w:tmpl w:val="F7A6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783B05"/>
    <w:multiLevelType w:val="multilevel"/>
    <w:tmpl w:val="D9F66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615DC6"/>
    <w:multiLevelType w:val="multilevel"/>
    <w:tmpl w:val="7DF8E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83148"/>
    <w:multiLevelType w:val="multilevel"/>
    <w:tmpl w:val="93F8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70623B"/>
    <w:multiLevelType w:val="multilevel"/>
    <w:tmpl w:val="762E2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70089A"/>
    <w:multiLevelType w:val="multilevel"/>
    <w:tmpl w:val="48DC8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6E0BA6"/>
    <w:multiLevelType w:val="multilevel"/>
    <w:tmpl w:val="46C8D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526278"/>
    <w:multiLevelType w:val="multilevel"/>
    <w:tmpl w:val="C614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312785"/>
    <w:multiLevelType w:val="multilevel"/>
    <w:tmpl w:val="A8D44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934107"/>
    <w:multiLevelType w:val="multilevel"/>
    <w:tmpl w:val="B5FAD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BE2A36"/>
    <w:multiLevelType w:val="multilevel"/>
    <w:tmpl w:val="1FB6D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873F82"/>
    <w:multiLevelType w:val="multilevel"/>
    <w:tmpl w:val="421C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89477C"/>
    <w:multiLevelType w:val="multilevel"/>
    <w:tmpl w:val="4574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E73DDC"/>
    <w:multiLevelType w:val="multilevel"/>
    <w:tmpl w:val="CEF8A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350E76"/>
    <w:multiLevelType w:val="multilevel"/>
    <w:tmpl w:val="EAAA2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C87CF4"/>
    <w:multiLevelType w:val="multilevel"/>
    <w:tmpl w:val="DA8E1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2210F8"/>
    <w:multiLevelType w:val="multilevel"/>
    <w:tmpl w:val="56F2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5A4887"/>
    <w:multiLevelType w:val="multilevel"/>
    <w:tmpl w:val="6790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9937BF"/>
    <w:multiLevelType w:val="multilevel"/>
    <w:tmpl w:val="B970B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7E74A5"/>
    <w:multiLevelType w:val="multilevel"/>
    <w:tmpl w:val="5642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BC58E9"/>
    <w:multiLevelType w:val="multilevel"/>
    <w:tmpl w:val="757C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580F41"/>
    <w:multiLevelType w:val="multilevel"/>
    <w:tmpl w:val="B10A4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4458C8"/>
    <w:multiLevelType w:val="multilevel"/>
    <w:tmpl w:val="8B9E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FD26F3"/>
    <w:multiLevelType w:val="multilevel"/>
    <w:tmpl w:val="F6305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DA3F01"/>
    <w:multiLevelType w:val="multilevel"/>
    <w:tmpl w:val="97480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24F2093"/>
    <w:multiLevelType w:val="multilevel"/>
    <w:tmpl w:val="E0F8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5F3FCA"/>
    <w:multiLevelType w:val="multilevel"/>
    <w:tmpl w:val="D41A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E34AB7"/>
    <w:multiLevelType w:val="multilevel"/>
    <w:tmpl w:val="24E8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BB22C27"/>
    <w:multiLevelType w:val="multilevel"/>
    <w:tmpl w:val="052CB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D207D69"/>
    <w:multiLevelType w:val="multilevel"/>
    <w:tmpl w:val="E746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17"/>
  </w:num>
  <w:num w:numId="3">
    <w:abstractNumId w:val="14"/>
  </w:num>
  <w:num w:numId="4">
    <w:abstractNumId w:val="23"/>
  </w:num>
  <w:num w:numId="5">
    <w:abstractNumId w:val="16"/>
  </w:num>
  <w:num w:numId="6">
    <w:abstractNumId w:val="36"/>
  </w:num>
  <w:num w:numId="7">
    <w:abstractNumId w:val="4"/>
  </w:num>
  <w:num w:numId="8">
    <w:abstractNumId w:val="27"/>
  </w:num>
  <w:num w:numId="9">
    <w:abstractNumId w:val="24"/>
  </w:num>
  <w:num w:numId="10">
    <w:abstractNumId w:val="26"/>
  </w:num>
  <w:num w:numId="11">
    <w:abstractNumId w:val="19"/>
  </w:num>
  <w:num w:numId="12">
    <w:abstractNumId w:val="2"/>
  </w:num>
  <w:num w:numId="13">
    <w:abstractNumId w:val="3"/>
  </w:num>
  <w:num w:numId="14">
    <w:abstractNumId w:val="10"/>
  </w:num>
  <w:num w:numId="15">
    <w:abstractNumId w:val="34"/>
  </w:num>
  <w:num w:numId="16">
    <w:abstractNumId w:val="21"/>
  </w:num>
  <w:num w:numId="17">
    <w:abstractNumId w:val="28"/>
  </w:num>
  <w:num w:numId="18">
    <w:abstractNumId w:val="13"/>
  </w:num>
  <w:num w:numId="19">
    <w:abstractNumId w:val="7"/>
  </w:num>
  <w:num w:numId="20">
    <w:abstractNumId w:val="0"/>
  </w:num>
  <w:num w:numId="21">
    <w:abstractNumId w:val="18"/>
  </w:num>
  <w:num w:numId="22">
    <w:abstractNumId w:val="22"/>
  </w:num>
  <w:num w:numId="23">
    <w:abstractNumId w:val="32"/>
  </w:num>
  <w:num w:numId="24">
    <w:abstractNumId w:val="9"/>
  </w:num>
  <w:num w:numId="25">
    <w:abstractNumId w:val="12"/>
  </w:num>
  <w:num w:numId="26">
    <w:abstractNumId w:val="1"/>
  </w:num>
  <w:num w:numId="27">
    <w:abstractNumId w:val="15"/>
  </w:num>
  <w:num w:numId="28">
    <w:abstractNumId w:val="37"/>
  </w:num>
  <w:num w:numId="29">
    <w:abstractNumId w:val="5"/>
  </w:num>
  <w:num w:numId="30">
    <w:abstractNumId w:val="29"/>
  </w:num>
  <w:num w:numId="31">
    <w:abstractNumId w:val="30"/>
  </w:num>
  <w:num w:numId="32">
    <w:abstractNumId w:val="25"/>
  </w:num>
  <w:num w:numId="33">
    <w:abstractNumId w:val="33"/>
  </w:num>
  <w:num w:numId="34">
    <w:abstractNumId w:val="20"/>
  </w:num>
  <w:num w:numId="35">
    <w:abstractNumId w:val="11"/>
  </w:num>
  <w:num w:numId="36">
    <w:abstractNumId w:val="35"/>
  </w:num>
  <w:num w:numId="37">
    <w:abstractNumId w:val="6"/>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635C42"/>
    <w:rsid w:val="004A0EBC"/>
    <w:rsid w:val="00635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635C42"/>
    <w:rPr>
      <w:rFonts w:eastAsiaTheme="minorEastAsia"/>
      <w:sz w:val="24"/>
      <w:szCs w:val="24"/>
    </w:rPr>
  </w:style>
  <w:style w:type="paragraph" w:styleId="BalloonText">
    <w:name w:val="Balloon Text"/>
    <w:basedOn w:val="Normal"/>
    <w:link w:val="BalloonTextChar"/>
    <w:uiPriority w:val="99"/>
    <w:semiHidden/>
    <w:unhideWhenUsed/>
    <w:rsid w:val="00635C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C4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635C42"/>
    <w:rPr>
      <w:rFonts w:eastAsiaTheme="minorEastAsia"/>
      <w:sz w:val="24"/>
      <w:szCs w:val="24"/>
    </w:rPr>
  </w:style>
  <w:style w:type="paragraph" w:styleId="BalloonText">
    <w:name w:val="Balloon Text"/>
    <w:basedOn w:val="Normal"/>
    <w:link w:val="BalloonTextChar"/>
    <w:uiPriority w:val="99"/>
    <w:semiHidden/>
    <w:unhideWhenUsed/>
    <w:rsid w:val="00635C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C4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98653">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6704311">
          <w:marLeft w:val="720"/>
          <w:marRight w:val="0"/>
          <w:marTop w:val="0"/>
          <w:marBottom w:val="0"/>
          <w:divBdr>
            <w:top w:val="none" w:sz="0" w:space="0" w:color="auto"/>
            <w:left w:val="none" w:sz="0" w:space="0" w:color="auto"/>
            <w:bottom w:val="none" w:sz="0" w:space="0" w:color="auto"/>
            <w:right w:val="none" w:sz="0" w:space="0" w:color="auto"/>
          </w:divBdr>
        </w:div>
        <w:div w:id="273055626">
          <w:marLeft w:val="720"/>
          <w:marRight w:val="0"/>
          <w:marTop w:val="0"/>
          <w:marBottom w:val="0"/>
          <w:divBdr>
            <w:top w:val="none" w:sz="0" w:space="0" w:color="auto"/>
            <w:left w:val="none" w:sz="0" w:space="0" w:color="auto"/>
            <w:bottom w:val="none" w:sz="0" w:space="0" w:color="auto"/>
            <w:right w:val="none" w:sz="0" w:space="0" w:color="auto"/>
          </w:divBdr>
        </w:div>
        <w:div w:id="309794002">
          <w:blockQuote w:val="1"/>
          <w:marLeft w:val="720"/>
          <w:marRight w:val="720"/>
          <w:marTop w:val="100"/>
          <w:marBottom w:val="100"/>
          <w:divBdr>
            <w:top w:val="none" w:sz="0" w:space="0" w:color="auto"/>
            <w:left w:val="none" w:sz="0" w:space="0" w:color="auto"/>
            <w:bottom w:val="none" w:sz="0" w:space="0" w:color="auto"/>
            <w:right w:val="none" w:sz="0" w:space="0" w:color="auto"/>
          </w:divBdr>
        </w:div>
        <w:div w:id="411321158">
          <w:blockQuote w:val="1"/>
          <w:marLeft w:val="720"/>
          <w:marRight w:val="720"/>
          <w:marTop w:val="100"/>
          <w:marBottom w:val="100"/>
          <w:divBdr>
            <w:top w:val="none" w:sz="0" w:space="0" w:color="auto"/>
            <w:left w:val="none" w:sz="0" w:space="0" w:color="auto"/>
            <w:bottom w:val="none" w:sz="0" w:space="0" w:color="auto"/>
            <w:right w:val="none" w:sz="0" w:space="0" w:color="auto"/>
          </w:divBdr>
        </w:div>
        <w:div w:id="508444358">
          <w:marLeft w:val="720"/>
          <w:marRight w:val="0"/>
          <w:marTop w:val="0"/>
          <w:marBottom w:val="0"/>
          <w:divBdr>
            <w:top w:val="none" w:sz="0" w:space="0" w:color="auto"/>
            <w:left w:val="none" w:sz="0" w:space="0" w:color="auto"/>
            <w:bottom w:val="none" w:sz="0" w:space="0" w:color="auto"/>
            <w:right w:val="none" w:sz="0" w:space="0" w:color="auto"/>
          </w:divBdr>
        </w:div>
        <w:div w:id="598099851">
          <w:marLeft w:val="720"/>
          <w:marRight w:val="0"/>
          <w:marTop w:val="0"/>
          <w:marBottom w:val="0"/>
          <w:divBdr>
            <w:top w:val="none" w:sz="0" w:space="0" w:color="auto"/>
            <w:left w:val="none" w:sz="0" w:space="0" w:color="auto"/>
            <w:bottom w:val="none" w:sz="0" w:space="0" w:color="auto"/>
            <w:right w:val="none" w:sz="0" w:space="0" w:color="auto"/>
          </w:divBdr>
        </w:div>
        <w:div w:id="617375906">
          <w:blockQuote w:val="1"/>
          <w:marLeft w:val="720"/>
          <w:marRight w:val="720"/>
          <w:marTop w:val="100"/>
          <w:marBottom w:val="100"/>
          <w:divBdr>
            <w:top w:val="none" w:sz="0" w:space="0" w:color="auto"/>
            <w:left w:val="none" w:sz="0" w:space="0" w:color="auto"/>
            <w:bottom w:val="none" w:sz="0" w:space="0" w:color="auto"/>
            <w:right w:val="none" w:sz="0" w:space="0" w:color="auto"/>
          </w:divBdr>
        </w:div>
        <w:div w:id="637422066">
          <w:blockQuote w:val="1"/>
          <w:marLeft w:val="720"/>
          <w:marRight w:val="720"/>
          <w:marTop w:val="100"/>
          <w:marBottom w:val="100"/>
          <w:divBdr>
            <w:top w:val="none" w:sz="0" w:space="0" w:color="auto"/>
            <w:left w:val="none" w:sz="0" w:space="0" w:color="auto"/>
            <w:bottom w:val="none" w:sz="0" w:space="0" w:color="auto"/>
            <w:right w:val="none" w:sz="0" w:space="0" w:color="auto"/>
          </w:divBdr>
        </w:div>
        <w:div w:id="679350779">
          <w:blockQuote w:val="1"/>
          <w:marLeft w:val="720"/>
          <w:marRight w:val="720"/>
          <w:marTop w:val="100"/>
          <w:marBottom w:val="100"/>
          <w:divBdr>
            <w:top w:val="none" w:sz="0" w:space="0" w:color="auto"/>
            <w:left w:val="none" w:sz="0" w:space="0" w:color="auto"/>
            <w:bottom w:val="none" w:sz="0" w:space="0" w:color="auto"/>
            <w:right w:val="none" w:sz="0" w:space="0" w:color="auto"/>
          </w:divBdr>
        </w:div>
        <w:div w:id="804397576">
          <w:marLeft w:val="720"/>
          <w:marRight w:val="0"/>
          <w:marTop w:val="0"/>
          <w:marBottom w:val="0"/>
          <w:divBdr>
            <w:top w:val="none" w:sz="0" w:space="0" w:color="auto"/>
            <w:left w:val="none" w:sz="0" w:space="0" w:color="auto"/>
            <w:bottom w:val="none" w:sz="0" w:space="0" w:color="auto"/>
            <w:right w:val="none" w:sz="0" w:space="0" w:color="auto"/>
          </w:divBdr>
        </w:div>
        <w:div w:id="820078351">
          <w:marLeft w:val="720"/>
          <w:marRight w:val="0"/>
          <w:marTop w:val="0"/>
          <w:marBottom w:val="0"/>
          <w:divBdr>
            <w:top w:val="none" w:sz="0" w:space="0" w:color="auto"/>
            <w:left w:val="none" w:sz="0" w:space="0" w:color="auto"/>
            <w:bottom w:val="none" w:sz="0" w:space="0" w:color="auto"/>
            <w:right w:val="none" w:sz="0" w:space="0" w:color="auto"/>
          </w:divBdr>
        </w:div>
        <w:div w:id="1061749508">
          <w:marLeft w:val="720"/>
          <w:marRight w:val="0"/>
          <w:marTop w:val="0"/>
          <w:marBottom w:val="0"/>
          <w:divBdr>
            <w:top w:val="none" w:sz="0" w:space="0" w:color="auto"/>
            <w:left w:val="none" w:sz="0" w:space="0" w:color="auto"/>
            <w:bottom w:val="none" w:sz="0" w:space="0" w:color="auto"/>
            <w:right w:val="none" w:sz="0" w:space="0" w:color="auto"/>
          </w:divBdr>
        </w:div>
        <w:div w:id="1208833166">
          <w:marLeft w:val="720"/>
          <w:marRight w:val="0"/>
          <w:marTop w:val="0"/>
          <w:marBottom w:val="0"/>
          <w:divBdr>
            <w:top w:val="none" w:sz="0" w:space="0" w:color="auto"/>
            <w:left w:val="none" w:sz="0" w:space="0" w:color="auto"/>
            <w:bottom w:val="none" w:sz="0" w:space="0" w:color="auto"/>
            <w:right w:val="none" w:sz="0" w:space="0" w:color="auto"/>
          </w:divBdr>
        </w:div>
        <w:div w:id="1256129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455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515433">
          <w:marLeft w:val="720"/>
          <w:marRight w:val="0"/>
          <w:marTop w:val="0"/>
          <w:marBottom w:val="0"/>
          <w:divBdr>
            <w:top w:val="none" w:sz="0" w:space="0" w:color="auto"/>
            <w:left w:val="none" w:sz="0" w:space="0" w:color="auto"/>
            <w:bottom w:val="none" w:sz="0" w:space="0" w:color="auto"/>
            <w:right w:val="none" w:sz="0" w:space="0" w:color="auto"/>
          </w:divBdr>
        </w:div>
        <w:div w:id="1380517380">
          <w:marLeft w:val="720"/>
          <w:marRight w:val="0"/>
          <w:marTop w:val="0"/>
          <w:marBottom w:val="0"/>
          <w:divBdr>
            <w:top w:val="none" w:sz="0" w:space="0" w:color="auto"/>
            <w:left w:val="none" w:sz="0" w:space="0" w:color="auto"/>
            <w:bottom w:val="none" w:sz="0" w:space="0" w:color="auto"/>
            <w:right w:val="none" w:sz="0" w:space="0" w:color="auto"/>
          </w:divBdr>
        </w:div>
        <w:div w:id="14939106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890660">
          <w:marLeft w:val="720"/>
          <w:marRight w:val="0"/>
          <w:marTop w:val="0"/>
          <w:marBottom w:val="0"/>
          <w:divBdr>
            <w:top w:val="none" w:sz="0" w:space="0" w:color="auto"/>
            <w:left w:val="none" w:sz="0" w:space="0" w:color="auto"/>
            <w:bottom w:val="none" w:sz="0" w:space="0" w:color="auto"/>
            <w:right w:val="none" w:sz="0" w:space="0" w:color="auto"/>
          </w:divBdr>
        </w:div>
        <w:div w:id="1671903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1951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07689081">
          <w:marLeft w:val="720"/>
          <w:marRight w:val="0"/>
          <w:marTop w:val="0"/>
          <w:marBottom w:val="0"/>
          <w:divBdr>
            <w:top w:val="none" w:sz="0" w:space="0" w:color="auto"/>
            <w:left w:val="none" w:sz="0" w:space="0" w:color="auto"/>
            <w:bottom w:val="none" w:sz="0" w:space="0" w:color="auto"/>
            <w:right w:val="none" w:sz="0" w:space="0" w:color="auto"/>
          </w:divBdr>
        </w:div>
        <w:div w:id="1942104750">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53231">
          <w:marLeft w:val="720"/>
          <w:marRight w:val="0"/>
          <w:marTop w:val="0"/>
          <w:marBottom w:val="0"/>
          <w:divBdr>
            <w:top w:val="none" w:sz="0" w:space="0" w:color="auto"/>
            <w:left w:val="none" w:sz="0" w:space="0" w:color="auto"/>
            <w:bottom w:val="none" w:sz="0" w:space="0" w:color="auto"/>
            <w:right w:val="none" w:sz="0" w:space="0" w:color="auto"/>
          </w:divBdr>
        </w:div>
      </w:divsChild>
    </w:div>
    <w:div w:id="2103406055">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81790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871357">
          <w:marLeft w:val="720"/>
          <w:marRight w:val="0"/>
          <w:marTop w:val="0"/>
          <w:marBottom w:val="0"/>
          <w:divBdr>
            <w:top w:val="none" w:sz="0" w:space="0" w:color="auto"/>
            <w:left w:val="none" w:sz="0" w:space="0" w:color="auto"/>
            <w:bottom w:val="none" w:sz="0" w:space="0" w:color="auto"/>
            <w:right w:val="none" w:sz="0" w:space="0" w:color="auto"/>
          </w:divBdr>
        </w:div>
        <w:div w:id="1203916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849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192157">
          <w:marLeft w:val="720"/>
          <w:marRight w:val="0"/>
          <w:marTop w:val="0"/>
          <w:marBottom w:val="0"/>
          <w:divBdr>
            <w:top w:val="none" w:sz="0" w:space="0" w:color="auto"/>
            <w:left w:val="none" w:sz="0" w:space="0" w:color="auto"/>
            <w:bottom w:val="none" w:sz="0" w:space="0" w:color="auto"/>
            <w:right w:val="none" w:sz="0" w:space="0" w:color="auto"/>
          </w:divBdr>
        </w:div>
        <w:div w:id="10079073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94119297">
          <w:marLeft w:val="720"/>
          <w:marRight w:val="0"/>
          <w:marTop w:val="0"/>
          <w:marBottom w:val="0"/>
          <w:divBdr>
            <w:top w:val="none" w:sz="0" w:space="0" w:color="auto"/>
            <w:left w:val="none" w:sz="0" w:space="0" w:color="auto"/>
            <w:bottom w:val="none" w:sz="0" w:space="0" w:color="auto"/>
            <w:right w:val="none" w:sz="0" w:space="0" w:color="auto"/>
          </w:divBdr>
        </w:div>
        <w:div w:id="198081908">
          <w:marLeft w:val="720"/>
          <w:marRight w:val="0"/>
          <w:marTop w:val="0"/>
          <w:marBottom w:val="0"/>
          <w:divBdr>
            <w:top w:val="none" w:sz="0" w:space="0" w:color="auto"/>
            <w:left w:val="none" w:sz="0" w:space="0" w:color="auto"/>
            <w:bottom w:val="none" w:sz="0" w:space="0" w:color="auto"/>
            <w:right w:val="none" w:sz="0" w:space="0" w:color="auto"/>
          </w:divBdr>
        </w:div>
        <w:div w:id="8505319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11481264">
          <w:marLeft w:val="720"/>
          <w:marRight w:val="0"/>
          <w:marTop w:val="0"/>
          <w:marBottom w:val="0"/>
          <w:divBdr>
            <w:top w:val="none" w:sz="0" w:space="0" w:color="auto"/>
            <w:left w:val="none" w:sz="0" w:space="0" w:color="auto"/>
            <w:bottom w:val="none" w:sz="0" w:space="0" w:color="auto"/>
            <w:right w:val="none" w:sz="0" w:space="0" w:color="auto"/>
          </w:divBdr>
        </w:div>
        <w:div w:id="134775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240938">
          <w:marLeft w:val="720"/>
          <w:marRight w:val="0"/>
          <w:marTop w:val="0"/>
          <w:marBottom w:val="0"/>
          <w:divBdr>
            <w:top w:val="none" w:sz="0" w:space="0" w:color="auto"/>
            <w:left w:val="none" w:sz="0" w:space="0" w:color="auto"/>
            <w:bottom w:val="none" w:sz="0" w:space="0" w:color="auto"/>
            <w:right w:val="none" w:sz="0" w:space="0" w:color="auto"/>
          </w:divBdr>
        </w:div>
        <w:div w:id="1663701758">
          <w:blockQuote w:val="1"/>
          <w:marLeft w:val="720"/>
          <w:marRight w:val="720"/>
          <w:marTop w:val="100"/>
          <w:marBottom w:val="100"/>
          <w:divBdr>
            <w:top w:val="none" w:sz="0" w:space="0" w:color="auto"/>
            <w:left w:val="none" w:sz="0" w:space="0" w:color="auto"/>
            <w:bottom w:val="none" w:sz="0" w:space="0" w:color="auto"/>
            <w:right w:val="none" w:sz="0" w:space="0" w:color="auto"/>
          </w:divBdr>
        </w:div>
        <w:div w:id="954487197">
          <w:marLeft w:val="720"/>
          <w:marRight w:val="0"/>
          <w:marTop w:val="0"/>
          <w:marBottom w:val="0"/>
          <w:divBdr>
            <w:top w:val="none" w:sz="0" w:space="0" w:color="auto"/>
            <w:left w:val="none" w:sz="0" w:space="0" w:color="auto"/>
            <w:bottom w:val="none" w:sz="0" w:space="0" w:color="auto"/>
            <w:right w:val="none" w:sz="0" w:space="0" w:color="auto"/>
          </w:divBdr>
        </w:div>
        <w:div w:id="540941717">
          <w:marLeft w:val="720"/>
          <w:marRight w:val="0"/>
          <w:marTop w:val="0"/>
          <w:marBottom w:val="0"/>
          <w:divBdr>
            <w:top w:val="none" w:sz="0" w:space="0" w:color="auto"/>
            <w:left w:val="none" w:sz="0" w:space="0" w:color="auto"/>
            <w:bottom w:val="none" w:sz="0" w:space="0" w:color="auto"/>
            <w:right w:val="none" w:sz="0" w:space="0" w:color="auto"/>
          </w:divBdr>
        </w:div>
        <w:div w:id="2022313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349582">
          <w:marLeft w:val="720"/>
          <w:marRight w:val="0"/>
          <w:marTop w:val="0"/>
          <w:marBottom w:val="0"/>
          <w:divBdr>
            <w:top w:val="none" w:sz="0" w:space="0" w:color="auto"/>
            <w:left w:val="none" w:sz="0" w:space="0" w:color="auto"/>
            <w:bottom w:val="none" w:sz="0" w:space="0" w:color="auto"/>
            <w:right w:val="none" w:sz="0" w:space="0" w:color="auto"/>
          </w:divBdr>
        </w:div>
        <w:div w:id="20891122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566934">
          <w:blockQuote w:val="1"/>
          <w:marLeft w:val="720"/>
          <w:marRight w:val="720"/>
          <w:marTop w:val="100"/>
          <w:marBottom w:val="100"/>
          <w:divBdr>
            <w:top w:val="none" w:sz="0" w:space="0" w:color="auto"/>
            <w:left w:val="none" w:sz="0" w:space="0" w:color="auto"/>
            <w:bottom w:val="none" w:sz="0" w:space="0" w:color="auto"/>
            <w:right w:val="none" w:sz="0" w:space="0" w:color="auto"/>
          </w:divBdr>
        </w:div>
        <w:div w:id="725182561">
          <w:marLeft w:val="720"/>
          <w:marRight w:val="0"/>
          <w:marTop w:val="0"/>
          <w:marBottom w:val="0"/>
          <w:divBdr>
            <w:top w:val="none" w:sz="0" w:space="0" w:color="auto"/>
            <w:left w:val="none" w:sz="0" w:space="0" w:color="auto"/>
            <w:bottom w:val="none" w:sz="0" w:space="0" w:color="auto"/>
            <w:right w:val="none" w:sz="0" w:space="0" w:color="auto"/>
          </w:divBdr>
        </w:div>
        <w:div w:id="1318144447">
          <w:marLeft w:val="720"/>
          <w:marRight w:val="0"/>
          <w:marTop w:val="0"/>
          <w:marBottom w:val="0"/>
          <w:divBdr>
            <w:top w:val="none" w:sz="0" w:space="0" w:color="auto"/>
            <w:left w:val="none" w:sz="0" w:space="0" w:color="auto"/>
            <w:bottom w:val="none" w:sz="0" w:space="0" w:color="auto"/>
            <w:right w:val="none" w:sz="0" w:space="0" w:color="auto"/>
          </w:divBdr>
        </w:div>
        <w:div w:id="1647930541">
          <w:marLeft w:val="720"/>
          <w:marRight w:val="0"/>
          <w:marTop w:val="0"/>
          <w:marBottom w:val="0"/>
          <w:divBdr>
            <w:top w:val="none" w:sz="0" w:space="0" w:color="auto"/>
            <w:left w:val="none" w:sz="0" w:space="0" w:color="auto"/>
            <w:bottom w:val="none" w:sz="0" w:space="0" w:color="auto"/>
            <w:right w:val="none" w:sz="0" w:space="0" w:color="auto"/>
          </w:divBdr>
        </w:div>
        <w:div w:id="1870605439">
          <w:marLeft w:val="720"/>
          <w:marRight w:val="0"/>
          <w:marTop w:val="0"/>
          <w:marBottom w:val="0"/>
          <w:divBdr>
            <w:top w:val="none" w:sz="0" w:space="0" w:color="auto"/>
            <w:left w:val="none" w:sz="0" w:space="0" w:color="auto"/>
            <w:bottom w:val="none" w:sz="0" w:space="0" w:color="auto"/>
            <w:right w:val="none" w:sz="0" w:space="0" w:color="auto"/>
          </w:divBdr>
        </w:div>
        <w:div w:id="1752040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key" TargetMode="External"/><Relationship Id="rId18" Type="http://schemas.openxmlformats.org/officeDocument/2006/relationships/hyperlink" Target="http://tools.ietf.org/html/draft-ietf-oauth-json-web-token-08" TargetMode="External"/><Relationship Id="rId26" Type="http://schemas.openxmlformats.org/officeDocument/2006/relationships/hyperlink" Target="http://www.rfc-editor.org/rfc/rfc2119.txt" TargetMode="External"/><Relationship Id="rId39" Type="http://schemas.openxmlformats.org/officeDocument/2006/relationships/hyperlink" Target="mailto:timbl@w3.org" TargetMode="External"/><Relationship Id="rId21" Type="http://schemas.openxmlformats.org/officeDocument/2006/relationships/hyperlink" Target="http://openid.net/specs/openid-connect-messages-1_0-20.html" TargetMode="External"/><Relationship Id="rId34" Type="http://schemas.openxmlformats.org/officeDocument/2006/relationships/hyperlink" Target="mailto:jg@w3.org" TargetMode="External"/><Relationship Id="rId42" Type="http://schemas.openxmlformats.org/officeDocument/2006/relationships/hyperlink" Target="http://www.rfc-editor.org/rfc/rfc2616.ps" TargetMode="External"/><Relationship Id="rId47" Type="http://schemas.openxmlformats.org/officeDocument/2006/relationships/hyperlink" Target="mailto:chris.newman@sun.com" TargetMode="External"/><Relationship Id="rId50" Type="http://schemas.openxmlformats.org/officeDocument/2006/relationships/hyperlink" Target="http://xml.resource.org/public/rfc/html/rfc3339.html" TargetMode="External"/><Relationship Id="rId55" Type="http://schemas.openxmlformats.org/officeDocument/2006/relationships/hyperlink" Target="mailto:fielding@gbiv.com" TargetMode="External"/><Relationship Id="rId63" Type="http://schemas.openxmlformats.org/officeDocument/2006/relationships/hyperlink" Target="http://tools.ietf.org/html/rfc5246" TargetMode="External"/><Relationship Id="rId68" Type="http://schemas.openxmlformats.org/officeDocument/2006/relationships/hyperlink" Target="http://xml.resource.org/public/rfc/html/rfc5322.html" TargetMode="External"/><Relationship Id="rId76" Type="http://schemas.openxmlformats.org/officeDocument/2006/relationships/hyperlink" Target="http://tools.ietf.org/html/rfc6749" TargetMode="External"/><Relationship Id="rId84" Type="http://schemas.openxmlformats.org/officeDocument/2006/relationships/hyperlink" Target="http://www.twinsun.com/tz/tz-link.htm" TargetMode="External"/><Relationship Id="rId89" Type="http://schemas.openxmlformats.org/officeDocument/2006/relationships/hyperlink" Target="mailto:breno@google.com" TargetMode="External"/><Relationship Id="rId7" Type="http://schemas.openxmlformats.org/officeDocument/2006/relationships/hyperlink" Target="http://www.itu.int/rec/T-REC-E.164-201011-I/en" TargetMode="External"/><Relationship Id="rId71" Type="http://schemas.openxmlformats.org/officeDocument/2006/relationships/hyperlink" Target="http://www.rfc-editor.org/rfc/rfc5646.txt"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tools.ietf.org/html/draft-ietf-jose-json-web-signature-11" TargetMode="External"/><Relationship Id="rId29" Type="http://schemas.openxmlformats.org/officeDocument/2006/relationships/hyperlink" Target="mailto:tdierks@certicom.com" TargetMode="External"/><Relationship Id="rId11" Type="http://schemas.openxmlformats.org/officeDocument/2006/relationships/hyperlink" Target="http://tools.ietf.org/html/draft-ietf-jose-json-web-algorithms" TargetMode="External"/><Relationship Id="rId24" Type="http://schemas.openxmlformats.org/officeDocument/2006/relationships/hyperlink" Target="mailto:sob@harvard.edu" TargetMode="External"/><Relationship Id="rId32" Type="http://schemas.openxmlformats.org/officeDocument/2006/relationships/hyperlink" Target="http://www.rfc-editor.org/rfc/rfc2246.txt" TargetMode="External"/><Relationship Id="rId37" Type="http://schemas.openxmlformats.org/officeDocument/2006/relationships/hyperlink" Target="mailto:masinter@parc.xerox.com" TargetMode="External"/><Relationship Id="rId40" Type="http://schemas.openxmlformats.org/officeDocument/2006/relationships/hyperlink" Target="http://tools.ietf.org/html/rfc2616" TargetMode="External"/><Relationship Id="rId45" Type="http://schemas.openxmlformats.org/officeDocument/2006/relationships/hyperlink" Target="http://xml.resource.org/public/rfc/xml/rfc2616.xml" TargetMode="External"/><Relationship Id="rId53" Type="http://schemas.openxmlformats.org/officeDocument/2006/relationships/hyperlink" Target="http://www.rfc-editor.org/rfc/rfc3966.txt" TargetMode="External"/><Relationship Id="rId58" Type="http://schemas.openxmlformats.org/officeDocument/2006/relationships/hyperlink" Target="http://www.rfc-editor.org/rfc/rfc3986.txt" TargetMode="External"/><Relationship Id="rId66" Type="http://schemas.openxmlformats.org/officeDocument/2006/relationships/hyperlink" Target="http://tools.ietf.org/html/rfc5322" TargetMode="External"/><Relationship Id="rId74" Type="http://schemas.openxmlformats.org/officeDocument/2006/relationships/hyperlink" Target="http://tools.ietf.org/html/rfc6711" TargetMode="External"/><Relationship Id="rId79" Type="http://schemas.openxmlformats.org/officeDocument/2006/relationships/hyperlink" Target="http://www.rfc-editor.org/rfc/rfc6750.txt" TargetMode="External"/><Relationship Id="rId87" Type="http://schemas.openxmlformats.org/officeDocument/2006/relationships/hyperlink" Target="mailto:ve7jtb@ve7jtb.com" TargetMode="External"/><Relationship Id="rId5" Type="http://schemas.openxmlformats.org/officeDocument/2006/relationships/settings" Target="settings.xml"/><Relationship Id="rId61" Type="http://schemas.openxmlformats.org/officeDocument/2006/relationships/hyperlink" Target="http://tools.ietf.org/html/rfc4627" TargetMode="External"/><Relationship Id="rId82" Type="http://schemas.openxmlformats.org/officeDocument/2006/relationships/hyperlink" Target="http://www.w3.org/TR/1999/REC-html401-19991224" TargetMode="External"/><Relationship Id="rId90" Type="http://schemas.openxmlformats.org/officeDocument/2006/relationships/hyperlink" Target="mailto:cmortimore@salesforce.com" TargetMode="External"/><Relationship Id="rId19" Type="http://schemas.openxmlformats.org/officeDocument/2006/relationships/hyperlink" Target="http://openid.net/specs/oauth-v2-multiple-response-types-1_0-08.html" TargetMode="External"/><Relationship Id="rId14" Type="http://schemas.openxmlformats.org/officeDocument/2006/relationships/hyperlink" Target="http://tools.ietf.org/html/draft-ietf-jose-json-web-key-11" TargetMode="External"/><Relationship Id="rId22" Type="http://schemas.openxmlformats.org/officeDocument/2006/relationships/hyperlink" Target="http://openid.net/specs/openid-connect-registration-1_0-19.html" TargetMode="External"/><Relationship Id="rId27" Type="http://schemas.openxmlformats.org/officeDocument/2006/relationships/hyperlink" Target="http://xml.resource.org/public/rfc/html/rfc2119.html" TargetMode="External"/><Relationship Id="rId30" Type="http://schemas.openxmlformats.org/officeDocument/2006/relationships/hyperlink" Target="mailto:callen@certicom.com" TargetMode="External"/><Relationship Id="rId35" Type="http://schemas.openxmlformats.org/officeDocument/2006/relationships/hyperlink" Target="mailto:mogul@wrl.dec.com" TargetMode="External"/><Relationship Id="rId43" Type="http://schemas.openxmlformats.org/officeDocument/2006/relationships/hyperlink" Target="http://www.rfc-editor.org/rfc/rfc2616.pdf" TargetMode="External"/><Relationship Id="rId48" Type="http://schemas.openxmlformats.org/officeDocument/2006/relationships/hyperlink" Target="http://tools.ietf.org/html/rfc3339" TargetMode="External"/><Relationship Id="rId56" Type="http://schemas.openxmlformats.org/officeDocument/2006/relationships/hyperlink" Target="mailto:LMM@acm.org" TargetMode="External"/><Relationship Id="rId64" Type="http://schemas.openxmlformats.org/officeDocument/2006/relationships/hyperlink" Target="http://www.rfc-editor.org/rfc/rfc5246.txt" TargetMode="External"/><Relationship Id="rId69" Type="http://schemas.openxmlformats.org/officeDocument/2006/relationships/hyperlink" Target="http://xml.resource.org/public/rfc/xml/rfc5322.xml" TargetMode="External"/><Relationship Id="rId77" Type="http://schemas.openxmlformats.org/officeDocument/2006/relationships/hyperlink" Target="http://www.rfc-editor.org/rfc/rfc6749.txt" TargetMode="External"/><Relationship Id="rId8" Type="http://schemas.openxmlformats.org/officeDocument/2006/relationships/hyperlink" Target="http://www.iana.org/assignments/language-subtag-registry" TargetMode="External"/><Relationship Id="rId51" Type="http://schemas.openxmlformats.org/officeDocument/2006/relationships/hyperlink" Target="http://xml.resource.org/public/rfc/xml/rfc3339.xml" TargetMode="External"/><Relationship Id="rId72" Type="http://schemas.openxmlformats.org/officeDocument/2006/relationships/hyperlink" Target="http://tools.ietf.org/html/rfc6125" TargetMode="External"/><Relationship Id="rId80" Type="http://schemas.openxmlformats.org/officeDocument/2006/relationships/hyperlink" Target="mailto:markdavis@google.com" TargetMode="External"/><Relationship Id="rId85" Type="http://schemas.openxmlformats.org/officeDocument/2006/relationships/hyperlink" Target="http://openid.net/specs/openid-connect-basic-1_0-28.html"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tools.ietf.org/html/draft-ietf-jose-json-web-algorithms-11" TargetMode="External"/><Relationship Id="rId17" Type="http://schemas.openxmlformats.org/officeDocument/2006/relationships/hyperlink" Target="http://tools.ietf.org/html/draft-ietf-oauth-json-web-token" TargetMode="External"/><Relationship Id="rId25" Type="http://schemas.openxmlformats.org/officeDocument/2006/relationships/hyperlink" Target="http://tools.ietf.org/html/rfc2119" TargetMode="External"/><Relationship Id="rId33" Type="http://schemas.openxmlformats.org/officeDocument/2006/relationships/hyperlink" Target="mailto:fielding@ics.uci.edu" TargetMode="External"/><Relationship Id="rId38" Type="http://schemas.openxmlformats.org/officeDocument/2006/relationships/hyperlink" Target="mailto:paulle@microsoft.com" TargetMode="External"/><Relationship Id="rId46" Type="http://schemas.openxmlformats.org/officeDocument/2006/relationships/hyperlink" Target="mailto:GK@ACM.ORG" TargetMode="External"/><Relationship Id="rId59" Type="http://schemas.openxmlformats.org/officeDocument/2006/relationships/hyperlink" Target="http://xml.resource.org/public/rfc/html/rfc3986.html" TargetMode="External"/><Relationship Id="rId67" Type="http://schemas.openxmlformats.org/officeDocument/2006/relationships/hyperlink" Target="http://www.rfc-editor.org/rfc/rfc5322.txt" TargetMode="External"/><Relationship Id="rId20" Type="http://schemas.openxmlformats.org/officeDocument/2006/relationships/hyperlink" Target="http://openid.net/specs/openid-connect-discovery-1_0-17.html" TargetMode="External"/><Relationship Id="rId41" Type="http://schemas.openxmlformats.org/officeDocument/2006/relationships/hyperlink" Target="http://www.rfc-editor.org/rfc/rfc2616.txt" TargetMode="External"/><Relationship Id="rId54" Type="http://schemas.openxmlformats.org/officeDocument/2006/relationships/hyperlink" Target="mailto:timbl@w3.org" TargetMode="External"/><Relationship Id="rId62" Type="http://schemas.openxmlformats.org/officeDocument/2006/relationships/hyperlink" Target="http://www.rfc-editor.org/rfc/rfc4627.txt" TargetMode="External"/><Relationship Id="rId70" Type="http://schemas.openxmlformats.org/officeDocument/2006/relationships/hyperlink" Target="http://tools.ietf.org/html/rfc5646" TargetMode="External"/><Relationship Id="rId75" Type="http://schemas.openxmlformats.org/officeDocument/2006/relationships/hyperlink" Target="http://www.rfc-editor.org/rfc/rfc6711.txt" TargetMode="External"/><Relationship Id="rId83" Type="http://schemas.openxmlformats.org/officeDocument/2006/relationships/hyperlink" Target="http://www.w3.org/TR/1999/REC-html401-19991224" TargetMode="External"/><Relationship Id="rId88" Type="http://schemas.openxmlformats.org/officeDocument/2006/relationships/hyperlink" Target="mailto:mbj@microsoft.com" TargetMode="External"/><Relationship Id="rId91" Type="http://schemas.openxmlformats.org/officeDocument/2006/relationships/hyperlink" Target="mailto:ejay@mgi1.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tools.ietf.org/html/draft-ietf-jose-json-web-signature" TargetMode="External"/><Relationship Id="rId23" Type="http://schemas.openxmlformats.org/officeDocument/2006/relationships/hyperlink" Target="http://openid.net/specs/openid-connect-standard-1_0-21.html" TargetMode="External"/><Relationship Id="rId28" Type="http://schemas.openxmlformats.org/officeDocument/2006/relationships/hyperlink" Target="http://xml.resource.org/public/rfc/xml/rfc2119.xml" TargetMode="External"/><Relationship Id="rId36" Type="http://schemas.openxmlformats.org/officeDocument/2006/relationships/hyperlink" Target="mailto:frystyk@w3.org" TargetMode="External"/><Relationship Id="rId49" Type="http://schemas.openxmlformats.org/officeDocument/2006/relationships/hyperlink" Target="http://www.rfc-editor.org/rfc/rfc3339.txt" TargetMode="External"/><Relationship Id="rId57" Type="http://schemas.openxmlformats.org/officeDocument/2006/relationships/hyperlink" Target="http://tools.ietf.org/html/rfc3986" TargetMode="External"/><Relationship Id="rId10" Type="http://schemas.openxmlformats.org/officeDocument/2006/relationships/hyperlink" Target="http://www.w3.org/WAI/ER/IG/ert/iso639.htm" TargetMode="External"/><Relationship Id="rId31" Type="http://schemas.openxmlformats.org/officeDocument/2006/relationships/hyperlink" Target="http://tools.ietf.org/html/rfc2246" TargetMode="External"/><Relationship Id="rId44" Type="http://schemas.openxmlformats.org/officeDocument/2006/relationships/hyperlink" Target="http://xml.resource.org/public/rfc/html/rfc2616.html" TargetMode="External"/><Relationship Id="rId52" Type="http://schemas.openxmlformats.org/officeDocument/2006/relationships/hyperlink" Target="http://tools.ietf.org/html/rfc3966" TargetMode="External"/><Relationship Id="rId60" Type="http://schemas.openxmlformats.org/officeDocument/2006/relationships/hyperlink" Target="http://xml.resource.org/public/rfc/xml/rfc3986.xml" TargetMode="External"/><Relationship Id="rId65" Type="http://schemas.openxmlformats.org/officeDocument/2006/relationships/hyperlink" Target="mailto:presnick@qualcomm.com" TargetMode="External"/><Relationship Id="rId73" Type="http://schemas.openxmlformats.org/officeDocument/2006/relationships/hyperlink" Target="http://www.rfc-editor.org/rfc/rfc6125.txt" TargetMode="External"/><Relationship Id="rId78" Type="http://schemas.openxmlformats.org/officeDocument/2006/relationships/hyperlink" Target="http://tools.ietf.org/html/rfc6750" TargetMode="External"/><Relationship Id="rId81" Type="http://schemas.openxmlformats.org/officeDocument/2006/relationships/hyperlink" Target="mailto:ken@unicode.org" TargetMode="External"/><Relationship Id="rId86" Type="http://schemas.openxmlformats.org/officeDocument/2006/relationships/hyperlink" Target="mailto:n-sakimura@nri.co.jp" TargetMode="External"/><Relationship Id="rId4" Type="http://schemas.microsoft.com/office/2007/relationships/stylesWithEffects" Target="stylesWithEffects.xml"/><Relationship Id="rId9" Type="http://schemas.openxmlformats.org/officeDocument/2006/relationships/hyperlink" Target="http://www.iso.org/iso/iso_catalogue/catalogue_tc/catalogue_detail.htm?csnumber=45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00DC9-3C43-402B-8637-B2B27C65C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14241</Words>
  <Characters>81175</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Draft: OpenID Connect Implicit Client Profile 1.0 - draft 11</vt:lpstr>
    </vt:vector>
  </TitlesOfParts>
  <Company>Microsoft Corporation</Company>
  <LinksUpToDate>false</LinksUpToDate>
  <CharactersWithSpaces>95226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Implicit Client Profile 1.0 - draft 11</dc:title>
  <dc:creator>Mike Jones</dc:creator>
  <cp:lastModifiedBy>Mike Jones</cp:lastModifiedBy>
  <cp:revision>1</cp:revision>
  <dcterms:created xsi:type="dcterms:W3CDTF">2013-06-28T01:32:00Z</dcterms:created>
  <dcterms:modified xsi:type="dcterms:W3CDTF">2013-06-28T01:32:00Z</dcterms:modified>
</cp:coreProperties>
</file>