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02E73C8F" w14:textId="77777777">
        <w:trPr>
          <w:divId w:val="1052579284"/>
          <w:trHeight w:val="225"/>
          <w:tblCellSpacing w:w="20" w:type="dxa"/>
        </w:trPr>
        <w:tc>
          <w:tcPr>
            <w:tcW w:w="450" w:type="dxa"/>
            <w:shd w:val="clear" w:color="auto" w:fill="990000"/>
            <w:vAlign w:val="center"/>
            <w:hideMark/>
          </w:tcPr>
          <w:p w14:paraId="0E5C3844"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r>
              <w:rPr>
                <w:rFonts w:ascii="Verdana" w:eastAsia="Times New Roman" w:hAnsi="Verdana" w:cs="Times New Roman"/>
                <w:color w:val="FFFFFF"/>
                <w:sz w:val="24"/>
                <w:szCs w:val="24"/>
              </w:rPr>
              <w:fldChar w:fldCharType="begin"/>
            </w:r>
            <w:r>
              <w:rPr>
                <w:rFonts w:ascii="Verdana" w:eastAsia="Times New Roman" w:hAnsi="Verdana" w:cs="Times New Roman"/>
                <w:color w:val="FFFFFF"/>
                <w:sz w:val="24"/>
                <w:szCs w:val="24"/>
              </w:rPr>
              <w:instrText xml:space="preserve"> HYPERLINK "" \l "toc" </w:instrText>
            </w:r>
            <w:r>
              <w:rPr>
                <w:rFonts w:ascii="Verdana" w:eastAsia="Times New Roman" w:hAnsi="Verdana" w:cs="Times New Roman"/>
                <w:color w:val="FFFFFF"/>
                <w:sz w:val="24"/>
                <w:szCs w:val="24"/>
              </w:rPr>
              <w:fldChar w:fldCharType="separate"/>
            </w:r>
            <w:r>
              <w:rPr>
                <w:rStyle w:val="a3"/>
                <w:rFonts w:ascii="Verdana" w:eastAsia="Times New Roman" w:hAnsi="Verdana" w:cs="Times New Roman"/>
                <w:sz w:val="24"/>
                <w:szCs w:val="24"/>
              </w:rPr>
              <w:t> TOC </w:t>
            </w:r>
            <w:r>
              <w:rPr>
                <w:rFonts w:ascii="Verdana" w:eastAsia="Times New Roman" w:hAnsi="Verdana" w:cs="Times New Roman"/>
                <w:color w:val="FFFFFF"/>
                <w:sz w:val="24"/>
                <w:szCs w:val="24"/>
              </w:rPr>
              <w:fldChar w:fldCharType="end"/>
            </w:r>
          </w:p>
        </w:tc>
      </w:tr>
    </w:tbl>
    <w:tbl>
      <w:tblPr>
        <w:tblW w:w="3300" w:type="pct"/>
        <w:tblCellSpacing w:w="0" w:type="dxa"/>
        <w:tblCellMar>
          <w:left w:w="0" w:type="dxa"/>
          <w:right w:w="0" w:type="dxa"/>
        </w:tblCellMar>
        <w:tblLook w:val="04A0" w:firstRow="1" w:lastRow="0" w:firstColumn="1" w:lastColumn="0" w:noHBand="0" w:noVBand="1"/>
      </w:tblPr>
      <w:tblGrid>
        <w:gridCol w:w="5613"/>
      </w:tblGrid>
      <w:tr w:rsidR="00C97C33" w14:paraId="081549DD" w14:textId="77777777">
        <w:trPr>
          <w:divId w:val="1052579284"/>
          <w:tblCellSpacing w:w="0" w:type="dxa"/>
        </w:trPr>
        <w:tc>
          <w:tcPr>
            <w:tcW w:w="0" w:type="auto"/>
            <w:vAlign w:val="center"/>
            <w:hideMark/>
          </w:tcPr>
          <w:tbl>
            <w:tblPr>
              <w:tblW w:w="5000" w:type="pct"/>
              <w:tblCellSpacing w:w="10" w:type="dxa"/>
              <w:tblCellMar>
                <w:top w:w="40" w:type="dxa"/>
                <w:left w:w="40" w:type="dxa"/>
                <w:bottom w:w="40" w:type="dxa"/>
                <w:right w:w="40" w:type="dxa"/>
              </w:tblCellMar>
              <w:tblLook w:val="04A0" w:firstRow="1" w:lastRow="0" w:firstColumn="1" w:lastColumn="0" w:noHBand="0" w:noVBand="1"/>
            </w:tblPr>
            <w:tblGrid>
              <w:gridCol w:w="2806"/>
              <w:gridCol w:w="2807"/>
            </w:tblGrid>
            <w:tr w:rsidR="00C97C33" w14:paraId="5E1D0097" w14:textId="77777777">
              <w:trPr>
                <w:tblCellSpacing w:w="10" w:type="dxa"/>
              </w:trPr>
              <w:tc>
                <w:tcPr>
                  <w:tcW w:w="1650" w:type="pct"/>
                  <w:shd w:val="clear" w:color="auto" w:fill="666666"/>
                  <w:hideMark/>
                </w:tcPr>
                <w:p w14:paraId="7C0AE1BC"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Draft</w:t>
                  </w:r>
                </w:p>
              </w:tc>
              <w:tc>
                <w:tcPr>
                  <w:tcW w:w="1650" w:type="pct"/>
                  <w:shd w:val="clear" w:color="auto" w:fill="666666"/>
                  <w:hideMark/>
                </w:tcPr>
                <w:p w14:paraId="4882D472"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N. Sakimura</w:t>
                  </w:r>
                </w:p>
              </w:tc>
            </w:tr>
            <w:tr w:rsidR="00C97C33" w14:paraId="206B87F7" w14:textId="77777777">
              <w:trPr>
                <w:tblCellSpacing w:w="10" w:type="dxa"/>
              </w:trPr>
              <w:tc>
                <w:tcPr>
                  <w:tcW w:w="1650" w:type="pct"/>
                  <w:shd w:val="clear" w:color="auto" w:fill="666666"/>
                  <w:hideMark/>
                </w:tcPr>
                <w:p w14:paraId="19AC7F45"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 </w:t>
                  </w:r>
                </w:p>
              </w:tc>
              <w:tc>
                <w:tcPr>
                  <w:tcW w:w="1650" w:type="pct"/>
                  <w:shd w:val="clear" w:color="auto" w:fill="666666"/>
                  <w:hideMark/>
                </w:tcPr>
                <w:p w14:paraId="099B2873"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NRI</w:t>
                  </w:r>
                </w:p>
              </w:tc>
            </w:tr>
            <w:tr w:rsidR="00C97C33" w14:paraId="237E3517" w14:textId="77777777">
              <w:trPr>
                <w:tblCellSpacing w:w="10" w:type="dxa"/>
              </w:trPr>
              <w:tc>
                <w:tcPr>
                  <w:tcW w:w="1650" w:type="pct"/>
                  <w:shd w:val="clear" w:color="auto" w:fill="666666"/>
                  <w:hideMark/>
                </w:tcPr>
                <w:p w14:paraId="584BCD72"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 </w:t>
                  </w:r>
                </w:p>
              </w:tc>
              <w:tc>
                <w:tcPr>
                  <w:tcW w:w="1650" w:type="pct"/>
                  <w:shd w:val="clear" w:color="auto" w:fill="666666"/>
                  <w:hideMark/>
                </w:tcPr>
                <w:p w14:paraId="6F156986"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J. Bradley</w:t>
                  </w:r>
                </w:p>
              </w:tc>
            </w:tr>
            <w:tr w:rsidR="00C97C33" w14:paraId="0D5549EE" w14:textId="77777777">
              <w:trPr>
                <w:tblCellSpacing w:w="10" w:type="dxa"/>
              </w:trPr>
              <w:tc>
                <w:tcPr>
                  <w:tcW w:w="1650" w:type="pct"/>
                  <w:shd w:val="clear" w:color="auto" w:fill="666666"/>
                  <w:hideMark/>
                </w:tcPr>
                <w:p w14:paraId="3BC76D20"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 </w:t>
                  </w:r>
                </w:p>
              </w:tc>
              <w:tc>
                <w:tcPr>
                  <w:tcW w:w="1650" w:type="pct"/>
                  <w:shd w:val="clear" w:color="auto" w:fill="666666"/>
                  <w:hideMark/>
                </w:tcPr>
                <w:p w14:paraId="6CB2402F"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Ping Identity</w:t>
                  </w:r>
                </w:p>
              </w:tc>
            </w:tr>
            <w:tr w:rsidR="00C97C33" w14:paraId="4E14F23A" w14:textId="77777777">
              <w:trPr>
                <w:tblCellSpacing w:w="10" w:type="dxa"/>
              </w:trPr>
              <w:tc>
                <w:tcPr>
                  <w:tcW w:w="1650" w:type="pct"/>
                  <w:shd w:val="clear" w:color="auto" w:fill="666666"/>
                  <w:hideMark/>
                </w:tcPr>
                <w:p w14:paraId="1C01F6DF"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 </w:t>
                  </w:r>
                </w:p>
              </w:tc>
              <w:tc>
                <w:tcPr>
                  <w:tcW w:w="1650" w:type="pct"/>
                  <w:shd w:val="clear" w:color="auto" w:fill="666666"/>
                  <w:hideMark/>
                </w:tcPr>
                <w:p w14:paraId="12688076"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M. Jones</w:t>
                  </w:r>
                </w:p>
              </w:tc>
            </w:tr>
            <w:tr w:rsidR="00C97C33" w14:paraId="1724D24F" w14:textId="77777777">
              <w:trPr>
                <w:tblCellSpacing w:w="10" w:type="dxa"/>
              </w:trPr>
              <w:tc>
                <w:tcPr>
                  <w:tcW w:w="1650" w:type="pct"/>
                  <w:shd w:val="clear" w:color="auto" w:fill="666666"/>
                  <w:hideMark/>
                </w:tcPr>
                <w:p w14:paraId="149D803A"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 </w:t>
                  </w:r>
                </w:p>
              </w:tc>
              <w:tc>
                <w:tcPr>
                  <w:tcW w:w="1650" w:type="pct"/>
                  <w:shd w:val="clear" w:color="auto" w:fill="666666"/>
                  <w:hideMark/>
                </w:tcPr>
                <w:p w14:paraId="794CECC9"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Microsoft</w:t>
                  </w:r>
                </w:p>
              </w:tc>
            </w:tr>
            <w:tr w:rsidR="00C97C33" w14:paraId="68ABC3BB" w14:textId="77777777">
              <w:trPr>
                <w:tblCellSpacing w:w="10" w:type="dxa"/>
              </w:trPr>
              <w:tc>
                <w:tcPr>
                  <w:tcW w:w="1650" w:type="pct"/>
                  <w:shd w:val="clear" w:color="auto" w:fill="666666"/>
                  <w:hideMark/>
                </w:tcPr>
                <w:p w14:paraId="7AA4DAC4"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 </w:t>
                  </w:r>
                </w:p>
              </w:tc>
              <w:tc>
                <w:tcPr>
                  <w:tcW w:w="1650" w:type="pct"/>
                  <w:shd w:val="clear" w:color="auto" w:fill="666666"/>
                  <w:hideMark/>
                </w:tcPr>
                <w:p w14:paraId="216988A4"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E. Jay</w:t>
                  </w:r>
                </w:p>
              </w:tc>
            </w:tr>
            <w:tr w:rsidR="00C97C33" w14:paraId="011B0ED7" w14:textId="77777777">
              <w:trPr>
                <w:tblCellSpacing w:w="10" w:type="dxa"/>
              </w:trPr>
              <w:tc>
                <w:tcPr>
                  <w:tcW w:w="1650" w:type="pct"/>
                  <w:shd w:val="clear" w:color="auto" w:fill="666666"/>
                  <w:hideMark/>
                </w:tcPr>
                <w:p w14:paraId="2080DA11"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 </w:t>
                  </w:r>
                </w:p>
              </w:tc>
              <w:tc>
                <w:tcPr>
                  <w:tcW w:w="1650" w:type="pct"/>
                  <w:shd w:val="clear" w:color="auto" w:fill="666666"/>
                  <w:hideMark/>
                </w:tcPr>
                <w:p w14:paraId="0A3A7EB1" w14:textId="77777777" w:rsidR="00C97C33" w:rsidRDefault="00C97C33">
                  <w:pPr>
                    <w:spacing w:before="0" w:beforeAutospacing="0" w:after="0" w:afterAutospacing="0"/>
                    <w:rPr>
                      <w:rFonts w:ascii="Arial" w:eastAsia="Times New Roman" w:hAnsi="Arial" w:cs="Times New Roman"/>
                      <w:color w:val="FFFFFF"/>
                    </w:rPr>
                  </w:pPr>
                  <w:proofErr w:type="spellStart"/>
                  <w:r>
                    <w:rPr>
                      <w:rFonts w:ascii="Arial" w:eastAsia="Times New Roman" w:hAnsi="Arial" w:cs="Times New Roman"/>
                      <w:color w:val="FFFFFF"/>
                    </w:rPr>
                    <w:t>Illumila</w:t>
                  </w:r>
                  <w:proofErr w:type="spellEnd"/>
                </w:p>
              </w:tc>
            </w:tr>
            <w:tr w:rsidR="00C97C33" w14:paraId="2F77B6BE" w14:textId="77777777">
              <w:trPr>
                <w:tblCellSpacing w:w="10" w:type="dxa"/>
              </w:trPr>
              <w:tc>
                <w:tcPr>
                  <w:tcW w:w="1650" w:type="pct"/>
                  <w:shd w:val="clear" w:color="auto" w:fill="666666"/>
                  <w:hideMark/>
                </w:tcPr>
                <w:p w14:paraId="06150CF9"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 </w:t>
                  </w:r>
                </w:p>
              </w:tc>
              <w:tc>
                <w:tcPr>
                  <w:tcW w:w="1650" w:type="pct"/>
                  <w:shd w:val="clear" w:color="auto" w:fill="666666"/>
                  <w:hideMark/>
                </w:tcPr>
                <w:p w14:paraId="709F6F24" w14:textId="77777777" w:rsidR="00C97C33" w:rsidRDefault="00C97C33">
                  <w:pPr>
                    <w:spacing w:before="0" w:beforeAutospacing="0" w:after="0" w:afterAutospacing="0"/>
                    <w:rPr>
                      <w:rFonts w:ascii="Arial" w:eastAsia="Times New Roman" w:hAnsi="Arial" w:cs="Times New Roman"/>
                      <w:color w:val="FFFFFF"/>
                    </w:rPr>
                  </w:pPr>
                  <w:r>
                    <w:rPr>
                      <w:rFonts w:ascii="Arial" w:eastAsia="Times New Roman" w:hAnsi="Arial" w:cs="Times New Roman"/>
                      <w:color w:val="FFFFFF"/>
                    </w:rPr>
                    <w:t>May 30, 2013</w:t>
                  </w:r>
                </w:p>
              </w:tc>
            </w:tr>
          </w:tbl>
          <w:p w14:paraId="1EAA5897" w14:textId="77777777" w:rsidR="00C97C33" w:rsidRDefault="00C97C33">
            <w:pPr>
              <w:spacing w:before="0" w:beforeAutospacing="0" w:after="0" w:afterAutospacing="0"/>
              <w:rPr>
                <w:rFonts w:ascii="Verdana" w:eastAsia="Times New Roman" w:hAnsi="Verdana" w:cs="Times New Roman"/>
                <w:color w:val="000000"/>
                <w:sz w:val="24"/>
                <w:szCs w:val="24"/>
              </w:rPr>
            </w:pPr>
          </w:p>
        </w:tc>
      </w:tr>
    </w:tbl>
    <w:p w14:paraId="33BF4ED2" w14:textId="77777777" w:rsidR="00C97C33" w:rsidRDefault="00C97C33">
      <w:pPr>
        <w:pStyle w:val="1"/>
        <w:divId w:val="1052579284"/>
        <w:rPr>
          <w:rFonts w:eastAsia="Times New Roman" w:cs="Times New Roman"/>
          <w:lang w:val="en"/>
        </w:rPr>
      </w:pPr>
      <w:r>
        <w:rPr>
          <w:rFonts w:eastAsia="Times New Roman" w:cs="Times New Roman"/>
          <w:lang w:val="en"/>
        </w:rPr>
        <w:br/>
        <w:t>OpenID Connect Discovery 1.0 - draft 16</w:t>
      </w:r>
    </w:p>
    <w:p w14:paraId="4D3F9638" w14:textId="77777777" w:rsidR="00C97C33" w:rsidRDefault="00C97C33">
      <w:pPr>
        <w:pStyle w:val="3"/>
        <w:divId w:val="1052579284"/>
        <w:rPr>
          <w:rFonts w:eastAsia="Times New Roman" w:cs="Times New Roman"/>
          <w:lang w:val="en"/>
        </w:rPr>
      </w:pPr>
      <w:r>
        <w:rPr>
          <w:rFonts w:eastAsia="Times New Roman" w:cs="Times New Roman"/>
          <w:lang w:val="en"/>
        </w:rPr>
        <w:t>Abstract</w:t>
      </w:r>
    </w:p>
    <w:p w14:paraId="1B72CA92" w14:textId="77777777" w:rsidR="00C97C33" w:rsidRDefault="00C97C33" w:rsidP="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OpenID Connect 1.0 is a simple identity layer on top of the OAuth 2.0 </w:t>
      </w:r>
      <w:del w:id="0" w:author="Sakimura Nat" w:date="2013-06-06T08:07:00Z">
        <w:r w:rsidDel="00C97C33">
          <w:rPr>
            <w:rFonts w:ascii="Verdana" w:hAnsi="Verdana"/>
            <w:color w:val="000000"/>
            <w:sz w:val="24"/>
            <w:szCs w:val="24"/>
            <w:lang w:val="en"/>
          </w:rPr>
          <w:delText>protocol</w:delText>
        </w:r>
      </w:del>
      <w:ins w:id="1" w:author="Sakimura Nat" w:date="2013-06-06T08:07:00Z">
        <w:r>
          <w:rPr>
            <w:rFonts w:ascii="Verdana" w:hAnsi="Verdana"/>
            <w:color w:val="000000"/>
            <w:sz w:val="24"/>
            <w:szCs w:val="24"/>
            <w:lang w:val="en"/>
          </w:rPr>
          <w:t>Authorization Framework</w:t>
        </w:r>
      </w:ins>
      <w:r>
        <w:rPr>
          <w:rFonts w:ascii="Verdana" w:hAnsi="Verdana"/>
          <w:color w:val="000000"/>
          <w:sz w:val="24"/>
          <w:szCs w:val="24"/>
          <w:lang w:val="en"/>
        </w:rPr>
        <w:t xml:space="preserve">. It allows Clients to verify the identity of the End-User based on the authentication performed by an Authorization Server, as well as to obtain basic profile information about the End-User in an interoperable and REST-like manner. </w:t>
      </w:r>
    </w:p>
    <w:p w14:paraId="1DD20FEB"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This specification provides a mechanism for the OpenID Connect Client to discover the End-User's OpenID Provider as well as the necessary endpoints used by the OpenID Connect protocol suite. </w:t>
      </w:r>
    </w:p>
    <w:p w14:paraId="1EB96BC9"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2" w:name="toc"/>
      <w:bookmarkEnd w:id="2"/>
    </w:p>
    <w:p w14:paraId="4A68C773"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5B19D519">
          <v:rect id="_x0000_i1025" style="width:0;height:.75pt" o:hralign="center" o:hrstd="t" o:hr="t" fillcolor="#aaa" stroked="f">
            <v:textbox inset="5.85pt,.7pt,5.85pt,.7pt"/>
          </v:rect>
        </w:pict>
      </w:r>
    </w:p>
    <w:p w14:paraId="30B860EB" w14:textId="77777777" w:rsidR="00C97C33" w:rsidRDefault="00C97C33">
      <w:pPr>
        <w:pStyle w:val="3"/>
        <w:divId w:val="1052579284"/>
        <w:rPr>
          <w:rFonts w:eastAsia="Times New Roman" w:cs="Times New Roman"/>
          <w:lang w:val="en"/>
        </w:rPr>
      </w:pPr>
      <w:r>
        <w:rPr>
          <w:rFonts w:eastAsia="Times New Roman" w:cs="Times New Roman"/>
          <w:lang w:val="en"/>
        </w:rPr>
        <w:t>Table of Contents</w:t>
      </w:r>
    </w:p>
    <w:p w14:paraId="2C6ADE8E" w14:textId="77777777" w:rsidR="00C97C33" w:rsidRDefault="00C97C33">
      <w:pPr>
        <w:pStyle w:val="toc"/>
        <w:divId w:val="1052579284"/>
        <w:rPr>
          <w:rFonts w:ascii="Verdana" w:hAnsi="Verdana" w:cs="Times New Roman"/>
          <w:color w:val="000000"/>
          <w:lang w:val="en"/>
        </w:rPr>
      </w:pPr>
      <w:hyperlink w:anchor="Introduction" w:history="1">
        <w:r>
          <w:rPr>
            <w:rStyle w:val="a3"/>
            <w:rFonts w:ascii="Verdana" w:hAnsi="Verdana" w:cs="Times New Roman"/>
            <w:b/>
            <w:bCs/>
            <w:lang w:val="en"/>
          </w:rPr>
          <w:t>1.</w:t>
        </w:r>
      </w:hyperlink>
      <w:r>
        <w:rPr>
          <w:rFonts w:ascii="Verdana" w:hAnsi="Verdana" w:cs="Times New Roman"/>
          <w:color w:val="000000"/>
          <w:lang w:val="en"/>
        </w:rPr>
        <w:t>  Introduction</w:t>
      </w:r>
      <w:r>
        <w:rPr>
          <w:rFonts w:ascii="Verdana" w:hAnsi="Verdana" w:cs="Times New Roman"/>
          <w:color w:val="000000"/>
          <w:lang w:val="en"/>
        </w:rPr>
        <w:br/>
        <w:t>    </w:t>
      </w:r>
      <w:r>
        <w:rPr>
          <w:rFonts w:ascii="Verdana" w:hAnsi="Verdana" w:cs="Times New Roman"/>
          <w:color w:val="000000"/>
          <w:lang w:val="en"/>
        </w:rPr>
        <w:fldChar w:fldCharType="begin"/>
      </w:r>
      <w:r>
        <w:rPr>
          <w:rFonts w:ascii="Verdana" w:hAnsi="Verdana" w:cs="Times New Roman"/>
          <w:color w:val="000000"/>
          <w:lang w:val="en"/>
        </w:rPr>
        <w:instrText xml:space="preserve"> HYPERLINK "" \l "rnc" </w:instrText>
      </w:r>
      <w:r>
        <w:rPr>
          <w:rFonts w:ascii="Verdana" w:hAnsi="Verdana" w:cs="Times New Roman"/>
          <w:color w:val="000000"/>
          <w:lang w:val="en"/>
        </w:rPr>
        <w:fldChar w:fldCharType="separate"/>
      </w:r>
      <w:r>
        <w:rPr>
          <w:rStyle w:val="a3"/>
          <w:rFonts w:ascii="Verdana" w:hAnsi="Verdana" w:cs="Times New Roman"/>
          <w:b/>
          <w:bCs/>
          <w:lang w:val="en"/>
        </w:rPr>
        <w:t>1.1.</w:t>
      </w:r>
      <w:r>
        <w:rPr>
          <w:rFonts w:ascii="Verdana" w:hAnsi="Verdana" w:cs="Times New Roman"/>
          <w:color w:val="000000"/>
          <w:lang w:val="en"/>
        </w:rPr>
        <w:fldChar w:fldCharType="end"/>
      </w:r>
      <w:r>
        <w:rPr>
          <w:rFonts w:ascii="Verdana" w:hAnsi="Verdana" w:cs="Times New Roman"/>
          <w:color w:val="000000"/>
          <w:lang w:val="en"/>
        </w:rPr>
        <w:t>  Requirements Notation and Conventions</w:t>
      </w:r>
      <w:r>
        <w:rPr>
          <w:rFonts w:ascii="Verdana" w:hAnsi="Verdana" w:cs="Times New Roman"/>
          <w:color w:val="000000"/>
          <w:lang w:val="en"/>
        </w:rPr>
        <w:br/>
        <w:t>    </w:t>
      </w:r>
      <w:r>
        <w:rPr>
          <w:rFonts w:ascii="Verdana" w:hAnsi="Verdana" w:cs="Times New Roman"/>
          <w:color w:val="000000"/>
          <w:lang w:val="en"/>
        </w:rPr>
        <w:fldChar w:fldCharType="begin"/>
      </w:r>
      <w:r>
        <w:rPr>
          <w:rFonts w:ascii="Verdana" w:hAnsi="Verdana" w:cs="Times New Roman"/>
          <w:color w:val="000000"/>
          <w:lang w:val="en"/>
        </w:rPr>
        <w:instrText xml:space="preserve"> HYPERLINK "" \l "terminology" </w:instrText>
      </w:r>
      <w:r>
        <w:rPr>
          <w:rFonts w:ascii="Verdana" w:hAnsi="Verdana" w:cs="Times New Roman"/>
          <w:color w:val="000000"/>
          <w:lang w:val="en"/>
        </w:rPr>
        <w:fldChar w:fldCharType="separate"/>
      </w:r>
      <w:r>
        <w:rPr>
          <w:rStyle w:val="a3"/>
          <w:rFonts w:ascii="Verdana" w:hAnsi="Verdana" w:cs="Times New Roman"/>
          <w:b/>
          <w:bCs/>
          <w:lang w:val="en"/>
        </w:rPr>
        <w:t>1.2.</w:t>
      </w:r>
      <w:r>
        <w:rPr>
          <w:rFonts w:ascii="Verdana" w:hAnsi="Verdana" w:cs="Times New Roman"/>
          <w:color w:val="000000"/>
          <w:lang w:val="en"/>
        </w:rPr>
        <w:fldChar w:fldCharType="end"/>
      </w:r>
      <w:r>
        <w:rPr>
          <w:rFonts w:ascii="Verdana" w:hAnsi="Verdana" w:cs="Times New Roman"/>
          <w:color w:val="000000"/>
          <w:lang w:val="en"/>
        </w:rPr>
        <w:t>  Terminology</w:t>
      </w:r>
      <w:r>
        <w:rPr>
          <w:rFonts w:ascii="Verdana" w:hAnsi="Verdana" w:cs="Times New Roman"/>
          <w:color w:val="000000"/>
          <w:lang w:val="en"/>
        </w:rPr>
        <w:br/>
      </w:r>
      <w:r>
        <w:rPr>
          <w:rFonts w:ascii="Verdana" w:hAnsi="Verdana" w:cs="Times New Roman"/>
          <w:color w:val="000000"/>
          <w:lang w:val="en"/>
        </w:rPr>
        <w:fldChar w:fldCharType="begin"/>
      </w:r>
      <w:r>
        <w:rPr>
          <w:rFonts w:ascii="Verdana" w:hAnsi="Verdana" w:cs="Times New Roman"/>
          <w:color w:val="000000"/>
          <w:lang w:val="en"/>
        </w:rPr>
        <w:instrText xml:space="preserve"> HYPERLINK "" \l "ProviderDisc" </w:instrText>
      </w:r>
      <w:r>
        <w:rPr>
          <w:rFonts w:ascii="Verdana" w:hAnsi="Verdana" w:cs="Times New Roman"/>
          <w:color w:val="000000"/>
          <w:lang w:val="en"/>
        </w:rPr>
        <w:fldChar w:fldCharType="separate"/>
      </w:r>
      <w:r>
        <w:rPr>
          <w:rStyle w:val="a3"/>
          <w:rFonts w:ascii="Verdana" w:hAnsi="Verdana" w:cs="Times New Roman"/>
          <w:b/>
          <w:bCs/>
          <w:lang w:val="en"/>
        </w:rPr>
        <w:t>2.</w:t>
      </w:r>
      <w:r>
        <w:rPr>
          <w:rFonts w:ascii="Verdana" w:hAnsi="Verdana" w:cs="Times New Roman"/>
          <w:color w:val="000000"/>
          <w:lang w:val="en"/>
        </w:rPr>
        <w:fldChar w:fldCharType="end"/>
      </w:r>
      <w:r>
        <w:rPr>
          <w:rFonts w:ascii="Verdana" w:hAnsi="Verdana" w:cs="Times New Roman"/>
          <w:color w:val="000000"/>
          <w:lang w:val="en"/>
        </w:rPr>
        <w:t>  OpenID Provider Discovery</w:t>
      </w:r>
      <w:r>
        <w:rPr>
          <w:rFonts w:ascii="Verdana" w:hAnsi="Verdana" w:cs="Times New Roman"/>
          <w:color w:val="000000"/>
          <w:lang w:val="en"/>
        </w:rPr>
        <w:br/>
        <w:t>    </w:t>
      </w:r>
      <w:r>
        <w:rPr>
          <w:rFonts w:ascii="Verdana" w:hAnsi="Verdana" w:cs="Times New Roman"/>
          <w:color w:val="000000"/>
          <w:lang w:val="en"/>
        </w:rPr>
        <w:fldChar w:fldCharType="begin"/>
      </w:r>
      <w:r>
        <w:rPr>
          <w:rFonts w:ascii="Verdana" w:hAnsi="Verdana" w:cs="Times New Roman"/>
          <w:color w:val="000000"/>
          <w:lang w:val="en"/>
        </w:rPr>
        <w:instrText xml:space="preserve"> HYPERLINK "" \l "IdentifierNormalization" </w:instrText>
      </w:r>
      <w:r>
        <w:rPr>
          <w:rFonts w:ascii="Verdana" w:hAnsi="Verdana" w:cs="Times New Roman"/>
          <w:color w:val="000000"/>
          <w:lang w:val="en"/>
        </w:rPr>
        <w:fldChar w:fldCharType="separate"/>
      </w:r>
      <w:r>
        <w:rPr>
          <w:rStyle w:val="a3"/>
          <w:rFonts w:ascii="Verdana" w:hAnsi="Verdana" w:cs="Times New Roman"/>
          <w:b/>
          <w:bCs/>
          <w:lang w:val="en"/>
        </w:rPr>
        <w:t>2.1.</w:t>
      </w:r>
      <w:r>
        <w:rPr>
          <w:rFonts w:ascii="Verdana" w:hAnsi="Verdana" w:cs="Times New Roman"/>
          <w:color w:val="000000"/>
          <w:lang w:val="en"/>
        </w:rPr>
        <w:fldChar w:fldCharType="end"/>
      </w:r>
      <w:r>
        <w:rPr>
          <w:rFonts w:ascii="Verdana" w:hAnsi="Verdana" w:cs="Times New Roman"/>
          <w:color w:val="000000"/>
          <w:lang w:val="en"/>
        </w:rPr>
        <w:t>  Identifier Normalization</w:t>
      </w:r>
      <w:r>
        <w:rPr>
          <w:rFonts w:ascii="Verdana" w:hAnsi="Verdana" w:cs="Times New Roman"/>
          <w:color w:val="000000"/>
          <w:lang w:val="en"/>
        </w:rPr>
        <w:br/>
      </w:r>
      <w:r>
        <w:rPr>
          <w:rFonts w:ascii="Verdana" w:hAnsi="Verdana" w:cs="Times New Roman"/>
          <w:color w:val="000000"/>
          <w:lang w:val="en"/>
        </w:rPr>
        <w:lastRenderedPageBreak/>
        <w:t>        </w:t>
      </w:r>
      <w:r>
        <w:rPr>
          <w:rFonts w:ascii="Verdana" w:hAnsi="Verdana" w:cs="Times New Roman"/>
          <w:color w:val="000000"/>
          <w:lang w:val="en"/>
        </w:rPr>
        <w:fldChar w:fldCharType="begin"/>
      </w:r>
      <w:r>
        <w:rPr>
          <w:rFonts w:ascii="Verdana" w:hAnsi="Verdana" w:cs="Times New Roman"/>
          <w:color w:val="000000"/>
          <w:lang w:val="en"/>
        </w:rPr>
        <w:instrText xml:space="preserve"> HYPERLINK "" \l "IdentifierTypes" </w:instrText>
      </w:r>
      <w:r>
        <w:rPr>
          <w:rFonts w:ascii="Verdana" w:hAnsi="Verdana" w:cs="Times New Roman"/>
          <w:color w:val="000000"/>
          <w:lang w:val="en"/>
        </w:rPr>
        <w:fldChar w:fldCharType="separate"/>
      </w:r>
      <w:r>
        <w:rPr>
          <w:rStyle w:val="a3"/>
          <w:rFonts w:ascii="Verdana" w:hAnsi="Verdana" w:cs="Times New Roman"/>
          <w:b/>
          <w:bCs/>
          <w:lang w:val="en"/>
        </w:rPr>
        <w:t>2.1.1.</w:t>
      </w:r>
      <w:r>
        <w:rPr>
          <w:rFonts w:ascii="Verdana" w:hAnsi="Verdana" w:cs="Times New Roman"/>
          <w:color w:val="000000"/>
          <w:lang w:val="en"/>
        </w:rPr>
        <w:fldChar w:fldCharType="end"/>
      </w:r>
      <w:r>
        <w:rPr>
          <w:rFonts w:ascii="Verdana" w:hAnsi="Verdana" w:cs="Times New Roman"/>
          <w:color w:val="000000"/>
          <w:lang w:val="en"/>
        </w:rPr>
        <w:t>  User Input Identifier Types</w:t>
      </w:r>
      <w:r>
        <w:rPr>
          <w:rFonts w:ascii="Verdana" w:hAnsi="Verdana" w:cs="Times New Roman"/>
          <w:color w:val="000000"/>
          <w:lang w:val="en"/>
        </w:rPr>
        <w:br/>
        <w:t>        </w:t>
      </w:r>
      <w:r>
        <w:rPr>
          <w:rFonts w:ascii="Verdana" w:hAnsi="Verdana" w:cs="Times New Roman"/>
          <w:color w:val="000000"/>
          <w:lang w:val="en"/>
        </w:rPr>
        <w:fldChar w:fldCharType="begin"/>
      </w:r>
      <w:r>
        <w:rPr>
          <w:rFonts w:ascii="Verdana" w:hAnsi="Verdana" w:cs="Times New Roman"/>
          <w:color w:val="000000"/>
          <w:lang w:val="en"/>
        </w:rPr>
        <w:instrText xml:space="preserve"> HYPERLINK "" \l "NormalizationSteps" </w:instrText>
      </w:r>
      <w:r>
        <w:rPr>
          <w:rFonts w:ascii="Verdana" w:hAnsi="Verdana" w:cs="Times New Roman"/>
          <w:color w:val="000000"/>
          <w:lang w:val="en"/>
        </w:rPr>
        <w:fldChar w:fldCharType="separate"/>
      </w:r>
      <w:r>
        <w:rPr>
          <w:rStyle w:val="a3"/>
          <w:rFonts w:ascii="Verdana" w:hAnsi="Verdana" w:cs="Times New Roman"/>
          <w:b/>
          <w:bCs/>
          <w:lang w:val="en"/>
        </w:rPr>
        <w:t>2.1.2.</w:t>
      </w:r>
      <w:r>
        <w:rPr>
          <w:rFonts w:ascii="Verdana" w:hAnsi="Verdana" w:cs="Times New Roman"/>
          <w:color w:val="000000"/>
          <w:lang w:val="en"/>
        </w:rPr>
        <w:fldChar w:fldCharType="end"/>
      </w:r>
      <w:r>
        <w:rPr>
          <w:rFonts w:ascii="Verdana" w:hAnsi="Verdana" w:cs="Times New Roman"/>
          <w:color w:val="000000"/>
          <w:lang w:val="en"/>
        </w:rPr>
        <w:t>  Normalization Steps</w:t>
      </w:r>
      <w:r>
        <w:rPr>
          <w:rFonts w:ascii="Verdana" w:hAnsi="Verdana" w:cs="Times New Roman"/>
          <w:color w:val="000000"/>
          <w:lang w:val="en"/>
        </w:rPr>
        <w:br/>
        <w:t>    </w:t>
      </w:r>
      <w:r>
        <w:rPr>
          <w:rFonts w:ascii="Verdana" w:hAnsi="Verdana" w:cs="Times New Roman"/>
          <w:color w:val="000000"/>
          <w:lang w:val="en"/>
        </w:rPr>
        <w:fldChar w:fldCharType="begin"/>
      </w:r>
      <w:r>
        <w:rPr>
          <w:rFonts w:ascii="Verdana" w:hAnsi="Verdana" w:cs="Times New Roman"/>
          <w:color w:val="000000"/>
          <w:lang w:val="en"/>
        </w:rPr>
        <w:instrText xml:space="preserve"> HYPERLINK "" \l "Examples" </w:instrText>
      </w:r>
      <w:r>
        <w:rPr>
          <w:rFonts w:ascii="Verdana" w:hAnsi="Verdana" w:cs="Times New Roman"/>
          <w:color w:val="000000"/>
          <w:lang w:val="en"/>
        </w:rPr>
        <w:fldChar w:fldCharType="separate"/>
      </w:r>
      <w:r>
        <w:rPr>
          <w:rStyle w:val="a3"/>
          <w:rFonts w:ascii="Verdana" w:hAnsi="Verdana" w:cs="Times New Roman"/>
          <w:b/>
          <w:bCs/>
          <w:lang w:val="en"/>
        </w:rPr>
        <w:t>2.2.</w:t>
      </w:r>
      <w:r>
        <w:rPr>
          <w:rFonts w:ascii="Verdana" w:hAnsi="Verdana" w:cs="Times New Roman"/>
          <w:color w:val="000000"/>
          <w:lang w:val="en"/>
        </w:rPr>
        <w:fldChar w:fldCharType="end"/>
      </w:r>
      <w:r>
        <w:rPr>
          <w:rFonts w:ascii="Verdana" w:hAnsi="Verdana" w:cs="Times New Roman"/>
          <w:color w:val="000000"/>
          <w:lang w:val="en"/>
        </w:rPr>
        <w:t>  Non-Normative Examples</w:t>
      </w:r>
      <w:r>
        <w:rPr>
          <w:rFonts w:ascii="Verdana" w:hAnsi="Verdana" w:cs="Times New Roman"/>
          <w:color w:val="000000"/>
          <w:lang w:val="en"/>
        </w:rPr>
        <w:br/>
        <w:t>        </w:t>
      </w:r>
      <w:r>
        <w:rPr>
          <w:rFonts w:ascii="Verdana" w:hAnsi="Verdana" w:cs="Times New Roman"/>
          <w:color w:val="000000"/>
          <w:lang w:val="en"/>
        </w:rPr>
        <w:fldChar w:fldCharType="begin"/>
      </w:r>
      <w:r>
        <w:rPr>
          <w:rFonts w:ascii="Verdana" w:hAnsi="Verdana" w:cs="Times New Roman"/>
          <w:color w:val="000000"/>
          <w:lang w:val="en"/>
        </w:rPr>
        <w:instrText xml:space="preserve"> HYPERLINK "" \l "EmailSyntax" </w:instrText>
      </w:r>
      <w:r>
        <w:rPr>
          <w:rFonts w:ascii="Verdana" w:hAnsi="Verdana" w:cs="Times New Roman"/>
          <w:color w:val="000000"/>
          <w:lang w:val="en"/>
        </w:rPr>
        <w:fldChar w:fldCharType="separate"/>
      </w:r>
      <w:r>
        <w:rPr>
          <w:rStyle w:val="a3"/>
          <w:rFonts w:ascii="Verdana" w:hAnsi="Verdana" w:cs="Times New Roman"/>
          <w:b/>
          <w:bCs/>
          <w:lang w:val="en"/>
        </w:rPr>
        <w:t>2.2.1.</w:t>
      </w:r>
      <w:r>
        <w:rPr>
          <w:rFonts w:ascii="Verdana" w:hAnsi="Verdana" w:cs="Times New Roman"/>
          <w:color w:val="000000"/>
          <w:lang w:val="en"/>
        </w:rPr>
        <w:fldChar w:fldCharType="end"/>
      </w:r>
      <w:r>
        <w:rPr>
          <w:rFonts w:ascii="Verdana" w:hAnsi="Verdana" w:cs="Times New Roman"/>
          <w:color w:val="000000"/>
          <w:lang w:val="en"/>
        </w:rPr>
        <w:t>  User Input Using E-Mail Address Syntax</w:t>
      </w:r>
      <w:r>
        <w:rPr>
          <w:rFonts w:ascii="Verdana" w:hAnsi="Verdana" w:cs="Times New Roman"/>
          <w:color w:val="000000"/>
          <w:lang w:val="en"/>
        </w:rPr>
        <w:br/>
        <w:t>        </w:t>
      </w:r>
      <w:r>
        <w:rPr>
          <w:rFonts w:ascii="Verdana" w:hAnsi="Verdana" w:cs="Times New Roman"/>
          <w:color w:val="000000"/>
          <w:lang w:val="en"/>
        </w:rPr>
        <w:fldChar w:fldCharType="begin"/>
      </w:r>
      <w:r>
        <w:rPr>
          <w:rFonts w:ascii="Verdana" w:hAnsi="Verdana" w:cs="Times New Roman"/>
          <w:color w:val="000000"/>
          <w:lang w:val="en"/>
        </w:rPr>
        <w:instrText xml:space="preserve"> HYPERLINK "" \l "URLSyntax" </w:instrText>
      </w:r>
      <w:r>
        <w:rPr>
          <w:rFonts w:ascii="Verdana" w:hAnsi="Verdana" w:cs="Times New Roman"/>
          <w:color w:val="000000"/>
          <w:lang w:val="en"/>
        </w:rPr>
        <w:fldChar w:fldCharType="separate"/>
      </w:r>
      <w:r>
        <w:rPr>
          <w:rStyle w:val="a3"/>
          <w:rFonts w:ascii="Verdana" w:hAnsi="Verdana" w:cs="Times New Roman"/>
          <w:b/>
          <w:bCs/>
          <w:lang w:val="en"/>
        </w:rPr>
        <w:t>2.2.2.</w:t>
      </w:r>
      <w:r>
        <w:rPr>
          <w:rFonts w:ascii="Verdana" w:hAnsi="Verdana" w:cs="Times New Roman"/>
          <w:color w:val="000000"/>
          <w:lang w:val="en"/>
        </w:rPr>
        <w:fldChar w:fldCharType="end"/>
      </w:r>
      <w:r>
        <w:rPr>
          <w:rFonts w:ascii="Verdana" w:hAnsi="Verdana" w:cs="Times New Roman"/>
          <w:color w:val="000000"/>
          <w:lang w:val="en"/>
        </w:rPr>
        <w:t>  User Input Using URL Syntax</w:t>
      </w:r>
      <w:r>
        <w:rPr>
          <w:rFonts w:ascii="Verdana" w:hAnsi="Verdana" w:cs="Times New Roman"/>
          <w:color w:val="000000"/>
          <w:lang w:val="en"/>
        </w:rPr>
        <w:br/>
        <w:t>        </w:t>
      </w:r>
      <w:r>
        <w:rPr>
          <w:rFonts w:ascii="Verdana" w:hAnsi="Verdana" w:cs="Times New Roman"/>
          <w:color w:val="000000"/>
          <w:lang w:val="en"/>
        </w:rPr>
        <w:fldChar w:fldCharType="begin"/>
      </w:r>
      <w:r>
        <w:rPr>
          <w:rFonts w:ascii="Verdana" w:hAnsi="Verdana" w:cs="Times New Roman"/>
          <w:color w:val="000000"/>
          <w:lang w:val="en"/>
        </w:rPr>
        <w:instrText xml:space="preserve"> HYPERLINK "" \l "host.port.example" </w:instrText>
      </w:r>
      <w:r>
        <w:rPr>
          <w:rFonts w:ascii="Verdana" w:hAnsi="Verdana" w:cs="Times New Roman"/>
          <w:color w:val="000000"/>
          <w:lang w:val="en"/>
        </w:rPr>
        <w:fldChar w:fldCharType="separate"/>
      </w:r>
      <w:r>
        <w:rPr>
          <w:rStyle w:val="a3"/>
          <w:rFonts w:ascii="Verdana" w:hAnsi="Verdana" w:cs="Times New Roman"/>
          <w:b/>
          <w:bCs/>
          <w:lang w:val="en"/>
        </w:rPr>
        <w:t>2.2.3.</w:t>
      </w:r>
      <w:r>
        <w:rPr>
          <w:rFonts w:ascii="Verdana" w:hAnsi="Verdana" w:cs="Times New Roman"/>
          <w:color w:val="000000"/>
          <w:lang w:val="en"/>
        </w:rPr>
        <w:fldChar w:fldCharType="end"/>
      </w:r>
      <w:r>
        <w:rPr>
          <w:rFonts w:ascii="Verdana" w:hAnsi="Verdana" w:cs="Times New Roman"/>
          <w:color w:val="000000"/>
          <w:lang w:val="en"/>
        </w:rPr>
        <w:t>  User Input Using Hostname and Port Syntax</w:t>
      </w:r>
      <w:r>
        <w:rPr>
          <w:rFonts w:ascii="Verdana" w:hAnsi="Verdana" w:cs="Times New Roman"/>
          <w:color w:val="000000"/>
          <w:lang w:val="en"/>
        </w:rPr>
        <w:br/>
      </w:r>
      <w:r>
        <w:rPr>
          <w:rFonts w:ascii="Verdana" w:hAnsi="Verdana" w:cs="Times New Roman"/>
          <w:color w:val="000000"/>
          <w:lang w:val="en"/>
        </w:rPr>
        <w:fldChar w:fldCharType="begin"/>
      </w:r>
      <w:r>
        <w:rPr>
          <w:rFonts w:ascii="Verdana" w:hAnsi="Verdana" w:cs="Times New Roman"/>
          <w:color w:val="000000"/>
          <w:lang w:val="en"/>
        </w:rPr>
        <w:instrText xml:space="preserve"> HYPERLINK "" \l "ProviderMetadata" </w:instrText>
      </w:r>
      <w:r>
        <w:rPr>
          <w:rFonts w:ascii="Verdana" w:hAnsi="Verdana" w:cs="Times New Roman"/>
          <w:color w:val="000000"/>
          <w:lang w:val="en"/>
        </w:rPr>
        <w:fldChar w:fldCharType="separate"/>
      </w:r>
      <w:r>
        <w:rPr>
          <w:rStyle w:val="a3"/>
          <w:rFonts w:ascii="Verdana" w:hAnsi="Verdana" w:cs="Times New Roman"/>
          <w:b/>
          <w:bCs/>
          <w:lang w:val="en"/>
        </w:rPr>
        <w:t>3.</w:t>
      </w:r>
      <w:r>
        <w:rPr>
          <w:rFonts w:ascii="Verdana" w:hAnsi="Verdana" w:cs="Times New Roman"/>
          <w:color w:val="000000"/>
          <w:lang w:val="en"/>
        </w:rPr>
        <w:fldChar w:fldCharType="end"/>
      </w:r>
      <w:r>
        <w:rPr>
          <w:rFonts w:ascii="Verdana" w:hAnsi="Verdana" w:cs="Times New Roman"/>
          <w:color w:val="000000"/>
          <w:lang w:val="en"/>
        </w:rPr>
        <w:t>  OpenID Provider Metadata</w:t>
      </w:r>
      <w:r>
        <w:rPr>
          <w:rFonts w:ascii="Verdana" w:hAnsi="Verdana" w:cs="Times New Roman"/>
          <w:color w:val="000000"/>
          <w:lang w:val="en"/>
        </w:rPr>
        <w:br/>
      </w:r>
      <w:r>
        <w:rPr>
          <w:rFonts w:ascii="Verdana" w:hAnsi="Verdana" w:cs="Times New Roman"/>
          <w:color w:val="000000"/>
          <w:lang w:val="en"/>
        </w:rPr>
        <w:fldChar w:fldCharType="begin"/>
      </w:r>
      <w:r>
        <w:rPr>
          <w:rFonts w:ascii="Verdana" w:hAnsi="Verdana" w:cs="Times New Roman"/>
          <w:color w:val="000000"/>
          <w:lang w:val="en"/>
        </w:rPr>
        <w:instrText xml:space="preserve"> HYPERLINK "" \l "ProviderConfig" </w:instrText>
      </w:r>
      <w:r>
        <w:rPr>
          <w:rFonts w:ascii="Verdana" w:hAnsi="Verdana" w:cs="Times New Roman"/>
          <w:color w:val="000000"/>
          <w:lang w:val="en"/>
        </w:rPr>
        <w:fldChar w:fldCharType="separate"/>
      </w:r>
      <w:r>
        <w:rPr>
          <w:rStyle w:val="a3"/>
          <w:rFonts w:ascii="Verdana" w:hAnsi="Verdana" w:cs="Times New Roman"/>
          <w:b/>
          <w:bCs/>
          <w:lang w:val="en"/>
        </w:rPr>
        <w:t>4.</w:t>
      </w:r>
      <w:r>
        <w:rPr>
          <w:rFonts w:ascii="Verdana" w:hAnsi="Verdana" w:cs="Times New Roman"/>
          <w:color w:val="000000"/>
          <w:lang w:val="en"/>
        </w:rPr>
        <w:fldChar w:fldCharType="end"/>
      </w:r>
      <w:r>
        <w:rPr>
          <w:rFonts w:ascii="Verdana" w:hAnsi="Verdana" w:cs="Times New Roman"/>
          <w:color w:val="000000"/>
          <w:lang w:val="en"/>
        </w:rPr>
        <w:t>  Obtaining OpenID Provider Configuration Information</w:t>
      </w:r>
      <w:r>
        <w:rPr>
          <w:rFonts w:ascii="Verdana" w:hAnsi="Verdana" w:cs="Times New Roman"/>
          <w:color w:val="000000"/>
          <w:lang w:val="en"/>
        </w:rPr>
        <w:br/>
        <w:t>    </w:t>
      </w:r>
      <w:r>
        <w:rPr>
          <w:rFonts w:ascii="Verdana" w:hAnsi="Verdana" w:cs="Times New Roman"/>
          <w:color w:val="000000"/>
          <w:lang w:val="en"/>
        </w:rPr>
        <w:fldChar w:fldCharType="begin"/>
      </w:r>
      <w:r>
        <w:rPr>
          <w:rFonts w:ascii="Verdana" w:hAnsi="Verdana" w:cs="Times New Roman"/>
          <w:color w:val="000000"/>
          <w:lang w:val="en"/>
        </w:rPr>
        <w:instrText xml:space="preserve"> HYPERLINK "" \l "ProviderConfigurationRequest" </w:instrText>
      </w:r>
      <w:r>
        <w:rPr>
          <w:rFonts w:ascii="Verdana" w:hAnsi="Verdana" w:cs="Times New Roman"/>
          <w:color w:val="000000"/>
          <w:lang w:val="en"/>
        </w:rPr>
        <w:fldChar w:fldCharType="separate"/>
      </w:r>
      <w:r>
        <w:rPr>
          <w:rStyle w:val="a3"/>
          <w:rFonts w:ascii="Verdana" w:hAnsi="Verdana" w:cs="Times New Roman"/>
          <w:b/>
          <w:bCs/>
          <w:lang w:val="en"/>
        </w:rPr>
        <w:t>4.1.</w:t>
      </w:r>
      <w:r>
        <w:rPr>
          <w:rFonts w:ascii="Verdana" w:hAnsi="Verdana" w:cs="Times New Roman"/>
          <w:color w:val="000000"/>
          <w:lang w:val="en"/>
        </w:rPr>
        <w:fldChar w:fldCharType="end"/>
      </w:r>
      <w:r>
        <w:rPr>
          <w:rFonts w:ascii="Verdana" w:hAnsi="Verdana" w:cs="Times New Roman"/>
          <w:color w:val="000000"/>
          <w:lang w:val="en"/>
        </w:rPr>
        <w:t>  OpenID Provider Configuration Request</w:t>
      </w:r>
      <w:r>
        <w:rPr>
          <w:rFonts w:ascii="Verdana" w:hAnsi="Verdana" w:cs="Times New Roman"/>
          <w:color w:val="000000"/>
          <w:lang w:val="en"/>
        </w:rPr>
        <w:br/>
        <w:t>    </w:t>
      </w:r>
      <w:r>
        <w:rPr>
          <w:rFonts w:ascii="Verdana" w:hAnsi="Verdana" w:cs="Times New Roman"/>
          <w:color w:val="000000"/>
          <w:lang w:val="en"/>
        </w:rPr>
        <w:fldChar w:fldCharType="begin"/>
      </w:r>
      <w:r>
        <w:rPr>
          <w:rFonts w:ascii="Verdana" w:hAnsi="Verdana" w:cs="Times New Roman"/>
          <w:color w:val="000000"/>
          <w:lang w:val="en"/>
        </w:rPr>
        <w:instrText xml:space="preserve"> HYPERLINK "" \l "ProviderConfigurationResponse" </w:instrText>
      </w:r>
      <w:r>
        <w:rPr>
          <w:rFonts w:ascii="Verdana" w:hAnsi="Verdana" w:cs="Times New Roman"/>
          <w:color w:val="000000"/>
          <w:lang w:val="en"/>
        </w:rPr>
        <w:fldChar w:fldCharType="separate"/>
      </w:r>
      <w:r>
        <w:rPr>
          <w:rStyle w:val="a3"/>
          <w:rFonts w:ascii="Verdana" w:hAnsi="Verdana" w:cs="Times New Roman"/>
          <w:b/>
          <w:bCs/>
          <w:lang w:val="en"/>
        </w:rPr>
        <w:t>4.2.</w:t>
      </w:r>
      <w:r>
        <w:rPr>
          <w:rFonts w:ascii="Verdana" w:hAnsi="Verdana" w:cs="Times New Roman"/>
          <w:color w:val="000000"/>
          <w:lang w:val="en"/>
        </w:rPr>
        <w:fldChar w:fldCharType="end"/>
      </w:r>
      <w:r>
        <w:rPr>
          <w:rFonts w:ascii="Verdana" w:hAnsi="Verdana" w:cs="Times New Roman"/>
          <w:color w:val="000000"/>
          <w:lang w:val="en"/>
        </w:rPr>
        <w:t>  OpenID Provider Configuration Response</w:t>
      </w:r>
      <w:r>
        <w:rPr>
          <w:rFonts w:ascii="Verdana" w:hAnsi="Verdana" w:cs="Times New Roman"/>
          <w:color w:val="000000"/>
          <w:lang w:val="en"/>
        </w:rPr>
        <w:br/>
        <w:t>    </w:t>
      </w:r>
      <w:r>
        <w:rPr>
          <w:rFonts w:ascii="Verdana" w:hAnsi="Verdana" w:cs="Times New Roman"/>
          <w:color w:val="000000"/>
          <w:lang w:val="en"/>
        </w:rPr>
        <w:fldChar w:fldCharType="begin"/>
      </w:r>
      <w:r>
        <w:rPr>
          <w:rFonts w:ascii="Verdana" w:hAnsi="Verdana" w:cs="Times New Roman"/>
          <w:color w:val="000000"/>
          <w:lang w:val="en"/>
        </w:rPr>
        <w:instrText xml:space="preserve"> HYPERLINK "" \l "ProviderConfigurationValidation" </w:instrText>
      </w:r>
      <w:r>
        <w:rPr>
          <w:rFonts w:ascii="Verdana" w:hAnsi="Verdana" w:cs="Times New Roman"/>
          <w:color w:val="000000"/>
          <w:lang w:val="en"/>
        </w:rPr>
        <w:fldChar w:fldCharType="separate"/>
      </w:r>
      <w:r>
        <w:rPr>
          <w:rStyle w:val="a3"/>
          <w:rFonts w:ascii="Verdana" w:hAnsi="Verdana" w:cs="Times New Roman"/>
          <w:b/>
          <w:bCs/>
          <w:lang w:val="en"/>
        </w:rPr>
        <w:t>4.3.</w:t>
      </w:r>
      <w:r>
        <w:rPr>
          <w:rFonts w:ascii="Verdana" w:hAnsi="Verdana" w:cs="Times New Roman"/>
          <w:color w:val="000000"/>
          <w:lang w:val="en"/>
        </w:rPr>
        <w:fldChar w:fldCharType="end"/>
      </w:r>
      <w:r>
        <w:rPr>
          <w:rFonts w:ascii="Verdana" w:hAnsi="Verdana" w:cs="Times New Roman"/>
          <w:color w:val="000000"/>
          <w:lang w:val="en"/>
        </w:rPr>
        <w:t>  OpenID Provider Configuration Validation</w:t>
      </w:r>
      <w:r>
        <w:rPr>
          <w:rFonts w:ascii="Verdana" w:hAnsi="Verdana" w:cs="Times New Roman"/>
          <w:color w:val="000000"/>
          <w:lang w:val="en"/>
        </w:rPr>
        <w:br/>
      </w:r>
      <w:r>
        <w:rPr>
          <w:rFonts w:ascii="Verdana" w:hAnsi="Verdana" w:cs="Times New Roman"/>
          <w:color w:val="000000"/>
          <w:lang w:val="en"/>
        </w:rPr>
        <w:fldChar w:fldCharType="begin"/>
      </w:r>
      <w:r>
        <w:rPr>
          <w:rFonts w:ascii="Verdana" w:hAnsi="Verdana" w:cs="Times New Roman"/>
          <w:color w:val="000000"/>
          <w:lang w:val="en"/>
        </w:rPr>
        <w:instrText xml:space="preserve"> HYPERLINK "" \l "stringops" </w:instrText>
      </w:r>
      <w:r>
        <w:rPr>
          <w:rFonts w:ascii="Verdana" w:hAnsi="Verdana" w:cs="Times New Roman"/>
          <w:color w:val="000000"/>
          <w:lang w:val="en"/>
        </w:rPr>
        <w:fldChar w:fldCharType="separate"/>
      </w:r>
      <w:r>
        <w:rPr>
          <w:rStyle w:val="a3"/>
          <w:rFonts w:ascii="Verdana" w:hAnsi="Verdana" w:cs="Times New Roman"/>
          <w:b/>
          <w:bCs/>
          <w:lang w:val="en"/>
        </w:rPr>
        <w:t>5.</w:t>
      </w:r>
      <w:r>
        <w:rPr>
          <w:rFonts w:ascii="Verdana" w:hAnsi="Verdana" w:cs="Times New Roman"/>
          <w:color w:val="000000"/>
          <w:lang w:val="en"/>
        </w:rPr>
        <w:fldChar w:fldCharType="end"/>
      </w:r>
      <w:r>
        <w:rPr>
          <w:rFonts w:ascii="Verdana" w:hAnsi="Verdana" w:cs="Times New Roman"/>
          <w:color w:val="000000"/>
          <w:lang w:val="en"/>
        </w:rPr>
        <w:t>  String Operations</w:t>
      </w:r>
      <w:r>
        <w:rPr>
          <w:rFonts w:ascii="Verdana" w:hAnsi="Verdana" w:cs="Times New Roman"/>
          <w:color w:val="000000"/>
          <w:lang w:val="en"/>
        </w:rPr>
        <w:br/>
      </w:r>
      <w:r>
        <w:rPr>
          <w:rFonts w:ascii="Verdana" w:hAnsi="Verdana" w:cs="Times New Roman"/>
          <w:color w:val="000000"/>
          <w:lang w:val="en"/>
        </w:rPr>
        <w:fldChar w:fldCharType="begin"/>
      </w:r>
      <w:r>
        <w:rPr>
          <w:rFonts w:ascii="Verdana" w:hAnsi="Verdana" w:cs="Times New Roman"/>
          <w:color w:val="000000"/>
          <w:lang w:val="en"/>
        </w:rPr>
        <w:instrText xml:space="preserve"> HYPERLINK "" \l "ImplementationConsiderations" </w:instrText>
      </w:r>
      <w:r>
        <w:rPr>
          <w:rFonts w:ascii="Verdana" w:hAnsi="Verdana" w:cs="Times New Roman"/>
          <w:color w:val="000000"/>
          <w:lang w:val="en"/>
        </w:rPr>
        <w:fldChar w:fldCharType="separate"/>
      </w:r>
      <w:r>
        <w:rPr>
          <w:rStyle w:val="a3"/>
          <w:rFonts w:ascii="Verdana" w:hAnsi="Verdana" w:cs="Times New Roman"/>
          <w:b/>
          <w:bCs/>
          <w:lang w:val="en"/>
        </w:rPr>
        <w:t>6.</w:t>
      </w:r>
      <w:r>
        <w:rPr>
          <w:rFonts w:ascii="Verdana" w:hAnsi="Verdana" w:cs="Times New Roman"/>
          <w:color w:val="000000"/>
          <w:lang w:val="en"/>
        </w:rPr>
        <w:fldChar w:fldCharType="end"/>
      </w:r>
      <w:r>
        <w:rPr>
          <w:rFonts w:ascii="Verdana" w:hAnsi="Verdana" w:cs="Times New Roman"/>
          <w:color w:val="000000"/>
          <w:lang w:val="en"/>
        </w:rPr>
        <w:t>  Implementation Considerations</w:t>
      </w:r>
      <w:r>
        <w:rPr>
          <w:rFonts w:ascii="Verdana" w:hAnsi="Verdana" w:cs="Times New Roman"/>
          <w:color w:val="000000"/>
          <w:lang w:val="en"/>
        </w:rPr>
        <w:br/>
      </w:r>
      <w:r>
        <w:rPr>
          <w:rFonts w:ascii="Verdana" w:hAnsi="Verdana" w:cs="Times New Roman"/>
          <w:color w:val="000000"/>
          <w:lang w:val="en"/>
        </w:rPr>
        <w:fldChar w:fldCharType="begin"/>
      </w:r>
      <w:r>
        <w:rPr>
          <w:rFonts w:ascii="Verdana" w:hAnsi="Verdana" w:cs="Times New Roman"/>
          <w:color w:val="000000"/>
          <w:lang w:val="en"/>
        </w:rPr>
        <w:instrText xml:space="preserve"> HYPERLINK "" \l "Security" </w:instrText>
      </w:r>
      <w:r>
        <w:rPr>
          <w:rFonts w:ascii="Verdana" w:hAnsi="Verdana" w:cs="Times New Roman"/>
          <w:color w:val="000000"/>
          <w:lang w:val="en"/>
        </w:rPr>
        <w:fldChar w:fldCharType="separate"/>
      </w:r>
      <w:r>
        <w:rPr>
          <w:rStyle w:val="a3"/>
          <w:rFonts w:ascii="Verdana" w:hAnsi="Verdana" w:cs="Times New Roman"/>
          <w:b/>
          <w:bCs/>
          <w:lang w:val="en"/>
        </w:rPr>
        <w:t>7.</w:t>
      </w:r>
      <w:r>
        <w:rPr>
          <w:rFonts w:ascii="Verdana" w:hAnsi="Verdana" w:cs="Times New Roman"/>
          <w:color w:val="000000"/>
          <w:lang w:val="en"/>
        </w:rPr>
        <w:fldChar w:fldCharType="end"/>
      </w:r>
      <w:r>
        <w:rPr>
          <w:rFonts w:ascii="Verdana" w:hAnsi="Verdana" w:cs="Times New Roman"/>
          <w:color w:val="000000"/>
          <w:lang w:val="en"/>
        </w:rPr>
        <w:t>  Security Considerations</w:t>
      </w:r>
      <w:r>
        <w:rPr>
          <w:rFonts w:ascii="Verdana" w:hAnsi="Verdana" w:cs="Times New Roman"/>
          <w:color w:val="000000"/>
          <w:lang w:val="en"/>
        </w:rPr>
        <w:br/>
        <w:t>    </w:t>
      </w:r>
      <w:r>
        <w:rPr>
          <w:rFonts w:ascii="Verdana" w:hAnsi="Verdana" w:cs="Times New Roman"/>
          <w:color w:val="000000"/>
          <w:lang w:val="en"/>
        </w:rPr>
        <w:fldChar w:fldCharType="begin"/>
      </w:r>
      <w:r>
        <w:rPr>
          <w:rFonts w:ascii="Verdana" w:hAnsi="Verdana" w:cs="Times New Roman"/>
          <w:color w:val="000000"/>
          <w:lang w:val="en"/>
        </w:rPr>
        <w:instrText xml:space="preserve"> HYPERLINK "" \l "TLS_requirements" </w:instrText>
      </w:r>
      <w:r>
        <w:rPr>
          <w:rFonts w:ascii="Verdana" w:hAnsi="Verdana" w:cs="Times New Roman"/>
          <w:color w:val="000000"/>
          <w:lang w:val="en"/>
        </w:rPr>
        <w:fldChar w:fldCharType="separate"/>
      </w:r>
      <w:r>
        <w:rPr>
          <w:rStyle w:val="a3"/>
          <w:rFonts w:ascii="Verdana" w:hAnsi="Verdana" w:cs="Times New Roman"/>
          <w:b/>
          <w:bCs/>
          <w:lang w:val="en"/>
        </w:rPr>
        <w:t>7.1.</w:t>
      </w:r>
      <w:r>
        <w:rPr>
          <w:rFonts w:ascii="Verdana" w:hAnsi="Verdana" w:cs="Times New Roman"/>
          <w:color w:val="000000"/>
          <w:lang w:val="en"/>
        </w:rPr>
        <w:fldChar w:fldCharType="end"/>
      </w:r>
      <w:r>
        <w:rPr>
          <w:rFonts w:ascii="Verdana" w:hAnsi="Verdana" w:cs="Times New Roman"/>
          <w:color w:val="000000"/>
          <w:lang w:val="en"/>
        </w:rPr>
        <w:t>  TLS Requirements</w:t>
      </w:r>
      <w:r>
        <w:rPr>
          <w:rFonts w:ascii="Verdana" w:hAnsi="Verdana" w:cs="Times New Roman"/>
          <w:color w:val="000000"/>
          <w:lang w:val="en"/>
        </w:rPr>
        <w:br/>
      </w:r>
      <w:r>
        <w:rPr>
          <w:rFonts w:ascii="Verdana" w:hAnsi="Verdana" w:cs="Times New Roman"/>
          <w:color w:val="000000"/>
          <w:lang w:val="en"/>
        </w:rPr>
        <w:fldChar w:fldCharType="begin"/>
      </w:r>
      <w:r>
        <w:rPr>
          <w:rFonts w:ascii="Verdana" w:hAnsi="Verdana" w:cs="Times New Roman"/>
          <w:color w:val="000000"/>
          <w:lang w:val="en"/>
        </w:rPr>
        <w:instrText xml:space="preserve"> HYPERLINK "" \l "IANA" </w:instrText>
      </w:r>
      <w:r>
        <w:rPr>
          <w:rFonts w:ascii="Verdana" w:hAnsi="Verdana" w:cs="Times New Roman"/>
          <w:color w:val="000000"/>
          <w:lang w:val="en"/>
        </w:rPr>
        <w:fldChar w:fldCharType="separate"/>
      </w:r>
      <w:r>
        <w:rPr>
          <w:rStyle w:val="a3"/>
          <w:rFonts w:ascii="Verdana" w:hAnsi="Verdana" w:cs="Times New Roman"/>
          <w:b/>
          <w:bCs/>
          <w:lang w:val="en"/>
        </w:rPr>
        <w:t>8.</w:t>
      </w:r>
      <w:r>
        <w:rPr>
          <w:rFonts w:ascii="Verdana" w:hAnsi="Verdana" w:cs="Times New Roman"/>
          <w:color w:val="000000"/>
          <w:lang w:val="en"/>
        </w:rPr>
        <w:fldChar w:fldCharType="end"/>
      </w:r>
      <w:r>
        <w:rPr>
          <w:rFonts w:ascii="Verdana" w:hAnsi="Verdana" w:cs="Times New Roman"/>
          <w:color w:val="000000"/>
          <w:lang w:val="en"/>
        </w:rPr>
        <w:t>  IANA Considerations</w:t>
      </w:r>
      <w:r>
        <w:rPr>
          <w:rFonts w:ascii="Verdana" w:hAnsi="Verdana" w:cs="Times New Roman"/>
          <w:color w:val="000000"/>
          <w:lang w:val="en"/>
        </w:rPr>
        <w:br/>
        <w:t>    </w:t>
      </w:r>
      <w:r>
        <w:rPr>
          <w:rFonts w:ascii="Verdana" w:hAnsi="Verdana" w:cs="Times New Roman"/>
          <w:color w:val="000000"/>
          <w:lang w:val="en"/>
        </w:rPr>
        <w:fldChar w:fldCharType="begin"/>
      </w:r>
      <w:r>
        <w:rPr>
          <w:rFonts w:ascii="Verdana" w:hAnsi="Verdana" w:cs="Times New Roman"/>
          <w:color w:val="000000"/>
          <w:lang w:val="en"/>
        </w:rPr>
        <w:instrText xml:space="preserve"> HYPERLINK "" \l "WellKnownRegistry" </w:instrText>
      </w:r>
      <w:r>
        <w:rPr>
          <w:rFonts w:ascii="Verdana" w:hAnsi="Verdana" w:cs="Times New Roman"/>
          <w:color w:val="000000"/>
          <w:lang w:val="en"/>
        </w:rPr>
        <w:fldChar w:fldCharType="separate"/>
      </w:r>
      <w:r>
        <w:rPr>
          <w:rStyle w:val="a3"/>
          <w:rFonts w:ascii="Verdana" w:hAnsi="Verdana" w:cs="Times New Roman"/>
          <w:b/>
          <w:bCs/>
          <w:lang w:val="en"/>
        </w:rPr>
        <w:t>8.1.</w:t>
      </w:r>
      <w:r>
        <w:rPr>
          <w:rFonts w:ascii="Verdana" w:hAnsi="Verdana" w:cs="Times New Roman"/>
          <w:color w:val="000000"/>
          <w:lang w:val="en"/>
        </w:rPr>
        <w:fldChar w:fldCharType="end"/>
      </w:r>
      <w:r>
        <w:rPr>
          <w:rFonts w:ascii="Verdana" w:hAnsi="Verdana" w:cs="Times New Roman"/>
          <w:color w:val="000000"/>
          <w:lang w:val="en"/>
        </w:rPr>
        <w:t>  Well-Known URI Registry</w:t>
      </w:r>
      <w:r>
        <w:rPr>
          <w:rFonts w:ascii="Verdana" w:hAnsi="Verdana" w:cs="Times New Roman"/>
          <w:color w:val="000000"/>
          <w:lang w:val="en"/>
        </w:rPr>
        <w:br/>
        <w:t>        </w:t>
      </w:r>
      <w:r>
        <w:rPr>
          <w:rFonts w:ascii="Verdana" w:hAnsi="Verdana" w:cs="Times New Roman"/>
          <w:color w:val="000000"/>
          <w:lang w:val="en"/>
        </w:rPr>
        <w:fldChar w:fldCharType="begin"/>
      </w:r>
      <w:r>
        <w:rPr>
          <w:rFonts w:ascii="Verdana" w:hAnsi="Verdana" w:cs="Times New Roman"/>
          <w:color w:val="000000"/>
          <w:lang w:val="en"/>
        </w:rPr>
        <w:instrText xml:space="preserve"> HYPERLINK "" \l "WellKnownContents" </w:instrText>
      </w:r>
      <w:r>
        <w:rPr>
          <w:rFonts w:ascii="Verdana" w:hAnsi="Verdana" w:cs="Times New Roman"/>
          <w:color w:val="000000"/>
          <w:lang w:val="en"/>
        </w:rPr>
        <w:fldChar w:fldCharType="separate"/>
      </w:r>
      <w:r>
        <w:rPr>
          <w:rStyle w:val="a3"/>
          <w:rFonts w:ascii="Verdana" w:hAnsi="Verdana" w:cs="Times New Roman"/>
          <w:b/>
          <w:bCs/>
          <w:lang w:val="en"/>
        </w:rPr>
        <w:t>8.1.1.</w:t>
      </w:r>
      <w:r>
        <w:rPr>
          <w:rFonts w:ascii="Verdana" w:hAnsi="Verdana" w:cs="Times New Roman"/>
          <w:color w:val="000000"/>
          <w:lang w:val="en"/>
        </w:rPr>
        <w:fldChar w:fldCharType="end"/>
      </w:r>
      <w:r>
        <w:rPr>
          <w:rFonts w:ascii="Verdana" w:hAnsi="Verdana" w:cs="Times New Roman"/>
          <w:color w:val="000000"/>
          <w:lang w:val="en"/>
        </w:rPr>
        <w:t>  Registry Contents</w:t>
      </w:r>
      <w:r>
        <w:rPr>
          <w:rFonts w:ascii="Verdana" w:hAnsi="Verdana" w:cs="Times New Roman"/>
          <w:color w:val="000000"/>
          <w:lang w:val="en"/>
        </w:rPr>
        <w:br/>
      </w:r>
      <w:r>
        <w:rPr>
          <w:rFonts w:ascii="Verdana" w:hAnsi="Verdana" w:cs="Times New Roman"/>
          <w:color w:val="000000"/>
          <w:lang w:val="en"/>
        </w:rPr>
        <w:fldChar w:fldCharType="begin"/>
      </w:r>
      <w:r>
        <w:rPr>
          <w:rFonts w:ascii="Verdana" w:hAnsi="Verdana" w:cs="Times New Roman"/>
          <w:color w:val="000000"/>
          <w:lang w:val="en"/>
        </w:rPr>
        <w:instrText xml:space="preserve"> HYPERLINK "" \l "rfc.references1" </w:instrText>
      </w:r>
      <w:r>
        <w:rPr>
          <w:rFonts w:ascii="Verdana" w:hAnsi="Verdana" w:cs="Times New Roman"/>
          <w:color w:val="000000"/>
          <w:lang w:val="en"/>
        </w:rPr>
        <w:fldChar w:fldCharType="separate"/>
      </w:r>
      <w:r>
        <w:rPr>
          <w:rStyle w:val="a3"/>
          <w:rFonts w:ascii="Verdana" w:hAnsi="Verdana" w:cs="Times New Roman"/>
          <w:b/>
          <w:bCs/>
          <w:lang w:val="en"/>
        </w:rPr>
        <w:t>9.</w:t>
      </w:r>
      <w:r>
        <w:rPr>
          <w:rFonts w:ascii="Verdana" w:hAnsi="Verdana" w:cs="Times New Roman"/>
          <w:color w:val="000000"/>
          <w:lang w:val="en"/>
        </w:rPr>
        <w:fldChar w:fldCharType="end"/>
      </w:r>
      <w:r>
        <w:rPr>
          <w:rFonts w:ascii="Verdana" w:hAnsi="Verdana" w:cs="Times New Roman"/>
          <w:color w:val="000000"/>
          <w:lang w:val="en"/>
        </w:rPr>
        <w:t>  References</w:t>
      </w:r>
      <w:r>
        <w:rPr>
          <w:rFonts w:ascii="Verdana" w:hAnsi="Verdana" w:cs="Times New Roman"/>
          <w:color w:val="000000"/>
          <w:lang w:val="en"/>
        </w:rPr>
        <w:br/>
        <w:t>    </w:t>
      </w:r>
      <w:r>
        <w:rPr>
          <w:rFonts w:ascii="Verdana" w:hAnsi="Verdana" w:cs="Times New Roman"/>
          <w:color w:val="000000"/>
          <w:lang w:val="en"/>
        </w:rPr>
        <w:fldChar w:fldCharType="begin"/>
      </w:r>
      <w:r>
        <w:rPr>
          <w:rFonts w:ascii="Verdana" w:hAnsi="Verdana" w:cs="Times New Roman"/>
          <w:color w:val="000000"/>
          <w:lang w:val="en"/>
        </w:rPr>
        <w:instrText xml:space="preserve"> HYPERLINK "" \l "rfc.references1" </w:instrText>
      </w:r>
      <w:r>
        <w:rPr>
          <w:rFonts w:ascii="Verdana" w:hAnsi="Verdana" w:cs="Times New Roman"/>
          <w:color w:val="000000"/>
          <w:lang w:val="en"/>
        </w:rPr>
        <w:fldChar w:fldCharType="separate"/>
      </w:r>
      <w:r>
        <w:rPr>
          <w:rStyle w:val="a3"/>
          <w:rFonts w:ascii="Verdana" w:hAnsi="Verdana" w:cs="Times New Roman"/>
          <w:b/>
          <w:bCs/>
          <w:lang w:val="en"/>
        </w:rPr>
        <w:t>9.1.</w:t>
      </w:r>
      <w:r>
        <w:rPr>
          <w:rFonts w:ascii="Verdana" w:hAnsi="Verdana" w:cs="Times New Roman"/>
          <w:color w:val="000000"/>
          <w:lang w:val="en"/>
        </w:rPr>
        <w:fldChar w:fldCharType="end"/>
      </w:r>
      <w:r>
        <w:rPr>
          <w:rFonts w:ascii="Verdana" w:hAnsi="Verdana" w:cs="Times New Roman"/>
          <w:color w:val="000000"/>
          <w:lang w:val="en"/>
        </w:rPr>
        <w:t>  Normative References</w:t>
      </w:r>
      <w:r>
        <w:rPr>
          <w:rFonts w:ascii="Verdana" w:hAnsi="Verdana" w:cs="Times New Roman"/>
          <w:color w:val="000000"/>
          <w:lang w:val="en"/>
        </w:rPr>
        <w:br/>
        <w:t>    </w:t>
      </w:r>
      <w:r>
        <w:rPr>
          <w:rFonts w:ascii="Verdana" w:hAnsi="Verdana" w:cs="Times New Roman"/>
          <w:color w:val="000000"/>
          <w:lang w:val="en"/>
        </w:rPr>
        <w:fldChar w:fldCharType="begin"/>
      </w:r>
      <w:r>
        <w:rPr>
          <w:rFonts w:ascii="Verdana" w:hAnsi="Verdana" w:cs="Times New Roman"/>
          <w:color w:val="000000"/>
          <w:lang w:val="en"/>
        </w:rPr>
        <w:instrText xml:space="preserve"> HYPERLINK "" \l "rfc.references2" </w:instrText>
      </w:r>
      <w:r>
        <w:rPr>
          <w:rFonts w:ascii="Verdana" w:hAnsi="Verdana" w:cs="Times New Roman"/>
          <w:color w:val="000000"/>
          <w:lang w:val="en"/>
        </w:rPr>
        <w:fldChar w:fldCharType="separate"/>
      </w:r>
      <w:r>
        <w:rPr>
          <w:rStyle w:val="a3"/>
          <w:rFonts w:ascii="Verdana" w:hAnsi="Verdana" w:cs="Times New Roman"/>
          <w:b/>
          <w:bCs/>
          <w:lang w:val="en"/>
        </w:rPr>
        <w:t>9.2.</w:t>
      </w:r>
      <w:r>
        <w:rPr>
          <w:rFonts w:ascii="Verdana" w:hAnsi="Verdana" w:cs="Times New Roman"/>
          <w:color w:val="000000"/>
          <w:lang w:val="en"/>
        </w:rPr>
        <w:fldChar w:fldCharType="end"/>
      </w:r>
      <w:r>
        <w:rPr>
          <w:rFonts w:ascii="Verdana" w:hAnsi="Verdana" w:cs="Times New Roman"/>
          <w:color w:val="000000"/>
          <w:lang w:val="en"/>
        </w:rPr>
        <w:t>  Informative References</w:t>
      </w:r>
      <w:r>
        <w:rPr>
          <w:rFonts w:ascii="Verdana" w:hAnsi="Verdana" w:cs="Times New Roman"/>
          <w:color w:val="000000"/>
          <w:lang w:val="en"/>
        </w:rPr>
        <w:br/>
      </w:r>
      <w:r>
        <w:rPr>
          <w:rFonts w:ascii="Verdana" w:hAnsi="Verdana" w:cs="Times New Roman"/>
          <w:color w:val="000000"/>
          <w:lang w:val="en"/>
        </w:rPr>
        <w:fldChar w:fldCharType="begin"/>
      </w:r>
      <w:r>
        <w:rPr>
          <w:rFonts w:ascii="Verdana" w:hAnsi="Verdana" w:cs="Times New Roman"/>
          <w:color w:val="000000"/>
          <w:lang w:val="en"/>
        </w:rPr>
        <w:instrText xml:space="preserve"> HYPERLINK "" \l "Acknowledgements" </w:instrText>
      </w:r>
      <w:r>
        <w:rPr>
          <w:rFonts w:ascii="Verdana" w:hAnsi="Verdana" w:cs="Times New Roman"/>
          <w:color w:val="000000"/>
          <w:lang w:val="en"/>
        </w:rPr>
        <w:fldChar w:fldCharType="separate"/>
      </w:r>
      <w:r>
        <w:rPr>
          <w:rStyle w:val="a3"/>
          <w:rFonts w:ascii="Verdana" w:hAnsi="Verdana" w:cs="Times New Roman"/>
          <w:b/>
          <w:bCs/>
          <w:lang w:val="en"/>
        </w:rPr>
        <w:t>Appendix A.</w:t>
      </w:r>
      <w:r>
        <w:rPr>
          <w:rFonts w:ascii="Verdana" w:hAnsi="Verdana" w:cs="Times New Roman"/>
          <w:color w:val="000000"/>
          <w:lang w:val="en"/>
        </w:rPr>
        <w:fldChar w:fldCharType="end"/>
      </w:r>
      <w:r>
        <w:rPr>
          <w:rFonts w:ascii="Verdana" w:hAnsi="Verdana" w:cs="Times New Roman"/>
          <w:color w:val="000000"/>
          <w:lang w:val="en"/>
        </w:rPr>
        <w:t>  Acknowledgements</w:t>
      </w:r>
      <w:r>
        <w:rPr>
          <w:rFonts w:ascii="Verdana" w:hAnsi="Verdana" w:cs="Times New Roman"/>
          <w:color w:val="000000"/>
          <w:lang w:val="en"/>
        </w:rPr>
        <w:br/>
      </w:r>
      <w:r>
        <w:rPr>
          <w:rFonts w:ascii="Verdana" w:hAnsi="Verdana" w:cs="Times New Roman"/>
          <w:color w:val="000000"/>
          <w:lang w:val="en"/>
        </w:rPr>
        <w:fldChar w:fldCharType="begin"/>
      </w:r>
      <w:r>
        <w:rPr>
          <w:rFonts w:ascii="Verdana" w:hAnsi="Verdana" w:cs="Times New Roman"/>
          <w:color w:val="000000"/>
          <w:lang w:val="en"/>
        </w:rPr>
        <w:instrText xml:space="preserve"> HYPERLINK "" \l "Notices" </w:instrText>
      </w:r>
      <w:r>
        <w:rPr>
          <w:rFonts w:ascii="Verdana" w:hAnsi="Verdana" w:cs="Times New Roman"/>
          <w:color w:val="000000"/>
          <w:lang w:val="en"/>
        </w:rPr>
        <w:fldChar w:fldCharType="separate"/>
      </w:r>
      <w:r>
        <w:rPr>
          <w:rStyle w:val="a3"/>
          <w:rFonts w:ascii="Verdana" w:hAnsi="Verdana" w:cs="Times New Roman"/>
          <w:b/>
          <w:bCs/>
          <w:lang w:val="en"/>
        </w:rPr>
        <w:t>Appendix B.</w:t>
      </w:r>
      <w:r>
        <w:rPr>
          <w:rFonts w:ascii="Verdana" w:hAnsi="Verdana" w:cs="Times New Roman"/>
          <w:color w:val="000000"/>
          <w:lang w:val="en"/>
        </w:rPr>
        <w:fldChar w:fldCharType="end"/>
      </w:r>
      <w:r>
        <w:rPr>
          <w:rFonts w:ascii="Verdana" w:hAnsi="Verdana" w:cs="Times New Roman"/>
          <w:color w:val="000000"/>
          <w:lang w:val="en"/>
        </w:rPr>
        <w:t>  Notices</w:t>
      </w:r>
      <w:r>
        <w:rPr>
          <w:rFonts w:ascii="Verdana" w:hAnsi="Verdana" w:cs="Times New Roman"/>
          <w:color w:val="000000"/>
          <w:lang w:val="en"/>
        </w:rPr>
        <w:br/>
      </w:r>
      <w:r>
        <w:rPr>
          <w:rFonts w:ascii="Verdana" w:hAnsi="Verdana" w:cs="Times New Roman"/>
          <w:color w:val="000000"/>
          <w:lang w:val="en"/>
        </w:rPr>
        <w:fldChar w:fldCharType="begin"/>
      </w:r>
      <w:r>
        <w:rPr>
          <w:rFonts w:ascii="Verdana" w:hAnsi="Verdana" w:cs="Times New Roman"/>
          <w:color w:val="000000"/>
          <w:lang w:val="en"/>
        </w:rPr>
        <w:instrText xml:space="preserve"> HYPERLINK "" \l "History" </w:instrText>
      </w:r>
      <w:r>
        <w:rPr>
          <w:rFonts w:ascii="Verdana" w:hAnsi="Verdana" w:cs="Times New Roman"/>
          <w:color w:val="000000"/>
          <w:lang w:val="en"/>
        </w:rPr>
        <w:fldChar w:fldCharType="separate"/>
      </w:r>
      <w:r>
        <w:rPr>
          <w:rStyle w:val="a3"/>
          <w:rFonts w:ascii="Verdana" w:hAnsi="Verdana" w:cs="Times New Roman"/>
          <w:b/>
          <w:bCs/>
          <w:lang w:val="en"/>
        </w:rPr>
        <w:t>Appendix C.</w:t>
      </w:r>
      <w:r>
        <w:rPr>
          <w:rFonts w:ascii="Verdana" w:hAnsi="Verdana" w:cs="Times New Roman"/>
          <w:color w:val="000000"/>
          <w:lang w:val="en"/>
        </w:rPr>
        <w:fldChar w:fldCharType="end"/>
      </w:r>
      <w:r>
        <w:rPr>
          <w:rFonts w:ascii="Verdana" w:hAnsi="Verdana" w:cs="Times New Roman"/>
          <w:color w:val="000000"/>
          <w:lang w:val="en"/>
        </w:rPr>
        <w:t>  Document History</w:t>
      </w:r>
      <w:r>
        <w:rPr>
          <w:rFonts w:ascii="Verdana" w:hAnsi="Verdana" w:cs="Times New Roman"/>
          <w:color w:val="000000"/>
          <w:lang w:val="en"/>
        </w:rPr>
        <w:br/>
      </w:r>
      <w:r>
        <w:rPr>
          <w:rFonts w:ascii="Verdana" w:hAnsi="Verdana" w:cs="Times New Roman"/>
          <w:color w:val="000000"/>
          <w:lang w:val="en"/>
        </w:rPr>
        <w:fldChar w:fldCharType="begin"/>
      </w:r>
      <w:r>
        <w:rPr>
          <w:rFonts w:ascii="Verdana" w:hAnsi="Verdana" w:cs="Times New Roman"/>
          <w:color w:val="000000"/>
          <w:lang w:val="en"/>
        </w:rPr>
        <w:instrText xml:space="preserve"> HYPERLINK "" \l "rfc.authors" </w:instrText>
      </w:r>
      <w:r>
        <w:rPr>
          <w:rFonts w:ascii="Verdana" w:hAnsi="Verdana" w:cs="Times New Roman"/>
          <w:color w:val="000000"/>
          <w:lang w:val="en"/>
        </w:rPr>
        <w:fldChar w:fldCharType="separate"/>
      </w:r>
      <w:r>
        <w:rPr>
          <w:rStyle w:val="a3"/>
          <w:rFonts w:ascii="Verdana" w:hAnsi="Verdana" w:cs="Times New Roman"/>
          <w:b/>
          <w:bCs/>
          <w:lang w:val="en"/>
        </w:rPr>
        <w:t>§</w:t>
      </w:r>
      <w:r>
        <w:rPr>
          <w:rFonts w:ascii="Verdana" w:hAnsi="Verdana" w:cs="Times New Roman"/>
          <w:color w:val="000000"/>
          <w:lang w:val="en"/>
        </w:rPr>
        <w:fldChar w:fldCharType="end"/>
      </w:r>
      <w:r>
        <w:rPr>
          <w:rFonts w:ascii="Verdana" w:hAnsi="Verdana" w:cs="Times New Roman"/>
          <w:color w:val="000000"/>
          <w:lang w:val="en"/>
        </w:rPr>
        <w:t>  Authors' Addresses</w:t>
      </w:r>
    </w:p>
    <w:p w14:paraId="1AE8B67E"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br w:type="textWrapping" w:clear="all"/>
      </w:r>
      <w:bookmarkStart w:id="3" w:name="Introduction"/>
      <w:bookmarkEnd w:id="3"/>
    </w:p>
    <w:p w14:paraId="6CADCF7F"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0910F953">
          <v:rect id="_x0000_i102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49FE7AFA" w14:textId="77777777">
        <w:trPr>
          <w:divId w:val="1052579284"/>
          <w:trHeight w:val="225"/>
          <w:tblCellSpacing w:w="20" w:type="dxa"/>
        </w:trPr>
        <w:tc>
          <w:tcPr>
            <w:tcW w:w="450" w:type="dxa"/>
            <w:shd w:val="clear" w:color="auto" w:fill="990000"/>
            <w:vAlign w:val="center"/>
            <w:hideMark/>
          </w:tcPr>
          <w:p w14:paraId="62FE1F2A"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42C0B82A" w14:textId="77777777" w:rsidR="00C97C33" w:rsidRDefault="00C97C33">
      <w:pPr>
        <w:pStyle w:val="3"/>
        <w:divId w:val="1052579284"/>
        <w:rPr>
          <w:rFonts w:eastAsia="Times New Roman" w:cs="Times New Roman"/>
          <w:lang w:val="en"/>
        </w:rPr>
      </w:pPr>
      <w:bookmarkStart w:id="4" w:name="rfc.section.1"/>
      <w:bookmarkEnd w:id="4"/>
      <w:r>
        <w:rPr>
          <w:rFonts w:eastAsia="Times New Roman" w:cs="Times New Roman"/>
          <w:lang w:val="en"/>
        </w:rPr>
        <w:t>1.  Introduction</w:t>
      </w:r>
    </w:p>
    <w:p w14:paraId="7665F9F2"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In order for an OpenID Client to utilize OpenID Connect services for an End-User, the Client needs to know where the OpenID Provider is. OpenID Connect uses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"I-D.ietf-appsawg-webfinger" </w:instrText>
      </w:r>
      <w:r>
        <w:rPr>
          <w:rFonts w:ascii="Verdana" w:hAnsi="Verdana"/>
          <w:color w:val="000000"/>
          <w:sz w:val="24"/>
          <w:szCs w:val="24"/>
          <w:lang w:val="en"/>
        </w:rPr>
        <w:fldChar w:fldCharType="separate"/>
      </w:r>
      <w:r>
        <w:rPr>
          <w:rStyle w:val="a3"/>
          <w:rFonts w:ascii="Verdana" w:hAnsi="Verdana"/>
          <w:sz w:val="24"/>
          <w:szCs w:val="24"/>
          <w:u w:val="none"/>
          <w:lang w:val="en"/>
        </w:rPr>
        <w:t>WebFinger (</w:t>
      </w:r>
      <w:r>
        <w:rPr>
          <w:rStyle w:val="info"/>
          <w:rFonts w:ascii="Verdana" w:hAnsi="Verdana"/>
          <w:b/>
          <w:bCs/>
          <w:color w:val="990000"/>
          <w:sz w:val="24"/>
          <w:szCs w:val="24"/>
          <w:lang w:val="en"/>
        </w:rPr>
        <w:t>Jones, P., Salgueiro, G., and J. Smarr, “WebFinger,” May 2013.</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[I</w:t>
      </w:r>
      <w:r>
        <w:rPr>
          <w:rFonts w:ascii="Verdana" w:hAnsi="Verdana"/>
          <w:color w:val="000000"/>
          <w:sz w:val="24"/>
          <w:szCs w:val="24"/>
          <w:lang w:val="en"/>
        </w:rPr>
        <w:noBreakHyphen/>
        <w:t>D.ietf</w:t>
      </w:r>
      <w:r>
        <w:rPr>
          <w:rFonts w:ascii="Verdana" w:hAnsi="Verdana"/>
          <w:color w:val="000000"/>
          <w:sz w:val="24"/>
          <w:szCs w:val="24"/>
          <w:lang w:val="en"/>
        </w:rPr>
        <w:noBreakHyphen/>
        <w:t>appsawg</w:t>
      </w:r>
      <w:r>
        <w:rPr>
          <w:rFonts w:ascii="Verdana" w:hAnsi="Verdana"/>
          <w:color w:val="000000"/>
          <w:sz w:val="24"/>
          <w:szCs w:val="24"/>
          <w:lang w:val="en"/>
        </w:rPr>
        <w:noBreakHyphen/>
        <w:t xml:space="preserve">webfinger] to locate the OpenID Provider for an End-User. </w:t>
      </w:r>
    </w:p>
    <w:p w14:paraId="4132BF30"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Once an OpenID Provider is identified, the endpoint and other configuration information for that OP is retrieved from a well-known location as a JSON document. </w:t>
      </w:r>
    </w:p>
    <w:p w14:paraId="52DD5B18"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5" w:name="rnc"/>
      <w:bookmarkEnd w:id="5"/>
    </w:p>
    <w:p w14:paraId="10FC8C93"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6B39A570">
          <v:rect id="_x0000_i102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5EDCA714" w14:textId="77777777">
        <w:trPr>
          <w:divId w:val="1052579284"/>
          <w:trHeight w:val="225"/>
          <w:tblCellSpacing w:w="20" w:type="dxa"/>
        </w:trPr>
        <w:tc>
          <w:tcPr>
            <w:tcW w:w="450" w:type="dxa"/>
            <w:shd w:val="clear" w:color="auto" w:fill="990000"/>
            <w:vAlign w:val="center"/>
            <w:hideMark/>
          </w:tcPr>
          <w:p w14:paraId="43A9A99C"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52028933" w14:textId="77777777" w:rsidR="00C97C33" w:rsidRDefault="00C97C33">
      <w:pPr>
        <w:pStyle w:val="3"/>
        <w:divId w:val="1052579284"/>
        <w:rPr>
          <w:rFonts w:eastAsia="Times New Roman" w:cs="Times New Roman"/>
          <w:lang w:val="en"/>
        </w:rPr>
      </w:pPr>
      <w:bookmarkStart w:id="6" w:name="rfc.section.1.1"/>
      <w:bookmarkEnd w:id="6"/>
      <w:r>
        <w:rPr>
          <w:rFonts w:eastAsia="Times New Roman" w:cs="Times New Roman"/>
          <w:lang w:val="en"/>
        </w:rPr>
        <w:t>1.1.  Requirements Notation and Conventions</w:t>
      </w:r>
    </w:p>
    <w:p w14:paraId="465648B0"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The key words "MUST", "MUST NOT", "REQUIRED", "SHALL", "SHALL NOT", "SHOULD", "SHOULD NOT", "RECOMMENDED", "MAY", and "OPTIONAL" in this document are to be interpreted as described in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"RFC2119" </w:instrText>
      </w:r>
      <w:r>
        <w:rPr>
          <w:rFonts w:ascii="Verdana" w:hAnsi="Verdana"/>
          <w:color w:val="000000"/>
          <w:sz w:val="24"/>
          <w:szCs w:val="24"/>
          <w:lang w:val="en"/>
        </w:rPr>
        <w:fldChar w:fldCharType="separate"/>
      </w:r>
      <w:r>
        <w:rPr>
          <w:rStyle w:val="a3"/>
          <w:rFonts w:ascii="Verdana" w:hAnsi="Verdana"/>
          <w:sz w:val="24"/>
          <w:szCs w:val="24"/>
          <w:u w:val="none"/>
          <w:lang w:val="en"/>
        </w:rPr>
        <w:t>RFC 2119 (</w:t>
      </w:r>
      <w:r>
        <w:rPr>
          <w:rStyle w:val="info"/>
          <w:rFonts w:ascii="Verdana" w:hAnsi="Verdana"/>
          <w:b/>
          <w:bCs/>
          <w:color w:val="990000"/>
          <w:sz w:val="24"/>
          <w:szCs w:val="24"/>
          <w:lang w:val="en"/>
        </w:rPr>
        <w:t>Bradner, S., “Key words for use in RFCs to Indicate Requirement Levels,” March 1997.</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[RFC2119]. </w:t>
      </w:r>
    </w:p>
    <w:p w14:paraId="772F55A3"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Throughout this document, values are quoted to indicate that they are to be taken literally. When using these values in protocol messages, the quotes MUST NOT be used as part of the value. </w:t>
      </w:r>
    </w:p>
    <w:p w14:paraId="6DF535EA"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All uses of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"JWS" </w:instrText>
      </w:r>
      <w:r>
        <w:rPr>
          <w:rFonts w:ascii="Verdana" w:hAnsi="Verdana"/>
          <w:color w:val="000000"/>
          <w:sz w:val="24"/>
          <w:szCs w:val="24"/>
          <w:lang w:val="en"/>
        </w:rPr>
        <w:fldChar w:fldCharType="separate"/>
      </w:r>
      <w:r>
        <w:rPr>
          <w:rStyle w:val="a3"/>
          <w:rFonts w:ascii="Verdana" w:hAnsi="Verdana"/>
          <w:sz w:val="24"/>
          <w:szCs w:val="24"/>
          <w:u w:val="none"/>
          <w:lang w:val="en"/>
        </w:rPr>
        <w:t>JSON Web Signature (JWS) (</w:t>
      </w:r>
      <w:r>
        <w:rPr>
          <w:rStyle w:val="info"/>
          <w:rFonts w:ascii="Verdana" w:hAnsi="Verdana"/>
          <w:b/>
          <w:bCs/>
          <w:color w:val="990000"/>
          <w:sz w:val="24"/>
          <w:szCs w:val="24"/>
          <w:lang w:val="en"/>
        </w:rPr>
        <w:t>Jones, M., Bradley, J., and N. Sakimura, “JSON Web Signature (JWS),” May 2013.</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[JWS] and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"JWE" </w:instrText>
      </w:r>
      <w:r>
        <w:rPr>
          <w:rFonts w:ascii="Verdana" w:hAnsi="Verdana"/>
          <w:color w:val="000000"/>
          <w:sz w:val="24"/>
          <w:szCs w:val="24"/>
          <w:lang w:val="en"/>
        </w:rPr>
        <w:fldChar w:fldCharType="separate"/>
      </w:r>
      <w:r>
        <w:rPr>
          <w:rStyle w:val="a3"/>
          <w:rFonts w:ascii="Verdana" w:hAnsi="Verdana"/>
          <w:sz w:val="24"/>
          <w:szCs w:val="24"/>
          <w:u w:val="none"/>
          <w:lang w:val="en"/>
        </w:rPr>
        <w:t>JSON Web Encryption (JWE) (</w:t>
      </w:r>
      <w:r>
        <w:rPr>
          <w:rStyle w:val="info"/>
          <w:rFonts w:ascii="Verdana" w:hAnsi="Verdana"/>
          <w:b/>
          <w:bCs/>
          <w:color w:val="990000"/>
          <w:sz w:val="24"/>
          <w:szCs w:val="24"/>
          <w:lang w:val="en"/>
        </w:rPr>
        <w:t>Jones, M., Rescorla, E., and J. Hildebrand, “JSON Web Encryption (JWE),” May 2013.</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[JWE] data structures in this specification utilize the JWS Compact Serialization or the JWE Compact Serialization; the JWS JSON Serialization and the JWE JSON Serialization are not used. </w:t>
      </w:r>
    </w:p>
    <w:p w14:paraId="73223AD4"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7" w:name="terminology"/>
      <w:bookmarkEnd w:id="7"/>
    </w:p>
    <w:p w14:paraId="0337DBB8"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1D8CB40C">
          <v:rect id="_x0000_i102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19DC9128" w14:textId="77777777">
        <w:trPr>
          <w:divId w:val="1052579284"/>
          <w:trHeight w:val="225"/>
          <w:tblCellSpacing w:w="20" w:type="dxa"/>
        </w:trPr>
        <w:tc>
          <w:tcPr>
            <w:tcW w:w="450" w:type="dxa"/>
            <w:shd w:val="clear" w:color="auto" w:fill="990000"/>
            <w:vAlign w:val="center"/>
            <w:hideMark/>
          </w:tcPr>
          <w:p w14:paraId="10F4C956"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3DB97CC1" w14:textId="77777777" w:rsidR="00C97C33" w:rsidRDefault="00C97C33">
      <w:pPr>
        <w:pStyle w:val="3"/>
        <w:divId w:val="1052579284"/>
        <w:rPr>
          <w:rFonts w:eastAsia="Times New Roman" w:cs="Times New Roman"/>
          <w:lang w:val="en"/>
        </w:rPr>
      </w:pPr>
      <w:bookmarkStart w:id="8" w:name="rfc.section.1.2"/>
      <w:bookmarkEnd w:id="8"/>
      <w:r>
        <w:rPr>
          <w:rFonts w:eastAsia="Times New Roman" w:cs="Times New Roman"/>
          <w:lang w:val="en"/>
        </w:rPr>
        <w:t>1.2.  Terminology</w:t>
      </w:r>
    </w:p>
    <w:p w14:paraId="0FF3CE0F"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This specification uses the terms "Access Token", "Refresh Token", "Authorization Code", "Authorization Grant", "Authorization Server", "Authorization Endpoint", "Client", "Client Identifier", "Client Secret", "Protected Resource", "Resource Owner", "Resource Server", and "Token Endpoint" defined by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"RFC6749" </w:instrText>
      </w:r>
      <w:r>
        <w:rPr>
          <w:rFonts w:ascii="Verdana" w:hAnsi="Verdana"/>
          <w:color w:val="000000"/>
          <w:sz w:val="24"/>
          <w:szCs w:val="24"/>
          <w:lang w:val="en"/>
        </w:rPr>
        <w:fldChar w:fldCharType="separate"/>
      </w:r>
      <w:r>
        <w:rPr>
          <w:rStyle w:val="a3"/>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[RFC6749], and the terms defined by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"OpenID.Messages" </w:instrText>
      </w:r>
      <w:r>
        <w:rPr>
          <w:rFonts w:ascii="Verdana" w:hAnsi="Verdana"/>
          <w:color w:val="000000"/>
          <w:sz w:val="24"/>
          <w:szCs w:val="24"/>
          <w:lang w:val="en"/>
        </w:rPr>
        <w:fldChar w:fldCharType="separate"/>
      </w:r>
      <w:r>
        <w:rPr>
          <w:rStyle w:val="a3"/>
          <w:rFonts w:ascii="Verdana" w:hAnsi="Verdana"/>
          <w:sz w:val="24"/>
          <w:szCs w:val="24"/>
          <w:u w:val="none"/>
          <w:lang w:val="en"/>
        </w:rPr>
        <w:t>OpenID Connect Messages 1.0 (</w:t>
      </w:r>
      <w:r>
        <w:rPr>
          <w:rStyle w:val="info"/>
          <w:rFonts w:ascii="Verdana" w:hAnsi="Verdana"/>
          <w:b/>
          <w:bCs/>
          <w:color w:val="990000"/>
          <w:sz w:val="24"/>
          <w:szCs w:val="24"/>
          <w:lang w:val="en"/>
        </w:rPr>
        <w:t>Sakimura, N., Bradley, J., Jones, M., de Medeiros, B., Mortimore, C., and E. Jay, “OpenID Connect Messages 1.0,” May 2013.</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[OpenID.Messages]. </w:t>
      </w:r>
    </w:p>
    <w:p w14:paraId="1734D60A"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This specification also defines the following terms: </w:t>
      </w:r>
    </w:p>
    <w:p w14:paraId="61040723" w14:textId="77777777" w:rsidR="00C97C33" w:rsidRDefault="00C97C33">
      <w:pPr>
        <w:spacing w:before="0" w:beforeAutospacing="0" w:after="0" w:afterAutospacing="0"/>
        <w:divId w:val="100154730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Resource</w:t>
      </w:r>
    </w:p>
    <w:p w14:paraId="7292AAD2" w14:textId="77777777" w:rsidR="00C97C33" w:rsidRDefault="00C97C33">
      <w:pPr>
        <w:spacing w:before="0" w:beforeAutospacing="0" w:after="0" w:afterAutospacing="0"/>
        <w:ind w:left="720"/>
        <w:divId w:val="100154730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Entity that is the target of a request in WebFinger. </w:t>
      </w:r>
    </w:p>
    <w:p w14:paraId="7FB023B6" w14:textId="77777777" w:rsidR="00C97C33" w:rsidRDefault="00C97C33">
      <w:pPr>
        <w:spacing w:before="0" w:beforeAutospacing="0" w:after="0" w:afterAutospacing="0"/>
        <w:divId w:val="100154730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Host</w:t>
      </w:r>
    </w:p>
    <w:p w14:paraId="2356ECD6" w14:textId="77777777" w:rsidR="00C97C33" w:rsidRDefault="00C97C33">
      <w:pPr>
        <w:spacing w:before="0" w:beforeAutospacing="0" w:after="0" w:afterAutospacing="0"/>
        <w:ind w:left="720"/>
        <w:divId w:val="100154730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Server where a WebFinger service is hosted. </w:t>
      </w:r>
    </w:p>
    <w:p w14:paraId="58C8A0FD" w14:textId="77777777" w:rsidR="00C97C33" w:rsidRDefault="00C97C33">
      <w:pPr>
        <w:spacing w:before="0" w:beforeAutospacing="0" w:after="0" w:afterAutospacing="0"/>
        <w:divId w:val="1001547302"/>
        <w:rPr>
          <w:rFonts w:ascii="Verdana" w:eastAsia="Times New Roman" w:hAnsi="Verdana" w:cs="Times New Roman"/>
          <w:color w:val="000000"/>
          <w:sz w:val="24"/>
          <w:szCs w:val="24"/>
          <w:lang w:val="en"/>
        </w:rPr>
      </w:pPr>
      <w:commentRangeStart w:id="9"/>
      <w:r>
        <w:rPr>
          <w:rFonts w:ascii="Verdana" w:eastAsia="Times New Roman" w:hAnsi="Verdana" w:cs="Times New Roman"/>
          <w:color w:val="000000"/>
          <w:sz w:val="24"/>
          <w:szCs w:val="24"/>
          <w:lang w:val="en"/>
        </w:rPr>
        <w:t>Identifier</w:t>
      </w:r>
    </w:p>
    <w:p w14:paraId="23D4DC2F" w14:textId="77777777" w:rsidR="00C97C33" w:rsidRDefault="00C97C33">
      <w:pPr>
        <w:spacing w:before="0" w:beforeAutospacing="0" w:after="0" w:afterAutospacing="0"/>
        <w:ind w:left="720"/>
        <w:divId w:val="100154730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String that uniquely characterizes an entity in a specific environment with defined boundary conditions in which entities exist and interact. </w:t>
      </w:r>
    </w:p>
    <w:commentRangeEnd w:id="9"/>
    <w:p w14:paraId="380FBB7C" w14:textId="77777777" w:rsidR="00C97C33" w:rsidRDefault="00C97C33">
      <w:pPr>
        <w:spacing w:before="0" w:beforeAutospacing="0" w:after="0" w:afterAutospacing="0"/>
        <w:ind w:left="720"/>
        <w:divId w:val="1001547302"/>
        <w:rPr>
          <w:rFonts w:ascii="Verdana" w:eastAsia="Times New Roman" w:hAnsi="Verdana" w:cs="Times New Roman"/>
          <w:color w:val="000000"/>
          <w:sz w:val="24"/>
          <w:szCs w:val="24"/>
          <w:lang w:val="en"/>
        </w:rPr>
      </w:pPr>
      <w:r>
        <w:rPr>
          <w:rStyle w:val="a9"/>
        </w:rPr>
        <w:commentReference w:id="9"/>
      </w:r>
      <w:r>
        <w:rPr>
          <w:rFonts w:ascii="Verdana" w:eastAsia="Times New Roman" w:hAnsi="Verdana" w:cs="Times New Roman"/>
          <w:color w:val="000000"/>
          <w:sz w:val="24"/>
          <w:szCs w:val="24"/>
          <w:lang w:val="en"/>
        </w:rPr>
        <w:t xml:space="preserve">Note: this document defines various kinds of Identifiers, designed for use in different contexts. Examples include URLs using the </w:t>
      </w:r>
      <w:r>
        <w:rPr>
          <w:rStyle w:val="HTML3"/>
          <w:lang w:val="en"/>
        </w:rPr>
        <w:t>https</w:t>
      </w:r>
      <w:r>
        <w:rPr>
          <w:rFonts w:ascii="Verdana" w:eastAsia="Times New Roman" w:hAnsi="Verdana" w:cs="Times New Roman"/>
          <w:color w:val="000000"/>
          <w:sz w:val="24"/>
          <w:szCs w:val="24"/>
          <w:lang w:val="en"/>
        </w:rPr>
        <w:t xml:space="preserve"> scheme and e-mail addresses. </w:t>
      </w:r>
    </w:p>
    <w:p w14:paraId="4E9857AB"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10" w:name="ProviderDisc"/>
      <w:bookmarkEnd w:id="10"/>
    </w:p>
    <w:p w14:paraId="456809DF"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39E3FBAA">
          <v:rect id="_x0000_i102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5CDB6834" w14:textId="77777777">
        <w:trPr>
          <w:divId w:val="1052579284"/>
          <w:trHeight w:val="225"/>
          <w:tblCellSpacing w:w="20" w:type="dxa"/>
        </w:trPr>
        <w:tc>
          <w:tcPr>
            <w:tcW w:w="450" w:type="dxa"/>
            <w:shd w:val="clear" w:color="auto" w:fill="990000"/>
            <w:vAlign w:val="center"/>
            <w:hideMark/>
          </w:tcPr>
          <w:p w14:paraId="434F862E"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68397665" w14:textId="77777777" w:rsidR="00C97C33" w:rsidRDefault="00C97C33">
      <w:pPr>
        <w:pStyle w:val="3"/>
        <w:divId w:val="1052579284"/>
        <w:rPr>
          <w:rFonts w:eastAsia="Times New Roman" w:cs="Times New Roman"/>
          <w:lang w:val="en"/>
        </w:rPr>
      </w:pPr>
      <w:bookmarkStart w:id="11" w:name="rfc.section.2"/>
      <w:bookmarkEnd w:id="11"/>
      <w:r>
        <w:rPr>
          <w:rFonts w:eastAsia="Times New Roman" w:cs="Times New Roman"/>
          <w:lang w:val="en"/>
        </w:rPr>
        <w:t>2.  OpenID Provider Discovery</w:t>
      </w:r>
    </w:p>
    <w:p w14:paraId="7F7FE2EB"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OpenID Provider discovery is OPTIONAL; if a Relying Party knows the OP information through an out-of-band mechanism, they can skip this step and proceed to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"ProviderConfig" </w:instrText>
      </w:r>
      <w:r>
        <w:rPr>
          <w:rFonts w:ascii="Verdana" w:hAnsi="Verdana"/>
          <w:color w:val="000000"/>
          <w:sz w:val="24"/>
          <w:szCs w:val="24"/>
          <w:lang w:val="en"/>
        </w:rPr>
        <w:fldChar w:fldCharType="separate"/>
      </w:r>
      <w:r>
        <w:rPr>
          <w:rStyle w:val="a3"/>
          <w:rFonts w:ascii="Verdana" w:hAnsi="Verdana"/>
          <w:sz w:val="24"/>
          <w:szCs w:val="24"/>
          <w:u w:val="none"/>
          <w:lang w:val="en"/>
        </w:rPr>
        <w:t>Section 4 (</w:t>
      </w:r>
      <w:r>
        <w:rPr>
          <w:rStyle w:val="info"/>
          <w:rFonts w:ascii="Verdana" w:hAnsi="Verdana"/>
          <w:b/>
          <w:bCs/>
          <w:color w:val="990000"/>
          <w:sz w:val="24"/>
          <w:szCs w:val="24"/>
          <w:lang w:val="en"/>
        </w:rPr>
        <w:t>Obtaining OpenID Provider Configuration Information</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w:t>
      </w:r>
    </w:p>
    <w:p w14:paraId="68315697"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Provider discovery requires the following information to make a discovery request: </w:t>
      </w:r>
    </w:p>
    <w:p w14:paraId="47D3DD8F" w14:textId="77777777" w:rsidR="00C97C33" w:rsidRDefault="00C97C33">
      <w:pPr>
        <w:spacing w:before="0" w:beforeAutospacing="0" w:after="0" w:afterAutospacing="0"/>
        <w:divId w:val="1340498076"/>
        <w:rPr>
          <w:rFonts w:ascii="Verdana" w:eastAsia="Times New Roman" w:hAnsi="Verdana" w:cs="Times New Roman"/>
          <w:color w:val="000000"/>
          <w:sz w:val="24"/>
          <w:szCs w:val="24"/>
          <w:lang w:val="en"/>
        </w:rPr>
      </w:pPr>
      <w:del w:id="12" w:author="Sakimura Nat" w:date="2013-06-06T08:11:00Z">
        <w:r w:rsidDel="00C97C33">
          <w:rPr>
            <w:rFonts w:ascii="Verdana" w:eastAsia="Times New Roman" w:hAnsi="Verdana" w:cs="Times New Roman"/>
            <w:color w:val="000000"/>
            <w:sz w:val="24"/>
            <w:szCs w:val="24"/>
            <w:lang w:val="en"/>
          </w:rPr>
          <w:delText>Resource</w:delText>
        </w:r>
      </w:del>
      <w:ins w:id="13" w:author="Sakimura Nat" w:date="2013-06-06T08:11:00Z">
        <w:r>
          <w:rPr>
            <w:rFonts w:ascii="Verdana" w:eastAsia="Times New Roman" w:hAnsi="Verdana" w:cs="Times New Roman"/>
            <w:color w:val="000000"/>
            <w:sz w:val="24"/>
            <w:szCs w:val="24"/>
            <w:lang w:val="en"/>
          </w:rPr>
          <w:t>resource</w:t>
        </w:r>
      </w:ins>
    </w:p>
    <w:p w14:paraId="25E796B6" w14:textId="77777777" w:rsidR="00C97C33" w:rsidRDefault="00C97C33">
      <w:pPr>
        <w:spacing w:before="0" w:beforeAutospacing="0" w:after="0" w:afterAutospacing="0"/>
        <w:ind w:left="720"/>
        <w:divId w:val="134049807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Identifier of the target End-User that is the subject of the discovery request. </w:t>
      </w:r>
    </w:p>
    <w:p w14:paraId="408D7CD7" w14:textId="77777777" w:rsidR="00C97C33" w:rsidRDefault="00C97C33">
      <w:pPr>
        <w:spacing w:before="0" w:beforeAutospacing="0" w:after="0" w:afterAutospacing="0"/>
        <w:divId w:val="1340498076"/>
        <w:rPr>
          <w:rFonts w:ascii="Verdana" w:eastAsia="Times New Roman" w:hAnsi="Verdana" w:cs="Times New Roman"/>
          <w:color w:val="000000"/>
          <w:sz w:val="24"/>
          <w:szCs w:val="24"/>
          <w:lang w:val="en"/>
        </w:rPr>
      </w:pPr>
      <w:del w:id="14" w:author="Sakimura Nat" w:date="2013-06-06T08:11:00Z">
        <w:r w:rsidDel="00C97C33">
          <w:rPr>
            <w:rFonts w:ascii="Verdana" w:eastAsia="Times New Roman" w:hAnsi="Verdana" w:cs="Times New Roman"/>
            <w:color w:val="000000"/>
            <w:sz w:val="24"/>
            <w:szCs w:val="24"/>
            <w:lang w:val="en"/>
          </w:rPr>
          <w:delText>Host</w:delText>
        </w:r>
      </w:del>
      <w:ins w:id="15" w:author="Sakimura Nat" w:date="2013-06-06T08:11:00Z">
        <w:r>
          <w:rPr>
            <w:rFonts w:ascii="Verdana" w:eastAsia="Times New Roman" w:hAnsi="Verdana" w:cs="Times New Roman"/>
            <w:color w:val="000000"/>
            <w:sz w:val="24"/>
            <w:szCs w:val="24"/>
            <w:lang w:val="en"/>
          </w:rPr>
          <w:t>host</w:t>
        </w:r>
      </w:ins>
    </w:p>
    <w:p w14:paraId="0EFB0AD7" w14:textId="77777777" w:rsidR="00C97C33" w:rsidRDefault="00C97C33">
      <w:pPr>
        <w:spacing w:before="0" w:beforeAutospacing="0" w:after="0" w:afterAutospacing="0"/>
        <w:ind w:left="720"/>
        <w:divId w:val="134049807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Server where a WebFinger service is hosted. </w:t>
      </w:r>
    </w:p>
    <w:p w14:paraId="4FDB9F90" w14:textId="77777777" w:rsidR="00C97C33" w:rsidRDefault="00C97C33">
      <w:pPr>
        <w:spacing w:before="0" w:beforeAutospacing="0" w:after="0" w:afterAutospacing="0"/>
        <w:divId w:val="1340498076"/>
        <w:rPr>
          <w:rFonts w:ascii="Verdana" w:eastAsia="Times New Roman" w:hAnsi="Verdana" w:cs="Times New Roman"/>
          <w:color w:val="000000"/>
          <w:sz w:val="24"/>
          <w:szCs w:val="24"/>
          <w:lang w:val="en"/>
        </w:rPr>
      </w:pPr>
      <w:del w:id="16" w:author="Sakimura Nat" w:date="2013-06-06T08:11:00Z">
        <w:r w:rsidDel="00C97C33">
          <w:rPr>
            <w:rFonts w:ascii="Verdana" w:eastAsia="Times New Roman" w:hAnsi="Verdana" w:cs="Times New Roman"/>
            <w:color w:val="000000"/>
            <w:sz w:val="24"/>
            <w:szCs w:val="24"/>
            <w:lang w:val="en"/>
          </w:rPr>
          <w:delText>Rel</w:delText>
        </w:r>
      </w:del>
      <w:ins w:id="17" w:author="Sakimura Nat" w:date="2013-06-06T08:11:00Z">
        <w:r>
          <w:rPr>
            <w:rFonts w:ascii="Verdana" w:eastAsia="Times New Roman" w:hAnsi="Verdana" w:cs="Times New Roman"/>
            <w:color w:val="000000"/>
            <w:sz w:val="24"/>
            <w:szCs w:val="24"/>
            <w:lang w:val="en"/>
          </w:rPr>
          <w:t>rel</w:t>
        </w:r>
      </w:ins>
    </w:p>
    <w:p w14:paraId="37853FC3" w14:textId="77777777" w:rsidR="00C97C33" w:rsidRDefault="00C97C33">
      <w:pPr>
        <w:spacing w:before="0" w:beforeAutospacing="0" w:after="0" w:afterAutospacing="0"/>
        <w:ind w:left="720"/>
        <w:divId w:val="134049807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URI identifying the type of service whose location is requested. </w:t>
      </w:r>
    </w:p>
    <w:p w14:paraId="0DEBFDA0"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OpenID Connect uses the following discoverable </w:t>
      </w:r>
      <w:r>
        <w:rPr>
          <w:rStyle w:val="HTML3"/>
          <w:lang w:val="en"/>
        </w:rPr>
        <w:t>rel</w:t>
      </w:r>
      <w:r>
        <w:rPr>
          <w:rFonts w:ascii="Verdana" w:hAnsi="Verdana"/>
          <w:color w:val="000000"/>
          <w:sz w:val="24"/>
          <w:szCs w:val="24"/>
          <w:lang w:val="en"/>
        </w:rPr>
        <w:t xml:space="preserve"> value in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"I-D.ietf-appsawg-webfinger" </w:instrText>
      </w:r>
      <w:r>
        <w:rPr>
          <w:rFonts w:ascii="Verdana" w:hAnsi="Verdana"/>
          <w:color w:val="000000"/>
          <w:sz w:val="24"/>
          <w:szCs w:val="24"/>
          <w:lang w:val="en"/>
        </w:rPr>
        <w:fldChar w:fldCharType="separate"/>
      </w:r>
      <w:r>
        <w:rPr>
          <w:rStyle w:val="a3"/>
          <w:rFonts w:ascii="Verdana" w:hAnsi="Verdana"/>
          <w:sz w:val="24"/>
          <w:szCs w:val="24"/>
          <w:u w:val="none"/>
          <w:lang w:val="en"/>
        </w:rPr>
        <w:t>WebFinger (</w:t>
      </w:r>
      <w:r>
        <w:rPr>
          <w:rStyle w:val="info"/>
          <w:rFonts w:ascii="Verdana" w:hAnsi="Verdana"/>
          <w:b/>
          <w:bCs/>
          <w:color w:val="990000"/>
          <w:sz w:val="24"/>
          <w:szCs w:val="24"/>
          <w:lang w:val="en"/>
        </w:rPr>
        <w:t>Jones, P., Salgueiro, G., and J. Smarr, “WebFinger,” May 2013.</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[I</w:t>
      </w:r>
      <w:r>
        <w:rPr>
          <w:rFonts w:ascii="Verdana" w:hAnsi="Verdana"/>
          <w:color w:val="000000"/>
          <w:sz w:val="24"/>
          <w:szCs w:val="24"/>
          <w:lang w:val="en"/>
        </w:rPr>
        <w:noBreakHyphen/>
        <w:t>D.ietf</w:t>
      </w:r>
      <w:r>
        <w:rPr>
          <w:rFonts w:ascii="Verdana" w:hAnsi="Verdana"/>
          <w:color w:val="000000"/>
          <w:sz w:val="24"/>
          <w:szCs w:val="24"/>
          <w:lang w:val="en"/>
        </w:rPr>
        <w:noBreakHyphen/>
        <w:t>appsawg</w:t>
      </w:r>
      <w:r>
        <w:rPr>
          <w:rFonts w:ascii="Verdana" w:hAnsi="Verdana"/>
          <w:color w:val="000000"/>
          <w:sz w:val="24"/>
          <w:szCs w:val="24"/>
          <w:lang w:val="en"/>
        </w:rPr>
        <w:noBreakHyphen/>
        <w:t xml:space="preserve">webfinger]: </w:t>
      </w:r>
    </w:p>
    <w:tbl>
      <w:tblPr>
        <w:tblW w:w="0" w:type="auto"/>
        <w:jc w:val="center"/>
        <w:tblBorders>
          <w:top w:val="single" w:sz="12" w:space="0" w:color="000000"/>
          <w:left w:val="single" w:sz="12" w:space="0" w:color="000000"/>
          <w:bottom w:val="single" w:sz="12" w:space="0" w:color="000000"/>
          <w:right w:val="single" w:sz="12" w:space="0" w:color="000000"/>
        </w:tblBorders>
        <w:tblCellMar>
          <w:top w:w="40" w:type="dxa"/>
          <w:left w:w="40" w:type="dxa"/>
          <w:bottom w:w="40" w:type="dxa"/>
          <w:right w:w="40" w:type="dxa"/>
        </w:tblCellMar>
        <w:tblLook w:val="04A0" w:firstRow="1" w:lastRow="0" w:firstColumn="1" w:lastColumn="0" w:noHBand="0" w:noVBand="1"/>
      </w:tblPr>
      <w:tblGrid>
        <w:gridCol w:w="2778"/>
        <w:gridCol w:w="5326"/>
      </w:tblGrid>
      <w:tr w:rsidR="00C97C33" w14:paraId="77BC2D7D" w14:textId="77777777">
        <w:trPr>
          <w:divId w:val="1052579284"/>
          <w:jc w:val="center"/>
        </w:trPr>
        <w:tc>
          <w:tcPr>
            <w:tcW w:w="0" w:type="auto"/>
            <w:tcBorders>
              <w:top w:val="nil"/>
              <w:left w:val="nil"/>
              <w:bottom w:val="nil"/>
              <w:right w:val="nil"/>
            </w:tcBorders>
            <w:vAlign w:val="center"/>
            <w:hideMark/>
          </w:tcPr>
          <w:p w14:paraId="316D982D" w14:textId="77777777" w:rsidR="00C97C33" w:rsidRDefault="00C97C33">
            <w:pPr>
              <w:spacing w:before="0" w:beforeAutospacing="0" w:after="0" w:afterAutospacing="0"/>
              <w:rPr>
                <w:rFonts w:ascii="Verdana" w:eastAsia="Times New Roman" w:hAnsi="Verdana" w:cs="Times New Roman"/>
                <w:b/>
                <w:bCs/>
                <w:color w:val="000000"/>
                <w:sz w:val="24"/>
                <w:szCs w:val="24"/>
              </w:rPr>
            </w:pPr>
            <w:proofErr w:type="spellStart"/>
            <w:r>
              <w:rPr>
                <w:rFonts w:ascii="Verdana" w:eastAsia="Times New Roman" w:hAnsi="Verdana" w:cs="Times New Roman"/>
                <w:b/>
                <w:bCs/>
                <w:color w:val="000000"/>
                <w:sz w:val="24"/>
                <w:szCs w:val="24"/>
              </w:rPr>
              <w:t>Rel</w:t>
            </w:r>
            <w:proofErr w:type="spellEnd"/>
            <w:r>
              <w:rPr>
                <w:rFonts w:ascii="Verdana" w:eastAsia="Times New Roman" w:hAnsi="Verdana" w:cs="Times New Roman"/>
                <w:b/>
                <w:bCs/>
                <w:color w:val="000000"/>
                <w:sz w:val="24"/>
                <w:szCs w:val="24"/>
              </w:rPr>
              <w:t xml:space="preserve"> Type</w:t>
            </w:r>
          </w:p>
        </w:tc>
        <w:tc>
          <w:tcPr>
            <w:tcW w:w="0" w:type="auto"/>
            <w:tcBorders>
              <w:top w:val="nil"/>
              <w:left w:val="nil"/>
              <w:bottom w:val="nil"/>
              <w:right w:val="nil"/>
            </w:tcBorders>
            <w:vAlign w:val="center"/>
            <w:hideMark/>
          </w:tcPr>
          <w:p w14:paraId="5473C0E6" w14:textId="77777777" w:rsidR="00C97C33" w:rsidRDefault="00C97C3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URI</w:t>
            </w:r>
          </w:p>
        </w:tc>
      </w:tr>
      <w:tr w:rsidR="00C97C33" w14:paraId="017BD67C" w14:textId="77777777">
        <w:trPr>
          <w:divId w:val="1052579284"/>
          <w:jc w:val="center"/>
        </w:trPr>
        <w:tc>
          <w:tcPr>
            <w:tcW w:w="0" w:type="auto"/>
            <w:vAlign w:val="center"/>
            <w:hideMark/>
          </w:tcPr>
          <w:p w14:paraId="092A10DF" w14:textId="77777777" w:rsidR="00C97C33" w:rsidRDefault="00C97C3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OpenID Connect Issuer</w:t>
            </w:r>
          </w:p>
        </w:tc>
        <w:tc>
          <w:tcPr>
            <w:tcW w:w="0" w:type="auto"/>
            <w:vAlign w:val="center"/>
            <w:hideMark/>
          </w:tcPr>
          <w:p w14:paraId="2DD5E340" w14:textId="77777777" w:rsidR="00C97C33" w:rsidRDefault="00C97C3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http://openid.net/specs/connect/1.0/issuer</w:t>
            </w:r>
          </w:p>
        </w:tc>
      </w:tr>
    </w:tbl>
    <w:p w14:paraId="06E00A6C"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br w:type="textWrapping" w:clear="all"/>
      </w:r>
    </w:p>
    <w:p w14:paraId="5BFC8DA0"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To start discovery of OpenID endpoints, the End-User supplies an Identifier to the Client or Relying Party. The Client applies the normalization rules to the Identifier to determine the Resource and Host. Then it makes an HTTPS </w:t>
      </w:r>
      <w:r>
        <w:rPr>
          <w:rStyle w:val="HTML3"/>
          <w:lang w:val="en"/>
        </w:rPr>
        <w:t>GET</w:t>
      </w:r>
      <w:r>
        <w:rPr>
          <w:rFonts w:ascii="Verdana" w:hAnsi="Verdana"/>
          <w:color w:val="000000"/>
          <w:sz w:val="24"/>
          <w:szCs w:val="24"/>
          <w:lang w:val="en"/>
        </w:rPr>
        <w:t xml:space="preserve"> request to the Host's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"I-D.ietf-appsawg-webfinger" </w:instrText>
      </w:r>
      <w:r>
        <w:rPr>
          <w:rFonts w:ascii="Verdana" w:hAnsi="Verdana"/>
          <w:color w:val="000000"/>
          <w:sz w:val="24"/>
          <w:szCs w:val="24"/>
          <w:lang w:val="en"/>
        </w:rPr>
        <w:fldChar w:fldCharType="separate"/>
      </w:r>
      <w:r>
        <w:rPr>
          <w:rStyle w:val="a3"/>
          <w:rFonts w:ascii="Verdana" w:hAnsi="Verdana"/>
          <w:sz w:val="24"/>
          <w:szCs w:val="24"/>
          <w:u w:val="none"/>
          <w:lang w:val="en"/>
        </w:rPr>
        <w:t>WebFinger (</w:t>
      </w:r>
      <w:r>
        <w:rPr>
          <w:rStyle w:val="info"/>
          <w:rFonts w:ascii="Verdana" w:hAnsi="Verdana"/>
          <w:b/>
          <w:bCs/>
          <w:color w:val="990000"/>
          <w:sz w:val="24"/>
          <w:szCs w:val="24"/>
          <w:lang w:val="en"/>
        </w:rPr>
        <w:t>Jones, P., Salgueiro, G., and J. Smarr, “WebFinger,” May 2013.</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[I</w:t>
      </w:r>
      <w:r>
        <w:rPr>
          <w:rFonts w:ascii="Verdana" w:hAnsi="Verdana"/>
          <w:color w:val="000000"/>
          <w:sz w:val="24"/>
          <w:szCs w:val="24"/>
          <w:lang w:val="en"/>
        </w:rPr>
        <w:noBreakHyphen/>
        <w:t>D.ietf</w:t>
      </w:r>
      <w:r>
        <w:rPr>
          <w:rFonts w:ascii="Verdana" w:hAnsi="Verdana"/>
          <w:color w:val="000000"/>
          <w:sz w:val="24"/>
          <w:szCs w:val="24"/>
          <w:lang w:val="en"/>
        </w:rPr>
        <w:noBreakHyphen/>
        <w:t>appsawg</w:t>
      </w:r>
      <w:r>
        <w:rPr>
          <w:rFonts w:ascii="Verdana" w:hAnsi="Verdana"/>
          <w:color w:val="000000"/>
          <w:sz w:val="24"/>
          <w:szCs w:val="24"/>
          <w:lang w:val="en"/>
        </w:rPr>
        <w:noBreakHyphen/>
        <w:t xml:space="preserve">webfinger] endpoint with the </w:t>
      </w:r>
      <w:r>
        <w:rPr>
          <w:rStyle w:val="HTML3"/>
          <w:lang w:val="en"/>
        </w:rPr>
        <w:t>resource</w:t>
      </w:r>
      <w:r>
        <w:rPr>
          <w:rFonts w:ascii="Verdana" w:hAnsi="Verdana"/>
          <w:color w:val="000000"/>
          <w:sz w:val="24"/>
          <w:szCs w:val="24"/>
          <w:lang w:val="en"/>
        </w:rPr>
        <w:t xml:space="preserve"> and </w:t>
      </w:r>
      <w:r>
        <w:rPr>
          <w:rStyle w:val="HTML3"/>
          <w:lang w:val="en"/>
        </w:rPr>
        <w:t>rel</w:t>
      </w:r>
      <w:r>
        <w:rPr>
          <w:rFonts w:ascii="Verdana" w:hAnsi="Verdana"/>
          <w:color w:val="000000"/>
          <w:sz w:val="24"/>
          <w:szCs w:val="24"/>
          <w:lang w:val="en"/>
        </w:rPr>
        <w:t xml:space="preserve"> parameters to obtain the location of the requested service. </w:t>
      </w:r>
    </w:p>
    <w:p w14:paraId="02D227E8"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The Issuer MUST be returned in the response. This includes a URI scheme (which MUST be </w:t>
      </w:r>
      <w:r>
        <w:rPr>
          <w:rStyle w:val="HTML3"/>
          <w:lang w:val="en"/>
        </w:rPr>
        <w:t>https</w:t>
      </w:r>
      <w:r>
        <w:rPr>
          <w:rFonts w:ascii="Verdana" w:hAnsi="Verdana"/>
          <w:color w:val="000000"/>
          <w:sz w:val="24"/>
          <w:szCs w:val="24"/>
          <w:lang w:val="en"/>
        </w:rPr>
        <w:t xml:space="preserve">), a Host, and OPTIONALLY, a port. </w:t>
      </w:r>
    </w:p>
    <w:p w14:paraId="535192F2"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18" w:name="IdentifierNormalization"/>
      <w:bookmarkEnd w:id="18"/>
    </w:p>
    <w:p w14:paraId="7B7F396F"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7A3A7149">
          <v:rect id="_x0000_i103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475F56FA" w14:textId="77777777">
        <w:trPr>
          <w:divId w:val="1052579284"/>
          <w:trHeight w:val="225"/>
          <w:tblCellSpacing w:w="20" w:type="dxa"/>
        </w:trPr>
        <w:tc>
          <w:tcPr>
            <w:tcW w:w="450" w:type="dxa"/>
            <w:shd w:val="clear" w:color="auto" w:fill="990000"/>
            <w:vAlign w:val="center"/>
            <w:hideMark/>
          </w:tcPr>
          <w:p w14:paraId="5ACB6144"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2F989687" w14:textId="77777777" w:rsidR="00C97C33" w:rsidRDefault="00C97C33">
      <w:pPr>
        <w:pStyle w:val="3"/>
        <w:divId w:val="1052579284"/>
        <w:rPr>
          <w:rFonts w:eastAsia="Times New Roman" w:cs="Times New Roman"/>
          <w:lang w:val="en"/>
        </w:rPr>
      </w:pPr>
      <w:bookmarkStart w:id="19" w:name="rfc.section.2.1"/>
      <w:bookmarkEnd w:id="19"/>
      <w:r>
        <w:rPr>
          <w:rFonts w:eastAsia="Times New Roman" w:cs="Times New Roman"/>
          <w:lang w:val="en"/>
        </w:rPr>
        <w:t>2.1.  Identifier Normalization</w:t>
      </w:r>
    </w:p>
    <w:p w14:paraId="0BD38D7E"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The purpose of normalization is to determine a normalized Resource and Host from the user input Identifier. This is then used as input to WebFinger to discover the Issuer. </w:t>
      </w:r>
    </w:p>
    <w:p w14:paraId="4DE7C316"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The user input Identifier SHOULD be a URL or URI relative reference defined in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"RFC3986" </w:instrText>
      </w:r>
      <w:r>
        <w:rPr>
          <w:rFonts w:ascii="Verdana" w:hAnsi="Verdana"/>
          <w:color w:val="000000"/>
          <w:sz w:val="24"/>
          <w:szCs w:val="24"/>
          <w:lang w:val="en"/>
        </w:rPr>
        <w:fldChar w:fldCharType="separate"/>
      </w:r>
      <w:r>
        <w:rPr>
          <w:rStyle w:val="a3"/>
          <w:rFonts w:ascii="Verdana" w:hAnsi="Verdana"/>
          <w:sz w:val="24"/>
          <w:szCs w:val="24"/>
          <w:u w:val="none"/>
          <w:lang w:val="en"/>
        </w:rPr>
        <w:t>RFC 3986 (</w:t>
      </w:r>
      <w:r>
        <w:rPr>
          <w:rStyle w:val="info"/>
          <w:rFonts w:ascii="Verdana" w:hAnsi="Verdana"/>
          <w:b/>
          <w:bCs/>
          <w:color w:val="990000"/>
          <w:sz w:val="24"/>
          <w:szCs w:val="24"/>
          <w:lang w:val="en"/>
        </w:rPr>
        <w:t>Berners-Lee, T., Fielding, R., and L. Masinter, “Uniform Resource Identifier (URI): Generic Syntax,” January 2005.</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[RFC3986]. The user input Identifier MUST include the authority component. </w:t>
      </w:r>
    </w:p>
    <w:p w14:paraId="4F33F231"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Note: A URI relative reference includes a string that looks like an e-mail address in the form of </w:t>
      </w:r>
      <w:r>
        <w:rPr>
          <w:rStyle w:val="HTML3"/>
          <w:lang w:val="en"/>
        </w:rPr>
        <w:t>userinfo@host</w:t>
      </w:r>
      <w:r>
        <w:rPr>
          <w:rFonts w:ascii="Verdana" w:hAnsi="Verdana"/>
          <w:color w:val="000000"/>
          <w:sz w:val="24"/>
          <w:szCs w:val="24"/>
          <w:lang w:val="en"/>
        </w:rPr>
        <w:t xml:space="preserve">. This is a valid authority component of a URI but excludes various possible extra strings allowed in </w:t>
      </w:r>
      <w:r>
        <w:rPr>
          <w:rStyle w:val="HTML3"/>
          <w:lang w:val="en"/>
        </w:rPr>
        <w:t>addr-spec</w:t>
      </w:r>
      <w:r>
        <w:rPr>
          <w:rFonts w:ascii="Verdana" w:hAnsi="Verdana"/>
          <w:color w:val="000000"/>
          <w:sz w:val="24"/>
          <w:szCs w:val="24"/>
          <w:lang w:val="en"/>
        </w:rPr>
        <w:t xml:space="preserve"> syntax of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"RFC5322" </w:instrText>
      </w:r>
      <w:r>
        <w:rPr>
          <w:rFonts w:ascii="Verdana" w:hAnsi="Verdana"/>
          <w:color w:val="000000"/>
          <w:sz w:val="24"/>
          <w:szCs w:val="24"/>
          <w:lang w:val="en"/>
        </w:rPr>
        <w:fldChar w:fldCharType="separate"/>
      </w:r>
      <w:r>
        <w:rPr>
          <w:rStyle w:val="a3"/>
          <w:rFonts w:ascii="Verdana" w:hAnsi="Verdana"/>
          <w:sz w:val="24"/>
          <w:szCs w:val="24"/>
          <w:u w:val="none"/>
          <w:lang w:val="en"/>
        </w:rPr>
        <w:t>RFC 5322 (</w:t>
      </w:r>
      <w:r>
        <w:rPr>
          <w:rStyle w:val="info"/>
          <w:rFonts w:ascii="Verdana" w:hAnsi="Verdana"/>
          <w:b/>
          <w:bCs/>
          <w:color w:val="990000"/>
          <w:sz w:val="24"/>
          <w:szCs w:val="24"/>
          <w:lang w:val="en"/>
        </w:rPr>
        <w:t>Resnick, P., Ed., “Internet Message Format,” October 2008.</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[RFC5322]. </w:t>
      </w:r>
    </w:p>
    <w:p w14:paraId="16DF1B6B"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The Identifier normalization rules MAY be extended by additional specifications to enable other identifier types such as telephone numbers or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"XRI_Syntax_2.0" </w:instrText>
      </w:r>
      <w:r>
        <w:rPr>
          <w:rFonts w:ascii="Verdana" w:hAnsi="Verdana"/>
          <w:color w:val="000000"/>
          <w:sz w:val="24"/>
          <w:szCs w:val="24"/>
          <w:lang w:val="en"/>
        </w:rPr>
        <w:fldChar w:fldCharType="separate"/>
      </w:r>
      <w:r>
        <w:rPr>
          <w:rStyle w:val="a3"/>
          <w:rFonts w:ascii="Verdana" w:hAnsi="Verdana"/>
          <w:sz w:val="24"/>
          <w:szCs w:val="24"/>
          <w:u w:val="none"/>
          <w:lang w:val="en"/>
        </w:rPr>
        <w:t>XRIs (</w:t>
      </w:r>
      <w:r>
        <w:rPr>
          <w:rStyle w:val="info"/>
          <w:rFonts w:ascii="Verdana" w:hAnsi="Verdana"/>
          <w:b/>
          <w:bCs/>
          <w:color w:val="990000"/>
          <w:sz w:val="24"/>
          <w:szCs w:val="24"/>
          <w:lang w:val="en"/>
        </w:rPr>
        <w:t>Reed, D. and D. McAlpin, “Extensible Resource Identifier (XRI) Syntax V2.0,” November 2005.</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[XRI_Syntax_2.0] to also be used. </w:t>
      </w:r>
    </w:p>
    <w:p w14:paraId="082B94A4"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20" w:name="IdentifierTypes"/>
      <w:bookmarkEnd w:id="20"/>
    </w:p>
    <w:p w14:paraId="0AF216F9"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2F18F721">
          <v:rect id="_x0000_i103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2336557C" w14:textId="77777777">
        <w:trPr>
          <w:divId w:val="1052579284"/>
          <w:trHeight w:val="225"/>
          <w:tblCellSpacing w:w="20" w:type="dxa"/>
        </w:trPr>
        <w:tc>
          <w:tcPr>
            <w:tcW w:w="450" w:type="dxa"/>
            <w:shd w:val="clear" w:color="auto" w:fill="990000"/>
            <w:vAlign w:val="center"/>
            <w:hideMark/>
          </w:tcPr>
          <w:p w14:paraId="0467F533"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767A331C" w14:textId="77777777" w:rsidR="00C97C33" w:rsidRDefault="00C97C33">
      <w:pPr>
        <w:pStyle w:val="3"/>
        <w:divId w:val="1052579284"/>
        <w:rPr>
          <w:rFonts w:eastAsia="Times New Roman" w:cs="Times New Roman"/>
          <w:lang w:val="en"/>
        </w:rPr>
      </w:pPr>
      <w:bookmarkStart w:id="21" w:name="rfc.section.2.1.1"/>
      <w:bookmarkEnd w:id="21"/>
      <w:r>
        <w:rPr>
          <w:rFonts w:eastAsia="Times New Roman" w:cs="Times New Roman"/>
          <w:lang w:val="en"/>
        </w:rPr>
        <w:t>2.1.1.  User Input Identifier Types</w:t>
      </w:r>
    </w:p>
    <w:p w14:paraId="4907BACC"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A user input Identifier can be categorized into the following types, which require different normalization processes: </w:t>
      </w:r>
    </w:p>
    <w:p w14:paraId="4896073D" w14:textId="77777777" w:rsidR="00C97C33" w:rsidRDefault="00C97C33">
      <w:pPr>
        <w:numPr>
          <w:ilvl w:val="0"/>
          <w:numId w:val="1"/>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User input Identifiers starting with the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"XRI_Syntax_2.0"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XRI (</w:t>
      </w:r>
      <w:r>
        <w:rPr>
          <w:rStyle w:val="info"/>
          <w:rFonts w:ascii="Verdana" w:eastAsia="Times New Roman" w:hAnsi="Verdana" w:cs="Times New Roman"/>
          <w:b/>
          <w:bCs/>
          <w:color w:val="990000"/>
          <w:sz w:val="24"/>
          <w:szCs w:val="24"/>
          <w:lang w:val="en"/>
        </w:rPr>
        <w:t>Reed, D. and D. McAlpin, “Extensible Resource Identifier (XRI) Syntax V2.0,” November 2005.</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[XRI_Syntax_2.0] global context symbols ('=','@', and '!') are RESERVED. Processing of these identifiers is out of scope for this specification. </w:t>
      </w:r>
    </w:p>
    <w:p w14:paraId="3EA094EA" w14:textId="77777777" w:rsidR="00C97C33" w:rsidRDefault="00C97C33">
      <w:pPr>
        <w:numPr>
          <w:ilvl w:val="0"/>
          <w:numId w:val="1"/>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All other user input Identifiers MUST be treated as a URI either in the form of </w:t>
      </w:r>
      <w:r>
        <w:rPr>
          <w:rStyle w:val="HTML3"/>
          <w:lang w:val="en"/>
        </w:rPr>
        <w:t>scheme "://" authority path-abempty [ "?" query ] [ "#" fragment ]</w:t>
      </w:r>
      <w:r>
        <w:rPr>
          <w:rFonts w:ascii="Verdana" w:eastAsia="Times New Roman" w:hAnsi="Verdana" w:cs="Times New Roman"/>
          <w:color w:val="000000"/>
          <w:sz w:val="24"/>
          <w:szCs w:val="24"/>
          <w:lang w:val="en"/>
        </w:rPr>
        <w:t xml:space="preserve"> or </w:t>
      </w:r>
      <w:r>
        <w:rPr>
          <w:rStyle w:val="HTML3"/>
          <w:lang w:val="en"/>
        </w:rPr>
        <w:t>authority path-abempty [ "?" query ] [ "#" fragment ]</w:t>
      </w:r>
      <w:r>
        <w:rPr>
          <w:rFonts w:ascii="Verdana" w:eastAsia="Times New Roman" w:hAnsi="Verdana" w:cs="Times New Roman"/>
          <w:color w:val="000000"/>
          <w:sz w:val="24"/>
          <w:szCs w:val="24"/>
          <w:lang w:val="en"/>
        </w:rPr>
        <w:t xml:space="preserve"> per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"RFC3986"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RFC 3986 (</w:t>
      </w:r>
      <w:r>
        <w:rPr>
          <w:rStyle w:val="info"/>
          <w:rFonts w:ascii="Verdana" w:eastAsia="Times New Roman" w:hAnsi="Verdana" w:cs="Times New Roman"/>
          <w:b/>
          <w:bCs/>
          <w:color w:val="990000"/>
          <w:sz w:val="24"/>
          <w:szCs w:val="24"/>
          <w:lang w:val="en"/>
        </w:rPr>
        <w:t>Berners-Lee, T., Fielding, R., and L. Masinter, “Uniform Resource Identifier (URI): Generic Syntax,” January 2005.</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[RFC3986]. </w:t>
      </w:r>
    </w:p>
    <w:p w14:paraId="317DA21C"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Note: The user input Identifier MAY be in the form of </w:t>
      </w:r>
      <w:r>
        <w:rPr>
          <w:rStyle w:val="HTML3"/>
          <w:lang w:val="en"/>
        </w:rPr>
        <w:t>userinfo@host</w:t>
      </w:r>
      <w:r>
        <w:rPr>
          <w:rFonts w:ascii="Verdana" w:hAnsi="Verdana"/>
          <w:color w:val="000000"/>
          <w:sz w:val="24"/>
          <w:szCs w:val="24"/>
          <w:lang w:val="en"/>
        </w:rPr>
        <w:t xml:space="preserve">. For the End-User, this would normally be perceived as being an e-mail address. However, it is also a valid authority section of a URI, and this specification treats it such as to exclude various extra strings allowed in </w:t>
      </w:r>
      <w:r>
        <w:rPr>
          <w:rStyle w:val="HTML3"/>
          <w:lang w:val="en"/>
        </w:rPr>
        <w:t>addr-spec</w:t>
      </w:r>
      <w:r>
        <w:rPr>
          <w:rFonts w:ascii="Verdana" w:hAnsi="Verdana"/>
          <w:color w:val="000000"/>
          <w:sz w:val="24"/>
          <w:szCs w:val="24"/>
          <w:lang w:val="en"/>
        </w:rPr>
        <w:t xml:space="preserve"> of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"RFC5322" </w:instrText>
      </w:r>
      <w:r>
        <w:rPr>
          <w:rFonts w:ascii="Verdana" w:hAnsi="Verdana"/>
          <w:color w:val="000000"/>
          <w:sz w:val="24"/>
          <w:szCs w:val="24"/>
          <w:lang w:val="en"/>
        </w:rPr>
        <w:fldChar w:fldCharType="separate"/>
      </w:r>
      <w:r>
        <w:rPr>
          <w:rStyle w:val="a3"/>
          <w:rFonts w:ascii="Verdana" w:hAnsi="Verdana"/>
          <w:sz w:val="24"/>
          <w:szCs w:val="24"/>
          <w:u w:val="none"/>
          <w:lang w:val="en"/>
        </w:rPr>
        <w:t>RFC 5322 (</w:t>
      </w:r>
      <w:r>
        <w:rPr>
          <w:rStyle w:val="info"/>
          <w:rFonts w:ascii="Verdana" w:hAnsi="Verdana"/>
          <w:b/>
          <w:bCs/>
          <w:color w:val="990000"/>
          <w:sz w:val="24"/>
          <w:szCs w:val="24"/>
          <w:lang w:val="en"/>
        </w:rPr>
        <w:t>Resnick, P., Ed., “Internet Message Format,” October 2008.</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[RFC5322]. </w:t>
      </w:r>
    </w:p>
    <w:p w14:paraId="3BC0E27D"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22" w:name="NormalizationSteps"/>
      <w:bookmarkEnd w:id="22"/>
    </w:p>
    <w:p w14:paraId="71BDB8D6"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6BCD7F55">
          <v:rect id="_x0000_i103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521A5847" w14:textId="77777777">
        <w:trPr>
          <w:divId w:val="1052579284"/>
          <w:trHeight w:val="225"/>
          <w:tblCellSpacing w:w="20" w:type="dxa"/>
        </w:trPr>
        <w:tc>
          <w:tcPr>
            <w:tcW w:w="450" w:type="dxa"/>
            <w:shd w:val="clear" w:color="auto" w:fill="990000"/>
            <w:vAlign w:val="center"/>
            <w:hideMark/>
          </w:tcPr>
          <w:p w14:paraId="1668EB5F"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57B9818B" w14:textId="77777777" w:rsidR="00C97C33" w:rsidRDefault="00C97C33">
      <w:pPr>
        <w:pStyle w:val="3"/>
        <w:divId w:val="1052579284"/>
        <w:rPr>
          <w:rFonts w:eastAsia="Times New Roman" w:cs="Times New Roman"/>
          <w:lang w:val="en"/>
        </w:rPr>
      </w:pPr>
      <w:bookmarkStart w:id="23" w:name="rfc.section.2.1.2"/>
      <w:bookmarkEnd w:id="23"/>
      <w:r>
        <w:rPr>
          <w:rFonts w:eastAsia="Times New Roman" w:cs="Times New Roman"/>
          <w:lang w:val="en"/>
        </w:rPr>
        <w:t>2.1.2.  Normalization Steps</w:t>
      </w:r>
    </w:p>
    <w:p w14:paraId="02ABA4F7"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A string of any other type is interpreted as a URI either the form of </w:t>
      </w:r>
      <w:r>
        <w:rPr>
          <w:rStyle w:val="HTML3"/>
          <w:lang w:val="en"/>
        </w:rPr>
        <w:t>scheme "://" authority path-abempty [ "?" query ] [ "#" fragment ]</w:t>
      </w:r>
      <w:r>
        <w:rPr>
          <w:rFonts w:ascii="Verdana" w:hAnsi="Verdana"/>
          <w:color w:val="000000"/>
          <w:sz w:val="24"/>
          <w:szCs w:val="24"/>
          <w:lang w:val="en"/>
        </w:rPr>
        <w:t xml:space="preserve"> or </w:t>
      </w:r>
      <w:r>
        <w:rPr>
          <w:rStyle w:val="HTML3"/>
          <w:lang w:val="en"/>
        </w:rPr>
        <w:t>authority path-abempty [ "?" query ] [ "#" fragment ]</w:t>
      </w:r>
      <w:r>
        <w:rPr>
          <w:rFonts w:ascii="Verdana" w:hAnsi="Verdana"/>
          <w:color w:val="000000"/>
          <w:sz w:val="24"/>
          <w:szCs w:val="24"/>
          <w:lang w:val="en"/>
        </w:rPr>
        <w:t xml:space="preserve"> per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"RFC3986" </w:instrText>
      </w:r>
      <w:r>
        <w:rPr>
          <w:rFonts w:ascii="Verdana" w:hAnsi="Verdana"/>
          <w:color w:val="000000"/>
          <w:sz w:val="24"/>
          <w:szCs w:val="24"/>
          <w:lang w:val="en"/>
        </w:rPr>
        <w:fldChar w:fldCharType="separate"/>
      </w:r>
      <w:r>
        <w:rPr>
          <w:rStyle w:val="a3"/>
          <w:rFonts w:ascii="Verdana" w:hAnsi="Verdana"/>
          <w:sz w:val="24"/>
          <w:szCs w:val="24"/>
          <w:u w:val="none"/>
          <w:lang w:val="en"/>
        </w:rPr>
        <w:t>RFC 3986 (</w:t>
      </w:r>
      <w:r>
        <w:rPr>
          <w:rStyle w:val="info"/>
          <w:rFonts w:ascii="Verdana" w:hAnsi="Verdana"/>
          <w:b/>
          <w:bCs/>
          <w:color w:val="990000"/>
          <w:sz w:val="24"/>
          <w:szCs w:val="24"/>
          <w:lang w:val="en"/>
        </w:rPr>
        <w:t>Berners-Lee, T., Fielding, R., and L. Masinter, “Uniform Resource Identifier (URI): Generic Syntax,” January 2005.</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[RFC3986] and is normalized according to the following rules: </w:t>
      </w:r>
    </w:p>
    <w:p w14:paraId="0DE447B0" w14:textId="77777777" w:rsidR="00C97C33" w:rsidRDefault="00C97C33">
      <w:pPr>
        <w:numPr>
          <w:ilvl w:val="0"/>
          <w:numId w:val="2"/>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user input Identifier does not have an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"RFC3986"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RFC 3986 (</w:t>
      </w:r>
      <w:r>
        <w:rPr>
          <w:rStyle w:val="info"/>
          <w:rFonts w:ascii="Verdana" w:eastAsia="Times New Roman" w:hAnsi="Verdana" w:cs="Times New Roman"/>
          <w:b/>
          <w:bCs/>
          <w:color w:val="990000"/>
          <w:sz w:val="24"/>
          <w:szCs w:val="24"/>
          <w:lang w:val="en"/>
        </w:rPr>
        <w:t>Berners-Lee, T., Fielding, R., and L. Masinter, “Uniform Resource Identifier (URI): Generic Syntax,” January 2005.</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[RFC3986] "scheme" portion, the string is interpreted as </w:t>
      </w:r>
      <w:r>
        <w:rPr>
          <w:rStyle w:val="HTML3"/>
          <w:lang w:val="en"/>
        </w:rPr>
        <w:t>authority path-abempty [ "?" query ] [ "#" fragment ]</w:t>
      </w:r>
      <w:r>
        <w:rPr>
          <w:rFonts w:ascii="Verdana" w:eastAsia="Times New Roman" w:hAnsi="Verdana" w:cs="Times New Roman"/>
          <w:color w:val="000000"/>
          <w:sz w:val="24"/>
          <w:szCs w:val="24"/>
          <w:lang w:val="en"/>
        </w:rPr>
        <w:t xml:space="preserve"> of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"RFC3986"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RFC 3986 (</w:t>
      </w:r>
      <w:r>
        <w:rPr>
          <w:rStyle w:val="info"/>
          <w:rFonts w:ascii="Verdana" w:eastAsia="Times New Roman" w:hAnsi="Verdana" w:cs="Times New Roman"/>
          <w:b/>
          <w:bCs/>
          <w:color w:val="990000"/>
          <w:sz w:val="24"/>
          <w:szCs w:val="24"/>
          <w:lang w:val="en"/>
        </w:rPr>
        <w:t>Berners-Lee, T., Fielding, R., and L. Masinter, “Uniform Resource Identifier (URI): Generic Syntax,” January 2005.</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[RFC3986]. In this case, the </w:t>
      </w:r>
      <w:r>
        <w:rPr>
          <w:rStyle w:val="HTML3"/>
          <w:lang w:val="en"/>
        </w:rPr>
        <w:t>https</w:t>
      </w:r>
      <w:r>
        <w:rPr>
          <w:rFonts w:ascii="Verdana" w:eastAsia="Times New Roman" w:hAnsi="Verdana" w:cs="Times New Roman"/>
          <w:color w:val="000000"/>
          <w:sz w:val="24"/>
          <w:szCs w:val="24"/>
          <w:lang w:val="en"/>
        </w:rPr>
        <w:t xml:space="preserve"> scheme is assumed, and the normalized URL will be formed by prefixing </w:t>
      </w:r>
      <w:r>
        <w:rPr>
          <w:rStyle w:val="HTML3"/>
          <w:lang w:val="en"/>
        </w:rPr>
        <w:t>https://</w:t>
      </w:r>
      <w:r>
        <w:rPr>
          <w:rFonts w:ascii="Verdana" w:eastAsia="Times New Roman" w:hAnsi="Verdana" w:cs="Times New Roman"/>
          <w:color w:val="000000"/>
          <w:sz w:val="24"/>
          <w:szCs w:val="24"/>
          <w:lang w:val="en"/>
        </w:rPr>
        <w:t xml:space="preserve"> to the string. </w:t>
      </w:r>
    </w:p>
    <w:p w14:paraId="099EE803" w14:textId="77777777" w:rsidR="00C97C33" w:rsidRDefault="00C97C33">
      <w:pPr>
        <w:numPr>
          <w:ilvl w:val="0"/>
          <w:numId w:val="2"/>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resulting URL contains a fragment portion, it MUST be stripped off together with the fragment delimiter character "#". </w:t>
      </w:r>
    </w:p>
    <w:p w14:paraId="303760A1"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The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"I-D.ietf-appsawg-webfinger" </w:instrText>
      </w:r>
      <w:r>
        <w:rPr>
          <w:rFonts w:ascii="Verdana" w:hAnsi="Verdana"/>
          <w:color w:val="000000"/>
          <w:sz w:val="24"/>
          <w:szCs w:val="24"/>
          <w:lang w:val="en"/>
        </w:rPr>
        <w:fldChar w:fldCharType="separate"/>
      </w:r>
      <w:r>
        <w:rPr>
          <w:rStyle w:val="a3"/>
          <w:rFonts w:ascii="Verdana" w:hAnsi="Verdana"/>
          <w:sz w:val="24"/>
          <w:szCs w:val="24"/>
          <w:u w:val="none"/>
          <w:lang w:val="en"/>
        </w:rPr>
        <w:t>WebFinger (</w:t>
      </w:r>
      <w:r>
        <w:rPr>
          <w:rStyle w:val="info"/>
          <w:rFonts w:ascii="Verdana" w:hAnsi="Verdana"/>
          <w:b/>
          <w:bCs/>
          <w:color w:val="990000"/>
          <w:sz w:val="24"/>
          <w:szCs w:val="24"/>
          <w:lang w:val="en"/>
        </w:rPr>
        <w:t>Jones, P., Salgueiro, G., and J. Smarr, “WebFinger,” May 2013.</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[I</w:t>
      </w:r>
      <w:r>
        <w:rPr>
          <w:rFonts w:ascii="Verdana" w:hAnsi="Verdana"/>
          <w:color w:val="000000"/>
          <w:sz w:val="24"/>
          <w:szCs w:val="24"/>
          <w:lang w:val="en"/>
        </w:rPr>
        <w:noBreakHyphen/>
        <w:t>D.ietf</w:t>
      </w:r>
      <w:r>
        <w:rPr>
          <w:rFonts w:ascii="Verdana" w:hAnsi="Verdana"/>
          <w:color w:val="000000"/>
          <w:sz w:val="24"/>
          <w:szCs w:val="24"/>
          <w:lang w:val="en"/>
        </w:rPr>
        <w:noBreakHyphen/>
        <w:t>appsawg</w:t>
      </w:r>
      <w:r>
        <w:rPr>
          <w:rFonts w:ascii="Verdana" w:hAnsi="Verdana"/>
          <w:color w:val="000000"/>
          <w:sz w:val="24"/>
          <w:szCs w:val="24"/>
          <w:lang w:val="en"/>
        </w:rPr>
        <w:noBreakHyphen/>
        <w:t xml:space="preserve">webfinger] Resource in this case is the resulting URL, and the WebFinger Host is the authority component. </w:t>
      </w:r>
    </w:p>
    <w:p w14:paraId="5782DA67"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Note: Since the definition of </w:t>
      </w:r>
      <w:r>
        <w:rPr>
          <w:rStyle w:val="HTML3"/>
          <w:lang w:val="en"/>
        </w:rPr>
        <w:t>authority</w:t>
      </w:r>
      <w:r>
        <w:rPr>
          <w:rFonts w:ascii="Verdana" w:hAnsi="Verdana"/>
          <w:color w:val="000000"/>
          <w:sz w:val="24"/>
          <w:szCs w:val="24"/>
          <w:lang w:val="en"/>
        </w:rPr>
        <w:t xml:space="preserve"> in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"RFC3986" </w:instrText>
      </w:r>
      <w:r>
        <w:rPr>
          <w:rFonts w:ascii="Verdana" w:hAnsi="Verdana"/>
          <w:color w:val="000000"/>
          <w:sz w:val="24"/>
          <w:szCs w:val="24"/>
          <w:lang w:val="en"/>
        </w:rPr>
        <w:fldChar w:fldCharType="separate"/>
      </w:r>
      <w:r>
        <w:rPr>
          <w:rStyle w:val="a3"/>
          <w:rFonts w:ascii="Verdana" w:hAnsi="Verdana"/>
          <w:sz w:val="24"/>
          <w:szCs w:val="24"/>
          <w:u w:val="none"/>
          <w:lang w:val="en"/>
        </w:rPr>
        <w:t>RFC 3986 (</w:t>
      </w:r>
      <w:r>
        <w:rPr>
          <w:rStyle w:val="info"/>
          <w:rFonts w:ascii="Verdana" w:hAnsi="Verdana"/>
          <w:b/>
          <w:bCs/>
          <w:color w:val="990000"/>
          <w:sz w:val="24"/>
          <w:szCs w:val="24"/>
          <w:lang w:val="en"/>
        </w:rPr>
        <w:t>Berners-Lee, T., Fielding, R., and L. Masinter, “Uniform Resource Identifier (URI): Generic Syntax,” January 2005.</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[RFC3986] is </w:t>
      </w:r>
      <w:r>
        <w:rPr>
          <w:rStyle w:val="HTML3"/>
          <w:lang w:val="en"/>
        </w:rPr>
        <w:t>[ userinfo "@" ] host [ ":" port ]</w:t>
      </w:r>
      <w:r>
        <w:rPr>
          <w:rFonts w:ascii="Verdana" w:hAnsi="Verdana"/>
          <w:color w:val="000000"/>
          <w:sz w:val="24"/>
          <w:szCs w:val="24"/>
          <w:lang w:val="en"/>
        </w:rPr>
        <w:t xml:space="preserve">, it is legal to have a user input identifier like </w:t>
      </w:r>
      <w:r>
        <w:rPr>
          <w:rStyle w:val="HTML3"/>
          <w:lang w:val="en"/>
        </w:rPr>
        <w:t>userinfo@host:port</w:t>
      </w:r>
      <w:r>
        <w:rPr>
          <w:rFonts w:ascii="Verdana" w:hAnsi="Verdana"/>
          <w:color w:val="000000"/>
          <w:sz w:val="24"/>
          <w:szCs w:val="24"/>
          <w:lang w:val="en"/>
        </w:rPr>
        <w:t xml:space="preserve">. e.g., </w:t>
      </w:r>
      <w:r>
        <w:rPr>
          <w:rStyle w:val="HTML3"/>
          <w:lang w:val="en"/>
        </w:rPr>
        <w:t>alice@example.com:8080</w:t>
      </w:r>
      <w:r>
        <w:rPr>
          <w:rFonts w:ascii="Verdana" w:hAnsi="Verdana"/>
          <w:color w:val="000000"/>
          <w:sz w:val="24"/>
          <w:szCs w:val="24"/>
          <w:lang w:val="en"/>
        </w:rPr>
        <w:t xml:space="preserve">. </w:t>
      </w:r>
    </w:p>
    <w:p w14:paraId="52017A0F"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24" w:name="Examples"/>
      <w:bookmarkEnd w:id="24"/>
    </w:p>
    <w:p w14:paraId="1DB466B8"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459AD19F">
          <v:rect id="_x0000_i103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132130A6" w14:textId="77777777">
        <w:trPr>
          <w:divId w:val="1052579284"/>
          <w:trHeight w:val="225"/>
          <w:tblCellSpacing w:w="20" w:type="dxa"/>
        </w:trPr>
        <w:tc>
          <w:tcPr>
            <w:tcW w:w="450" w:type="dxa"/>
            <w:shd w:val="clear" w:color="auto" w:fill="990000"/>
            <w:vAlign w:val="center"/>
            <w:hideMark/>
          </w:tcPr>
          <w:p w14:paraId="2CD56F72"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7B5407AC" w14:textId="77777777" w:rsidR="00C97C33" w:rsidRDefault="00C97C33">
      <w:pPr>
        <w:pStyle w:val="3"/>
        <w:divId w:val="1052579284"/>
        <w:rPr>
          <w:rFonts w:eastAsia="Times New Roman" w:cs="Times New Roman"/>
          <w:lang w:val="en"/>
        </w:rPr>
      </w:pPr>
      <w:bookmarkStart w:id="25" w:name="rfc.section.2.2"/>
      <w:bookmarkEnd w:id="25"/>
      <w:r>
        <w:rPr>
          <w:rFonts w:eastAsia="Times New Roman" w:cs="Times New Roman"/>
          <w:lang w:val="en"/>
        </w:rPr>
        <w:t>2.2.  Non-Normative Examples</w:t>
      </w:r>
    </w:p>
    <w:p w14:paraId="61B75A9A"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26" w:name="EmailSyntax"/>
      <w:bookmarkEnd w:id="26"/>
    </w:p>
    <w:p w14:paraId="521BAF5E"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5F689069">
          <v:rect id="_x0000_i103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6FA96FF2" w14:textId="77777777">
        <w:trPr>
          <w:divId w:val="1052579284"/>
          <w:trHeight w:val="225"/>
          <w:tblCellSpacing w:w="20" w:type="dxa"/>
        </w:trPr>
        <w:tc>
          <w:tcPr>
            <w:tcW w:w="450" w:type="dxa"/>
            <w:shd w:val="clear" w:color="auto" w:fill="990000"/>
            <w:vAlign w:val="center"/>
            <w:hideMark/>
          </w:tcPr>
          <w:p w14:paraId="0B2398CC"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52388CB3" w14:textId="77777777" w:rsidR="00C97C33" w:rsidRDefault="00C97C33">
      <w:pPr>
        <w:pStyle w:val="3"/>
        <w:divId w:val="1052579284"/>
        <w:rPr>
          <w:rFonts w:eastAsia="Times New Roman" w:cs="Times New Roman"/>
          <w:lang w:val="en"/>
        </w:rPr>
      </w:pPr>
      <w:bookmarkStart w:id="27" w:name="rfc.section.2.2.1"/>
      <w:bookmarkEnd w:id="27"/>
      <w:r>
        <w:rPr>
          <w:rFonts w:eastAsia="Times New Roman" w:cs="Times New Roman"/>
          <w:lang w:val="en"/>
        </w:rPr>
        <w:t>2.2.1.  User Input Using E-Mail Address Syntax</w:t>
      </w:r>
    </w:p>
    <w:p w14:paraId="5E7A9D8C"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To find the Issuer for the given user input in the form of an e-mail address </w:t>
      </w:r>
      <w:r>
        <w:rPr>
          <w:rStyle w:val="HTML3"/>
          <w:lang w:val="en"/>
        </w:rPr>
        <w:t>joe@example.com</w:t>
      </w:r>
      <w:r>
        <w:rPr>
          <w:rFonts w:ascii="Verdana" w:hAnsi="Verdana"/>
          <w:color w:val="000000"/>
          <w:sz w:val="24"/>
          <w:szCs w:val="24"/>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40" w:type="dxa"/>
          <w:left w:w="40" w:type="dxa"/>
          <w:bottom w:w="40" w:type="dxa"/>
          <w:right w:w="40" w:type="dxa"/>
        </w:tblCellMar>
        <w:tblLook w:val="04A0" w:firstRow="1" w:lastRow="0" w:firstColumn="1" w:lastColumn="0" w:noHBand="0" w:noVBand="1"/>
      </w:tblPr>
      <w:tblGrid>
        <w:gridCol w:w="2778"/>
        <w:gridCol w:w="5326"/>
      </w:tblGrid>
      <w:tr w:rsidR="00C97C33" w14:paraId="2EBFCFE7" w14:textId="77777777">
        <w:trPr>
          <w:divId w:val="1052579284"/>
          <w:jc w:val="center"/>
        </w:trPr>
        <w:tc>
          <w:tcPr>
            <w:tcW w:w="0" w:type="auto"/>
            <w:tcBorders>
              <w:top w:val="nil"/>
              <w:left w:val="nil"/>
              <w:bottom w:val="nil"/>
              <w:right w:val="nil"/>
            </w:tcBorders>
            <w:vAlign w:val="center"/>
            <w:hideMark/>
          </w:tcPr>
          <w:p w14:paraId="20FADAA1" w14:textId="77777777" w:rsidR="00C97C33" w:rsidRDefault="00C97C33">
            <w:pPr>
              <w:spacing w:before="0" w:beforeAutospacing="0" w:after="0" w:afterAutospacing="0"/>
              <w:rPr>
                <w:rFonts w:ascii="Verdana" w:eastAsia="Times New Roman" w:hAnsi="Verdana" w:cs="Times New Roman"/>
                <w:b/>
                <w:bCs/>
                <w:color w:val="000000"/>
                <w:sz w:val="24"/>
                <w:szCs w:val="24"/>
              </w:rPr>
            </w:pPr>
            <w:proofErr w:type="spellStart"/>
            <w:r>
              <w:rPr>
                <w:rFonts w:ascii="Verdana" w:eastAsia="Times New Roman" w:hAnsi="Verdana" w:cs="Times New Roman"/>
                <w:b/>
                <w:bCs/>
                <w:color w:val="000000"/>
                <w:sz w:val="24"/>
                <w:szCs w:val="24"/>
              </w:rPr>
              <w:t>WebFinger</w:t>
            </w:r>
            <w:proofErr w:type="spellEnd"/>
            <w:r>
              <w:rPr>
                <w:rFonts w:ascii="Verdana" w:eastAsia="Times New Roman" w:hAnsi="Verdana" w:cs="Times New Roman"/>
                <w:b/>
                <w:bCs/>
                <w:color w:val="000000"/>
                <w:sz w:val="24"/>
                <w:szCs w:val="24"/>
              </w:rPr>
              <w:t xml:space="preserve"> Parameter</w:t>
            </w:r>
          </w:p>
        </w:tc>
        <w:tc>
          <w:tcPr>
            <w:tcW w:w="0" w:type="auto"/>
            <w:tcBorders>
              <w:top w:val="nil"/>
              <w:left w:val="nil"/>
              <w:bottom w:val="nil"/>
              <w:right w:val="nil"/>
            </w:tcBorders>
            <w:vAlign w:val="center"/>
            <w:hideMark/>
          </w:tcPr>
          <w:p w14:paraId="52A21300" w14:textId="77777777" w:rsidR="00C97C33" w:rsidRDefault="00C97C3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Value</w:t>
            </w:r>
          </w:p>
        </w:tc>
      </w:tr>
      <w:tr w:rsidR="00C97C33" w14:paraId="2AB3F08F" w14:textId="77777777">
        <w:trPr>
          <w:divId w:val="1052579284"/>
          <w:jc w:val="center"/>
        </w:trPr>
        <w:tc>
          <w:tcPr>
            <w:tcW w:w="0" w:type="auto"/>
            <w:vAlign w:val="center"/>
            <w:hideMark/>
          </w:tcPr>
          <w:p w14:paraId="0F978FC9" w14:textId="77777777" w:rsidR="00C97C33" w:rsidRDefault="00C97C33">
            <w:pPr>
              <w:spacing w:before="0" w:beforeAutospacing="0" w:after="0" w:afterAutospacing="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resource</w:t>
            </w:r>
            <w:proofErr w:type="gramEnd"/>
          </w:p>
        </w:tc>
        <w:tc>
          <w:tcPr>
            <w:tcW w:w="0" w:type="auto"/>
            <w:vAlign w:val="center"/>
            <w:hideMark/>
          </w:tcPr>
          <w:p w14:paraId="4473D4B5" w14:textId="77777777" w:rsidR="00C97C33" w:rsidRDefault="00C97C33">
            <w:pPr>
              <w:spacing w:before="0" w:beforeAutospacing="0" w:after="0" w:afterAutospacing="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acct:joe@example.com</w:t>
            </w:r>
            <w:proofErr w:type="gramEnd"/>
          </w:p>
        </w:tc>
      </w:tr>
      <w:tr w:rsidR="00C97C33" w14:paraId="30396C4A" w14:textId="77777777">
        <w:trPr>
          <w:divId w:val="1052579284"/>
          <w:jc w:val="center"/>
        </w:trPr>
        <w:tc>
          <w:tcPr>
            <w:tcW w:w="0" w:type="auto"/>
            <w:vAlign w:val="center"/>
            <w:hideMark/>
          </w:tcPr>
          <w:p w14:paraId="54205864" w14:textId="77777777" w:rsidR="00C97C33" w:rsidRDefault="00C97C33">
            <w:pPr>
              <w:spacing w:before="0" w:beforeAutospacing="0" w:after="0" w:afterAutospacing="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host</w:t>
            </w:r>
            <w:proofErr w:type="gramEnd"/>
          </w:p>
        </w:tc>
        <w:tc>
          <w:tcPr>
            <w:tcW w:w="0" w:type="auto"/>
            <w:vAlign w:val="center"/>
            <w:hideMark/>
          </w:tcPr>
          <w:p w14:paraId="77EBE83D" w14:textId="77777777" w:rsidR="00C97C33" w:rsidRDefault="00C97C33">
            <w:pPr>
              <w:spacing w:before="0" w:beforeAutospacing="0" w:after="0" w:afterAutospacing="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example.com</w:t>
            </w:r>
            <w:proofErr w:type="gramEnd"/>
          </w:p>
        </w:tc>
      </w:tr>
      <w:tr w:rsidR="00C97C33" w14:paraId="29DC84FF" w14:textId="77777777">
        <w:trPr>
          <w:divId w:val="1052579284"/>
          <w:jc w:val="center"/>
        </w:trPr>
        <w:tc>
          <w:tcPr>
            <w:tcW w:w="0" w:type="auto"/>
            <w:vAlign w:val="center"/>
            <w:hideMark/>
          </w:tcPr>
          <w:p w14:paraId="25FC1DBD" w14:textId="77777777" w:rsidR="00C97C33" w:rsidRDefault="00C97C33">
            <w:pPr>
              <w:spacing w:before="0" w:beforeAutospacing="0" w:after="0" w:afterAutospacing="0"/>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rel</w:t>
            </w:r>
            <w:proofErr w:type="spellEnd"/>
            <w:proofErr w:type="gramEnd"/>
          </w:p>
        </w:tc>
        <w:tc>
          <w:tcPr>
            <w:tcW w:w="0" w:type="auto"/>
            <w:vAlign w:val="center"/>
            <w:hideMark/>
          </w:tcPr>
          <w:p w14:paraId="540DA0BE" w14:textId="77777777" w:rsidR="00C97C33" w:rsidRDefault="00C97C3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http://openid.net/specs/connect/1.0/issuer</w:t>
            </w:r>
          </w:p>
        </w:tc>
      </w:tr>
    </w:tbl>
    <w:p w14:paraId="0BE6FAAA"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br w:type="textWrapping" w:clear="all"/>
      </w:r>
    </w:p>
    <w:p w14:paraId="372AFEEF"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Note that in this case, the </w:t>
      </w:r>
      <w:r>
        <w:rPr>
          <w:rStyle w:val="HTML3"/>
          <w:lang w:val="en"/>
        </w:rPr>
        <w:t>acct:</w:t>
      </w:r>
      <w:r>
        <w:rPr>
          <w:rFonts w:ascii="Verdana" w:hAnsi="Verdana"/>
          <w:color w:val="000000"/>
          <w:sz w:val="24"/>
          <w:szCs w:val="24"/>
          <w:lang w:val="en"/>
        </w:rPr>
        <w:t xml:space="preserve"> scheme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"I-D.ietf-appsawg-acct-uri" </w:instrText>
      </w:r>
      <w:r>
        <w:rPr>
          <w:rFonts w:ascii="Verdana" w:hAnsi="Verdana"/>
          <w:color w:val="000000"/>
          <w:sz w:val="24"/>
          <w:szCs w:val="24"/>
          <w:lang w:val="en"/>
        </w:rPr>
        <w:fldChar w:fldCharType="separate"/>
      </w:r>
      <w:r>
        <w:rPr>
          <w:rStyle w:val="a3"/>
          <w:rFonts w:ascii="Verdana" w:hAnsi="Verdana"/>
          <w:sz w:val="24"/>
          <w:szCs w:val="24"/>
          <w:u w:val="none"/>
          <w:lang w:val="en"/>
        </w:rPr>
        <w:t>[I</w:t>
      </w:r>
      <w:r>
        <w:rPr>
          <w:rStyle w:val="a3"/>
          <w:rFonts w:ascii="Verdana" w:hAnsi="Verdana"/>
          <w:sz w:val="24"/>
          <w:szCs w:val="24"/>
          <w:u w:val="none"/>
          <w:lang w:val="en"/>
        </w:rPr>
        <w:noBreakHyphen/>
        <w:t>D.ietf</w:t>
      </w:r>
      <w:r>
        <w:rPr>
          <w:rStyle w:val="a3"/>
          <w:rFonts w:ascii="Verdana" w:hAnsi="Verdana"/>
          <w:sz w:val="24"/>
          <w:szCs w:val="24"/>
          <w:u w:val="none"/>
          <w:lang w:val="en"/>
        </w:rPr>
        <w:noBreakHyphen/>
        <w:t>appsawg</w:t>
      </w:r>
      <w:r>
        <w:rPr>
          <w:rStyle w:val="a3"/>
          <w:rFonts w:ascii="Verdana" w:hAnsi="Verdana"/>
          <w:sz w:val="24"/>
          <w:szCs w:val="24"/>
          <w:u w:val="none"/>
          <w:lang w:val="en"/>
        </w:rPr>
        <w:noBreakHyphen/>
        <w:t>acct</w:t>
      </w:r>
      <w:r>
        <w:rPr>
          <w:rStyle w:val="a3"/>
          <w:rFonts w:ascii="Verdana" w:hAnsi="Verdana"/>
          <w:sz w:val="24"/>
          <w:szCs w:val="24"/>
          <w:u w:val="none"/>
          <w:lang w:val="en"/>
        </w:rPr>
        <w:noBreakHyphen/>
        <w:t>uri] (</w:t>
      </w:r>
      <w:r>
        <w:rPr>
          <w:rStyle w:val="info"/>
          <w:rFonts w:ascii="Verdana" w:hAnsi="Verdana"/>
          <w:b/>
          <w:bCs/>
          <w:color w:val="990000"/>
          <w:sz w:val="24"/>
          <w:szCs w:val="24"/>
          <w:lang w:val="en"/>
        </w:rPr>
        <w:t>Saint-Andre, P., “The 'acct' URI Scheme,” May 2013.</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is prepended to the Identifier. </w:t>
      </w:r>
    </w:p>
    <w:p w14:paraId="0782F2FD"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Following the WebFinger specification, the Client would make the following request to get the discovery information (with line wraps within lines for display purposes only): </w:t>
      </w:r>
    </w:p>
    <w:p w14:paraId="45B0976C" w14:textId="77777777" w:rsidR="00C97C33" w:rsidRDefault="00C97C33">
      <w:pPr>
        <w:pStyle w:val="HTML1"/>
        <w:divId w:val="2020278988"/>
        <w:rPr>
          <w:lang w:val="en"/>
        </w:rPr>
      </w:pPr>
      <w:r>
        <w:rPr>
          <w:lang w:val="en"/>
        </w:rPr>
        <w:t xml:space="preserve">   GET /.well-known/webfinger     ?resource=acct%3Ajoe%40example.com     &amp;rel=http%3A%2F%2Fopenid.net%2Fspecs%2Fconnect%2F1.0%2Fissuer     HTTP/1.1   Host: example.com    HTTP/1.1 200 OK   Content-Type: application/jrd+json    {    "subject": "acct:joe@example.com",    "links":     [      {       "rel": "http://openid.net/specs/connect/1.0/issuer",       "href": "https://server.example.com"      }     ]   } </w:t>
      </w:r>
    </w:p>
    <w:p w14:paraId="22ADD6F7"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Note: It is common for sites to use e-mail addresses as local identifiers for accounts at those sites, even though the domain in the e-mail address one controlled by the site. For instance, the site </w:t>
      </w:r>
      <w:commentRangeStart w:id="28"/>
      <w:r>
        <w:rPr>
          <w:rStyle w:val="HTML3"/>
          <w:lang w:val="en"/>
        </w:rPr>
        <w:t>site.example</w:t>
      </w:r>
      <w:r>
        <w:rPr>
          <w:rFonts w:ascii="Verdana" w:hAnsi="Verdana"/>
          <w:color w:val="000000"/>
          <w:sz w:val="24"/>
          <w:szCs w:val="24"/>
          <w:lang w:val="en"/>
        </w:rPr>
        <w:t xml:space="preserve"> </w:t>
      </w:r>
      <w:commentRangeEnd w:id="28"/>
      <w:r>
        <w:rPr>
          <w:rStyle w:val="a9"/>
          <w:rFonts w:cstheme="minorBidi"/>
        </w:rPr>
        <w:commentReference w:id="28"/>
      </w:r>
      <w:r>
        <w:rPr>
          <w:rFonts w:ascii="Verdana" w:hAnsi="Verdana"/>
          <w:color w:val="000000"/>
          <w:sz w:val="24"/>
          <w:szCs w:val="24"/>
          <w:lang w:val="en"/>
        </w:rPr>
        <w:t xml:space="preserve">might have a local account named </w:t>
      </w:r>
      <w:r>
        <w:rPr>
          <w:rStyle w:val="HTML3"/>
          <w:lang w:val="en"/>
        </w:rPr>
        <w:t>joe@example.com</w:t>
      </w:r>
      <w:r>
        <w:rPr>
          <w:rFonts w:ascii="Verdana" w:hAnsi="Verdana"/>
          <w:color w:val="000000"/>
          <w:sz w:val="24"/>
          <w:szCs w:val="24"/>
          <w:lang w:val="en"/>
        </w:rPr>
        <w:t xml:space="preserve">. </w:t>
      </w:r>
      <w:commentRangeStart w:id="29"/>
      <w:r>
        <w:rPr>
          <w:rFonts w:ascii="Verdana" w:hAnsi="Verdana"/>
          <w:color w:val="000000"/>
          <w:sz w:val="24"/>
          <w:szCs w:val="24"/>
          <w:lang w:val="en"/>
        </w:rPr>
        <w:t xml:space="preserve">As of the time of this writing, a discussion is ongoing among WebFinger contributors about the syntax that should be used when discovering information about such accounts with WebFinger. The current thinking seems to be that such accounts would be represented by quoting the '@' character in the userinfo portion of the account identifier when constructing the </w:t>
      </w:r>
      <w:r>
        <w:rPr>
          <w:rStyle w:val="HTML3"/>
          <w:lang w:val="en"/>
        </w:rPr>
        <w:t>acct:</w:t>
      </w:r>
      <w:r>
        <w:rPr>
          <w:rFonts w:ascii="Verdana" w:hAnsi="Verdana"/>
          <w:color w:val="000000"/>
          <w:sz w:val="24"/>
          <w:szCs w:val="24"/>
          <w:lang w:val="en"/>
        </w:rPr>
        <w:t xml:space="preserve"> URI representing the account. Such an example is </w:t>
      </w:r>
      <w:r>
        <w:rPr>
          <w:rStyle w:val="HTML3"/>
          <w:lang w:val="en"/>
        </w:rPr>
        <w:t>acct:joe%40example.com@site.example</w:t>
      </w:r>
      <w:r>
        <w:rPr>
          <w:rFonts w:ascii="Verdana" w:hAnsi="Verdana"/>
          <w:color w:val="000000"/>
          <w:sz w:val="24"/>
          <w:szCs w:val="24"/>
          <w:lang w:val="en"/>
        </w:rPr>
        <w:t xml:space="preserve">. In a future version of this specification, it is possible that normalization rules will be defined allowing End-Users to input values like </w:t>
      </w:r>
      <w:r>
        <w:rPr>
          <w:rStyle w:val="HTML3"/>
          <w:lang w:val="en"/>
        </w:rPr>
        <w:t>joe@example.com@site.example</w:t>
      </w:r>
      <w:r>
        <w:rPr>
          <w:rFonts w:ascii="Verdana" w:hAnsi="Verdana"/>
          <w:color w:val="000000"/>
          <w:sz w:val="24"/>
          <w:szCs w:val="24"/>
          <w:lang w:val="en"/>
        </w:rPr>
        <w:t xml:space="preserve"> to initiate discovery on such accounts. </w:t>
      </w:r>
      <w:commentRangeEnd w:id="29"/>
      <w:r>
        <w:rPr>
          <w:rStyle w:val="a9"/>
          <w:rFonts w:cstheme="minorBidi"/>
        </w:rPr>
        <w:commentReference w:id="29"/>
      </w:r>
    </w:p>
    <w:p w14:paraId="021C7536"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30" w:name="URLSyntax"/>
      <w:bookmarkEnd w:id="30"/>
    </w:p>
    <w:p w14:paraId="18C943EE"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4978E935">
          <v:rect id="_x0000_i103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32FC04A4" w14:textId="77777777">
        <w:trPr>
          <w:divId w:val="1052579284"/>
          <w:trHeight w:val="225"/>
          <w:tblCellSpacing w:w="20" w:type="dxa"/>
        </w:trPr>
        <w:tc>
          <w:tcPr>
            <w:tcW w:w="450" w:type="dxa"/>
            <w:shd w:val="clear" w:color="auto" w:fill="990000"/>
            <w:vAlign w:val="center"/>
            <w:hideMark/>
          </w:tcPr>
          <w:p w14:paraId="7C3FB47C"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094ACA58" w14:textId="77777777" w:rsidR="00C97C33" w:rsidRDefault="00C97C33">
      <w:pPr>
        <w:pStyle w:val="3"/>
        <w:divId w:val="1052579284"/>
        <w:rPr>
          <w:rFonts w:eastAsia="Times New Roman" w:cs="Times New Roman"/>
          <w:lang w:val="en"/>
        </w:rPr>
      </w:pPr>
      <w:bookmarkStart w:id="31" w:name="rfc.section.2.2.2"/>
      <w:bookmarkEnd w:id="31"/>
      <w:r>
        <w:rPr>
          <w:rFonts w:eastAsia="Times New Roman" w:cs="Times New Roman"/>
          <w:lang w:val="en"/>
        </w:rPr>
        <w:t>2.2.2.  User Input Using URL Syntax</w:t>
      </w:r>
    </w:p>
    <w:p w14:paraId="15413F61"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To find the Issuer for the given URL, </w:t>
      </w:r>
      <w:r>
        <w:rPr>
          <w:rStyle w:val="HTML3"/>
          <w:lang w:val="en"/>
        </w:rPr>
        <w:t>https://example.com/joe</w:t>
      </w:r>
      <w:r>
        <w:rPr>
          <w:rFonts w:ascii="Verdana" w:hAnsi="Verdana"/>
          <w:color w:val="000000"/>
          <w:sz w:val="24"/>
          <w:szCs w:val="24"/>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40" w:type="dxa"/>
          <w:left w:w="40" w:type="dxa"/>
          <w:bottom w:w="40" w:type="dxa"/>
          <w:right w:w="40" w:type="dxa"/>
        </w:tblCellMar>
        <w:tblLook w:val="04A0" w:firstRow="1" w:lastRow="0" w:firstColumn="1" w:lastColumn="0" w:noHBand="0" w:noVBand="1"/>
      </w:tblPr>
      <w:tblGrid>
        <w:gridCol w:w="2778"/>
        <w:gridCol w:w="5326"/>
      </w:tblGrid>
      <w:tr w:rsidR="00C97C33" w14:paraId="48854668" w14:textId="77777777">
        <w:trPr>
          <w:divId w:val="1052579284"/>
          <w:jc w:val="center"/>
        </w:trPr>
        <w:tc>
          <w:tcPr>
            <w:tcW w:w="0" w:type="auto"/>
            <w:tcBorders>
              <w:top w:val="nil"/>
              <w:left w:val="nil"/>
              <w:bottom w:val="nil"/>
              <w:right w:val="nil"/>
            </w:tcBorders>
            <w:vAlign w:val="center"/>
            <w:hideMark/>
          </w:tcPr>
          <w:p w14:paraId="03292291" w14:textId="77777777" w:rsidR="00C97C33" w:rsidRDefault="00C97C33">
            <w:pPr>
              <w:spacing w:before="0" w:beforeAutospacing="0" w:after="0" w:afterAutospacing="0"/>
              <w:rPr>
                <w:rFonts w:ascii="Verdana" w:eastAsia="Times New Roman" w:hAnsi="Verdana" w:cs="Times New Roman"/>
                <w:b/>
                <w:bCs/>
                <w:color w:val="000000"/>
                <w:sz w:val="24"/>
                <w:szCs w:val="24"/>
              </w:rPr>
            </w:pPr>
            <w:proofErr w:type="spellStart"/>
            <w:r>
              <w:rPr>
                <w:rFonts w:ascii="Verdana" w:eastAsia="Times New Roman" w:hAnsi="Verdana" w:cs="Times New Roman"/>
                <w:b/>
                <w:bCs/>
                <w:color w:val="000000"/>
                <w:sz w:val="24"/>
                <w:szCs w:val="24"/>
              </w:rPr>
              <w:t>WebFinger</w:t>
            </w:r>
            <w:proofErr w:type="spellEnd"/>
            <w:r>
              <w:rPr>
                <w:rFonts w:ascii="Verdana" w:eastAsia="Times New Roman" w:hAnsi="Verdana" w:cs="Times New Roman"/>
                <w:b/>
                <w:bCs/>
                <w:color w:val="000000"/>
                <w:sz w:val="24"/>
                <w:szCs w:val="24"/>
              </w:rPr>
              <w:t xml:space="preserve"> Parameter</w:t>
            </w:r>
          </w:p>
        </w:tc>
        <w:tc>
          <w:tcPr>
            <w:tcW w:w="0" w:type="auto"/>
            <w:tcBorders>
              <w:top w:val="nil"/>
              <w:left w:val="nil"/>
              <w:bottom w:val="nil"/>
              <w:right w:val="nil"/>
            </w:tcBorders>
            <w:vAlign w:val="center"/>
            <w:hideMark/>
          </w:tcPr>
          <w:p w14:paraId="5C1FBC3D" w14:textId="77777777" w:rsidR="00C97C33" w:rsidRDefault="00C97C3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Value</w:t>
            </w:r>
          </w:p>
        </w:tc>
      </w:tr>
      <w:tr w:rsidR="00C97C33" w14:paraId="00B9A04E" w14:textId="77777777">
        <w:trPr>
          <w:divId w:val="1052579284"/>
          <w:jc w:val="center"/>
        </w:trPr>
        <w:tc>
          <w:tcPr>
            <w:tcW w:w="0" w:type="auto"/>
            <w:vAlign w:val="center"/>
            <w:hideMark/>
          </w:tcPr>
          <w:p w14:paraId="3BEAD0E2" w14:textId="77777777" w:rsidR="00C97C33" w:rsidRDefault="00C97C33">
            <w:pPr>
              <w:spacing w:before="0" w:beforeAutospacing="0" w:after="0" w:afterAutospacing="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resource</w:t>
            </w:r>
            <w:proofErr w:type="gramEnd"/>
          </w:p>
        </w:tc>
        <w:tc>
          <w:tcPr>
            <w:tcW w:w="0" w:type="auto"/>
            <w:vAlign w:val="center"/>
            <w:hideMark/>
          </w:tcPr>
          <w:p w14:paraId="3A5C446B" w14:textId="77777777" w:rsidR="00C97C33" w:rsidRDefault="00C97C3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https://example.com/joe</w:t>
            </w:r>
          </w:p>
        </w:tc>
      </w:tr>
      <w:tr w:rsidR="00C97C33" w14:paraId="3DB582B9" w14:textId="77777777">
        <w:trPr>
          <w:divId w:val="1052579284"/>
          <w:jc w:val="center"/>
        </w:trPr>
        <w:tc>
          <w:tcPr>
            <w:tcW w:w="0" w:type="auto"/>
            <w:vAlign w:val="center"/>
            <w:hideMark/>
          </w:tcPr>
          <w:p w14:paraId="6C47853C" w14:textId="77777777" w:rsidR="00C97C33" w:rsidRDefault="00C97C33">
            <w:pPr>
              <w:spacing w:before="0" w:beforeAutospacing="0" w:after="0" w:afterAutospacing="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host</w:t>
            </w:r>
            <w:proofErr w:type="gramEnd"/>
          </w:p>
        </w:tc>
        <w:tc>
          <w:tcPr>
            <w:tcW w:w="0" w:type="auto"/>
            <w:vAlign w:val="center"/>
            <w:hideMark/>
          </w:tcPr>
          <w:p w14:paraId="0ECF31C8" w14:textId="77777777" w:rsidR="00C97C33" w:rsidRDefault="00C97C33">
            <w:pPr>
              <w:spacing w:before="0" w:beforeAutospacing="0" w:after="0" w:afterAutospacing="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example.com</w:t>
            </w:r>
            <w:proofErr w:type="gramEnd"/>
          </w:p>
        </w:tc>
      </w:tr>
      <w:tr w:rsidR="00C97C33" w14:paraId="6689434B" w14:textId="77777777">
        <w:trPr>
          <w:divId w:val="1052579284"/>
          <w:jc w:val="center"/>
        </w:trPr>
        <w:tc>
          <w:tcPr>
            <w:tcW w:w="0" w:type="auto"/>
            <w:vAlign w:val="center"/>
            <w:hideMark/>
          </w:tcPr>
          <w:p w14:paraId="7764CE77" w14:textId="77777777" w:rsidR="00C97C33" w:rsidRDefault="00C97C33">
            <w:pPr>
              <w:spacing w:before="0" w:beforeAutospacing="0" w:after="0" w:afterAutospacing="0"/>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rel</w:t>
            </w:r>
            <w:proofErr w:type="spellEnd"/>
            <w:proofErr w:type="gramEnd"/>
          </w:p>
        </w:tc>
        <w:tc>
          <w:tcPr>
            <w:tcW w:w="0" w:type="auto"/>
            <w:vAlign w:val="center"/>
            <w:hideMark/>
          </w:tcPr>
          <w:p w14:paraId="7151B492" w14:textId="77777777" w:rsidR="00C97C33" w:rsidRDefault="00C97C3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http://openid.net/specs/connect/1.0/issuer</w:t>
            </w:r>
          </w:p>
        </w:tc>
      </w:tr>
    </w:tbl>
    <w:p w14:paraId="3AE770A2"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br w:type="textWrapping" w:clear="all"/>
      </w:r>
    </w:p>
    <w:p w14:paraId="5BD8CF44"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Following the WebFinger specification, the Client would make the following request to get the discovery information (with line wraps within lines for display purposes only): </w:t>
      </w:r>
    </w:p>
    <w:p w14:paraId="27944A6E" w14:textId="77777777" w:rsidR="00C97C33" w:rsidRDefault="00C97C33">
      <w:pPr>
        <w:pStyle w:val="HTML1"/>
        <w:divId w:val="716126579"/>
        <w:rPr>
          <w:lang w:val="en"/>
        </w:rPr>
      </w:pPr>
      <w:r>
        <w:rPr>
          <w:lang w:val="en"/>
        </w:rPr>
        <w:t xml:space="preserve">   GET /.well-known/webfinger     ?resource=https%3A%2F%2Fexample.com%2Fjoe     &amp;rel=http%3A%2F%2Fopenid.net%2Fspecs%2Fconnect%2F1.0%2Fissuer     HTTP/1.1   Host: example.com    HTTP/1.1 200 OK   Content-Type: application/jrd+json    {    "subject": "https://example.com/joe",    "links":     [      {       "rel": "http://openid.net/specs/connect/1.0/issuer",       "href": "https://server.example.com"      }     ]   } </w:t>
      </w:r>
    </w:p>
    <w:p w14:paraId="7EF838EC"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32" w:name="host.port.example"/>
      <w:bookmarkEnd w:id="32"/>
    </w:p>
    <w:p w14:paraId="13ACA335"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3E9760A8">
          <v:rect id="_x0000_i103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08110D85" w14:textId="77777777">
        <w:trPr>
          <w:divId w:val="1052579284"/>
          <w:trHeight w:val="225"/>
          <w:tblCellSpacing w:w="20" w:type="dxa"/>
        </w:trPr>
        <w:tc>
          <w:tcPr>
            <w:tcW w:w="450" w:type="dxa"/>
            <w:shd w:val="clear" w:color="auto" w:fill="990000"/>
            <w:vAlign w:val="center"/>
            <w:hideMark/>
          </w:tcPr>
          <w:p w14:paraId="60FDEA44"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1140607D" w14:textId="77777777" w:rsidR="00C97C33" w:rsidRDefault="00C97C33">
      <w:pPr>
        <w:pStyle w:val="3"/>
        <w:divId w:val="1052579284"/>
        <w:rPr>
          <w:rFonts w:eastAsia="Times New Roman" w:cs="Times New Roman"/>
          <w:lang w:val="en"/>
        </w:rPr>
      </w:pPr>
      <w:bookmarkStart w:id="33" w:name="rfc.section.2.2.3"/>
      <w:bookmarkEnd w:id="33"/>
      <w:r>
        <w:rPr>
          <w:rFonts w:eastAsia="Times New Roman" w:cs="Times New Roman"/>
          <w:lang w:val="en"/>
        </w:rPr>
        <w:t>2.2.3.  User Input Using Hostname and Port Syntax</w:t>
      </w:r>
    </w:p>
    <w:p w14:paraId="6DC26596"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If the user input is in the form of </w:t>
      </w:r>
      <w:r>
        <w:rPr>
          <w:rStyle w:val="HTML3"/>
          <w:lang w:val="en"/>
        </w:rPr>
        <w:t>host:port</w:t>
      </w:r>
      <w:r>
        <w:rPr>
          <w:rFonts w:ascii="Verdana" w:hAnsi="Verdana"/>
          <w:color w:val="000000"/>
          <w:sz w:val="24"/>
          <w:szCs w:val="24"/>
          <w:lang w:val="en"/>
        </w:rPr>
        <w:t xml:space="preserve">, e.g., example.com:8080, then it is assumed as the authority component of the URL. </w:t>
      </w:r>
    </w:p>
    <w:p w14:paraId="55C024F3"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To find the Issuer for the given hostname, </w:t>
      </w:r>
      <w:r>
        <w:rPr>
          <w:rStyle w:val="HTML3"/>
          <w:lang w:val="en"/>
        </w:rPr>
        <w:t>example.com:8080</w:t>
      </w:r>
      <w:r>
        <w:rPr>
          <w:rFonts w:ascii="Verdana" w:hAnsi="Verdana"/>
          <w:color w:val="000000"/>
          <w:sz w:val="24"/>
          <w:szCs w:val="24"/>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40" w:type="dxa"/>
          <w:left w:w="40" w:type="dxa"/>
          <w:bottom w:w="40" w:type="dxa"/>
          <w:right w:w="40" w:type="dxa"/>
        </w:tblCellMar>
        <w:tblLook w:val="04A0" w:firstRow="1" w:lastRow="0" w:firstColumn="1" w:lastColumn="0" w:noHBand="0" w:noVBand="1"/>
      </w:tblPr>
      <w:tblGrid>
        <w:gridCol w:w="2778"/>
        <w:gridCol w:w="5326"/>
      </w:tblGrid>
      <w:tr w:rsidR="00C97C33" w14:paraId="46395DB8" w14:textId="77777777">
        <w:trPr>
          <w:divId w:val="1052579284"/>
          <w:jc w:val="center"/>
        </w:trPr>
        <w:tc>
          <w:tcPr>
            <w:tcW w:w="0" w:type="auto"/>
            <w:tcBorders>
              <w:top w:val="nil"/>
              <w:left w:val="nil"/>
              <w:bottom w:val="nil"/>
              <w:right w:val="nil"/>
            </w:tcBorders>
            <w:vAlign w:val="center"/>
            <w:hideMark/>
          </w:tcPr>
          <w:p w14:paraId="4756690D" w14:textId="77777777" w:rsidR="00C97C33" w:rsidRDefault="00C97C33">
            <w:pPr>
              <w:spacing w:before="0" w:beforeAutospacing="0" w:after="0" w:afterAutospacing="0"/>
              <w:rPr>
                <w:rFonts w:ascii="Verdana" w:eastAsia="Times New Roman" w:hAnsi="Verdana" w:cs="Times New Roman"/>
                <w:b/>
                <w:bCs/>
                <w:color w:val="000000"/>
                <w:sz w:val="24"/>
                <w:szCs w:val="24"/>
              </w:rPr>
            </w:pPr>
            <w:proofErr w:type="spellStart"/>
            <w:r>
              <w:rPr>
                <w:rFonts w:ascii="Verdana" w:eastAsia="Times New Roman" w:hAnsi="Verdana" w:cs="Times New Roman"/>
                <w:b/>
                <w:bCs/>
                <w:color w:val="000000"/>
                <w:sz w:val="24"/>
                <w:szCs w:val="24"/>
              </w:rPr>
              <w:t>WebFinger</w:t>
            </w:r>
            <w:proofErr w:type="spellEnd"/>
            <w:r>
              <w:rPr>
                <w:rFonts w:ascii="Verdana" w:eastAsia="Times New Roman" w:hAnsi="Verdana" w:cs="Times New Roman"/>
                <w:b/>
                <w:bCs/>
                <w:color w:val="000000"/>
                <w:sz w:val="24"/>
                <w:szCs w:val="24"/>
              </w:rPr>
              <w:t xml:space="preserve"> Parameter</w:t>
            </w:r>
          </w:p>
        </w:tc>
        <w:tc>
          <w:tcPr>
            <w:tcW w:w="0" w:type="auto"/>
            <w:tcBorders>
              <w:top w:val="nil"/>
              <w:left w:val="nil"/>
              <w:bottom w:val="nil"/>
              <w:right w:val="nil"/>
            </w:tcBorders>
            <w:vAlign w:val="center"/>
            <w:hideMark/>
          </w:tcPr>
          <w:p w14:paraId="5908EB57" w14:textId="77777777" w:rsidR="00C97C33" w:rsidRDefault="00C97C3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Value</w:t>
            </w:r>
          </w:p>
        </w:tc>
      </w:tr>
      <w:tr w:rsidR="00C97C33" w14:paraId="3DACA1A2" w14:textId="77777777">
        <w:trPr>
          <w:divId w:val="1052579284"/>
          <w:jc w:val="center"/>
        </w:trPr>
        <w:tc>
          <w:tcPr>
            <w:tcW w:w="0" w:type="auto"/>
            <w:vAlign w:val="center"/>
            <w:hideMark/>
          </w:tcPr>
          <w:p w14:paraId="21CD3203" w14:textId="77777777" w:rsidR="00C97C33" w:rsidRDefault="00C97C33">
            <w:pPr>
              <w:spacing w:before="0" w:beforeAutospacing="0" w:after="0" w:afterAutospacing="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resource</w:t>
            </w:r>
            <w:proofErr w:type="gramEnd"/>
          </w:p>
        </w:tc>
        <w:tc>
          <w:tcPr>
            <w:tcW w:w="0" w:type="auto"/>
            <w:vAlign w:val="center"/>
            <w:hideMark/>
          </w:tcPr>
          <w:p w14:paraId="58047295" w14:textId="77777777" w:rsidR="00C97C33" w:rsidRDefault="00C97C3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https://example.com</w:t>
            </w:r>
            <w:proofErr w:type="gramStart"/>
            <w:r>
              <w:rPr>
                <w:rFonts w:ascii="Verdana" w:eastAsia="Times New Roman" w:hAnsi="Verdana" w:cs="Times New Roman"/>
                <w:color w:val="000000"/>
                <w:sz w:val="24"/>
                <w:szCs w:val="24"/>
              </w:rPr>
              <w:t>:8080</w:t>
            </w:r>
            <w:proofErr w:type="gramEnd"/>
            <w:r>
              <w:rPr>
                <w:rFonts w:ascii="Verdana" w:eastAsia="Times New Roman" w:hAnsi="Verdana" w:cs="Times New Roman"/>
                <w:color w:val="000000"/>
                <w:sz w:val="24"/>
                <w:szCs w:val="24"/>
              </w:rPr>
              <w:t>/</w:t>
            </w:r>
          </w:p>
        </w:tc>
      </w:tr>
      <w:tr w:rsidR="00C97C33" w14:paraId="6C225D99" w14:textId="77777777">
        <w:trPr>
          <w:divId w:val="1052579284"/>
          <w:jc w:val="center"/>
        </w:trPr>
        <w:tc>
          <w:tcPr>
            <w:tcW w:w="0" w:type="auto"/>
            <w:vAlign w:val="center"/>
            <w:hideMark/>
          </w:tcPr>
          <w:p w14:paraId="22C1A616" w14:textId="77777777" w:rsidR="00C97C33" w:rsidRDefault="00C97C33">
            <w:pPr>
              <w:spacing w:before="0" w:beforeAutospacing="0" w:after="0" w:afterAutospacing="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host</w:t>
            </w:r>
            <w:proofErr w:type="gramEnd"/>
          </w:p>
        </w:tc>
        <w:tc>
          <w:tcPr>
            <w:tcW w:w="0" w:type="auto"/>
            <w:vAlign w:val="center"/>
            <w:hideMark/>
          </w:tcPr>
          <w:p w14:paraId="7A0D527C" w14:textId="77777777" w:rsidR="00C97C33" w:rsidRDefault="00C97C33">
            <w:pPr>
              <w:spacing w:before="0" w:beforeAutospacing="0" w:after="0" w:afterAutospacing="0"/>
              <w:rPr>
                <w:rFonts w:ascii="Verdana" w:eastAsia="Times New Roman" w:hAnsi="Verdana" w:cs="Times New Roman"/>
                <w:color w:val="000000"/>
                <w:sz w:val="24"/>
                <w:szCs w:val="24"/>
              </w:rPr>
            </w:pPr>
            <w:proofErr w:type="gramStart"/>
            <w:r>
              <w:rPr>
                <w:rFonts w:ascii="Verdana" w:eastAsia="Times New Roman" w:hAnsi="Verdana" w:cs="Times New Roman"/>
                <w:color w:val="000000"/>
                <w:sz w:val="24"/>
                <w:szCs w:val="24"/>
              </w:rPr>
              <w:t>example.com:8080</w:t>
            </w:r>
            <w:proofErr w:type="gramEnd"/>
          </w:p>
        </w:tc>
      </w:tr>
      <w:tr w:rsidR="00C97C33" w14:paraId="74BD7D39" w14:textId="77777777">
        <w:trPr>
          <w:divId w:val="1052579284"/>
          <w:jc w:val="center"/>
        </w:trPr>
        <w:tc>
          <w:tcPr>
            <w:tcW w:w="0" w:type="auto"/>
            <w:vAlign w:val="center"/>
            <w:hideMark/>
          </w:tcPr>
          <w:p w14:paraId="7D6DAED7" w14:textId="77777777" w:rsidR="00C97C33" w:rsidRDefault="00C97C33">
            <w:pPr>
              <w:spacing w:before="0" w:beforeAutospacing="0" w:after="0" w:afterAutospacing="0"/>
              <w:rPr>
                <w:rFonts w:ascii="Verdana" w:eastAsia="Times New Roman" w:hAnsi="Verdana" w:cs="Times New Roman"/>
                <w:color w:val="000000"/>
                <w:sz w:val="24"/>
                <w:szCs w:val="24"/>
              </w:rPr>
            </w:pPr>
            <w:proofErr w:type="spellStart"/>
            <w:proofErr w:type="gramStart"/>
            <w:r>
              <w:rPr>
                <w:rFonts w:ascii="Verdana" w:eastAsia="Times New Roman" w:hAnsi="Verdana" w:cs="Times New Roman"/>
                <w:color w:val="000000"/>
                <w:sz w:val="24"/>
                <w:szCs w:val="24"/>
              </w:rPr>
              <w:t>rel</w:t>
            </w:r>
            <w:proofErr w:type="spellEnd"/>
            <w:proofErr w:type="gramEnd"/>
          </w:p>
        </w:tc>
        <w:tc>
          <w:tcPr>
            <w:tcW w:w="0" w:type="auto"/>
            <w:vAlign w:val="center"/>
            <w:hideMark/>
          </w:tcPr>
          <w:p w14:paraId="73D95C79" w14:textId="77777777" w:rsidR="00C97C33" w:rsidRDefault="00C97C3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http://openid.net/specs/connect/1.0/issuer</w:t>
            </w:r>
          </w:p>
        </w:tc>
      </w:tr>
    </w:tbl>
    <w:p w14:paraId="2479E9DF"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br w:type="textWrapping" w:clear="all"/>
      </w:r>
    </w:p>
    <w:p w14:paraId="740DD4B8"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Following the WebFinger specification, the Client would make the following request to get the discovery information (with line wraps within lines for display purposes only): </w:t>
      </w:r>
    </w:p>
    <w:p w14:paraId="51A68656" w14:textId="77777777" w:rsidR="00C97C33" w:rsidRDefault="00C97C33">
      <w:pPr>
        <w:pStyle w:val="HTML1"/>
        <w:divId w:val="2003655575"/>
        <w:rPr>
          <w:lang w:val="en"/>
        </w:rPr>
      </w:pPr>
      <w:r>
        <w:rPr>
          <w:lang w:val="en"/>
        </w:rPr>
        <w:t xml:space="preserve">   GET /.well-known/webfinger     ?resource=https%3A%2F%2Fexample.com%3A8080%2F     &amp;rel=http%3A%2F%2Fopenid.net%2Fspecs%2Fconnect%2F1.0%2Fissuer     HTTP/1.1   Host: example.com:8080    HTTP/1.1 200 OK   Content-Type: application/jrd+json    {    "subject": "https://example.com:8080/",    "links":     [      {       "rel": "http://openid.net/specs/connect/1.0/issuer",       "href": "https://server.example.com"      }     ]   } </w:t>
      </w:r>
    </w:p>
    <w:p w14:paraId="7C7C75DE"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34" w:name="ProviderMetadata"/>
      <w:bookmarkEnd w:id="34"/>
    </w:p>
    <w:p w14:paraId="4DC2C3AD"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5063F508">
          <v:rect id="_x0000_i103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118597F4" w14:textId="77777777">
        <w:trPr>
          <w:divId w:val="1052579284"/>
          <w:trHeight w:val="225"/>
          <w:tblCellSpacing w:w="20" w:type="dxa"/>
        </w:trPr>
        <w:tc>
          <w:tcPr>
            <w:tcW w:w="450" w:type="dxa"/>
            <w:shd w:val="clear" w:color="auto" w:fill="990000"/>
            <w:vAlign w:val="center"/>
            <w:hideMark/>
          </w:tcPr>
          <w:p w14:paraId="43D9B1C4"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4D2326C2" w14:textId="77777777" w:rsidR="00C97C33" w:rsidRDefault="00C97C33">
      <w:pPr>
        <w:pStyle w:val="3"/>
        <w:divId w:val="1052579284"/>
        <w:rPr>
          <w:rFonts w:eastAsia="Times New Roman" w:cs="Times New Roman"/>
          <w:lang w:val="en"/>
        </w:rPr>
      </w:pPr>
      <w:bookmarkStart w:id="35" w:name="rfc.section.3"/>
      <w:bookmarkEnd w:id="35"/>
      <w:r>
        <w:rPr>
          <w:rFonts w:eastAsia="Times New Roman" w:cs="Times New Roman"/>
          <w:lang w:val="en"/>
        </w:rPr>
        <w:t>3.  OpenID Provider Metadata</w:t>
      </w:r>
    </w:p>
    <w:p w14:paraId="5892C661"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OpenID Providers have metadata describing their configuration. The OpenID Provider Metadata values used by OpenID Connect are: </w:t>
      </w:r>
    </w:p>
    <w:p w14:paraId="11D15248"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issuer</w:t>
      </w:r>
    </w:p>
    <w:p w14:paraId="264E3BDF"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URL using the </w:t>
      </w:r>
      <w:r>
        <w:rPr>
          <w:rStyle w:val="HTML3"/>
          <w:lang w:val="en"/>
        </w:rPr>
        <w:t>https</w:t>
      </w:r>
      <w:r>
        <w:rPr>
          <w:rFonts w:ascii="Verdana" w:eastAsia="Times New Roman" w:hAnsi="Verdana" w:cs="Times New Roman"/>
          <w:color w:val="000000"/>
          <w:sz w:val="24"/>
          <w:szCs w:val="24"/>
          <w:lang w:val="en"/>
        </w:rPr>
        <w:t xml:space="preserve"> scheme with no query or fragment component that the OP asserts as its Issuer Identifier. </w:t>
      </w:r>
    </w:p>
    <w:p w14:paraId="225B97D4"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authorization_endpoint</w:t>
      </w:r>
    </w:p>
    <w:p w14:paraId="2EDC743D"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URL of the OP's Authentication and Authorization Endpoint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"OpenID.Messages"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[OpenID.Messages] (</w:t>
      </w:r>
      <w:r>
        <w:rPr>
          <w:rStyle w:val="info"/>
          <w:rFonts w:ascii="Verdana" w:eastAsia="Times New Roman" w:hAnsi="Verdana" w:cs="Times New Roman"/>
          <w:b/>
          <w:bCs/>
          <w:color w:val="990000"/>
          <w:sz w:val="24"/>
          <w:szCs w:val="24"/>
          <w:lang w:val="en"/>
        </w:rPr>
        <w:t>Sakimura, N., Bradley, J., Jones, M., de Medeiros, B., Mortimore, C., and E. Jay, “OpenID Connect Messages 1.0,”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w:t>
      </w:r>
    </w:p>
    <w:p w14:paraId="5A6401EE"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token_endpoint</w:t>
      </w:r>
    </w:p>
    <w:p w14:paraId="49AAE306"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URL of the OP's OAuth 2.0 Token Endpoint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"OpenID.Messages"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[OpenID.Messages] (</w:t>
      </w:r>
      <w:r>
        <w:rPr>
          <w:rStyle w:val="info"/>
          <w:rFonts w:ascii="Verdana" w:eastAsia="Times New Roman" w:hAnsi="Verdana" w:cs="Times New Roman"/>
          <w:b/>
          <w:bCs/>
          <w:color w:val="990000"/>
          <w:sz w:val="24"/>
          <w:szCs w:val="24"/>
          <w:lang w:val="en"/>
        </w:rPr>
        <w:t>Sakimura, N., Bradley, J., Jones, M., de Medeiros, B., Mortimore, C., and E. Jay, “OpenID Connect Messages 1.0,”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w:t>
      </w:r>
    </w:p>
    <w:p w14:paraId="3BD435AC"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userinfo_endpoint</w:t>
      </w:r>
    </w:p>
    <w:p w14:paraId="571BCED1"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RECOMMENDED. URL of the OP's UserInfo Endpoint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"OpenID.Messages"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[OpenID.Messages] (</w:t>
      </w:r>
      <w:r>
        <w:rPr>
          <w:rStyle w:val="info"/>
          <w:rFonts w:ascii="Verdana" w:eastAsia="Times New Roman" w:hAnsi="Verdana" w:cs="Times New Roman"/>
          <w:b/>
          <w:bCs/>
          <w:color w:val="990000"/>
          <w:sz w:val="24"/>
          <w:szCs w:val="24"/>
          <w:lang w:val="en"/>
        </w:rPr>
        <w:t>Sakimura, N., Bradley, J., Jones, M., de Medeiros, B., Mortimore, C., and E. Jay, “OpenID Connect Messages 1.0,”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This URL MUST use the </w:t>
      </w:r>
      <w:r>
        <w:rPr>
          <w:rStyle w:val="HTML3"/>
          <w:lang w:val="en"/>
        </w:rPr>
        <w:t>https</w:t>
      </w:r>
      <w:r>
        <w:rPr>
          <w:rFonts w:ascii="Verdana" w:eastAsia="Times New Roman" w:hAnsi="Verdana" w:cs="Times New Roman"/>
          <w:color w:val="000000"/>
          <w:sz w:val="24"/>
          <w:szCs w:val="24"/>
          <w:lang w:val="en"/>
        </w:rPr>
        <w:t xml:space="preserve"> scheme and MAY contain port, path, and query parameter components. </w:t>
      </w:r>
    </w:p>
    <w:p w14:paraId="60D9FEC4"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check_session_iframe</w:t>
      </w:r>
    </w:p>
    <w:p w14:paraId="260F930D"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URL of an OP endpoint that provides a page to support cross-origin communications for session state information with the RP Client, using the HTML5 postMessage API. The page is loaded from an invisible iframe embedded in an RP page so that it can run in the OP's security context.</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"OpenID.Session"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[OpenID.Session] (</w:t>
      </w:r>
      <w:r>
        <w:rPr>
          <w:rStyle w:val="info"/>
          <w:rFonts w:ascii="Verdana" w:eastAsia="Times New Roman" w:hAnsi="Verdana" w:cs="Times New Roman"/>
          <w:b/>
          <w:bCs/>
          <w:color w:val="990000"/>
          <w:sz w:val="24"/>
          <w:szCs w:val="24"/>
          <w:lang w:val="en"/>
        </w:rPr>
        <w:t>Sakimura, N., Bradley, J., Jones, M., de Medeiros, B., and N. Agarwal, “OpenID Connect Session Management 1.0,”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w:t>
      </w:r>
    </w:p>
    <w:p w14:paraId="3E891823"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end_session_endpoint</w:t>
      </w:r>
    </w:p>
    <w:p w14:paraId="2C6FDC52"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URL of the OP's endpoint that initiates logging out the End-User.</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"OpenID.Session"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[OpenID.Session] (</w:t>
      </w:r>
      <w:r>
        <w:rPr>
          <w:rStyle w:val="info"/>
          <w:rFonts w:ascii="Verdana" w:eastAsia="Times New Roman" w:hAnsi="Verdana" w:cs="Times New Roman"/>
          <w:b/>
          <w:bCs/>
          <w:color w:val="990000"/>
          <w:sz w:val="24"/>
          <w:szCs w:val="24"/>
          <w:lang w:val="en"/>
        </w:rPr>
        <w:t>Sakimura, N., Bradley, J., Jones, M., de Medeiros, B., and N. Agarwal, “OpenID Connect Session Management 1.0,”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w:t>
      </w:r>
    </w:p>
    <w:p w14:paraId="5A63F4F4"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jwks_uri</w:t>
      </w:r>
    </w:p>
    <w:p w14:paraId="47B91333"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URL of the OP's JSON Web Key Set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"JWK"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[JWK] (</w:t>
      </w:r>
      <w:r>
        <w:rPr>
          <w:rStyle w:val="info"/>
          <w:rFonts w:ascii="Verdana" w:eastAsia="Times New Roman" w:hAnsi="Verdana" w:cs="Times New Roman"/>
          <w:b/>
          <w:bCs/>
          <w:color w:val="990000"/>
          <w:sz w:val="24"/>
          <w:szCs w:val="24"/>
          <w:lang w:val="en"/>
        </w:rPr>
        <w:t>Jones, M., “JSON Web Key (JWK),”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document. This contains the signing key(s) the Client uses to validate signatures from the OP. The JWK Set MAY also contain the Server's encryption key(s), which are used by Clients to encrypt requests to the Server. When both signing and encryption keys are made available, a </w:t>
      </w:r>
      <w:r>
        <w:rPr>
          <w:rStyle w:val="HTML3"/>
          <w:lang w:val="en"/>
        </w:rPr>
        <w:t>use</w:t>
      </w:r>
      <w:r>
        <w:rPr>
          <w:rFonts w:ascii="Verdana" w:eastAsia="Times New Roman" w:hAnsi="Verdana" w:cs="Times New Roman"/>
          <w:color w:val="000000"/>
          <w:sz w:val="24"/>
          <w:szCs w:val="24"/>
          <w:lang w:val="en"/>
        </w:rPr>
        <w:t xml:space="preserve"> (Key Use) parameter value is REQUIRED for all keys in the document to indicate each key's intended usage. </w:t>
      </w:r>
    </w:p>
    <w:p w14:paraId="22226E36"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registration_endpoint</w:t>
      </w:r>
    </w:p>
    <w:p w14:paraId="1DEAC990"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RECOMMENDED. URL of the OP's Dynamic Client Registration Endpoint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"OpenID.Registration"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[OpenID.Registration] (</w:t>
      </w:r>
      <w:r>
        <w:rPr>
          <w:rStyle w:val="info"/>
          <w:rFonts w:ascii="Verdana" w:eastAsia="Times New Roman" w:hAnsi="Verdana" w:cs="Times New Roman"/>
          <w:b/>
          <w:bCs/>
          <w:color w:val="990000"/>
          <w:sz w:val="24"/>
          <w:szCs w:val="24"/>
          <w:lang w:val="en"/>
        </w:rPr>
        <w:t>Sakimura, N., Bradley, J., and M. Jones, “OpenID Connect Dynamic Client Registration 1.0,”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w:t>
      </w:r>
    </w:p>
    <w:p w14:paraId="534358C7"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scopes_supported</w:t>
      </w:r>
    </w:p>
    <w:p w14:paraId="59B19E5C"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RECOMMENDED. JSON array containing a list of the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"RFC6749"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OAuth 2.0 (</w:t>
      </w:r>
      <w:r>
        <w:rPr>
          <w:rStyle w:val="info"/>
          <w:rFonts w:ascii="Verdana" w:eastAsia="Times New Roman" w:hAnsi="Verdana" w:cs="Times New Roman"/>
          <w:b/>
          <w:bCs/>
          <w:color w:val="990000"/>
          <w:sz w:val="24"/>
          <w:szCs w:val="24"/>
          <w:lang w:val="en"/>
        </w:rPr>
        <w:t>Hardt, D., “The OAuth 2.0 Authorization Framework,” October 2012.</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[RFC6749] scope values that this server supports. The server MUST support the </w:t>
      </w:r>
      <w:r>
        <w:rPr>
          <w:rStyle w:val="HTML3"/>
          <w:lang w:val="en"/>
        </w:rPr>
        <w:t>openid</w:t>
      </w:r>
      <w:r>
        <w:rPr>
          <w:rFonts w:ascii="Verdana" w:eastAsia="Times New Roman" w:hAnsi="Verdana" w:cs="Times New Roman"/>
          <w:color w:val="000000"/>
          <w:sz w:val="24"/>
          <w:szCs w:val="24"/>
          <w:lang w:val="en"/>
        </w:rPr>
        <w:t xml:space="preserve"> scope value. </w:t>
      </w:r>
    </w:p>
    <w:p w14:paraId="0E1527FC"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response_types_supported</w:t>
      </w:r>
    </w:p>
    <w:p w14:paraId="5CABABFD"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JSON array containing a list of the OAuth 2.0 </w:t>
      </w:r>
      <w:r>
        <w:rPr>
          <w:rStyle w:val="HTML3"/>
          <w:lang w:val="en"/>
        </w:rPr>
        <w:t>response_type</w:t>
      </w:r>
      <w:r>
        <w:rPr>
          <w:rFonts w:ascii="Verdana" w:eastAsia="Times New Roman" w:hAnsi="Verdana" w:cs="Times New Roman"/>
          <w:color w:val="000000"/>
          <w:sz w:val="24"/>
          <w:szCs w:val="24"/>
          <w:lang w:val="en"/>
        </w:rPr>
        <w:t xml:space="preserve"> values that this server supports. The server MUST support the </w:t>
      </w:r>
      <w:r>
        <w:rPr>
          <w:rStyle w:val="HTML3"/>
          <w:lang w:val="en"/>
        </w:rPr>
        <w:t>code</w:t>
      </w:r>
      <w:r>
        <w:rPr>
          <w:rFonts w:ascii="Verdana" w:eastAsia="Times New Roman" w:hAnsi="Verdana" w:cs="Times New Roman"/>
          <w:color w:val="000000"/>
          <w:sz w:val="24"/>
          <w:szCs w:val="24"/>
          <w:lang w:val="en"/>
        </w:rPr>
        <w:t xml:space="preserve">, </w:t>
      </w:r>
      <w:r>
        <w:rPr>
          <w:rStyle w:val="HTML3"/>
          <w:lang w:val="en"/>
        </w:rPr>
        <w:t>id_token</w:t>
      </w:r>
      <w:r>
        <w:rPr>
          <w:rFonts w:ascii="Verdana" w:eastAsia="Times New Roman" w:hAnsi="Verdana" w:cs="Times New Roman"/>
          <w:color w:val="000000"/>
          <w:sz w:val="24"/>
          <w:szCs w:val="24"/>
          <w:lang w:val="en"/>
        </w:rPr>
        <w:t xml:space="preserve">, and the </w:t>
      </w:r>
      <w:r>
        <w:rPr>
          <w:rStyle w:val="HTML3"/>
          <w:lang w:val="en"/>
        </w:rPr>
        <w:t>token id_token</w:t>
      </w:r>
      <w:r>
        <w:rPr>
          <w:rFonts w:ascii="Verdana" w:eastAsia="Times New Roman" w:hAnsi="Verdana" w:cs="Times New Roman"/>
          <w:color w:val="000000"/>
          <w:sz w:val="24"/>
          <w:szCs w:val="24"/>
          <w:lang w:val="en"/>
        </w:rPr>
        <w:t xml:space="preserve"> response type values. </w:t>
      </w:r>
    </w:p>
    <w:p w14:paraId="40F1E0A7"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grant_types_supported</w:t>
      </w:r>
    </w:p>
    <w:p w14:paraId="1A44350C"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JSON array containing a list of the OAuth 2.0 grant type values that this server supports. The server MUST support the </w:t>
      </w:r>
      <w:r>
        <w:rPr>
          <w:rStyle w:val="HTML3"/>
          <w:lang w:val="en"/>
        </w:rPr>
        <w:t>authorization_code</w:t>
      </w:r>
      <w:r>
        <w:rPr>
          <w:rFonts w:ascii="Verdana" w:eastAsia="Times New Roman" w:hAnsi="Verdana" w:cs="Times New Roman"/>
          <w:color w:val="000000"/>
          <w:sz w:val="24"/>
          <w:szCs w:val="24"/>
          <w:lang w:val="en"/>
        </w:rPr>
        <w:t xml:space="preserve"> and </w:t>
      </w:r>
      <w:r>
        <w:rPr>
          <w:rStyle w:val="HTML3"/>
          <w:lang w:val="en"/>
        </w:rPr>
        <w:t>implicit</w:t>
      </w:r>
      <w:r>
        <w:rPr>
          <w:rFonts w:ascii="Verdana" w:eastAsia="Times New Roman" w:hAnsi="Verdana" w:cs="Times New Roman"/>
          <w:color w:val="000000"/>
          <w:sz w:val="24"/>
          <w:szCs w:val="24"/>
          <w:lang w:val="en"/>
        </w:rPr>
        <w:t xml:space="preserve"> grant type values and MAY support the </w:t>
      </w:r>
      <w:r>
        <w:rPr>
          <w:rStyle w:val="HTML3"/>
          <w:lang w:val="en"/>
        </w:rPr>
        <w:t>urn:ietf:params:oauth:grant-type:jwt-bearer</w:t>
      </w:r>
      <w:r>
        <w:rPr>
          <w:rFonts w:ascii="Verdana" w:eastAsia="Times New Roman" w:hAnsi="Verdana" w:cs="Times New Roman"/>
          <w:color w:val="000000"/>
          <w:sz w:val="24"/>
          <w:szCs w:val="24"/>
          <w:lang w:val="en"/>
        </w:rPr>
        <w:t xml:space="preserve"> grant type defined in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"OAuth.JWT"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OAuth JWT Bearer Token Profiles (</w:t>
      </w:r>
      <w:r>
        <w:rPr>
          <w:rStyle w:val="info"/>
          <w:rFonts w:ascii="Verdana" w:eastAsia="Times New Roman" w:hAnsi="Verdana" w:cs="Times New Roman"/>
          <w:b/>
          <w:bCs/>
          <w:color w:val="990000"/>
          <w:sz w:val="24"/>
          <w:szCs w:val="24"/>
          <w:lang w:val="en"/>
        </w:rPr>
        <w:t>Jones, M., Campbell, B., and C. Mortimore, “JSON Web Token (JWT) Bearer Token Profiles for OAuth 2.0,” March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[OAuth.JWT]. If omitted, the default value is </w:t>
      </w:r>
      <w:r>
        <w:rPr>
          <w:rStyle w:val="HTML3"/>
          <w:lang w:val="en"/>
        </w:rPr>
        <w:t>["authorization_code", "implicit"]</w:t>
      </w:r>
      <w:r>
        <w:rPr>
          <w:rFonts w:ascii="Verdana" w:eastAsia="Times New Roman" w:hAnsi="Verdana" w:cs="Times New Roman"/>
          <w:color w:val="000000"/>
          <w:sz w:val="24"/>
          <w:szCs w:val="24"/>
          <w:lang w:val="en"/>
        </w:rPr>
        <w:t xml:space="preserve">. </w:t>
      </w:r>
    </w:p>
    <w:p w14:paraId="45B3C0AF"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acr_values_supported</w:t>
      </w:r>
    </w:p>
    <w:p w14:paraId="1BF3E3AD"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JSON array containing a list of the Authentication Context Class References that this server supports. </w:t>
      </w:r>
    </w:p>
    <w:p w14:paraId="76721F1D"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subject_types_supported</w:t>
      </w:r>
    </w:p>
    <w:p w14:paraId="13208F61"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JSON array containing a list of the subject identifier types that this server supports. Valid types include </w:t>
      </w:r>
      <w:r>
        <w:rPr>
          <w:rStyle w:val="HTML3"/>
          <w:lang w:val="en"/>
        </w:rPr>
        <w:t>pairwise</w:t>
      </w:r>
      <w:r>
        <w:rPr>
          <w:rFonts w:ascii="Verdana" w:eastAsia="Times New Roman" w:hAnsi="Verdana" w:cs="Times New Roman"/>
          <w:color w:val="000000"/>
          <w:sz w:val="24"/>
          <w:szCs w:val="24"/>
          <w:lang w:val="en"/>
        </w:rPr>
        <w:t xml:space="preserve"> and </w:t>
      </w:r>
      <w:r>
        <w:rPr>
          <w:rStyle w:val="HTML3"/>
          <w:lang w:val="en"/>
        </w:rPr>
        <w:t>public</w:t>
      </w:r>
      <w:r>
        <w:rPr>
          <w:rFonts w:ascii="Verdana" w:eastAsia="Times New Roman" w:hAnsi="Verdana" w:cs="Times New Roman"/>
          <w:color w:val="000000"/>
          <w:sz w:val="24"/>
          <w:szCs w:val="24"/>
          <w:lang w:val="en"/>
        </w:rPr>
        <w:t xml:space="preserve">. </w:t>
      </w:r>
    </w:p>
    <w:p w14:paraId="632928D2"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userinfo_signing_alg_values_supported</w:t>
      </w:r>
    </w:p>
    <w:p w14:paraId="3D0FDD0D"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JSON array containing a list of the JWS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"JWS"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 Sakimura, “JSON Web Signature (JWS),”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signing algorithms (</w:t>
      </w:r>
      <w:r>
        <w:rPr>
          <w:rStyle w:val="HTML3"/>
          <w:lang w:val="en"/>
        </w:rPr>
        <w:t>alg</w:t>
      </w:r>
      <w:r>
        <w:rPr>
          <w:rFonts w:ascii="Verdana" w:eastAsia="Times New Roman" w:hAnsi="Verdana" w:cs="Times New Roman"/>
          <w:color w:val="000000"/>
          <w:sz w:val="24"/>
          <w:szCs w:val="24"/>
          <w:lang w:val="en"/>
        </w:rPr>
        <w:t xml:space="preserve"> values)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"JWA"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supported by the UserInfo Endpoint to encode the Claims in a JWT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"JWT"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w:t>
      </w:r>
    </w:p>
    <w:p w14:paraId="24A0109E"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userinfo_encryption_alg_values_supported</w:t>
      </w:r>
    </w:p>
    <w:p w14:paraId="2BAA4F85"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JSON array containing a list of the JWE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"JWE"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[JWE] (</w:t>
      </w:r>
      <w:r>
        <w:rPr>
          <w:rStyle w:val="info"/>
          <w:rFonts w:ascii="Verdana" w:eastAsia="Times New Roman" w:hAnsi="Verdana" w:cs="Times New Roman"/>
          <w:b/>
          <w:bCs/>
          <w:color w:val="990000"/>
          <w:sz w:val="24"/>
          <w:szCs w:val="24"/>
          <w:lang w:val="en"/>
        </w:rPr>
        <w:t>Jones, M., Rescorla, E., and J. Hildebrand, “JSON Web Encryption (JWE),”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encryption algorithms (</w:t>
      </w:r>
      <w:r>
        <w:rPr>
          <w:rStyle w:val="HTML3"/>
          <w:lang w:val="en"/>
        </w:rPr>
        <w:t>alg</w:t>
      </w:r>
      <w:r>
        <w:rPr>
          <w:rFonts w:ascii="Verdana" w:eastAsia="Times New Roman" w:hAnsi="Verdana" w:cs="Times New Roman"/>
          <w:color w:val="000000"/>
          <w:sz w:val="24"/>
          <w:szCs w:val="24"/>
          <w:lang w:val="en"/>
        </w:rPr>
        <w:t xml:space="preserve"> values)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"JWA"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supported by the UserInfo Endpoint to encode the Claims in a JWT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"JWT"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w:t>
      </w:r>
    </w:p>
    <w:p w14:paraId="3FB97E27"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userinfo_encryption_enc_values_supported</w:t>
      </w:r>
    </w:p>
    <w:p w14:paraId="4A297A08"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JSON array containing a list of the JWE encryption algorithms (</w:t>
      </w:r>
      <w:r>
        <w:rPr>
          <w:rStyle w:val="HTML3"/>
          <w:lang w:val="en"/>
        </w:rPr>
        <w:t>enc</w:t>
      </w:r>
      <w:r>
        <w:rPr>
          <w:rFonts w:ascii="Verdana" w:eastAsia="Times New Roman" w:hAnsi="Verdana" w:cs="Times New Roman"/>
          <w:color w:val="000000"/>
          <w:sz w:val="24"/>
          <w:szCs w:val="24"/>
          <w:lang w:val="en"/>
        </w:rPr>
        <w:t xml:space="preserve"> values)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"JWA"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supported by the UserInfo Endpoint to encode the Claims in a JWT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"JWT"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w:t>
      </w:r>
    </w:p>
    <w:p w14:paraId="343B52E8"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id_token_signing_alg_values_supported</w:t>
      </w:r>
    </w:p>
    <w:p w14:paraId="62E86B7E"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REQUIRED. JSON array containing a list of the JWS signing algorithms (</w:t>
      </w:r>
      <w:r>
        <w:rPr>
          <w:rStyle w:val="HTML3"/>
          <w:lang w:val="en"/>
        </w:rPr>
        <w:t>alg</w:t>
      </w:r>
      <w:r>
        <w:rPr>
          <w:rFonts w:ascii="Verdana" w:eastAsia="Times New Roman" w:hAnsi="Verdana" w:cs="Times New Roman"/>
          <w:color w:val="000000"/>
          <w:sz w:val="24"/>
          <w:szCs w:val="24"/>
          <w:lang w:val="en"/>
        </w:rPr>
        <w:t xml:space="preserve"> values) supported by the Authorization Server for the ID Token to encode the Claims in a JWT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"JWT"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w:t>
      </w:r>
    </w:p>
    <w:p w14:paraId="0970991E"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id_token_encryption_alg_values_supported</w:t>
      </w:r>
    </w:p>
    <w:p w14:paraId="3FAECD4B"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JSON array containing a list of the JWE encryption algorithms (</w:t>
      </w:r>
      <w:r>
        <w:rPr>
          <w:rStyle w:val="HTML3"/>
          <w:lang w:val="en"/>
        </w:rPr>
        <w:t>alg</w:t>
      </w:r>
      <w:r>
        <w:rPr>
          <w:rFonts w:ascii="Verdana" w:eastAsia="Times New Roman" w:hAnsi="Verdana" w:cs="Times New Roman"/>
          <w:color w:val="000000"/>
          <w:sz w:val="24"/>
          <w:szCs w:val="24"/>
          <w:lang w:val="en"/>
        </w:rPr>
        <w:t xml:space="preserve"> values) supported by the Authorization Server for the ID Token to encode the Claims in a JWT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"JWT"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w:t>
      </w:r>
    </w:p>
    <w:p w14:paraId="30069555"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id_token_encryption_enc_values_supported</w:t>
      </w:r>
    </w:p>
    <w:p w14:paraId="079BA49D"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JSON array containing a list of the JWE encryption algorithms (</w:t>
      </w:r>
      <w:r>
        <w:rPr>
          <w:rStyle w:val="HTML3"/>
          <w:lang w:val="en"/>
        </w:rPr>
        <w:t>enc</w:t>
      </w:r>
      <w:r>
        <w:rPr>
          <w:rFonts w:ascii="Verdana" w:eastAsia="Times New Roman" w:hAnsi="Verdana" w:cs="Times New Roman"/>
          <w:color w:val="000000"/>
          <w:sz w:val="24"/>
          <w:szCs w:val="24"/>
          <w:lang w:val="en"/>
        </w:rPr>
        <w:t xml:space="preserve"> values) supported by the Authorization Server for the ID Token to encode the Claims in a JWT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"JWT"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w:t>
      </w:r>
    </w:p>
    <w:p w14:paraId="7906E07E"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request_object_signing_alg_values_supported</w:t>
      </w:r>
    </w:p>
    <w:p w14:paraId="17DF2A3A"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JSON array containing a list of the JWS signing algorithms (</w:t>
      </w:r>
      <w:r>
        <w:rPr>
          <w:rStyle w:val="HTML3"/>
          <w:lang w:val="en"/>
        </w:rPr>
        <w:t>alg</w:t>
      </w:r>
      <w:r>
        <w:rPr>
          <w:rFonts w:ascii="Verdana" w:eastAsia="Times New Roman" w:hAnsi="Verdana" w:cs="Times New Roman"/>
          <w:color w:val="000000"/>
          <w:sz w:val="24"/>
          <w:szCs w:val="24"/>
          <w:lang w:val="en"/>
        </w:rPr>
        <w:t xml:space="preserve"> values) supported by the Authorization Server for the Request Object described in Section 2.9 of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"OpenID.Messages"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OpenID Connect Messages 1.0 (</w:t>
      </w:r>
      <w:r>
        <w:rPr>
          <w:rStyle w:val="info"/>
          <w:rFonts w:ascii="Verdana" w:eastAsia="Times New Roman" w:hAnsi="Verdana" w:cs="Times New Roman"/>
          <w:b/>
          <w:bCs/>
          <w:color w:val="990000"/>
          <w:sz w:val="24"/>
          <w:szCs w:val="24"/>
          <w:lang w:val="en"/>
        </w:rPr>
        <w:t>Sakimura, N., Bradley, J., Jones, M., de Medeiros, B., Mortimore, C., and E. Jay, “OpenID Connect Messages 1.0,”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[OpenID.Messages]. These algorithms are used both when the Request Object is passed by value (using the </w:t>
      </w:r>
      <w:r>
        <w:rPr>
          <w:rStyle w:val="HTML3"/>
          <w:lang w:val="en"/>
        </w:rPr>
        <w:t>request</w:t>
      </w:r>
      <w:r>
        <w:rPr>
          <w:rFonts w:ascii="Verdana" w:eastAsia="Times New Roman" w:hAnsi="Verdana" w:cs="Times New Roman"/>
          <w:color w:val="000000"/>
          <w:sz w:val="24"/>
          <w:szCs w:val="24"/>
          <w:lang w:val="en"/>
        </w:rPr>
        <w:t xml:space="preserve"> parameter) and when it is passed by reference (using the </w:t>
      </w:r>
      <w:r>
        <w:rPr>
          <w:rStyle w:val="HTML3"/>
          <w:lang w:val="en"/>
        </w:rPr>
        <w:t>request_uri</w:t>
      </w:r>
      <w:r>
        <w:rPr>
          <w:rFonts w:ascii="Verdana" w:eastAsia="Times New Roman" w:hAnsi="Verdana" w:cs="Times New Roman"/>
          <w:color w:val="000000"/>
          <w:sz w:val="24"/>
          <w:szCs w:val="24"/>
          <w:lang w:val="en"/>
        </w:rPr>
        <w:t xml:space="preserve"> parameter). Servers SHOULD support </w:t>
      </w:r>
      <w:r>
        <w:rPr>
          <w:rStyle w:val="HTML3"/>
          <w:lang w:val="en"/>
        </w:rPr>
        <w:t>none</w:t>
      </w:r>
      <w:r>
        <w:rPr>
          <w:rFonts w:ascii="Verdana" w:eastAsia="Times New Roman" w:hAnsi="Verdana" w:cs="Times New Roman"/>
          <w:color w:val="000000"/>
          <w:sz w:val="24"/>
          <w:szCs w:val="24"/>
          <w:lang w:val="en"/>
        </w:rPr>
        <w:t xml:space="preserve"> and </w:t>
      </w:r>
      <w:r>
        <w:rPr>
          <w:rStyle w:val="HTML3"/>
          <w:lang w:val="en"/>
        </w:rPr>
        <w:t>RS256</w:t>
      </w:r>
      <w:r>
        <w:rPr>
          <w:rFonts w:ascii="Verdana" w:eastAsia="Times New Roman" w:hAnsi="Verdana" w:cs="Times New Roman"/>
          <w:color w:val="000000"/>
          <w:sz w:val="24"/>
          <w:szCs w:val="24"/>
          <w:lang w:val="en"/>
        </w:rPr>
        <w:t xml:space="preserve">. </w:t>
      </w:r>
    </w:p>
    <w:p w14:paraId="6763AEA3"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request_object_encryption_alg_values_supported</w:t>
      </w:r>
    </w:p>
    <w:p w14:paraId="762F8C90"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JSON array containing a list of the JWE encryption algorithms (</w:t>
      </w:r>
      <w:r>
        <w:rPr>
          <w:rStyle w:val="HTML3"/>
          <w:lang w:val="en"/>
        </w:rPr>
        <w:t>alg</w:t>
      </w:r>
      <w:r>
        <w:rPr>
          <w:rFonts w:ascii="Verdana" w:eastAsia="Times New Roman" w:hAnsi="Verdana" w:cs="Times New Roman"/>
          <w:color w:val="000000"/>
          <w:sz w:val="24"/>
          <w:szCs w:val="24"/>
          <w:lang w:val="en"/>
        </w:rPr>
        <w:t xml:space="preserve"> values) supported by the Authorization Server for the Request Object described in Section 2.9 of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"OpenID.Messages"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OpenID Connect Messages 1.0 (</w:t>
      </w:r>
      <w:r>
        <w:rPr>
          <w:rStyle w:val="info"/>
          <w:rFonts w:ascii="Verdana" w:eastAsia="Times New Roman" w:hAnsi="Verdana" w:cs="Times New Roman"/>
          <w:b/>
          <w:bCs/>
          <w:color w:val="990000"/>
          <w:sz w:val="24"/>
          <w:szCs w:val="24"/>
          <w:lang w:val="en"/>
        </w:rPr>
        <w:t>Sakimura, N., Bradley, J., Jones, M., de Medeiros, B., Mortimore, C., and E. Jay, “OpenID Connect Messages 1.0,”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[OpenID.Messages]. These algorithms are used both when the Request Object is passed by value and when it is passed by reference. </w:t>
      </w:r>
    </w:p>
    <w:p w14:paraId="193058FD"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request_object_encryption_enc_values_supported</w:t>
      </w:r>
    </w:p>
    <w:p w14:paraId="6ED2B24E"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JSON array containing a list of the JWE encryption algorithms (</w:t>
      </w:r>
      <w:r>
        <w:rPr>
          <w:rStyle w:val="HTML3"/>
          <w:lang w:val="en"/>
        </w:rPr>
        <w:t>enc</w:t>
      </w:r>
      <w:r>
        <w:rPr>
          <w:rFonts w:ascii="Verdana" w:eastAsia="Times New Roman" w:hAnsi="Verdana" w:cs="Times New Roman"/>
          <w:color w:val="000000"/>
          <w:sz w:val="24"/>
          <w:szCs w:val="24"/>
          <w:lang w:val="en"/>
        </w:rPr>
        <w:t xml:space="preserve"> values) supported by the Authorization Server for the Request Object described in Section 2.9 of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"OpenID.Messages"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OpenID Connect Messages 1.0 (</w:t>
      </w:r>
      <w:r>
        <w:rPr>
          <w:rStyle w:val="info"/>
          <w:rFonts w:ascii="Verdana" w:eastAsia="Times New Roman" w:hAnsi="Verdana" w:cs="Times New Roman"/>
          <w:b/>
          <w:bCs/>
          <w:color w:val="990000"/>
          <w:sz w:val="24"/>
          <w:szCs w:val="24"/>
          <w:lang w:val="en"/>
        </w:rPr>
        <w:t>Sakimura, N., Bradley, J., Jones, M., de Medeiros, B., Mortimore, C., and E. Jay, “OpenID Connect Messages 1.0,”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[OpenID.Messages]. These algorithms are used both when the Request Object is passed by value and when it is passed by reference. </w:t>
      </w:r>
    </w:p>
    <w:p w14:paraId="240F56B8"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token_endpoint_auth_methods_supported</w:t>
      </w:r>
    </w:p>
    <w:p w14:paraId="7B7E9866"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JSON array containing a list of authentication methods supported by this Token Endpoint. The options are </w:t>
      </w:r>
      <w:r>
        <w:rPr>
          <w:rStyle w:val="HTML3"/>
          <w:lang w:val="en"/>
        </w:rPr>
        <w:t>client_secret_post</w:t>
      </w:r>
      <w:r>
        <w:rPr>
          <w:rFonts w:ascii="Verdana" w:eastAsia="Times New Roman" w:hAnsi="Verdana" w:cs="Times New Roman"/>
          <w:color w:val="000000"/>
          <w:sz w:val="24"/>
          <w:szCs w:val="24"/>
          <w:lang w:val="en"/>
        </w:rPr>
        <w:t xml:space="preserve">, </w:t>
      </w:r>
      <w:r>
        <w:rPr>
          <w:rStyle w:val="HTML3"/>
          <w:lang w:val="en"/>
        </w:rPr>
        <w:t>client_secret_basic</w:t>
      </w:r>
      <w:r>
        <w:rPr>
          <w:rFonts w:ascii="Verdana" w:eastAsia="Times New Roman" w:hAnsi="Verdana" w:cs="Times New Roman"/>
          <w:color w:val="000000"/>
          <w:sz w:val="24"/>
          <w:szCs w:val="24"/>
          <w:lang w:val="en"/>
        </w:rPr>
        <w:t xml:space="preserve">, </w:t>
      </w:r>
      <w:r>
        <w:rPr>
          <w:rStyle w:val="HTML3"/>
          <w:lang w:val="en"/>
        </w:rPr>
        <w:t>client_secret_jwt</w:t>
      </w:r>
      <w:r>
        <w:rPr>
          <w:rFonts w:ascii="Verdana" w:eastAsia="Times New Roman" w:hAnsi="Verdana" w:cs="Times New Roman"/>
          <w:color w:val="000000"/>
          <w:sz w:val="24"/>
          <w:szCs w:val="24"/>
          <w:lang w:val="en"/>
        </w:rPr>
        <w:t xml:space="preserve">, and </w:t>
      </w:r>
      <w:r>
        <w:rPr>
          <w:rStyle w:val="HTML3"/>
          <w:lang w:val="en"/>
        </w:rPr>
        <w:t>private_key_jwt</w:t>
      </w:r>
      <w:r>
        <w:rPr>
          <w:rFonts w:ascii="Verdana" w:eastAsia="Times New Roman" w:hAnsi="Verdana" w:cs="Times New Roman"/>
          <w:color w:val="000000"/>
          <w:sz w:val="24"/>
          <w:szCs w:val="24"/>
          <w:lang w:val="en"/>
        </w:rPr>
        <w:t xml:space="preserve">, as described in Section 2.2.1 of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"OpenID.Messages"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OpenID Connect Messages 1.0 (</w:t>
      </w:r>
      <w:r>
        <w:rPr>
          <w:rStyle w:val="info"/>
          <w:rFonts w:ascii="Verdana" w:eastAsia="Times New Roman" w:hAnsi="Verdana" w:cs="Times New Roman"/>
          <w:b/>
          <w:bCs/>
          <w:color w:val="990000"/>
          <w:sz w:val="24"/>
          <w:szCs w:val="24"/>
          <w:lang w:val="en"/>
        </w:rPr>
        <w:t>Sakimura, N., Bradley, J., Jones, M., de Medeiros, B., Mortimore, C., and E. Jay, “OpenID Connect Messages 1.0,”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[OpenID.Messages]. Other authentication methods MAY be defined by extensions. If omitted, the default is </w:t>
      </w:r>
      <w:r>
        <w:rPr>
          <w:rStyle w:val="HTML3"/>
          <w:lang w:val="en"/>
        </w:rPr>
        <w:t>client_secret_basic</w:t>
      </w:r>
      <w:r>
        <w:rPr>
          <w:rFonts w:ascii="Verdana" w:eastAsia="Times New Roman" w:hAnsi="Verdana" w:cs="Times New Roman"/>
          <w:color w:val="000000"/>
          <w:sz w:val="24"/>
          <w:szCs w:val="24"/>
          <w:lang w:val="en"/>
        </w:rPr>
        <w:t xml:space="preserve"> -- the HTTP Basic Authentication Scheme as specified in Section 2.3.1 of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"RFC6749"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OAuth 2.0 (</w:t>
      </w:r>
      <w:r>
        <w:rPr>
          <w:rStyle w:val="info"/>
          <w:rFonts w:ascii="Verdana" w:eastAsia="Times New Roman" w:hAnsi="Verdana" w:cs="Times New Roman"/>
          <w:b/>
          <w:bCs/>
          <w:color w:val="990000"/>
          <w:sz w:val="24"/>
          <w:szCs w:val="24"/>
          <w:lang w:val="en"/>
        </w:rPr>
        <w:t>Hardt, D., “The OAuth 2.0 Authorization Framework,” October 2012.</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[RFC6749]. </w:t>
      </w:r>
    </w:p>
    <w:p w14:paraId="42A96CCD"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token_endpoint_auth_signing_alg_values_supported</w:t>
      </w:r>
    </w:p>
    <w:p w14:paraId="78BFD61A"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JSON array containing a list of the JWS signing algorithms (</w:t>
      </w:r>
      <w:r>
        <w:rPr>
          <w:rStyle w:val="HTML3"/>
          <w:lang w:val="en"/>
        </w:rPr>
        <w:t>alg</w:t>
      </w:r>
      <w:r>
        <w:rPr>
          <w:rFonts w:ascii="Verdana" w:eastAsia="Times New Roman" w:hAnsi="Verdana" w:cs="Times New Roman"/>
          <w:color w:val="000000"/>
          <w:sz w:val="24"/>
          <w:szCs w:val="24"/>
          <w:lang w:val="en"/>
        </w:rPr>
        <w:t xml:space="preserve"> values) supported by the Token Endpoint for the </w:t>
      </w:r>
      <w:r>
        <w:rPr>
          <w:rStyle w:val="HTML3"/>
          <w:lang w:val="en"/>
        </w:rPr>
        <w:t>private_key_jwt</w:t>
      </w:r>
      <w:r>
        <w:rPr>
          <w:rFonts w:ascii="Verdana" w:eastAsia="Times New Roman" w:hAnsi="Verdana" w:cs="Times New Roman"/>
          <w:color w:val="000000"/>
          <w:sz w:val="24"/>
          <w:szCs w:val="24"/>
          <w:lang w:val="en"/>
        </w:rPr>
        <w:t xml:space="preserve"> and </w:t>
      </w:r>
      <w:r>
        <w:rPr>
          <w:rStyle w:val="HTML3"/>
          <w:lang w:val="en"/>
        </w:rPr>
        <w:t>client_secret_jwt</w:t>
      </w:r>
      <w:r>
        <w:rPr>
          <w:rFonts w:ascii="Verdana" w:eastAsia="Times New Roman" w:hAnsi="Verdana" w:cs="Times New Roman"/>
          <w:color w:val="000000"/>
          <w:sz w:val="24"/>
          <w:szCs w:val="24"/>
          <w:lang w:val="en"/>
        </w:rPr>
        <w:t xml:space="preserve"> methods to encode the JWT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"JWT"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Servers SHOULD support </w:t>
      </w:r>
      <w:r>
        <w:rPr>
          <w:rStyle w:val="HTML3"/>
          <w:lang w:val="en"/>
        </w:rPr>
        <w:t>RS256</w:t>
      </w:r>
      <w:r>
        <w:rPr>
          <w:rFonts w:ascii="Verdana" w:eastAsia="Times New Roman" w:hAnsi="Verdana" w:cs="Times New Roman"/>
          <w:color w:val="000000"/>
          <w:sz w:val="24"/>
          <w:szCs w:val="24"/>
          <w:lang w:val="en"/>
        </w:rPr>
        <w:t xml:space="preserve">. </w:t>
      </w:r>
    </w:p>
    <w:p w14:paraId="72859748"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display_values_supported</w:t>
      </w:r>
    </w:p>
    <w:p w14:paraId="0A099E78"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JSON array containing a list of the </w:t>
      </w:r>
      <w:r>
        <w:rPr>
          <w:rStyle w:val="HTML3"/>
          <w:lang w:val="en"/>
        </w:rPr>
        <w:t>display</w:t>
      </w:r>
      <w:r>
        <w:rPr>
          <w:rFonts w:ascii="Verdana" w:eastAsia="Times New Roman" w:hAnsi="Verdana" w:cs="Times New Roman"/>
          <w:color w:val="000000"/>
          <w:sz w:val="24"/>
          <w:szCs w:val="24"/>
          <w:lang w:val="en"/>
        </w:rPr>
        <w:t xml:space="preserve"> parameter values that the OpenID Provider supports. These values are described in Section 2.1.1 of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"OpenID.Messages"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OpenID Connect Messages 1.0 (</w:t>
      </w:r>
      <w:r>
        <w:rPr>
          <w:rStyle w:val="info"/>
          <w:rFonts w:ascii="Verdana" w:eastAsia="Times New Roman" w:hAnsi="Verdana" w:cs="Times New Roman"/>
          <w:b/>
          <w:bCs/>
          <w:color w:val="990000"/>
          <w:sz w:val="24"/>
          <w:szCs w:val="24"/>
          <w:lang w:val="en"/>
        </w:rPr>
        <w:t>Sakimura, N., Bradley, J., Jones, M., de Medeiros, B., Mortimore, C., and E. Jay, “OpenID Connect Messages 1.0,”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[OpenID.Messages]. </w:t>
      </w:r>
    </w:p>
    <w:p w14:paraId="2E111811"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claim_types_supported</w:t>
      </w:r>
    </w:p>
    <w:p w14:paraId="60D52009"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JSON array containing a list of the Claim Types that the OpenID Provider supports. These Claim Types are described in Section 2.6 of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"OpenID.Messages"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OpenID Connect Messages 1.0 (</w:t>
      </w:r>
      <w:r>
        <w:rPr>
          <w:rStyle w:val="info"/>
          <w:rFonts w:ascii="Verdana" w:eastAsia="Times New Roman" w:hAnsi="Verdana" w:cs="Times New Roman"/>
          <w:b/>
          <w:bCs/>
          <w:color w:val="990000"/>
          <w:sz w:val="24"/>
          <w:szCs w:val="24"/>
          <w:lang w:val="en"/>
        </w:rPr>
        <w:t>Sakimura, N., Bradley, J., Jones, M., de Medeiros, B., Mortimore, C., and E. Jay, “OpenID Connect Messages 1.0,”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[OpenID.Messages]. Values defined by this specification are </w:t>
      </w:r>
      <w:r>
        <w:rPr>
          <w:rStyle w:val="HTML3"/>
          <w:lang w:val="en"/>
        </w:rPr>
        <w:t>normal</w:t>
      </w:r>
      <w:r>
        <w:rPr>
          <w:rFonts w:ascii="Verdana" w:eastAsia="Times New Roman" w:hAnsi="Verdana" w:cs="Times New Roman"/>
          <w:color w:val="000000"/>
          <w:sz w:val="24"/>
          <w:szCs w:val="24"/>
          <w:lang w:val="en"/>
        </w:rPr>
        <w:t xml:space="preserve">, </w:t>
      </w:r>
      <w:r>
        <w:rPr>
          <w:rStyle w:val="HTML3"/>
          <w:lang w:val="en"/>
        </w:rPr>
        <w:t>aggregated</w:t>
      </w:r>
      <w:r>
        <w:rPr>
          <w:rFonts w:ascii="Verdana" w:eastAsia="Times New Roman" w:hAnsi="Verdana" w:cs="Times New Roman"/>
          <w:color w:val="000000"/>
          <w:sz w:val="24"/>
          <w:szCs w:val="24"/>
          <w:lang w:val="en"/>
        </w:rPr>
        <w:t xml:space="preserve">, and </w:t>
      </w:r>
      <w:r>
        <w:rPr>
          <w:rStyle w:val="HTML3"/>
          <w:lang w:val="en"/>
        </w:rPr>
        <w:t>distributed</w:t>
      </w:r>
      <w:r>
        <w:rPr>
          <w:rFonts w:ascii="Verdana" w:eastAsia="Times New Roman" w:hAnsi="Verdana" w:cs="Times New Roman"/>
          <w:color w:val="000000"/>
          <w:sz w:val="24"/>
          <w:szCs w:val="24"/>
          <w:lang w:val="en"/>
        </w:rPr>
        <w:t xml:space="preserve">. If not specified, the implementation supports only </w:t>
      </w:r>
      <w:r>
        <w:rPr>
          <w:rStyle w:val="HTML3"/>
          <w:lang w:val="en"/>
        </w:rPr>
        <w:t>normal</w:t>
      </w:r>
      <w:r>
        <w:rPr>
          <w:rFonts w:ascii="Verdana" w:eastAsia="Times New Roman" w:hAnsi="Verdana" w:cs="Times New Roman"/>
          <w:color w:val="000000"/>
          <w:sz w:val="24"/>
          <w:szCs w:val="24"/>
          <w:lang w:val="en"/>
        </w:rPr>
        <w:t xml:space="preserve"> Claims. </w:t>
      </w:r>
    </w:p>
    <w:p w14:paraId="6B3AEDA1"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claims_supported</w:t>
      </w:r>
    </w:p>
    <w:p w14:paraId="4EBB3D10"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RECOMMENDED. JSON array containing a list of the Claim Names of the Claims that the OpenID Provider MAY be able to supply values for. Note that for privacy or other reasons, this might not be an exhaustive list. </w:t>
      </w:r>
    </w:p>
    <w:p w14:paraId="00226728"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service_documentation</w:t>
      </w:r>
    </w:p>
    <w:p w14:paraId="42DC22ED"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URL of a page containing human-readable information that developers might want or need to know when using the OpenID Provider. In particular, if the OpenID Provider does not support Dynamic Client Registration, then information on how to register Clients needs to be provided in this documentation. </w:t>
      </w:r>
    </w:p>
    <w:p w14:paraId="1234BD30"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claims_locales_supported</w:t>
      </w:r>
    </w:p>
    <w:p w14:paraId="0C4A8932"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Languages and scripts supported for values in Claims being returned, represented as a JSON array of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"RFC5646"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BCP47 (</w:t>
      </w:r>
      <w:r>
        <w:rPr>
          <w:rStyle w:val="info"/>
          <w:rFonts w:ascii="Verdana" w:eastAsia="Times New Roman" w:hAnsi="Verdana" w:cs="Times New Roman"/>
          <w:b/>
          <w:bCs/>
          <w:color w:val="990000"/>
          <w:sz w:val="24"/>
          <w:szCs w:val="24"/>
          <w:lang w:val="en"/>
        </w:rPr>
        <w:t>Phillips, A. and M. Davis, “Tags for Identifying Languages,” September 2009.</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[RFC5646] language tag values. Not all languages and scripts are necessarily supported for all Claim values. </w:t>
      </w:r>
    </w:p>
    <w:p w14:paraId="227E03D4"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ui_locales_supported</w:t>
      </w:r>
    </w:p>
    <w:p w14:paraId="5765AC7D"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Languages and scripts supported for the user interface, represented as a JSON array of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"RFC5646"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BCP47 (</w:t>
      </w:r>
      <w:r>
        <w:rPr>
          <w:rStyle w:val="info"/>
          <w:rFonts w:ascii="Verdana" w:eastAsia="Times New Roman" w:hAnsi="Verdana" w:cs="Times New Roman"/>
          <w:b/>
          <w:bCs/>
          <w:color w:val="990000"/>
          <w:sz w:val="24"/>
          <w:szCs w:val="24"/>
          <w:lang w:val="en"/>
        </w:rPr>
        <w:t>Phillips, A. and M. Davis, “Tags for Identifying Languages,” September 2009.</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[RFC5646] language tag values. </w:t>
      </w:r>
    </w:p>
    <w:p w14:paraId="72971465"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claims_parameter_supported</w:t>
      </w:r>
    </w:p>
    <w:p w14:paraId="28F6507E"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Boolean value specifying whether the OP supports use of the </w:t>
      </w:r>
      <w:r>
        <w:rPr>
          <w:rStyle w:val="HTML3"/>
          <w:lang w:val="en"/>
        </w:rPr>
        <w:t>claims</w:t>
      </w:r>
      <w:r>
        <w:rPr>
          <w:rFonts w:ascii="Verdana" w:eastAsia="Times New Roman" w:hAnsi="Verdana" w:cs="Times New Roman"/>
          <w:color w:val="000000"/>
          <w:sz w:val="24"/>
          <w:szCs w:val="24"/>
          <w:lang w:val="en"/>
        </w:rPr>
        <w:t xml:space="preserve"> parameter, with </w:t>
      </w:r>
      <w:r>
        <w:rPr>
          <w:rStyle w:val="HTML3"/>
          <w:lang w:val="en"/>
        </w:rPr>
        <w:t>true</w:t>
      </w:r>
      <w:r>
        <w:rPr>
          <w:rFonts w:ascii="Verdana" w:eastAsia="Times New Roman" w:hAnsi="Verdana" w:cs="Times New Roman"/>
          <w:color w:val="000000"/>
          <w:sz w:val="24"/>
          <w:szCs w:val="24"/>
          <w:lang w:val="en"/>
        </w:rPr>
        <w:t xml:space="preserve"> indicating support. If omitted, the default value is </w:t>
      </w:r>
      <w:r>
        <w:rPr>
          <w:rStyle w:val="HTML3"/>
          <w:lang w:val="en"/>
        </w:rPr>
        <w:t>false</w:t>
      </w:r>
      <w:r>
        <w:rPr>
          <w:rFonts w:ascii="Verdana" w:eastAsia="Times New Roman" w:hAnsi="Verdana" w:cs="Times New Roman"/>
          <w:color w:val="000000"/>
          <w:sz w:val="24"/>
          <w:szCs w:val="24"/>
          <w:lang w:val="en"/>
        </w:rPr>
        <w:t xml:space="preserve">. </w:t>
      </w:r>
    </w:p>
    <w:p w14:paraId="0C7AB789"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request_parameter_supported</w:t>
      </w:r>
    </w:p>
    <w:p w14:paraId="5ADFBA5D"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Boolean value specifying whether the OP supports use of the </w:t>
      </w:r>
      <w:r>
        <w:rPr>
          <w:rStyle w:val="HTML3"/>
          <w:lang w:val="en"/>
        </w:rPr>
        <w:t>request</w:t>
      </w:r>
      <w:r>
        <w:rPr>
          <w:rFonts w:ascii="Verdana" w:eastAsia="Times New Roman" w:hAnsi="Verdana" w:cs="Times New Roman"/>
          <w:color w:val="000000"/>
          <w:sz w:val="24"/>
          <w:szCs w:val="24"/>
          <w:lang w:val="en"/>
        </w:rPr>
        <w:t xml:space="preserve"> parameter, with </w:t>
      </w:r>
      <w:r>
        <w:rPr>
          <w:rStyle w:val="HTML3"/>
          <w:lang w:val="en"/>
        </w:rPr>
        <w:t>true</w:t>
      </w:r>
      <w:r>
        <w:rPr>
          <w:rFonts w:ascii="Verdana" w:eastAsia="Times New Roman" w:hAnsi="Verdana" w:cs="Times New Roman"/>
          <w:color w:val="000000"/>
          <w:sz w:val="24"/>
          <w:szCs w:val="24"/>
          <w:lang w:val="en"/>
        </w:rPr>
        <w:t xml:space="preserve"> indicating support. If omitted, the default value is </w:t>
      </w:r>
      <w:r>
        <w:rPr>
          <w:rStyle w:val="HTML3"/>
          <w:lang w:val="en"/>
        </w:rPr>
        <w:t>false</w:t>
      </w:r>
      <w:r>
        <w:rPr>
          <w:rFonts w:ascii="Verdana" w:eastAsia="Times New Roman" w:hAnsi="Verdana" w:cs="Times New Roman"/>
          <w:color w:val="000000"/>
          <w:sz w:val="24"/>
          <w:szCs w:val="24"/>
          <w:lang w:val="en"/>
        </w:rPr>
        <w:t xml:space="preserve">. </w:t>
      </w:r>
    </w:p>
    <w:p w14:paraId="53FD7972"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request_uri_parameter_supported</w:t>
      </w:r>
    </w:p>
    <w:p w14:paraId="3E28E753"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Boolean value specifying whether the OP supports use of the </w:t>
      </w:r>
      <w:r>
        <w:rPr>
          <w:rStyle w:val="HTML3"/>
          <w:lang w:val="en"/>
        </w:rPr>
        <w:t>request_uri</w:t>
      </w:r>
      <w:r>
        <w:rPr>
          <w:rFonts w:ascii="Verdana" w:eastAsia="Times New Roman" w:hAnsi="Verdana" w:cs="Times New Roman"/>
          <w:color w:val="000000"/>
          <w:sz w:val="24"/>
          <w:szCs w:val="24"/>
          <w:lang w:val="en"/>
        </w:rPr>
        <w:t xml:space="preserve"> parameter, with </w:t>
      </w:r>
      <w:r>
        <w:rPr>
          <w:rStyle w:val="HTML3"/>
          <w:lang w:val="en"/>
        </w:rPr>
        <w:t>true</w:t>
      </w:r>
      <w:r>
        <w:rPr>
          <w:rFonts w:ascii="Verdana" w:eastAsia="Times New Roman" w:hAnsi="Verdana" w:cs="Times New Roman"/>
          <w:color w:val="000000"/>
          <w:sz w:val="24"/>
          <w:szCs w:val="24"/>
          <w:lang w:val="en"/>
        </w:rPr>
        <w:t xml:space="preserve"> indicating support. If omitted, the default value is </w:t>
      </w:r>
      <w:r>
        <w:rPr>
          <w:rStyle w:val="HTML3"/>
          <w:lang w:val="en"/>
        </w:rPr>
        <w:t>true</w:t>
      </w:r>
      <w:r>
        <w:rPr>
          <w:rFonts w:ascii="Verdana" w:eastAsia="Times New Roman" w:hAnsi="Verdana" w:cs="Times New Roman"/>
          <w:color w:val="000000"/>
          <w:sz w:val="24"/>
          <w:szCs w:val="24"/>
          <w:lang w:val="en"/>
        </w:rPr>
        <w:t xml:space="preserve">. </w:t>
      </w:r>
    </w:p>
    <w:p w14:paraId="423F3DFC"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require_request_uri_registration</w:t>
      </w:r>
    </w:p>
    <w:p w14:paraId="0F39B66E"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commentRangeStart w:id="36"/>
      <w:r>
        <w:rPr>
          <w:rFonts w:ascii="Verdana" w:eastAsia="Times New Roman" w:hAnsi="Verdana" w:cs="Times New Roman"/>
          <w:color w:val="000000"/>
          <w:sz w:val="24"/>
          <w:szCs w:val="24"/>
          <w:lang w:val="en"/>
        </w:rPr>
        <w:t xml:space="preserve">OPTIONAL. Boolean value specifying whether the OP requires any </w:t>
      </w:r>
      <w:r>
        <w:rPr>
          <w:rStyle w:val="HTML3"/>
          <w:lang w:val="en"/>
        </w:rPr>
        <w:t>request_uri</w:t>
      </w:r>
      <w:r>
        <w:rPr>
          <w:rFonts w:ascii="Verdana" w:eastAsia="Times New Roman" w:hAnsi="Verdana" w:cs="Times New Roman"/>
          <w:color w:val="000000"/>
          <w:sz w:val="24"/>
          <w:szCs w:val="24"/>
          <w:lang w:val="en"/>
        </w:rPr>
        <w:t xml:space="preserve"> values used to be pre-registered using the </w:t>
      </w:r>
      <w:r>
        <w:rPr>
          <w:rStyle w:val="HTML3"/>
          <w:lang w:val="en"/>
        </w:rPr>
        <w:t>request_uris</w:t>
      </w:r>
      <w:r>
        <w:rPr>
          <w:rFonts w:ascii="Verdana" w:eastAsia="Times New Roman" w:hAnsi="Verdana" w:cs="Times New Roman"/>
          <w:color w:val="000000"/>
          <w:sz w:val="24"/>
          <w:szCs w:val="24"/>
          <w:lang w:val="en"/>
        </w:rPr>
        <w:t xml:space="preserve"> registration parameter. Pre-registration is REQUIRED when the value is </w:t>
      </w:r>
      <w:r>
        <w:rPr>
          <w:rStyle w:val="HTML3"/>
          <w:lang w:val="en"/>
        </w:rPr>
        <w:t>true</w:t>
      </w:r>
      <w:r>
        <w:rPr>
          <w:rFonts w:ascii="Verdana" w:eastAsia="Times New Roman" w:hAnsi="Verdana" w:cs="Times New Roman"/>
          <w:color w:val="000000"/>
          <w:sz w:val="24"/>
          <w:szCs w:val="24"/>
          <w:lang w:val="en"/>
        </w:rPr>
        <w:t xml:space="preserve">. </w:t>
      </w:r>
      <w:commentRangeEnd w:id="36"/>
      <w:r w:rsidR="00EA06F9">
        <w:rPr>
          <w:rStyle w:val="a9"/>
        </w:rPr>
        <w:commentReference w:id="36"/>
      </w:r>
    </w:p>
    <w:p w14:paraId="3418512F"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op_policy_uri</w:t>
      </w:r>
    </w:p>
    <w:p w14:paraId="23EF4CE5"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URL that the OpenID Provider provides to the person registering the Client to read about the OP's requirements on how the Relying Party can use the data provided by the OP. The registration process SHOULD display this URL to the person registering the Client if it is given. </w:t>
      </w:r>
    </w:p>
    <w:p w14:paraId="2E65B859" w14:textId="77777777" w:rsidR="00C97C33" w:rsidRDefault="00C97C33">
      <w:pPr>
        <w:spacing w:before="0" w:beforeAutospacing="0" w:after="0" w:afterAutospacing="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op_tos_uri</w:t>
      </w:r>
    </w:p>
    <w:p w14:paraId="0F5DE8EE" w14:textId="77777777" w:rsidR="00C97C33" w:rsidRDefault="00C97C33">
      <w:pPr>
        <w:spacing w:before="0" w:beforeAutospacing="0" w:after="0" w:afterAutospacing="0"/>
        <w:ind w:left="720"/>
        <w:divId w:val="18866041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URL that the OpenID Provider provides to the person registering the Client to read about OpenID Provider's terms of service. The registration process SHOULD display this URL to the person registering the Client if it is given. </w:t>
      </w:r>
    </w:p>
    <w:p w14:paraId="20BDA796"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37" w:name="ProviderConfig"/>
      <w:bookmarkEnd w:id="37"/>
    </w:p>
    <w:p w14:paraId="26D2F704"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25BC123E">
          <v:rect id="_x0000_i103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70E3DDBF" w14:textId="77777777">
        <w:trPr>
          <w:divId w:val="1052579284"/>
          <w:trHeight w:val="225"/>
          <w:tblCellSpacing w:w="20" w:type="dxa"/>
        </w:trPr>
        <w:tc>
          <w:tcPr>
            <w:tcW w:w="450" w:type="dxa"/>
            <w:shd w:val="clear" w:color="auto" w:fill="990000"/>
            <w:vAlign w:val="center"/>
            <w:hideMark/>
          </w:tcPr>
          <w:p w14:paraId="065B1FE9"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70BED9C0" w14:textId="77777777" w:rsidR="00C97C33" w:rsidRDefault="00C97C33">
      <w:pPr>
        <w:pStyle w:val="3"/>
        <w:divId w:val="1052579284"/>
        <w:rPr>
          <w:rFonts w:eastAsia="Times New Roman" w:cs="Times New Roman"/>
          <w:lang w:val="en"/>
        </w:rPr>
      </w:pPr>
      <w:bookmarkStart w:id="38" w:name="rfc.section.4"/>
      <w:bookmarkEnd w:id="38"/>
      <w:r>
        <w:rPr>
          <w:rFonts w:eastAsia="Times New Roman" w:cs="Times New Roman"/>
          <w:lang w:val="en"/>
        </w:rPr>
        <w:t>4.  Obtaining OpenID Provider Configuration Information</w:t>
      </w:r>
    </w:p>
    <w:p w14:paraId="64B49435"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This step is OPTIONAL. The OpenID Provider endpoints and configuration information MAY be obtained out-of-band. </w:t>
      </w:r>
    </w:p>
    <w:p w14:paraId="7EA6A006"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Using the Issuer discovered in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"ProviderDisc" </w:instrText>
      </w:r>
      <w:r>
        <w:rPr>
          <w:rFonts w:ascii="Verdana" w:hAnsi="Verdana"/>
          <w:color w:val="000000"/>
          <w:sz w:val="24"/>
          <w:szCs w:val="24"/>
          <w:lang w:val="en"/>
        </w:rPr>
        <w:fldChar w:fldCharType="separate"/>
      </w:r>
      <w:r>
        <w:rPr>
          <w:rStyle w:val="a3"/>
          <w:rFonts w:ascii="Verdana" w:hAnsi="Verdana"/>
          <w:sz w:val="24"/>
          <w:szCs w:val="24"/>
          <w:u w:val="none"/>
          <w:lang w:val="en"/>
        </w:rPr>
        <w:t>Section 2 (</w:t>
      </w:r>
      <w:r>
        <w:rPr>
          <w:rStyle w:val="info"/>
          <w:rFonts w:ascii="Verdana" w:hAnsi="Verdana"/>
          <w:b/>
          <w:bCs/>
          <w:color w:val="990000"/>
          <w:sz w:val="24"/>
          <w:szCs w:val="24"/>
          <w:lang w:val="en"/>
        </w:rPr>
        <w:t>OpenID Provider Discovery</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or through direct configuration, the OpenID Provider's configuration can be retrieved. </w:t>
      </w:r>
    </w:p>
    <w:p w14:paraId="59560029"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OpenID Providers MUST make a JSON document available at the path formed by concatenating the string </w:t>
      </w:r>
      <w:r>
        <w:rPr>
          <w:rStyle w:val="HTML3"/>
          <w:lang w:val="en"/>
        </w:rPr>
        <w:t>/.well-known/openid-configuration</w:t>
      </w:r>
      <w:r>
        <w:rPr>
          <w:rFonts w:ascii="Verdana" w:hAnsi="Verdana"/>
          <w:color w:val="000000"/>
          <w:sz w:val="24"/>
          <w:szCs w:val="24"/>
          <w:lang w:val="en"/>
        </w:rPr>
        <w:t xml:space="preserve"> to the Issuer. The syntax and semantics of </w:t>
      </w:r>
      <w:r>
        <w:rPr>
          <w:rStyle w:val="HTML3"/>
          <w:lang w:val="en"/>
        </w:rPr>
        <w:t>.well-known</w:t>
      </w:r>
      <w:r>
        <w:rPr>
          <w:rFonts w:ascii="Verdana" w:hAnsi="Verdana"/>
          <w:color w:val="000000"/>
          <w:sz w:val="24"/>
          <w:szCs w:val="24"/>
          <w:lang w:val="en"/>
        </w:rPr>
        <w:t xml:space="preserve"> are defined in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"RFC5785" </w:instrText>
      </w:r>
      <w:r>
        <w:rPr>
          <w:rFonts w:ascii="Verdana" w:hAnsi="Verdana"/>
          <w:color w:val="000000"/>
          <w:sz w:val="24"/>
          <w:szCs w:val="24"/>
          <w:lang w:val="en"/>
        </w:rPr>
        <w:fldChar w:fldCharType="separate"/>
      </w:r>
      <w:r>
        <w:rPr>
          <w:rStyle w:val="a3"/>
          <w:rFonts w:ascii="Verdana" w:hAnsi="Verdana"/>
          <w:sz w:val="24"/>
          <w:szCs w:val="24"/>
          <w:u w:val="none"/>
          <w:lang w:val="en"/>
        </w:rPr>
        <w:t>RFC 5785 (</w:t>
      </w:r>
      <w:r>
        <w:rPr>
          <w:rStyle w:val="info"/>
          <w:rFonts w:ascii="Verdana" w:hAnsi="Verdana"/>
          <w:b/>
          <w:bCs/>
          <w:color w:val="990000"/>
          <w:sz w:val="24"/>
          <w:szCs w:val="24"/>
          <w:lang w:val="en"/>
        </w:rPr>
        <w:t>Nottingham, M. and E. Hammer-Lahav, “Defining Well-Known Uniform Resource Identifiers (URIs),” April 2010.</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[RFC5785] and apply to the Issuer value when it contains no path component. </w:t>
      </w:r>
      <w:r>
        <w:rPr>
          <w:rStyle w:val="HTML3"/>
          <w:lang w:val="en"/>
        </w:rPr>
        <w:t>openid-configuration</w:t>
      </w:r>
      <w:r>
        <w:rPr>
          <w:rFonts w:ascii="Verdana" w:hAnsi="Verdana"/>
          <w:color w:val="000000"/>
          <w:sz w:val="24"/>
          <w:szCs w:val="24"/>
          <w:lang w:val="en"/>
        </w:rPr>
        <w:t xml:space="preserve"> MUST point to a </w:t>
      </w:r>
      <w:commentRangeStart w:id="39"/>
      <w:r>
        <w:rPr>
          <w:rFonts w:ascii="Verdana" w:hAnsi="Verdana"/>
          <w:color w:val="000000"/>
          <w:sz w:val="24"/>
          <w:szCs w:val="24"/>
          <w:lang w:val="en"/>
        </w:rPr>
        <w:t xml:space="preserve">JSON document </w:t>
      </w:r>
      <w:commentRangeEnd w:id="39"/>
      <w:r w:rsidR="00EA06F9">
        <w:rPr>
          <w:rStyle w:val="a9"/>
          <w:rFonts w:cstheme="minorBidi"/>
        </w:rPr>
        <w:commentReference w:id="39"/>
      </w:r>
      <w:r>
        <w:rPr>
          <w:rFonts w:ascii="Verdana" w:hAnsi="Verdana"/>
          <w:color w:val="000000"/>
          <w:sz w:val="24"/>
          <w:szCs w:val="24"/>
          <w:lang w:val="en"/>
        </w:rPr>
        <w:t xml:space="preserve">compliant with this specification. </w:t>
      </w:r>
    </w:p>
    <w:p w14:paraId="53511A02"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OpenID Providers supporting discovery MUST support receiving WebFinger requests via TLS. See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"TLS_requirements" </w:instrText>
      </w:r>
      <w:r>
        <w:rPr>
          <w:rFonts w:ascii="Verdana" w:hAnsi="Verdana"/>
          <w:color w:val="000000"/>
          <w:sz w:val="24"/>
          <w:szCs w:val="24"/>
          <w:lang w:val="en"/>
        </w:rPr>
        <w:fldChar w:fldCharType="separate"/>
      </w:r>
      <w:r>
        <w:rPr>
          <w:rStyle w:val="a3"/>
          <w:rFonts w:ascii="Verdana" w:hAnsi="Verdana"/>
          <w:sz w:val="24"/>
          <w:szCs w:val="24"/>
          <w:u w:val="none"/>
          <w:lang w:val="en"/>
        </w:rPr>
        <w:t>Section 7.1 (</w:t>
      </w:r>
      <w:r>
        <w:rPr>
          <w:rStyle w:val="info"/>
          <w:rFonts w:ascii="Verdana" w:hAnsi="Verdana"/>
          <w:b/>
          <w:bCs/>
          <w:color w:val="990000"/>
          <w:sz w:val="24"/>
          <w:szCs w:val="24"/>
          <w:lang w:val="en"/>
        </w:rPr>
        <w:t>TLS Requirements</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for more information on using TLS. </w:t>
      </w:r>
    </w:p>
    <w:p w14:paraId="695F94E4"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40" w:name="ProviderConfigurationRequest"/>
      <w:bookmarkEnd w:id="40"/>
    </w:p>
    <w:p w14:paraId="12DFEAB0"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3B14A24D">
          <v:rect id="_x0000_i103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7E24247E" w14:textId="77777777">
        <w:trPr>
          <w:divId w:val="1052579284"/>
          <w:trHeight w:val="225"/>
          <w:tblCellSpacing w:w="20" w:type="dxa"/>
        </w:trPr>
        <w:tc>
          <w:tcPr>
            <w:tcW w:w="450" w:type="dxa"/>
            <w:shd w:val="clear" w:color="auto" w:fill="990000"/>
            <w:vAlign w:val="center"/>
            <w:hideMark/>
          </w:tcPr>
          <w:p w14:paraId="333B1F15"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4B98FAFF" w14:textId="77777777" w:rsidR="00C97C33" w:rsidRDefault="00C97C33">
      <w:pPr>
        <w:pStyle w:val="3"/>
        <w:divId w:val="1052579284"/>
        <w:rPr>
          <w:rFonts w:eastAsia="Times New Roman" w:cs="Times New Roman"/>
          <w:lang w:val="en"/>
        </w:rPr>
      </w:pPr>
      <w:bookmarkStart w:id="41" w:name="rfc.section.4.1"/>
      <w:bookmarkEnd w:id="41"/>
      <w:r>
        <w:rPr>
          <w:rFonts w:eastAsia="Times New Roman" w:cs="Times New Roman"/>
          <w:lang w:val="en"/>
        </w:rPr>
        <w:t>4.1.  OpenID Provider Configuration Request</w:t>
      </w:r>
    </w:p>
    <w:p w14:paraId="46E1E0FA"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An OpenID Provider Configuration Document MUST be queried using an HTTPS </w:t>
      </w:r>
      <w:r>
        <w:rPr>
          <w:rStyle w:val="HTML3"/>
          <w:lang w:val="en"/>
        </w:rPr>
        <w:t>GET</w:t>
      </w:r>
      <w:r>
        <w:rPr>
          <w:rFonts w:ascii="Verdana" w:hAnsi="Verdana"/>
          <w:color w:val="000000"/>
          <w:sz w:val="24"/>
          <w:szCs w:val="24"/>
          <w:lang w:val="en"/>
        </w:rPr>
        <w:t xml:space="preserve"> request at the previously specified path. </w:t>
      </w:r>
    </w:p>
    <w:p w14:paraId="6280B694"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The Client would make the following request to the Issuer to get the Configuration information, if the Issuer contains no path component. </w:t>
      </w:r>
    </w:p>
    <w:p w14:paraId="7EE92AD9" w14:textId="77777777" w:rsidR="00C97C33" w:rsidRDefault="00C97C33">
      <w:pPr>
        <w:pStyle w:val="HTML1"/>
        <w:divId w:val="249850756"/>
        <w:rPr>
          <w:lang w:val="en"/>
        </w:rPr>
      </w:pPr>
      <w:r>
        <w:rPr>
          <w:lang w:val="en"/>
        </w:rPr>
        <w:t xml:space="preserve">   GET /.well-known/openid-configuration HTTP/1.1   Host: example.com </w:t>
      </w:r>
    </w:p>
    <w:p w14:paraId="521DB3ED"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If the Issuer value contains a path component, any terminating </w:t>
      </w:r>
      <w:r>
        <w:rPr>
          <w:rStyle w:val="HTML3"/>
          <w:lang w:val="en"/>
        </w:rPr>
        <w:t>/</w:t>
      </w:r>
      <w:r>
        <w:rPr>
          <w:rFonts w:ascii="Verdana" w:hAnsi="Verdana"/>
          <w:color w:val="000000"/>
          <w:sz w:val="24"/>
          <w:szCs w:val="24"/>
          <w:lang w:val="en"/>
        </w:rPr>
        <w:t xml:space="preserve"> MUST be removed before appending </w:t>
      </w:r>
      <w:r>
        <w:rPr>
          <w:rStyle w:val="HTML3"/>
          <w:lang w:val="en"/>
        </w:rPr>
        <w:t>/.well-known/openid-configuration</w:t>
      </w:r>
      <w:r>
        <w:rPr>
          <w:rFonts w:ascii="Verdana" w:hAnsi="Verdana"/>
          <w:color w:val="000000"/>
          <w:sz w:val="24"/>
          <w:szCs w:val="24"/>
          <w:lang w:val="en"/>
        </w:rPr>
        <w:t xml:space="preserve">. The Client would make the following request to the Issuer to get the Configuration information, if the Issuer string were </w:t>
      </w:r>
      <w:r>
        <w:rPr>
          <w:rStyle w:val="HTML3"/>
          <w:lang w:val="en"/>
        </w:rPr>
        <w:t>https://example.com/issuer1</w:t>
      </w:r>
      <w:r>
        <w:rPr>
          <w:rFonts w:ascii="Verdana" w:hAnsi="Verdana"/>
          <w:color w:val="000000"/>
          <w:sz w:val="24"/>
          <w:szCs w:val="24"/>
          <w:lang w:val="en"/>
        </w:rPr>
        <w:t xml:space="preserve"> </w:t>
      </w:r>
    </w:p>
    <w:p w14:paraId="588C76EB" w14:textId="77777777" w:rsidR="00C97C33" w:rsidRDefault="00C97C33">
      <w:pPr>
        <w:pStyle w:val="HTML1"/>
        <w:divId w:val="1526747230"/>
        <w:rPr>
          <w:lang w:val="en"/>
        </w:rPr>
      </w:pPr>
      <w:r>
        <w:rPr>
          <w:lang w:val="en"/>
        </w:rPr>
        <w:t xml:space="preserve">   GET /issuer1/.well-known/openid-configuration HTTP/1.1   Host: example.com </w:t>
      </w:r>
    </w:p>
    <w:p w14:paraId="1FBAFDD3"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Path components are allowed to support multiple issuers per host. This is required in some multi-tenant hosting configurations. This use of </w:t>
      </w:r>
      <w:r>
        <w:rPr>
          <w:rStyle w:val="HTML3"/>
          <w:lang w:val="en"/>
        </w:rPr>
        <w:t>.well-known</w:t>
      </w:r>
      <w:r>
        <w:rPr>
          <w:rFonts w:ascii="Verdana" w:hAnsi="Verdana"/>
          <w:color w:val="000000"/>
          <w:sz w:val="24"/>
          <w:szCs w:val="24"/>
          <w:lang w:val="en"/>
        </w:rPr>
        <w:t xml:space="preserve"> is for supporting multiple issuers per host, and unlike its use in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"RFC5785" </w:instrText>
      </w:r>
      <w:r>
        <w:rPr>
          <w:rFonts w:ascii="Verdana" w:hAnsi="Verdana"/>
          <w:color w:val="000000"/>
          <w:sz w:val="24"/>
          <w:szCs w:val="24"/>
          <w:lang w:val="en"/>
        </w:rPr>
        <w:fldChar w:fldCharType="separate"/>
      </w:r>
      <w:r>
        <w:rPr>
          <w:rStyle w:val="a3"/>
          <w:rFonts w:ascii="Verdana" w:hAnsi="Verdana"/>
          <w:sz w:val="24"/>
          <w:szCs w:val="24"/>
          <w:u w:val="none"/>
          <w:lang w:val="en"/>
        </w:rPr>
        <w:t>RFC 5785 (</w:t>
      </w:r>
      <w:r>
        <w:rPr>
          <w:rStyle w:val="info"/>
          <w:rFonts w:ascii="Verdana" w:hAnsi="Verdana"/>
          <w:b/>
          <w:bCs/>
          <w:color w:val="990000"/>
          <w:sz w:val="24"/>
          <w:szCs w:val="24"/>
          <w:lang w:val="en"/>
        </w:rPr>
        <w:t>Nottingham, M. and E. Hammer-Lahav, “Defining Well-Known Uniform Resource Identifiers (URIs),” April 2010.</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[RFC5785], it does not provide general information about the host. </w:t>
      </w:r>
    </w:p>
    <w:p w14:paraId="63A84312"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42" w:name="ProviderConfigurationResponse"/>
      <w:bookmarkEnd w:id="42"/>
    </w:p>
    <w:p w14:paraId="4921E4F4"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21A32C48">
          <v:rect id="_x0000_i104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5C7460BD" w14:textId="77777777">
        <w:trPr>
          <w:divId w:val="1052579284"/>
          <w:trHeight w:val="225"/>
          <w:tblCellSpacing w:w="20" w:type="dxa"/>
        </w:trPr>
        <w:tc>
          <w:tcPr>
            <w:tcW w:w="450" w:type="dxa"/>
            <w:shd w:val="clear" w:color="auto" w:fill="990000"/>
            <w:vAlign w:val="center"/>
            <w:hideMark/>
          </w:tcPr>
          <w:p w14:paraId="34592F32"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77B008C0" w14:textId="77777777" w:rsidR="00C97C33" w:rsidRDefault="00C97C33">
      <w:pPr>
        <w:pStyle w:val="3"/>
        <w:divId w:val="1052579284"/>
        <w:rPr>
          <w:rFonts w:eastAsia="Times New Roman" w:cs="Times New Roman"/>
          <w:lang w:val="en"/>
        </w:rPr>
      </w:pPr>
      <w:bookmarkStart w:id="43" w:name="rfc.section.4.2"/>
      <w:bookmarkEnd w:id="43"/>
      <w:r>
        <w:rPr>
          <w:rFonts w:eastAsia="Times New Roman" w:cs="Times New Roman"/>
          <w:lang w:val="en"/>
        </w:rPr>
        <w:t>4.2.  OpenID Provider Configuration Response</w:t>
      </w:r>
    </w:p>
    <w:p w14:paraId="374CA2A4"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The response is a set of Claims about the OpenID Provider's configuration, including all necessary endpoints, supported scopes, and public key location informati</w:t>
      </w:r>
      <w:commentRangeStart w:id="44"/>
      <w:r>
        <w:rPr>
          <w:rFonts w:ascii="Verdana" w:hAnsi="Verdana"/>
          <w:color w:val="000000"/>
          <w:sz w:val="24"/>
          <w:szCs w:val="24"/>
          <w:lang w:val="en"/>
        </w:rPr>
        <w:t xml:space="preserve">on. The response MUST return the 200 OK response code and a plain text JSON object </w:t>
      </w:r>
      <w:commentRangeEnd w:id="44"/>
      <w:r w:rsidR="00EA06F9">
        <w:rPr>
          <w:rStyle w:val="a9"/>
          <w:rFonts w:cstheme="minorBidi"/>
        </w:rPr>
        <w:commentReference w:id="44"/>
      </w:r>
      <w:r>
        <w:rPr>
          <w:rFonts w:ascii="Verdana" w:hAnsi="Verdana"/>
          <w:color w:val="000000"/>
          <w:sz w:val="24"/>
          <w:szCs w:val="24"/>
          <w:lang w:val="en"/>
        </w:rPr>
        <w:t xml:space="preserve">that contains a set of Claims as its members that are a subset of the Metadata values defined in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"ProviderMetadata" </w:instrText>
      </w:r>
      <w:r>
        <w:rPr>
          <w:rFonts w:ascii="Verdana" w:hAnsi="Verdana"/>
          <w:color w:val="000000"/>
          <w:sz w:val="24"/>
          <w:szCs w:val="24"/>
          <w:lang w:val="en"/>
        </w:rPr>
        <w:fldChar w:fldCharType="separate"/>
      </w:r>
      <w:r>
        <w:rPr>
          <w:rStyle w:val="a3"/>
          <w:rFonts w:ascii="Verdana" w:hAnsi="Verdana"/>
          <w:sz w:val="24"/>
          <w:szCs w:val="24"/>
          <w:u w:val="none"/>
          <w:lang w:val="en"/>
        </w:rPr>
        <w:t>Section 3 (</w:t>
      </w:r>
      <w:r>
        <w:rPr>
          <w:rStyle w:val="info"/>
          <w:rFonts w:ascii="Verdana" w:hAnsi="Verdana"/>
          <w:b/>
          <w:bCs/>
          <w:color w:val="990000"/>
          <w:sz w:val="24"/>
          <w:szCs w:val="24"/>
          <w:lang w:val="en"/>
        </w:rPr>
        <w:t>OpenID Provider Metadata</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Other Claims MAY also be returned. </w:t>
      </w:r>
    </w:p>
    <w:p w14:paraId="12082ED8"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Claims that return multiple values are represented as JSON arrays. Claims with zero elements MUST be omitted from the response. </w:t>
      </w:r>
    </w:p>
    <w:p w14:paraId="5EF9CFF6"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The following is a non-normative example response: </w:t>
      </w:r>
    </w:p>
    <w:p w14:paraId="30ABF2C0" w14:textId="77777777" w:rsidR="00C97C33" w:rsidRDefault="00C97C33">
      <w:pPr>
        <w:pStyle w:val="HTML1"/>
        <w:divId w:val="1973363768"/>
        <w:rPr>
          <w:lang w:val="en"/>
        </w:rPr>
      </w:pPr>
      <w:r>
        <w:rPr>
          <w:lang w:val="en"/>
        </w:rPr>
        <w:t xml:space="preserve">  </w:t>
      </w:r>
      <w:commentRangeStart w:id="45"/>
      <w:r>
        <w:rPr>
          <w:lang w:val="en"/>
        </w:rPr>
        <w:t xml:space="preserve"> </w:t>
      </w:r>
      <w:commentRangeEnd w:id="45"/>
      <w:r w:rsidR="00EA06F9">
        <w:rPr>
          <w:rStyle w:val="a9"/>
          <w:rFonts w:ascii="Times" w:hAnsi="Times" w:cstheme="minorBidi"/>
          <w:color w:val="auto"/>
        </w:rPr>
        <w:commentReference w:id="45"/>
      </w:r>
      <w:r>
        <w:rPr>
          <w:lang w:val="en"/>
        </w:rPr>
        <w:t xml:space="preserve">{    "version": "3.0",    "issuer":      "https://server.example.com",    "authorization_endpoint":      "https://server.example.com/connect/authorize",    "token_endpoint":      "https://server.example.com/connect/token",    "token_endpoint_auth_methods_supported":      ["client_secret_basic", "private_key_jwt"],    "token_endpoint_alg_values_supported":      ["RS256", "ES256"],    "userinfo_endpoint":      "https://server.example.com/connect/userinfo",    "check_session_iframe":      "https://server.example.com/connect/check_session",    "end_session_endpoint":      "https://server.example.com/connect/end_session",    "jwks_uri":      "https://server.example.com/jwks.json",    "registration_endpoint":      "https://server.example.com/connect/register",    "scopes_supported":      ["openid", "profile", "email", "address",       "phone", "offline_access"],    "response_types_supported":      ["code", "code id_token", "id_token", "token id_token"],    "acr_values_supported":      ["urn:mace:incommon:iap:silver",       "urn:mace:incommon:iap:bronze"],    "subject_types_supported":      ["public", "pairwise"],    "userinfo_signing_alg_values_supported":      ["RS256", "ES256", "HS256"],    "userinfo_encryption_alg_values_supported":      ["RSA1_5", "A128KW"],    "userinfo_encryption_enc_values_supported":      ["A128CBC-HS256", "A128GCM"],    "id_token_signing_alg_values_supported":      ["RS256", "ES256", "HS256"],    "id_token_encryption_alg_values_supported":      ["RSA1_5", "A128KW"],    "id_token_encryption_enc_values_supported":      ["A128CBC-HS256", "A128GCM"],    "request_object_signing_alg_values_supported":      ["none", "RS256", "ES256"],    "display_values_supported":      ["page", "popup"],    "claim_types_supported":      ["normal", "distributed"],    "claims_supported":      ["sub", "iss", "auth_time", "acr",       "name", "given_name", "family_name", "nickname",       "profile", "picture", "website",       "email", "email_verified", "locale", "zoneinfo",       "http://example.info/claims/groups"],    "claims_parameter_supported":      true,    "service_documentation":      "http://server.example.com/connect/service_documentation.html",    "ui_locales_supported":      ["en-US", "en-GB", "en-CA", "fr-FR", "fr-CA"]   } </w:t>
      </w:r>
    </w:p>
    <w:p w14:paraId="4F8C762F"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46" w:name="ProviderConfigurationValidation"/>
      <w:bookmarkEnd w:id="46"/>
    </w:p>
    <w:p w14:paraId="5A9EB905"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0BE68480">
          <v:rect id="_x0000_i104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54A9BF08" w14:textId="77777777">
        <w:trPr>
          <w:divId w:val="1052579284"/>
          <w:trHeight w:val="225"/>
          <w:tblCellSpacing w:w="20" w:type="dxa"/>
        </w:trPr>
        <w:tc>
          <w:tcPr>
            <w:tcW w:w="450" w:type="dxa"/>
            <w:shd w:val="clear" w:color="auto" w:fill="990000"/>
            <w:vAlign w:val="center"/>
            <w:hideMark/>
          </w:tcPr>
          <w:p w14:paraId="162CEDC1"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0F127F69" w14:textId="77777777" w:rsidR="00C97C33" w:rsidRDefault="00C97C33">
      <w:pPr>
        <w:pStyle w:val="3"/>
        <w:divId w:val="1052579284"/>
        <w:rPr>
          <w:rFonts w:eastAsia="Times New Roman" w:cs="Times New Roman"/>
          <w:lang w:val="en"/>
        </w:rPr>
      </w:pPr>
      <w:bookmarkStart w:id="47" w:name="rfc.section.4.3"/>
      <w:bookmarkEnd w:id="47"/>
      <w:r>
        <w:rPr>
          <w:rFonts w:eastAsia="Times New Roman" w:cs="Times New Roman"/>
          <w:lang w:val="en"/>
        </w:rPr>
        <w:t>4.3.  OpenID Provider Configuration Validation</w:t>
      </w:r>
    </w:p>
    <w:p w14:paraId="53AE8907"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If any of the validation procedures defined in this specification fail, any operations requiring the information that failed to correctly validate MUST be aborted and the information that failed to validate MUST NOT be used. </w:t>
      </w:r>
    </w:p>
    <w:p w14:paraId="69CBBFFC"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If the configuration response contains the Issuer element, the value MUST exactly match the Issuer for the URL that was directly used to retrieve the configuration. Since the discovery process allows for multiple levels of redirection, this Issuer URL MAY be different from the one originally used to begin the discovery process. </w:t>
      </w:r>
    </w:p>
    <w:p w14:paraId="48911CB5"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48" w:name="stringops"/>
      <w:bookmarkEnd w:id="48"/>
    </w:p>
    <w:p w14:paraId="020736C1"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2575DAC6">
          <v:rect id="_x0000_i104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5D97022E" w14:textId="77777777">
        <w:trPr>
          <w:divId w:val="1052579284"/>
          <w:trHeight w:val="225"/>
          <w:tblCellSpacing w:w="20" w:type="dxa"/>
        </w:trPr>
        <w:tc>
          <w:tcPr>
            <w:tcW w:w="450" w:type="dxa"/>
            <w:shd w:val="clear" w:color="auto" w:fill="990000"/>
            <w:vAlign w:val="center"/>
            <w:hideMark/>
          </w:tcPr>
          <w:p w14:paraId="69CC4C46"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053B8D02" w14:textId="77777777" w:rsidR="00C97C33" w:rsidRDefault="00C97C33">
      <w:pPr>
        <w:pStyle w:val="3"/>
        <w:divId w:val="1052579284"/>
        <w:rPr>
          <w:rFonts w:eastAsia="Times New Roman" w:cs="Times New Roman"/>
          <w:lang w:val="en"/>
        </w:rPr>
      </w:pPr>
      <w:bookmarkStart w:id="49" w:name="rfc.section.5"/>
      <w:bookmarkEnd w:id="49"/>
      <w:r>
        <w:rPr>
          <w:rFonts w:eastAsia="Times New Roman" w:cs="Times New Roman"/>
          <w:lang w:val="en"/>
        </w:rPr>
        <w:t>5.  String Operations</w:t>
      </w:r>
    </w:p>
    <w:p w14:paraId="589D4796"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Processing some OpenID Connect messages requires comparing values in the messages to known values. For example, the member names in the provider configuration response might be compared to specific member names such as </w:t>
      </w:r>
      <w:r>
        <w:rPr>
          <w:rStyle w:val="HTML3"/>
          <w:lang w:val="en"/>
        </w:rPr>
        <w:t>issuer</w:t>
      </w:r>
      <w:r>
        <w:rPr>
          <w:rFonts w:ascii="Verdana" w:hAnsi="Verdana"/>
          <w:color w:val="000000"/>
          <w:sz w:val="24"/>
          <w:szCs w:val="24"/>
          <w:lang w:val="en"/>
        </w:rPr>
        <w:t xml:space="preserve">. Comparing Unicode strings, however, has significant security implications. </w:t>
      </w:r>
    </w:p>
    <w:p w14:paraId="24D038BC"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Therefore, comparisons between JSON strings and other Unicode strings MUST be performed as specified below: </w:t>
      </w:r>
    </w:p>
    <w:p w14:paraId="631D45B5" w14:textId="77777777" w:rsidR="00C97C33" w:rsidRDefault="00C97C33">
      <w:pPr>
        <w:numPr>
          <w:ilvl w:val="0"/>
          <w:numId w:val="3"/>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 any JSON applied escaping to produce an array of Unicode code points. </w:t>
      </w:r>
    </w:p>
    <w:p w14:paraId="7508208B" w14:textId="77777777" w:rsidR="00C97C33" w:rsidRDefault="00C97C33">
      <w:pPr>
        <w:numPr>
          <w:ilvl w:val="0"/>
          <w:numId w:val="3"/>
        </w:numPr>
        <w:ind w:left="1200" w:right="480"/>
        <w:divId w:val="1052579284"/>
        <w:rPr>
          <w:rFonts w:ascii="Verdana" w:eastAsia="Times New Roman" w:hAnsi="Verdana" w:cs="Times New Roman"/>
          <w:color w:val="000000"/>
          <w:sz w:val="24"/>
          <w:szCs w:val="24"/>
          <w:lang w:val="en"/>
        </w:rPr>
      </w:pPr>
      <w:hyperlink w:anchor="USA15" w:history="1">
        <w:r>
          <w:rPr>
            <w:rFonts w:ascii="Verdana" w:eastAsia="Times New Roman" w:hAnsi="Verdana" w:cs="Times New Roman"/>
            <w:b/>
            <w:bCs/>
            <w:color w:val="990000"/>
            <w:sz w:val="24"/>
            <w:szCs w:val="24"/>
            <w:lang w:val="en"/>
          </w:rPr>
          <w:t>Unicode Normalization (</w:t>
        </w:r>
        <w:r>
          <w:rPr>
            <w:rStyle w:val="info"/>
            <w:rFonts w:ascii="Verdana" w:eastAsia="Times New Roman" w:hAnsi="Verdana" w:cs="Times New Roman"/>
            <w:b/>
            <w:bCs/>
            <w:color w:val="990000"/>
            <w:sz w:val="24"/>
            <w:szCs w:val="24"/>
            <w:lang w:val="en"/>
          </w:rPr>
          <w:t>Davis, M., Whistler, K., and M. Dürst, “Unicode Normalization Forms,” 09 2009.</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[USA15] MUST NOT be applied at any point to either the JSON string or to the string it is to be compared against. </w:t>
      </w:r>
    </w:p>
    <w:p w14:paraId="53D574FF" w14:textId="77777777" w:rsidR="00C97C33" w:rsidRDefault="00C97C33">
      <w:pPr>
        <w:numPr>
          <w:ilvl w:val="0"/>
          <w:numId w:val="3"/>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Comparisons between the two strings MUST be performed as a Unicode code point to code point equality comparison. </w:t>
      </w:r>
    </w:p>
    <w:p w14:paraId="3EF64842"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In several places, this specification uses space delimited lists of strings. In all such cases, only the ASCII space character (0x20) MAY be used for this purpose. </w:t>
      </w:r>
    </w:p>
    <w:p w14:paraId="093EDBDB"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50" w:name="ImplementationConsiderations"/>
      <w:bookmarkEnd w:id="50"/>
    </w:p>
    <w:p w14:paraId="4B8505CC"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3556A137">
          <v:rect id="_x0000_i104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289055B7" w14:textId="77777777">
        <w:trPr>
          <w:divId w:val="1052579284"/>
          <w:trHeight w:val="225"/>
          <w:tblCellSpacing w:w="20" w:type="dxa"/>
        </w:trPr>
        <w:tc>
          <w:tcPr>
            <w:tcW w:w="450" w:type="dxa"/>
            <w:shd w:val="clear" w:color="auto" w:fill="990000"/>
            <w:vAlign w:val="center"/>
            <w:hideMark/>
          </w:tcPr>
          <w:p w14:paraId="493C4783"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44352140" w14:textId="77777777" w:rsidR="00C97C33" w:rsidRDefault="00C97C33">
      <w:pPr>
        <w:pStyle w:val="3"/>
        <w:divId w:val="1052579284"/>
        <w:rPr>
          <w:rFonts w:eastAsia="Times New Roman" w:cs="Times New Roman"/>
          <w:lang w:val="en"/>
        </w:rPr>
      </w:pPr>
      <w:bookmarkStart w:id="51" w:name="rfc.section.6"/>
      <w:bookmarkEnd w:id="51"/>
      <w:r>
        <w:rPr>
          <w:rFonts w:eastAsia="Times New Roman" w:cs="Times New Roman"/>
          <w:lang w:val="en"/>
        </w:rPr>
        <w:t>6.  Implementation Considerations</w:t>
      </w:r>
    </w:p>
    <w:p w14:paraId="454970F0"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This specification defines features used by both Relying Parties and OpenID Providers that choose to implement Discovery. All of these Relying Parties and OpenID Providers MUST implement the features that are listed in this specification as being "REQUIRED" or are described with a "MUST". No other implementation considerations for implementations of Discovery are defined by this specification. </w:t>
      </w:r>
    </w:p>
    <w:p w14:paraId="2D7E751D"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52" w:name="Security"/>
      <w:bookmarkEnd w:id="52"/>
    </w:p>
    <w:p w14:paraId="675FAFC7"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5773992A">
          <v:rect id="_x0000_i104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2ED26880" w14:textId="77777777">
        <w:trPr>
          <w:divId w:val="1052579284"/>
          <w:trHeight w:val="225"/>
          <w:tblCellSpacing w:w="20" w:type="dxa"/>
        </w:trPr>
        <w:tc>
          <w:tcPr>
            <w:tcW w:w="450" w:type="dxa"/>
            <w:shd w:val="clear" w:color="auto" w:fill="990000"/>
            <w:vAlign w:val="center"/>
            <w:hideMark/>
          </w:tcPr>
          <w:p w14:paraId="5CE741C1"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58FFB2BE" w14:textId="77777777" w:rsidR="00C97C33" w:rsidRDefault="00C97C33">
      <w:pPr>
        <w:pStyle w:val="3"/>
        <w:divId w:val="1052579284"/>
        <w:rPr>
          <w:rFonts w:eastAsia="Times New Roman" w:cs="Times New Roman"/>
          <w:lang w:val="en"/>
        </w:rPr>
      </w:pPr>
      <w:bookmarkStart w:id="53" w:name="rfc.section.7"/>
      <w:bookmarkEnd w:id="53"/>
      <w:r>
        <w:rPr>
          <w:rFonts w:eastAsia="Times New Roman" w:cs="Times New Roman"/>
          <w:lang w:val="en"/>
        </w:rPr>
        <w:t>7.  Security Considerations</w:t>
      </w:r>
    </w:p>
    <w:p w14:paraId="6478FE5C"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54" w:name="TLS_requirements"/>
      <w:bookmarkEnd w:id="54"/>
    </w:p>
    <w:p w14:paraId="10C2F960"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08C7C677">
          <v:rect id="_x0000_i104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5A3417F8" w14:textId="77777777">
        <w:trPr>
          <w:divId w:val="1052579284"/>
          <w:trHeight w:val="225"/>
          <w:tblCellSpacing w:w="20" w:type="dxa"/>
        </w:trPr>
        <w:tc>
          <w:tcPr>
            <w:tcW w:w="450" w:type="dxa"/>
            <w:shd w:val="clear" w:color="auto" w:fill="990000"/>
            <w:vAlign w:val="center"/>
            <w:hideMark/>
          </w:tcPr>
          <w:p w14:paraId="22E58535"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1B887D82" w14:textId="77777777" w:rsidR="00C97C33" w:rsidRDefault="00C97C33">
      <w:pPr>
        <w:pStyle w:val="3"/>
        <w:divId w:val="1052579284"/>
        <w:rPr>
          <w:rFonts w:eastAsia="Times New Roman" w:cs="Times New Roman"/>
          <w:lang w:val="en"/>
        </w:rPr>
      </w:pPr>
      <w:bookmarkStart w:id="55" w:name="rfc.section.7.1"/>
      <w:bookmarkEnd w:id="55"/>
      <w:r>
        <w:rPr>
          <w:rFonts w:eastAsia="Times New Roman" w:cs="Times New Roman"/>
          <w:lang w:val="en"/>
        </w:rPr>
        <w:t>7.1.  TLS Requirements</w:t>
      </w:r>
    </w:p>
    <w:p w14:paraId="5E4393BB"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Implementations MUST support TLS. Which version(s) ought to be implemented will vary over time, and depend on the widespread deployment and known security vulnerabilities at the time of implementation. At the time of this writing, TLS version 1.2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"RFC5246" </w:instrText>
      </w:r>
      <w:r>
        <w:rPr>
          <w:rFonts w:ascii="Verdana" w:hAnsi="Verdana"/>
          <w:color w:val="000000"/>
          <w:sz w:val="24"/>
          <w:szCs w:val="24"/>
          <w:lang w:val="en"/>
        </w:rPr>
        <w:fldChar w:fldCharType="separate"/>
      </w:r>
      <w:r>
        <w:rPr>
          <w:rStyle w:val="a3"/>
          <w:rFonts w:ascii="Verdana" w:hAnsi="Verdana"/>
          <w:sz w:val="24"/>
          <w:szCs w:val="24"/>
          <w:u w:val="none"/>
          <w:lang w:val="en"/>
        </w:rPr>
        <w:t>[RFC5246] (</w:t>
      </w:r>
      <w:r>
        <w:rPr>
          <w:rStyle w:val="info"/>
          <w:rFonts w:ascii="Verdana" w:hAnsi="Verdana"/>
          <w:b/>
          <w:bCs/>
          <w:color w:val="990000"/>
          <w:sz w:val="24"/>
          <w:szCs w:val="24"/>
          <w:lang w:val="en"/>
        </w:rPr>
        <w:t>Dierks, T. and E. Rescorla, “The Transport Layer Security (TLS) Protocol Version 1.2,” August 2008.</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is the most recent version, but has very limited actual deployment, and might not be readily available in implementation toolkits. TLS version 1.0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"RFC2246" </w:instrText>
      </w:r>
      <w:r>
        <w:rPr>
          <w:rFonts w:ascii="Verdana" w:hAnsi="Verdana"/>
          <w:color w:val="000000"/>
          <w:sz w:val="24"/>
          <w:szCs w:val="24"/>
          <w:lang w:val="en"/>
        </w:rPr>
        <w:fldChar w:fldCharType="separate"/>
      </w:r>
      <w:r>
        <w:rPr>
          <w:rStyle w:val="a3"/>
          <w:rFonts w:ascii="Verdana" w:hAnsi="Verdana"/>
          <w:sz w:val="24"/>
          <w:szCs w:val="24"/>
          <w:u w:val="none"/>
          <w:lang w:val="en"/>
        </w:rPr>
        <w:t>[RFC2246] (</w:t>
      </w:r>
      <w:r>
        <w:rPr>
          <w:rStyle w:val="info"/>
          <w:rFonts w:ascii="Verdana" w:hAnsi="Verdana"/>
          <w:b/>
          <w:bCs/>
          <w:color w:val="990000"/>
          <w:sz w:val="24"/>
          <w:szCs w:val="24"/>
          <w:lang w:val="en"/>
        </w:rPr>
        <w:t>Dierks, T. and C. Allen, “The TLS Protocol Version 1.0,” January 1999.</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is the most widely deployed version, and will give the broadest interoperability. </w:t>
      </w:r>
    </w:p>
    <w:p w14:paraId="61874CEA"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To protect against information disclosure and tampering, confidentiality protection MUST be applied using TLS with a ciphersuite that provides confidentiality and integrity protection. </w:t>
      </w:r>
    </w:p>
    <w:p w14:paraId="1E9EA100"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Whenever TLS is used, a TLS server certificate check MUST be performed, per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"RFC6125" </w:instrText>
      </w:r>
      <w:r>
        <w:rPr>
          <w:rFonts w:ascii="Verdana" w:hAnsi="Verdana"/>
          <w:color w:val="000000"/>
          <w:sz w:val="24"/>
          <w:szCs w:val="24"/>
          <w:lang w:val="en"/>
        </w:rPr>
        <w:fldChar w:fldCharType="separate"/>
      </w:r>
      <w:r>
        <w:rPr>
          <w:rStyle w:val="a3"/>
          <w:rFonts w:ascii="Verdana" w:hAnsi="Verdana"/>
          <w:sz w:val="24"/>
          <w:szCs w:val="24"/>
          <w:u w:val="none"/>
          <w:lang w:val="en"/>
        </w:rPr>
        <w:t>RFC 6125 (</w:t>
      </w:r>
      <w:r>
        <w:rPr>
          <w:rStyle w:val="info"/>
          <w:rFonts w:ascii="Verdana" w:hAnsi="Verdana"/>
          <w:b/>
          <w:bCs/>
          <w:color w:val="990000"/>
          <w:sz w:val="24"/>
          <w:szCs w:val="24"/>
          <w:lang w:val="en"/>
        </w:rPr>
        <w:t>Saint-Andre, P. and J. Hodges, “Representation and Verification of Domain-Based Application Service Identity within Internet Public Key Infrastructure Using X.509 (PKIX) Certificates in the Context of Transport Layer Security (TLS),” March 2011.</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[RFC6125]. </w:t>
      </w:r>
    </w:p>
    <w:p w14:paraId="4693375E"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56" w:name="IANA"/>
      <w:bookmarkEnd w:id="56"/>
    </w:p>
    <w:p w14:paraId="18BFFE19"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73156D6A">
          <v:rect id="_x0000_i104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10E750A4" w14:textId="77777777">
        <w:trPr>
          <w:divId w:val="1052579284"/>
          <w:trHeight w:val="225"/>
          <w:tblCellSpacing w:w="20" w:type="dxa"/>
        </w:trPr>
        <w:tc>
          <w:tcPr>
            <w:tcW w:w="450" w:type="dxa"/>
            <w:shd w:val="clear" w:color="auto" w:fill="990000"/>
            <w:vAlign w:val="center"/>
            <w:hideMark/>
          </w:tcPr>
          <w:p w14:paraId="1883BC9B"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150D5E40" w14:textId="77777777" w:rsidR="00C97C33" w:rsidRDefault="00C97C33">
      <w:pPr>
        <w:pStyle w:val="3"/>
        <w:divId w:val="1052579284"/>
        <w:rPr>
          <w:rFonts w:eastAsia="Times New Roman" w:cs="Times New Roman"/>
          <w:lang w:val="en"/>
        </w:rPr>
      </w:pPr>
      <w:bookmarkStart w:id="57" w:name="rfc.section.8"/>
      <w:bookmarkEnd w:id="57"/>
      <w:r>
        <w:rPr>
          <w:rFonts w:eastAsia="Times New Roman" w:cs="Times New Roman"/>
          <w:lang w:val="en"/>
        </w:rPr>
        <w:t>8.  IANA Considerations</w:t>
      </w:r>
    </w:p>
    <w:p w14:paraId="3CE57958"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58" w:name="WellKnownRegistry"/>
      <w:bookmarkEnd w:id="58"/>
    </w:p>
    <w:p w14:paraId="4A6CF25F"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18135F77">
          <v:rect id="_x0000_i104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634FC68D" w14:textId="77777777">
        <w:trPr>
          <w:divId w:val="1052579284"/>
          <w:trHeight w:val="225"/>
          <w:tblCellSpacing w:w="20" w:type="dxa"/>
        </w:trPr>
        <w:tc>
          <w:tcPr>
            <w:tcW w:w="450" w:type="dxa"/>
            <w:shd w:val="clear" w:color="auto" w:fill="990000"/>
            <w:vAlign w:val="center"/>
            <w:hideMark/>
          </w:tcPr>
          <w:p w14:paraId="509AF257"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0680EBFD" w14:textId="77777777" w:rsidR="00C97C33" w:rsidRDefault="00C97C33">
      <w:pPr>
        <w:pStyle w:val="3"/>
        <w:divId w:val="1052579284"/>
        <w:rPr>
          <w:rFonts w:eastAsia="Times New Roman" w:cs="Times New Roman"/>
          <w:lang w:val="en"/>
        </w:rPr>
      </w:pPr>
      <w:bookmarkStart w:id="59" w:name="rfc.section.8.1"/>
      <w:bookmarkEnd w:id="59"/>
      <w:r>
        <w:rPr>
          <w:rFonts w:eastAsia="Times New Roman" w:cs="Times New Roman"/>
          <w:lang w:val="en"/>
        </w:rPr>
        <w:t>8.1.  Well-Known URI Registry</w:t>
      </w:r>
    </w:p>
    <w:p w14:paraId="1AE9F771"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This specification registers the well-known URI defined in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"ProviderConfig" </w:instrText>
      </w:r>
      <w:r>
        <w:rPr>
          <w:rFonts w:ascii="Verdana" w:hAnsi="Verdana"/>
          <w:color w:val="000000"/>
          <w:sz w:val="24"/>
          <w:szCs w:val="24"/>
          <w:lang w:val="en"/>
        </w:rPr>
        <w:fldChar w:fldCharType="separate"/>
      </w:r>
      <w:r>
        <w:rPr>
          <w:rStyle w:val="a3"/>
          <w:rFonts w:ascii="Verdana" w:hAnsi="Verdana"/>
          <w:sz w:val="24"/>
          <w:szCs w:val="24"/>
          <w:u w:val="none"/>
          <w:lang w:val="en"/>
        </w:rPr>
        <w:t>Section 4 (</w:t>
      </w:r>
      <w:r>
        <w:rPr>
          <w:rStyle w:val="info"/>
          <w:rFonts w:ascii="Verdana" w:hAnsi="Verdana"/>
          <w:b/>
          <w:bCs/>
          <w:color w:val="990000"/>
          <w:sz w:val="24"/>
          <w:szCs w:val="24"/>
          <w:lang w:val="en"/>
        </w:rPr>
        <w:t>Obtaining OpenID Provider Configuration Information</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in the IANA Well-Known URI registry defined in </w:t>
      </w:r>
      <w:r>
        <w:rPr>
          <w:rFonts w:ascii="Verdana" w:hAnsi="Verdana"/>
          <w:color w:val="000000"/>
          <w:sz w:val="24"/>
          <w:szCs w:val="24"/>
          <w:lang w:val="en"/>
        </w:rPr>
        <w:fldChar w:fldCharType="begin"/>
      </w:r>
      <w:r>
        <w:rPr>
          <w:rFonts w:ascii="Verdana" w:hAnsi="Verdana"/>
          <w:color w:val="000000"/>
          <w:sz w:val="24"/>
          <w:szCs w:val="24"/>
          <w:lang w:val="en"/>
        </w:rPr>
        <w:instrText xml:space="preserve"> HYPERLINK "" \l "RFC5785" </w:instrText>
      </w:r>
      <w:r>
        <w:rPr>
          <w:rFonts w:ascii="Verdana" w:hAnsi="Verdana"/>
          <w:color w:val="000000"/>
          <w:sz w:val="24"/>
          <w:szCs w:val="24"/>
          <w:lang w:val="en"/>
        </w:rPr>
        <w:fldChar w:fldCharType="separate"/>
      </w:r>
      <w:r>
        <w:rPr>
          <w:rStyle w:val="a3"/>
          <w:rFonts w:ascii="Verdana" w:hAnsi="Verdana"/>
          <w:sz w:val="24"/>
          <w:szCs w:val="24"/>
          <w:u w:val="none"/>
          <w:lang w:val="en"/>
        </w:rPr>
        <w:t>RFC 5785 (</w:t>
      </w:r>
      <w:r>
        <w:rPr>
          <w:rStyle w:val="info"/>
          <w:rFonts w:ascii="Verdana" w:hAnsi="Verdana"/>
          <w:b/>
          <w:bCs/>
          <w:color w:val="990000"/>
          <w:sz w:val="24"/>
          <w:szCs w:val="24"/>
          <w:lang w:val="en"/>
        </w:rPr>
        <w:t>Nottingham, M. and E. Hammer-Lahav, “Defining Well-Known Uniform Resource Identifiers (URIs),” April 2010.</w:t>
      </w:r>
      <w:r>
        <w:rPr>
          <w:rStyle w:val="a3"/>
          <w:rFonts w:ascii="Verdana" w:hAnsi="Verdana"/>
          <w:sz w:val="24"/>
          <w:szCs w:val="24"/>
          <w:u w:val="none"/>
          <w:lang w:val="en"/>
        </w:rPr>
        <w:t>)</w:t>
      </w:r>
      <w:r>
        <w:rPr>
          <w:rFonts w:ascii="Verdana" w:hAnsi="Verdana"/>
          <w:color w:val="000000"/>
          <w:sz w:val="24"/>
          <w:szCs w:val="24"/>
          <w:lang w:val="en"/>
        </w:rPr>
        <w:fldChar w:fldCharType="end"/>
      </w:r>
      <w:r>
        <w:rPr>
          <w:rFonts w:ascii="Verdana" w:hAnsi="Verdana"/>
          <w:color w:val="000000"/>
          <w:sz w:val="24"/>
          <w:szCs w:val="24"/>
          <w:lang w:val="en"/>
        </w:rPr>
        <w:t xml:space="preserve"> [RFC5785]. </w:t>
      </w:r>
    </w:p>
    <w:p w14:paraId="1CC67C2D"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60" w:name="WellKnownContents"/>
      <w:bookmarkEnd w:id="60"/>
    </w:p>
    <w:p w14:paraId="059680D3"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3A4217B2">
          <v:rect id="_x0000_i104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0E4FAA2C" w14:textId="77777777">
        <w:trPr>
          <w:divId w:val="1052579284"/>
          <w:trHeight w:val="225"/>
          <w:tblCellSpacing w:w="20" w:type="dxa"/>
        </w:trPr>
        <w:tc>
          <w:tcPr>
            <w:tcW w:w="450" w:type="dxa"/>
            <w:shd w:val="clear" w:color="auto" w:fill="990000"/>
            <w:vAlign w:val="center"/>
            <w:hideMark/>
          </w:tcPr>
          <w:p w14:paraId="79D8D426"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214010E9" w14:textId="77777777" w:rsidR="00C97C33" w:rsidRDefault="00C97C33">
      <w:pPr>
        <w:pStyle w:val="3"/>
        <w:divId w:val="1052579284"/>
        <w:rPr>
          <w:rFonts w:eastAsia="Times New Roman" w:cs="Times New Roman"/>
          <w:lang w:val="en"/>
        </w:rPr>
      </w:pPr>
      <w:bookmarkStart w:id="61" w:name="rfc.section.8.1.1"/>
      <w:bookmarkEnd w:id="61"/>
      <w:r>
        <w:rPr>
          <w:rFonts w:eastAsia="Times New Roman" w:cs="Times New Roman"/>
          <w:lang w:val="en"/>
        </w:rPr>
        <w:t>8.1.1.  Registry Contents</w:t>
      </w:r>
    </w:p>
    <w:p w14:paraId="31D57397" w14:textId="77777777" w:rsidR="00C97C33" w:rsidRDefault="00C97C33">
      <w:pPr>
        <w:numPr>
          <w:ilvl w:val="0"/>
          <w:numId w:val="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URI suffix: </w:t>
      </w:r>
      <w:r>
        <w:rPr>
          <w:rStyle w:val="HTML3"/>
          <w:lang w:val="en"/>
        </w:rPr>
        <w:t>openid-configuration</w:t>
      </w:r>
      <w:r>
        <w:rPr>
          <w:rFonts w:ascii="Verdana" w:eastAsia="Times New Roman" w:hAnsi="Verdana" w:cs="Times New Roman"/>
          <w:color w:val="000000"/>
          <w:sz w:val="24"/>
          <w:szCs w:val="24"/>
          <w:lang w:val="en"/>
        </w:rPr>
        <w:t xml:space="preserve"> </w:t>
      </w:r>
    </w:p>
    <w:p w14:paraId="64C0437E" w14:textId="77777777" w:rsidR="00C97C33" w:rsidRDefault="00C97C33">
      <w:pPr>
        <w:numPr>
          <w:ilvl w:val="0"/>
          <w:numId w:val="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14:paraId="3EEA183C" w14:textId="77777777" w:rsidR="00C97C33" w:rsidRDefault="00C97C33">
      <w:pPr>
        <w:numPr>
          <w:ilvl w:val="0"/>
          <w:numId w:val="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"ProviderConfig"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Section 4 (</w:t>
      </w:r>
      <w:r>
        <w:rPr>
          <w:rStyle w:val="info"/>
          <w:rFonts w:ascii="Verdana" w:eastAsia="Times New Roman" w:hAnsi="Verdana" w:cs="Times New Roman"/>
          <w:b/>
          <w:bCs/>
          <w:color w:val="990000"/>
          <w:sz w:val="24"/>
          <w:szCs w:val="24"/>
          <w:lang w:val="en"/>
        </w:rPr>
        <w:t>Obtaining OpenID Provider Configuration Information</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of this document </w:t>
      </w:r>
    </w:p>
    <w:p w14:paraId="35B07902" w14:textId="77777777" w:rsidR="00C97C33" w:rsidRDefault="00C97C33">
      <w:pPr>
        <w:numPr>
          <w:ilvl w:val="0"/>
          <w:numId w:val="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14:paraId="4E1F18F1"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62" w:name="rfc.references"/>
      <w:bookmarkEnd w:id="62"/>
    </w:p>
    <w:p w14:paraId="1A0CBFE0"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1493DBBD">
          <v:rect id="_x0000_i104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3B661656" w14:textId="77777777">
        <w:trPr>
          <w:divId w:val="1052579284"/>
          <w:trHeight w:val="225"/>
          <w:tblCellSpacing w:w="20" w:type="dxa"/>
        </w:trPr>
        <w:tc>
          <w:tcPr>
            <w:tcW w:w="450" w:type="dxa"/>
            <w:shd w:val="clear" w:color="auto" w:fill="990000"/>
            <w:vAlign w:val="center"/>
            <w:hideMark/>
          </w:tcPr>
          <w:p w14:paraId="7629C48C"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5673B53C" w14:textId="77777777" w:rsidR="00C97C33" w:rsidRDefault="00C97C33">
      <w:pPr>
        <w:pStyle w:val="3"/>
        <w:divId w:val="1052579284"/>
        <w:rPr>
          <w:rFonts w:eastAsia="Times New Roman" w:cs="Times New Roman"/>
          <w:lang w:val="en"/>
        </w:rPr>
      </w:pPr>
      <w:bookmarkStart w:id="63" w:name="rfc.section.9"/>
      <w:bookmarkEnd w:id="63"/>
      <w:r>
        <w:rPr>
          <w:rFonts w:eastAsia="Times New Roman" w:cs="Times New Roman"/>
          <w:lang w:val="en"/>
        </w:rPr>
        <w:t>9.  References</w:t>
      </w:r>
    </w:p>
    <w:p w14:paraId="2FFCB064"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64" w:name="rfc.references1"/>
      <w:bookmarkEnd w:id="64"/>
    </w:p>
    <w:p w14:paraId="0C07ADE5"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07618D7F">
          <v:rect id="_x0000_i105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2533DF10" w14:textId="77777777">
        <w:trPr>
          <w:divId w:val="1052579284"/>
          <w:trHeight w:val="225"/>
          <w:tblCellSpacing w:w="20" w:type="dxa"/>
        </w:trPr>
        <w:tc>
          <w:tcPr>
            <w:tcW w:w="450" w:type="dxa"/>
            <w:shd w:val="clear" w:color="auto" w:fill="990000"/>
            <w:vAlign w:val="center"/>
            <w:hideMark/>
          </w:tcPr>
          <w:p w14:paraId="1DA6DB32"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520130BE" w14:textId="77777777" w:rsidR="00C97C33" w:rsidRDefault="00C97C33">
      <w:pPr>
        <w:pStyle w:val="3"/>
        <w:divId w:val="1052579284"/>
        <w:rPr>
          <w:rFonts w:eastAsia="Times New Roman" w:cs="Times New Roman"/>
          <w:lang w:val="en"/>
        </w:rPr>
      </w:pPr>
      <w:r>
        <w:rPr>
          <w:rFonts w:eastAsia="Times New Roman" w:cs="Times New Roman"/>
          <w:lang w:val="en"/>
        </w:rPr>
        <w:t>9.1.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24"/>
        <w:gridCol w:w="5784"/>
      </w:tblGrid>
      <w:tr w:rsidR="00C97C33" w14:paraId="1BAC2067" w14:textId="77777777">
        <w:trPr>
          <w:divId w:val="1052579284"/>
          <w:tblCellSpacing w:w="15" w:type="dxa"/>
        </w:trPr>
        <w:tc>
          <w:tcPr>
            <w:tcW w:w="0" w:type="auto"/>
            <w:hideMark/>
          </w:tcPr>
          <w:p w14:paraId="12B7D140" w14:textId="77777777" w:rsidR="00C97C33" w:rsidRDefault="00C97C33">
            <w:pPr>
              <w:spacing w:before="0" w:beforeAutospacing="0" w:after="0" w:afterAutospacing="0"/>
              <w:rPr>
                <w:rFonts w:ascii="Verdana" w:eastAsia="Times New Roman" w:hAnsi="Verdana" w:cs="Times New Roman"/>
                <w:color w:val="000000"/>
              </w:rPr>
            </w:pPr>
            <w:bookmarkStart w:id="65" w:name="I-D.ietf-appsawg-acct-uri"/>
            <w:r>
              <w:rPr>
                <w:rFonts w:ascii="Verdana" w:eastAsia="Times New Roman" w:hAnsi="Verdana" w:cs="Times New Roman"/>
                <w:b/>
                <w:bCs/>
                <w:color w:val="000000"/>
              </w:rPr>
              <w:t>[I-</w:t>
            </w:r>
            <w:proofErr w:type="spellStart"/>
            <w:r>
              <w:rPr>
                <w:rFonts w:ascii="Verdana" w:eastAsia="Times New Roman" w:hAnsi="Verdana" w:cs="Times New Roman"/>
                <w:b/>
                <w:bCs/>
                <w:color w:val="000000"/>
              </w:rPr>
              <w:t>D.ietf</w:t>
            </w:r>
            <w:proofErr w:type="spellEnd"/>
            <w:r>
              <w:rPr>
                <w:rFonts w:ascii="Verdana" w:eastAsia="Times New Roman" w:hAnsi="Verdana" w:cs="Times New Roman"/>
                <w:b/>
                <w:bCs/>
                <w:color w:val="000000"/>
              </w:rPr>
              <w:t>-</w:t>
            </w:r>
            <w:proofErr w:type="spellStart"/>
            <w:r>
              <w:rPr>
                <w:rFonts w:ascii="Verdana" w:eastAsia="Times New Roman" w:hAnsi="Verdana" w:cs="Times New Roman"/>
                <w:b/>
                <w:bCs/>
                <w:color w:val="000000"/>
              </w:rPr>
              <w:t>appsawg</w:t>
            </w:r>
            <w:proofErr w:type="spellEnd"/>
            <w:r>
              <w:rPr>
                <w:rFonts w:ascii="Verdana" w:eastAsia="Times New Roman" w:hAnsi="Verdana" w:cs="Times New Roman"/>
                <w:b/>
                <w:bCs/>
                <w:color w:val="000000"/>
              </w:rPr>
              <w:t>-acct-</w:t>
            </w:r>
            <w:proofErr w:type="spellStart"/>
            <w:r>
              <w:rPr>
                <w:rFonts w:ascii="Verdana" w:eastAsia="Times New Roman" w:hAnsi="Verdana" w:cs="Times New Roman"/>
                <w:b/>
                <w:bCs/>
                <w:color w:val="000000"/>
              </w:rPr>
              <w:t>uri</w:t>
            </w:r>
            <w:proofErr w:type="spellEnd"/>
            <w:r>
              <w:rPr>
                <w:rFonts w:ascii="Verdana" w:eastAsia="Times New Roman" w:hAnsi="Verdana" w:cs="Times New Roman"/>
                <w:b/>
                <w:bCs/>
                <w:color w:val="000000"/>
              </w:rPr>
              <w:t>]</w:t>
            </w:r>
            <w:bookmarkEnd w:id="65"/>
          </w:p>
        </w:tc>
        <w:tc>
          <w:tcPr>
            <w:tcW w:w="0" w:type="auto"/>
            <w:vAlign w:val="center"/>
            <w:hideMark/>
          </w:tcPr>
          <w:p w14:paraId="30E35121"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Saint-Andre, P., “</w:t>
            </w:r>
            <w:hyperlink r:id="rId7" w:history="1">
              <w:r>
                <w:rPr>
                  <w:rStyle w:val="a3"/>
                  <w:rFonts w:ascii="Verdana" w:eastAsia="Times New Roman" w:hAnsi="Verdana" w:cs="Times New Roman"/>
                </w:rPr>
                <w:t>The 'acct' URI Scheme</w:t>
              </w:r>
            </w:hyperlink>
            <w:r>
              <w:rPr>
                <w:rFonts w:ascii="Verdana" w:eastAsia="Times New Roman" w:hAnsi="Verdana" w:cs="Times New Roman"/>
                <w:color w:val="000000"/>
              </w:rPr>
              <w:t>,” draft-ietf-appsawg-acct-uri-04 (work in progress), May 2013 (</w:t>
            </w:r>
            <w:hyperlink r:id="rId8"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C97C33" w14:paraId="007DD5A5" w14:textId="77777777">
        <w:trPr>
          <w:divId w:val="1052579284"/>
          <w:tblCellSpacing w:w="15" w:type="dxa"/>
        </w:trPr>
        <w:tc>
          <w:tcPr>
            <w:tcW w:w="0" w:type="auto"/>
            <w:hideMark/>
          </w:tcPr>
          <w:p w14:paraId="3563D8D9" w14:textId="77777777" w:rsidR="00C97C33" w:rsidRDefault="00C97C33">
            <w:pPr>
              <w:spacing w:before="0" w:beforeAutospacing="0" w:after="0" w:afterAutospacing="0"/>
              <w:rPr>
                <w:rFonts w:ascii="Verdana" w:eastAsia="Times New Roman" w:hAnsi="Verdana" w:cs="Times New Roman"/>
                <w:color w:val="000000"/>
              </w:rPr>
            </w:pPr>
            <w:bookmarkStart w:id="66" w:name="I-D.ietf-appsawg-webfinger"/>
            <w:r>
              <w:rPr>
                <w:rFonts w:ascii="Verdana" w:eastAsia="Times New Roman" w:hAnsi="Verdana" w:cs="Times New Roman"/>
                <w:b/>
                <w:bCs/>
                <w:color w:val="000000"/>
              </w:rPr>
              <w:t>[I-</w:t>
            </w:r>
            <w:proofErr w:type="spellStart"/>
            <w:r>
              <w:rPr>
                <w:rFonts w:ascii="Verdana" w:eastAsia="Times New Roman" w:hAnsi="Verdana" w:cs="Times New Roman"/>
                <w:b/>
                <w:bCs/>
                <w:color w:val="000000"/>
              </w:rPr>
              <w:t>D.ietf</w:t>
            </w:r>
            <w:proofErr w:type="spellEnd"/>
            <w:r>
              <w:rPr>
                <w:rFonts w:ascii="Verdana" w:eastAsia="Times New Roman" w:hAnsi="Verdana" w:cs="Times New Roman"/>
                <w:b/>
                <w:bCs/>
                <w:color w:val="000000"/>
              </w:rPr>
              <w:t>-</w:t>
            </w:r>
            <w:proofErr w:type="spellStart"/>
            <w:r>
              <w:rPr>
                <w:rFonts w:ascii="Verdana" w:eastAsia="Times New Roman" w:hAnsi="Verdana" w:cs="Times New Roman"/>
                <w:b/>
                <w:bCs/>
                <w:color w:val="000000"/>
              </w:rPr>
              <w:t>appsawg-webfinger</w:t>
            </w:r>
            <w:proofErr w:type="spellEnd"/>
            <w:r>
              <w:rPr>
                <w:rFonts w:ascii="Verdana" w:eastAsia="Times New Roman" w:hAnsi="Verdana" w:cs="Times New Roman"/>
                <w:b/>
                <w:bCs/>
                <w:color w:val="000000"/>
              </w:rPr>
              <w:t>]</w:t>
            </w:r>
            <w:bookmarkEnd w:id="66"/>
          </w:p>
        </w:tc>
        <w:tc>
          <w:tcPr>
            <w:tcW w:w="0" w:type="auto"/>
            <w:vAlign w:val="center"/>
            <w:hideMark/>
          </w:tcPr>
          <w:p w14:paraId="5282D6F8"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xml:space="preserve">Jones, P., </w:t>
            </w:r>
            <w:proofErr w:type="spellStart"/>
            <w:r>
              <w:rPr>
                <w:rFonts w:ascii="Verdana" w:eastAsia="Times New Roman" w:hAnsi="Verdana" w:cs="Times New Roman"/>
                <w:color w:val="000000"/>
              </w:rPr>
              <w:t>Salgueiro</w:t>
            </w:r>
            <w:proofErr w:type="spellEnd"/>
            <w:r>
              <w:rPr>
                <w:rFonts w:ascii="Verdana" w:eastAsia="Times New Roman" w:hAnsi="Verdana" w:cs="Times New Roman"/>
                <w:color w:val="000000"/>
              </w:rPr>
              <w:t xml:space="preserve">, G., and J. </w:t>
            </w:r>
            <w:proofErr w:type="spellStart"/>
            <w:r>
              <w:rPr>
                <w:rFonts w:ascii="Verdana" w:eastAsia="Times New Roman" w:hAnsi="Verdana" w:cs="Times New Roman"/>
                <w:color w:val="000000"/>
              </w:rPr>
              <w:t>Smarr</w:t>
            </w:r>
            <w:proofErr w:type="spellEnd"/>
            <w:r>
              <w:rPr>
                <w:rFonts w:ascii="Verdana" w:eastAsia="Times New Roman" w:hAnsi="Verdana" w:cs="Times New Roman"/>
                <w:color w:val="000000"/>
              </w:rPr>
              <w:t>, “</w:t>
            </w:r>
            <w:hyperlink r:id="rId9" w:history="1">
              <w:r>
                <w:rPr>
                  <w:rStyle w:val="a3"/>
                  <w:rFonts w:ascii="Verdana" w:eastAsia="Times New Roman" w:hAnsi="Verdana" w:cs="Times New Roman"/>
                </w:rPr>
                <w:t>WebFinger</w:t>
              </w:r>
            </w:hyperlink>
            <w:r>
              <w:rPr>
                <w:rFonts w:ascii="Verdana" w:eastAsia="Times New Roman" w:hAnsi="Verdana" w:cs="Times New Roman"/>
                <w:color w:val="000000"/>
              </w:rPr>
              <w:t>,” draft-ietf-appsawg-webfinger-14 (work in progress), May 2013 (</w:t>
            </w:r>
            <w:hyperlink r:id="rId10"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C97C33" w14:paraId="07882E23" w14:textId="77777777">
        <w:trPr>
          <w:divId w:val="1052579284"/>
          <w:tblCellSpacing w:w="15" w:type="dxa"/>
        </w:trPr>
        <w:tc>
          <w:tcPr>
            <w:tcW w:w="0" w:type="auto"/>
            <w:hideMark/>
          </w:tcPr>
          <w:p w14:paraId="7679BD7B" w14:textId="77777777" w:rsidR="00C97C33" w:rsidRDefault="00C97C33">
            <w:pPr>
              <w:spacing w:before="0" w:beforeAutospacing="0" w:after="0" w:afterAutospacing="0"/>
              <w:rPr>
                <w:rFonts w:ascii="Verdana" w:eastAsia="Times New Roman" w:hAnsi="Verdana" w:cs="Times New Roman"/>
                <w:color w:val="000000"/>
              </w:rPr>
            </w:pPr>
            <w:bookmarkStart w:id="67" w:name="JWA"/>
            <w:r>
              <w:rPr>
                <w:rFonts w:ascii="Verdana" w:eastAsia="Times New Roman" w:hAnsi="Verdana" w:cs="Times New Roman"/>
                <w:b/>
                <w:bCs/>
                <w:color w:val="000000"/>
              </w:rPr>
              <w:t>[JWA]</w:t>
            </w:r>
            <w:bookmarkEnd w:id="67"/>
          </w:p>
        </w:tc>
        <w:tc>
          <w:tcPr>
            <w:tcW w:w="0" w:type="auto"/>
            <w:vAlign w:val="center"/>
            <w:hideMark/>
          </w:tcPr>
          <w:p w14:paraId="37670DC6"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w:t>
            </w:r>
            <w:hyperlink r:id="rId11" w:history="1">
              <w:r>
                <w:rPr>
                  <w:rStyle w:val="a3"/>
                  <w:rFonts w:ascii="Verdana" w:eastAsia="Times New Roman" w:hAnsi="Verdana" w:cs="Times New Roman"/>
                </w:rPr>
                <w:t>JSON Web Algorithms (JWA)</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w:t>
            </w:r>
            <w:proofErr w:type="spellStart"/>
            <w:r>
              <w:rPr>
                <w:rFonts w:ascii="Verdana" w:eastAsia="Times New Roman" w:hAnsi="Verdana" w:cs="Times New Roman"/>
                <w:color w:val="000000"/>
              </w:rPr>
              <w:t>jose</w:t>
            </w:r>
            <w:proofErr w:type="spellEnd"/>
            <w:r>
              <w:rPr>
                <w:rFonts w:ascii="Verdana" w:eastAsia="Times New Roman" w:hAnsi="Verdana" w:cs="Times New Roman"/>
                <w:color w:val="000000"/>
              </w:rPr>
              <w:t>-</w:t>
            </w:r>
            <w:proofErr w:type="spellStart"/>
            <w:r>
              <w:rPr>
                <w:rFonts w:ascii="Verdana" w:eastAsia="Times New Roman" w:hAnsi="Verdana" w:cs="Times New Roman"/>
                <w:color w:val="000000"/>
              </w:rPr>
              <w:t>json</w:t>
            </w:r>
            <w:proofErr w:type="spellEnd"/>
            <w:r>
              <w:rPr>
                <w:rFonts w:ascii="Verdana" w:eastAsia="Times New Roman" w:hAnsi="Verdana" w:cs="Times New Roman"/>
                <w:color w:val="000000"/>
              </w:rPr>
              <w:t>-web-algorithms (work in progress), May 2013 (</w:t>
            </w:r>
            <w:hyperlink r:id="rId12"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C97C33" w14:paraId="0911D070" w14:textId="77777777">
        <w:trPr>
          <w:divId w:val="1052579284"/>
          <w:tblCellSpacing w:w="15" w:type="dxa"/>
        </w:trPr>
        <w:tc>
          <w:tcPr>
            <w:tcW w:w="0" w:type="auto"/>
            <w:hideMark/>
          </w:tcPr>
          <w:p w14:paraId="0E5EB9F4" w14:textId="77777777" w:rsidR="00C97C33" w:rsidRDefault="00C97C33">
            <w:pPr>
              <w:spacing w:before="0" w:beforeAutospacing="0" w:after="0" w:afterAutospacing="0"/>
              <w:rPr>
                <w:rFonts w:ascii="Verdana" w:eastAsia="Times New Roman" w:hAnsi="Verdana" w:cs="Times New Roman"/>
                <w:color w:val="000000"/>
              </w:rPr>
            </w:pPr>
            <w:bookmarkStart w:id="68" w:name="JWE"/>
            <w:r>
              <w:rPr>
                <w:rFonts w:ascii="Verdana" w:eastAsia="Times New Roman" w:hAnsi="Verdana" w:cs="Times New Roman"/>
                <w:b/>
                <w:bCs/>
                <w:color w:val="000000"/>
              </w:rPr>
              <w:t>[JWE]</w:t>
            </w:r>
            <w:bookmarkEnd w:id="68"/>
          </w:p>
        </w:tc>
        <w:tc>
          <w:tcPr>
            <w:tcW w:w="0" w:type="auto"/>
            <w:vAlign w:val="center"/>
            <w:hideMark/>
          </w:tcPr>
          <w:p w14:paraId="631072D2"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xml:space="preserve">Jones, M., </w:t>
            </w:r>
            <w:proofErr w:type="spellStart"/>
            <w:r>
              <w:rPr>
                <w:rFonts w:ascii="Verdana" w:eastAsia="Times New Roman" w:hAnsi="Verdana" w:cs="Times New Roman"/>
                <w:color w:val="000000"/>
              </w:rPr>
              <w:t>Rescorla</w:t>
            </w:r>
            <w:proofErr w:type="spellEnd"/>
            <w:r>
              <w:rPr>
                <w:rFonts w:ascii="Verdana" w:eastAsia="Times New Roman" w:hAnsi="Verdana" w:cs="Times New Roman"/>
                <w:color w:val="000000"/>
              </w:rPr>
              <w:t>, E., and J. Hildebrand, “</w:t>
            </w:r>
            <w:hyperlink r:id="rId13" w:history="1">
              <w:r>
                <w:rPr>
                  <w:rStyle w:val="a3"/>
                  <w:rFonts w:ascii="Verdana" w:eastAsia="Times New Roman" w:hAnsi="Verdana" w:cs="Times New Roman"/>
                </w:rPr>
                <w:t>JSON Web Encryption (JWE)</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w:t>
            </w:r>
            <w:proofErr w:type="spellStart"/>
            <w:r>
              <w:rPr>
                <w:rFonts w:ascii="Verdana" w:eastAsia="Times New Roman" w:hAnsi="Verdana" w:cs="Times New Roman"/>
                <w:color w:val="000000"/>
              </w:rPr>
              <w:t>jose</w:t>
            </w:r>
            <w:proofErr w:type="spellEnd"/>
            <w:r>
              <w:rPr>
                <w:rFonts w:ascii="Verdana" w:eastAsia="Times New Roman" w:hAnsi="Verdana" w:cs="Times New Roman"/>
                <w:color w:val="000000"/>
              </w:rPr>
              <w:t>-</w:t>
            </w:r>
            <w:proofErr w:type="spellStart"/>
            <w:r>
              <w:rPr>
                <w:rFonts w:ascii="Verdana" w:eastAsia="Times New Roman" w:hAnsi="Verdana" w:cs="Times New Roman"/>
                <w:color w:val="000000"/>
              </w:rPr>
              <w:t>json</w:t>
            </w:r>
            <w:proofErr w:type="spellEnd"/>
            <w:r>
              <w:rPr>
                <w:rFonts w:ascii="Verdana" w:eastAsia="Times New Roman" w:hAnsi="Verdana" w:cs="Times New Roman"/>
                <w:color w:val="000000"/>
              </w:rPr>
              <w:t>-web-encryption (work in progress), May 2013 (</w:t>
            </w:r>
            <w:hyperlink r:id="rId14"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C97C33" w14:paraId="777B9731" w14:textId="77777777">
        <w:trPr>
          <w:divId w:val="1052579284"/>
          <w:tblCellSpacing w:w="15" w:type="dxa"/>
        </w:trPr>
        <w:tc>
          <w:tcPr>
            <w:tcW w:w="0" w:type="auto"/>
            <w:hideMark/>
          </w:tcPr>
          <w:p w14:paraId="0B760C9E" w14:textId="77777777" w:rsidR="00C97C33" w:rsidRDefault="00C97C33">
            <w:pPr>
              <w:spacing w:before="0" w:beforeAutospacing="0" w:after="0" w:afterAutospacing="0"/>
              <w:rPr>
                <w:rFonts w:ascii="Verdana" w:eastAsia="Times New Roman" w:hAnsi="Verdana" w:cs="Times New Roman"/>
                <w:color w:val="000000"/>
              </w:rPr>
            </w:pPr>
            <w:bookmarkStart w:id="69" w:name="JWK"/>
            <w:r>
              <w:rPr>
                <w:rFonts w:ascii="Verdana" w:eastAsia="Times New Roman" w:hAnsi="Verdana" w:cs="Times New Roman"/>
                <w:b/>
                <w:bCs/>
                <w:color w:val="000000"/>
              </w:rPr>
              <w:t>[JWK]</w:t>
            </w:r>
            <w:bookmarkEnd w:id="69"/>
          </w:p>
        </w:tc>
        <w:tc>
          <w:tcPr>
            <w:tcW w:w="0" w:type="auto"/>
            <w:vAlign w:val="center"/>
            <w:hideMark/>
          </w:tcPr>
          <w:p w14:paraId="4ACEB827"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w:t>
            </w:r>
            <w:hyperlink r:id="rId15" w:history="1">
              <w:r>
                <w:rPr>
                  <w:rStyle w:val="a3"/>
                  <w:rFonts w:ascii="Verdana" w:eastAsia="Times New Roman" w:hAnsi="Verdana" w:cs="Times New Roman"/>
                </w:rPr>
                <w:t>JSON Web Key (JWK)</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w:t>
            </w:r>
            <w:proofErr w:type="spellStart"/>
            <w:r>
              <w:rPr>
                <w:rFonts w:ascii="Verdana" w:eastAsia="Times New Roman" w:hAnsi="Verdana" w:cs="Times New Roman"/>
                <w:color w:val="000000"/>
              </w:rPr>
              <w:t>jose</w:t>
            </w:r>
            <w:proofErr w:type="spellEnd"/>
            <w:r>
              <w:rPr>
                <w:rFonts w:ascii="Verdana" w:eastAsia="Times New Roman" w:hAnsi="Verdana" w:cs="Times New Roman"/>
                <w:color w:val="000000"/>
              </w:rPr>
              <w:t>-</w:t>
            </w:r>
            <w:proofErr w:type="spellStart"/>
            <w:r>
              <w:rPr>
                <w:rFonts w:ascii="Verdana" w:eastAsia="Times New Roman" w:hAnsi="Verdana" w:cs="Times New Roman"/>
                <w:color w:val="000000"/>
              </w:rPr>
              <w:t>json</w:t>
            </w:r>
            <w:proofErr w:type="spellEnd"/>
            <w:r>
              <w:rPr>
                <w:rFonts w:ascii="Verdana" w:eastAsia="Times New Roman" w:hAnsi="Verdana" w:cs="Times New Roman"/>
                <w:color w:val="000000"/>
              </w:rPr>
              <w:t>-web-key (work in progress), May 2013 (</w:t>
            </w:r>
            <w:hyperlink r:id="rId16"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C97C33" w14:paraId="4B8B6111" w14:textId="77777777">
        <w:trPr>
          <w:divId w:val="1052579284"/>
          <w:tblCellSpacing w:w="15" w:type="dxa"/>
        </w:trPr>
        <w:tc>
          <w:tcPr>
            <w:tcW w:w="0" w:type="auto"/>
            <w:hideMark/>
          </w:tcPr>
          <w:p w14:paraId="5B6429A3" w14:textId="77777777" w:rsidR="00C97C33" w:rsidRDefault="00C97C33">
            <w:pPr>
              <w:spacing w:before="0" w:beforeAutospacing="0" w:after="0" w:afterAutospacing="0"/>
              <w:rPr>
                <w:rFonts w:ascii="Verdana" w:eastAsia="Times New Roman" w:hAnsi="Verdana" w:cs="Times New Roman"/>
                <w:color w:val="000000"/>
              </w:rPr>
            </w:pPr>
            <w:bookmarkStart w:id="70" w:name="JWS"/>
            <w:r>
              <w:rPr>
                <w:rFonts w:ascii="Verdana" w:eastAsia="Times New Roman" w:hAnsi="Verdana" w:cs="Times New Roman"/>
                <w:b/>
                <w:bCs/>
                <w:color w:val="000000"/>
              </w:rPr>
              <w:t>[JWS]</w:t>
            </w:r>
            <w:bookmarkEnd w:id="70"/>
          </w:p>
        </w:tc>
        <w:tc>
          <w:tcPr>
            <w:tcW w:w="0" w:type="auto"/>
            <w:vAlign w:val="center"/>
            <w:hideMark/>
          </w:tcPr>
          <w:p w14:paraId="2C9E2F5A"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Bradley, J., and N. Sakimura, “</w:t>
            </w:r>
            <w:hyperlink r:id="rId17" w:history="1">
              <w:r>
                <w:rPr>
                  <w:rStyle w:val="a3"/>
                  <w:rFonts w:ascii="Verdana" w:eastAsia="Times New Roman" w:hAnsi="Verdana" w:cs="Times New Roman"/>
                </w:rPr>
                <w:t>JSON Web Signature (JWS)</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w:t>
            </w:r>
            <w:proofErr w:type="spellStart"/>
            <w:r>
              <w:rPr>
                <w:rFonts w:ascii="Verdana" w:eastAsia="Times New Roman" w:hAnsi="Verdana" w:cs="Times New Roman"/>
                <w:color w:val="000000"/>
              </w:rPr>
              <w:t>jose</w:t>
            </w:r>
            <w:proofErr w:type="spellEnd"/>
            <w:r>
              <w:rPr>
                <w:rFonts w:ascii="Verdana" w:eastAsia="Times New Roman" w:hAnsi="Verdana" w:cs="Times New Roman"/>
                <w:color w:val="000000"/>
              </w:rPr>
              <w:t>-</w:t>
            </w:r>
            <w:proofErr w:type="spellStart"/>
            <w:r>
              <w:rPr>
                <w:rFonts w:ascii="Verdana" w:eastAsia="Times New Roman" w:hAnsi="Verdana" w:cs="Times New Roman"/>
                <w:color w:val="000000"/>
              </w:rPr>
              <w:t>json</w:t>
            </w:r>
            <w:proofErr w:type="spellEnd"/>
            <w:r>
              <w:rPr>
                <w:rFonts w:ascii="Verdana" w:eastAsia="Times New Roman" w:hAnsi="Verdana" w:cs="Times New Roman"/>
                <w:color w:val="000000"/>
              </w:rPr>
              <w:t>-web-signature (work in progress), May 2013 (</w:t>
            </w:r>
            <w:hyperlink r:id="rId18"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C97C33" w14:paraId="2D94EC5D" w14:textId="77777777">
        <w:trPr>
          <w:divId w:val="1052579284"/>
          <w:tblCellSpacing w:w="15" w:type="dxa"/>
        </w:trPr>
        <w:tc>
          <w:tcPr>
            <w:tcW w:w="0" w:type="auto"/>
            <w:hideMark/>
          </w:tcPr>
          <w:p w14:paraId="3D17AD0E" w14:textId="77777777" w:rsidR="00C97C33" w:rsidRDefault="00C97C33">
            <w:pPr>
              <w:spacing w:before="0" w:beforeAutospacing="0" w:after="0" w:afterAutospacing="0"/>
              <w:rPr>
                <w:rFonts w:ascii="Verdana" w:eastAsia="Times New Roman" w:hAnsi="Verdana" w:cs="Times New Roman"/>
                <w:color w:val="000000"/>
              </w:rPr>
            </w:pPr>
            <w:bookmarkStart w:id="71" w:name="JWT"/>
            <w:r>
              <w:rPr>
                <w:rFonts w:ascii="Verdana" w:eastAsia="Times New Roman" w:hAnsi="Verdana" w:cs="Times New Roman"/>
                <w:b/>
                <w:bCs/>
                <w:color w:val="000000"/>
              </w:rPr>
              <w:t>[JWT]</w:t>
            </w:r>
            <w:bookmarkEnd w:id="71"/>
          </w:p>
        </w:tc>
        <w:tc>
          <w:tcPr>
            <w:tcW w:w="0" w:type="auto"/>
            <w:vAlign w:val="center"/>
            <w:hideMark/>
          </w:tcPr>
          <w:p w14:paraId="5056D0CB"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Bradley, J., and N. Sakimura, “</w:t>
            </w:r>
            <w:hyperlink r:id="rId19" w:history="1">
              <w:r>
                <w:rPr>
                  <w:rStyle w:val="a3"/>
                  <w:rFonts w:ascii="Verdana" w:eastAsia="Times New Roman" w:hAnsi="Verdana" w:cs="Times New Roman"/>
                </w:rPr>
                <w:t>JSON Web Token (JWT)</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w:t>
            </w:r>
            <w:proofErr w:type="spellStart"/>
            <w:r>
              <w:rPr>
                <w:rFonts w:ascii="Verdana" w:eastAsia="Times New Roman" w:hAnsi="Verdana" w:cs="Times New Roman"/>
                <w:color w:val="000000"/>
              </w:rPr>
              <w:t>oauth</w:t>
            </w:r>
            <w:proofErr w:type="spellEnd"/>
            <w:r>
              <w:rPr>
                <w:rFonts w:ascii="Verdana" w:eastAsia="Times New Roman" w:hAnsi="Verdana" w:cs="Times New Roman"/>
                <w:color w:val="000000"/>
              </w:rPr>
              <w:t>-</w:t>
            </w:r>
            <w:proofErr w:type="spellStart"/>
            <w:r>
              <w:rPr>
                <w:rFonts w:ascii="Verdana" w:eastAsia="Times New Roman" w:hAnsi="Verdana" w:cs="Times New Roman"/>
                <w:color w:val="000000"/>
              </w:rPr>
              <w:t>json</w:t>
            </w:r>
            <w:proofErr w:type="spellEnd"/>
            <w:r>
              <w:rPr>
                <w:rFonts w:ascii="Verdana" w:eastAsia="Times New Roman" w:hAnsi="Verdana" w:cs="Times New Roman"/>
                <w:color w:val="000000"/>
              </w:rPr>
              <w:t>-web-token (work in progress), May 2013 (</w:t>
            </w:r>
            <w:hyperlink r:id="rId20"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C97C33" w14:paraId="7E33D52B" w14:textId="77777777">
        <w:trPr>
          <w:divId w:val="1052579284"/>
          <w:tblCellSpacing w:w="15" w:type="dxa"/>
        </w:trPr>
        <w:tc>
          <w:tcPr>
            <w:tcW w:w="0" w:type="auto"/>
            <w:hideMark/>
          </w:tcPr>
          <w:p w14:paraId="453C85D9" w14:textId="77777777" w:rsidR="00C97C33" w:rsidRDefault="00C97C33">
            <w:pPr>
              <w:spacing w:before="0" w:beforeAutospacing="0" w:after="0" w:afterAutospacing="0"/>
              <w:rPr>
                <w:rFonts w:ascii="Verdana" w:eastAsia="Times New Roman" w:hAnsi="Verdana" w:cs="Times New Roman"/>
                <w:color w:val="000000"/>
              </w:rPr>
            </w:pPr>
            <w:bookmarkStart w:id="72" w:name="OAuth.JWT"/>
            <w:r>
              <w:rPr>
                <w:rFonts w:ascii="Verdana" w:eastAsia="Times New Roman" w:hAnsi="Verdana" w:cs="Times New Roman"/>
                <w:b/>
                <w:bCs/>
                <w:color w:val="000000"/>
              </w:rPr>
              <w:t>[</w:t>
            </w:r>
            <w:proofErr w:type="spellStart"/>
            <w:r>
              <w:rPr>
                <w:rFonts w:ascii="Verdana" w:eastAsia="Times New Roman" w:hAnsi="Verdana" w:cs="Times New Roman"/>
                <w:b/>
                <w:bCs/>
                <w:color w:val="000000"/>
              </w:rPr>
              <w:t>OAuth.JWT</w:t>
            </w:r>
            <w:proofErr w:type="spellEnd"/>
            <w:r>
              <w:rPr>
                <w:rFonts w:ascii="Verdana" w:eastAsia="Times New Roman" w:hAnsi="Verdana" w:cs="Times New Roman"/>
                <w:b/>
                <w:bCs/>
                <w:color w:val="000000"/>
              </w:rPr>
              <w:t>]</w:t>
            </w:r>
            <w:bookmarkEnd w:id="72"/>
          </w:p>
        </w:tc>
        <w:tc>
          <w:tcPr>
            <w:tcW w:w="0" w:type="auto"/>
            <w:vAlign w:val="center"/>
            <w:hideMark/>
          </w:tcPr>
          <w:p w14:paraId="3DE7BC69"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xml:space="preserve">Jones, M., Campbell, B., and C. </w:t>
            </w:r>
            <w:proofErr w:type="spellStart"/>
            <w:r>
              <w:rPr>
                <w:rFonts w:ascii="Verdana" w:eastAsia="Times New Roman" w:hAnsi="Verdana" w:cs="Times New Roman"/>
                <w:color w:val="000000"/>
              </w:rPr>
              <w:t>Mortimore</w:t>
            </w:r>
            <w:proofErr w:type="spellEnd"/>
            <w:r>
              <w:rPr>
                <w:rFonts w:ascii="Verdana" w:eastAsia="Times New Roman" w:hAnsi="Verdana" w:cs="Times New Roman"/>
                <w:color w:val="000000"/>
              </w:rPr>
              <w:t>, “</w:t>
            </w:r>
            <w:hyperlink r:id="rId21" w:history="1">
              <w:r>
                <w:rPr>
                  <w:rStyle w:val="a3"/>
                  <w:rFonts w:ascii="Verdana" w:eastAsia="Times New Roman" w:hAnsi="Verdana" w:cs="Times New Roman"/>
                </w:rPr>
                <w:t>JSON Web Token (JWT) Bearer Token Profiles for OAuth 2.0</w:t>
              </w:r>
            </w:hyperlink>
            <w:r>
              <w:rPr>
                <w:rFonts w:ascii="Verdana" w:eastAsia="Times New Roman" w:hAnsi="Verdana" w:cs="Times New Roman"/>
                <w:color w:val="000000"/>
              </w:rPr>
              <w:t>,” draft-</w:t>
            </w:r>
            <w:proofErr w:type="spellStart"/>
            <w:r>
              <w:rPr>
                <w:rFonts w:ascii="Verdana" w:eastAsia="Times New Roman" w:hAnsi="Verdana" w:cs="Times New Roman"/>
                <w:color w:val="000000"/>
              </w:rPr>
              <w:t>ietf</w:t>
            </w:r>
            <w:proofErr w:type="spellEnd"/>
            <w:r>
              <w:rPr>
                <w:rFonts w:ascii="Verdana" w:eastAsia="Times New Roman" w:hAnsi="Verdana" w:cs="Times New Roman"/>
                <w:color w:val="000000"/>
              </w:rPr>
              <w:t>-</w:t>
            </w:r>
            <w:proofErr w:type="spellStart"/>
            <w:r>
              <w:rPr>
                <w:rFonts w:ascii="Verdana" w:eastAsia="Times New Roman" w:hAnsi="Verdana" w:cs="Times New Roman"/>
                <w:color w:val="000000"/>
              </w:rPr>
              <w:t>oauth</w:t>
            </w:r>
            <w:proofErr w:type="spellEnd"/>
            <w:r>
              <w:rPr>
                <w:rFonts w:ascii="Verdana" w:eastAsia="Times New Roman" w:hAnsi="Verdana" w:cs="Times New Roman"/>
                <w:color w:val="000000"/>
              </w:rPr>
              <w:t>-</w:t>
            </w:r>
            <w:proofErr w:type="spellStart"/>
            <w:r>
              <w:rPr>
                <w:rFonts w:ascii="Verdana" w:eastAsia="Times New Roman" w:hAnsi="Verdana" w:cs="Times New Roman"/>
                <w:color w:val="000000"/>
              </w:rPr>
              <w:t>jwt</w:t>
            </w:r>
            <w:proofErr w:type="spellEnd"/>
            <w:r>
              <w:rPr>
                <w:rFonts w:ascii="Verdana" w:eastAsia="Times New Roman" w:hAnsi="Verdana" w:cs="Times New Roman"/>
                <w:color w:val="000000"/>
              </w:rPr>
              <w:t>-bearer (work in progress), March 2013 (</w:t>
            </w:r>
            <w:hyperlink r:id="rId22"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C97C33" w14:paraId="347AD2B8" w14:textId="77777777">
        <w:trPr>
          <w:divId w:val="1052579284"/>
          <w:tblCellSpacing w:w="15" w:type="dxa"/>
        </w:trPr>
        <w:tc>
          <w:tcPr>
            <w:tcW w:w="0" w:type="auto"/>
            <w:hideMark/>
          </w:tcPr>
          <w:p w14:paraId="2585C856" w14:textId="77777777" w:rsidR="00C97C33" w:rsidRDefault="00C97C33">
            <w:pPr>
              <w:spacing w:before="0" w:beforeAutospacing="0" w:after="0" w:afterAutospacing="0"/>
              <w:rPr>
                <w:rFonts w:ascii="Verdana" w:eastAsia="Times New Roman" w:hAnsi="Verdana" w:cs="Times New Roman"/>
                <w:color w:val="000000"/>
              </w:rPr>
            </w:pPr>
            <w:bookmarkStart w:id="73" w:name="OpenID.Messages"/>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OpenID.Messages</w:t>
            </w:r>
            <w:proofErr w:type="spellEnd"/>
            <w:r>
              <w:rPr>
                <w:rFonts w:ascii="Verdana" w:eastAsia="Times New Roman" w:hAnsi="Verdana" w:cs="Times New Roman"/>
                <w:b/>
                <w:bCs/>
                <w:color w:val="000000"/>
              </w:rPr>
              <w:t>]</w:t>
            </w:r>
            <w:bookmarkEnd w:id="73"/>
          </w:p>
        </w:tc>
        <w:tc>
          <w:tcPr>
            <w:tcW w:w="0" w:type="auto"/>
            <w:vAlign w:val="center"/>
            <w:hideMark/>
          </w:tcPr>
          <w:p w14:paraId="18634C82"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xml:space="preserve">Sakimura, N., Bradley, J., Jones, M., de Medeiros, B., </w:t>
            </w:r>
            <w:proofErr w:type="spellStart"/>
            <w:r>
              <w:rPr>
                <w:rFonts w:ascii="Verdana" w:eastAsia="Times New Roman" w:hAnsi="Verdana" w:cs="Times New Roman"/>
                <w:color w:val="000000"/>
              </w:rPr>
              <w:t>Mortimore</w:t>
            </w:r>
            <w:proofErr w:type="spellEnd"/>
            <w:r>
              <w:rPr>
                <w:rFonts w:ascii="Verdana" w:eastAsia="Times New Roman" w:hAnsi="Verdana" w:cs="Times New Roman"/>
                <w:color w:val="000000"/>
              </w:rPr>
              <w:t>, C., and E. Jay, “</w:t>
            </w:r>
            <w:hyperlink r:id="rId23" w:history="1">
              <w:r>
                <w:rPr>
                  <w:rStyle w:val="a3"/>
                  <w:rFonts w:ascii="Verdana" w:eastAsia="Times New Roman" w:hAnsi="Verdana" w:cs="Times New Roman"/>
                </w:rPr>
                <w:t>OpenID Connect Messages 1.0</w:t>
              </w:r>
            </w:hyperlink>
            <w:r>
              <w:rPr>
                <w:rFonts w:ascii="Verdana" w:eastAsia="Times New Roman" w:hAnsi="Verdana" w:cs="Times New Roman"/>
                <w:color w:val="000000"/>
              </w:rPr>
              <w:t>,” May 2013.</w:t>
            </w:r>
          </w:p>
        </w:tc>
      </w:tr>
      <w:tr w:rsidR="00C97C33" w14:paraId="2E3156D0" w14:textId="77777777">
        <w:trPr>
          <w:divId w:val="1052579284"/>
          <w:tblCellSpacing w:w="15" w:type="dxa"/>
        </w:trPr>
        <w:tc>
          <w:tcPr>
            <w:tcW w:w="0" w:type="auto"/>
            <w:hideMark/>
          </w:tcPr>
          <w:p w14:paraId="66F2BF39" w14:textId="77777777" w:rsidR="00C97C33" w:rsidRDefault="00C97C33">
            <w:pPr>
              <w:spacing w:before="0" w:beforeAutospacing="0" w:after="0" w:afterAutospacing="0"/>
              <w:rPr>
                <w:rFonts w:ascii="Verdana" w:eastAsia="Times New Roman" w:hAnsi="Verdana" w:cs="Times New Roman"/>
                <w:color w:val="000000"/>
              </w:rPr>
            </w:pPr>
            <w:bookmarkStart w:id="74" w:name="OpenID.Registration"/>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OpenID.Registration</w:t>
            </w:r>
            <w:proofErr w:type="spellEnd"/>
            <w:r>
              <w:rPr>
                <w:rFonts w:ascii="Verdana" w:eastAsia="Times New Roman" w:hAnsi="Verdana" w:cs="Times New Roman"/>
                <w:b/>
                <w:bCs/>
                <w:color w:val="000000"/>
              </w:rPr>
              <w:t>]</w:t>
            </w:r>
            <w:bookmarkEnd w:id="74"/>
          </w:p>
        </w:tc>
        <w:tc>
          <w:tcPr>
            <w:tcW w:w="0" w:type="auto"/>
            <w:vAlign w:val="center"/>
            <w:hideMark/>
          </w:tcPr>
          <w:p w14:paraId="099EDA82"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and M. Jones, “</w:t>
            </w:r>
            <w:hyperlink r:id="rId24" w:history="1">
              <w:r>
                <w:rPr>
                  <w:rStyle w:val="a3"/>
                  <w:rFonts w:ascii="Verdana" w:eastAsia="Times New Roman" w:hAnsi="Verdana" w:cs="Times New Roman"/>
                </w:rPr>
                <w:t>OpenID Connect Dynamic Client Registration 1.0</w:t>
              </w:r>
            </w:hyperlink>
            <w:r>
              <w:rPr>
                <w:rFonts w:ascii="Verdana" w:eastAsia="Times New Roman" w:hAnsi="Verdana" w:cs="Times New Roman"/>
                <w:color w:val="000000"/>
              </w:rPr>
              <w:t>,” May 2013.</w:t>
            </w:r>
          </w:p>
        </w:tc>
      </w:tr>
      <w:tr w:rsidR="00C97C33" w14:paraId="41B3645A" w14:textId="77777777">
        <w:trPr>
          <w:divId w:val="1052579284"/>
          <w:tblCellSpacing w:w="15" w:type="dxa"/>
        </w:trPr>
        <w:tc>
          <w:tcPr>
            <w:tcW w:w="0" w:type="auto"/>
            <w:hideMark/>
          </w:tcPr>
          <w:p w14:paraId="35DC3C22" w14:textId="77777777" w:rsidR="00C97C33" w:rsidRDefault="00C97C33">
            <w:pPr>
              <w:spacing w:before="0" w:beforeAutospacing="0" w:after="0" w:afterAutospacing="0"/>
              <w:rPr>
                <w:rFonts w:ascii="Verdana" w:eastAsia="Times New Roman" w:hAnsi="Verdana" w:cs="Times New Roman"/>
                <w:color w:val="000000"/>
              </w:rPr>
            </w:pPr>
            <w:bookmarkStart w:id="75" w:name="OpenID.Session"/>
            <w:r>
              <w:rPr>
                <w:rFonts w:ascii="Verdana" w:eastAsia="Times New Roman" w:hAnsi="Verdana" w:cs="Times New Roman"/>
                <w:b/>
                <w:bCs/>
                <w:color w:val="000000"/>
              </w:rPr>
              <w:t>[</w:t>
            </w:r>
            <w:proofErr w:type="spellStart"/>
            <w:r>
              <w:rPr>
                <w:rFonts w:ascii="Verdana" w:eastAsia="Times New Roman" w:hAnsi="Verdana" w:cs="Times New Roman"/>
                <w:b/>
                <w:bCs/>
                <w:color w:val="000000"/>
              </w:rPr>
              <w:t>OpenID.Session</w:t>
            </w:r>
            <w:proofErr w:type="spellEnd"/>
            <w:r>
              <w:rPr>
                <w:rFonts w:ascii="Verdana" w:eastAsia="Times New Roman" w:hAnsi="Verdana" w:cs="Times New Roman"/>
                <w:b/>
                <w:bCs/>
                <w:color w:val="000000"/>
              </w:rPr>
              <w:t>]</w:t>
            </w:r>
            <w:bookmarkEnd w:id="75"/>
          </w:p>
        </w:tc>
        <w:tc>
          <w:tcPr>
            <w:tcW w:w="0" w:type="auto"/>
            <w:vAlign w:val="center"/>
            <w:hideMark/>
          </w:tcPr>
          <w:p w14:paraId="5CFBC4A2"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xml:space="preserve">Sakimura, N., Bradley, J., Jones, M., de Medeiros, B., and N. </w:t>
            </w:r>
            <w:proofErr w:type="spellStart"/>
            <w:r>
              <w:rPr>
                <w:rFonts w:ascii="Verdana" w:eastAsia="Times New Roman" w:hAnsi="Verdana" w:cs="Times New Roman"/>
                <w:color w:val="000000"/>
              </w:rPr>
              <w:t>Agarwal</w:t>
            </w:r>
            <w:proofErr w:type="spellEnd"/>
            <w:r>
              <w:rPr>
                <w:rFonts w:ascii="Verdana" w:eastAsia="Times New Roman" w:hAnsi="Verdana" w:cs="Times New Roman"/>
                <w:color w:val="000000"/>
              </w:rPr>
              <w:t>, “</w:t>
            </w:r>
            <w:hyperlink r:id="rId25" w:history="1">
              <w:r>
                <w:rPr>
                  <w:rStyle w:val="a3"/>
                  <w:rFonts w:ascii="Verdana" w:eastAsia="Times New Roman" w:hAnsi="Verdana" w:cs="Times New Roman"/>
                </w:rPr>
                <w:t>OpenID Connect Session Management 1.0</w:t>
              </w:r>
            </w:hyperlink>
            <w:r>
              <w:rPr>
                <w:rFonts w:ascii="Verdana" w:eastAsia="Times New Roman" w:hAnsi="Verdana" w:cs="Times New Roman"/>
                <w:color w:val="000000"/>
              </w:rPr>
              <w:t>,” May 2013.</w:t>
            </w:r>
          </w:p>
        </w:tc>
      </w:tr>
      <w:tr w:rsidR="00C97C33" w14:paraId="0408A570" w14:textId="77777777">
        <w:trPr>
          <w:divId w:val="1052579284"/>
          <w:tblCellSpacing w:w="15" w:type="dxa"/>
        </w:trPr>
        <w:tc>
          <w:tcPr>
            <w:tcW w:w="0" w:type="auto"/>
            <w:hideMark/>
          </w:tcPr>
          <w:p w14:paraId="1A1DA0F2" w14:textId="77777777" w:rsidR="00C97C33" w:rsidRDefault="00C97C33">
            <w:pPr>
              <w:spacing w:before="0" w:beforeAutospacing="0" w:after="0" w:afterAutospacing="0"/>
              <w:rPr>
                <w:rFonts w:ascii="Verdana" w:eastAsia="Times New Roman" w:hAnsi="Verdana" w:cs="Times New Roman"/>
                <w:color w:val="000000"/>
              </w:rPr>
            </w:pPr>
            <w:bookmarkStart w:id="76" w:name="RFC2119"/>
            <w:r>
              <w:rPr>
                <w:rFonts w:ascii="Verdana" w:eastAsia="Times New Roman" w:hAnsi="Verdana" w:cs="Times New Roman"/>
                <w:b/>
                <w:bCs/>
                <w:color w:val="000000"/>
              </w:rPr>
              <w:t>[RFC2119]</w:t>
            </w:r>
            <w:bookmarkEnd w:id="76"/>
          </w:p>
        </w:tc>
        <w:tc>
          <w:tcPr>
            <w:tcW w:w="0" w:type="auto"/>
            <w:vAlign w:val="center"/>
            <w:hideMark/>
          </w:tcPr>
          <w:p w14:paraId="7DB42BFE" w14:textId="77777777" w:rsidR="00C97C33" w:rsidRDefault="00C97C33">
            <w:pPr>
              <w:spacing w:before="0" w:beforeAutospacing="0" w:after="0" w:afterAutospacing="0"/>
              <w:rPr>
                <w:rFonts w:ascii="Verdana" w:eastAsia="Times New Roman" w:hAnsi="Verdana" w:cs="Times New Roman"/>
                <w:color w:val="000000"/>
              </w:rPr>
            </w:pPr>
            <w:hyperlink r:id="rId26" w:history="1">
              <w:r>
                <w:rPr>
                  <w:rStyle w:val="a3"/>
                  <w:rFonts w:ascii="Verdana" w:eastAsia="Times New Roman" w:hAnsi="Verdana" w:cs="Times New Roman"/>
                </w:rPr>
                <w:t>Bradner, S.</w:t>
              </w:r>
            </w:hyperlink>
            <w:r>
              <w:rPr>
                <w:rFonts w:ascii="Verdana" w:eastAsia="Times New Roman" w:hAnsi="Verdana" w:cs="Times New Roman"/>
                <w:color w:val="000000"/>
              </w:rPr>
              <w:t>, “</w:t>
            </w:r>
            <w:hyperlink r:id="rId27" w:history="1">
              <w:r>
                <w:rPr>
                  <w:rStyle w:val="a3"/>
                  <w:rFonts w:ascii="Verdana" w:eastAsia="Times New Roman" w:hAnsi="Verdana" w:cs="Times New Roman"/>
                </w:rPr>
                <w:t>Key words for use in RFCs to Indicate Requirement Levels</w:t>
              </w:r>
            </w:hyperlink>
            <w:r>
              <w:rPr>
                <w:rFonts w:ascii="Verdana" w:eastAsia="Times New Roman" w:hAnsi="Verdana" w:cs="Times New Roman"/>
                <w:color w:val="000000"/>
              </w:rPr>
              <w:t>,” BCP 14, RFC 2119, March 1997 (</w:t>
            </w:r>
            <w:hyperlink r:id="rId28" w:history="1">
              <w:r>
                <w:rPr>
                  <w:rStyle w:val="a3"/>
                  <w:rFonts w:ascii="Verdana" w:eastAsia="Times New Roman" w:hAnsi="Verdana" w:cs="Times New Roman"/>
                </w:rPr>
                <w:t>TXT</w:t>
              </w:r>
            </w:hyperlink>
            <w:r>
              <w:rPr>
                <w:rFonts w:ascii="Verdana" w:eastAsia="Times New Roman" w:hAnsi="Verdana" w:cs="Times New Roman"/>
                <w:color w:val="000000"/>
              </w:rPr>
              <w:t xml:space="preserve">, </w:t>
            </w:r>
            <w:hyperlink r:id="rId29" w:history="1">
              <w:r>
                <w:rPr>
                  <w:rStyle w:val="a3"/>
                  <w:rFonts w:ascii="Verdana" w:eastAsia="Times New Roman" w:hAnsi="Verdana" w:cs="Times New Roman"/>
                </w:rPr>
                <w:t>HTML</w:t>
              </w:r>
            </w:hyperlink>
            <w:r>
              <w:rPr>
                <w:rFonts w:ascii="Verdana" w:eastAsia="Times New Roman" w:hAnsi="Verdana" w:cs="Times New Roman"/>
                <w:color w:val="000000"/>
              </w:rPr>
              <w:t xml:space="preserve">, </w:t>
            </w:r>
            <w:hyperlink r:id="rId30" w:history="1">
              <w:r>
                <w:rPr>
                  <w:rStyle w:val="a3"/>
                  <w:rFonts w:ascii="Verdana" w:eastAsia="Times New Roman" w:hAnsi="Verdana" w:cs="Times New Roman"/>
                </w:rPr>
                <w:t>XML</w:t>
              </w:r>
            </w:hyperlink>
            <w:r>
              <w:rPr>
                <w:rFonts w:ascii="Verdana" w:eastAsia="Times New Roman" w:hAnsi="Verdana" w:cs="Times New Roman"/>
                <w:color w:val="000000"/>
              </w:rPr>
              <w:t>).</w:t>
            </w:r>
          </w:p>
        </w:tc>
      </w:tr>
      <w:tr w:rsidR="00C97C33" w14:paraId="415267B4" w14:textId="77777777">
        <w:trPr>
          <w:divId w:val="1052579284"/>
          <w:tblCellSpacing w:w="15" w:type="dxa"/>
        </w:trPr>
        <w:tc>
          <w:tcPr>
            <w:tcW w:w="0" w:type="auto"/>
            <w:hideMark/>
          </w:tcPr>
          <w:p w14:paraId="5ABF7E65" w14:textId="77777777" w:rsidR="00C97C33" w:rsidRDefault="00C97C33">
            <w:pPr>
              <w:spacing w:before="0" w:beforeAutospacing="0" w:after="0" w:afterAutospacing="0"/>
              <w:rPr>
                <w:rFonts w:ascii="Verdana" w:eastAsia="Times New Roman" w:hAnsi="Verdana" w:cs="Times New Roman"/>
                <w:color w:val="000000"/>
              </w:rPr>
            </w:pPr>
            <w:bookmarkStart w:id="77" w:name="RFC2246"/>
            <w:r>
              <w:rPr>
                <w:rFonts w:ascii="Verdana" w:eastAsia="Times New Roman" w:hAnsi="Verdana" w:cs="Times New Roman"/>
                <w:b/>
                <w:bCs/>
                <w:color w:val="000000"/>
              </w:rPr>
              <w:t>[RFC2246]</w:t>
            </w:r>
            <w:bookmarkEnd w:id="77"/>
          </w:p>
        </w:tc>
        <w:tc>
          <w:tcPr>
            <w:tcW w:w="0" w:type="auto"/>
            <w:vAlign w:val="center"/>
            <w:hideMark/>
          </w:tcPr>
          <w:p w14:paraId="7F60D82E" w14:textId="77777777" w:rsidR="00C97C33" w:rsidRDefault="00C97C33">
            <w:pPr>
              <w:spacing w:before="0" w:beforeAutospacing="0" w:after="0" w:afterAutospacing="0"/>
              <w:rPr>
                <w:rFonts w:ascii="Verdana" w:eastAsia="Times New Roman" w:hAnsi="Verdana" w:cs="Times New Roman"/>
                <w:color w:val="000000"/>
              </w:rPr>
            </w:pPr>
            <w:hyperlink r:id="rId31" w:history="1">
              <w:r>
                <w:rPr>
                  <w:rStyle w:val="a3"/>
                  <w:rFonts w:ascii="Verdana" w:eastAsia="Times New Roman" w:hAnsi="Verdana" w:cs="Times New Roman"/>
                </w:rPr>
                <w:t>Dierks, T.</w:t>
              </w:r>
            </w:hyperlink>
            <w:r>
              <w:rPr>
                <w:rFonts w:ascii="Verdana" w:eastAsia="Times New Roman" w:hAnsi="Verdana" w:cs="Times New Roman"/>
                <w:color w:val="000000"/>
              </w:rPr>
              <w:t xml:space="preserve"> and </w:t>
            </w:r>
            <w:hyperlink r:id="rId32" w:history="1">
              <w:r>
                <w:rPr>
                  <w:rStyle w:val="a3"/>
                  <w:rFonts w:ascii="Verdana" w:eastAsia="Times New Roman" w:hAnsi="Verdana" w:cs="Times New Roman"/>
                </w:rPr>
                <w:t>C. Allen</w:t>
              </w:r>
            </w:hyperlink>
            <w:r>
              <w:rPr>
                <w:rFonts w:ascii="Verdana" w:eastAsia="Times New Roman" w:hAnsi="Verdana" w:cs="Times New Roman"/>
                <w:color w:val="000000"/>
              </w:rPr>
              <w:t>, “</w:t>
            </w:r>
            <w:hyperlink r:id="rId33" w:history="1">
              <w:r>
                <w:rPr>
                  <w:rStyle w:val="a3"/>
                  <w:rFonts w:ascii="Verdana" w:eastAsia="Times New Roman" w:hAnsi="Verdana" w:cs="Times New Roman"/>
                </w:rPr>
                <w:t>The TLS Protocol Version 1.0</w:t>
              </w:r>
            </w:hyperlink>
            <w:r>
              <w:rPr>
                <w:rFonts w:ascii="Verdana" w:eastAsia="Times New Roman" w:hAnsi="Verdana" w:cs="Times New Roman"/>
                <w:color w:val="000000"/>
              </w:rPr>
              <w:t>,” RFC 2246, January 1999 (</w:t>
            </w:r>
            <w:hyperlink r:id="rId34"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C97C33" w14:paraId="4B716342" w14:textId="77777777">
        <w:trPr>
          <w:divId w:val="1052579284"/>
          <w:tblCellSpacing w:w="15" w:type="dxa"/>
        </w:trPr>
        <w:tc>
          <w:tcPr>
            <w:tcW w:w="0" w:type="auto"/>
            <w:hideMark/>
          </w:tcPr>
          <w:p w14:paraId="11613C23" w14:textId="77777777" w:rsidR="00C97C33" w:rsidRDefault="00C97C33">
            <w:pPr>
              <w:spacing w:before="0" w:beforeAutospacing="0" w:after="0" w:afterAutospacing="0"/>
              <w:rPr>
                <w:rFonts w:ascii="Verdana" w:eastAsia="Times New Roman" w:hAnsi="Verdana" w:cs="Times New Roman"/>
                <w:color w:val="000000"/>
              </w:rPr>
            </w:pPr>
            <w:bookmarkStart w:id="78" w:name="RFC3986"/>
            <w:r>
              <w:rPr>
                <w:rFonts w:ascii="Verdana" w:eastAsia="Times New Roman" w:hAnsi="Verdana" w:cs="Times New Roman"/>
                <w:b/>
                <w:bCs/>
                <w:color w:val="000000"/>
              </w:rPr>
              <w:t>[RFC3986]</w:t>
            </w:r>
            <w:bookmarkEnd w:id="78"/>
          </w:p>
        </w:tc>
        <w:tc>
          <w:tcPr>
            <w:tcW w:w="0" w:type="auto"/>
            <w:vAlign w:val="center"/>
            <w:hideMark/>
          </w:tcPr>
          <w:p w14:paraId="5A4CB2BA" w14:textId="77777777" w:rsidR="00C97C33" w:rsidRDefault="00C97C33">
            <w:pPr>
              <w:spacing w:before="0" w:beforeAutospacing="0" w:after="0" w:afterAutospacing="0"/>
              <w:rPr>
                <w:rFonts w:ascii="Verdana" w:eastAsia="Times New Roman" w:hAnsi="Verdana" w:cs="Times New Roman"/>
                <w:color w:val="000000"/>
              </w:rPr>
            </w:pPr>
            <w:hyperlink r:id="rId35" w:history="1">
              <w:r>
                <w:rPr>
                  <w:rStyle w:val="a3"/>
                  <w:rFonts w:ascii="Verdana" w:eastAsia="Times New Roman" w:hAnsi="Verdana" w:cs="Times New Roman"/>
                </w:rPr>
                <w:t>Berners-Lee, T.</w:t>
              </w:r>
            </w:hyperlink>
            <w:r>
              <w:rPr>
                <w:rFonts w:ascii="Verdana" w:eastAsia="Times New Roman" w:hAnsi="Verdana" w:cs="Times New Roman"/>
                <w:color w:val="000000"/>
              </w:rPr>
              <w:t xml:space="preserve">, </w:t>
            </w:r>
            <w:hyperlink r:id="rId36" w:history="1">
              <w:r>
                <w:rPr>
                  <w:rStyle w:val="a3"/>
                  <w:rFonts w:ascii="Verdana" w:eastAsia="Times New Roman" w:hAnsi="Verdana" w:cs="Times New Roman"/>
                </w:rPr>
                <w:t>Fielding, R.</w:t>
              </w:r>
            </w:hyperlink>
            <w:r>
              <w:rPr>
                <w:rFonts w:ascii="Verdana" w:eastAsia="Times New Roman" w:hAnsi="Verdana" w:cs="Times New Roman"/>
                <w:color w:val="000000"/>
              </w:rPr>
              <w:t xml:space="preserve">, and </w:t>
            </w:r>
            <w:hyperlink r:id="rId37" w:history="1">
              <w:r>
                <w:rPr>
                  <w:rStyle w:val="a3"/>
                  <w:rFonts w:ascii="Verdana" w:eastAsia="Times New Roman" w:hAnsi="Verdana" w:cs="Times New Roman"/>
                </w:rPr>
                <w:t>L. Masinter</w:t>
              </w:r>
            </w:hyperlink>
            <w:r>
              <w:rPr>
                <w:rFonts w:ascii="Verdana" w:eastAsia="Times New Roman" w:hAnsi="Verdana" w:cs="Times New Roman"/>
                <w:color w:val="000000"/>
              </w:rPr>
              <w:t>, “</w:t>
            </w:r>
            <w:hyperlink r:id="rId38" w:history="1">
              <w:r>
                <w:rPr>
                  <w:rStyle w:val="a3"/>
                  <w:rFonts w:ascii="Verdana" w:eastAsia="Times New Roman" w:hAnsi="Verdana" w:cs="Times New Roman"/>
                </w:rPr>
                <w:t>Uniform Resource Identifier (URI): Generic Syntax</w:t>
              </w:r>
            </w:hyperlink>
            <w:r>
              <w:rPr>
                <w:rFonts w:ascii="Verdana" w:eastAsia="Times New Roman" w:hAnsi="Verdana" w:cs="Times New Roman"/>
                <w:color w:val="000000"/>
              </w:rPr>
              <w:t>,” STD 66, RFC 3986, January 2005 (</w:t>
            </w:r>
            <w:hyperlink r:id="rId39" w:history="1">
              <w:r>
                <w:rPr>
                  <w:rStyle w:val="a3"/>
                  <w:rFonts w:ascii="Verdana" w:eastAsia="Times New Roman" w:hAnsi="Verdana" w:cs="Times New Roman"/>
                </w:rPr>
                <w:t>TXT</w:t>
              </w:r>
            </w:hyperlink>
            <w:r>
              <w:rPr>
                <w:rFonts w:ascii="Verdana" w:eastAsia="Times New Roman" w:hAnsi="Verdana" w:cs="Times New Roman"/>
                <w:color w:val="000000"/>
              </w:rPr>
              <w:t xml:space="preserve">, </w:t>
            </w:r>
            <w:hyperlink r:id="rId40" w:history="1">
              <w:r>
                <w:rPr>
                  <w:rStyle w:val="a3"/>
                  <w:rFonts w:ascii="Verdana" w:eastAsia="Times New Roman" w:hAnsi="Verdana" w:cs="Times New Roman"/>
                </w:rPr>
                <w:t>HTML</w:t>
              </w:r>
            </w:hyperlink>
            <w:r>
              <w:rPr>
                <w:rFonts w:ascii="Verdana" w:eastAsia="Times New Roman" w:hAnsi="Verdana" w:cs="Times New Roman"/>
                <w:color w:val="000000"/>
              </w:rPr>
              <w:t xml:space="preserve">, </w:t>
            </w:r>
            <w:hyperlink r:id="rId41" w:history="1">
              <w:r>
                <w:rPr>
                  <w:rStyle w:val="a3"/>
                  <w:rFonts w:ascii="Verdana" w:eastAsia="Times New Roman" w:hAnsi="Verdana" w:cs="Times New Roman"/>
                </w:rPr>
                <w:t>XML</w:t>
              </w:r>
            </w:hyperlink>
            <w:r>
              <w:rPr>
                <w:rFonts w:ascii="Verdana" w:eastAsia="Times New Roman" w:hAnsi="Verdana" w:cs="Times New Roman"/>
                <w:color w:val="000000"/>
              </w:rPr>
              <w:t>).</w:t>
            </w:r>
          </w:p>
        </w:tc>
      </w:tr>
      <w:tr w:rsidR="00C97C33" w14:paraId="3A00943F" w14:textId="77777777">
        <w:trPr>
          <w:divId w:val="1052579284"/>
          <w:tblCellSpacing w:w="15" w:type="dxa"/>
        </w:trPr>
        <w:tc>
          <w:tcPr>
            <w:tcW w:w="0" w:type="auto"/>
            <w:hideMark/>
          </w:tcPr>
          <w:p w14:paraId="57F9C513" w14:textId="77777777" w:rsidR="00C97C33" w:rsidRDefault="00C97C33">
            <w:pPr>
              <w:spacing w:before="0" w:beforeAutospacing="0" w:after="0" w:afterAutospacing="0"/>
              <w:rPr>
                <w:rFonts w:ascii="Verdana" w:eastAsia="Times New Roman" w:hAnsi="Verdana" w:cs="Times New Roman"/>
                <w:color w:val="000000"/>
              </w:rPr>
            </w:pPr>
            <w:bookmarkStart w:id="79" w:name="RFC5246"/>
            <w:r>
              <w:rPr>
                <w:rFonts w:ascii="Verdana" w:eastAsia="Times New Roman" w:hAnsi="Verdana" w:cs="Times New Roman"/>
                <w:b/>
                <w:bCs/>
                <w:color w:val="000000"/>
              </w:rPr>
              <w:t>[RFC5246]</w:t>
            </w:r>
            <w:bookmarkEnd w:id="79"/>
          </w:p>
        </w:tc>
        <w:tc>
          <w:tcPr>
            <w:tcW w:w="0" w:type="auto"/>
            <w:vAlign w:val="center"/>
            <w:hideMark/>
          </w:tcPr>
          <w:p w14:paraId="240A4B89" w14:textId="77777777" w:rsidR="00C97C33" w:rsidRDefault="00C97C33">
            <w:pPr>
              <w:spacing w:before="0" w:beforeAutospacing="0" w:after="0" w:afterAutospacing="0"/>
              <w:rPr>
                <w:rFonts w:ascii="Verdana" w:eastAsia="Times New Roman" w:hAnsi="Verdana" w:cs="Times New Roman"/>
                <w:color w:val="000000"/>
              </w:rPr>
            </w:pPr>
            <w:proofErr w:type="spellStart"/>
            <w:r>
              <w:rPr>
                <w:rFonts w:ascii="Verdana" w:eastAsia="Times New Roman" w:hAnsi="Verdana" w:cs="Times New Roman"/>
                <w:color w:val="000000"/>
              </w:rPr>
              <w:t>Dierks</w:t>
            </w:r>
            <w:proofErr w:type="spellEnd"/>
            <w:r>
              <w:rPr>
                <w:rFonts w:ascii="Verdana" w:eastAsia="Times New Roman" w:hAnsi="Verdana" w:cs="Times New Roman"/>
                <w:color w:val="000000"/>
              </w:rPr>
              <w:t xml:space="preserve">, T. and E. </w:t>
            </w:r>
            <w:proofErr w:type="spellStart"/>
            <w:r>
              <w:rPr>
                <w:rFonts w:ascii="Verdana" w:eastAsia="Times New Roman" w:hAnsi="Verdana" w:cs="Times New Roman"/>
                <w:color w:val="000000"/>
              </w:rPr>
              <w:t>Rescorla</w:t>
            </w:r>
            <w:proofErr w:type="spellEnd"/>
            <w:r>
              <w:rPr>
                <w:rFonts w:ascii="Verdana" w:eastAsia="Times New Roman" w:hAnsi="Verdana" w:cs="Times New Roman"/>
                <w:color w:val="000000"/>
              </w:rPr>
              <w:t>, “</w:t>
            </w:r>
            <w:hyperlink r:id="rId42" w:history="1">
              <w:r>
                <w:rPr>
                  <w:rStyle w:val="a3"/>
                  <w:rFonts w:ascii="Verdana" w:eastAsia="Times New Roman" w:hAnsi="Verdana" w:cs="Times New Roman"/>
                </w:rPr>
                <w:t>The Transport Layer Security (TLS) Protocol Version 1.2</w:t>
              </w:r>
            </w:hyperlink>
            <w:r>
              <w:rPr>
                <w:rFonts w:ascii="Verdana" w:eastAsia="Times New Roman" w:hAnsi="Verdana" w:cs="Times New Roman"/>
                <w:color w:val="000000"/>
              </w:rPr>
              <w:t>,” RFC 5246, August 2008 (</w:t>
            </w:r>
            <w:hyperlink r:id="rId43"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C97C33" w14:paraId="060E8D32" w14:textId="77777777">
        <w:trPr>
          <w:divId w:val="1052579284"/>
          <w:tblCellSpacing w:w="15" w:type="dxa"/>
        </w:trPr>
        <w:tc>
          <w:tcPr>
            <w:tcW w:w="0" w:type="auto"/>
            <w:hideMark/>
          </w:tcPr>
          <w:p w14:paraId="434407AF" w14:textId="77777777" w:rsidR="00C97C33" w:rsidRDefault="00C97C33">
            <w:pPr>
              <w:spacing w:before="0" w:beforeAutospacing="0" w:after="0" w:afterAutospacing="0"/>
              <w:rPr>
                <w:rFonts w:ascii="Verdana" w:eastAsia="Times New Roman" w:hAnsi="Verdana" w:cs="Times New Roman"/>
                <w:color w:val="000000"/>
              </w:rPr>
            </w:pPr>
            <w:bookmarkStart w:id="80" w:name="RFC5322"/>
            <w:r>
              <w:rPr>
                <w:rFonts w:ascii="Verdana" w:eastAsia="Times New Roman" w:hAnsi="Verdana" w:cs="Times New Roman"/>
                <w:b/>
                <w:bCs/>
                <w:color w:val="000000"/>
              </w:rPr>
              <w:t>[RFC5322]</w:t>
            </w:r>
            <w:bookmarkEnd w:id="80"/>
          </w:p>
        </w:tc>
        <w:tc>
          <w:tcPr>
            <w:tcW w:w="0" w:type="auto"/>
            <w:vAlign w:val="center"/>
            <w:hideMark/>
          </w:tcPr>
          <w:p w14:paraId="23E79367" w14:textId="77777777" w:rsidR="00C97C33" w:rsidRDefault="00C97C33">
            <w:pPr>
              <w:spacing w:before="0" w:beforeAutospacing="0" w:after="0" w:afterAutospacing="0"/>
              <w:rPr>
                <w:rFonts w:ascii="Verdana" w:eastAsia="Times New Roman" w:hAnsi="Verdana" w:cs="Times New Roman"/>
                <w:color w:val="000000"/>
              </w:rPr>
            </w:pPr>
            <w:hyperlink r:id="rId44" w:history="1">
              <w:r>
                <w:rPr>
                  <w:rStyle w:val="a3"/>
                  <w:rFonts w:ascii="Verdana" w:eastAsia="Times New Roman" w:hAnsi="Verdana" w:cs="Times New Roman"/>
                </w:rPr>
                <w:t>Resnick, P., Ed.</w:t>
              </w:r>
            </w:hyperlink>
            <w:r>
              <w:rPr>
                <w:rFonts w:ascii="Verdana" w:eastAsia="Times New Roman" w:hAnsi="Verdana" w:cs="Times New Roman"/>
                <w:color w:val="000000"/>
              </w:rPr>
              <w:t>, “</w:t>
            </w:r>
            <w:hyperlink r:id="rId45" w:history="1">
              <w:r>
                <w:rPr>
                  <w:rStyle w:val="a3"/>
                  <w:rFonts w:ascii="Verdana" w:eastAsia="Times New Roman" w:hAnsi="Verdana" w:cs="Times New Roman"/>
                </w:rPr>
                <w:t>Internet Message Format</w:t>
              </w:r>
            </w:hyperlink>
            <w:r>
              <w:rPr>
                <w:rFonts w:ascii="Verdana" w:eastAsia="Times New Roman" w:hAnsi="Verdana" w:cs="Times New Roman"/>
                <w:color w:val="000000"/>
              </w:rPr>
              <w:t>,” RFC 5322, October 2008 (</w:t>
            </w:r>
            <w:hyperlink r:id="rId46" w:history="1">
              <w:r>
                <w:rPr>
                  <w:rStyle w:val="a3"/>
                  <w:rFonts w:ascii="Verdana" w:eastAsia="Times New Roman" w:hAnsi="Verdana" w:cs="Times New Roman"/>
                </w:rPr>
                <w:t>TXT</w:t>
              </w:r>
            </w:hyperlink>
            <w:r>
              <w:rPr>
                <w:rFonts w:ascii="Verdana" w:eastAsia="Times New Roman" w:hAnsi="Verdana" w:cs="Times New Roman"/>
                <w:color w:val="000000"/>
              </w:rPr>
              <w:t xml:space="preserve">, </w:t>
            </w:r>
            <w:hyperlink r:id="rId47" w:history="1">
              <w:r>
                <w:rPr>
                  <w:rStyle w:val="a3"/>
                  <w:rFonts w:ascii="Verdana" w:eastAsia="Times New Roman" w:hAnsi="Verdana" w:cs="Times New Roman"/>
                </w:rPr>
                <w:t>HTML</w:t>
              </w:r>
            </w:hyperlink>
            <w:r>
              <w:rPr>
                <w:rFonts w:ascii="Verdana" w:eastAsia="Times New Roman" w:hAnsi="Verdana" w:cs="Times New Roman"/>
                <w:color w:val="000000"/>
              </w:rPr>
              <w:t xml:space="preserve">, </w:t>
            </w:r>
            <w:hyperlink r:id="rId48" w:history="1">
              <w:r>
                <w:rPr>
                  <w:rStyle w:val="a3"/>
                  <w:rFonts w:ascii="Verdana" w:eastAsia="Times New Roman" w:hAnsi="Verdana" w:cs="Times New Roman"/>
                </w:rPr>
                <w:t>XML</w:t>
              </w:r>
            </w:hyperlink>
            <w:r>
              <w:rPr>
                <w:rFonts w:ascii="Verdana" w:eastAsia="Times New Roman" w:hAnsi="Verdana" w:cs="Times New Roman"/>
                <w:color w:val="000000"/>
              </w:rPr>
              <w:t>).</w:t>
            </w:r>
          </w:p>
        </w:tc>
      </w:tr>
      <w:tr w:rsidR="00C97C33" w14:paraId="450D9E12" w14:textId="77777777">
        <w:trPr>
          <w:divId w:val="1052579284"/>
          <w:tblCellSpacing w:w="15" w:type="dxa"/>
        </w:trPr>
        <w:tc>
          <w:tcPr>
            <w:tcW w:w="0" w:type="auto"/>
            <w:hideMark/>
          </w:tcPr>
          <w:p w14:paraId="774B622B" w14:textId="77777777" w:rsidR="00C97C33" w:rsidRDefault="00C97C33">
            <w:pPr>
              <w:spacing w:before="0" w:beforeAutospacing="0" w:after="0" w:afterAutospacing="0"/>
              <w:rPr>
                <w:rFonts w:ascii="Verdana" w:eastAsia="Times New Roman" w:hAnsi="Verdana" w:cs="Times New Roman"/>
                <w:color w:val="000000"/>
              </w:rPr>
            </w:pPr>
            <w:bookmarkStart w:id="81" w:name="RFC5646"/>
            <w:r>
              <w:rPr>
                <w:rFonts w:ascii="Verdana" w:eastAsia="Times New Roman" w:hAnsi="Verdana" w:cs="Times New Roman"/>
                <w:b/>
                <w:bCs/>
                <w:color w:val="000000"/>
              </w:rPr>
              <w:t>[RFC5646]</w:t>
            </w:r>
            <w:bookmarkEnd w:id="81"/>
          </w:p>
        </w:tc>
        <w:tc>
          <w:tcPr>
            <w:tcW w:w="0" w:type="auto"/>
            <w:vAlign w:val="center"/>
            <w:hideMark/>
          </w:tcPr>
          <w:p w14:paraId="220215DE"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Phillips, A. and M. Davis, “</w:t>
            </w:r>
            <w:hyperlink r:id="rId49" w:history="1">
              <w:r>
                <w:rPr>
                  <w:rStyle w:val="a3"/>
                  <w:rFonts w:ascii="Verdana" w:eastAsia="Times New Roman" w:hAnsi="Verdana" w:cs="Times New Roman"/>
                </w:rPr>
                <w:t>Tags for Identifying Languages</w:t>
              </w:r>
            </w:hyperlink>
            <w:r>
              <w:rPr>
                <w:rFonts w:ascii="Verdana" w:eastAsia="Times New Roman" w:hAnsi="Verdana" w:cs="Times New Roman"/>
                <w:color w:val="000000"/>
              </w:rPr>
              <w:t>,” BCP 47, RFC 5646, September 2009 (</w:t>
            </w:r>
            <w:hyperlink r:id="rId50"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C97C33" w14:paraId="5E1EE69B" w14:textId="77777777">
        <w:trPr>
          <w:divId w:val="1052579284"/>
          <w:tblCellSpacing w:w="15" w:type="dxa"/>
        </w:trPr>
        <w:tc>
          <w:tcPr>
            <w:tcW w:w="0" w:type="auto"/>
            <w:hideMark/>
          </w:tcPr>
          <w:p w14:paraId="3675E9C3" w14:textId="77777777" w:rsidR="00C97C33" w:rsidRDefault="00C97C33">
            <w:pPr>
              <w:spacing w:before="0" w:beforeAutospacing="0" w:after="0" w:afterAutospacing="0"/>
              <w:rPr>
                <w:rFonts w:ascii="Verdana" w:eastAsia="Times New Roman" w:hAnsi="Verdana" w:cs="Times New Roman"/>
                <w:color w:val="000000"/>
              </w:rPr>
            </w:pPr>
            <w:bookmarkStart w:id="82" w:name="RFC5785"/>
            <w:r>
              <w:rPr>
                <w:rFonts w:ascii="Verdana" w:eastAsia="Times New Roman" w:hAnsi="Verdana" w:cs="Times New Roman"/>
                <w:b/>
                <w:bCs/>
                <w:color w:val="000000"/>
              </w:rPr>
              <w:t>[RFC5785]</w:t>
            </w:r>
            <w:bookmarkEnd w:id="82"/>
          </w:p>
        </w:tc>
        <w:tc>
          <w:tcPr>
            <w:tcW w:w="0" w:type="auto"/>
            <w:vAlign w:val="center"/>
            <w:hideMark/>
          </w:tcPr>
          <w:p w14:paraId="6495B3C8"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Nottingham, M. and E. Hammer-</w:t>
            </w:r>
            <w:proofErr w:type="spellStart"/>
            <w:r>
              <w:rPr>
                <w:rFonts w:ascii="Verdana" w:eastAsia="Times New Roman" w:hAnsi="Verdana" w:cs="Times New Roman"/>
                <w:color w:val="000000"/>
              </w:rPr>
              <w:t>Lahav</w:t>
            </w:r>
            <w:proofErr w:type="spellEnd"/>
            <w:r>
              <w:rPr>
                <w:rFonts w:ascii="Verdana" w:eastAsia="Times New Roman" w:hAnsi="Verdana" w:cs="Times New Roman"/>
                <w:color w:val="000000"/>
              </w:rPr>
              <w:t>, “</w:t>
            </w:r>
            <w:hyperlink r:id="rId51" w:history="1">
              <w:r>
                <w:rPr>
                  <w:rStyle w:val="a3"/>
                  <w:rFonts w:ascii="Verdana" w:eastAsia="Times New Roman" w:hAnsi="Verdana" w:cs="Times New Roman"/>
                </w:rPr>
                <w:t>Defining Well-Known Uniform Resource Identifiers (URIs)</w:t>
              </w:r>
            </w:hyperlink>
            <w:r>
              <w:rPr>
                <w:rFonts w:ascii="Verdana" w:eastAsia="Times New Roman" w:hAnsi="Verdana" w:cs="Times New Roman"/>
                <w:color w:val="000000"/>
              </w:rPr>
              <w:t>,” RFC 5785, April 2010 (</w:t>
            </w:r>
            <w:hyperlink r:id="rId52"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C97C33" w14:paraId="3F8A8691" w14:textId="77777777">
        <w:trPr>
          <w:divId w:val="1052579284"/>
          <w:tblCellSpacing w:w="15" w:type="dxa"/>
        </w:trPr>
        <w:tc>
          <w:tcPr>
            <w:tcW w:w="0" w:type="auto"/>
            <w:hideMark/>
          </w:tcPr>
          <w:p w14:paraId="6281B82D" w14:textId="77777777" w:rsidR="00C97C33" w:rsidRDefault="00C97C33">
            <w:pPr>
              <w:spacing w:before="0" w:beforeAutospacing="0" w:after="0" w:afterAutospacing="0"/>
              <w:rPr>
                <w:rFonts w:ascii="Verdana" w:eastAsia="Times New Roman" w:hAnsi="Verdana" w:cs="Times New Roman"/>
                <w:color w:val="000000"/>
              </w:rPr>
            </w:pPr>
            <w:bookmarkStart w:id="83" w:name="RFC6125"/>
            <w:r>
              <w:rPr>
                <w:rFonts w:ascii="Verdana" w:eastAsia="Times New Roman" w:hAnsi="Verdana" w:cs="Times New Roman"/>
                <w:b/>
                <w:bCs/>
                <w:color w:val="000000"/>
              </w:rPr>
              <w:t>[RFC6125]</w:t>
            </w:r>
            <w:bookmarkEnd w:id="83"/>
          </w:p>
        </w:tc>
        <w:tc>
          <w:tcPr>
            <w:tcW w:w="0" w:type="auto"/>
            <w:vAlign w:val="center"/>
            <w:hideMark/>
          </w:tcPr>
          <w:p w14:paraId="25837775"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Saint-Andre, P. and J. Hodges, “</w:t>
            </w:r>
            <w:hyperlink r:id="rId53" w:history="1">
              <w:r>
                <w:rPr>
                  <w:rStyle w:val="a3"/>
                  <w:rFonts w:ascii="Verdana" w:eastAsia="Times New Roman" w:hAnsi="Verdana" w:cs="Times New Roman"/>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s="Times New Roman"/>
                <w:color w:val="000000"/>
              </w:rPr>
              <w:t>,” RFC 6125, March 2011 (</w:t>
            </w:r>
            <w:hyperlink r:id="rId54"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C97C33" w14:paraId="43B7D0AE" w14:textId="77777777">
        <w:trPr>
          <w:divId w:val="1052579284"/>
          <w:tblCellSpacing w:w="15" w:type="dxa"/>
        </w:trPr>
        <w:tc>
          <w:tcPr>
            <w:tcW w:w="0" w:type="auto"/>
            <w:hideMark/>
          </w:tcPr>
          <w:p w14:paraId="405931F5" w14:textId="77777777" w:rsidR="00C97C33" w:rsidRDefault="00C97C33">
            <w:pPr>
              <w:spacing w:before="0" w:beforeAutospacing="0" w:after="0" w:afterAutospacing="0"/>
              <w:rPr>
                <w:rFonts w:ascii="Verdana" w:eastAsia="Times New Roman" w:hAnsi="Verdana" w:cs="Times New Roman"/>
                <w:color w:val="000000"/>
              </w:rPr>
            </w:pPr>
            <w:bookmarkStart w:id="84" w:name="RFC6749"/>
            <w:r>
              <w:rPr>
                <w:rFonts w:ascii="Verdana" w:eastAsia="Times New Roman" w:hAnsi="Verdana" w:cs="Times New Roman"/>
                <w:b/>
                <w:bCs/>
                <w:color w:val="000000"/>
              </w:rPr>
              <w:t>[RFC6749]</w:t>
            </w:r>
            <w:bookmarkEnd w:id="84"/>
          </w:p>
        </w:tc>
        <w:tc>
          <w:tcPr>
            <w:tcW w:w="0" w:type="auto"/>
            <w:vAlign w:val="center"/>
            <w:hideMark/>
          </w:tcPr>
          <w:p w14:paraId="38DE5035" w14:textId="77777777" w:rsidR="00C97C33" w:rsidRDefault="00C97C33">
            <w:pPr>
              <w:spacing w:before="0" w:beforeAutospacing="0" w:after="0" w:afterAutospacing="0"/>
              <w:rPr>
                <w:rFonts w:ascii="Verdana" w:eastAsia="Times New Roman" w:hAnsi="Verdana" w:cs="Times New Roman"/>
                <w:color w:val="000000"/>
              </w:rPr>
            </w:pPr>
            <w:proofErr w:type="spellStart"/>
            <w:r>
              <w:rPr>
                <w:rFonts w:ascii="Verdana" w:eastAsia="Times New Roman" w:hAnsi="Verdana" w:cs="Times New Roman"/>
                <w:color w:val="000000"/>
              </w:rPr>
              <w:t>Hardt</w:t>
            </w:r>
            <w:proofErr w:type="spellEnd"/>
            <w:r>
              <w:rPr>
                <w:rFonts w:ascii="Verdana" w:eastAsia="Times New Roman" w:hAnsi="Verdana" w:cs="Times New Roman"/>
                <w:color w:val="000000"/>
              </w:rPr>
              <w:t>, D., “</w:t>
            </w:r>
            <w:hyperlink r:id="rId55" w:history="1">
              <w:r>
                <w:rPr>
                  <w:rStyle w:val="a3"/>
                  <w:rFonts w:ascii="Verdana" w:eastAsia="Times New Roman" w:hAnsi="Verdana" w:cs="Times New Roman"/>
                </w:rPr>
                <w:t>The OAuth 2.0 Authorization Framework</w:t>
              </w:r>
            </w:hyperlink>
            <w:r>
              <w:rPr>
                <w:rFonts w:ascii="Verdana" w:eastAsia="Times New Roman" w:hAnsi="Verdana" w:cs="Times New Roman"/>
                <w:color w:val="000000"/>
              </w:rPr>
              <w:t>,” RFC 6749, October 2012 (</w:t>
            </w:r>
            <w:hyperlink r:id="rId56"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C97C33" w14:paraId="3647B709" w14:textId="77777777">
        <w:trPr>
          <w:divId w:val="1052579284"/>
          <w:tblCellSpacing w:w="15" w:type="dxa"/>
        </w:trPr>
        <w:tc>
          <w:tcPr>
            <w:tcW w:w="0" w:type="auto"/>
            <w:hideMark/>
          </w:tcPr>
          <w:p w14:paraId="7DCD6B5D" w14:textId="77777777" w:rsidR="00C97C33" w:rsidRDefault="00C97C33">
            <w:pPr>
              <w:spacing w:before="0" w:beforeAutospacing="0" w:after="0" w:afterAutospacing="0"/>
              <w:rPr>
                <w:rFonts w:ascii="Verdana" w:eastAsia="Times New Roman" w:hAnsi="Verdana" w:cs="Times New Roman"/>
                <w:color w:val="000000"/>
              </w:rPr>
            </w:pPr>
            <w:bookmarkStart w:id="85" w:name="USA15"/>
            <w:r>
              <w:rPr>
                <w:rFonts w:ascii="Verdana" w:eastAsia="Times New Roman" w:hAnsi="Verdana" w:cs="Times New Roman"/>
                <w:b/>
                <w:bCs/>
                <w:color w:val="000000"/>
              </w:rPr>
              <w:t>[USA15]</w:t>
            </w:r>
            <w:bookmarkEnd w:id="85"/>
          </w:p>
        </w:tc>
        <w:tc>
          <w:tcPr>
            <w:tcW w:w="0" w:type="auto"/>
            <w:vAlign w:val="center"/>
            <w:hideMark/>
          </w:tcPr>
          <w:p w14:paraId="4C9CCBEA" w14:textId="77777777" w:rsidR="00C97C33" w:rsidRDefault="00C97C33">
            <w:pPr>
              <w:spacing w:before="0" w:beforeAutospacing="0" w:after="0" w:afterAutospacing="0"/>
              <w:rPr>
                <w:rFonts w:ascii="Verdana" w:eastAsia="Times New Roman" w:hAnsi="Verdana" w:cs="Times New Roman"/>
                <w:color w:val="000000"/>
              </w:rPr>
            </w:pPr>
            <w:hyperlink r:id="rId57" w:history="1">
              <w:r>
                <w:rPr>
                  <w:rStyle w:val="a3"/>
                  <w:rFonts w:ascii="Verdana" w:eastAsia="Times New Roman" w:hAnsi="Verdana" w:cs="Times New Roman"/>
                </w:rPr>
                <w:t>Davis, M.</w:t>
              </w:r>
            </w:hyperlink>
            <w:r>
              <w:rPr>
                <w:rFonts w:ascii="Verdana" w:eastAsia="Times New Roman" w:hAnsi="Verdana" w:cs="Times New Roman"/>
                <w:color w:val="000000"/>
              </w:rPr>
              <w:t xml:space="preserve">, </w:t>
            </w:r>
            <w:hyperlink r:id="rId58" w:history="1">
              <w:r>
                <w:rPr>
                  <w:rStyle w:val="a3"/>
                  <w:rFonts w:ascii="Verdana" w:eastAsia="Times New Roman" w:hAnsi="Verdana" w:cs="Times New Roman"/>
                </w:rPr>
                <w:t>Whistler, K.</w:t>
              </w:r>
            </w:hyperlink>
            <w:r>
              <w:rPr>
                <w:rFonts w:ascii="Verdana" w:eastAsia="Times New Roman" w:hAnsi="Verdana" w:cs="Times New Roman"/>
                <w:color w:val="000000"/>
              </w:rPr>
              <w:t xml:space="preserve">, and M. </w:t>
            </w:r>
            <w:proofErr w:type="spellStart"/>
            <w:r>
              <w:rPr>
                <w:rFonts w:ascii="Verdana" w:eastAsia="Times New Roman" w:hAnsi="Verdana" w:cs="Times New Roman"/>
                <w:color w:val="000000"/>
              </w:rPr>
              <w:t>Dürst</w:t>
            </w:r>
            <w:proofErr w:type="spellEnd"/>
            <w:r>
              <w:rPr>
                <w:rFonts w:ascii="Verdana" w:eastAsia="Times New Roman" w:hAnsi="Verdana" w:cs="Times New Roman"/>
                <w:color w:val="000000"/>
              </w:rPr>
              <w:t>, “Unicode Normalization Forms,” Unicode Standard Annex 15, 09 2009.</w:t>
            </w:r>
          </w:p>
        </w:tc>
      </w:tr>
    </w:tbl>
    <w:p w14:paraId="7845A4BD"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86" w:name="rfc.references2"/>
      <w:bookmarkEnd w:id="86"/>
    </w:p>
    <w:p w14:paraId="22CDEA03"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447DFE94">
          <v:rect id="_x0000_i105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546338AC" w14:textId="77777777">
        <w:trPr>
          <w:divId w:val="1052579284"/>
          <w:trHeight w:val="225"/>
          <w:tblCellSpacing w:w="20" w:type="dxa"/>
        </w:trPr>
        <w:tc>
          <w:tcPr>
            <w:tcW w:w="450" w:type="dxa"/>
            <w:shd w:val="clear" w:color="auto" w:fill="990000"/>
            <w:vAlign w:val="center"/>
            <w:hideMark/>
          </w:tcPr>
          <w:p w14:paraId="50973899"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7D81F852" w14:textId="77777777" w:rsidR="00C97C33" w:rsidRDefault="00C97C33">
      <w:pPr>
        <w:pStyle w:val="3"/>
        <w:divId w:val="1052579284"/>
        <w:rPr>
          <w:rFonts w:eastAsia="Times New Roman" w:cs="Times New Roman"/>
          <w:lang w:val="en"/>
        </w:rPr>
      </w:pPr>
      <w:r>
        <w:rPr>
          <w:rFonts w:eastAsia="Times New Roman" w:cs="Times New Roman"/>
          <w:lang w:val="en"/>
        </w:rPr>
        <w:t>9.2.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25"/>
        <w:gridCol w:w="6383"/>
      </w:tblGrid>
      <w:tr w:rsidR="00C97C33" w14:paraId="6426AD09" w14:textId="77777777">
        <w:trPr>
          <w:divId w:val="1052579284"/>
          <w:tblCellSpacing w:w="15" w:type="dxa"/>
        </w:trPr>
        <w:tc>
          <w:tcPr>
            <w:tcW w:w="0" w:type="auto"/>
            <w:hideMark/>
          </w:tcPr>
          <w:p w14:paraId="7E2059D2" w14:textId="77777777" w:rsidR="00C97C33" w:rsidRDefault="00C97C33">
            <w:pPr>
              <w:spacing w:before="0" w:beforeAutospacing="0" w:after="0" w:afterAutospacing="0"/>
              <w:rPr>
                <w:rFonts w:ascii="Verdana" w:eastAsia="Times New Roman" w:hAnsi="Verdana" w:cs="Times New Roman"/>
                <w:color w:val="000000"/>
              </w:rPr>
            </w:pPr>
            <w:bookmarkStart w:id="87" w:name="XRI_Syntax_2.0"/>
            <w:r>
              <w:rPr>
                <w:rFonts w:ascii="Verdana" w:eastAsia="Times New Roman" w:hAnsi="Verdana" w:cs="Times New Roman"/>
                <w:b/>
                <w:bCs/>
                <w:color w:val="000000"/>
              </w:rPr>
              <w:t>[XRI_Syntax_2.0]</w:t>
            </w:r>
            <w:bookmarkEnd w:id="87"/>
          </w:p>
        </w:tc>
        <w:tc>
          <w:tcPr>
            <w:tcW w:w="0" w:type="auto"/>
            <w:vAlign w:val="center"/>
            <w:hideMark/>
          </w:tcPr>
          <w:p w14:paraId="3A22CD31"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xml:space="preserve">Reed, D. and D. </w:t>
            </w:r>
            <w:proofErr w:type="spellStart"/>
            <w:r>
              <w:rPr>
                <w:rFonts w:ascii="Verdana" w:eastAsia="Times New Roman" w:hAnsi="Verdana" w:cs="Times New Roman"/>
                <w:color w:val="000000"/>
              </w:rPr>
              <w:t>McAlpin</w:t>
            </w:r>
            <w:proofErr w:type="spellEnd"/>
            <w:r>
              <w:rPr>
                <w:rFonts w:ascii="Verdana" w:eastAsia="Times New Roman" w:hAnsi="Verdana" w:cs="Times New Roman"/>
                <w:color w:val="000000"/>
              </w:rPr>
              <w:t>, “Extensible Resource Identifier (XRI) Syntax V2.0,” November 2005 (</w:t>
            </w:r>
            <w:hyperlink r:id="rId59" w:history="1">
              <w:r>
                <w:rPr>
                  <w:rStyle w:val="a3"/>
                  <w:rFonts w:ascii="Verdana" w:eastAsia="Times New Roman" w:hAnsi="Verdana" w:cs="Times New Roman"/>
                </w:rPr>
                <w:t>HTML</w:t>
              </w:r>
            </w:hyperlink>
            <w:r>
              <w:rPr>
                <w:rFonts w:ascii="Verdana" w:eastAsia="Times New Roman" w:hAnsi="Verdana" w:cs="Times New Roman"/>
                <w:color w:val="000000"/>
              </w:rPr>
              <w:t xml:space="preserve">, </w:t>
            </w:r>
            <w:hyperlink r:id="rId60" w:history="1">
              <w:r>
                <w:rPr>
                  <w:rStyle w:val="a3"/>
                  <w:rFonts w:ascii="Verdana" w:eastAsia="Times New Roman" w:hAnsi="Verdana" w:cs="Times New Roman"/>
                </w:rPr>
                <w:t>PDF</w:t>
              </w:r>
            </w:hyperlink>
            <w:r>
              <w:rPr>
                <w:rFonts w:ascii="Verdana" w:eastAsia="Times New Roman" w:hAnsi="Verdana" w:cs="Times New Roman"/>
                <w:color w:val="000000"/>
              </w:rPr>
              <w:t>).</w:t>
            </w:r>
          </w:p>
        </w:tc>
      </w:tr>
    </w:tbl>
    <w:p w14:paraId="3AC9231D"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88" w:name="Acknowledgements"/>
      <w:bookmarkEnd w:id="88"/>
    </w:p>
    <w:p w14:paraId="5154D824"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309C4B82">
          <v:rect id="_x0000_i105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4D288665" w14:textId="77777777">
        <w:trPr>
          <w:divId w:val="1052579284"/>
          <w:trHeight w:val="225"/>
          <w:tblCellSpacing w:w="20" w:type="dxa"/>
        </w:trPr>
        <w:tc>
          <w:tcPr>
            <w:tcW w:w="450" w:type="dxa"/>
            <w:shd w:val="clear" w:color="auto" w:fill="990000"/>
            <w:vAlign w:val="center"/>
            <w:hideMark/>
          </w:tcPr>
          <w:p w14:paraId="3EF4B74B"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26B8BBD7" w14:textId="77777777" w:rsidR="00C97C33" w:rsidRDefault="00C97C33">
      <w:pPr>
        <w:pStyle w:val="3"/>
        <w:divId w:val="1052579284"/>
        <w:rPr>
          <w:rFonts w:eastAsia="Times New Roman" w:cs="Times New Roman"/>
          <w:lang w:val="en"/>
        </w:rPr>
      </w:pPr>
      <w:bookmarkStart w:id="89" w:name="rfc.section.A"/>
      <w:bookmarkEnd w:id="89"/>
      <w:r>
        <w:rPr>
          <w:rFonts w:eastAsia="Times New Roman" w:cs="Times New Roman"/>
          <w:lang w:val="en"/>
        </w:rPr>
        <w:t>Appendix A.  Acknowledgements</w:t>
      </w:r>
    </w:p>
    <w:p w14:paraId="180AF735"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This specification is the work of the OpenID AB/Connect Working Group, which includes dozens of active and dedicated participants. In particular, the following individuals contributed ideas, feedback, and wording that influenced this specification: </w:t>
      </w:r>
    </w:p>
    <w:p w14:paraId="77BA6665"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Andrew Arnott, Dirk Balfanz, Casper Biering, John Bradley, Johnny Bufu, Brian Campbell, Blaine Cook, Pamela Dingle, Vladimir Dzhuvinov, George Fletcher, Dick Hardt, Roland Hedberg, Edmund Jay, Michael B. Jones, Torsten Lodderstedt, Nov Matake, Breno de Medeiros, Chuck Mortimore, Anthony Nadalin, Axel Nennker, John Panzer, Justin Richer, Nat </w:t>
      </w:r>
      <w:bookmarkStart w:id="90" w:name="_GoBack"/>
      <w:r>
        <w:rPr>
          <w:rFonts w:ascii="Verdana" w:hAnsi="Verdana"/>
          <w:color w:val="000000"/>
          <w:sz w:val="24"/>
          <w:szCs w:val="24"/>
          <w:lang w:val="en"/>
        </w:rPr>
        <w:t>Sakimura</w:t>
      </w:r>
      <w:bookmarkEnd w:id="90"/>
      <w:r>
        <w:rPr>
          <w:rFonts w:ascii="Verdana" w:hAnsi="Verdana"/>
          <w:color w:val="000000"/>
          <w:sz w:val="24"/>
          <w:szCs w:val="24"/>
          <w:lang w:val="en"/>
        </w:rPr>
        <w:t xml:space="preserve">, Owen Shepherd, Andreas Solberg, and Kick Willemse. </w:t>
      </w:r>
    </w:p>
    <w:p w14:paraId="44F72F18"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91" w:name="Notices"/>
      <w:bookmarkEnd w:id="91"/>
    </w:p>
    <w:p w14:paraId="59D6960A"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77098899">
          <v:rect id="_x0000_i105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7511FD18" w14:textId="77777777">
        <w:trPr>
          <w:divId w:val="1052579284"/>
          <w:trHeight w:val="225"/>
          <w:tblCellSpacing w:w="20" w:type="dxa"/>
        </w:trPr>
        <w:tc>
          <w:tcPr>
            <w:tcW w:w="450" w:type="dxa"/>
            <w:shd w:val="clear" w:color="auto" w:fill="990000"/>
            <w:vAlign w:val="center"/>
            <w:hideMark/>
          </w:tcPr>
          <w:p w14:paraId="1846F42C"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4E277C00" w14:textId="77777777" w:rsidR="00C97C33" w:rsidRDefault="00C97C33">
      <w:pPr>
        <w:pStyle w:val="3"/>
        <w:divId w:val="1052579284"/>
        <w:rPr>
          <w:rFonts w:eastAsia="Times New Roman" w:cs="Times New Roman"/>
          <w:lang w:val="en"/>
        </w:rPr>
      </w:pPr>
      <w:bookmarkStart w:id="92" w:name="rfc.section.B"/>
      <w:bookmarkEnd w:id="92"/>
      <w:r>
        <w:rPr>
          <w:rFonts w:eastAsia="Times New Roman" w:cs="Times New Roman"/>
          <w:lang w:val="en"/>
        </w:rPr>
        <w:t>Appendix B.  Notices</w:t>
      </w:r>
    </w:p>
    <w:p w14:paraId="5BCCF69F"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Copyright (c) 2013 The OpenID Foundation. </w:t>
      </w:r>
    </w:p>
    <w:p w14:paraId="611E1DCE"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(i) developing specifications, and (ii) implementing Implementers Drafts and Final Specifications based on such documents, provided that attribution be made to the OIDF as the source of the material, but that such attribution does not indicate an endorsement by the OIDF. </w:t>
      </w:r>
    </w:p>
    <w:p w14:paraId="5B6A6531"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 </w:t>
      </w:r>
    </w:p>
    <w:p w14:paraId="1BB8DE39"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93" w:name="History"/>
      <w:bookmarkEnd w:id="93"/>
    </w:p>
    <w:p w14:paraId="1E31E6E2"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43CA55A2">
          <v:rect id="_x0000_i105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0C6F4CD8" w14:textId="77777777">
        <w:trPr>
          <w:divId w:val="1052579284"/>
          <w:trHeight w:val="225"/>
          <w:tblCellSpacing w:w="20" w:type="dxa"/>
        </w:trPr>
        <w:tc>
          <w:tcPr>
            <w:tcW w:w="450" w:type="dxa"/>
            <w:shd w:val="clear" w:color="auto" w:fill="990000"/>
            <w:vAlign w:val="center"/>
            <w:hideMark/>
          </w:tcPr>
          <w:p w14:paraId="7B732C16"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24E3AFE5" w14:textId="77777777" w:rsidR="00C97C33" w:rsidRDefault="00C97C33">
      <w:pPr>
        <w:pStyle w:val="3"/>
        <w:divId w:val="1052579284"/>
        <w:rPr>
          <w:rFonts w:eastAsia="Times New Roman" w:cs="Times New Roman"/>
          <w:lang w:val="en"/>
        </w:rPr>
      </w:pPr>
      <w:bookmarkStart w:id="94" w:name="rfc.section.C"/>
      <w:bookmarkEnd w:id="94"/>
      <w:r>
        <w:rPr>
          <w:rFonts w:eastAsia="Times New Roman" w:cs="Times New Roman"/>
          <w:lang w:val="en"/>
        </w:rPr>
        <w:t>Appendix C.  Document History</w:t>
      </w:r>
    </w:p>
    <w:p w14:paraId="4DDFAB39"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 To be removed from the final specification ]] </w:t>
      </w:r>
    </w:p>
    <w:p w14:paraId="18B88B0B"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-16 </w:t>
      </w:r>
    </w:p>
    <w:p w14:paraId="7ABAD698" w14:textId="77777777" w:rsidR="00C97C33" w:rsidRDefault="00C97C33">
      <w:pPr>
        <w:numPr>
          <w:ilvl w:val="0"/>
          <w:numId w:val="5"/>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the </w:t>
      </w:r>
      <w:r>
        <w:rPr>
          <w:rStyle w:val="HTML3"/>
          <w:lang w:val="en"/>
        </w:rPr>
        <w:t>version</w:t>
      </w:r>
      <w:r>
        <w:rPr>
          <w:rFonts w:ascii="Verdana" w:eastAsia="Times New Roman" w:hAnsi="Verdana" w:cs="Times New Roman"/>
          <w:color w:val="000000"/>
          <w:sz w:val="24"/>
          <w:szCs w:val="24"/>
          <w:lang w:val="en"/>
        </w:rPr>
        <w:t xml:space="preserve"> discovery element. </w:t>
      </w:r>
    </w:p>
    <w:p w14:paraId="6CC78EDC" w14:textId="77777777" w:rsidR="00C97C33" w:rsidRDefault="00C97C33">
      <w:pPr>
        <w:numPr>
          <w:ilvl w:val="0"/>
          <w:numId w:val="5"/>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a note about the future possibility of acct: URIs like </w:t>
      </w:r>
      <w:r>
        <w:rPr>
          <w:rStyle w:val="HTML3"/>
          <w:lang w:val="en"/>
        </w:rPr>
        <w:t>acct:joe%40example.com@site.example</w:t>
      </w:r>
      <w:r>
        <w:rPr>
          <w:rFonts w:ascii="Verdana" w:eastAsia="Times New Roman" w:hAnsi="Verdana" w:cs="Times New Roman"/>
          <w:color w:val="000000"/>
          <w:sz w:val="24"/>
          <w:szCs w:val="24"/>
          <w:lang w:val="en"/>
        </w:rPr>
        <w:t xml:space="preserve"> when e-mail addresses are used as local account identifiers at sites. </w:t>
      </w:r>
    </w:p>
    <w:p w14:paraId="3EC081B0" w14:textId="77777777" w:rsidR="00C97C33" w:rsidRDefault="00C97C33">
      <w:pPr>
        <w:numPr>
          <w:ilvl w:val="0"/>
          <w:numId w:val="5"/>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Stated that the JWS Compact Serialization and the JWE Compact Serialization are always used for JWS and JWE data structures. </w:t>
      </w:r>
    </w:p>
    <w:p w14:paraId="7A3C08D6"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-15 </w:t>
      </w:r>
    </w:p>
    <w:p w14:paraId="6C2BFA04" w14:textId="77777777" w:rsidR="00C97C33" w:rsidRDefault="00C97C33">
      <w:pPr>
        <w:numPr>
          <w:ilvl w:val="0"/>
          <w:numId w:val="6"/>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#820 - Removed assumption that Clients that want encrypted responses also sign requests. </w:t>
      </w:r>
    </w:p>
    <w:p w14:paraId="6E236A74"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-14 </w:t>
      </w:r>
    </w:p>
    <w:p w14:paraId="5FB7DFD8" w14:textId="77777777" w:rsidR="00C97C33" w:rsidRDefault="00C97C33">
      <w:pPr>
        <w:numPr>
          <w:ilvl w:val="0"/>
          <w:numId w:val="7"/>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#801 - Removed </w:t>
      </w:r>
      <w:r>
        <w:rPr>
          <w:rStyle w:val="HTML3"/>
          <w:lang w:val="en"/>
        </w:rPr>
        <w:t>schema</w:t>
      </w:r>
      <w:r>
        <w:rPr>
          <w:rFonts w:ascii="Verdana" w:eastAsia="Times New Roman" w:hAnsi="Verdana" w:cs="Times New Roman"/>
          <w:color w:val="000000"/>
          <w:sz w:val="24"/>
          <w:szCs w:val="24"/>
          <w:lang w:val="en"/>
        </w:rPr>
        <w:t xml:space="preserve"> and </w:t>
      </w:r>
      <w:r>
        <w:rPr>
          <w:rStyle w:val="HTML3"/>
          <w:lang w:val="en"/>
        </w:rPr>
        <w:t>id</w:t>
      </w:r>
      <w:r>
        <w:rPr>
          <w:rFonts w:ascii="Verdana" w:eastAsia="Times New Roman" w:hAnsi="Verdana" w:cs="Times New Roman"/>
          <w:color w:val="000000"/>
          <w:sz w:val="24"/>
          <w:szCs w:val="24"/>
          <w:lang w:val="en"/>
        </w:rPr>
        <w:t xml:space="preserve"> parameters to UserInfo Endpoint. </w:t>
      </w:r>
    </w:p>
    <w:p w14:paraId="2C135D7A"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-13 </w:t>
      </w:r>
    </w:p>
    <w:p w14:paraId="7DF5DC65"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Security Considerations section about TLS version requirements and usage. </w:t>
      </w:r>
    </w:p>
    <w:p w14:paraId="5C150F0B"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language about supporting other transport-layer mechanisms with equivalent security to TLS. </w:t>
      </w:r>
    </w:p>
    <w:p w14:paraId="2EEEF8AE"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State that when any validations fail, any operations requiring the information that failed to correctly validate MUST be aborted and the information that failed to validate MUST NOT be used. </w:t>
      </w:r>
    </w:p>
    <w:p w14:paraId="20C70354"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from Content-Type application/json to application/jrd+json, tracking the change made in WebFinger. </w:t>
      </w:r>
    </w:p>
    <w:p w14:paraId="0DD7785F"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#768 - Added required </w:t>
      </w:r>
      <w:r>
        <w:rPr>
          <w:rStyle w:val="HTML3"/>
          <w:lang w:val="en"/>
        </w:rPr>
        <w:t>version</w:t>
      </w:r>
      <w:r>
        <w:rPr>
          <w:rFonts w:ascii="Verdana" w:eastAsia="Times New Roman" w:hAnsi="Verdana" w:cs="Times New Roman"/>
          <w:color w:val="000000"/>
          <w:sz w:val="24"/>
          <w:szCs w:val="24"/>
          <w:lang w:val="en"/>
        </w:rPr>
        <w:t xml:space="preserve"> value to example response. </w:t>
      </w:r>
    </w:p>
    <w:p w14:paraId="1E319999"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#771 - Added required </w:t>
      </w:r>
      <w:r>
        <w:rPr>
          <w:rStyle w:val="HTML3"/>
          <w:lang w:val="en"/>
        </w:rPr>
        <w:t>x509_url</w:t>
      </w:r>
      <w:r>
        <w:rPr>
          <w:rFonts w:ascii="Verdana" w:eastAsia="Times New Roman" w:hAnsi="Verdana" w:cs="Times New Roman"/>
          <w:color w:val="000000"/>
          <w:sz w:val="24"/>
          <w:szCs w:val="24"/>
          <w:lang w:val="en"/>
        </w:rPr>
        <w:t xml:space="preserve"> value to example response. </w:t>
      </w:r>
    </w:p>
    <w:p w14:paraId="6FDE4830"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#769 - Added Claim Type identifiers and definition. </w:t>
      </w:r>
    </w:p>
    <w:p w14:paraId="3D844FD3"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#770 - Added </w:t>
      </w:r>
      <w:r>
        <w:rPr>
          <w:rStyle w:val="HTML3"/>
          <w:lang w:val="en"/>
        </w:rPr>
        <w:t>claims_locales_supported</w:t>
      </w:r>
      <w:r>
        <w:rPr>
          <w:rFonts w:ascii="Verdana" w:eastAsia="Times New Roman" w:hAnsi="Verdana" w:cs="Times New Roman"/>
          <w:color w:val="000000"/>
          <w:sz w:val="24"/>
          <w:szCs w:val="24"/>
          <w:lang w:val="en"/>
        </w:rPr>
        <w:t xml:space="preserve"> and </w:t>
      </w:r>
      <w:r>
        <w:rPr>
          <w:rStyle w:val="HTML3"/>
          <w:lang w:val="en"/>
        </w:rPr>
        <w:t>ui_locales_supported</w:t>
      </w:r>
      <w:r>
        <w:rPr>
          <w:rFonts w:ascii="Verdana" w:eastAsia="Times New Roman" w:hAnsi="Verdana" w:cs="Times New Roman"/>
          <w:color w:val="000000"/>
          <w:sz w:val="24"/>
          <w:szCs w:val="24"/>
          <w:lang w:val="en"/>
        </w:rPr>
        <w:t xml:space="preserve">. </w:t>
      </w:r>
    </w:p>
    <w:p w14:paraId="17F72B32"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#781 - Added </w:t>
      </w:r>
      <w:r>
        <w:rPr>
          <w:rStyle w:val="HTML3"/>
          <w:lang w:val="en"/>
        </w:rPr>
        <w:t>require_request_uri_registration</w:t>
      </w:r>
      <w:r>
        <w:rPr>
          <w:rFonts w:ascii="Verdana" w:eastAsia="Times New Roman" w:hAnsi="Verdana" w:cs="Times New Roman"/>
          <w:color w:val="000000"/>
          <w:sz w:val="24"/>
          <w:szCs w:val="24"/>
          <w:lang w:val="en"/>
        </w:rPr>
        <w:t xml:space="preserve"> discovery parameter. </w:t>
      </w:r>
    </w:p>
    <w:p w14:paraId="0040D2F7"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#772 - Added </w:t>
      </w:r>
      <w:r>
        <w:rPr>
          <w:rStyle w:val="HTML3"/>
          <w:lang w:val="en"/>
        </w:rPr>
        <w:t>op_policy_url</w:t>
      </w:r>
      <w:r>
        <w:rPr>
          <w:rFonts w:ascii="Verdana" w:eastAsia="Times New Roman" w:hAnsi="Verdana" w:cs="Times New Roman"/>
          <w:color w:val="000000"/>
          <w:sz w:val="24"/>
          <w:szCs w:val="24"/>
          <w:lang w:val="en"/>
        </w:rPr>
        <w:t xml:space="preserve"> and </w:t>
      </w:r>
      <w:r>
        <w:rPr>
          <w:rStyle w:val="HTML3"/>
          <w:lang w:val="en"/>
        </w:rPr>
        <w:t>op_tos_url</w:t>
      </w:r>
      <w:r>
        <w:rPr>
          <w:rFonts w:ascii="Verdana" w:eastAsia="Times New Roman" w:hAnsi="Verdana" w:cs="Times New Roman"/>
          <w:color w:val="000000"/>
          <w:sz w:val="24"/>
          <w:szCs w:val="24"/>
          <w:lang w:val="en"/>
        </w:rPr>
        <w:t xml:space="preserve">. </w:t>
      </w:r>
    </w:p>
    <w:p w14:paraId="51EA113D"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#782 - Changed uses of "_url" in identifiers to "_uri". </w:t>
      </w:r>
    </w:p>
    <w:p w14:paraId="1BA44441"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#703 - Added the PKIX JWK key type for X.509 certificates and consolidated the </w:t>
      </w:r>
      <w:r>
        <w:rPr>
          <w:rStyle w:val="HTML3"/>
          <w:lang w:val="en"/>
        </w:rPr>
        <w:t>x509_uri</w:t>
      </w:r>
      <w:r>
        <w:rPr>
          <w:rFonts w:ascii="Verdana" w:eastAsia="Times New Roman" w:hAnsi="Verdana" w:cs="Times New Roman"/>
          <w:color w:val="000000"/>
          <w:sz w:val="24"/>
          <w:szCs w:val="24"/>
          <w:lang w:val="en"/>
        </w:rPr>
        <w:t xml:space="preserve">, </w:t>
      </w:r>
      <w:r>
        <w:rPr>
          <w:rStyle w:val="HTML3"/>
          <w:lang w:val="en"/>
        </w:rPr>
        <w:t>x509_encryption_uri</w:t>
      </w:r>
      <w:r>
        <w:rPr>
          <w:rFonts w:ascii="Verdana" w:eastAsia="Times New Roman" w:hAnsi="Verdana" w:cs="Times New Roman"/>
          <w:color w:val="000000"/>
          <w:sz w:val="24"/>
          <w:szCs w:val="24"/>
          <w:lang w:val="en"/>
        </w:rPr>
        <w:t xml:space="preserve">, and </w:t>
      </w:r>
      <w:r>
        <w:rPr>
          <w:rStyle w:val="HTML3"/>
          <w:lang w:val="en"/>
        </w:rPr>
        <w:t>jwk_encryption_uri</w:t>
      </w:r>
      <w:r>
        <w:rPr>
          <w:rFonts w:ascii="Verdana" w:eastAsia="Times New Roman" w:hAnsi="Verdana" w:cs="Times New Roman"/>
          <w:color w:val="000000"/>
          <w:sz w:val="24"/>
          <w:szCs w:val="24"/>
          <w:lang w:val="en"/>
        </w:rPr>
        <w:t xml:space="preserve"> parameters into a combined </w:t>
      </w:r>
      <w:r>
        <w:rPr>
          <w:rStyle w:val="HTML3"/>
          <w:lang w:val="en"/>
        </w:rPr>
        <w:t>jwk_uri</w:t>
      </w:r>
      <w:r>
        <w:rPr>
          <w:rFonts w:ascii="Verdana" w:eastAsia="Times New Roman" w:hAnsi="Verdana" w:cs="Times New Roman"/>
          <w:color w:val="000000"/>
          <w:sz w:val="24"/>
          <w:szCs w:val="24"/>
          <w:lang w:val="en"/>
        </w:rPr>
        <w:t xml:space="preserve"> parameter. </w:t>
      </w:r>
    </w:p>
    <w:p w14:paraId="07DB337B"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#786 - Changed the name of </w:t>
      </w:r>
      <w:r>
        <w:rPr>
          <w:rStyle w:val="HTML3"/>
          <w:lang w:val="en"/>
        </w:rPr>
        <w:t>jwk_uri</w:t>
      </w:r>
      <w:r>
        <w:rPr>
          <w:rFonts w:ascii="Verdana" w:eastAsia="Times New Roman" w:hAnsi="Verdana" w:cs="Times New Roman"/>
          <w:color w:val="000000"/>
          <w:sz w:val="24"/>
          <w:szCs w:val="24"/>
          <w:lang w:val="en"/>
        </w:rPr>
        <w:t xml:space="preserve"> to </w:t>
      </w:r>
      <w:r>
        <w:rPr>
          <w:rStyle w:val="HTML3"/>
          <w:lang w:val="en"/>
        </w:rPr>
        <w:t>jwks_uri</w:t>
      </w:r>
      <w:r>
        <w:rPr>
          <w:rFonts w:ascii="Verdana" w:eastAsia="Times New Roman" w:hAnsi="Verdana" w:cs="Times New Roman"/>
          <w:color w:val="000000"/>
          <w:sz w:val="24"/>
          <w:szCs w:val="24"/>
          <w:lang w:val="en"/>
        </w:rPr>
        <w:t xml:space="preserve">. </w:t>
      </w:r>
    </w:p>
    <w:p w14:paraId="7F529C31"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Moved OP metadata list to its own section. </w:t>
      </w:r>
    </w:p>
    <w:p w14:paraId="1F3F11F1"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the </w:t>
      </w:r>
      <w:r>
        <w:rPr>
          <w:rStyle w:val="HTML3"/>
          <w:lang w:val="en"/>
        </w:rPr>
        <w:t>grant_types_supported</w:t>
      </w:r>
      <w:r>
        <w:rPr>
          <w:rFonts w:ascii="Verdana" w:eastAsia="Times New Roman" w:hAnsi="Verdana" w:cs="Times New Roman"/>
          <w:color w:val="000000"/>
          <w:sz w:val="24"/>
          <w:szCs w:val="24"/>
          <w:lang w:val="en"/>
        </w:rPr>
        <w:t xml:space="preserve"> discovery parameter. </w:t>
      </w:r>
    </w:p>
    <w:p w14:paraId="51A0140E"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the </w:t>
      </w:r>
      <w:r>
        <w:rPr>
          <w:rStyle w:val="HTML3"/>
          <w:lang w:val="en"/>
        </w:rPr>
        <w:t>claims_parameter_supported</w:t>
      </w:r>
      <w:r>
        <w:rPr>
          <w:rFonts w:ascii="Verdana" w:eastAsia="Times New Roman" w:hAnsi="Verdana" w:cs="Times New Roman"/>
          <w:color w:val="000000"/>
          <w:sz w:val="24"/>
          <w:szCs w:val="24"/>
          <w:lang w:val="en"/>
        </w:rPr>
        <w:t xml:space="preserve">, </w:t>
      </w:r>
      <w:r>
        <w:rPr>
          <w:rStyle w:val="HTML3"/>
          <w:lang w:val="en"/>
        </w:rPr>
        <w:t>request_parameter_supported</w:t>
      </w:r>
      <w:r>
        <w:rPr>
          <w:rFonts w:ascii="Verdana" w:eastAsia="Times New Roman" w:hAnsi="Verdana" w:cs="Times New Roman"/>
          <w:color w:val="000000"/>
          <w:sz w:val="24"/>
          <w:szCs w:val="24"/>
          <w:lang w:val="en"/>
        </w:rPr>
        <w:t xml:space="preserve">, and </w:t>
      </w:r>
      <w:r>
        <w:rPr>
          <w:rStyle w:val="HTML3"/>
          <w:lang w:val="en"/>
        </w:rPr>
        <w:t>request_uri_parameter_supported</w:t>
      </w:r>
      <w:r>
        <w:rPr>
          <w:rFonts w:ascii="Verdana" w:eastAsia="Times New Roman" w:hAnsi="Verdana" w:cs="Times New Roman"/>
          <w:color w:val="000000"/>
          <w:sz w:val="24"/>
          <w:szCs w:val="24"/>
          <w:lang w:val="en"/>
        </w:rPr>
        <w:t xml:space="preserve"> discovery parameters. </w:t>
      </w:r>
    </w:p>
    <w:p w14:paraId="052E3E32"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#788 - Renamed "OpenID Request Object" to "Request Object". </w:t>
      </w:r>
    </w:p>
    <w:p w14:paraId="5A14C739" w14:textId="77777777" w:rsidR="00C97C33" w:rsidRDefault="00C97C33">
      <w:pPr>
        <w:numPr>
          <w:ilvl w:val="0"/>
          <w:numId w:val="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Use legal </w:t>
      </w:r>
      <w:r>
        <w:rPr>
          <w:rStyle w:val="HTML3"/>
          <w:lang w:val="en"/>
        </w:rPr>
        <w:t>acr</w:t>
      </w:r>
      <w:r>
        <w:rPr>
          <w:rFonts w:ascii="Verdana" w:eastAsia="Times New Roman" w:hAnsi="Verdana" w:cs="Times New Roman"/>
          <w:color w:val="000000"/>
          <w:sz w:val="24"/>
          <w:szCs w:val="24"/>
          <w:lang w:val="en"/>
        </w:rPr>
        <w:t xml:space="preserve"> values in examples. </w:t>
      </w:r>
    </w:p>
    <w:p w14:paraId="6A2BC559"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-12 </w:t>
      </w:r>
    </w:p>
    <w:p w14:paraId="2C3ED9E6" w14:textId="77777777" w:rsidR="00C97C33" w:rsidRDefault="00C97C33">
      <w:pPr>
        <w:numPr>
          <w:ilvl w:val="0"/>
          <w:numId w:val="9"/>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Made the OpenID Foundation Artifact Binding Working Group the change controller for the values registered with IANA. </w:t>
      </w:r>
    </w:p>
    <w:p w14:paraId="023A1BFC" w14:textId="77777777" w:rsidR="00C97C33" w:rsidRDefault="00C97C33">
      <w:pPr>
        <w:numPr>
          <w:ilvl w:val="0"/>
          <w:numId w:val="9"/>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w:t>
      </w:r>
      <w:r>
        <w:rPr>
          <w:rStyle w:val="HTML3"/>
          <w:lang w:val="en"/>
        </w:rPr>
        <w:t>display_values_supported</w:t>
      </w:r>
      <w:r>
        <w:rPr>
          <w:rFonts w:ascii="Verdana" w:eastAsia="Times New Roman" w:hAnsi="Verdana" w:cs="Times New Roman"/>
          <w:color w:val="000000"/>
          <w:sz w:val="24"/>
          <w:szCs w:val="24"/>
          <w:lang w:val="en"/>
        </w:rPr>
        <w:t xml:space="preserve">, </w:t>
      </w:r>
      <w:r>
        <w:rPr>
          <w:rStyle w:val="HTML3"/>
          <w:lang w:val="en"/>
        </w:rPr>
        <w:t>claim_types_supported</w:t>
      </w:r>
      <w:r>
        <w:rPr>
          <w:rFonts w:ascii="Verdana" w:eastAsia="Times New Roman" w:hAnsi="Verdana" w:cs="Times New Roman"/>
          <w:color w:val="000000"/>
          <w:sz w:val="24"/>
          <w:szCs w:val="24"/>
          <w:lang w:val="en"/>
        </w:rPr>
        <w:t xml:space="preserve">, and </w:t>
      </w:r>
      <w:r>
        <w:rPr>
          <w:rStyle w:val="HTML3"/>
          <w:lang w:val="en"/>
        </w:rPr>
        <w:t>claims_supported</w:t>
      </w:r>
      <w:r>
        <w:rPr>
          <w:rFonts w:ascii="Verdana" w:eastAsia="Times New Roman" w:hAnsi="Verdana" w:cs="Times New Roman"/>
          <w:color w:val="000000"/>
          <w:sz w:val="24"/>
          <w:szCs w:val="24"/>
          <w:lang w:val="en"/>
        </w:rPr>
        <w:t xml:space="preserve"> discovery elements, fixing issue #656. </w:t>
      </w:r>
    </w:p>
    <w:p w14:paraId="0A503458" w14:textId="77777777" w:rsidR="00C97C33" w:rsidRDefault="00C97C33">
      <w:pPr>
        <w:numPr>
          <w:ilvl w:val="0"/>
          <w:numId w:val="9"/>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Implementation Considerations section. </w:t>
      </w:r>
    </w:p>
    <w:p w14:paraId="41F4C460" w14:textId="77777777" w:rsidR="00C97C33" w:rsidRDefault="00C97C33">
      <w:pPr>
        <w:numPr>
          <w:ilvl w:val="0"/>
          <w:numId w:val="9"/>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#656 - Changed </w:t>
      </w:r>
      <w:r>
        <w:rPr>
          <w:rStyle w:val="HTML3"/>
          <w:lang w:val="en"/>
        </w:rPr>
        <w:t>token_endpoint_auth_type</w:t>
      </w:r>
      <w:r>
        <w:rPr>
          <w:rFonts w:ascii="Verdana" w:eastAsia="Times New Roman" w:hAnsi="Verdana" w:cs="Times New Roman"/>
          <w:color w:val="000000"/>
          <w:sz w:val="24"/>
          <w:szCs w:val="24"/>
          <w:lang w:val="en"/>
        </w:rPr>
        <w:t xml:space="preserve"> to </w:t>
      </w:r>
      <w:r>
        <w:rPr>
          <w:rStyle w:val="HTML3"/>
          <w:lang w:val="en"/>
        </w:rPr>
        <w:t>token_endpoint_auth_method</w:t>
      </w:r>
      <w:r>
        <w:rPr>
          <w:rFonts w:ascii="Verdana" w:eastAsia="Times New Roman" w:hAnsi="Verdana" w:cs="Times New Roman"/>
          <w:color w:val="000000"/>
          <w:sz w:val="24"/>
          <w:szCs w:val="24"/>
          <w:lang w:val="en"/>
        </w:rPr>
        <w:t xml:space="preserve"> and </w:t>
      </w:r>
      <w:r>
        <w:rPr>
          <w:rStyle w:val="HTML3"/>
          <w:lang w:val="en"/>
        </w:rPr>
        <w:t>token_endpoint_auth_types_supported</w:t>
      </w:r>
      <w:r>
        <w:rPr>
          <w:rFonts w:ascii="Verdana" w:eastAsia="Times New Roman" w:hAnsi="Verdana" w:cs="Times New Roman"/>
          <w:color w:val="000000"/>
          <w:sz w:val="24"/>
          <w:szCs w:val="24"/>
          <w:lang w:val="en"/>
        </w:rPr>
        <w:t xml:space="preserve"> to </w:t>
      </w:r>
      <w:r>
        <w:rPr>
          <w:rStyle w:val="HTML3"/>
          <w:lang w:val="en"/>
        </w:rPr>
        <w:t>token_endpoint_auth_methods_supported</w:t>
      </w:r>
      <w:r>
        <w:rPr>
          <w:rFonts w:ascii="Verdana" w:eastAsia="Times New Roman" w:hAnsi="Verdana" w:cs="Times New Roman"/>
          <w:color w:val="000000"/>
          <w:sz w:val="24"/>
          <w:szCs w:val="24"/>
          <w:lang w:val="en"/>
        </w:rPr>
        <w:t xml:space="preserve">. </w:t>
      </w:r>
    </w:p>
    <w:p w14:paraId="661E6E61" w14:textId="77777777" w:rsidR="00C97C33" w:rsidRDefault="00C97C33">
      <w:pPr>
        <w:numPr>
          <w:ilvl w:val="0"/>
          <w:numId w:val="9"/>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#697 - Added </w:t>
      </w:r>
      <w:r>
        <w:rPr>
          <w:rStyle w:val="HTML3"/>
          <w:lang w:val="en"/>
        </w:rPr>
        <w:t>service_documentation</w:t>
      </w:r>
      <w:r>
        <w:rPr>
          <w:rFonts w:ascii="Verdana" w:eastAsia="Times New Roman" w:hAnsi="Verdana" w:cs="Times New Roman"/>
          <w:color w:val="000000"/>
          <w:sz w:val="24"/>
          <w:szCs w:val="24"/>
          <w:lang w:val="en"/>
        </w:rPr>
        <w:t xml:space="preserve"> to enable OPs not supporting dynamic registration to say how to register clients. </w:t>
      </w:r>
    </w:p>
    <w:p w14:paraId="387D7626" w14:textId="77777777" w:rsidR="00C97C33" w:rsidRDefault="00C97C33">
      <w:pPr>
        <w:numPr>
          <w:ilvl w:val="0"/>
          <w:numId w:val="9"/>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#698 - Inconsistent use of articles. </w:t>
      </w:r>
    </w:p>
    <w:p w14:paraId="402A73C2" w14:textId="77777777" w:rsidR="00C97C33" w:rsidRDefault="00C97C33">
      <w:pPr>
        <w:numPr>
          <w:ilvl w:val="0"/>
          <w:numId w:val="9"/>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#628 - Defined REQUIRED, RECOMMENDED, and OPTIONAL discovery elements. </w:t>
      </w:r>
    </w:p>
    <w:p w14:paraId="37A7BF28" w14:textId="77777777" w:rsidR="00C97C33" w:rsidRDefault="00C97C33">
      <w:pPr>
        <w:numPr>
          <w:ilvl w:val="0"/>
          <w:numId w:val="9"/>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Naming consistency changes. Renamed </w:t>
      </w:r>
      <w:r>
        <w:rPr>
          <w:rStyle w:val="HTML3"/>
          <w:lang w:val="en"/>
        </w:rPr>
        <w:t>check_session_iframe_url</w:t>
      </w:r>
      <w:r>
        <w:rPr>
          <w:rFonts w:ascii="Verdana" w:eastAsia="Times New Roman" w:hAnsi="Verdana" w:cs="Times New Roman"/>
          <w:color w:val="000000"/>
          <w:sz w:val="24"/>
          <w:szCs w:val="24"/>
          <w:lang w:val="en"/>
        </w:rPr>
        <w:t xml:space="preserve"> to </w:t>
      </w:r>
      <w:r>
        <w:rPr>
          <w:rStyle w:val="HTML3"/>
          <w:lang w:val="en"/>
        </w:rPr>
        <w:t>check_session_iframe</w:t>
      </w:r>
      <w:r>
        <w:rPr>
          <w:rFonts w:ascii="Verdana" w:eastAsia="Times New Roman" w:hAnsi="Verdana" w:cs="Times New Roman"/>
          <w:color w:val="000000"/>
          <w:sz w:val="24"/>
          <w:szCs w:val="24"/>
          <w:lang w:val="en"/>
        </w:rPr>
        <w:t xml:space="preserve"> and </w:t>
      </w:r>
      <w:r>
        <w:rPr>
          <w:rStyle w:val="HTML3"/>
          <w:lang w:val="en"/>
        </w:rPr>
        <w:t>end_session_endpoint_url</w:t>
      </w:r>
      <w:r>
        <w:rPr>
          <w:rFonts w:ascii="Verdana" w:eastAsia="Times New Roman" w:hAnsi="Verdana" w:cs="Times New Roman"/>
          <w:color w:val="000000"/>
          <w:sz w:val="24"/>
          <w:szCs w:val="24"/>
          <w:lang w:val="en"/>
        </w:rPr>
        <w:t xml:space="preserve"> back to </w:t>
      </w:r>
      <w:r>
        <w:rPr>
          <w:rStyle w:val="HTML3"/>
          <w:lang w:val="en"/>
        </w:rPr>
        <w:t>end_session_endpoint</w:t>
      </w:r>
      <w:r>
        <w:rPr>
          <w:rFonts w:ascii="Verdana" w:eastAsia="Times New Roman" w:hAnsi="Verdana" w:cs="Times New Roman"/>
          <w:color w:val="000000"/>
          <w:sz w:val="24"/>
          <w:szCs w:val="24"/>
          <w:lang w:val="en"/>
        </w:rPr>
        <w:t xml:space="preserve">. </w:t>
      </w:r>
    </w:p>
    <w:p w14:paraId="395D27AA" w14:textId="77777777" w:rsidR="00C97C33" w:rsidRDefault="00C97C33">
      <w:pPr>
        <w:numPr>
          <w:ilvl w:val="0"/>
          <w:numId w:val="9"/>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#705 - Switched from using Simple Web Discovery to </w:t>
      </w:r>
      <w:r>
        <w:rPr>
          <w:rFonts w:ascii="Verdana" w:eastAsia="Times New Roman" w:hAnsi="Verdana" w:cs="Times New Roman"/>
          <w:color w:val="000000"/>
          <w:sz w:val="24"/>
          <w:szCs w:val="24"/>
          <w:lang w:val="en"/>
        </w:rPr>
        <w:fldChar w:fldCharType="begin"/>
      </w:r>
      <w:r>
        <w:rPr>
          <w:rFonts w:ascii="Verdana" w:eastAsia="Times New Roman" w:hAnsi="Verdana" w:cs="Times New Roman"/>
          <w:color w:val="000000"/>
          <w:sz w:val="24"/>
          <w:szCs w:val="24"/>
          <w:lang w:val="en"/>
        </w:rPr>
        <w:instrText xml:space="preserve"> HYPERLINK "" \l "I-D.ietf-appsawg-webfinger" </w:instrText>
      </w:r>
      <w:r>
        <w:rPr>
          <w:rFonts w:ascii="Verdana" w:eastAsia="Times New Roman" w:hAnsi="Verdana" w:cs="Times New Roman"/>
          <w:color w:val="000000"/>
          <w:sz w:val="24"/>
          <w:szCs w:val="24"/>
          <w:lang w:val="en"/>
        </w:rPr>
        <w:fldChar w:fldCharType="separate"/>
      </w:r>
      <w:r>
        <w:rPr>
          <w:rFonts w:ascii="Verdana" w:eastAsia="Times New Roman" w:hAnsi="Verdana" w:cs="Times New Roman"/>
          <w:b/>
          <w:bCs/>
          <w:color w:val="990000"/>
          <w:sz w:val="24"/>
          <w:szCs w:val="24"/>
          <w:lang w:val="en"/>
        </w:rPr>
        <w:t>WebFinger (</w:t>
      </w:r>
      <w:r>
        <w:rPr>
          <w:rStyle w:val="info"/>
          <w:rFonts w:ascii="Verdana" w:eastAsia="Times New Roman" w:hAnsi="Verdana" w:cs="Times New Roman"/>
          <w:b/>
          <w:bCs/>
          <w:color w:val="990000"/>
          <w:sz w:val="24"/>
          <w:szCs w:val="24"/>
          <w:lang w:val="en"/>
        </w:rPr>
        <w:t>Jones, P., Salgueiro, G., and J. Smarr, “WebFinger,” May 2013.</w:t>
      </w:r>
      <w:r>
        <w:rPr>
          <w:rFonts w:ascii="Verdana" w:eastAsia="Times New Roman" w:hAnsi="Verdana" w:cs="Times New Roman"/>
          <w:b/>
          <w:bCs/>
          <w:color w:val="990000"/>
          <w:sz w:val="24"/>
          <w:szCs w:val="24"/>
          <w:lang w:val="en"/>
        </w:rPr>
        <w:t>)</w:t>
      </w:r>
      <w:r>
        <w:rPr>
          <w:rFonts w:ascii="Verdana" w:eastAsia="Times New Roman" w:hAnsi="Verdana" w:cs="Times New Roman"/>
          <w:color w:val="000000"/>
          <w:sz w:val="24"/>
          <w:szCs w:val="24"/>
          <w:lang w:val="en"/>
        </w:rPr>
        <w:fldChar w:fldCharType="end"/>
      </w:r>
      <w:r>
        <w:rPr>
          <w:rFonts w:ascii="Verdana" w:eastAsia="Times New Roman" w:hAnsi="Verdana" w:cs="Times New Roman"/>
          <w:color w:val="000000"/>
          <w:sz w:val="24"/>
          <w:szCs w:val="24"/>
          <w:lang w:val="en"/>
        </w:rPr>
        <w:t xml:space="preserve"> [I</w:t>
      </w:r>
      <w:r>
        <w:rPr>
          <w:rFonts w:ascii="Verdana" w:eastAsia="Times New Roman" w:hAnsi="Verdana" w:cs="Times New Roman"/>
          <w:color w:val="000000"/>
          <w:sz w:val="24"/>
          <w:szCs w:val="24"/>
          <w:lang w:val="en"/>
        </w:rPr>
        <w:noBreakHyphen/>
        <w:t>D.ietf</w:t>
      </w:r>
      <w:r>
        <w:rPr>
          <w:rFonts w:ascii="Verdana" w:eastAsia="Times New Roman" w:hAnsi="Verdana" w:cs="Times New Roman"/>
          <w:color w:val="000000"/>
          <w:sz w:val="24"/>
          <w:szCs w:val="24"/>
          <w:lang w:val="en"/>
        </w:rPr>
        <w:noBreakHyphen/>
        <w:t>appsawg</w:t>
      </w:r>
      <w:r>
        <w:rPr>
          <w:rFonts w:ascii="Verdana" w:eastAsia="Times New Roman" w:hAnsi="Verdana" w:cs="Times New Roman"/>
          <w:color w:val="000000"/>
          <w:sz w:val="24"/>
          <w:szCs w:val="24"/>
          <w:lang w:val="en"/>
        </w:rPr>
        <w:noBreakHyphen/>
        <w:t xml:space="preserve">webfinger]. This also means that Identifiers using e-mail address syntax are prefixed by the </w:t>
      </w:r>
      <w:r>
        <w:rPr>
          <w:rStyle w:val="HTML3"/>
          <w:lang w:val="en"/>
        </w:rPr>
        <w:t>acct:</w:t>
      </w:r>
      <w:r>
        <w:rPr>
          <w:rFonts w:ascii="Verdana" w:eastAsia="Times New Roman" w:hAnsi="Verdana" w:cs="Times New Roman"/>
          <w:color w:val="000000"/>
          <w:sz w:val="24"/>
          <w:szCs w:val="24"/>
          <w:lang w:val="en"/>
        </w:rPr>
        <w:t xml:space="preserve"> scheme when passed as </w:t>
      </w:r>
      <w:r>
        <w:rPr>
          <w:rStyle w:val="HTML3"/>
          <w:lang w:val="en"/>
        </w:rPr>
        <w:t>resource</w:t>
      </w:r>
      <w:r>
        <w:rPr>
          <w:rFonts w:ascii="Verdana" w:eastAsia="Times New Roman" w:hAnsi="Verdana" w:cs="Times New Roman"/>
          <w:color w:val="000000"/>
          <w:sz w:val="24"/>
          <w:szCs w:val="24"/>
          <w:lang w:val="en"/>
        </w:rPr>
        <w:t xml:space="preserve"> parameters to WebFinger. </w:t>
      </w:r>
    </w:p>
    <w:p w14:paraId="45C77F32"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-11 </w:t>
      </w:r>
    </w:p>
    <w:p w14:paraId="11678439" w14:textId="77777777" w:rsidR="00C97C33" w:rsidRDefault="00C97C33">
      <w:pPr>
        <w:numPr>
          <w:ilvl w:val="0"/>
          <w:numId w:val="10"/>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#687 - Inconsistency between </w:t>
      </w:r>
      <w:r>
        <w:rPr>
          <w:rStyle w:val="HTML3"/>
          <w:lang w:val="en"/>
        </w:rPr>
        <w:t>user_id</w:t>
      </w:r>
      <w:r>
        <w:rPr>
          <w:rFonts w:ascii="Verdana" w:eastAsia="Times New Roman" w:hAnsi="Verdana" w:cs="Times New Roman"/>
          <w:color w:val="000000"/>
          <w:sz w:val="24"/>
          <w:szCs w:val="24"/>
          <w:lang w:val="en"/>
        </w:rPr>
        <w:t xml:space="preserve"> and </w:t>
      </w:r>
      <w:r>
        <w:rPr>
          <w:rStyle w:val="HTML3"/>
          <w:lang w:val="en"/>
        </w:rPr>
        <w:t>prn</w:t>
      </w:r>
      <w:r>
        <w:rPr>
          <w:rFonts w:ascii="Verdana" w:eastAsia="Times New Roman" w:hAnsi="Verdana" w:cs="Times New Roman"/>
          <w:color w:val="000000"/>
          <w:sz w:val="24"/>
          <w:szCs w:val="24"/>
          <w:lang w:val="en"/>
        </w:rPr>
        <w:t xml:space="preserve"> claims. The fix changed these names: user_id -&gt; sub, user_id_types_supported -&gt; subject_types_supported, user_id_type -&gt; subject_type, and prn -&gt; sub. </w:t>
      </w:r>
    </w:p>
    <w:p w14:paraId="4B483721" w14:textId="77777777" w:rsidR="00C97C33" w:rsidRDefault="00C97C33">
      <w:pPr>
        <w:numPr>
          <w:ilvl w:val="0"/>
          <w:numId w:val="10"/>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Renamed </w:t>
      </w:r>
      <w:r>
        <w:rPr>
          <w:rStyle w:val="HTML3"/>
          <w:lang w:val="en"/>
        </w:rPr>
        <w:t>acrs_supported</w:t>
      </w:r>
      <w:r>
        <w:rPr>
          <w:rFonts w:ascii="Verdana" w:eastAsia="Times New Roman" w:hAnsi="Verdana" w:cs="Times New Roman"/>
          <w:color w:val="000000"/>
          <w:sz w:val="24"/>
          <w:szCs w:val="24"/>
          <w:lang w:val="en"/>
        </w:rPr>
        <w:t xml:space="preserve"> to </w:t>
      </w:r>
      <w:r>
        <w:rPr>
          <w:rStyle w:val="HTML3"/>
          <w:lang w:val="en"/>
        </w:rPr>
        <w:t>acr_values_supported</w:t>
      </w:r>
      <w:r>
        <w:rPr>
          <w:rFonts w:ascii="Verdana" w:eastAsia="Times New Roman" w:hAnsi="Verdana" w:cs="Times New Roman"/>
          <w:color w:val="000000"/>
          <w:sz w:val="24"/>
          <w:szCs w:val="24"/>
          <w:lang w:val="en"/>
        </w:rPr>
        <w:t xml:space="preserve"> for naming consistency. </w:t>
      </w:r>
    </w:p>
    <w:p w14:paraId="2C77BE36" w14:textId="77777777" w:rsidR="00C97C33" w:rsidRDefault="00C97C33">
      <w:pPr>
        <w:numPr>
          <w:ilvl w:val="0"/>
          <w:numId w:val="10"/>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#676 Allow port number to be specified for e-mail syntax identifiers. </w:t>
      </w:r>
    </w:p>
    <w:p w14:paraId="08C8F390" w14:textId="77777777" w:rsidR="00C97C33" w:rsidRDefault="00C97C33">
      <w:pPr>
        <w:numPr>
          <w:ilvl w:val="0"/>
          <w:numId w:val="10"/>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Improved the fix for #625 Scheme extraction. </w:t>
      </w:r>
    </w:p>
    <w:p w14:paraId="20349BE7" w14:textId="77777777" w:rsidR="00C97C33" w:rsidRDefault="00C97C33">
      <w:pPr>
        <w:numPr>
          <w:ilvl w:val="0"/>
          <w:numId w:val="10"/>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Clarified that </w:t>
      </w:r>
      <w:r>
        <w:rPr>
          <w:rStyle w:val="HTML3"/>
          <w:lang w:val="en"/>
        </w:rPr>
        <w:t>jwk_url</w:t>
      </w:r>
      <w:r>
        <w:rPr>
          <w:rFonts w:ascii="Verdana" w:eastAsia="Times New Roman" w:hAnsi="Verdana" w:cs="Times New Roman"/>
          <w:color w:val="000000"/>
          <w:sz w:val="24"/>
          <w:szCs w:val="24"/>
          <w:lang w:val="en"/>
        </w:rPr>
        <w:t xml:space="preserve"> and </w:t>
      </w:r>
      <w:r>
        <w:rPr>
          <w:rStyle w:val="HTML3"/>
          <w:lang w:val="en"/>
        </w:rPr>
        <w:t>jwk_encryption_url</w:t>
      </w:r>
      <w:r>
        <w:rPr>
          <w:rFonts w:ascii="Verdana" w:eastAsia="Times New Roman" w:hAnsi="Verdana" w:cs="Times New Roman"/>
          <w:color w:val="000000"/>
          <w:sz w:val="24"/>
          <w:szCs w:val="24"/>
          <w:lang w:val="en"/>
        </w:rPr>
        <w:t xml:space="preserve"> refer to documents containing JWK Sets - not single JWK keys. </w:t>
      </w:r>
    </w:p>
    <w:p w14:paraId="1D4DB66D"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-10 </w:t>
      </w:r>
    </w:p>
    <w:p w14:paraId="495C2E57" w14:textId="77777777" w:rsidR="00C97C33" w:rsidRDefault="00C97C33">
      <w:pPr>
        <w:numPr>
          <w:ilvl w:val="0"/>
          <w:numId w:val="11"/>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#621 Changed Identifier definition </w:t>
      </w:r>
    </w:p>
    <w:p w14:paraId="706AA907" w14:textId="77777777" w:rsidR="00C97C33" w:rsidRDefault="00C97C33">
      <w:pPr>
        <w:numPr>
          <w:ilvl w:val="0"/>
          <w:numId w:val="11"/>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#625 Scheme extraction </w:t>
      </w:r>
    </w:p>
    <w:p w14:paraId="46E36130" w14:textId="77777777" w:rsidR="00C97C33" w:rsidRDefault="00C97C33">
      <w:pPr>
        <w:numPr>
          <w:ilvl w:val="0"/>
          <w:numId w:val="11"/>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#652 Identifier normalization </w:t>
      </w:r>
    </w:p>
    <w:p w14:paraId="1C143ACB" w14:textId="77777777" w:rsidR="00C97C33" w:rsidRDefault="00C97C33">
      <w:pPr>
        <w:numPr>
          <w:ilvl w:val="0"/>
          <w:numId w:val="11"/>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#640 Added check_session_endpoint and end_session_endpoint </w:t>
      </w:r>
    </w:p>
    <w:p w14:paraId="4F2034BE" w14:textId="77777777" w:rsidR="00C97C33" w:rsidRDefault="00C97C33">
      <w:pPr>
        <w:numPr>
          <w:ilvl w:val="0"/>
          <w:numId w:val="11"/>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#627 Configuration response must be 200 OK </w:t>
      </w:r>
    </w:p>
    <w:p w14:paraId="2194434E" w14:textId="77777777" w:rsidR="00C97C33" w:rsidRDefault="00C97C33">
      <w:pPr>
        <w:numPr>
          <w:ilvl w:val="0"/>
          <w:numId w:val="11"/>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updated OAuth reference </w:t>
      </w:r>
    </w:p>
    <w:p w14:paraId="4FE6B87D" w14:textId="77777777" w:rsidR="00C97C33" w:rsidRDefault="00C97C33">
      <w:pPr>
        <w:numPr>
          <w:ilvl w:val="0"/>
          <w:numId w:val="11"/>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Clarify the use of .well-known as part of a path for multi-tenant </w:t>
      </w:r>
    </w:p>
    <w:p w14:paraId="6140733E" w14:textId="77777777" w:rsidR="00C97C33" w:rsidRDefault="00C97C33">
      <w:pPr>
        <w:numPr>
          <w:ilvl w:val="0"/>
          <w:numId w:val="11"/>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Fixes #665 Add client_secret_jwt to token_endpoint_auth_algs_supported </w:t>
      </w:r>
    </w:p>
    <w:p w14:paraId="0091F794" w14:textId="77777777" w:rsidR="00C97C33" w:rsidRDefault="00C97C33">
      <w:pPr>
        <w:numPr>
          <w:ilvl w:val="0"/>
          <w:numId w:val="11"/>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#614 - Discovery - 3.2 Distinguishing between signature and integrity parameters for HMAC algorithms. This fix tracks the parameter changes made to the JWE spec in draft-ietf-jose-json-web-encryption-06. It deletes the parameters {userinfo,id_token}_encrypted_response_int. It replaces the parameters {userinfo,id_token,request_object,token_endpoint}_algs_supported with {userinfo,id_token,request_object,token_endpoint}_signing_alg_values_supported and {userinfo,id_token,request_object,token_endpoint}_encryption_{alg,enc}_values_supported. </w:t>
      </w:r>
    </w:p>
    <w:p w14:paraId="7AD3AB60" w14:textId="77777777" w:rsidR="00C97C33" w:rsidRDefault="00C97C33">
      <w:pPr>
        <w:numPr>
          <w:ilvl w:val="0"/>
          <w:numId w:val="11"/>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#666 - JWS signature validation vs. verification. </w:t>
      </w:r>
    </w:p>
    <w:p w14:paraId="25626E13" w14:textId="77777777" w:rsidR="00C97C33" w:rsidRDefault="00C97C33">
      <w:pPr>
        <w:numPr>
          <w:ilvl w:val="0"/>
          <w:numId w:val="11"/>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section on Redirection, since it was removed from Simple Web Discovery in favor of the "simple-web-discovery" domain prefix. </w:t>
      </w:r>
    </w:p>
    <w:p w14:paraId="4C259902" w14:textId="77777777" w:rsidR="00C97C33" w:rsidRDefault="00C97C33">
      <w:pPr>
        <w:numPr>
          <w:ilvl w:val="0"/>
          <w:numId w:val="11"/>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Referenced OAuth 2.0 RFC -- RFC 6749. </w:t>
      </w:r>
    </w:p>
    <w:p w14:paraId="596BADDA"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-09</w:t>
      </w:r>
    </w:p>
    <w:p w14:paraId="12F97304" w14:textId="77777777" w:rsidR="00C97C33" w:rsidRDefault="00C97C33">
      <w:pPr>
        <w:numPr>
          <w:ilvl w:val="0"/>
          <w:numId w:val="12"/>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Check ID Endpoint, per issue #570 </w:t>
      </w:r>
    </w:p>
    <w:p w14:paraId="06BE2CBC" w14:textId="77777777" w:rsidR="00C97C33" w:rsidRDefault="00C97C33">
      <w:pPr>
        <w:numPr>
          <w:ilvl w:val="0"/>
          <w:numId w:val="12"/>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PAPE Reference to the Informative References, per issue #574 </w:t>
      </w:r>
    </w:p>
    <w:p w14:paraId="48C6D853" w14:textId="77777777" w:rsidR="00C97C33" w:rsidRDefault="00C97C33">
      <w:pPr>
        <w:numPr>
          <w:ilvl w:val="0"/>
          <w:numId w:val="12"/>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"id_token" response type as being MTI for OpenID Providers </w:t>
      </w:r>
    </w:p>
    <w:p w14:paraId="0F65D28E" w14:textId="77777777" w:rsidR="00C97C33" w:rsidRDefault="00C97C33">
      <w:pPr>
        <w:numPr>
          <w:ilvl w:val="0"/>
          <w:numId w:val="12"/>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default OpenID Request Object signing algorithm to RS256, per issue #571 </w:t>
      </w:r>
    </w:p>
    <w:p w14:paraId="504B425D" w14:textId="77777777" w:rsidR="00C97C33" w:rsidRDefault="00C97C33">
      <w:pPr>
        <w:numPr>
          <w:ilvl w:val="0"/>
          <w:numId w:val="12"/>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Use standards track version of JSON Web Token spec (draft-ietf-oauth-json-web-token) </w:t>
      </w:r>
    </w:p>
    <w:p w14:paraId="723DCD23"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-08</w:t>
      </w:r>
    </w:p>
    <w:p w14:paraId="47F3B25F" w14:textId="77777777" w:rsidR="00C97C33" w:rsidRDefault="00C97C33">
      <w:pPr>
        <w:numPr>
          <w:ilvl w:val="0"/>
          <w:numId w:val="13"/>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 the no path component restriction from issuer, per issue #513 </w:t>
      </w:r>
    </w:p>
    <w:p w14:paraId="6B0ECDB0" w14:textId="77777777" w:rsidR="00C97C33" w:rsidRDefault="00C97C33">
      <w:pPr>
        <w:numPr>
          <w:ilvl w:val="0"/>
          <w:numId w:val="13"/>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Updated Notices </w:t>
      </w:r>
    </w:p>
    <w:p w14:paraId="31F5B759" w14:textId="77777777" w:rsidR="00C97C33" w:rsidRDefault="00C97C33">
      <w:pPr>
        <w:numPr>
          <w:ilvl w:val="0"/>
          <w:numId w:val="13"/>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Updated References </w:t>
      </w:r>
    </w:p>
    <w:p w14:paraId="3A87A614"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-07</w:t>
      </w:r>
    </w:p>
    <w:p w14:paraId="00FB1174"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Rename iso29115_supported to acrs_supported </w:t>
      </w:r>
    </w:p>
    <w:p w14:paraId="3AD94DDB"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Rename jwk_document to jwk_url </w:t>
      </w:r>
    </w:p>
    <w:p w14:paraId="3D8CA5AC"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specify full email address to be used for the principal parameter </w:t>
      </w:r>
    </w:p>
    <w:p w14:paraId="57BC97FE"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token_endpoint_auth_types_supported for list of Token Endpoint authentication types </w:t>
      </w:r>
    </w:p>
    <w:p w14:paraId="791FC350"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token_endpoint_auth_algs_supported for Token Endpoint supported authentication algorithms </w:t>
      </w:r>
    </w:p>
    <w:p w14:paraId="5294BE4F"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'pairwise' and 'public' to supported identifier types </w:t>
      </w:r>
    </w:p>
    <w:p w14:paraId="2F55CC6B"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valid signature and encryption algorithms for OpenID Request Object </w:t>
      </w:r>
    </w:p>
    <w:p w14:paraId="098FF80C"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URLs for JWK and X509 encryption keys </w:t>
      </w:r>
    </w:p>
    <w:p w14:paraId="732B894C"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Use RFC 6125 to verify TLS endpoints </w:t>
      </w:r>
    </w:p>
    <w:p w14:paraId="683F1780"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fallback mechanism when discovery endpoint is unreachable </w:t>
      </w:r>
    </w:p>
    <w:p w14:paraId="5775831C"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Account URI scheme </w:t>
      </w:r>
    </w:p>
    <w:p w14:paraId="52339B71"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'contact' to 'contacts', 'redirect_uri' to 'redirect_uris' </w:t>
      </w:r>
    </w:p>
    <w:p w14:paraId="20DF28D3"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section about string comparison rules needed </w:t>
      </w:r>
    </w:p>
    <w:p w14:paraId="2C2DFA46"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Allows extensions to identifier normalization via specifications </w:t>
      </w:r>
    </w:p>
    <w:p w14:paraId="7AE71E2D"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Clarifies the host in a URL </w:t>
      </w:r>
    </w:p>
    <w:p w14:paraId="0F7DA0E2"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 John Bradley email and affiliation for Implementer's Draft </w:t>
      </w:r>
    </w:p>
    <w:p w14:paraId="6191AD61"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flows_supported to response_types_supported </w:t>
      </w:r>
    </w:p>
    <w:p w14:paraId="2CB553AE"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Register openid-configuration .well-known path in IANA Considerations </w:t>
      </w:r>
    </w:p>
    <w:p w14:paraId="43581433" w14:textId="77777777" w:rsidR="00C97C33" w:rsidRDefault="00C97C33">
      <w:pPr>
        <w:numPr>
          <w:ilvl w:val="0"/>
          <w:numId w:val="14"/>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Corrected instances of x509_url_encryption to x509_encryption_url and jwk_url_encryption to jwk_encryption_url </w:t>
      </w:r>
    </w:p>
    <w:p w14:paraId="250BC823"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-06</w:t>
      </w:r>
    </w:p>
    <w:p w14:paraId="5009B7DD" w14:textId="77777777" w:rsidR="00C97C33" w:rsidRDefault="00C97C33">
      <w:pPr>
        <w:numPr>
          <w:ilvl w:val="0"/>
          <w:numId w:val="15"/>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Check Session Endpoint to Check ID Endpoint to match Basic. </w:t>
      </w:r>
    </w:p>
    <w:p w14:paraId="1FDF6843" w14:textId="77777777" w:rsidR="00C97C33" w:rsidRDefault="00C97C33">
      <w:pPr>
        <w:numPr>
          <w:ilvl w:val="0"/>
          <w:numId w:val="15"/>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certs_url to x509_url to match registration and JWE format. </w:t>
      </w:r>
    </w:p>
    <w:p w14:paraId="58AF970C"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-05</w:t>
      </w:r>
    </w:p>
    <w:p w14:paraId="634296DA" w14:textId="77777777" w:rsidR="00C97C33" w:rsidRDefault="00C97C33">
      <w:pPr>
        <w:numPr>
          <w:ilvl w:val="0"/>
          <w:numId w:val="16"/>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Ticket #46 Added text to 3.3 </w:t>
      </w:r>
    </w:p>
    <w:p w14:paraId="0CA20DD4" w14:textId="77777777" w:rsidR="00C97C33" w:rsidRDefault="00C97C33">
      <w:pPr>
        <w:numPr>
          <w:ilvl w:val="0"/>
          <w:numId w:val="16"/>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Deleted duplicate check session endpoint from 4.2 </w:t>
      </w:r>
    </w:p>
    <w:p w14:paraId="3FF92F52" w14:textId="77777777" w:rsidR="00C97C33" w:rsidRDefault="00C97C33">
      <w:pPr>
        <w:numPr>
          <w:ilvl w:val="0"/>
          <w:numId w:val="16"/>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Ticket #40 Added clarification of issuer url to 4.2 </w:t>
      </w:r>
    </w:p>
    <w:p w14:paraId="55992432" w14:textId="77777777" w:rsidR="00C97C33" w:rsidRDefault="00C97C33">
      <w:pPr>
        <w:numPr>
          <w:ilvl w:val="0"/>
          <w:numId w:val="16"/>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Ticket #39 Cleaned up issuer examples and added verification text. </w:t>
      </w:r>
    </w:p>
    <w:p w14:paraId="6F0E6FF9"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-04 </w:t>
      </w:r>
    </w:p>
    <w:p w14:paraId="17EA8D2F" w14:textId="77777777" w:rsidR="00C97C33" w:rsidRDefault="00C97C33">
      <w:pPr>
        <w:numPr>
          <w:ilvl w:val="0"/>
          <w:numId w:val="17"/>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Changes associated with renaming "Lite" to "Basic Client" and replacing "Core" and "Framework" with "Messages" and "Standard". </w:t>
      </w:r>
    </w:p>
    <w:p w14:paraId="1C3702F1" w14:textId="77777777" w:rsidR="00C97C33" w:rsidRDefault="00C97C33">
      <w:pPr>
        <w:numPr>
          <w:ilvl w:val="0"/>
          <w:numId w:val="17"/>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Numerous cleanups, including updating references. </w:t>
      </w:r>
    </w:p>
    <w:p w14:paraId="05789A3E"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-03 </w:t>
      </w:r>
    </w:p>
    <w:p w14:paraId="7EC1E2F5" w14:textId="77777777" w:rsidR="00C97C33" w:rsidRDefault="00C97C33">
      <w:pPr>
        <w:numPr>
          <w:ilvl w:val="0"/>
          <w:numId w:val="18"/>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Corrected examples. </w:t>
      </w:r>
    </w:p>
    <w:p w14:paraId="6F2CD82C"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-02 </w:t>
      </w:r>
    </w:p>
    <w:p w14:paraId="266E03E6" w14:textId="77777777" w:rsidR="00C97C33" w:rsidRDefault="00C97C33">
      <w:pPr>
        <w:numPr>
          <w:ilvl w:val="0"/>
          <w:numId w:val="19"/>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Correct issues raised by Johnny Bufu and discussed on the 7-Jul-11 working group call. </w:t>
      </w:r>
    </w:p>
    <w:p w14:paraId="65986864"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-01 </w:t>
      </w:r>
    </w:p>
    <w:p w14:paraId="22E9BC5E" w14:textId="77777777" w:rsidR="00C97C33" w:rsidRDefault="00C97C33">
      <w:pPr>
        <w:numPr>
          <w:ilvl w:val="0"/>
          <w:numId w:val="20"/>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Incorporate working group decisions from 5-Jul-11 spec call. </w:t>
      </w:r>
    </w:p>
    <w:p w14:paraId="7BEC152C" w14:textId="77777777" w:rsidR="00C97C33" w:rsidRDefault="00C97C33">
      <w:pPr>
        <w:numPr>
          <w:ilvl w:val="0"/>
          <w:numId w:val="20"/>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Consistency and cleanup pass, including removing unused references. </w:t>
      </w:r>
    </w:p>
    <w:p w14:paraId="2AF52D93" w14:textId="77777777" w:rsidR="00C97C33" w:rsidRDefault="00C97C33">
      <w:pPr>
        <w:pStyle w:val="Web"/>
        <w:divId w:val="1052579284"/>
        <w:rPr>
          <w:rFonts w:ascii="Verdana" w:hAnsi="Verdana"/>
          <w:color w:val="000000"/>
          <w:sz w:val="24"/>
          <w:szCs w:val="24"/>
          <w:lang w:val="en"/>
        </w:rPr>
      </w:pPr>
      <w:r>
        <w:rPr>
          <w:rFonts w:ascii="Verdana" w:hAnsi="Verdana"/>
          <w:color w:val="000000"/>
          <w:sz w:val="24"/>
          <w:szCs w:val="24"/>
          <w:lang w:val="en"/>
        </w:rPr>
        <w:t xml:space="preserve">-00 </w:t>
      </w:r>
    </w:p>
    <w:p w14:paraId="1AE22C28" w14:textId="77777777" w:rsidR="00C97C33" w:rsidRDefault="00C97C33">
      <w:pPr>
        <w:numPr>
          <w:ilvl w:val="0"/>
          <w:numId w:val="21"/>
        </w:numPr>
        <w:ind w:left="1200" w:right="48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Initial version based upon former openid-connect-swd-1_0 spec. </w:t>
      </w:r>
    </w:p>
    <w:p w14:paraId="71C4C681"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bookmarkStart w:id="95" w:name="rfc.authors"/>
      <w:bookmarkEnd w:id="95"/>
    </w:p>
    <w:p w14:paraId="25004A1C" w14:textId="77777777" w:rsidR="00C97C33" w:rsidRDefault="00C97C33">
      <w:pPr>
        <w:spacing w:before="0" w:beforeAutospacing="0" w:after="0" w:afterAutospacing="0"/>
        <w:divId w:val="105257928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w14:anchorId="44441206">
          <v:rect id="_x0000_i105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C97C33" w14:paraId="711983D0" w14:textId="77777777">
        <w:trPr>
          <w:divId w:val="1052579284"/>
          <w:trHeight w:val="225"/>
          <w:tblCellSpacing w:w="20" w:type="dxa"/>
        </w:trPr>
        <w:tc>
          <w:tcPr>
            <w:tcW w:w="450" w:type="dxa"/>
            <w:shd w:val="clear" w:color="auto" w:fill="990000"/>
            <w:vAlign w:val="center"/>
            <w:hideMark/>
          </w:tcPr>
          <w:p w14:paraId="1727E8C5" w14:textId="77777777" w:rsidR="00C97C33" w:rsidRDefault="00C97C3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14:paraId="7AE2AFE1" w14:textId="77777777" w:rsidR="00C97C33" w:rsidRDefault="00C97C33">
      <w:pPr>
        <w:pStyle w:val="3"/>
        <w:divId w:val="1052579284"/>
        <w:rPr>
          <w:rFonts w:eastAsia="Times New Roman" w:cs="Times New Roman"/>
          <w:lang w:val="en"/>
        </w:rPr>
      </w:pPr>
      <w:r>
        <w:rPr>
          <w:rFonts w:eastAsia="Times New Roman" w:cs="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2929"/>
        <w:gridCol w:w="5490"/>
      </w:tblGrid>
      <w:tr w:rsidR="00C97C33" w14:paraId="4B7A8018" w14:textId="77777777">
        <w:trPr>
          <w:divId w:val="1052579284"/>
          <w:tblCellSpacing w:w="0" w:type="dxa"/>
        </w:trPr>
        <w:tc>
          <w:tcPr>
            <w:tcW w:w="0" w:type="auto"/>
            <w:vAlign w:val="center"/>
            <w:hideMark/>
          </w:tcPr>
          <w:p w14:paraId="65824B8A"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14:paraId="5298D043"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Nat Sakimura</w:t>
            </w:r>
          </w:p>
        </w:tc>
      </w:tr>
      <w:tr w:rsidR="00C97C33" w14:paraId="70A540BC" w14:textId="77777777">
        <w:trPr>
          <w:divId w:val="1052579284"/>
          <w:tblCellSpacing w:w="0" w:type="dxa"/>
        </w:trPr>
        <w:tc>
          <w:tcPr>
            <w:tcW w:w="0" w:type="auto"/>
            <w:vAlign w:val="center"/>
            <w:hideMark/>
          </w:tcPr>
          <w:p w14:paraId="3590E5D2"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14:paraId="12CD7F9C"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Nomura Research Institute, Ltd.</w:t>
            </w:r>
          </w:p>
        </w:tc>
      </w:tr>
      <w:tr w:rsidR="00C97C33" w14:paraId="7EFCD909" w14:textId="77777777">
        <w:trPr>
          <w:divId w:val="1052579284"/>
          <w:tblCellSpacing w:w="0" w:type="dxa"/>
        </w:trPr>
        <w:tc>
          <w:tcPr>
            <w:tcW w:w="0" w:type="auto"/>
            <w:vAlign w:val="center"/>
            <w:hideMark/>
          </w:tcPr>
          <w:p w14:paraId="0EB16DED" w14:textId="77777777" w:rsidR="00C97C33" w:rsidRDefault="00C97C3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14:paraId="47D2D9DD" w14:textId="77777777" w:rsidR="00C97C33" w:rsidRDefault="00C97C33">
            <w:pPr>
              <w:spacing w:before="0" w:beforeAutospacing="0" w:after="0" w:afterAutospacing="0"/>
              <w:rPr>
                <w:rFonts w:ascii="Verdana" w:eastAsia="Times New Roman" w:hAnsi="Verdana" w:cs="Times New Roman"/>
                <w:color w:val="000000"/>
              </w:rPr>
            </w:pPr>
            <w:hyperlink r:id="rId61" w:history="1">
              <w:r>
                <w:rPr>
                  <w:rStyle w:val="a3"/>
                  <w:rFonts w:ascii="Verdana" w:eastAsia="Times New Roman" w:hAnsi="Verdana" w:cs="Times New Roman"/>
                </w:rPr>
                <w:t>n-sakimura@nri.co.jp</w:t>
              </w:r>
            </w:hyperlink>
          </w:p>
        </w:tc>
      </w:tr>
      <w:tr w:rsidR="00C97C33" w14:paraId="6F26ED55" w14:textId="77777777">
        <w:trPr>
          <w:divId w:val="1052579284"/>
          <w:tblCellSpacing w:w="0" w:type="dxa"/>
        </w:trPr>
        <w:tc>
          <w:tcPr>
            <w:tcW w:w="0" w:type="auto"/>
            <w:vAlign w:val="center"/>
            <w:hideMark/>
          </w:tcPr>
          <w:p w14:paraId="451F21BC" w14:textId="77777777" w:rsidR="00C97C33" w:rsidRDefault="00C97C3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14:paraId="565DFFB0" w14:textId="77777777" w:rsidR="00C97C33" w:rsidRDefault="00C97C3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C97C33" w14:paraId="0354202C" w14:textId="77777777">
        <w:trPr>
          <w:divId w:val="1052579284"/>
          <w:tblCellSpacing w:w="0" w:type="dxa"/>
        </w:trPr>
        <w:tc>
          <w:tcPr>
            <w:tcW w:w="0" w:type="auto"/>
            <w:vAlign w:val="center"/>
            <w:hideMark/>
          </w:tcPr>
          <w:p w14:paraId="436BD362"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14:paraId="1A993A09"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John Bradley</w:t>
            </w:r>
          </w:p>
        </w:tc>
      </w:tr>
      <w:tr w:rsidR="00C97C33" w14:paraId="28EE1830" w14:textId="77777777">
        <w:trPr>
          <w:divId w:val="1052579284"/>
          <w:tblCellSpacing w:w="0" w:type="dxa"/>
        </w:trPr>
        <w:tc>
          <w:tcPr>
            <w:tcW w:w="0" w:type="auto"/>
            <w:vAlign w:val="center"/>
            <w:hideMark/>
          </w:tcPr>
          <w:p w14:paraId="4D62F49A"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14:paraId="684E8FC3"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Ping Identity</w:t>
            </w:r>
          </w:p>
        </w:tc>
      </w:tr>
      <w:tr w:rsidR="00C97C33" w14:paraId="1C4EAA16" w14:textId="77777777">
        <w:trPr>
          <w:divId w:val="1052579284"/>
          <w:tblCellSpacing w:w="0" w:type="dxa"/>
        </w:trPr>
        <w:tc>
          <w:tcPr>
            <w:tcW w:w="0" w:type="auto"/>
            <w:vAlign w:val="center"/>
            <w:hideMark/>
          </w:tcPr>
          <w:p w14:paraId="5122B5F0" w14:textId="77777777" w:rsidR="00C97C33" w:rsidRDefault="00C97C3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14:paraId="3BAAA37C" w14:textId="77777777" w:rsidR="00C97C33" w:rsidRDefault="00C97C33">
            <w:pPr>
              <w:spacing w:before="0" w:beforeAutospacing="0" w:after="0" w:afterAutospacing="0"/>
              <w:rPr>
                <w:rFonts w:ascii="Verdana" w:eastAsia="Times New Roman" w:hAnsi="Verdana" w:cs="Times New Roman"/>
                <w:color w:val="000000"/>
              </w:rPr>
            </w:pPr>
            <w:hyperlink r:id="rId62" w:history="1">
              <w:r>
                <w:rPr>
                  <w:rStyle w:val="a3"/>
                  <w:rFonts w:ascii="Verdana" w:eastAsia="Times New Roman" w:hAnsi="Verdana" w:cs="Times New Roman"/>
                </w:rPr>
                <w:t>ve7jtb@ve7jtb.com</w:t>
              </w:r>
            </w:hyperlink>
          </w:p>
        </w:tc>
      </w:tr>
      <w:tr w:rsidR="00C97C33" w14:paraId="6C1A5C63" w14:textId="77777777">
        <w:trPr>
          <w:divId w:val="1052579284"/>
          <w:tblCellSpacing w:w="0" w:type="dxa"/>
        </w:trPr>
        <w:tc>
          <w:tcPr>
            <w:tcW w:w="0" w:type="auto"/>
            <w:vAlign w:val="center"/>
            <w:hideMark/>
          </w:tcPr>
          <w:p w14:paraId="10DFBFE6" w14:textId="77777777" w:rsidR="00C97C33" w:rsidRDefault="00C97C3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14:paraId="72D18CFB" w14:textId="77777777" w:rsidR="00C97C33" w:rsidRDefault="00C97C3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C97C33" w14:paraId="55C593EF" w14:textId="77777777">
        <w:trPr>
          <w:divId w:val="1052579284"/>
          <w:tblCellSpacing w:w="0" w:type="dxa"/>
        </w:trPr>
        <w:tc>
          <w:tcPr>
            <w:tcW w:w="0" w:type="auto"/>
            <w:vAlign w:val="center"/>
            <w:hideMark/>
          </w:tcPr>
          <w:p w14:paraId="4A572EAF"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14:paraId="0DA6DEFF"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Michael B. Jones</w:t>
            </w:r>
          </w:p>
        </w:tc>
      </w:tr>
      <w:tr w:rsidR="00C97C33" w14:paraId="27BAAE82" w14:textId="77777777">
        <w:trPr>
          <w:divId w:val="1052579284"/>
          <w:tblCellSpacing w:w="0" w:type="dxa"/>
        </w:trPr>
        <w:tc>
          <w:tcPr>
            <w:tcW w:w="0" w:type="auto"/>
            <w:vAlign w:val="center"/>
            <w:hideMark/>
          </w:tcPr>
          <w:p w14:paraId="17C9139D"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14:paraId="18023512"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Microsoft</w:t>
            </w:r>
          </w:p>
        </w:tc>
      </w:tr>
      <w:tr w:rsidR="00C97C33" w14:paraId="1168F2F5" w14:textId="77777777">
        <w:trPr>
          <w:divId w:val="1052579284"/>
          <w:tblCellSpacing w:w="0" w:type="dxa"/>
        </w:trPr>
        <w:tc>
          <w:tcPr>
            <w:tcW w:w="0" w:type="auto"/>
            <w:vAlign w:val="center"/>
            <w:hideMark/>
          </w:tcPr>
          <w:p w14:paraId="3FC58931" w14:textId="77777777" w:rsidR="00C97C33" w:rsidRDefault="00C97C3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14:paraId="182D0015" w14:textId="77777777" w:rsidR="00C97C33" w:rsidRDefault="00C97C33">
            <w:pPr>
              <w:spacing w:before="0" w:beforeAutospacing="0" w:after="0" w:afterAutospacing="0"/>
              <w:rPr>
                <w:rFonts w:ascii="Verdana" w:eastAsia="Times New Roman" w:hAnsi="Verdana" w:cs="Times New Roman"/>
                <w:color w:val="000000"/>
              </w:rPr>
            </w:pPr>
            <w:hyperlink r:id="rId63" w:history="1">
              <w:r>
                <w:rPr>
                  <w:rStyle w:val="a3"/>
                  <w:rFonts w:ascii="Verdana" w:eastAsia="Times New Roman" w:hAnsi="Verdana" w:cs="Times New Roman"/>
                </w:rPr>
                <w:t>mbj@microsoft.com</w:t>
              </w:r>
            </w:hyperlink>
          </w:p>
        </w:tc>
      </w:tr>
      <w:tr w:rsidR="00C97C33" w14:paraId="3DEFA716" w14:textId="77777777">
        <w:trPr>
          <w:divId w:val="1052579284"/>
          <w:tblCellSpacing w:w="0" w:type="dxa"/>
        </w:trPr>
        <w:tc>
          <w:tcPr>
            <w:tcW w:w="0" w:type="auto"/>
            <w:vAlign w:val="center"/>
            <w:hideMark/>
          </w:tcPr>
          <w:p w14:paraId="023D65DE" w14:textId="77777777" w:rsidR="00C97C33" w:rsidRDefault="00C97C3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14:paraId="0879A65B" w14:textId="77777777" w:rsidR="00C97C33" w:rsidRDefault="00C97C3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C97C33" w14:paraId="6E1B3C6A" w14:textId="77777777">
        <w:trPr>
          <w:divId w:val="1052579284"/>
          <w:tblCellSpacing w:w="0" w:type="dxa"/>
        </w:trPr>
        <w:tc>
          <w:tcPr>
            <w:tcW w:w="0" w:type="auto"/>
            <w:vAlign w:val="center"/>
            <w:hideMark/>
          </w:tcPr>
          <w:p w14:paraId="2DE9C00A"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14:paraId="7B790E01"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Edmund Jay</w:t>
            </w:r>
          </w:p>
        </w:tc>
      </w:tr>
      <w:tr w:rsidR="00C97C33" w14:paraId="633A5BC9" w14:textId="77777777">
        <w:trPr>
          <w:divId w:val="1052579284"/>
          <w:tblCellSpacing w:w="0" w:type="dxa"/>
        </w:trPr>
        <w:tc>
          <w:tcPr>
            <w:tcW w:w="0" w:type="auto"/>
            <w:vAlign w:val="center"/>
            <w:hideMark/>
          </w:tcPr>
          <w:p w14:paraId="25E998AF" w14:textId="77777777" w:rsidR="00C97C33" w:rsidRDefault="00C97C3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14:paraId="0D9333E4" w14:textId="77777777" w:rsidR="00C97C33" w:rsidRDefault="00C97C33">
            <w:pPr>
              <w:spacing w:before="0" w:beforeAutospacing="0" w:after="0" w:afterAutospacing="0"/>
              <w:rPr>
                <w:rFonts w:ascii="Verdana" w:eastAsia="Times New Roman" w:hAnsi="Verdana" w:cs="Times New Roman"/>
                <w:color w:val="000000"/>
              </w:rPr>
            </w:pPr>
            <w:proofErr w:type="spellStart"/>
            <w:r>
              <w:rPr>
                <w:rFonts w:ascii="Verdana" w:eastAsia="Times New Roman" w:hAnsi="Verdana" w:cs="Times New Roman"/>
                <w:color w:val="000000"/>
              </w:rPr>
              <w:t>Illumila</w:t>
            </w:r>
            <w:proofErr w:type="spellEnd"/>
          </w:p>
        </w:tc>
      </w:tr>
      <w:tr w:rsidR="00C97C33" w14:paraId="69E45C5F" w14:textId="77777777">
        <w:trPr>
          <w:divId w:val="1052579284"/>
          <w:tblCellSpacing w:w="0" w:type="dxa"/>
        </w:trPr>
        <w:tc>
          <w:tcPr>
            <w:tcW w:w="0" w:type="auto"/>
            <w:vAlign w:val="center"/>
            <w:hideMark/>
          </w:tcPr>
          <w:p w14:paraId="50E0236E" w14:textId="77777777" w:rsidR="00C97C33" w:rsidRDefault="00C97C3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14:paraId="41BC2501" w14:textId="77777777" w:rsidR="00C97C33" w:rsidRDefault="00C97C33">
            <w:pPr>
              <w:spacing w:before="0" w:beforeAutospacing="0" w:after="0" w:afterAutospacing="0"/>
              <w:rPr>
                <w:rFonts w:ascii="Verdana" w:eastAsia="Times New Roman" w:hAnsi="Verdana" w:cs="Times New Roman"/>
                <w:color w:val="000000"/>
              </w:rPr>
            </w:pPr>
            <w:hyperlink r:id="rId64" w:history="1">
              <w:r>
                <w:rPr>
                  <w:rStyle w:val="a3"/>
                  <w:rFonts w:ascii="Verdana" w:eastAsia="Times New Roman" w:hAnsi="Verdana" w:cs="Times New Roman"/>
                </w:rPr>
                <w:t>ejay@mgi1.com</w:t>
              </w:r>
            </w:hyperlink>
          </w:p>
        </w:tc>
      </w:tr>
    </w:tbl>
    <w:p w14:paraId="78B88D83" w14:textId="77777777" w:rsidR="00C97C33" w:rsidRDefault="00C97C33">
      <w:pPr>
        <w:spacing w:before="0" w:beforeAutospacing="0" w:after="0" w:afterAutospacing="0"/>
        <w:divId w:val="1052579284"/>
        <w:rPr>
          <w:rFonts w:eastAsia="Times New Roman" w:cs="Times New Roman"/>
        </w:rPr>
      </w:pPr>
    </w:p>
    <w:sectPr w:rsidR="00C97C33">
      <w:pgSz w:w="11906" w:h="16838"/>
      <w:pgMar w:top="1985" w:right="1701" w:bottom="1701" w:left="1701" w:header="851" w:footer="992" w:gutter="0"/>
      <w:cols w:space="425"/>
      <w:docGrid w:linePitch="40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 w:author="Sakimura Nat" w:date="2013-06-06T08:09:00Z" w:initials="NS">
    <w:p w14:paraId="027458C9" w14:textId="77777777" w:rsidR="00EA06F9" w:rsidRDefault="00EA06F9">
      <w:pPr>
        <w:pStyle w:val="aa"/>
      </w:pPr>
      <w:r>
        <w:rPr>
          <w:rStyle w:val="a9"/>
        </w:rPr>
        <w:annotationRef/>
      </w:r>
      <w:r>
        <w:t xml:space="preserve">Use a common definition with Messages. Note: can be different. </w:t>
      </w:r>
    </w:p>
  </w:comment>
  <w:comment w:id="28" w:author="Sakimura Nat" w:date="2013-06-06T08:18:00Z" w:initials="NS">
    <w:p w14:paraId="447EBA03" w14:textId="77777777" w:rsidR="00EA06F9" w:rsidRDefault="00EA06F9">
      <w:pPr>
        <w:pStyle w:val="aa"/>
      </w:pPr>
      <w:r>
        <w:rPr>
          <w:rStyle w:val="a9"/>
        </w:rPr>
        <w:annotationRef/>
      </w:r>
      <w:r>
        <w:t xml:space="preserve">Change it to a legal domain name, such as example.org. </w:t>
      </w:r>
    </w:p>
  </w:comment>
  <w:comment w:id="29" w:author="Sakimura Nat" w:date="2013-06-06T08:17:00Z" w:initials="NS">
    <w:p w14:paraId="4CB2D843" w14:textId="77777777" w:rsidR="00EA06F9" w:rsidRDefault="00EA06F9">
      <w:pPr>
        <w:pStyle w:val="aa"/>
      </w:pPr>
      <w:r>
        <w:rPr>
          <w:rStyle w:val="a9"/>
        </w:rPr>
        <w:annotationRef/>
      </w:r>
      <w:r>
        <w:t xml:space="preserve">We should apply the final decision as of WGLC. </w:t>
      </w:r>
    </w:p>
  </w:comment>
  <w:comment w:id="36" w:author="Sakimura Nat" w:date="2013-06-06T08:25:00Z" w:initials="NS">
    <w:p w14:paraId="041F64A6" w14:textId="77777777" w:rsidR="00EA06F9" w:rsidRDefault="00EA06F9">
      <w:pPr>
        <w:pStyle w:val="aa"/>
      </w:pPr>
      <w:r>
        <w:rPr>
          <w:rStyle w:val="a9"/>
        </w:rPr>
        <w:annotationRef/>
      </w:r>
      <w:r>
        <w:t xml:space="preserve">Define default. Default is 'false', right? </w:t>
      </w:r>
    </w:p>
  </w:comment>
  <w:comment w:id="39" w:author="Sakimura Nat" w:date="2013-06-06T08:29:00Z" w:initials="NS">
    <w:p w14:paraId="4364F3C5" w14:textId="77777777" w:rsidR="00EA06F9" w:rsidRDefault="00EA06F9">
      <w:pPr>
        <w:pStyle w:val="aa"/>
      </w:pPr>
      <w:r>
        <w:rPr>
          <w:rStyle w:val="a9"/>
        </w:rPr>
        <w:annotationRef/>
      </w:r>
      <w:r>
        <w:t xml:space="preserve">Better state in which media type it should be returned. </w:t>
      </w:r>
      <w:proofErr w:type="gramStart"/>
      <w:r>
        <w:t>i</w:t>
      </w:r>
      <w:proofErr w:type="gramEnd"/>
      <w:r>
        <w:t>.e., application/</w:t>
      </w:r>
      <w:proofErr w:type="spellStart"/>
      <w:r>
        <w:t>json</w:t>
      </w:r>
      <w:proofErr w:type="spellEnd"/>
      <w:r>
        <w:t xml:space="preserve">. Otherwise, developers will likely not define the media type and media type will end up as the default HTTP server media type. </w:t>
      </w:r>
    </w:p>
  </w:comment>
  <w:comment w:id="44" w:author="Sakimura Nat" w:date="2013-06-06T08:31:00Z" w:initials="NS">
    <w:p w14:paraId="12E8A0A4" w14:textId="77777777" w:rsidR="00EA06F9" w:rsidRDefault="00EA06F9">
      <w:pPr>
        <w:pStyle w:val="aa"/>
      </w:pPr>
      <w:r>
        <w:rPr>
          <w:rStyle w:val="a9"/>
        </w:rPr>
        <w:annotationRef/>
      </w:r>
      <w:r>
        <w:t>Specify mime-type</w:t>
      </w:r>
    </w:p>
  </w:comment>
  <w:comment w:id="45" w:author="Sakimura Nat" w:date="2013-06-06T08:30:00Z" w:initials="NS">
    <w:p w14:paraId="01675F6A" w14:textId="77777777" w:rsidR="00EA06F9" w:rsidRDefault="00EA06F9">
      <w:pPr>
        <w:pStyle w:val="aa"/>
      </w:pPr>
      <w:r>
        <w:rPr>
          <w:rStyle w:val="a9"/>
        </w:rPr>
        <w:annotationRef/>
      </w:r>
      <w:r>
        <w:t xml:space="preserve">Add HTTP Response Header as well.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panose1 w:val="02020609040205080304"/>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ヒラギノ角ゴ ProN W3">
    <w:panose1 w:val="020B0300000000000000"/>
    <w:charset w:val="4E"/>
    <w:family w:val="auto"/>
    <w:pitch w:val="variable"/>
    <w:sig w:usb0="E00002FF" w:usb1="7AC7FFFF" w:usb2="00000012" w:usb3="00000000" w:csb0="0002000D" w:csb1="00000000"/>
  </w:font>
  <w:font w:name="Verdana">
    <w:panose1 w:val="020B0604030504040204"/>
    <w:charset w:val="00"/>
    <w:family w:val="auto"/>
    <w:pitch w:val="variable"/>
    <w:sig w:usb0="A10006FF" w:usb1="4000205B" w:usb2="00000010" w:usb3="00000000" w:csb0="0000019F" w:csb1="00000000"/>
  </w:font>
  <w:font w:name="Century">
    <w:panose1 w:val="020406040505050203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06663"/>
    <w:multiLevelType w:val="multilevel"/>
    <w:tmpl w:val="43568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483A73"/>
    <w:multiLevelType w:val="multilevel"/>
    <w:tmpl w:val="18725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950395"/>
    <w:multiLevelType w:val="multilevel"/>
    <w:tmpl w:val="1EBEE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0810C1"/>
    <w:multiLevelType w:val="multilevel"/>
    <w:tmpl w:val="E76A6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942F95"/>
    <w:multiLevelType w:val="multilevel"/>
    <w:tmpl w:val="3A763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E24ACC"/>
    <w:multiLevelType w:val="multilevel"/>
    <w:tmpl w:val="53C66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490190"/>
    <w:multiLevelType w:val="multilevel"/>
    <w:tmpl w:val="3B72D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4D3980"/>
    <w:multiLevelType w:val="multilevel"/>
    <w:tmpl w:val="337C8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AD750E"/>
    <w:multiLevelType w:val="multilevel"/>
    <w:tmpl w:val="D6309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46F435A"/>
    <w:multiLevelType w:val="multilevel"/>
    <w:tmpl w:val="44689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5314B9C"/>
    <w:multiLevelType w:val="multilevel"/>
    <w:tmpl w:val="DB107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4B145A"/>
    <w:multiLevelType w:val="multilevel"/>
    <w:tmpl w:val="F65E1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683564"/>
    <w:multiLevelType w:val="multilevel"/>
    <w:tmpl w:val="F65AA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F83823"/>
    <w:multiLevelType w:val="multilevel"/>
    <w:tmpl w:val="95A8B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470A22"/>
    <w:multiLevelType w:val="multilevel"/>
    <w:tmpl w:val="CB842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1065B9"/>
    <w:multiLevelType w:val="multilevel"/>
    <w:tmpl w:val="74AC6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855057"/>
    <w:multiLevelType w:val="multilevel"/>
    <w:tmpl w:val="DB387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D933F9"/>
    <w:multiLevelType w:val="multilevel"/>
    <w:tmpl w:val="1B141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4E0FD9"/>
    <w:multiLevelType w:val="multilevel"/>
    <w:tmpl w:val="552CD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874F04"/>
    <w:multiLevelType w:val="multilevel"/>
    <w:tmpl w:val="0E6C9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A0851DA"/>
    <w:multiLevelType w:val="multilevel"/>
    <w:tmpl w:val="A1F0F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0"/>
  </w:num>
  <w:num w:numId="3">
    <w:abstractNumId w:val="8"/>
  </w:num>
  <w:num w:numId="4">
    <w:abstractNumId w:val="4"/>
  </w:num>
  <w:num w:numId="5">
    <w:abstractNumId w:val="3"/>
  </w:num>
  <w:num w:numId="6">
    <w:abstractNumId w:val="2"/>
  </w:num>
  <w:num w:numId="7">
    <w:abstractNumId w:val="16"/>
  </w:num>
  <w:num w:numId="8">
    <w:abstractNumId w:val="17"/>
  </w:num>
  <w:num w:numId="9">
    <w:abstractNumId w:val="5"/>
  </w:num>
  <w:num w:numId="10">
    <w:abstractNumId w:val="7"/>
  </w:num>
  <w:num w:numId="11">
    <w:abstractNumId w:val="15"/>
  </w:num>
  <w:num w:numId="12">
    <w:abstractNumId w:val="11"/>
  </w:num>
  <w:num w:numId="13">
    <w:abstractNumId w:val="6"/>
  </w:num>
  <w:num w:numId="14">
    <w:abstractNumId w:val="19"/>
  </w:num>
  <w:num w:numId="15">
    <w:abstractNumId w:val="13"/>
  </w:num>
  <w:num w:numId="16">
    <w:abstractNumId w:val="12"/>
  </w:num>
  <w:num w:numId="17">
    <w:abstractNumId w:val="1"/>
  </w:num>
  <w:num w:numId="18">
    <w:abstractNumId w:val="20"/>
  </w:num>
  <w:num w:numId="19">
    <w:abstractNumId w:val="18"/>
  </w:num>
  <w:num w:numId="20">
    <w:abstractNumId w:val="9"/>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proofState w:spelling="clean" w:grammar="clean"/>
  <w:trackRevisions/>
  <w:defaultTabStop w:val="960"/>
  <w:noPunctuationKerning/>
  <w:characterSpacingControl w:val="doNotCompress"/>
  <w:savePreviewPicture/>
  <w:compat>
    <w:doNotBreakWrappedTables/>
    <w:doNotSnapToGridInCell/>
    <w:doNotWrapTextWithPunct/>
    <w:doNotUseEastAsianBreakRules/>
    <w:growAutofit/>
    <w:useFELayout/>
    <w:compatSetting w:name="compatibilityMode" w:uri="http://schemas.microsoft.com/office/word" w:val="14"/>
  </w:compat>
  <w:rsids>
    <w:rsidRoot w:val="009B4D99"/>
    <w:rsid w:val="00640911"/>
    <w:rsid w:val="009B4D99"/>
    <w:rsid w:val="00C97C33"/>
    <w:rsid w:val="00EA0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6DD745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before="100" w:beforeAutospacing="1" w:after="100" w:afterAutospacing="1"/>
    </w:pPr>
    <w:rPr>
      <w:rFonts w:ascii="Times" w:hAnsi="Times" w:cstheme="minorBidi"/>
    </w:rPr>
  </w:style>
  <w:style w:type="paragraph" w:styleId="1">
    <w:name w:val="heading 1"/>
    <w:basedOn w:val="a"/>
    <w:link w:val="10"/>
    <w:uiPriority w:val="9"/>
    <w:qFormat/>
    <w:pPr>
      <w:jc w:val="right"/>
      <w:outlineLvl w:val="0"/>
    </w:pPr>
    <w:rPr>
      <w:rFonts w:ascii="Helvetica" w:hAnsi="Helvetica"/>
      <w:b/>
      <w:bCs/>
      <w:color w:val="990000"/>
      <w:kern w:val="36"/>
      <w:sz w:val="48"/>
      <w:szCs w:val="48"/>
    </w:rPr>
  </w:style>
  <w:style w:type="paragraph" w:styleId="2">
    <w:name w:val="heading 2"/>
    <w:basedOn w:val="a"/>
    <w:link w:val="20"/>
    <w:uiPriority w:val="9"/>
    <w:qFormat/>
    <w:pPr>
      <w:outlineLvl w:val="1"/>
    </w:pPr>
    <w:rPr>
      <w:rFonts w:ascii="Helvetica" w:hAnsi="Helvetica"/>
      <w:b/>
      <w:bCs/>
      <w:sz w:val="36"/>
      <w:szCs w:val="36"/>
    </w:rPr>
  </w:style>
  <w:style w:type="paragraph" w:styleId="3">
    <w:name w:val="heading 3"/>
    <w:basedOn w:val="a"/>
    <w:link w:val="30"/>
    <w:uiPriority w:val="9"/>
    <w:qFormat/>
    <w:pPr>
      <w:outlineLvl w:val="2"/>
    </w:pPr>
    <w:rPr>
      <w:rFonts w:ascii="Helvetica" w:hAnsi="Helvetica"/>
      <w:b/>
      <w:bCs/>
      <w:color w:val="333333"/>
      <w:sz w:val="27"/>
      <w:szCs w:val="27"/>
    </w:rPr>
  </w:style>
  <w:style w:type="paragraph" w:styleId="4">
    <w:name w:val="heading 4"/>
    <w:basedOn w:val="a"/>
    <w:link w:val="40"/>
    <w:uiPriority w:val="9"/>
    <w:qFormat/>
    <w:pPr>
      <w:outlineLvl w:val="3"/>
    </w:pPr>
    <w:rPr>
      <w:rFonts w:ascii="Helvetica" w:hAnsi="Helvetica"/>
      <w:b/>
      <w:bCs/>
      <w:sz w:val="24"/>
      <w:szCs w:val="24"/>
    </w:rPr>
  </w:style>
  <w:style w:type="paragraph" w:styleId="5">
    <w:name w:val="heading 5"/>
    <w:basedOn w:val="a"/>
    <w:link w:val="50"/>
    <w:uiPriority w:val="9"/>
    <w:qFormat/>
    <w:pPr>
      <w:outlineLvl w:val="4"/>
    </w:pPr>
    <w:rPr>
      <w:rFonts w:ascii="Helvetica" w:hAnsi="Helvetica"/>
      <w:b/>
      <w:bCs/>
    </w:rPr>
  </w:style>
  <w:style w:type="paragraph" w:styleId="6">
    <w:name w:val="heading 6"/>
    <w:basedOn w:val="a"/>
    <w:link w:val="60"/>
    <w:uiPriority w:val="9"/>
    <w:qFormat/>
    <w:pPr>
      <w:outlineLvl w:val="5"/>
    </w:pPr>
    <w:rPr>
      <w:rFonts w:ascii="Helvetica" w:hAnsi="Helvetica"/>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b/>
      <w:bCs/>
      <w:color w:val="990000"/>
      <w:u w:val="single"/>
      <w:shd w:val="clear" w:color="auto" w:fill="auto"/>
    </w:rPr>
  </w:style>
  <w:style w:type="character" w:styleId="a4">
    <w:name w:val="FollowedHyperlink"/>
    <w:basedOn w:val="a0"/>
    <w:uiPriority w:val="99"/>
    <w:semiHidden/>
    <w:unhideWhenUsed/>
    <w:rPr>
      <w:b/>
      <w:bCs/>
      <w:color w:val="663333"/>
      <w:u w:val="single"/>
      <w:shd w:val="clear" w:color="auto" w:fill="auto"/>
    </w:rPr>
  </w:style>
  <w:style w:type="character" w:styleId="HTML">
    <w:name w:val="HTML Cite"/>
    <w:basedOn w:val="a0"/>
    <w:uiPriority w:val="99"/>
    <w:semiHidden/>
    <w:unhideWhenUsed/>
    <w:rPr>
      <w:b w:val="0"/>
      <w:bCs w:val="0"/>
      <w:i w:val="0"/>
      <w:iCs w:val="0"/>
    </w:rPr>
  </w:style>
  <w:style w:type="character" w:styleId="HTML0">
    <w:name w:val="HTML Definition"/>
    <w:basedOn w:val="a0"/>
    <w:uiPriority w:val="99"/>
    <w:semiHidden/>
    <w:unhideWhenUsed/>
    <w:rPr>
      <w:b/>
      <w:bCs/>
      <w:i w:val="0"/>
      <w:iCs w:val="0"/>
    </w:rPr>
  </w:style>
  <w:style w:type="character" w:styleId="a5">
    <w:name w:val="Emphasis"/>
    <w:basedOn w:val="a0"/>
    <w:uiPriority w:val="20"/>
    <w:qFormat/>
    <w:rPr>
      <w:i/>
      <w:iCs/>
    </w:rPr>
  </w:style>
  <w:style w:type="character" w:customStyle="1" w:styleId="10">
    <w:name w:val="見出し 1 (文字)"/>
    <w:basedOn w:val="a0"/>
    <w:link w:val="1"/>
    <w:uiPriority w:val="9"/>
    <w:rPr>
      <w:rFonts w:asciiTheme="majorHAnsi" w:eastAsiaTheme="majorEastAsia" w:hAnsiTheme="majorHAnsi" w:cstheme="majorBidi"/>
      <w:sz w:val="28"/>
      <w:szCs w:val="28"/>
    </w:rPr>
  </w:style>
  <w:style w:type="character" w:customStyle="1" w:styleId="20">
    <w:name w:val="見出し 2 (文字)"/>
    <w:basedOn w:val="a0"/>
    <w:link w:val="2"/>
    <w:uiPriority w:val="9"/>
    <w:semiHidden/>
    <w:rPr>
      <w:rFonts w:asciiTheme="majorHAnsi" w:eastAsiaTheme="majorEastAsia" w:hAnsiTheme="majorHAnsi" w:cstheme="majorBidi"/>
    </w:rPr>
  </w:style>
  <w:style w:type="character" w:customStyle="1" w:styleId="30">
    <w:name w:val="見出し 3 (文字)"/>
    <w:basedOn w:val="a0"/>
    <w:link w:val="3"/>
    <w:uiPriority w:val="9"/>
    <w:semiHidden/>
    <w:rPr>
      <w:rFonts w:asciiTheme="majorHAnsi" w:eastAsiaTheme="majorEastAsia" w:hAnsiTheme="majorHAnsi" w:cstheme="majorBidi"/>
    </w:rPr>
  </w:style>
  <w:style w:type="character" w:customStyle="1" w:styleId="40">
    <w:name w:val="見出し 4 (文字)"/>
    <w:basedOn w:val="a0"/>
    <w:link w:val="4"/>
    <w:uiPriority w:val="9"/>
    <w:semiHidden/>
    <w:rPr>
      <w:rFonts w:ascii="Times" w:eastAsiaTheme="minorEastAsia" w:hAnsi="Times" w:cstheme="minorBidi"/>
      <w:b/>
      <w:bCs/>
    </w:rPr>
  </w:style>
  <w:style w:type="character" w:customStyle="1" w:styleId="50">
    <w:name w:val="見出し 5 (文字)"/>
    <w:basedOn w:val="a0"/>
    <w:link w:val="5"/>
    <w:uiPriority w:val="9"/>
    <w:semiHidden/>
    <w:rPr>
      <w:rFonts w:asciiTheme="majorHAnsi" w:eastAsiaTheme="majorEastAsia" w:hAnsiTheme="majorHAnsi" w:cstheme="majorBidi"/>
    </w:rPr>
  </w:style>
  <w:style w:type="character" w:customStyle="1" w:styleId="60">
    <w:name w:val="見出し 6 (文字)"/>
    <w:basedOn w:val="a0"/>
    <w:link w:val="6"/>
    <w:uiPriority w:val="9"/>
    <w:semiHidden/>
    <w:rPr>
      <w:rFonts w:ascii="Times" w:eastAsiaTheme="minorEastAsia" w:hAnsi="Times" w:cstheme="minorBidi"/>
      <w:b/>
      <w:bCs/>
    </w:rPr>
  </w:style>
  <w:style w:type="paragraph" w:styleId="HTML1">
    <w:name w:val="HTML Preformatted"/>
    <w:basedOn w:val="a"/>
    <w:link w:val="HTML2"/>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w:color w:val="000000"/>
      <w:sz w:val="24"/>
      <w:szCs w:val="24"/>
    </w:rPr>
  </w:style>
  <w:style w:type="character" w:customStyle="1" w:styleId="HTML2">
    <w:name w:val="HTML 書式付き (文字)"/>
    <w:basedOn w:val="a0"/>
    <w:link w:val="HTML1"/>
    <w:uiPriority w:val="99"/>
    <w:semiHidden/>
    <w:rPr>
      <w:rFonts w:ascii="Courier" w:eastAsiaTheme="minorEastAsia" w:hAnsi="Courier" w:cstheme="minorBidi"/>
    </w:rPr>
  </w:style>
  <w:style w:type="character" w:styleId="a6">
    <w:name w:val="Strong"/>
    <w:basedOn w:val="a0"/>
    <w:uiPriority w:val="22"/>
    <w:qFormat/>
    <w:rPr>
      <w:b/>
      <w:bCs/>
    </w:rPr>
  </w:style>
  <w:style w:type="character" w:styleId="HTML3">
    <w:name w:val="HTML Typewriter"/>
    <w:basedOn w:val="a0"/>
    <w:uiPriority w:val="99"/>
    <w:semiHidden/>
    <w:unhideWhenUsed/>
    <w:rPr>
      <w:rFonts w:ascii="Courier New" w:eastAsiaTheme="minorEastAsia" w:hAnsi="Courier New" w:cs="Courier" w:hint="default"/>
      <w:color w:val="003366"/>
      <w:sz w:val="24"/>
      <w:szCs w:val="24"/>
    </w:rPr>
  </w:style>
  <w:style w:type="paragraph" w:styleId="Web">
    <w:name w:val="Normal (Web)"/>
    <w:basedOn w:val="a"/>
    <w:uiPriority w:val="99"/>
    <w:semiHidden/>
    <w:unhideWhenUsed/>
    <w:pPr>
      <w:ind w:left="480" w:right="480"/>
    </w:pPr>
    <w:rPr>
      <w:rFonts w:cs="Times New Roman"/>
    </w:rPr>
  </w:style>
  <w:style w:type="paragraph" w:customStyle="1" w:styleId="copyright">
    <w:name w:val="copyright"/>
    <w:basedOn w:val="a"/>
    <w:pPr>
      <w:ind w:left="480" w:right="480"/>
    </w:pPr>
  </w:style>
  <w:style w:type="paragraph" w:customStyle="1" w:styleId="toc">
    <w:name w:val="toc"/>
    <w:basedOn w:val="a"/>
    <w:pPr>
      <w:ind w:left="720" w:right="480"/>
    </w:pPr>
    <w:rPr>
      <w:b/>
      <w:bCs/>
      <w:sz w:val="24"/>
      <w:szCs w:val="24"/>
    </w:rPr>
  </w:style>
  <w:style w:type="paragraph" w:customStyle="1" w:styleId="key">
    <w:name w:val="key"/>
    <w:basedOn w:val="a"/>
    <w:pPr>
      <w:ind w:left="480" w:right="480"/>
    </w:pPr>
  </w:style>
  <w:style w:type="paragraph" w:customStyle="1" w:styleId="id">
    <w:name w:val="id"/>
    <w:basedOn w:val="a"/>
    <w:pPr>
      <w:ind w:left="480" w:right="480"/>
    </w:pPr>
  </w:style>
  <w:style w:type="paragraph" w:customStyle="1" w:styleId="str">
    <w:name w:val="str"/>
    <w:basedOn w:val="a"/>
    <w:pPr>
      <w:ind w:left="480" w:right="480"/>
    </w:pPr>
  </w:style>
  <w:style w:type="paragraph" w:customStyle="1" w:styleId="val">
    <w:name w:val="val"/>
    <w:basedOn w:val="a"/>
    <w:pPr>
      <w:ind w:left="480" w:right="480"/>
    </w:pPr>
  </w:style>
  <w:style w:type="paragraph" w:customStyle="1" w:styleId="rep">
    <w:name w:val="rep"/>
    <w:basedOn w:val="a"/>
    <w:pPr>
      <w:ind w:left="480" w:right="480"/>
    </w:pPr>
  </w:style>
  <w:style w:type="paragraph" w:customStyle="1" w:styleId="oth">
    <w:name w:val="oth"/>
    <w:basedOn w:val="a"/>
    <w:pPr>
      <w:ind w:left="480" w:right="480"/>
    </w:pPr>
  </w:style>
  <w:style w:type="paragraph" w:customStyle="1" w:styleId="err">
    <w:name w:val="err"/>
    <w:basedOn w:val="a"/>
    <w:pPr>
      <w:ind w:left="480" w:right="480"/>
    </w:pPr>
  </w:style>
  <w:style w:type="character" w:customStyle="1" w:styleId="rfc">
    <w:name w:val="rfc"/>
    <w:basedOn w:val="a0"/>
  </w:style>
  <w:style w:type="character" w:customStyle="1" w:styleId="hottext">
    <w:name w:val="hottext"/>
    <w:basedOn w:val="a0"/>
  </w:style>
  <w:style w:type="character" w:customStyle="1" w:styleId="info">
    <w:name w:val="info"/>
    <w:basedOn w:val="a0"/>
  </w:style>
  <w:style w:type="character" w:customStyle="1" w:styleId="rfc1">
    <w:name w:val="rfc1"/>
    <w:basedOn w:val="a0"/>
    <w:rPr>
      <w:rFonts w:ascii="monaco" w:hAnsi="monaco" w:hint="default"/>
      <w:b/>
      <w:bCs/>
      <w:color w:val="666666"/>
    </w:rPr>
  </w:style>
  <w:style w:type="character" w:customStyle="1" w:styleId="hottext1">
    <w:name w:val="hottext1"/>
    <w:basedOn w:val="a0"/>
    <w:rPr>
      <w:rFonts w:ascii="monaco" w:hAnsi="monaco" w:hint="default"/>
      <w:b w:val="0"/>
      <w:bCs w:val="0"/>
      <w:color w:val="FFFFFF"/>
    </w:rPr>
  </w:style>
  <w:style w:type="character" w:customStyle="1" w:styleId="info1">
    <w:name w:val="info1"/>
    <w:basedOn w:val="a0"/>
    <w:rPr>
      <w:vanish w:val="0"/>
      <w:webHidden w:val="0"/>
      <w:color w:val="990000"/>
      <w:sz w:val="20"/>
      <w:szCs w:val="20"/>
      <w:bdr w:val="single" w:sz="6" w:space="2" w:color="333333" w:frame="1"/>
      <w:shd w:val="clear" w:color="auto" w:fill="EEEEEE"/>
      <w:specVanish w:val="0"/>
    </w:rPr>
  </w:style>
  <w:style w:type="paragraph" w:customStyle="1" w:styleId="key1">
    <w:name w:val="key1"/>
    <w:basedOn w:val="a"/>
    <w:pPr>
      <w:ind w:left="480" w:right="480"/>
    </w:pPr>
    <w:rPr>
      <w:b/>
      <w:bCs/>
      <w:color w:val="3333CC"/>
    </w:rPr>
  </w:style>
  <w:style w:type="paragraph" w:customStyle="1" w:styleId="id1">
    <w:name w:val="id1"/>
    <w:basedOn w:val="a"/>
    <w:pPr>
      <w:ind w:left="480" w:right="480"/>
    </w:pPr>
    <w:rPr>
      <w:color w:val="990000"/>
    </w:rPr>
  </w:style>
  <w:style w:type="paragraph" w:customStyle="1" w:styleId="str1">
    <w:name w:val="str1"/>
    <w:basedOn w:val="a"/>
    <w:pPr>
      <w:shd w:val="clear" w:color="auto" w:fill="CCFFFF"/>
      <w:ind w:left="480" w:right="480"/>
    </w:pPr>
    <w:rPr>
      <w:color w:val="000000"/>
    </w:rPr>
  </w:style>
  <w:style w:type="paragraph" w:customStyle="1" w:styleId="val1">
    <w:name w:val="val1"/>
    <w:basedOn w:val="a"/>
    <w:pPr>
      <w:ind w:left="480" w:right="480"/>
    </w:pPr>
    <w:rPr>
      <w:color w:val="006666"/>
    </w:rPr>
  </w:style>
  <w:style w:type="paragraph" w:customStyle="1" w:styleId="rep1">
    <w:name w:val="rep1"/>
    <w:basedOn w:val="a"/>
    <w:pPr>
      <w:ind w:left="480" w:right="480"/>
    </w:pPr>
    <w:rPr>
      <w:color w:val="990099"/>
    </w:rPr>
  </w:style>
  <w:style w:type="paragraph" w:customStyle="1" w:styleId="oth1">
    <w:name w:val="oth1"/>
    <w:basedOn w:val="a"/>
    <w:pPr>
      <w:shd w:val="clear" w:color="auto" w:fill="FFCCFF"/>
      <w:ind w:left="480" w:right="480"/>
    </w:pPr>
    <w:rPr>
      <w:color w:val="000000"/>
    </w:rPr>
  </w:style>
  <w:style w:type="paragraph" w:customStyle="1" w:styleId="err1">
    <w:name w:val="err1"/>
    <w:basedOn w:val="a"/>
    <w:pPr>
      <w:shd w:val="clear" w:color="auto" w:fill="FFCCCC"/>
      <w:ind w:left="480" w:right="480"/>
    </w:pPr>
  </w:style>
  <w:style w:type="character" w:customStyle="1" w:styleId="rfc2">
    <w:name w:val="rfc2"/>
    <w:basedOn w:val="a0"/>
    <w:rPr>
      <w:rFonts w:ascii="monaco" w:hAnsi="monaco" w:hint="default"/>
      <w:b/>
      <w:bCs/>
      <w:color w:val="666666"/>
    </w:rPr>
  </w:style>
  <w:style w:type="character" w:customStyle="1" w:styleId="hottext2">
    <w:name w:val="hottext2"/>
    <w:basedOn w:val="a0"/>
    <w:rPr>
      <w:rFonts w:ascii="monaco" w:hAnsi="monaco" w:hint="default"/>
      <w:b w:val="0"/>
      <w:bCs w:val="0"/>
      <w:color w:val="FFFFFF"/>
    </w:rPr>
  </w:style>
  <w:style w:type="character" w:customStyle="1" w:styleId="info2">
    <w:name w:val="info2"/>
    <w:basedOn w:val="a0"/>
    <w:rPr>
      <w:vanish w:val="0"/>
      <w:webHidden w:val="0"/>
      <w:color w:val="990000"/>
      <w:sz w:val="20"/>
      <w:szCs w:val="20"/>
      <w:bdr w:val="single" w:sz="6" w:space="2" w:color="333333" w:frame="1"/>
      <w:shd w:val="clear" w:color="auto" w:fill="EEEEEE"/>
      <w:specVanish w:val="0"/>
    </w:rPr>
  </w:style>
  <w:style w:type="paragraph" w:customStyle="1" w:styleId="key2">
    <w:name w:val="key2"/>
    <w:basedOn w:val="a"/>
    <w:pPr>
      <w:ind w:left="480" w:right="480"/>
    </w:pPr>
    <w:rPr>
      <w:b/>
      <w:bCs/>
      <w:color w:val="3333CC"/>
    </w:rPr>
  </w:style>
  <w:style w:type="paragraph" w:customStyle="1" w:styleId="id2">
    <w:name w:val="id2"/>
    <w:basedOn w:val="a"/>
    <w:pPr>
      <w:ind w:left="480" w:right="480"/>
    </w:pPr>
    <w:rPr>
      <w:color w:val="990000"/>
    </w:rPr>
  </w:style>
  <w:style w:type="paragraph" w:customStyle="1" w:styleId="str2">
    <w:name w:val="str2"/>
    <w:basedOn w:val="a"/>
    <w:pPr>
      <w:shd w:val="clear" w:color="auto" w:fill="CCFFFF"/>
      <w:ind w:left="480" w:right="480"/>
    </w:pPr>
    <w:rPr>
      <w:color w:val="000000"/>
    </w:rPr>
  </w:style>
  <w:style w:type="paragraph" w:customStyle="1" w:styleId="val2">
    <w:name w:val="val2"/>
    <w:basedOn w:val="a"/>
    <w:pPr>
      <w:ind w:left="480" w:right="480"/>
    </w:pPr>
    <w:rPr>
      <w:color w:val="006666"/>
    </w:rPr>
  </w:style>
  <w:style w:type="paragraph" w:customStyle="1" w:styleId="rep2">
    <w:name w:val="rep2"/>
    <w:basedOn w:val="a"/>
    <w:pPr>
      <w:ind w:left="480" w:right="480"/>
    </w:pPr>
    <w:rPr>
      <w:color w:val="990099"/>
    </w:rPr>
  </w:style>
  <w:style w:type="paragraph" w:customStyle="1" w:styleId="oth2">
    <w:name w:val="oth2"/>
    <w:basedOn w:val="a"/>
    <w:pPr>
      <w:shd w:val="clear" w:color="auto" w:fill="FFCCFF"/>
      <w:ind w:left="480" w:right="480"/>
    </w:pPr>
    <w:rPr>
      <w:color w:val="000000"/>
    </w:rPr>
  </w:style>
  <w:style w:type="paragraph" w:customStyle="1" w:styleId="err2">
    <w:name w:val="err2"/>
    <w:basedOn w:val="a"/>
    <w:pPr>
      <w:shd w:val="clear" w:color="auto" w:fill="FFCCCC"/>
      <w:ind w:left="480" w:right="480"/>
    </w:pPr>
  </w:style>
  <w:style w:type="paragraph" w:styleId="a7">
    <w:name w:val="Balloon Text"/>
    <w:basedOn w:val="a"/>
    <w:link w:val="a8"/>
    <w:uiPriority w:val="99"/>
    <w:semiHidden/>
    <w:unhideWhenUsed/>
    <w:rsid w:val="00C97C33"/>
    <w:pPr>
      <w:spacing w:before="0" w:after="0"/>
    </w:pPr>
    <w:rPr>
      <w:rFonts w:ascii="ヒラギノ角ゴ ProN W3" w:eastAsia="ヒラギノ角ゴ ProN W3"/>
      <w:sz w:val="18"/>
      <w:szCs w:val="18"/>
    </w:rPr>
  </w:style>
  <w:style w:type="character" w:customStyle="1" w:styleId="a8">
    <w:name w:val="吹き出し (文字)"/>
    <w:basedOn w:val="a0"/>
    <w:link w:val="a7"/>
    <w:uiPriority w:val="99"/>
    <w:semiHidden/>
    <w:rsid w:val="00C97C33"/>
    <w:rPr>
      <w:rFonts w:ascii="ヒラギノ角ゴ ProN W3" w:eastAsia="ヒラギノ角ゴ ProN W3" w:hAnsi="Times" w:cstheme="minorBidi"/>
      <w:sz w:val="18"/>
      <w:szCs w:val="18"/>
    </w:rPr>
  </w:style>
  <w:style w:type="character" w:styleId="a9">
    <w:name w:val="annotation reference"/>
    <w:basedOn w:val="a0"/>
    <w:uiPriority w:val="99"/>
    <w:semiHidden/>
    <w:unhideWhenUsed/>
    <w:rsid w:val="00C97C33"/>
    <w:rPr>
      <w:sz w:val="18"/>
      <w:szCs w:val="18"/>
    </w:rPr>
  </w:style>
  <w:style w:type="paragraph" w:styleId="aa">
    <w:name w:val="annotation text"/>
    <w:basedOn w:val="a"/>
    <w:link w:val="ab"/>
    <w:uiPriority w:val="99"/>
    <w:semiHidden/>
    <w:unhideWhenUsed/>
    <w:rsid w:val="00C97C33"/>
  </w:style>
  <w:style w:type="character" w:customStyle="1" w:styleId="ab">
    <w:name w:val="コメント文字列 (文字)"/>
    <w:basedOn w:val="a0"/>
    <w:link w:val="aa"/>
    <w:uiPriority w:val="99"/>
    <w:semiHidden/>
    <w:rsid w:val="00C97C33"/>
    <w:rPr>
      <w:rFonts w:ascii="Times" w:hAnsi="Times" w:cstheme="minorBidi"/>
    </w:rPr>
  </w:style>
  <w:style w:type="paragraph" w:styleId="ac">
    <w:name w:val="annotation subject"/>
    <w:basedOn w:val="aa"/>
    <w:next w:val="aa"/>
    <w:link w:val="ad"/>
    <w:uiPriority w:val="99"/>
    <w:semiHidden/>
    <w:unhideWhenUsed/>
    <w:rsid w:val="00C97C33"/>
    <w:rPr>
      <w:b/>
      <w:bCs/>
    </w:rPr>
  </w:style>
  <w:style w:type="character" w:customStyle="1" w:styleId="ad">
    <w:name w:val="コメント内容 (文字)"/>
    <w:basedOn w:val="ab"/>
    <w:link w:val="ac"/>
    <w:uiPriority w:val="99"/>
    <w:semiHidden/>
    <w:rsid w:val="00C97C33"/>
    <w:rPr>
      <w:rFonts w:ascii="Times" w:hAnsi="Times" w:cstheme="minorBidi"/>
      <w:b/>
      <w:bCs/>
    </w:rPr>
  </w:style>
  <w:style w:type="paragraph" w:styleId="ae">
    <w:name w:val="Revision"/>
    <w:hidden/>
    <w:uiPriority w:val="99"/>
    <w:semiHidden/>
    <w:rsid w:val="00C97C33"/>
    <w:rPr>
      <w:rFonts w:ascii="Times" w:hAnsi="Times" w:cstheme="minorBid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before="100" w:beforeAutospacing="1" w:after="100" w:afterAutospacing="1"/>
    </w:pPr>
    <w:rPr>
      <w:rFonts w:ascii="Times" w:hAnsi="Times" w:cstheme="minorBidi"/>
    </w:rPr>
  </w:style>
  <w:style w:type="paragraph" w:styleId="1">
    <w:name w:val="heading 1"/>
    <w:basedOn w:val="a"/>
    <w:link w:val="10"/>
    <w:uiPriority w:val="9"/>
    <w:qFormat/>
    <w:pPr>
      <w:jc w:val="right"/>
      <w:outlineLvl w:val="0"/>
    </w:pPr>
    <w:rPr>
      <w:rFonts w:ascii="Helvetica" w:hAnsi="Helvetica"/>
      <w:b/>
      <w:bCs/>
      <w:color w:val="990000"/>
      <w:kern w:val="36"/>
      <w:sz w:val="48"/>
      <w:szCs w:val="48"/>
    </w:rPr>
  </w:style>
  <w:style w:type="paragraph" w:styleId="2">
    <w:name w:val="heading 2"/>
    <w:basedOn w:val="a"/>
    <w:link w:val="20"/>
    <w:uiPriority w:val="9"/>
    <w:qFormat/>
    <w:pPr>
      <w:outlineLvl w:val="1"/>
    </w:pPr>
    <w:rPr>
      <w:rFonts w:ascii="Helvetica" w:hAnsi="Helvetica"/>
      <w:b/>
      <w:bCs/>
      <w:sz w:val="36"/>
      <w:szCs w:val="36"/>
    </w:rPr>
  </w:style>
  <w:style w:type="paragraph" w:styleId="3">
    <w:name w:val="heading 3"/>
    <w:basedOn w:val="a"/>
    <w:link w:val="30"/>
    <w:uiPriority w:val="9"/>
    <w:qFormat/>
    <w:pPr>
      <w:outlineLvl w:val="2"/>
    </w:pPr>
    <w:rPr>
      <w:rFonts w:ascii="Helvetica" w:hAnsi="Helvetica"/>
      <w:b/>
      <w:bCs/>
      <w:color w:val="333333"/>
      <w:sz w:val="27"/>
      <w:szCs w:val="27"/>
    </w:rPr>
  </w:style>
  <w:style w:type="paragraph" w:styleId="4">
    <w:name w:val="heading 4"/>
    <w:basedOn w:val="a"/>
    <w:link w:val="40"/>
    <w:uiPriority w:val="9"/>
    <w:qFormat/>
    <w:pPr>
      <w:outlineLvl w:val="3"/>
    </w:pPr>
    <w:rPr>
      <w:rFonts w:ascii="Helvetica" w:hAnsi="Helvetica"/>
      <w:b/>
      <w:bCs/>
      <w:sz w:val="24"/>
      <w:szCs w:val="24"/>
    </w:rPr>
  </w:style>
  <w:style w:type="paragraph" w:styleId="5">
    <w:name w:val="heading 5"/>
    <w:basedOn w:val="a"/>
    <w:link w:val="50"/>
    <w:uiPriority w:val="9"/>
    <w:qFormat/>
    <w:pPr>
      <w:outlineLvl w:val="4"/>
    </w:pPr>
    <w:rPr>
      <w:rFonts w:ascii="Helvetica" w:hAnsi="Helvetica"/>
      <w:b/>
      <w:bCs/>
    </w:rPr>
  </w:style>
  <w:style w:type="paragraph" w:styleId="6">
    <w:name w:val="heading 6"/>
    <w:basedOn w:val="a"/>
    <w:link w:val="60"/>
    <w:uiPriority w:val="9"/>
    <w:qFormat/>
    <w:pPr>
      <w:outlineLvl w:val="5"/>
    </w:pPr>
    <w:rPr>
      <w:rFonts w:ascii="Helvetica" w:hAnsi="Helvetica"/>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b/>
      <w:bCs/>
      <w:color w:val="990000"/>
      <w:u w:val="single"/>
      <w:shd w:val="clear" w:color="auto" w:fill="auto"/>
    </w:rPr>
  </w:style>
  <w:style w:type="character" w:styleId="a4">
    <w:name w:val="FollowedHyperlink"/>
    <w:basedOn w:val="a0"/>
    <w:uiPriority w:val="99"/>
    <w:semiHidden/>
    <w:unhideWhenUsed/>
    <w:rPr>
      <w:b/>
      <w:bCs/>
      <w:color w:val="663333"/>
      <w:u w:val="single"/>
      <w:shd w:val="clear" w:color="auto" w:fill="auto"/>
    </w:rPr>
  </w:style>
  <w:style w:type="character" w:styleId="HTML">
    <w:name w:val="HTML Cite"/>
    <w:basedOn w:val="a0"/>
    <w:uiPriority w:val="99"/>
    <w:semiHidden/>
    <w:unhideWhenUsed/>
    <w:rPr>
      <w:b w:val="0"/>
      <w:bCs w:val="0"/>
      <w:i w:val="0"/>
      <w:iCs w:val="0"/>
    </w:rPr>
  </w:style>
  <w:style w:type="character" w:styleId="HTML0">
    <w:name w:val="HTML Definition"/>
    <w:basedOn w:val="a0"/>
    <w:uiPriority w:val="99"/>
    <w:semiHidden/>
    <w:unhideWhenUsed/>
    <w:rPr>
      <w:b/>
      <w:bCs/>
      <w:i w:val="0"/>
      <w:iCs w:val="0"/>
    </w:rPr>
  </w:style>
  <w:style w:type="character" w:styleId="a5">
    <w:name w:val="Emphasis"/>
    <w:basedOn w:val="a0"/>
    <w:uiPriority w:val="20"/>
    <w:qFormat/>
    <w:rPr>
      <w:i/>
      <w:iCs/>
    </w:rPr>
  </w:style>
  <w:style w:type="character" w:customStyle="1" w:styleId="10">
    <w:name w:val="見出し 1 (文字)"/>
    <w:basedOn w:val="a0"/>
    <w:link w:val="1"/>
    <w:uiPriority w:val="9"/>
    <w:rPr>
      <w:rFonts w:asciiTheme="majorHAnsi" w:eastAsiaTheme="majorEastAsia" w:hAnsiTheme="majorHAnsi" w:cstheme="majorBidi"/>
      <w:sz w:val="28"/>
      <w:szCs w:val="28"/>
    </w:rPr>
  </w:style>
  <w:style w:type="character" w:customStyle="1" w:styleId="20">
    <w:name w:val="見出し 2 (文字)"/>
    <w:basedOn w:val="a0"/>
    <w:link w:val="2"/>
    <w:uiPriority w:val="9"/>
    <w:semiHidden/>
    <w:rPr>
      <w:rFonts w:asciiTheme="majorHAnsi" w:eastAsiaTheme="majorEastAsia" w:hAnsiTheme="majorHAnsi" w:cstheme="majorBidi"/>
    </w:rPr>
  </w:style>
  <w:style w:type="character" w:customStyle="1" w:styleId="30">
    <w:name w:val="見出し 3 (文字)"/>
    <w:basedOn w:val="a0"/>
    <w:link w:val="3"/>
    <w:uiPriority w:val="9"/>
    <w:semiHidden/>
    <w:rPr>
      <w:rFonts w:asciiTheme="majorHAnsi" w:eastAsiaTheme="majorEastAsia" w:hAnsiTheme="majorHAnsi" w:cstheme="majorBidi"/>
    </w:rPr>
  </w:style>
  <w:style w:type="character" w:customStyle="1" w:styleId="40">
    <w:name w:val="見出し 4 (文字)"/>
    <w:basedOn w:val="a0"/>
    <w:link w:val="4"/>
    <w:uiPriority w:val="9"/>
    <w:semiHidden/>
    <w:rPr>
      <w:rFonts w:ascii="Times" w:eastAsiaTheme="minorEastAsia" w:hAnsi="Times" w:cstheme="minorBidi"/>
      <w:b/>
      <w:bCs/>
    </w:rPr>
  </w:style>
  <w:style w:type="character" w:customStyle="1" w:styleId="50">
    <w:name w:val="見出し 5 (文字)"/>
    <w:basedOn w:val="a0"/>
    <w:link w:val="5"/>
    <w:uiPriority w:val="9"/>
    <w:semiHidden/>
    <w:rPr>
      <w:rFonts w:asciiTheme="majorHAnsi" w:eastAsiaTheme="majorEastAsia" w:hAnsiTheme="majorHAnsi" w:cstheme="majorBidi"/>
    </w:rPr>
  </w:style>
  <w:style w:type="character" w:customStyle="1" w:styleId="60">
    <w:name w:val="見出し 6 (文字)"/>
    <w:basedOn w:val="a0"/>
    <w:link w:val="6"/>
    <w:uiPriority w:val="9"/>
    <w:semiHidden/>
    <w:rPr>
      <w:rFonts w:ascii="Times" w:eastAsiaTheme="minorEastAsia" w:hAnsi="Times" w:cstheme="minorBidi"/>
      <w:b/>
      <w:bCs/>
    </w:rPr>
  </w:style>
  <w:style w:type="paragraph" w:styleId="HTML1">
    <w:name w:val="HTML Preformatted"/>
    <w:basedOn w:val="a"/>
    <w:link w:val="HTML2"/>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w:color w:val="000000"/>
      <w:sz w:val="24"/>
      <w:szCs w:val="24"/>
    </w:rPr>
  </w:style>
  <w:style w:type="character" w:customStyle="1" w:styleId="HTML2">
    <w:name w:val="HTML 書式付き (文字)"/>
    <w:basedOn w:val="a0"/>
    <w:link w:val="HTML1"/>
    <w:uiPriority w:val="99"/>
    <w:semiHidden/>
    <w:rPr>
      <w:rFonts w:ascii="Courier" w:eastAsiaTheme="minorEastAsia" w:hAnsi="Courier" w:cstheme="minorBidi"/>
    </w:rPr>
  </w:style>
  <w:style w:type="character" w:styleId="a6">
    <w:name w:val="Strong"/>
    <w:basedOn w:val="a0"/>
    <w:uiPriority w:val="22"/>
    <w:qFormat/>
    <w:rPr>
      <w:b/>
      <w:bCs/>
    </w:rPr>
  </w:style>
  <w:style w:type="character" w:styleId="HTML3">
    <w:name w:val="HTML Typewriter"/>
    <w:basedOn w:val="a0"/>
    <w:uiPriority w:val="99"/>
    <w:semiHidden/>
    <w:unhideWhenUsed/>
    <w:rPr>
      <w:rFonts w:ascii="Courier New" w:eastAsiaTheme="minorEastAsia" w:hAnsi="Courier New" w:cs="Courier" w:hint="default"/>
      <w:color w:val="003366"/>
      <w:sz w:val="24"/>
      <w:szCs w:val="24"/>
    </w:rPr>
  </w:style>
  <w:style w:type="paragraph" w:styleId="Web">
    <w:name w:val="Normal (Web)"/>
    <w:basedOn w:val="a"/>
    <w:uiPriority w:val="99"/>
    <w:semiHidden/>
    <w:unhideWhenUsed/>
    <w:pPr>
      <w:ind w:left="480" w:right="480"/>
    </w:pPr>
    <w:rPr>
      <w:rFonts w:cs="Times New Roman"/>
    </w:rPr>
  </w:style>
  <w:style w:type="paragraph" w:customStyle="1" w:styleId="copyright">
    <w:name w:val="copyright"/>
    <w:basedOn w:val="a"/>
    <w:pPr>
      <w:ind w:left="480" w:right="480"/>
    </w:pPr>
  </w:style>
  <w:style w:type="paragraph" w:customStyle="1" w:styleId="toc">
    <w:name w:val="toc"/>
    <w:basedOn w:val="a"/>
    <w:pPr>
      <w:ind w:left="720" w:right="480"/>
    </w:pPr>
    <w:rPr>
      <w:b/>
      <w:bCs/>
      <w:sz w:val="24"/>
      <w:szCs w:val="24"/>
    </w:rPr>
  </w:style>
  <w:style w:type="paragraph" w:customStyle="1" w:styleId="key">
    <w:name w:val="key"/>
    <w:basedOn w:val="a"/>
    <w:pPr>
      <w:ind w:left="480" w:right="480"/>
    </w:pPr>
  </w:style>
  <w:style w:type="paragraph" w:customStyle="1" w:styleId="id">
    <w:name w:val="id"/>
    <w:basedOn w:val="a"/>
    <w:pPr>
      <w:ind w:left="480" w:right="480"/>
    </w:pPr>
  </w:style>
  <w:style w:type="paragraph" w:customStyle="1" w:styleId="str">
    <w:name w:val="str"/>
    <w:basedOn w:val="a"/>
    <w:pPr>
      <w:ind w:left="480" w:right="480"/>
    </w:pPr>
  </w:style>
  <w:style w:type="paragraph" w:customStyle="1" w:styleId="val">
    <w:name w:val="val"/>
    <w:basedOn w:val="a"/>
    <w:pPr>
      <w:ind w:left="480" w:right="480"/>
    </w:pPr>
  </w:style>
  <w:style w:type="paragraph" w:customStyle="1" w:styleId="rep">
    <w:name w:val="rep"/>
    <w:basedOn w:val="a"/>
    <w:pPr>
      <w:ind w:left="480" w:right="480"/>
    </w:pPr>
  </w:style>
  <w:style w:type="paragraph" w:customStyle="1" w:styleId="oth">
    <w:name w:val="oth"/>
    <w:basedOn w:val="a"/>
    <w:pPr>
      <w:ind w:left="480" w:right="480"/>
    </w:pPr>
  </w:style>
  <w:style w:type="paragraph" w:customStyle="1" w:styleId="err">
    <w:name w:val="err"/>
    <w:basedOn w:val="a"/>
    <w:pPr>
      <w:ind w:left="480" w:right="480"/>
    </w:pPr>
  </w:style>
  <w:style w:type="character" w:customStyle="1" w:styleId="rfc">
    <w:name w:val="rfc"/>
    <w:basedOn w:val="a0"/>
  </w:style>
  <w:style w:type="character" w:customStyle="1" w:styleId="hottext">
    <w:name w:val="hottext"/>
    <w:basedOn w:val="a0"/>
  </w:style>
  <w:style w:type="character" w:customStyle="1" w:styleId="info">
    <w:name w:val="info"/>
    <w:basedOn w:val="a0"/>
  </w:style>
  <w:style w:type="character" w:customStyle="1" w:styleId="rfc1">
    <w:name w:val="rfc1"/>
    <w:basedOn w:val="a0"/>
    <w:rPr>
      <w:rFonts w:ascii="monaco" w:hAnsi="monaco" w:hint="default"/>
      <w:b/>
      <w:bCs/>
      <w:color w:val="666666"/>
    </w:rPr>
  </w:style>
  <w:style w:type="character" w:customStyle="1" w:styleId="hottext1">
    <w:name w:val="hottext1"/>
    <w:basedOn w:val="a0"/>
    <w:rPr>
      <w:rFonts w:ascii="monaco" w:hAnsi="monaco" w:hint="default"/>
      <w:b w:val="0"/>
      <w:bCs w:val="0"/>
      <w:color w:val="FFFFFF"/>
    </w:rPr>
  </w:style>
  <w:style w:type="character" w:customStyle="1" w:styleId="info1">
    <w:name w:val="info1"/>
    <w:basedOn w:val="a0"/>
    <w:rPr>
      <w:vanish w:val="0"/>
      <w:webHidden w:val="0"/>
      <w:color w:val="990000"/>
      <w:sz w:val="20"/>
      <w:szCs w:val="20"/>
      <w:bdr w:val="single" w:sz="6" w:space="2" w:color="333333" w:frame="1"/>
      <w:shd w:val="clear" w:color="auto" w:fill="EEEEEE"/>
      <w:specVanish w:val="0"/>
    </w:rPr>
  </w:style>
  <w:style w:type="paragraph" w:customStyle="1" w:styleId="key1">
    <w:name w:val="key1"/>
    <w:basedOn w:val="a"/>
    <w:pPr>
      <w:ind w:left="480" w:right="480"/>
    </w:pPr>
    <w:rPr>
      <w:b/>
      <w:bCs/>
      <w:color w:val="3333CC"/>
    </w:rPr>
  </w:style>
  <w:style w:type="paragraph" w:customStyle="1" w:styleId="id1">
    <w:name w:val="id1"/>
    <w:basedOn w:val="a"/>
    <w:pPr>
      <w:ind w:left="480" w:right="480"/>
    </w:pPr>
    <w:rPr>
      <w:color w:val="990000"/>
    </w:rPr>
  </w:style>
  <w:style w:type="paragraph" w:customStyle="1" w:styleId="str1">
    <w:name w:val="str1"/>
    <w:basedOn w:val="a"/>
    <w:pPr>
      <w:shd w:val="clear" w:color="auto" w:fill="CCFFFF"/>
      <w:ind w:left="480" w:right="480"/>
    </w:pPr>
    <w:rPr>
      <w:color w:val="000000"/>
    </w:rPr>
  </w:style>
  <w:style w:type="paragraph" w:customStyle="1" w:styleId="val1">
    <w:name w:val="val1"/>
    <w:basedOn w:val="a"/>
    <w:pPr>
      <w:ind w:left="480" w:right="480"/>
    </w:pPr>
    <w:rPr>
      <w:color w:val="006666"/>
    </w:rPr>
  </w:style>
  <w:style w:type="paragraph" w:customStyle="1" w:styleId="rep1">
    <w:name w:val="rep1"/>
    <w:basedOn w:val="a"/>
    <w:pPr>
      <w:ind w:left="480" w:right="480"/>
    </w:pPr>
    <w:rPr>
      <w:color w:val="990099"/>
    </w:rPr>
  </w:style>
  <w:style w:type="paragraph" w:customStyle="1" w:styleId="oth1">
    <w:name w:val="oth1"/>
    <w:basedOn w:val="a"/>
    <w:pPr>
      <w:shd w:val="clear" w:color="auto" w:fill="FFCCFF"/>
      <w:ind w:left="480" w:right="480"/>
    </w:pPr>
    <w:rPr>
      <w:color w:val="000000"/>
    </w:rPr>
  </w:style>
  <w:style w:type="paragraph" w:customStyle="1" w:styleId="err1">
    <w:name w:val="err1"/>
    <w:basedOn w:val="a"/>
    <w:pPr>
      <w:shd w:val="clear" w:color="auto" w:fill="FFCCCC"/>
      <w:ind w:left="480" w:right="480"/>
    </w:pPr>
  </w:style>
  <w:style w:type="character" w:customStyle="1" w:styleId="rfc2">
    <w:name w:val="rfc2"/>
    <w:basedOn w:val="a0"/>
    <w:rPr>
      <w:rFonts w:ascii="monaco" w:hAnsi="monaco" w:hint="default"/>
      <w:b/>
      <w:bCs/>
      <w:color w:val="666666"/>
    </w:rPr>
  </w:style>
  <w:style w:type="character" w:customStyle="1" w:styleId="hottext2">
    <w:name w:val="hottext2"/>
    <w:basedOn w:val="a0"/>
    <w:rPr>
      <w:rFonts w:ascii="monaco" w:hAnsi="monaco" w:hint="default"/>
      <w:b w:val="0"/>
      <w:bCs w:val="0"/>
      <w:color w:val="FFFFFF"/>
    </w:rPr>
  </w:style>
  <w:style w:type="character" w:customStyle="1" w:styleId="info2">
    <w:name w:val="info2"/>
    <w:basedOn w:val="a0"/>
    <w:rPr>
      <w:vanish w:val="0"/>
      <w:webHidden w:val="0"/>
      <w:color w:val="990000"/>
      <w:sz w:val="20"/>
      <w:szCs w:val="20"/>
      <w:bdr w:val="single" w:sz="6" w:space="2" w:color="333333" w:frame="1"/>
      <w:shd w:val="clear" w:color="auto" w:fill="EEEEEE"/>
      <w:specVanish w:val="0"/>
    </w:rPr>
  </w:style>
  <w:style w:type="paragraph" w:customStyle="1" w:styleId="key2">
    <w:name w:val="key2"/>
    <w:basedOn w:val="a"/>
    <w:pPr>
      <w:ind w:left="480" w:right="480"/>
    </w:pPr>
    <w:rPr>
      <w:b/>
      <w:bCs/>
      <w:color w:val="3333CC"/>
    </w:rPr>
  </w:style>
  <w:style w:type="paragraph" w:customStyle="1" w:styleId="id2">
    <w:name w:val="id2"/>
    <w:basedOn w:val="a"/>
    <w:pPr>
      <w:ind w:left="480" w:right="480"/>
    </w:pPr>
    <w:rPr>
      <w:color w:val="990000"/>
    </w:rPr>
  </w:style>
  <w:style w:type="paragraph" w:customStyle="1" w:styleId="str2">
    <w:name w:val="str2"/>
    <w:basedOn w:val="a"/>
    <w:pPr>
      <w:shd w:val="clear" w:color="auto" w:fill="CCFFFF"/>
      <w:ind w:left="480" w:right="480"/>
    </w:pPr>
    <w:rPr>
      <w:color w:val="000000"/>
    </w:rPr>
  </w:style>
  <w:style w:type="paragraph" w:customStyle="1" w:styleId="val2">
    <w:name w:val="val2"/>
    <w:basedOn w:val="a"/>
    <w:pPr>
      <w:ind w:left="480" w:right="480"/>
    </w:pPr>
    <w:rPr>
      <w:color w:val="006666"/>
    </w:rPr>
  </w:style>
  <w:style w:type="paragraph" w:customStyle="1" w:styleId="rep2">
    <w:name w:val="rep2"/>
    <w:basedOn w:val="a"/>
    <w:pPr>
      <w:ind w:left="480" w:right="480"/>
    </w:pPr>
    <w:rPr>
      <w:color w:val="990099"/>
    </w:rPr>
  </w:style>
  <w:style w:type="paragraph" w:customStyle="1" w:styleId="oth2">
    <w:name w:val="oth2"/>
    <w:basedOn w:val="a"/>
    <w:pPr>
      <w:shd w:val="clear" w:color="auto" w:fill="FFCCFF"/>
      <w:ind w:left="480" w:right="480"/>
    </w:pPr>
    <w:rPr>
      <w:color w:val="000000"/>
    </w:rPr>
  </w:style>
  <w:style w:type="paragraph" w:customStyle="1" w:styleId="err2">
    <w:name w:val="err2"/>
    <w:basedOn w:val="a"/>
    <w:pPr>
      <w:shd w:val="clear" w:color="auto" w:fill="FFCCCC"/>
      <w:ind w:left="480" w:right="480"/>
    </w:pPr>
  </w:style>
  <w:style w:type="paragraph" w:styleId="a7">
    <w:name w:val="Balloon Text"/>
    <w:basedOn w:val="a"/>
    <w:link w:val="a8"/>
    <w:uiPriority w:val="99"/>
    <w:semiHidden/>
    <w:unhideWhenUsed/>
    <w:rsid w:val="00C97C33"/>
    <w:pPr>
      <w:spacing w:before="0" w:after="0"/>
    </w:pPr>
    <w:rPr>
      <w:rFonts w:ascii="ヒラギノ角ゴ ProN W3" w:eastAsia="ヒラギノ角ゴ ProN W3"/>
      <w:sz w:val="18"/>
      <w:szCs w:val="18"/>
    </w:rPr>
  </w:style>
  <w:style w:type="character" w:customStyle="1" w:styleId="a8">
    <w:name w:val="吹き出し (文字)"/>
    <w:basedOn w:val="a0"/>
    <w:link w:val="a7"/>
    <w:uiPriority w:val="99"/>
    <w:semiHidden/>
    <w:rsid w:val="00C97C33"/>
    <w:rPr>
      <w:rFonts w:ascii="ヒラギノ角ゴ ProN W3" w:eastAsia="ヒラギノ角ゴ ProN W3" w:hAnsi="Times" w:cstheme="minorBidi"/>
      <w:sz w:val="18"/>
      <w:szCs w:val="18"/>
    </w:rPr>
  </w:style>
  <w:style w:type="character" w:styleId="a9">
    <w:name w:val="annotation reference"/>
    <w:basedOn w:val="a0"/>
    <w:uiPriority w:val="99"/>
    <w:semiHidden/>
    <w:unhideWhenUsed/>
    <w:rsid w:val="00C97C33"/>
    <w:rPr>
      <w:sz w:val="18"/>
      <w:szCs w:val="18"/>
    </w:rPr>
  </w:style>
  <w:style w:type="paragraph" w:styleId="aa">
    <w:name w:val="annotation text"/>
    <w:basedOn w:val="a"/>
    <w:link w:val="ab"/>
    <w:uiPriority w:val="99"/>
    <w:semiHidden/>
    <w:unhideWhenUsed/>
    <w:rsid w:val="00C97C33"/>
  </w:style>
  <w:style w:type="character" w:customStyle="1" w:styleId="ab">
    <w:name w:val="コメント文字列 (文字)"/>
    <w:basedOn w:val="a0"/>
    <w:link w:val="aa"/>
    <w:uiPriority w:val="99"/>
    <w:semiHidden/>
    <w:rsid w:val="00C97C33"/>
    <w:rPr>
      <w:rFonts w:ascii="Times" w:hAnsi="Times" w:cstheme="minorBidi"/>
    </w:rPr>
  </w:style>
  <w:style w:type="paragraph" w:styleId="ac">
    <w:name w:val="annotation subject"/>
    <w:basedOn w:val="aa"/>
    <w:next w:val="aa"/>
    <w:link w:val="ad"/>
    <w:uiPriority w:val="99"/>
    <w:semiHidden/>
    <w:unhideWhenUsed/>
    <w:rsid w:val="00C97C33"/>
    <w:rPr>
      <w:b/>
      <w:bCs/>
    </w:rPr>
  </w:style>
  <w:style w:type="character" w:customStyle="1" w:styleId="ad">
    <w:name w:val="コメント内容 (文字)"/>
    <w:basedOn w:val="ab"/>
    <w:link w:val="ac"/>
    <w:uiPriority w:val="99"/>
    <w:semiHidden/>
    <w:rsid w:val="00C97C33"/>
    <w:rPr>
      <w:rFonts w:ascii="Times" w:hAnsi="Times" w:cstheme="minorBidi"/>
      <w:b/>
      <w:bCs/>
    </w:rPr>
  </w:style>
  <w:style w:type="paragraph" w:styleId="ae">
    <w:name w:val="Revision"/>
    <w:hidden/>
    <w:uiPriority w:val="99"/>
    <w:semiHidden/>
    <w:rsid w:val="00C97C33"/>
    <w:rPr>
      <w:rFonts w:ascii="Times" w:hAnsi="Time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579284">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001547302">
          <w:blockQuote w:val="1"/>
          <w:marLeft w:val="720"/>
          <w:marRight w:val="720"/>
          <w:marTop w:val="100"/>
          <w:marBottom w:val="100"/>
          <w:divBdr>
            <w:top w:val="none" w:sz="0" w:space="0" w:color="auto"/>
            <w:left w:val="none" w:sz="0" w:space="0" w:color="auto"/>
            <w:bottom w:val="none" w:sz="0" w:space="0" w:color="auto"/>
            <w:right w:val="none" w:sz="0" w:space="0" w:color="auto"/>
          </w:divBdr>
        </w:div>
        <w:div w:id="1340498076">
          <w:blockQuote w:val="1"/>
          <w:marLeft w:val="720"/>
          <w:marRight w:val="720"/>
          <w:marTop w:val="100"/>
          <w:marBottom w:val="100"/>
          <w:divBdr>
            <w:top w:val="none" w:sz="0" w:space="0" w:color="auto"/>
            <w:left w:val="none" w:sz="0" w:space="0" w:color="auto"/>
            <w:bottom w:val="none" w:sz="0" w:space="0" w:color="auto"/>
            <w:right w:val="none" w:sz="0" w:space="0" w:color="auto"/>
          </w:divBdr>
        </w:div>
        <w:div w:id="2020278988">
          <w:marLeft w:val="720"/>
          <w:marRight w:val="0"/>
          <w:marTop w:val="0"/>
          <w:marBottom w:val="0"/>
          <w:divBdr>
            <w:top w:val="none" w:sz="0" w:space="0" w:color="auto"/>
            <w:left w:val="none" w:sz="0" w:space="0" w:color="auto"/>
            <w:bottom w:val="none" w:sz="0" w:space="0" w:color="auto"/>
            <w:right w:val="none" w:sz="0" w:space="0" w:color="auto"/>
          </w:divBdr>
        </w:div>
        <w:div w:id="716126579">
          <w:marLeft w:val="720"/>
          <w:marRight w:val="0"/>
          <w:marTop w:val="0"/>
          <w:marBottom w:val="0"/>
          <w:divBdr>
            <w:top w:val="none" w:sz="0" w:space="0" w:color="auto"/>
            <w:left w:val="none" w:sz="0" w:space="0" w:color="auto"/>
            <w:bottom w:val="none" w:sz="0" w:space="0" w:color="auto"/>
            <w:right w:val="none" w:sz="0" w:space="0" w:color="auto"/>
          </w:divBdr>
        </w:div>
        <w:div w:id="2003655575">
          <w:marLeft w:val="720"/>
          <w:marRight w:val="0"/>
          <w:marTop w:val="0"/>
          <w:marBottom w:val="0"/>
          <w:divBdr>
            <w:top w:val="none" w:sz="0" w:space="0" w:color="auto"/>
            <w:left w:val="none" w:sz="0" w:space="0" w:color="auto"/>
            <w:bottom w:val="none" w:sz="0" w:space="0" w:color="auto"/>
            <w:right w:val="none" w:sz="0" w:space="0" w:color="auto"/>
          </w:divBdr>
        </w:div>
        <w:div w:id="1886604182">
          <w:blockQuote w:val="1"/>
          <w:marLeft w:val="720"/>
          <w:marRight w:val="720"/>
          <w:marTop w:val="100"/>
          <w:marBottom w:val="100"/>
          <w:divBdr>
            <w:top w:val="none" w:sz="0" w:space="0" w:color="auto"/>
            <w:left w:val="none" w:sz="0" w:space="0" w:color="auto"/>
            <w:bottom w:val="none" w:sz="0" w:space="0" w:color="auto"/>
            <w:right w:val="none" w:sz="0" w:space="0" w:color="auto"/>
          </w:divBdr>
        </w:div>
        <w:div w:id="249850756">
          <w:marLeft w:val="720"/>
          <w:marRight w:val="0"/>
          <w:marTop w:val="0"/>
          <w:marBottom w:val="0"/>
          <w:divBdr>
            <w:top w:val="none" w:sz="0" w:space="0" w:color="auto"/>
            <w:left w:val="none" w:sz="0" w:space="0" w:color="auto"/>
            <w:bottom w:val="none" w:sz="0" w:space="0" w:color="auto"/>
            <w:right w:val="none" w:sz="0" w:space="0" w:color="auto"/>
          </w:divBdr>
        </w:div>
        <w:div w:id="1526747230">
          <w:marLeft w:val="720"/>
          <w:marRight w:val="0"/>
          <w:marTop w:val="0"/>
          <w:marBottom w:val="0"/>
          <w:divBdr>
            <w:top w:val="none" w:sz="0" w:space="0" w:color="auto"/>
            <w:left w:val="none" w:sz="0" w:space="0" w:color="auto"/>
            <w:bottom w:val="none" w:sz="0" w:space="0" w:color="auto"/>
            <w:right w:val="none" w:sz="0" w:space="0" w:color="auto"/>
          </w:divBdr>
        </w:div>
        <w:div w:id="1973363768">
          <w:marLeft w:val="72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tools.ietf.org/html/draft-ietf-jose-json-web-encryption" TargetMode="External"/><Relationship Id="rId14" Type="http://schemas.openxmlformats.org/officeDocument/2006/relationships/hyperlink" Target="http://tools.ietf.org/html/draft-ietf-jose-json-web-encryption-11" TargetMode="External"/><Relationship Id="rId15" Type="http://schemas.openxmlformats.org/officeDocument/2006/relationships/hyperlink" Target="http://tools.ietf.org/html/draft-ietf-jose-json-web-key" TargetMode="External"/><Relationship Id="rId16" Type="http://schemas.openxmlformats.org/officeDocument/2006/relationships/hyperlink" Target="http://tools.ietf.org/html/draft-ietf-jose-json-web-key-11" TargetMode="External"/><Relationship Id="rId17" Type="http://schemas.openxmlformats.org/officeDocument/2006/relationships/hyperlink" Target="http://tools.ietf.org/html/draft-ietf-jose-json-web-signature" TargetMode="External"/><Relationship Id="rId18" Type="http://schemas.openxmlformats.org/officeDocument/2006/relationships/hyperlink" Target="http://tools.ietf.org/html/draft-ietf-jose-json-web-signature-11" TargetMode="External"/><Relationship Id="rId19" Type="http://schemas.openxmlformats.org/officeDocument/2006/relationships/hyperlink" Target="http://tools.ietf.org/html/draft-ietf-oauth-json-web-token" TargetMode="External"/><Relationship Id="rId63" Type="http://schemas.openxmlformats.org/officeDocument/2006/relationships/hyperlink" Target="mailto:mbj@microsoft.com" TargetMode="External"/><Relationship Id="rId64" Type="http://schemas.openxmlformats.org/officeDocument/2006/relationships/hyperlink" Target="mailto:ejay@mgi1.com" TargetMode="External"/><Relationship Id="rId65" Type="http://schemas.openxmlformats.org/officeDocument/2006/relationships/fontTable" Target="fontTable.xml"/><Relationship Id="rId66" Type="http://schemas.openxmlformats.org/officeDocument/2006/relationships/theme" Target="theme/theme1.xml"/><Relationship Id="rId50" Type="http://schemas.openxmlformats.org/officeDocument/2006/relationships/hyperlink" Target="http://www.rfc-editor.org/rfc/rfc5646.txt" TargetMode="External"/><Relationship Id="rId51" Type="http://schemas.openxmlformats.org/officeDocument/2006/relationships/hyperlink" Target="http://tools.ietf.org/html/rfc5785" TargetMode="External"/><Relationship Id="rId52" Type="http://schemas.openxmlformats.org/officeDocument/2006/relationships/hyperlink" Target="http://www.rfc-editor.org/rfc/rfc5785.txt" TargetMode="External"/><Relationship Id="rId53" Type="http://schemas.openxmlformats.org/officeDocument/2006/relationships/hyperlink" Target="http://tools.ietf.org/html/rfc6125" TargetMode="External"/><Relationship Id="rId54" Type="http://schemas.openxmlformats.org/officeDocument/2006/relationships/hyperlink" Target="http://www.rfc-editor.org/rfc/rfc6125.txt" TargetMode="External"/><Relationship Id="rId55" Type="http://schemas.openxmlformats.org/officeDocument/2006/relationships/hyperlink" Target="http://tools.ietf.org/html/rfc6749" TargetMode="External"/><Relationship Id="rId56" Type="http://schemas.openxmlformats.org/officeDocument/2006/relationships/hyperlink" Target="http://www.rfc-editor.org/rfc/rfc6749.txt" TargetMode="External"/><Relationship Id="rId57" Type="http://schemas.openxmlformats.org/officeDocument/2006/relationships/hyperlink" Target="mailto:markdavis@google.com" TargetMode="External"/><Relationship Id="rId58" Type="http://schemas.openxmlformats.org/officeDocument/2006/relationships/hyperlink" Target="mailto:ken@unicode.org" TargetMode="External"/><Relationship Id="rId59" Type="http://schemas.openxmlformats.org/officeDocument/2006/relationships/hyperlink" Target="http://www.oasis-open.org/committees/download.php/15376/xri-syntax-V2.0-cs.html" TargetMode="External"/><Relationship Id="rId40" Type="http://schemas.openxmlformats.org/officeDocument/2006/relationships/hyperlink" Target="http://xml.resource.org/public/rfc/html/rfc3986.html" TargetMode="External"/><Relationship Id="rId41" Type="http://schemas.openxmlformats.org/officeDocument/2006/relationships/hyperlink" Target="http://xml.resource.org/public/rfc/xml/rfc3986.xml" TargetMode="External"/><Relationship Id="rId42" Type="http://schemas.openxmlformats.org/officeDocument/2006/relationships/hyperlink" Target="http://tools.ietf.org/html/rfc5246" TargetMode="External"/><Relationship Id="rId43" Type="http://schemas.openxmlformats.org/officeDocument/2006/relationships/hyperlink" Target="http://www.rfc-editor.org/rfc/rfc5246.txt" TargetMode="External"/><Relationship Id="rId44" Type="http://schemas.openxmlformats.org/officeDocument/2006/relationships/hyperlink" Target="mailto:presnick@qualcomm.com" TargetMode="External"/><Relationship Id="rId45" Type="http://schemas.openxmlformats.org/officeDocument/2006/relationships/hyperlink" Target="http://tools.ietf.org/html/rfc5322" TargetMode="External"/><Relationship Id="rId46" Type="http://schemas.openxmlformats.org/officeDocument/2006/relationships/hyperlink" Target="http://www.rfc-editor.org/rfc/rfc5322.txt" TargetMode="External"/><Relationship Id="rId47" Type="http://schemas.openxmlformats.org/officeDocument/2006/relationships/hyperlink" Target="http://xml.resource.org/public/rfc/html/rfc5322.html" TargetMode="External"/><Relationship Id="rId48" Type="http://schemas.openxmlformats.org/officeDocument/2006/relationships/hyperlink" Target="http://xml.resource.org/public/rfc/xml/rfc5322.xml" TargetMode="External"/><Relationship Id="rId49" Type="http://schemas.openxmlformats.org/officeDocument/2006/relationships/hyperlink" Target="http://tools.ietf.org/html/rfc5646"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hyperlink" Target="http://tools.ietf.org/html/draft-ietf-appsawg-acct-uri-04" TargetMode="External"/><Relationship Id="rId8" Type="http://schemas.openxmlformats.org/officeDocument/2006/relationships/hyperlink" Target="http://www.ietf.org/internet-drafts/draft-ietf-appsawg-acct-uri-04.txt" TargetMode="External"/><Relationship Id="rId9" Type="http://schemas.openxmlformats.org/officeDocument/2006/relationships/hyperlink" Target="http://tools.ietf.org/html/draft-ietf-appsawg-webfinger-14" TargetMode="External"/><Relationship Id="rId30" Type="http://schemas.openxmlformats.org/officeDocument/2006/relationships/hyperlink" Target="http://xml.resource.org/public/rfc/xml/rfc2119.xml" TargetMode="External"/><Relationship Id="rId31" Type="http://schemas.openxmlformats.org/officeDocument/2006/relationships/hyperlink" Target="mailto:tdierks@certicom.com" TargetMode="External"/><Relationship Id="rId32" Type="http://schemas.openxmlformats.org/officeDocument/2006/relationships/hyperlink" Target="mailto:callen@certicom.com" TargetMode="External"/><Relationship Id="rId33" Type="http://schemas.openxmlformats.org/officeDocument/2006/relationships/hyperlink" Target="http://tools.ietf.org/html/rfc2246" TargetMode="External"/><Relationship Id="rId34" Type="http://schemas.openxmlformats.org/officeDocument/2006/relationships/hyperlink" Target="http://www.rfc-editor.org/rfc/rfc2246.txt" TargetMode="External"/><Relationship Id="rId35" Type="http://schemas.openxmlformats.org/officeDocument/2006/relationships/hyperlink" Target="mailto:timbl@w3.org" TargetMode="External"/><Relationship Id="rId36" Type="http://schemas.openxmlformats.org/officeDocument/2006/relationships/hyperlink" Target="mailto:fielding@gbiv.com" TargetMode="External"/><Relationship Id="rId37" Type="http://schemas.openxmlformats.org/officeDocument/2006/relationships/hyperlink" Target="mailto:LMM@acm.org" TargetMode="External"/><Relationship Id="rId38" Type="http://schemas.openxmlformats.org/officeDocument/2006/relationships/hyperlink" Target="http://tools.ietf.org/html/rfc3986" TargetMode="External"/><Relationship Id="rId39" Type="http://schemas.openxmlformats.org/officeDocument/2006/relationships/hyperlink" Target="http://www.rfc-editor.org/rfc/rfc3986.txt" TargetMode="External"/><Relationship Id="rId20" Type="http://schemas.openxmlformats.org/officeDocument/2006/relationships/hyperlink" Target="http://tools.ietf.org/html/draft-ietf-oauth-json-web-token-08" TargetMode="External"/><Relationship Id="rId21" Type="http://schemas.openxmlformats.org/officeDocument/2006/relationships/hyperlink" Target="http://tools.ietf.org/html/draft-ietf-oauth-jwt-bearer" TargetMode="External"/><Relationship Id="rId22" Type="http://schemas.openxmlformats.org/officeDocument/2006/relationships/hyperlink" Target="http://tools.ietf.org/html/draft-ietf-oauth-jwt-bearer-05" TargetMode="External"/><Relationship Id="rId23" Type="http://schemas.openxmlformats.org/officeDocument/2006/relationships/hyperlink" Target="http://openid.net/specs/openid-connect-messages-1_0-19.html" TargetMode="External"/><Relationship Id="rId24" Type="http://schemas.openxmlformats.org/officeDocument/2006/relationships/hyperlink" Target="http://openid.net/specs/openid-connect-registration-1_0-18.html" TargetMode="External"/><Relationship Id="rId25" Type="http://schemas.openxmlformats.org/officeDocument/2006/relationships/hyperlink" Target="http://openid.net/specs/openid-connect-session-1_0-14.html" TargetMode="External"/><Relationship Id="rId26" Type="http://schemas.openxmlformats.org/officeDocument/2006/relationships/hyperlink" Target="mailto:sob@harvard.edu" TargetMode="External"/><Relationship Id="rId27" Type="http://schemas.openxmlformats.org/officeDocument/2006/relationships/hyperlink" Target="http://tools.ietf.org/html/rfc2119" TargetMode="External"/><Relationship Id="rId28" Type="http://schemas.openxmlformats.org/officeDocument/2006/relationships/hyperlink" Target="http://www.rfc-editor.org/rfc/rfc2119.txt" TargetMode="External"/><Relationship Id="rId29" Type="http://schemas.openxmlformats.org/officeDocument/2006/relationships/hyperlink" Target="http://xml.resource.org/public/rfc/html/rfc2119.html" TargetMode="External"/><Relationship Id="rId60" Type="http://schemas.openxmlformats.org/officeDocument/2006/relationships/hyperlink" Target="http://www.oasis-open.org/committees/download.php/15377/xri-syntax-V2.0-cs.pdf" TargetMode="External"/><Relationship Id="rId61" Type="http://schemas.openxmlformats.org/officeDocument/2006/relationships/hyperlink" Target="mailto:n-sakimura@nri.co.jp" TargetMode="External"/><Relationship Id="rId62" Type="http://schemas.openxmlformats.org/officeDocument/2006/relationships/hyperlink" Target="mailto:ve7jtb@ve7jtb.com" TargetMode="External"/><Relationship Id="rId10" Type="http://schemas.openxmlformats.org/officeDocument/2006/relationships/hyperlink" Target="http://www.ietf.org/internet-drafts/draft-ietf-appsawg-webfinger-14.txt" TargetMode="External"/><Relationship Id="rId11" Type="http://schemas.openxmlformats.org/officeDocument/2006/relationships/hyperlink" Target="http://tools.ietf.org/html/draft-ietf-jose-json-web-algorithms" TargetMode="External"/><Relationship Id="rId12" Type="http://schemas.openxmlformats.org/officeDocument/2006/relationships/hyperlink" Target="http://tools.ietf.org/html/draft-ietf-jose-json-web-algorithms-11"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35</Pages>
  <Words>8317</Words>
  <Characters>47407</Characters>
  <Application>Microsoft Macintosh Word</Application>
  <DocSecurity>0</DocSecurity>
  <Lines>395</Lines>
  <Paragraphs>111</Paragraphs>
  <ScaleCrop>false</ScaleCrop>
  <Company/>
  <LinksUpToDate>false</LinksUpToDate>
  <CharactersWithSpaces>55613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Discovery 1.0 - draft 16</dc:title>
  <dc:subject/>
  <dc:creator>Sakimura Nat</dc:creator>
  <cp:keywords/>
  <dc:description/>
  <cp:lastModifiedBy>Sakimura Nat</cp:lastModifiedBy>
  <cp:revision>3</cp:revision>
  <dcterms:created xsi:type="dcterms:W3CDTF">2013-06-05T23:06:00Z</dcterms:created>
  <dcterms:modified xsi:type="dcterms:W3CDTF">2013-06-05T23:42:00Z</dcterms:modified>
</cp:coreProperties>
</file>