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r w:rsidRPr="009A6988">
              <w:fldChar w:fldCharType="begin"/>
            </w:r>
            <w:r w:rsidR="00F74AE3">
              <w:instrText xml:space="preserve"> HYPERLINK \l "toc" </w:instrText>
            </w:r>
            <w:r w:rsidRPr="009A6988">
              <w:fldChar w:fldCharType="separate"/>
            </w:r>
            <w:r w:rsidR="000B3073">
              <w:rPr>
                <w:rStyle w:val="a3"/>
                <w:rFonts w:ascii="Verdana" w:eastAsia="Times New Roman" w:hAnsi="Verdana" w:cs="Times New Roman"/>
                <w:sz w:val="24"/>
                <w:szCs w:val="24"/>
              </w:rPr>
              <w:t> TOC </w:t>
            </w:r>
            <w:r>
              <w:rPr>
                <w:rStyle w:val="a3"/>
                <w:rFonts w:ascii="Verdana" w:eastAsia="Times New Roman" w:hAnsi="Verdana" w:cs="Times New Roman"/>
                <w:sz w:val="24"/>
                <w:szCs w:val="24"/>
              </w:rPr>
              <w:fldChar w:fldCharType="end"/>
            </w:r>
          </w:p>
        </w:tc>
      </w:tr>
    </w:tbl>
    <w:tbl>
      <w:tblPr>
        <w:tblW w:w="3300" w:type="pct"/>
        <w:tblCellSpacing w:w="0" w:type="dxa"/>
        <w:tblCellMar>
          <w:left w:w="0" w:type="dxa"/>
          <w:right w:w="0" w:type="dxa"/>
        </w:tblCellMar>
        <w:tblLook w:val="04A0"/>
      </w:tblPr>
      <w:tblGrid>
        <w:gridCol w:w="5613"/>
      </w:tblGrid>
      <w:tr w:rsidR="00D308F3">
        <w:trPr>
          <w:divId w:val="1259220216"/>
          <w:tblCellSpacing w:w="0" w:type="dxa"/>
        </w:trPr>
        <w:tc>
          <w:tcPr>
            <w:tcW w:w="0" w:type="auto"/>
            <w:vAlign w:val="center"/>
            <w:hideMark/>
          </w:tcPr>
          <w:tbl>
            <w:tblPr>
              <w:tblW w:w="5000" w:type="pct"/>
              <w:tblCellSpacing w:w="10" w:type="dxa"/>
              <w:tblCellMar>
                <w:top w:w="40" w:type="dxa"/>
                <w:left w:w="40" w:type="dxa"/>
                <w:bottom w:w="40" w:type="dxa"/>
                <w:right w:w="40" w:type="dxa"/>
              </w:tblCellMar>
              <w:tblLook w:val="04A0"/>
            </w:tblPr>
            <w:tblGrid>
              <w:gridCol w:w="2806"/>
              <w:gridCol w:w="2807"/>
            </w:tblGrid>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Draft</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 Sakimura</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NRI</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J. Bradley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Ping Identity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 Jones</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Microsoft</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B. de Medeiros</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Google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C. Mortimore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Salesforce</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E. Jay</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Illumila</w:t>
                  </w:r>
                </w:p>
              </w:tc>
            </w:tr>
            <w:tr w:rsidR="00D308F3">
              <w:trPr>
                <w:tblCellSpacing w:w="10" w:type="dxa"/>
              </w:trPr>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D308F3"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May 30, 2013</w:t>
                  </w:r>
                </w:p>
              </w:tc>
            </w:tr>
          </w:tbl>
          <w:p w:rsidR="00D308F3" w:rsidRDefault="00D308F3">
            <w:pPr>
              <w:spacing w:before="0" w:beforeAutospacing="0" w:after="0" w:afterAutospacing="0"/>
              <w:rPr>
                <w:rFonts w:ascii="Verdana" w:eastAsia="Times New Roman" w:hAnsi="Verdana" w:cs="Times New Roman"/>
                <w:color w:val="000000"/>
                <w:sz w:val="24"/>
                <w:szCs w:val="24"/>
              </w:rPr>
            </w:pPr>
          </w:p>
        </w:tc>
      </w:tr>
    </w:tbl>
    <w:p w:rsidR="00D308F3" w:rsidRDefault="000B3073">
      <w:pPr>
        <w:pStyle w:val="1"/>
        <w:divId w:val="1259220216"/>
        <w:rPr>
          <w:rFonts w:eastAsia="Times New Roman" w:cs="Times New Roman"/>
          <w:lang/>
        </w:rPr>
      </w:pPr>
      <w:r>
        <w:rPr>
          <w:rFonts w:eastAsia="Times New Roman" w:cs="Times New Roman"/>
          <w:lang/>
        </w:rPr>
        <w:br/>
        <w:t>OpenID Connect Messages 1.0 - draft 19</w:t>
      </w:r>
    </w:p>
    <w:p w:rsidR="00D308F3" w:rsidRDefault="000B3073">
      <w:pPr>
        <w:pStyle w:val="3"/>
        <w:divId w:val="1259220216"/>
        <w:rPr>
          <w:rFonts w:eastAsia="Times New Roman" w:cs="Times New Roman"/>
          <w:lang/>
        </w:rPr>
      </w:pPr>
      <w:r>
        <w:rPr>
          <w:rFonts w:eastAsia="Times New Roman" w:cs="Times New Roman"/>
          <w:lang/>
        </w:rPr>
        <w:t>Abstract</w:t>
      </w:r>
    </w:p>
    <w:p w:rsidR="00D308F3" w:rsidRDefault="000B3073" w:rsidP="00B34855">
      <w:pPr>
        <w:pStyle w:val="Web"/>
        <w:divId w:val="1259220216"/>
        <w:rPr>
          <w:rFonts w:ascii="Verdana" w:hAnsi="Verdana"/>
          <w:color w:val="000000"/>
          <w:sz w:val="24"/>
          <w:szCs w:val="24"/>
          <w:lang/>
        </w:rPr>
      </w:pPr>
      <w:r>
        <w:rPr>
          <w:rFonts w:ascii="Verdana" w:hAnsi="Verdana"/>
          <w:color w:val="000000"/>
          <w:sz w:val="24"/>
          <w:szCs w:val="24"/>
          <w:lang/>
        </w:rPr>
        <w:t xml:space="preserve">OpenID Connect 1.0 is a simple identity layer on top of the OAuth 2.0 </w:t>
      </w:r>
      <w:del w:id="0" w:author="Nat" w:date="2013-06-04T14:38:00Z">
        <w:r w:rsidDel="00B34855">
          <w:rPr>
            <w:rFonts w:ascii="Verdana" w:hAnsi="Verdana"/>
            <w:color w:val="000000"/>
            <w:sz w:val="24"/>
            <w:szCs w:val="24"/>
            <w:lang/>
          </w:rPr>
          <w:delText>protocol</w:delText>
        </w:r>
      </w:del>
      <w:ins w:id="1" w:author="Nat" w:date="2013-06-04T14:39:00Z">
        <w:r w:rsidR="00B34855">
          <w:rPr>
            <w:rFonts w:ascii="Verdana" w:hAnsi="Verdana" w:hint="eastAsia"/>
            <w:color w:val="000000"/>
            <w:sz w:val="24"/>
            <w:szCs w:val="24"/>
            <w:lang/>
          </w:rPr>
          <w:t>Framework</w:t>
        </w:r>
      </w:ins>
      <w:r>
        <w:rPr>
          <w:rFonts w:ascii="Verdana" w:hAnsi="Verdana"/>
          <w:color w:val="000000"/>
          <w:sz w:val="24"/>
          <w:szCs w:val="24"/>
          <w:lang/>
        </w:rPr>
        <w:t xml:space="preserve">. It allows Clients to verify the identity of the End-User based on the authentication performed by an Authorization Server, as well as to obtain basic profile information about the End-User in an interoperable and REST-like manner. </w:t>
      </w:r>
    </w:p>
    <w:p w:rsidR="00D308F3" w:rsidRDefault="000B3073" w:rsidP="00B34855">
      <w:pPr>
        <w:pStyle w:val="Web"/>
        <w:divId w:val="1259220216"/>
        <w:rPr>
          <w:rFonts w:ascii="Verdana" w:hAnsi="Verdana"/>
          <w:color w:val="000000"/>
          <w:sz w:val="24"/>
          <w:szCs w:val="24"/>
          <w:lang/>
        </w:rPr>
      </w:pPr>
      <w:r>
        <w:rPr>
          <w:rFonts w:ascii="Verdana" w:hAnsi="Verdana"/>
          <w:color w:val="000000"/>
          <w:sz w:val="24"/>
          <w:szCs w:val="24"/>
          <w:lang/>
        </w:rPr>
        <w:t>This specification only defines the endpoints</w:t>
      </w:r>
      <w:del w:id="2" w:author="Nat" w:date="2013-06-04T14:40:00Z">
        <w:r w:rsidDel="00B34855">
          <w:rPr>
            <w:rFonts w:ascii="Verdana" w:hAnsi="Verdana"/>
            <w:color w:val="000000"/>
            <w:sz w:val="24"/>
            <w:szCs w:val="24"/>
            <w:lang/>
          </w:rPr>
          <w:delText xml:space="preserve"> and </w:delText>
        </w:r>
      </w:del>
      <w:ins w:id="3" w:author="Nat" w:date="2013-06-04T14:40:00Z">
        <w:r w:rsidR="00B34855">
          <w:rPr>
            <w:rFonts w:ascii="Verdana" w:hAnsi="Verdana" w:hint="eastAsia"/>
            <w:color w:val="000000"/>
            <w:sz w:val="24"/>
            <w:szCs w:val="24"/>
            <w:lang/>
          </w:rPr>
          <w:t xml:space="preserve">, </w:t>
        </w:r>
      </w:ins>
      <w:r>
        <w:rPr>
          <w:rFonts w:ascii="Verdana" w:hAnsi="Verdana"/>
          <w:color w:val="000000"/>
          <w:sz w:val="24"/>
          <w:szCs w:val="24"/>
          <w:lang/>
        </w:rPr>
        <w:t>the associated message formats</w:t>
      </w:r>
      <w:ins w:id="4" w:author="Nat" w:date="2013-06-04T14:40:00Z">
        <w:r w:rsidR="00B34855">
          <w:rPr>
            <w:rFonts w:ascii="Verdana" w:hAnsi="Verdana" w:hint="eastAsia"/>
            <w:color w:val="000000"/>
            <w:sz w:val="24"/>
            <w:szCs w:val="24"/>
            <w:lang/>
          </w:rPr>
          <w:t>, and the message exchange sequence</w:t>
        </w:r>
      </w:ins>
      <w:r>
        <w:rPr>
          <w:rFonts w:ascii="Verdana" w:hAnsi="Verdana"/>
          <w:color w:val="000000"/>
          <w:sz w:val="24"/>
          <w:szCs w:val="24"/>
          <w:lang/>
        </w:rPr>
        <w:t xml:space="preserve">. </w:t>
      </w:r>
      <w:ins w:id="5" w:author="Nat" w:date="2013-06-04T14:42:00Z">
        <w:r w:rsidR="00B34855">
          <w:rPr>
            <w:rFonts w:ascii="Verdana" w:hAnsi="Verdana" w:hint="eastAsia"/>
            <w:color w:val="000000"/>
            <w:sz w:val="24"/>
            <w:szCs w:val="24"/>
            <w:lang/>
          </w:rPr>
          <w:t>It can be used as a building block for defining actual protocol bindings such as OpenID Connect Standard, which is a</w:t>
        </w:r>
        <w:r w:rsidR="0055262A">
          <w:rPr>
            <w:rFonts w:ascii="Verdana" w:hAnsi="Verdana" w:hint="eastAsia"/>
            <w:color w:val="000000"/>
            <w:sz w:val="24"/>
            <w:szCs w:val="24"/>
            <w:lang/>
          </w:rPr>
          <w:t xml:space="preserve">n OAuth 2.0 code and implicit flow binding. </w:t>
        </w:r>
      </w:ins>
      <w:commentRangeStart w:id="6"/>
      <w:r>
        <w:rPr>
          <w:rFonts w:ascii="Verdana" w:hAnsi="Verdana"/>
          <w:color w:val="000000"/>
          <w:sz w:val="24"/>
          <w:szCs w:val="24"/>
          <w:lang/>
        </w:rPr>
        <w:t xml:space="preserve">The actual use MUST be based on one of the companion protocol </w:t>
      </w:r>
      <w:proofErr w:type="gramStart"/>
      <w:r>
        <w:rPr>
          <w:rFonts w:ascii="Verdana" w:hAnsi="Verdana"/>
          <w:color w:val="000000"/>
          <w:sz w:val="24"/>
          <w:szCs w:val="24"/>
          <w:lang/>
        </w:rPr>
        <w:t>bindings</w:t>
      </w:r>
      <w:proofErr w:type="gramEnd"/>
      <w:r>
        <w:rPr>
          <w:rFonts w:ascii="Verdana" w:hAnsi="Verdana"/>
          <w:color w:val="000000"/>
          <w:sz w:val="24"/>
          <w:szCs w:val="24"/>
          <w:lang/>
        </w:rPr>
        <w:t xml:space="preserve"> specifications such as OpenID Connect Standard 1.0.</w:t>
      </w:r>
      <w:commentRangeEnd w:id="6"/>
      <w:r w:rsidR="0055262A">
        <w:rPr>
          <w:rStyle w:val="a9"/>
          <w:rFonts w:cstheme="minorBidi"/>
        </w:rPr>
        <w:commentReference w:id="6"/>
      </w:r>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8" w:name="toc"/>
      <w:bookmarkEnd w:id="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25" style="width:0;height:.75pt" o:hralign="center" o:hrstd="t" o:hr="t" fillcolor="#aaa" stroked="f">
            <v:textbox inset="5.85pt,.7pt,5.85pt,.7pt"/>
          </v:rect>
        </w:pict>
      </w:r>
    </w:p>
    <w:p w:rsidR="00D308F3" w:rsidRDefault="000B3073">
      <w:pPr>
        <w:pStyle w:val="3"/>
        <w:divId w:val="1259220216"/>
        <w:rPr>
          <w:rFonts w:eastAsia="Times New Roman" w:cs="Times New Roman"/>
          <w:lang/>
        </w:rPr>
      </w:pPr>
      <w:r>
        <w:rPr>
          <w:rFonts w:eastAsia="Times New Roman" w:cs="Times New Roman"/>
          <w:lang/>
        </w:rPr>
        <w:t>Table of Contents</w:t>
      </w:r>
    </w:p>
    <w:p w:rsidR="00D308F3" w:rsidRDefault="009A6988">
      <w:pPr>
        <w:pStyle w:val="toc"/>
        <w:divId w:val="1259220216"/>
        <w:rPr>
          <w:rFonts w:ascii="Verdana" w:hAnsi="Verdana" w:cs="Times New Roman"/>
          <w:color w:val="000000"/>
          <w:lang/>
        </w:rPr>
      </w:pPr>
      <w:hyperlink w:anchor="Introduction" w:history="1">
        <w:r w:rsidR="000B3073">
          <w:rPr>
            <w:rStyle w:val="a3"/>
            <w:rFonts w:ascii="Verdana" w:hAnsi="Verdana" w:cs="Times New Roman"/>
            <w:b/>
            <w:bCs/>
            <w:lang/>
          </w:rPr>
          <w:t>1.</w:t>
        </w:r>
      </w:hyperlink>
      <w:r w:rsidR="000B3073">
        <w:rPr>
          <w:rFonts w:ascii="Verdana" w:hAnsi="Verdana" w:cs="Times New Roman"/>
          <w:color w:val="000000"/>
          <w:lang/>
        </w:rPr>
        <w:t>  Introduction</w:t>
      </w:r>
      <w:r w:rsidR="000B3073">
        <w:rPr>
          <w:rFonts w:ascii="Verdana" w:hAnsi="Verdana" w:cs="Times New Roman"/>
          <w:color w:val="000000"/>
          <w:lang/>
        </w:rPr>
        <w:br/>
        <w:t>    </w:t>
      </w:r>
      <w:hyperlink w:anchor="rnc" w:history="1">
        <w:r w:rsidR="000B3073">
          <w:rPr>
            <w:rStyle w:val="a3"/>
            <w:rFonts w:ascii="Verdana" w:hAnsi="Verdana" w:cs="Times New Roman"/>
            <w:b/>
            <w:bCs/>
            <w:lang/>
          </w:rPr>
          <w:t>1.1.</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Requirements Notation and Conventions</w:t>
      </w:r>
      <w:r w:rsidR="000B3073">
        <w:rPr>
          <w:rFonts w:ascii="Verdana" w:hAnsi="Verdana" w:cs="Times New Roman"/>
          <w:color w:val="000000"/>
          <w:lang/>
        </w:rPr>
        <w:br/>
        <w:t>    </w:t>
      </w:r>
      <w:hyperlink w:anchor="terminology" w:history="1">
        <w:r w:rsidR="000B3073">
          <w:rPr>
            <w:rStyle w:val="a3"/>
            <w:rFonts w:ascii="Verdana" w:hAnsi="Verdana" w:cs="Times New Roman"/>
            <w:b/>
            <w:bCs/>
            <w:lang/>
          </w:rPr>
          <w:t>1.2.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Terminology</w:t>
      </w:r>
      <w:r w:rsidR="000B3073">
        <w:rPr>
          <w:rFonts w:ascii="Verdana" w:hAnsi="Verdana" w:cs="Times New Roman"/>
          <w:color w:val="000000"/>
          <w:lang/>
        </w:rPr>
        <w:br/>
        <w:t>    </w:t>
      </w:r>
      <w:hyperlink w:anchor="Overview" w:history="1">
        <w:r w:rsidR="000B3073">
          <w:rPr>
            <w:rStyle w:val="a3"/>
            <w:rFonts w:ascii="Verdana" w:hAnsi="Verdana" w:cs="Times New Roman"/>
            <w:b/>
            <w:bCs/>
            <w:lang/>
          </w:rPr>
          <w:t>1.3.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Overview</w:t>
      </w:r>
      <w:r w:rsidR="000B3073">
        <w:rPr>
          <w:rFonts w:ascii="Verdana" w:hAnsi="Verdana" w:cs="Times New Roman"/>
          <w:color w:val="000000"/>
          <w:lang/>
        </w:rPr>
        <w:br/>
      </w:r>
      <w:hyperlink w:anchor="Messages" w:history="1">
        <w:r w:rsidR="000B3073">
          <w:rPr>
            <w:rStyle w:val="a3"/>
            <w:rFonts w:ascii="Verdana" w:hAnsi="Verdana" w:cs="Times New Roman"/>
            <w:b/>
            <w:bCs/>
            <w:lang/>
          </w:rPr>
          <w:t>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Messages</w:t>
      </w:r>
      <w:r w:rsidR="000B3073">
        <w:rPr>
          <w:rFonts w:ascii="Verdana" w:hAnsi="Verdana" w:cs="Times New Roman"/>
          <w:color w:val="000000"/>
          <w:lang/>
        </w:rPr>
        <w:br/>
        <w:t>    </w:t>
      </w:r>
      <w:hyperlink w:anchor="AuthorizationEndpoint" w:history="1">
        <w:r w:rsidR="000B3073">
          <w:rPr>
            <w:rStyle w:val="a3"/>
            <w:rFonts w:ascii="Verdana" w:hAnsi="Verdana" w:cs="Times New Roman"/>
            <w:b/>
            <w:bCs/>
            <w:lang/>
          </w:rPr>
          <w:t>2.1.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Authorization Endpoint</w:t>
      </w:r>
      <w:r w:rsidR="000B3073">
        <w:rPr>
          <w:rFonts w:ascii="Verdana" w:hAnsi="Verdana" w:cs="Times New Roman"/>
          <w:color w:val="000000"/>
          <w:lang/>
        </w:rPr>
        <w:br/>
        <w:t>        </w:t>
      </w:r>
      <w:hyperlink w:anchor="AuthorizationRequest" w:history="1">
        <w:r w:rsidR="000B3073">
          <w:rPr>
            <w:rStyle w:val="a3"/>
            <w:rFonts w:ascii="Verdana" w:hAnsi="Verdana" w:cs="Times New Roman"/>
            <w:b/>
            <w:bCs/>
            <w:lang/>
          </w:rPr>
          <w:t>2.1.1.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Authorization Request</w:t>
      </w:r>
      <w:r w:rsidR="000B3073">
        <w:rPr>
          <w:rFonts w:ascii="Verdana" w:hAnsi="Verdana" w:cs="Times New Roman"/>
          <w:color w:val="000000"/>
          <w:lang/>
        </w:rPr>
        <w:br/>
        <w:t>            </w:t>
      </w:r>
      <w:hyperlink w:anchor="RequestParameters" w:history="1">
        <w:r w:rsidR="000B3073">
          <w:rPr>
            <w:rStyle w:val="a3"/>
            <w:rFonts w:ascii="Verdana" w:hAnsi="Verdana" w:cs="Times New Roman"/>
            <w:b/>
            <w:bCs/>
            <w:lang/>
          </w:rPr>
          <w:t>2.1.1.1.</w:t>
        </w:r>
        <w:proofErr w:type="gramEnd"/>
      </w:hyperlink>
      <w:r w:rsidR="000B3073">
        <w:rPr>
          <w:rFonts w:ascii="Verdana" w:hAnsi="Verdana" w:cs="Times New Roman"/>
          <w:color w:val="000000"/>
          <w:lang/>
        </w:rPr>
        <w:t>  Request Parameters</w:t>
      </w:r>
      <w:r w:rsidR="000B3073">
        <w:rPr>
          <w:rFonts w:ascii="Verdana" w:hAnsi="Verdana" w:cs="Times New Roman"/>
          <w:color w:val="000000"/>
          <w:lang/>
        </w:rPr>
        <w:br/>
        <w:t>        </w:t>
      </w:r>
      <w:hyperlink w:anchor="AuthzResponse" w:history="1">
        <w:r w:rsidR="000B3073">
          <w:rPr>
            <w:rStyle w:val="a3"/>
            <w:rFonts w:ascii="Verdana" w:hAnsi="Verdana" w:cs="Times New Roman"/>
            <w:b/>
            <w:bCs/>
            <w:lang/>
          </w:rPr>
          <w:t>2.1.2.</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Authorization Response</w:t>
      </w:r>
      <w:r w:rsidR="000B3073">
        <w:rPr>
          <w:rFonts w:ascii="Verdana" w:hAnsi="Verdana" w:cs="Times New Roman"/>
          <w:color w:val="000000"/>
          <w:lang/>
        </w:rPr>
        <w:br/>
        <w:t>            </w:t>
      </w:r>
      <w:hyperlink w:anchor="id_token" w:history="1">
        <w:r w:rsidR="000B3073">
          <w:rPr>
            <w:rStyle w:val="a3"/>
            <w:rFonts w:ascii="Verdana" w:hAnsi="Verdana" w:cs="Times New Roman"/>
            <w:b/>
            <w:bCs/>
            <w:lang/>
          </w:rPr>
          <w:t>2.1.2.1.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ID Token</w:t>
      </w:r>
      <w:r w:rsidR="000B3073">
        <w:rPr>
          <w:rFonts w:ascii="Verdana" w:hAnsi="Verdana" w:cs="Times New Roman"/>
          <w:color w:val="000000"/>
          <w:lang/>
        </w:rPr>
        <w:br/>
        <w:t>        </w:t>
      </w:r>
      <w:hyperlink w:anchor="AuthError" w:history="1">
        <w:r w:rsidR="000B3073">
          <w:rPr>
            <w:rStyle w:val="a3"/>
            <w:rFonts w:ascii="Verdana" w:hAnsi="Verdana" w:cs="Times New Roman"/>
            <w:b/>
            <w:bCs/>
            <w:lang/>
          </w:rPr>
          <w:t>2.1.3.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Authorization Error Response</w:t>
      </w:r>
      <w:r w:rsidR="000B3073">
        <w:rPr>
          <w:rFonts w:ascii="Verdana" w:hAnsi="Verdana" w:cs="Times New Roman"/>
          <w:color w:val="000000"/>
          <w:lang/>
        </w:rPr>
        <w:br/>
        <w:t>    </w:t>
      </w:r>
      <w:hyperlink w:anchor="token_ep" w:history="1">
        <w:r w:rsidR="000B3073">
          <w:rPr>
            <w:rStyle w:val="a3"/>
            <w:rFonts w:ascii="Verdana" w:hAnsi="Verdana" w:cs="Times New Roman"/>
            <w:b/>
            <w:bCs/>
            <w:lang/>
          </w:rPr>
          <w:t>2.2.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Token Endpoint</w:t>
      </w:r>
      <w:r w:rsidR="000B3073">
        <w:rPr>
          <w:rFonts w:ascii="Verdana" w:hAnsi="Verdana" w:cs="Times New Roman"/>
          <w:color w:val="000000"/>
          <w:lang/>
        </w:rPr>
        <w:br/>
        <w:t>        </w:t>
      </w:r>
      <w:hyperlink w:anchor="client_authentication" w:history="1">
        <w:r w:rsidR="000B3073">
          <w:rPr>
            <w:rStyle w:val="a3"/>
            <w:rFonts w:ascii="Verdana" w:hAnsi="Verdana" w:cs="Times New Roman"/>
            <w:b/>
            <w:bCs/>
            <w:lang/>
          </w:rPr>
          <w:t>2.2.1.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Client Authentication</w:t>
      </w:r>
      <w:r w:rsidR="000B3073">
        <w:rPr>
          <w:rFonts w:ascii="Verdana" w:hAnsi="Verdana" w:cs="Times New Roman"/>
          <w:color w:val="000000"/>
          <w:lang/>
        </w:rPr>
        <w:br/>
        <w:t>        </w:t>
      </w:r>
      <w:hyperlink w:anchor="access_token_request" w:history="1">
        <w:r w:rsidR="000B3073">
          <w:rPr>
            <w:rStyle w:val="a3"/>
            <w:rFonts w:ascii="Verdana" w:hAnsi="Verdana" w:cs="Times New Roman"/>
            <w:b/>
            <w:bCs/>
            <w:lang/>
          </w:rPr>
          <w:t>2.2.2.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Access Token Request</w:t>
      </w:r>
      <w:r w:rsidR="000B3073">
        <w:rPr>
          <w:rFonts w:ascii="Verdana" w:hAnsi="Verdana" w:cs="Times New Roman"/>
          <w:color w:val="000000"/>
          <w:lang/>
        </w:rPr>
        <w:br/>
        <w:t>        </w:t>
      </w:r>
      <w:hyperlink w:anchor="access_token_response" w:history="1">
        <w:r w:rsidR="000B3073">
          <w:rPr>
            <w:rStyle w:val="a3"/>
            <w:rFonts w:ascii="Verdana" w:hAnsi="Verdana" w:cs="Times New Roman"/>
            <w:b/>
            <w:bCs/>
            <w:lang/>
          </w:rPr>
          <w:t>2.2.3.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Access Token Response</w:t>
      </w:r>
      <w:r w:rsidR="000B3073">
        <w:rPr>
          <w:rFonts w:ascii="Verdana" w:hAnsi="Verdana" w:cs="Times New Roman"/>
          <w:color w:val="000000"/>
          <w:lang/>
        </w:rPr>
        <w:br/>
        <w:t>        </w:t>
      </w:r>
      <w:hyperlink w:anchor="TokenErrorResponse" w:history="1">
        <w:r w:rsidR="000B3073">
          <w:rPr>
            <w:rStyle w:val="a3"/>
            <w:rFonts w:ascii="Verdana" w:hAnsi="Verdana" w:cs="Times New Roman"/>
            <w:b/>
            <w:bCs/>
            <w:lang/>
          </w:rPr>
          <w:t>2.2.4.</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Access Token Error Response</w:t>
      </w:r>
      <w:r w:rsidR="000B3073">
        <w:rPr>
          <w:rFonts w:ascii="Verdana" w:hAnsi="Verdana" w:cs="Times New Roman"/>
          <w:color w:val="000000"/>
          <w:lang/>
        </w:rPr>
        <w:br/>
        <w:t>    </w:t>
      </w:r>
      <w:hyperlink w:anchor="userinfo" w:history="1">
        <w:r w:rsidR="000B3073">
          <w:rPr>
            <w:rStyle w:val="a3"/>
            <w:rFonts w:ascii="Verdana" w:hAnsi="Verdana" w:cs="Times New Roman"/>
            <w:b/>
            <w:bCs/>
            <w:lang/>
          </w:rPr>
          <w:t>2.3.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UserInfo Endpoint</w:t>
      </w:r>
      <w:r w:rsidR="000B3073">
        <w:rPr>
          <w:rFonts w:ascii="Verdana" w:hAnsi="Verdana" w:cs="Times New Roman"/>
          <w:color w:val="000000"/>
          <w:lang/>
        </w:rPr>
        <w:br/>
        <w:t>        </w:t>
      </w:r>
      <w:hyperlink w:anchor="UserInfoRequest" w:history="1">
        <w:r w:rsidR="000B3073">
          <w:rPr>
            <w:rStyle w:val="a3"/>
            <w:rFonts w:ascii="Verdana" w:hAnsi="Verdana" w:cs="Times New Roman"/>
            <w:b/>
            <w:bCs/>
            <w:lang/>
          </w:rPr>
          <w:t>2.3.1.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UserInfo Request</w:t>
      </w:r>
      <w:r w:rsidR="000B3073">
        <w:rPr>
          <w:rFonts w:ascii="Verdana" w:hAnsi="Verdana" w:cs="Times New Roman"/>
          <w:color w:val="000000"/>
          <w:lang/>
        </w:rPr>
        <w:br/>
        <w:t>        </w:t>
      </w:r>
      <w:hyperlink w:anchor="UserInfoResponse" w:history="1">
        <w:r w:rsidR="000B3073">
          <w:rPr>
            <w:rStyle w:val="a3"/>
            <w:rFonts w:ascii="Verdana" w:hAnsi="Verdana" w:cs="Times New Roman"/>
            <w:b/>
            <w:bCs/>
            <w:lang/>
          </w:rPr>
          <w:t>2.3.2.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UserInfo Response</w:t>
      </w:r>
      <w:r w:rsidR="000B3073">
        <w:rPr>
          <w:rFonts w:ascii="Verdana" w:hAnsi="Verdana" w:cs="Times New Roman"/>
          <w:color w:val="000000"/>
          <w:lang/>
        </w:rPr>
        <w:br/>
        <w:t>        </w:t>
      </w:r>
      <w:hyperlink w:anchor="UserInfoError" w:history="1">
        <w:r w:rsidR="000B3073">
          <w:rPr>
            <w:rStyle w:val="a3"/>
            <w:rFonts w:ascii="Verdana" w:hAnsi="Verdana" w:cs="Times New Roman"/>
            <w:b/>
            <w:bCs/>
            <w:lang/>
          </w:rPr>
          <w:t>2.3.3.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UserInfo Error Response</w:t>
      </w:r>
      <w:r w:rsidR="000B3073">
        <w:rPr>
          <w:rFonts w:ascii="Verdana" w:hAnsi="Verdana" w:cs="Times New Roman"/>
          <w:color w:val="000000"/>
          <w:lang/>
        </w:rPr>
        <w:br/>
        <w:t>    </w:t>
      </w:r>
      <w:hyperlink w:anchor="scopes" w:history="1">
        <w:r w:rsidR="000B3073">
          <w:rPr>
            <w:rStyle w:val="a3"/>
            <w:rFonts w:ascii="Verdana" w:hAnsi="Verdana" w:cs="Times New Roman"/>
            <w:b/>
            <w:bCs/>
            <w:lang/>
          </w:rPr>
          <w:t>2.4.</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Scope Values</w:t>
      </w:r>
      <w:r w:rsidR="000B3073">
        <w:rPr>
          <w:rFonts w:ascii="Verdana" w:hAnsi="Verdana" w:cs="Times New Roman"/>
          <w:color w:val="000000"/>
          <w:lang/>
        </w:rPr>
        <w:br/>
        <w:t>    </w:t>
      </w:r>
      <w:hyperlink w:anchor="StandardClaims" w:history="1">
        <w:r w:rsidR="000B3073">
          <w:rPr>
            <w:rStyle w:val="a3"/>
            <w:rFonts w:ascii="Verdana" w:hAnsi="Verdana" w:cs="Times New Roman"/>
            <w:b/>
            <w:bCs/>
            <w:lang/>
          </w:rPr>
          <w:t>2.5.</w:t>
        </w:r>
        <w:proofErr w:type="gramEnd"/>
      </w:hyperlink>
      <w:r w:rsidR="000B3073">
        <w:rPr>
          <w:rFonts w:ascii="Verdana" w:hAnsi="Verdana" w:cs="Times New Roman"/>
          <w:color w:val="000000"/>
          <w:lang/>
        </w:rPr>
        <w:t>  Standard Claims</w:t>
      </w:r>
      <w:r w:rsidR="000B3073">
        <w:rPr>
          <w:rFonts w:ascii="Verdana" w:hAnsi="Verdana" w:cs="Times New Roman"/>
          <w:color w:val="000000"/>
          <w:lang/>
        </w:rPr>
        <w:br/>
        <w:t>        </w:t>
      </w:r>
      <w:hyperlink w:anchor="address_claim" w:history="1">
        <w:r w:rsidR="000B3073">
          <w:rPr>
            <w:rStyle w:val="a3"/>
            <w:rFonts w:ascii="Verdana" w:hAnsi="Verdana" w:cs="Times New Roman"/>
            <w:b/>
            <w:bCs/>
            <w:lang/>
          </w:rPr>
          <w:t>2.5.1.</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Address Claim</w:t>
      </w:r>
      <w:r w:rsidR="000B3073">
        <w:rPr>
          <w:rFonts w:ascii="Verdana" w:hAnsi="Verdana" w:cs="Times New Roman"/>
          <w:color w:val="000000"/>
          <w:lang/>
        </w:rPr>
        <w:br/>
        <w:t>        </w:t>
      </w:r>
      <w:hyperlink w:anchor="ClaimsLanguagesAndScripts" w:history="1">
        <w:r w:rsidR="000B3073">
          <w:rPr>
            <w:rStyle w:val="a3"/>
            <w:rFonts w:ascii="Verdana" w:hAnsi="Verdana" w:cs="Times New Roman"/>
            <w:b/>
            <w:bCs/>
            <w:lang/>
          </w:rPr>
          <w:t>2.5.2.</w:t>
        </w:r>
        <w:proofErr w:type="gramEnd"/>
      </w:hyperlink>
      <w:r w:rsidR="000B3073">
        <w:rPr>
          <w:rFonts w:ascii="Verdana" w:hAnsi="Verdana" w:cs="Times New Roman"/>
          <w:color w:val="000000"/>
          <w:lang/>
        </w:rPr>
        <w:t>  Claims Languages and Scripts</w:t>
      </w:r>
      <w:r w:rsidR="000B3073">
        <w:rPr>
          <w:rFonts w:ascii="Verdana" w:hAnsi="Verdana" w:cs="Times New Roman"/>
          <w:color w:val="000000"/>
          <w:lang/>
        </w:rPr>
        <w:br/>
        <w:t>        </w:t>
      </w:r>
      <w:hyperlink w:anchor="claim.stability" w:history="1">
        <w:r w:rsidR="000B3073">
          <w:rPr>
            <w:rStyle w:val="a3"/>
            <w:rFonts w:ascii="Verdana" w:hAnsi="Verdana" w:cs="Times New Roman"/>
            <w:b/>
            <w:bCs/>
            <w:lang/>
          </w:rPr>
          <w:t>2.5.3.</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Claim Stability and Uniqueness</w:t>
      </w:r>
      <w:r w:rsidR="000B3073">
        <w:rPr>
          <w:rFonts w:ascii="Verdana" w:hAnsi="Verdana" w:cs="Times New Roman"/>
          <w:color w:val="000000"/>
          <w:lang/>
        </w:rPr>
        <w:br/>
        <w:t>        </w:t>
      </w:r>
      <w:hyperlink w:anchor="AdditionalClaims" w:history="1">
        <w:r w:rsidR="000B3073">
          <w:rPr>
            <w:rStyle w:val="a3"/>
            <w:rFonts w:ascii="Verdana" w:hAnsi="Verdana" w:cs="Times New Roman"/>
            <w:b/>
            <w:bCs/>
            <w:lang/>
          </w:rPr>
          <w:t>2.5.4.</w:t>
        </w:r>
        <w:proofErr w:type="gramEnd"/>
      </w:hyperlink>
      <w:r w:rsidR="000B3073">
        <w:rPr>
          <w:rFonts w:ascii="Verdana" w:hAnsi="Verdana" w:cs="Times New Roman"/>
          <w:color w:val="000000"/>
          <w:lang/>
        </w:rPr>
        <w:t>  Additional Claims</w:t>
      </w:r>
      <w:r w:rsidR="000B3073">
        <w:rPr>
          <w:rFonts w:ascii="Verdana" w:hAnsi="Verdana" w:cs="Times New Roman"/>
          <w:color w:val="000000"/>
          <w:lang/>
        </w:rPr>
        <w:br/>
        <w:t>    </w:t>
      </w:r>
      <w:hyperlink w:anchor="ClaimsRequest" w:history="1">
        <w:r w:rsidR="000B3073">
          <w:rPr>
            <w:rStyle w:val="a3"/>
            <w:rFonts w:ascii="Verdana" w:hAnsi="Verdana" w:cs="Times New Roman"/>
            <w:b/>
            <w:bCs/>
            <w:lang/>
          </w:rPr>
          <w:t>2.6.</w:t>
        </w:r>
      </w:hyperlink>
      <w:r w:rsidR="000B3073">
        <w:rPr>
          <w:rFonts w:ascii="Verdana" w:hAnsi="Verdana" w:cs="Times New Roman"/>
          <w:color w:val="000000"/>
          <w:lang/>
        </w:rPr>
        <w:t>  Claims Request</w:t>
      </w:r>
      <w:r w:rsidR="000B3073">
        <w:rPr>
          <w:rFonts w:ascii="Verdana" w:hAnsi="Verdana" w:cs="Times New Roman"/>
          <w:color w:val="000000"/>
          <w:lang/>
        </w:rPr>
        <w:br/>
        <w:t>        </w:t>
      </w:r>
      <w:hyperlink w:anchor="IndividualClaimsRequests" w:history="1">
        <w:r w:rsidR="000B3073">
          <w:rPr>
            <w:rStyle w:val="a3"/>
            <w:rFonts w:ascii="Verdana" w:hAnsi="Verdana" w:cs="Times New Roman"/>
            <w:b/>
            <w:bCs/>
            <w:lang/>
          </w:rPr>
          <w:t>2.6.1.</w:t>
        </w:r>
      </w:hyperlink>
      <w:r w:rsidR="000B3073">
        <w:rPr>
          <w:rFonts w:ascii="Verdana" w:hAnsi="Verdana" w:cs="Times New Roman"/>
          <w:color w:val="000000"/>
          <w:lang/>
        </w:rPr>
        <w:t>  Individual Claims Requests</w:t>
      </w:r>
      <w:r w:rsidR="000B3073">
        <w:rPr>
          <w:rFonts w:ascii="Verdana" w:hAnsi="Verdana" w:cs="Times New Roman"/>
          <w:color w:val="000000"/>
          <w:lang/>
        </w:rPr>
        <w:br/>
        <w:t>        </w:t>
      </w:r>
      <w:hyperlink w:anchor="IndividualClaimsLanguages" w:history="1">
        <w:r w:rsidR="000B3073">
          <w:rPr>
            <w:rStyle w:val="a3"/>
            <w:rFonts w:ascii="Verdana" w:hAnsi="Verdana" w:cs="Times New Roman"/>
            <w:b/>
            <w:bCs/>
            <w:lang/>
          </w:rPr>
          <w:t>2.6.2.</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Languages and Scripts for Individual Claims</w:t>
      </w:r>
      <w:r w:rsidR="000B3073">
        <w:rPr>
          <w:rFonts w:ascii="Verdana" w:hAnsi="Verdana" w:cs="Times New Roman"/>
          <w:color w:val="000000"/>
          <w:lang/>
        </w:rPr>
        <w:br/>
        <w:t>    </w:t>
      </w:r>
      <w:hyperlink w:anchor="ClaimTypes" w:history="1">
        <w:r w:rsidR="000B3073">
          <w:rPr>
            <w:rStyle w:val="a3"/>
            <w:rFonts w:ascii="Verdana" w:hAnsi="Verdana" w:cs="Times New Roman"/>
            <w:b/>
            <w:bCs/>
            <w:lang/>
          </w:rPr>
          <w:t>2.7.</w:t>
        </w:r>
        <w:proofErr w:type="gramEnd"/>
      </w:hyperlink>
      <w:r w:rsidR="000B3073">
        <w:rPr>
          <w:rFonts w:ascii="Verdana" w:hAnsi="Verdana" w:cs="Times New Roman"/>
          <w:color w:val="000000"/>
          <w:lang/>
        </w:rPr>
        <w:t>  Claim Types</w:t>
      </w:r>
      <w:r w:rsidR="000B3073">
        <w:rPr>
          <w:rFonts w:ascii="Verdana" w:hAnsi="Verdana" w:cs="Times New Roman"/>
          <w:color w:val="000000"/>
          <w:lang/>
        </w:rPr>
        <w:br/>
        <w:t>        </w:t>
      </w:r>
      <w:hyperlink w:anchor="NormalClaims" w:history="1">
        <w:r w:rsidR="000B3073">
          <w:rPr>
            <w:rStyle w:val="a3"/>
            <w:rFonts w:ascii="Verdana" w:hAnsi="Verdana" w:cs="Times New Roman"/>
            <w:b/>
            <w:bCs/>
            <w:lang/>
          </w:rPr>
          <w:t>2.7.1.</w:t>
        </w:r>
      </w:hyperlink>
      <w:r w:rsidR="000B3073">
        <w:rPr>
          <w:rFonts w:ascii="Verdana" w:hAnsi="Verdana" w:cs="Times New Roman"/>
          <w:color w:val="000000"/>
          <w:lang/>
        </w:rPr>
        <w:t>  Normal Claims</w:t>
      </w:r>
      <w:r w:rsidR="000B3073">
        <w:rPr>
          <w:rFonts w:ascii="Verdana" w:hAnsi="Verdana" w:cs="Times New Roman"/>
          <w:color w:val="000000"/>
          <w:lang/>
        </w:rPr>
        <w:br/>
        <w:t>        </w:t>
      </w:r>
      <w:hyperlink w:anchor="AggregatedDistributedClaims" w:history="1">
        <w:r w:rsidR="000B3073">
          <w:rPr>
            <w:rStyle w:val="a3"/>
            <w:rFonts w:ascii="Verdana" w:hAnsi="Verdana" w:cs="Times New Roman"/>
            <w:b/>
            <w:bCs/>
            <w:lang/>
          </w:rPr>
          <w:t>2.7.2.</w:t>
        </w:r>
      </w:hyperlink>
      <w:r w:rsidR="000B3073">
        <w:rPr>
          <w:rFonts w:ascii="Verdana" w:hAnsi="Verdana" w:cs="Times New Roman"/>
          <w:color w:val="000000"/>
          <w:lang/>
        </w:rPr>
        <w:t>  Aggregated and Distributed Claims</w:t>
      </w:r>
      <w:r w:rsidR="000B3073">
        <w:rPr>
          <w:rFonts w:ascii="Verdana" w:hAnsi="Verdana" w:cs="Times New Roman"/>
          <w:color w:val="000000"/>
          <w:lang/>
        </w:rPr>
        <w:br/>
        <w:t>            </w:t>
      </w:r>
      <w:hyperlink w:anchor="AggregatedExample" w:history="1">
        <w:r w:rsidR="000B3073">
          <w:rPr>
            <w:rStyle w:val="a3"/>
            <w:rFonts w:ascii="Verdana" w:hAnsi="Verdana" w:cs="Times New Roman"/>
            <w:b/>
            <w:bCs/>
            <w:lang/>
          </w:rPr>
          <w:t>2.7.2.1.</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Example of Aggregated Claims</w:t>
      </w:r>
      <w:r w:rsidR="000B3073">
        <w:rPr>
          <w:rFonts w:ascii="Verdana" w:hAnsi="Verdana" w:cs="Times New Roman"/>
          <w:color w:val="000000"/>
          <w:lang/>
        </w:rPr>
        <w:br/>
        <w:t>            </w:t>
      </w:r>
      <w:hyperlink w:anchor="DistributedExample" w:history="1">
        <w:r w:rsidR="000B3073">
          <w:rPr>
            <w:rStyle w:val="a3"/>
            <w:rFonts w:ascii="Verdana" w:hAnsi="Verdana" w:cs="Times New Roman"/>
            <w:b/>
            <w:bCs/>
            <w:lang/>
          </w:rPr>
          <w:t>2.7.2.2.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Example of Distributed Claims</w:t>
      </w:r>
      <w:r w:rsidR="000B3073">
        <w:rPr>
          <w:rFonts w:ascii="Verdana" w:hAnsi="Verdana" w:cs="Times New Roman"/>
          <w:color w:val="000000"/>
          <w:lang/>
        </w:rPr>
        <w:br/>
        <w:t>    </w:t>
      </w:r>
      <w:hyperlink w:anchor="idtype" w:history="1">
        <w:r w:rsidR="000B3073">
          <w:rPr>
            <w:rStyle w:val="a3"/>
            <w:rFonts w:ascii="Verdana" w:hAnsi="Verdana" w:cs="Times New Roman"/>
            <w:b/>
            <w:bCs/>
            <w:lang/>
          </w:rPr>
          <w:t>2.8.</w:t>
        </w:r>
        <w:proofErr w:type="gramEnd"/>
      </w:hyperlink>
      <w:r w:rsidR="000B3073">
        <w:rPr>
          <w:rFonts w:ascii="Verdana" w:hAnsi="Verdana" w:cs="Times New Roman"/>
          <w:color w:val="000000"/>
          <w:lang/>
        </w:rPr>
        <w:t>  Subject Identifier Types</w:t>
      </w:r>
      <w:r w:rsidR="000B3073">
        <w:rPr>
          <w:rFonts w:ascii="Verdana" w:hAnsi="Verdana" w:cs="Times New Roman"/>
          <w:color w:val="000000"/>
          <w:lang/>
        </w:rPr>
        <w:br/>
        <w:t>        </w:t>
      </w:r>
      <w:hyperlink w:anchor="idtype.pairwise.alg" w:history="1">
        <w:r w:rsidR="000B3073">
          <w:rPr>
            <w:rStyle w:val="a3"/>
            <w:rFonts w:ascii="Verdana" w:hAnsi="Verdana" w:cs="Times New Roman"/>
            <w:b/>
            <w:bCs/>
            <w:lang/>
          </w:rPr>
          <w:t>2.8.1.</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Pairwise Identifier Algorithm</w:t>
      </w:r>
      <w:r w:rsidR="000B3073">
        <w:rPr>
          <w:rFonts w:ascii="Verdana" w:hAnsi="Verdana" w:cs="Times New Roman"/>
          <w:color w:val="000000"/>
          <w:lang/>
        </w:rPr>
        <w:br/>
        <w:t>    </w:t>
      </w:r>
      <w:hyperlink w:anchor="RequestObject" w:history="1">
        <w:r w:rsidR="000B3073">
          <w:rPr>
            <w:rStyle w:val="a3"/>
            <w:rFonts w:ascii="Verdana" w:hAnsi="Verdana" w:cs="Times New Roman"/>
            <w:b/>
            <w:bCs/>
            <w:lang/>
          </w:rPr>
          <w:t>2.9.</w:t>
        </w:r>
        <w:proofErr w:type="gramEnd"/>
      </w:hyperlink>
      <w:r w:rsidR="000B3073">
        <w:rPr>
          <w:rFonts w:ascii="Verdana" w:hAnsi="Verdana" w:cs="Times New Roman"/>
          <w:color w:val="000000"/>
          <w:lang/>
        </w:rPr>
        <w:t>  Request Object</w:t>
      </w:r>
      <w:r w:rsidR="000B3073">
        <w:rPr>
          <w:rFonts w:ascii="Verdana" w:hAnsi="Verdana" w:cs="Times New Roman"/>
          <w:color w:val="000000"/>
          <w:lang/>
        </w:rPr>
        <w:br/>
        <w:t>    </w:t>
      </w:r>
      <w:hyperlink w:anchor="RequestUriParameter" w:history="1">
        <w:r w:rsidR="000B3073">
          <w:rPr>
            <w:rStyle w:val="a3"/>
            <w:rFonts w:ascii="Verdana" w:hAnsi="Verdana" w:cs="Times New Roman"/>
            <w:b/>
            <w:bCs/>
            <w:lang/>
          </w:rPr>
          <w:t>2.10.</w:t>
        </w:r>
      </w:hyperlink>
      <w:r w:rsidR="000B3073">
        <w:rPr>
          <w:rFonts w:ascii="Verdana" w:hAnsi="Verdana" w:cs="Times New Roman"/>
          <w:color w:val="000000"/>
          <w:lang/>
        </w:rPr>
        <w:t>  Using the "request_uri" Parameter</w:t>
      </w:r>
      <w:r w:rsidR="000B3073">
        <w:rPr>
          <w:rFonts w:ascii="Verdana" w:hAnsi="Verdana" w:cs="Times New Roman"/>
          <w:color w:val="000000"/>
          <w:lang/>
        </w:rPr>
        <w:br/>
        <w:t>        </w:t>
      </w:r>
      <w:hyperlink w:anchor="RequestUriRationale" w:history="1">
        <w:r w:rsidR="000B3073">
          <w:rPr>
            <w:rStyle w:val="a3"/>
            <w:rFonts w:ascii="Verdana" w:hAnsi="Verdana" w:cs="Times New Roman"/>
            <w:b/>
            <w:bCs/>
            <w:lang/>
          </w:rPr>
          <w:t>2.10.1.</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"request_uri" Rationale</w:t>
      </w:r>
      <w:r w:rsidR="000B3073">
        <w:rPr>
          <w:rFonts w:ascii="Verdana" w:hAnsi="Verdana" w:cs="Times New Roman"/>
          <w:color w:val="000000"/>
          <w:lang/>
        </w:rPr>
        <w:br/>
      </w:r>
      <w:hyperlink w:anchor="sigenc" w:history="1">
        <w:r w:rsidR="000B3073">
          <w:rPr>
            <w:rStyle w:val="a3"/>
            <w:rFonts w:ascii="Verdana" w:hAnsi="Verdana" w:cs="Times New Roman"/>
            <w:b/>
            <w:bCs/>
            <w:lang/>
          </w:rPr>
          <w:t>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Signatures and Encryption</w:t>
      </w:r>
      <w:r w:rsidR="000B3073">
        <w:rPr>
          <w:rFonts w:ascii="Verdana" w:hAnsi="Verdana" w:cs="Times New Roman"/>
          <w:color w:val="000000"/>
          <w:lang/>
        </w:rPr>
        <w:br/>
        <w:t>    </w:t>
      </w:r>
      <w:hyperlink w:anchor="sigenc.alg" w:history="1">
        <w:r w:rsidR="000B3073">
          <w:rPr>
            <w:rStyle w:val="a3"/>
            <w:rFonts w:ascii="Verdana" w:hAnsi="Verdana" w:cs="Times New Roman"/>
            <w:b/>
            <w:bCs/>
            <w:lang/>
          </w:rPr>
          <w:t>3.1.</w:t>
        </w:r>
        <w:proofErr w:type="gramEnd"/>
      </w:hyperlink>
      <w:r w:rsidR="000B3073">
        <w:rPr>
          <w:rFonts w:ascii="Verdana" w:hAnsi="Verdana" w:cs="Times New Roman"/>
          <w:color w:val="000000"/>
          <w:lang/>
        </w:rPr>
        <w:t>  Supported Algorithms</w:t>
      </w:r>
      <w:r w:rsidR="000B3073">
        <w:rPr>
          <w:rFonts w:ascii="Verdana" w:hAnsi="Verdana" w:cs="Times New Roman"/>
          <w:color w:val="000000"/>
          <w:lang/>
        </w:rPr>
        <w:br/>
        <w:t>    </w:t>
      </w:r>
      <w:hyperlink w:anchor="sigenc.key" w:history="1">
        <w:r w:rsidR="000B3073">
          <w:rPr>
            <w:rStyle w:val="a3"/>
            <w:rFonts w:ascii="Verdana" w:hAnsi="Verdana" w:cs="Times New Roman"/>
            <w:b/>
            <w:bCs/>
            <w:lang/>
          </w:rPr>
          <w:t>3.2.</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Keys</w:t>
      </w:r>
      <w:r w:rsidR="000B3073">
        <w:rPr>
          <w:rFonts w:ascii="Verdana" w:hAnsi="Verdana" w:cs="Times New Roman"/>
          <w:color w:val="000000"/>
          <w:lang/>
        </w:rPr>
        <w:br/>
        <w:t>    </w:t>
      </w:r>
      <w:hyperlink w:anchor="sigs" w:history="1">
        <w:r w:rsidR="000B3073">
          <w:rPr>
            <w:rStyle w:val="a3"/>
            <w:rFonts w:ascii="Verdana" w:hAnsi="Verdana" w:cs="Times New Roman"/>
            <w:b/>
            <w:bCs/>
            <w:lang/>
          </w:rPr>
          <w:t>3.3.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Signing</w:t>
      </w:r>
      <w:r w:rsidR="000B3073">
        <w:rPr>
          <w:rFonts w:ascii="Verdana" w:hAnsi="Verdana" w:cs="Times New Roman"/>
          <w:color w:val="000000"/>
          <w:lang/>
        </w:rPr>
        <w:br/>
        <w:t>        </w:t>
      </w:r>
      <w:hyperlink w:anchor="rotate.sig.keys" w:history="1">
        <w:r w:rsidR="000B3073">
          <w:rPr>
            <w:rStyle w:val="a3"/>
            <w:rFonts w:ascii="Verdana" w:hAnsi="Verdana" w:cs="Times New Roman"/>
            <w:b/>
            <w:bCs/>
            <w:lang/>
          </w:rPr>
          <w:t>3.3.1.</w:t>
        </w:r>
        <w:proofErr w:type="gramEnd"/>
      </w:hyperlink>
      <w:r w:rsidR="000B3073">
        <w:rPr>
          <w:rFonts w:ascii="Verdana" w:hAnsi="Verdana" w:cs="Times New Roman"/>
          <w:color w:val="000000"/>
          <w:lang/>
        </w:rPr>
        <w:t>  Rotation of Asymmetric Signing Keys</w:t>
      </w:r>
      <w:r w:rsidR="000B3073">
        <w:rPr>
          <w:rFonts w:ascii="Verdana" w:hAnsi="Verdana" w:cs="Times New Roman"/>
          <w:color w:val="000000"/>
          <w:lang/>
        </w:rPr>
        <w:br/>
        <w:t>    </w:t>
      </w:r>
      <w:hyperlink w:anchor="enc" w:history="1">
        <w:r w:rsidR="000B3073">
          <w:rPr>
            <w:rStyle w:val="a3"/>
            <w:rFonts w:ascii="Verdana" w:hAnsi="Verdana" w:cs="Times New Roman"/>
            <w:b/>
            <w:bCs/>
            <w:lang/>
          </w:rPr>
          <w:t>3.4.</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Encryption</w:t>
      </w:r>
      <w:r w:rsidR="000B3073">
        <w:rPr>
          <w:rFonts w:ascii="Verdana" w:hAnsi="Verdana" w:cs="Times New Roman"/>
          <w:color w:val="000000"/>
          <w:lang/>
        </w:rPr>
        <w:br/>
        <w:t>        </w:t>
      </w:r>
      <w:hyperlink w:anchor="rotate.enc.keys" w:history="1">
        <w:r w:rsidR="000B3073">
          <w:rPr>
            <w:rStyle w:val="a3"/>
            <w:rFonts w:ascii="Verdana" w:hAnsi="Verdana" w:cs="Times New Roman"/>
            <w:b/>
            <w:bCs/>
            <w:lang/>
          </w:rPr>
          <w:t>3.4.1.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Rotation of Asymmetric Encryption Keys</w:t>
      </w:r>
      <w:r w:rsidR="000B3073">
        <w:rPr>
          <w:rFonts w:ascii="Verdana" w:hAnsi="Verdana" w:cs="Times New Roman"/>
          <w:color w:val="000000"/>
          <w:lang/>
        </w:rPr>
        <w:br/>
      </w:r>
      <w:hyperlink w:anchor="Validation" w:history="1">
        <w:r w:rsidR="000B3073">
          <w:rPr>
            <w:rStyle w:val="a3"/>
            <w:rFonts w:ascii="Verdana" w:hAnsi="Verdana" w:cs="Times New Roman"/>
            <w:b/>
            <w:bCs/>
            <w:lang/>
          </w:rPr>
          <w:t>4.</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Validation</w:t>
      </w:r>
      <w:r w:rsidR="000B3073">
        <w:rPr>
          <w:rFonts w:ascii="Verdana" w:hAnsi="Verdana" w:cs="Times New Roman"/>
          <w:color w:val="000000"/>
          <w:lang/>
        </w:rPr>
        <w:br/>
        <w:t>    </w:t>
      </w:r>
      <w:hyperlink w:anchor="AuthorizationRequestValidation" w:history="1">
        <w:r w:rsidR="000B3073">
          <w:rPr>
            <w:rStyle w:val="a3"/>
            <w:rFonts w:ascii="Verdana" w:hAnsi="Verdana" w:cs="Times New Roman"/>
            <w:b/>
            <w:bCs/>
            <w:lang/>
          </w:rPr>
          <w:t>4.1.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Authorization Request Validation</w:t>
      </w:r>
      <w:r w:rsidR="000B3073">
        <w:rPr>
          <w:rFonts w:ascii="Verdana" w:hAnsi="Verdana" w:cs="Times New Roman"/>
          <w:color w:val="000000"/>
          <w:lang/>
        </w:rPr>
        <w:br/>
        <w:t>        </w:t>
      </w:r>
      <w:hyperlink w:anchor="EncryptedRequestObject" w:history="1">
        <w:r w:rsidR="000B3073">
          <w:rPr>
            <w:rStyle w:val="a3"/>
            <w:rFonts w:ascii="Verdana" w:hAnsi="Verdana" w:cs="Times New Roman"/>
            <w:b/>
            <w:bCs/>
            <w:lang/>
          </w:rPr>
          <w:t>4.1.1.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Encrypted Request Object</w:t>
      </w:r>
      <w:r w:rsidR="000B3073">
        <w:rPr>
          <w:rFonts w:ascii="Verdana" w:hAnsi="Verdana" w:cs="Times New Roman"/>
          <w:color w:val="000000"/>
          <w:lang/>
        </w:rPr>
        <w:br/>
        <w:t>        </w:t>
      </w:r>
      <w:hyperlink w:anchor="signed.req.obj.var" w:history="1">
        <w:r w:rsidR="000B3073">
          <w:rPr>
            <w:rStyle w:val="a3"/>
            <w:rFonts w:ascii="Verdana" w:hAnsi="Verdana" w:cs="Times New Roman"/>
            <w:b/>
            <w:bCs/>
            <w:lang/>
          </w:rPr>
          <w:t>4.1.2.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Signed Request Object</w:t>
      </w:r>
      <w:r w:rsidR="000B3073">
        <w:rPr>
          <w:rFonts w:ascii="Verdana" w:hAnsi="Verdana" w:cs="Times New Roman"/>
          <w:color w:val="000000"/>
          <w:lang/>
        </w:rPr>
        <w:br/>
        <w:t>        </w:t>
      </w:r>
      <w:hyperlink w:anchor="req.obj.veri" w:history="1">
        <w:r w:rsidR="000B3073">
          <w:rPr>
            <w:rStyle w:val="a3"/>
            <w:rFonts w:ascii="Verdana" w:hAnsi="Verdana" w:cs="Times New Roman"/>
            <w:b/>
            <w:bCs/>
            <w:lang/>
          </w:rPr>
          <w:t>4.1.3.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Parameter Validation</w:t>
      </w:r>
      <w:r w:rsidR="000B3073">
        <w:rPr>
          <w:rFonts w:ascii="Verdana" w:hAnsi="Verdana" w:cs="Times New Roman"/>
          <w:color w:val="000000"/>
          <w:lang/>
        </w:rPr>
        <w:br/>
        <w:t>    </w:t>
      </w:r>
      <w:hyperlink w:anchor="id.token.validation" w:history="1">
        <w:r w:rsidR="000B3073">
          <w:rPr>
            <w:rStyle w:val="a3"/>
            <w:rFonts w:ascii="Verdana" w:hAnsi="Verdana" w:cs="Times New Roman"/>
            <w:b/>
            <w:bCs/>
            <w:lang/>
          </w:rPr>
          <w:t>4.2.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ID Token Validation</w:t>
      </w:r>
      <w:r w:rsidR="000B3073">
        <w:rPr>
          <w:rFonts w:ascii="Verdana" w:hAnsi="Verdana" w:cs="Times New Roman"/>
          <w:color w:val="000000"/>
          <w:lang/>
        </w:rPr>
        <w:br/>
        <w:t>    </w:t>
      </w:r>
      <w:hyperlink w:anchor="UserInfoResponseValidation" w:history="1">
        <w:r w:rsidR="000B3073">
          <w:rPr>
            <w:rStyle w:val="a3"/>
            <w:rFonts w:ascii="Verdana" w:hAnsi="Verdana" w:cs="Times New Roman"/>
            <w:b/>
            <w:bCs/>
            <w:lang/>
          </w:rPr>
          <w:t>4.3.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UserInfo Response Validation</w:t>
      </w:r>
      <w:r w:rsidR="000B3073">
        <w:rPr>
          <w:rFonts w:ascii="Verdana" w:hAnsi="Verdana" w:cs="Times New Roman"/>
          <w:color w:val="000000"/>
          <w:lang/>
        </w:rPr>
        <w:br/>
        <w:t>    </w:t>
      </w:r>
      <w:hyperlink w:anchor="access.token.validation" w:history="1">
        <w:r w:rsidR="000B3073">
          <w:rPr>
            <w:rStyle w:val="a3"/>
            <w:rFonts w:ascii="Verdana" w:hAnsi="Verdana" w:cs="Times New Roman"/>
            <w:b/>
            <w:bCs/>
            <w:lang/>
          </w:rPr>
          <w:t>4.4.</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Access Token Validation</w:t>
      </w:r>
      <w:r w:rsidR="000B3073">
        <w:rPr>
          <w:rFonts w:ascii="Verdana" w:hAnsi="Verdana" w:cs="Times New Roman"/>
          <w:color w:val="000000"/>
          <w:lang/>
        </w:rPr>
        <w:br/>
        <w:t>    </w:t>
      </w:r>
      <w:hyperlink w:anchor="code.validation" w:history="1">
        <w:r w:rsidR="000B3073">
          <w:rPr>
            <w:rStyle w:val="a3"/>
            <w:rFonts w:ascii="Verdana" w:hAnsi="Verdana" w:cs="Times New Roman"/>
            <w:b/>
            <w:bCs/>
            <w:lang/>
          </w:rPr>
          <w:t>4.5.</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Code Validation</w:t>
      </w:r>
      <w:r w:rsidR="000B3073">
        <w:rPr>
          <w:rFonts w:ascii="Verdana" w:hAnsi="Verdana" w:cs="Times New Roman"/>
          <w:color w:val="000000"/>
          <w:lang/>
        </w:rPr>
        <w:br/>
      </w:r>
      <w:hyperlink w:anchor="OfflineAccess" w:history="1">
        <w:r w:rsidR="000B3073">
          <w:rPr>
            <w:rStyle w:val="a3"/>
            <w:rFonts w:ascii="Verdana" w:hAnsi="Verdana" w:cs="Times New Roman"/>
            <w:b/>
            <w:bCs/>
            <w:lang/>
          </w:rPr>
          <w:t>5.</w:t>
        </w:r>
        <w:proofErr w:type="gramEnd"/>
      </w:hyperlink>
      <w:r w:rsidR="000B3073">
        <w:rPr>
          <w:rFonts w:ascii="Verdana" w:hAnsi="Verdana" w:cs="Times New Roman"/>
          <w:color w:val="000000"/>
          <w:lang/>
        </w:rPr>
        <w:t>  Offline Access</w:t>
      </w:r>
      <w:r w:rsidR="000B3073">
        <w:rPr>
          <w:rFonts w:ascii="Verdana" w:hAnsi="Verdana" w:cs="Times New Roman"/>
          <w:color w:val="000000"/>
          <w:lang/>
        </w:rPr>
        <w:br/>
      </w:r>
      <w:hyperlink w:anchor="self_issued" w:history="1">
        <w:r w:rsidR="000B3073">
          <w:rPr>
            <w:rStyle w:val="a3"/>
            <w:rFonts w:ascii="Verdana" w:hAnsi="Verdana" w:cs="Times New Roman"/>
            <w:b/>
            <w:bCs/>
            <w:lang/>
          </w:rPr>
          <w:t>6.</w:t>
        </w:r>
      </w:hyperlink>
      <w:r w:rsidR="000B3073">
        <w:rPr>
          <w:rFonts w:ascii="Verdana" w:hAnsi="Verdana" w:cs="Times New Roman"/>
          <w:color w:val="000000"/>
          <w:lang/>
        </w:rPr>
        <w:t>  Self-Issued OpenID Provider</w:t>
      </w:r>
      <w:r w:rsidR="000B3073">
        <w:rPr>
          <w:rFonts w:ascii="Verdana" w:hAnsi="Verdana" w:cs="Times New Roman"/>
          <w:color w:val="000000"/>
          <w:lang/>
        </w:rPr>
        <w:br/>
        <w:t>    </w:t>
      </w:r>
      <w:hyperlink w:anchor="self_issued.discovery" w:history="1">
        <w:r w:rsidR="000B3073">
          <w:rPr>
            <w:rStyle w:val="a3"/>
            <w:rFonts w:ascii="Verdana" w:hAnsi="Verdana" w:cs="Times New Roman"/>
            <w:b/>
            <w:bCs/>
            <w:lang/>
          </w:rPr>
          <w:t>6.1.</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Self-Issued OpenID Provider Discovery</w:t>
      </w:r>
      <w:r w:rsidR="000B3073">
        <w:rPr>
          <w:rFonts w:ascii="Verdana" w:hAnsi="Verdana" w:cs="Times New Roman"/>
          <w:color w:val="000000"/>
          <w:lang/>
        </w:rPr>
        <w:br/>
        <w:t>    </w:t>
      </w:r>
      <w:hyperlink w:anchor="self_issued.registration" w:history="1">
        <w:r w:rsidR="000B3073">
          <w:rPr>
            <w:rStyle w:val="a3"/>
            <w:rFonts w:ascii="Verdana" w:hAnsi="Verdana" w:cs="Times New Roman"/>
            <w:b/>
            <w:bCs/>
            <w:lang/>
          </w:rPr>
          <w:t>6.2.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Self-Issued OpenID Provider Registration</w:t>
      </w:r>
      <w:r w:rsidR="000B3073">
        <w:rPr>
          <w:rFonts w:ascii="Verdana" w:hAnsi="Verdana" w:cs="Times New Roman"/>
          <w:color w:val="000000"/>
          <w:lang/>
        </w:rPr>
        <w:br/>
        <w:t>        </w:t>
      </w:r>
      <w:hyperlink w:anchor="SelfIssuedRegistrationRequest" w:history="1">
        <w:r w:rsidR="000B3073">
          <w:rPr>
            <w:rStyle w:val="a3"/>
            <w:rFonts w:ascii="Verdana" w:hAnsi="Verdana" w:cs="Times New Roman"/>
            <w:b/>
            <w:bCs/>
            <w:lang/>
          </w:rPr>
          <w:t>6.2.1.</w:t>
        </w:r>
        <w:proofErr w:type="gramEnd"/>
      </w:hyperlink>
      <w:r w:rsidR="000B3073">
        <w:rPr>
          <w:rFonts w:ascii="Verdana" w:hAnsi="Verdana" w:cs="Times New Roman"/>
          <w:color w:val="000000"/>
          <w:lang/>
        </w:rPr>
        <w:t>  Providing Additional Registration Information</w:t>
      </w:r>
      <w:r w:rsidR="000B3073">
        <w:rPr>
          <w:rFonts w:ascii="Verdana" w:hAnsi="Verdana" w:cs="Times New Roman"/>
          <w:color w:val="000000"/>
          <w:lang/>
        </w:rPr>
        <w:br/>
        <w:t>    </w:t>
      </w:r>
      <w:hyperlink w:anchor="self_issued.request" w:history="1">
        <w:r w:rsidR="000B3073">
          <w:rPr>
            <w:rStyle w:val="a3"/>
            <w:rFonts w:ascii="Verdana" w:hAnsi="Verdana" w:cs="Times New Roman"/>
            <w:b/>
            <w:bCs/>
            <w:lang/>
          </w:rPr>
          <w:t>6.3.</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Self-Issued OpenID Provider Request</w:t>
      </w:r>
      <w:r w:rsidR="000B3073">
        <w:rPr>
          <w:rFonts w:ascii="Verdana" w:hAnsi="Verdana" w:cs="Times New Roman"/>
          <w:color w:val="000000"/>
          <w:lang/>
        </w:rPr>
        <w:br/>
        <w:t>    </w:t>
      </w:r>
      <w:hyperlink w:anchor="self_issued.response" w:history="1">
        <w:r w:rsidR="000B3073">
          <w:rPr>
            <w:rStyle w:val="a3"/>
            <w:rFonts w:ascii="Verdana" w:hAnsi="Verdana" w:cs="Times New Roman"/>
            <w:b/>
            <w:bCs/>
            <w:lang/>
          </w:rPr>
          <w:t>6.4.</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Self-Issued OpenID Provider Response</w:t>
      </w:r>
      <w:r w:rsidR="000B3073">
        <w:rPr>
          <w:rFonts w:ascii="Verdana" w:hAnsi="Verdana" w:cs="Times New Roman"/>
          <w:color w:val="000000"/>
          <w:lang/>
        </w:rPr>
        <w:br/>
        <w:t>    </w:t>
      </w:r>
      <w:hyperlink w:anchor="self_issued.validation" w:history="1">
        <w:r w:rsidR="000B3073">
          <w:rPr>
            <w:rStyle w:val="a3"/>
            <w:rFonts w:ascii="Verdana" w:hAnsi="Verdana" w:cs="Times New Roman"/>
            <w:b/>
            <w:bCs/>
            <w:lang/>
          </w:rPr>
          <w:t>6.5.</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Self-Issued ID Token Validation</w:t>
      </w:r>
      <w:r w:rsidR="000B3073">
        <w:rPr>
          <w:rFonts w:ascii="Verdana" w:hAnsi="Verdana" w:cs="Times New Roman"/>
          <w:color w:val="000000"/>
          <w:lang/>
        </w:rPr>
        <w:br/>
      </w:r>
      <w:hyperlink w:anchor="stringops" w:history="1">
        <w:r w:rsidR="000B3073">
          <w:rPr>
            <w:rStyle w:val="a3"/>
            <w:rFonts w:ascii="Verdana" w:hAnsi="Verdana" w:cs="Times New Roman"/>
            <w:b/>
            <w:bCs/>
            <w:lang/>
          </w:rPr>
          <w:t>7.</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String Operations</w:t>
      </w:r>
      <w:r w:rsidR="000B3073">
        <w:rPr>
          <w:rFonts w:ascii="Verdana" w:hAnsi="Verdana" w:cs="Times New Roman"/>
          <w:color w:val="000000"/>
          <w:lang/>
        </w:rPr>
        <w:br/>
      </w:r>
      <w:hyperlink w:anchor="ImplementationConsiderations" w:history="1">
        <w:r w:rsidR="000B3073">
          <w:rPr>
            <w:rStyle w:val="a3"/>
            <w:rFonts w:ascii="Verdana" w:hAnsi="Verdana" w:cs="Times New Roman"/>
            <w:b/>
            <w:bCs/>
            <w:lang/>
          </w:rPr>
          <w:t>8.</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Implementation Considerations</w:t>
      </w:r>
      <w:r w:rsidR="000B3073">
        <w:rPr>
          <w:rFonts w:ascii="Verdana" w:hAnsi="Verdana" w:cs="Times New Roman"/>
          <w:color w:val="000000"/>
          <w:lang/>
        </w:rPr>
        <w:br/>
        <w:t>    </w:t>
      </w:r>
      <w:hyperlink w:anchor="ServerMTI" w:history="1">
        <w:r w:rsidR="000B3073">
          <w:rPr>
            <w:rStyle w:val="a3"/>
            <w:rFonts w:ascii="Verdana" w:hAnsi="Verdana" w:cs="Times New Roman"/>
            <w:b/>
            <w:bCs/>
            <w:lang/>
          </w:rPr>
          <w:t>8.1.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Mandatory to Implement Features for All OpenID Providers</w:t>
      </w:r>
      <w:r w:rsidR="000B3073">
        <w:rPr>
          <w:rFonts w:ascii="Verdana" w:hAnsi="Verdana" w:cs="Times New Roman"/>
          <w:color w:val="000000"/>
          <w:lang/>
        </w:rPr>
        <w:br/>
        <w:t>    </w:t>
      </w:r>
      <w:hyperlink w:anchor="DynamicMTI" w:history="1">
        <w:r w:rsidR="000B3073">
          <w:rPr>
            <w:rStyle w:val="a3"/>
            <w:rFonts w:ascii="Verdana" w:hAnsi="Verdana" w:cs="Times New Roman"/>
            <w:b/>
            <w:bCs/>
            <w:lang/>
          </w:rPr>
          <w:t>8.2.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Mandatory to Implement Features for Dynamic OpenID Providers</w:t>
      </w:r>
      <w:r w:rsidR="000B3073">
        <w:rPr>
          <w:rFonts w:ascii="Verdana" w:hAnsi="Verdana" w:cs="Times New Roman"/>
          <w:color w:val="000000"/>
          <w:lang/>
        </w:rPr>
        <w:br/>
        <w:t>    </w:t>
      </w:r>
      <w:hyperlink w:anchor="related" w:history="1">
        <w:r w:rsidR="000B3073">
          <w:rPr>
            <w:rStyle w:val="a3"/>
            <w:rFonts w:ascii="Verdana" w:hAnsi="Verdana" w:cs="Times New Roman"/>
            <w:b/>
            <w:bCs/>
            <w:lang/>
          </w:rPr>
          <w:t>8.3.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Related Specifications</w:t>
      </w:r>
      <w:r w:rsidR="000B3073">
        <w:rPr>
          <w:rFonts w:ascii="Verdana" w:hAnsi="Verdana" w:cs="Times New Roman"/>
          <w:color w:val="000000"/>
          <w:lang/>
        </w:rPr>
        <w:br/>
      </w:r>
      <w:hyperlink w:anchor="security_considerations" w:history="1">
        <w:r w:rsidR="000B3073">
          <w:rPr>
            <w:rStyle w:val="a3"/>
            <w:rFonts w:ascii="Verdana" w:hAnsi="Verdana" w:cs="Times New Roman"/>
            <w:b/>
            <w:bCs/>
            <w:lang/>
          </w:rPr>
          <w:t>9.</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Security Considerations</w:t>
      </w:r>
      <w:r w:rsidR="000B3073">
        <w:rPr>
          <w:rFonts w:ascii="Verdana" w:hAnsi="Verdana" w:cs="Times New Roman"/>
          <w:color w:val="000000"/>
          <w:lang/>
        </w:rPr>
        <w:br/>
        <w:t>    </w:t>
      </w:r>
      <w:hyperlink w:anchor="request_disclosure" w:history="1">
        <w:r w:rsidR="000B3073">
          <w:rPr>
            <w:rStyle w:val="a3"/>
            <w:rFonts w:ascii="Verdana" w:hAnsi="Verdana" w:cs="Times New Roman"/>
            <w:b/>
            <w:bCs/>
            <w:lang/>
          </w:rPr>
          <w:t>9.1.</w:t>
        </w:r>
        <w:proofErr w:type="gramEnd"/>
      </w:hyperlink>
      <w:r w:rsidR="000B3073">
        <w:rPr>
          <w:rFonts w:ascii="Verdana" w:hAnsi="Verdana" w:cs="Times New Roman"/>
          <w:color w:val="000000"/>
          <w:lang/>
        </w:rPr>
        <w:t>  Request Disclosure</w:t>
      </w:r>
      <w:r w:rsidR="000B3073">
        <w:rPr>
          <w:rFonts w:ascii="Verdana" w:hAnsi="Verdana" w:cs="Times New Roman"/>
          <w:color w:val="000000"/>
          <w:lang/>
        </w:rPr>
        <w:br/>
        <w:t>    </w:t>
      </w:r>
      <w:hyperlink w:anchor="server_masquerading" w:history="1">
        <w:r w:rsidR="000B3073">
          <w:rPr>
            <w:rStyle w:val="a3"/>
            <w:rFonts w:ascii="Verdana" w:hAnsi="Verdana" w:cs="Times New Roman"/>
            <w:b/>
            <w:bCs/>
            <w:lang/>
          </w:rPr>
          <w:t>9.2.</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Server Masquerading</w:t>
      </w:r>
      <w:r w:rsidR="000B3073">
        <w:rPr>
          <w:rFonts w:ascii="Verdana" w:hAnsi="Verdana" w:cs="Times New Roman"/>
          <w:color w:val="000000"/>
          <w:lang/>
        </w:rPr>
        <w:br/>
        <w:t>    </w:t>
      </w:r>
      <w:hyperlink w:anchor="token_manufacture" w:history="1">
        <w:r w:rsidR="000B3073">
          <w:rPr>
            <w:rStyle w:val="a3"/>
            <w:rFonts w:ascii="Verdana" w:hAnsi="Verdana" w:cs="Times New Roman"/>
            <w:b/>
            <w:bCs/>
            <w:lang/>
          </w:rPr>
          <w:t>9.3.</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Token Manufacture/Modification</w:t>
      </w:r>
      <w:r w:rsidR="000B3073">
        <w:rPr>
          <w:rFonts w:ascii="Verdana" w:hAnsi="Verdana" w:cs="Times New Roman"/>
          <w:color w:val="000000"/>
          <w:lang/>
        </w:rPr>
        <w:br/>
        <w:t>    </w:t>
      </w:r>
      <w:hyperlink w:anchor="response_disclosure" w:history="1">
        <w:r w:rsidR="000B3073">
          <w:rPr>
            <w:rStyle w:val="a3"/>
            <w:rFonts w:ascii="Verdana" w:hAnsi="Verdana" w:cs="Times New Roman"/>
            <w:b/>
            <w:bCs/>
            <w:lang/>
          </w:rPr>
          <w:t>9.4.</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Server Response Disclosure</w:t>
      </w:r>
      <w:r w:rsidR="000B3073">
        <w:rPr>
          <w:rFonts w:ascii="Verdana" w:hAnsi="Verdana" w:cs="Times New Roman"/>
          <w:color w:val="000000"/>
          <w:lang/>
        </w:rPr>
        <w:br/>
        <w:t>    </w:t>
      </w:r>
      <w:hyperlink w:anchor="server_response_repudiation" w:history="1">
        <w:r w:rsidR="000B3073">
          <w:rPr>
            <w:rStyle w:val="a3"/>
            <w:rFonts w:ascii="Verdana" w:hAnsi="Verdana" w:cs="Times New Roman"/>
            <w:b/>
            <w:bCs/>
            <w:lang/>
          </w:rPr>
          <w:t>9.5.</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Server Response Repudiation</w:t>
      </w:r>
      <w:r w:rsidR="000B3073">
        <w:rPr>
          <w:rFonts w:ascii="Verdana" w:hAnsi="Verdana" w:cs="Times New Roman"/>
          <w:color w:val="000000"/>
          <w:lang/>
        </w:rPr>
        <w:br/>
        <w:t>    </w:t>
      </w:r>
      <w:hyperlink w:anchor="request_repudation" w:history="1">
        <w:r w:rsidR="000B3073">
          <w:rPr>
            <w:rStyle w:val="a3"/>
            <w:rFonts w:ascii="Verdana" w:hAnsi="Verdana" w:cs="Times New Roman"/>
            <w:b/>
            <w:bCs/>
            <w:lang/>
          </w:rPr>
          <w:t>9.6.</w:t>
        </w:r>
        <w:proofErr w:type="gramEnd"/>
      </w:hyperlink>
      <w:r w:rsidR="000B3073">
        <w:rPr>
          <w:rFonts w:ascii="Verdana" w:hAnsi="Verdana" w:cs="Times New Roman"/>
          <w:color w:val="000000"/>
          <w:lang/>
        </w:rPr>
        <w:t>  Request Repudiation</w:t>
      </w:r>
      <w:r w:rsidR="000B3073">
        <w:rPr>
          <w:rFonts w:ascii="Verdana" w:hAnsi="Verdana" w:cs="Times New Roman"/>
          <w:color w:val="000000"/>
          <w:lang/>
        </w:rPr>
        <w:br/>
        <w:t>    </w:t>
      </w:r>
      <w:hyperlink w:anchor="access_token_redirect" w:history="1">
        <w:r w:rsidR="000B3073">
          <w:rPr>
            <w:rStyle w:val="a3"/>
            <w:rFonts w:ascii="Verdana" w:hAnsi="Verdana" w:cs="Times New Roman"/>
            <w:b/>
            <w:bCs/>
            <w:lang/>
          </w:rPr>
          <w:t>9.7.</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Access Token Redirect</w:t>
      </w:r>
      <w:r w:rsidR="000B3073">
        <w:rPr>
          <w:rFonts w:ascii="Verdana" w:hAnsi="Verdana" w:cs="Times New Roman"/>
          <w:color w:val="000000"/>
          <w:lang/>
        </w:rPr>
        <w:br/>
        <w:t>    </w:t>
      </w:r>
      <w:hyperlink w:anchor="token_reuse" w:history="1">
        <w:r w:rsidR="000B3073">
          <w:rPr>
            <w:rStyle w:val="a3"/>
            <w:rFonts w:ascii="Verdana" w:hAnsi="Verdana" w:cs="Times New Roman"/>
            <w:b/>
            <w:bCs/>
            <w:lang/>
          </w:rPr>
          <w:t>9.8.</w:t>
        </w:r>
        <w:proofErr w:type="gramEnd"/>
      </w:hyperlink>
      <w:r w:rsidR="000B3073">
        <w:rPr>
          <w:rFonts w:ascii="Verdana" w:hAnsi="Verdana" w:cs="Times New Roman"/>
          <w:color w:val="000000"/>
          <w:lang/>
        </w:rPr>
        <w:t>  Token Reuse</w:t>
      </w:r>
      <w:r w:rsidR="000B3073">
        <w:rPr>
          <w:rFonts w:ascii="Verdana" w:hAnsi="Verdana" w:cs="Times New Roman"/>
          <w:color w:val="000000"/>
          <w:lang/>
        </w:rPr>
        <w:br/>
        <w:t>    </w:t>
      </w:r>
      <w:hyperlink w:anchor="auth_code_capture" w:history="1">
        <w:r w:rsidR="000B3073">
          <w:rPr>
            <w:rStyle w:val="a3"/>
            <w:rFonts w:ascii="Verdana" w:hAnsi="Verdana" w:cs="Times New Roman"/>
            <w:b/>
            <w:bCs/>
            <w:lang/>
          </w:rPr>
          <w:t>9.9.</w:t>
        </w:r>
      </w:hyperlink>
      <w:r w:rsidR="000B3073">
        <w:rPr>
          <w:rFonts w:ascii="Verdana" w:hAnsi="Verdana" w:cs="Times New Roman"/>
          <w:color w:val="000000"/>
          <w:lang/>
        </w:rPr>
        <w:t>  Eavesdropping or Leaking Authorization Codes (Secondary Authenticator Capture)</w:t>
      </w:r>
      <w:r w:rsidR="000B3073">
        <w:rPr>
          <w:rFonts w:ascii="Verdana" w:hAnsi="Verdana" w:cs="Times New Roman"/>
          <w:color w:val="000000"/>
          <w:lang/>
        </w:rPr>
        <w:br/>
        <w:t>    </w:t>
      </w:r>
      <w:hyperlink w:anchor="token_substitution" w:history="1">
        <w:r w:rsidR="000B3073">
          <w:rPr>
            <w:rStyle w:val="a3"/>
            <w:rFonts w:ascii="Verdana" w:hAnsi="Verdana" w:cs="Times New Roman"/>
            <w:b/>
            <w:bCs/>
            <w:lang/>
          </w:rPr>
          <w:t>9.10.</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Token Substitution</w:t>
      </w:r>
      <w:r w:rsidR="000B3073">
        <w:rPr>
          <w:rFonts w:ascii="Verdana" w:hAnsi="Verdana" w:cs="Times New Roman"/>
          <w:color w:val="000000"/>
          <w:lang/>
        </w:rPr>
        <w:br/>
        <w:t>    </w:t>
      </w:r>
      <w:hyperlink w:anchor="TimingAttack" w:history="1">
        <w:r w:rsidR="000B3073">
          <w:rPr>
            <w:rStyle w:val="a3"/>
            <w:rFonts w:ascii="Verdana" w:hAnsi="Verdana" w:cs="Times New Roman"/>
            <w:b/>
            <w:bCs/>
            <w:lang/>
          </w:rPr>
          <w:t>9.11.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Timing Attack</w:t>
      </w:r>
      <w:r w:rsidR="000B3073">
        <w:rPr>
          <w:rFonts w:ascii="Verdana" w:hAnsi="Verdana" w:cs="Times New Roman"/>
          <w:color w:val="000000"/>
          <w:lang/>
        </w:rPr>
        <w:br/>
        <w:t>    </w:t>
      </w:r>
      <w:hyperlink w:anchor="OtherCryptoAttacks" w:history="1">
        <w:r w:rsidR="000B3073">
          <w:rPr>
            <w:rStyle w:val="a3"/>
            <w:rFonts w:ascii="Verdana" w:hAnsi="Verdana" w:cs="Times New Roman"/>
            <w:b/>
            <w:bCs/>
            <w:lang/>
          </w:rPr>
          <w:t>9.12.</w:t>
        </w:r>
        <w:proofErr w:type="gramEnd"/>
      </w:hyperlink>
      <w:r w:rsidR="000B3073">
        <w:rPr>
          <w:rFonts w:ascii="Verdana" w:hAnsi="Verdana" w:cs="Times New Roman"/>
          <w:color w:val="000000"/>
          <w:lang/>
        </w:rPr>
        <w:t>  Other Crypto Related Attacks</w:t>
      </w:r>
      <w:r w:rsidR="000B3073">
        <w:rPr>
          <w:rFonts w:ascii="Verdana" w:hAnsi="Verdana" w:cs="Times New Roman"/>
          <w:color w:val="000000"/>
          <w:lang/>
        </w:rPr>
        <w:br/>
        <w:t>    </w:t>
      </w:r>
      <w:hyperlink w:anchor="signing_order" w:history="1">
        <w:r w:rsidR="000B3073">
          <w:rPr>
            <w:rStyle w:val="a3"/>
            <w:rFonts w:ascii="Verdana" w:hAnsi="Verdana" w:cs="Times New Roman"/>
            <w:b/>
            <w:bCs/>
            <w:lang/>
          </w:rPr>
          <w:t>9.13.</w:t>
        </w:r>
      </w:hyperlink>
      <w:r w:rsidR="000B3073">
        <w:rPr>
          <w:rFonts w:ascii="Verdana" w:hAnsi="Verdana" w:cs="Times New Roman"/>
          <w:color w:val="000000"/>
          <w:lang/>
        </w:rPr>
        <w:t>  Signing and Encryption Order</w:t>
      </w:r>
      <w:r w:rsidR="000B3073">
        <w:rPr>
          <w:rFonts w:ascii="Verdana" w:hAnsi="Verdana" w:cs="Times New Roman"/>
          <w:color w:val="000000"/>
          <w:lang/>
        </w:rPr>
        <w:br/>
        <w:t>    </w:t>
      </w:r>
      <w:hyperlink w:anchor="issuer_identifier" w:history="1">
        <w:r w:rsidR="000B3073">
          <w:rPr>
            <w:rStyle w:val="a3"/>
            <w:rFonts w:ascii="Verdana" w:hAnsi="Verdana" w:cs="Times New Roman"/>
            <w:b/>
            <w:bCs/>
            <w:lang/>
          </w:rPr>
          <w:t>9.14.</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Issuer Identifier</w:t>
      </w:r>
      <w:r w:rsidR="000B3073">
        <w:rPr>
          <w:rFonts w:ascii="Verdana" w:hAnsi="Verdana" w:cs="Times New Roman"/>
          <w:color w:val="000000"/>
          <w:lang/>
        </w:rPr>
        <w:br/>
        <w:t>    </w:t>
      </w:r>
      <w:hyperlink w:anchor="TLS_requirements" w:history="1">
        <w:r w:rsidR="000B3073">
          <w:rPr>
            <w:rStyle w:val="a3"/>
            <w:rFonts w:ascii="Verdana" w:hAnsi="Verdana" w:cs="Times New Roman"/>
            <w:b/>
            <w:bCs/>
            <w:lang/>
          </w:rPr>
          <w:t>9.15.</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TLS Requirements</w:t>
      </w:r>
      <w:r w:rsidR="000B3073">
        <w:rPr>
          <w:rFonts w:ascii="Verdana" w:hAnsi="Verdana" w:cs="Times New Roman"/>
          <w:color w:val="000000"/>
          <w:lang/>
        </w:rPr>
        <w:br/>
        <w:t>    </w:t>
      </w:r>
      <w:hyperlink w:anchor="token_lifetime" w:history="1">
        <w:r w:rsidR="000B3073">
          <w:rPr>
            <w:rStyle w:val="a3"/>
            <w:rFonts w:ascii="Verdana" w:hAnsi="Verdana" w:cs="Times New Roman"/>
            <w:b/>
            <w:bCs/>
            <w:lang/>
          </w:rPr>
          <w:t>9.16.</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Lifetimes of Access Tokens and Refresh Tokens</w:t>
      </w:r>
      <w:r w:rsidR="000B3073">
        <w:rPr>
          <w:rFonts w:ascii="Verdana" w:hAnsi="Verdana" w:cs="Times New Roman"/>
          <w:color w:val="000000"/>
          <w:lang/>
        </w:rPr>
        <w:br/>
        <w:t>    </w:t>
      </w:r>
      <w:hyperlink w:anchor="SymmetricKeyEntropy" w:history="1">
        <w:r w:rsidR="000B3073">
          <w:rPr>
            <w:rStyle w:val="a3"/>
            <w:rFonts w:ascii="Verdana" w:hAnsi="Verdana" w:cs="Times New Roman"/>
            <w:b/>
            <w:bCs/>
            <w:lang/>
          </w:rPr>
          <w:t>9.17.</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Symmetric Key Entropy</w:t>
      </w:r>
      <w:r w:rsidR="000B3073">
        <w:rPr>
          <w:rFonts w:ascii="Verdana" w:hAnsi="Verdana" w:cs="Times New Roman"/>
          <w:color w:val="000000"/>
          <w:lang/>
        </w:rPr>
        <w:br/>
        <w:t>    </w:t>
      </w:r>
      <w:hyperlink w:anchor="NeedForSignedRequests" w:history="1">
        <w:r w:rsidR="000B3073">
          <w:rPr>
            <w:rStyle w:val="a3"/>
            <w:rFonts w:ascii="Verdana" w:hAnsi="Verdana" w:cs="Times New Roman"/>
            <w:b/>
            <w:bCs/>
            <w:lang/>
          </w:rPr>
          <w:t>9.18.</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Need for Signed Requests</w:t>
      </w:r>
      <w:r w:rsidR="000B3073">
        <w:rPr>
          <w:rFonts w:ascii="Verdana" w:hAnsi="Verdana" w:cs="Times New Roman"/>
          <w:color w:val="000000"/>
          <w:lang/>
        </w:rPr>
        <w:br/>
        <w:t>    </w:t>
      </w:r>
      <w:hyperlink w:anchor="NeedForEncryptedRequests" w:history="1">
        <w:r w:rsidR="000B3073">
          <w:rPr>
            <w:rStyle w:val="a3"/>
            <w:rFonts w:ascii="Verdana" w:hAnsi="Verdana" w:cs="Times New Roman"/>
            <w:b/>
            <w:bCs/>
            <w:lang/>
          </w:rPr>
          <w:t>9.19.</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Need for Encrypted Requests</w:t>
      </w:r>
      <w:r w:rsidR="000B3073">
        <w:rPr>
          <w:rFonts w:ascii="Verdana" w:hAnsi="Verdana" w:cs="Times New Roman"/>
          <w:color w:val="000000"/>
          <w:lang/>
        </w:rPr>
        <w:br/>
      </w:r>
      <w:hyperlink w:anchor="privacy_considerations" w:history="1">
        <w:r w:rsidR="000B3073">
          <w:rPr>
            <w:rStyle w:val="a3"/>
            <w:rFonts w:ascii="Verdana" w:hAnsi="Verdana" w:cs="Times New Roman"/>
            <w:b/>
            <w:bCs/>
            <w:lang/>
          </w:rPr>
          <w:t>10.</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Privacy Considerations</w:t>
      </w:r>
      <w:r w:rsidR="000B3073">
        <w:rPr>
          <w:rFonts w:ascii="Verdana" w:hAnsi="Verdana" w:cs="Times New Roman"/>
          <w:color w:val="000000"/>
          <w:lang/>
        </w:rPr>
        <w:br/>
      </w:r>
      <w:hyperlink w:anchor="IANA" w:history="1">
        <w:r w:rsidR="000B3073">
          <w:rPr>
            <w:rStyle w:val="a3"/>
            <w:rFonts w:ascii="Verdana" w:hAnsi="Verdana" w:cs="Times New Roman"/>
            <w:b/>
            <w:bCs/>
            <w:lang/>
          </w:rPr>
          <w:t>11.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IANA Considerations</w:t>
      </w:r>
      <w:r w:rsidR="000B3073">
        <w:rPr>
          <w:rFonts w:ascii="Verdana" w:hAnsi="Verdana" w:cs="Times New Roman"/>
          <w:color w:val="000000"/>
          <w:lang/>
        </w:rPr>
        <w:br/>
        <w:t>    </w:t>
      </w:r>
      <w:hyperlink w:anchor="ClaimsRegistry" w:history="1">
        <w:r w:rsidR="000B3073">
          <w:rPr>
            <w:rStyle w:val="a3"/>
            <w:rFonts w:ascii="Verdana" w:hAnsi="Verdana" w:cs="Times New Roman"/>
            <w:b/>
            <w:bCs/>
            <w:lang/>
          </w:rPr>
          <w:t>11.1.</w:t>
        </w:r>
        <w:proofErr w:type="gramEnd"/>
      </w:hyperlink>
      <w:r w:rsidR="000B3073">
        <w:rPr>
          <w:rFonts w:ascii="Verdana" w:hAnsi="Verdana" w:cs="Times New Roman"/>
          <w:color w:val="000000"/>
          <w:lang/>
        </w:rPr>
        <w:t>  JSON Web Token Claims Registry</w:t>
      </w:r>
      <w:r w:rsidR="000B3073">
        <w:rPr>
          <w:rFonts w:ascii="Verdana" w:hAnsi="Verdana" w:cs="Times New Roman"/>
          <w:color w:val="000000"/>
          <w:lang/>
        </w:rPr>
        <w:br/>
        <w:t>        </w:t>
      </w:r>
      <w:hyperlink w:anchor="ClaimsContents" w:history="1">
        <w:r w:rsidR="000B3073">
          <w:rPr>
            <w:rStyle w:val="a3"/>
            <w:rFonts w:ascii="Verdana" w:hAnsi="Verdana" w:cs="Times New Roman"/>
            <w:b/>
            <w:bCs/>
            <w:lang/>
          </w:rPr>
          <w:t>11.1.1.</w:t>
        </w:r>
      </w:hyperlink>
      <w:r w:rsidR="000B3073">
        <w:rPr>
          <w:rFonts w:ascii="Verdana" w:hAnsi="Verdana" w:cs="Times New Roman"/>
          <w:color w:val="000000"/>
          <w:lang/>
        </w:rPr>
        <w:t>  Registry Contents</w:t>
      </w:r>
      <w:r w:rsidR="000B3073">
        <w:rPr>
          <w:rFonts w:ascii="Verdana" w:hAnsi="Verdana" w:cs="Times New Roman"/>
          <w:color w:val="000000"/>
          <w:lang/>
        </w:rPr>
        <w:br/>
        <w:t>    </w:t>
      </w:r>
      <w:hyperlink w:anchor="OAuthParametersRegistry" w:history="1">
        <w:r w:rsidR="000B3073">
          <w:rPr>
            <w:rStyle w:val="a3"/>
            <w:rFonts w:ascii="Verdana" w:hAnsi="Verdana" w:cs="Times New Roman"/>
            <w:b/>
            <w:bCs/>
            <w:lang/>
          </w:rPr>
          <w:t>11.2.</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OAuth Parameters Registry</w:t>
      </w:r>
      <w:r w:rsidR="000B3073">
        <w:rPr>
          <w:rFonts w:ascii="Verdana" w:hAnsi="Verdana" w:cs="Times New Roman"/>
          <w:color w:val="000000"/>
          <w:lang/>
        </w:rPr>
        <w:br/>
        <w:t>        </w:t>
      </w:r>
      <w:hyperlink w:anchor="ParametersContents" w:history="1">
        <w:r w:rsidR="000B3073">
          <w:rPr>
            <w:rStyle w:val="a3"/>
            <w:rFonts w:ascii="Verdana" w:hAnsi="Verdana" w:cs="Times New Roman"/>
            <w:b/>
            <w:bCs/>
            <w:lang/>
          </w:rPr>
          <w:t>11.2.1.</w:t>
        </w:r>
        <w:proofErr w:type="gramEnd"/>
      </w:hyperlink>
      <w:r w:rsidR="000B3073">
        <w:rPr>
          <w:rFonts w:ascii="Verdana" w:hAnsi="Verdana" w:cs="Times New Roman"/>
          <w:color w:val="000000"/>
          <w:lang/>
        </w:rPr>
        <w:t>  Registry Contents</w:t>
      </w:r>
      <w:r w:rsidR="000B3073">
        <w:rPr>
          <w:rFonts w:ascii="Verdana" w:hAnsi="Verdana" w:cs="Times New Roman"/>
          <w:color w:val="000000"/>
          <w:lang/>
        </w:rPr>
        <w:br/>
        <w:t>    </w:t>
      </w:r>
      <w:hyperlink w:anchor="OAuthErrorRegistry" w:history="1">
        <w:r w:rsidR="000B3073">
          <w:rPr>
            <w:rStyle w:val="a3"/>
            <w:rFonts w:ascii="Verdana" w:hAnsi="Verdana" w:cs="Times New Roman"/>
            <w:b/>
            <w:bCs/>
            <w:lang/>
          </w:rPr>
          <w:t>11.3.</w:t>
        </w:r>
      </w:hyperlink>
      <w:r w:rsidR="000B3073">
        <w:rPr>
          <w:rFonts w:ascii="Verdana" w:hAnsi="Verdana" w:cs="Times New Roman"/>
          <w:color w:val="000000"/>
          <w:lang/>
        </w:rPr>
        <w:t xml:space="preserve">  </w:t>
      </w:r>
      <w:proofErr w:type="gramStart"/>
      <w:r w:rsidR="000B3073">
        <w:rPr>
          <w:rFonts w:ascii="Verdana" w:hAnsi="Verdana" w:cs="Times New Roman"/>
          <w:color w:val="000000"/>
          <w:lang/>
        </w:rPr>
        <w:t>OAuth Extensions Error Registry</w:t>
      </w:r>
      <w:r w:rsidR="000B3073">
        <w:rPr>
          <w:rFonts w:ascii="Verdana" w:hAnsi="Verdana" w:cs="Times New Roman"/>
          <w:color w:val="000000"/>
          <w:lang/>
        </w:rPr>
        <w:br/>
        <w:t>        </w:t>
      </w:r>
      <w:hyperlink w:anchor="ErrorContents" w:history="1">
        <w:r w:rsidR="000B3073">
          <w:rPr>
            <w:rStyle w:val="a3"/>
            <w:rFonts w:ascii="Verdana" w:hAnsi="Verdana" w:cs="Times New Roman"/>
            <w:b/>
            <w:bCs/>
            <w:lang/>
          </w:rPr>
          <w:t>11.3.1.</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Registry Contents</w:t>
      </w:r>
      <w:r w:rsidR="000B3073">
        <w:rPr>
          <w:rFonts w:ascii="Verdana" w:hAnsi="Verdana" w:cs="Times New Roman"/>
          <w:color w:val="000000"/>
          <w:lang/>
        </w:rPr>
        <w:br/>
      </w:r>
      <w:hyperlink w:anchor="rfc.references1" w:history="1">
        <w:r w:rsidR="000B3073">
          <w:rPr>
            <w:rStyle w:val="a3"/>
            <w:rFonts w:ascii="Verdana" w:hAnsi="Verdana" w:cs="Times New Roman"/>
            <w:b/>
            <w:bCs/>
            <w:lang/>
          </w:rPr>
          <w:t>12.</w:t>
        </w:r>
        <w:proofErr w:type="gramEnd"/>
      </w:hyperlink>
      <w:r w:rsidR="000B3073">
        <w:rPr>
          <w:rFonts w:ascii="Verdana" w:hAnsi="Verdana" w:cs="Times New Roman"/>
          <w:color w:val="000000"/>
          <w:lang/>
        </w:rPr>
        <w:t xml:space="preserve">  </w:t>
      </w:r>
      <w:proofErr w:type="gramStart"/>
      <w:r w:rsidR="000B3073">
        <w:rPr>
          <w:rFonts w:ascii="Verdana" w:hAnsi="Verdana" w:cs="Times New Roman"/>
          <w:color w:val="000000"/>
          <w:lang/>
        </w:rPr>
        <w:t>References</w:t>
      </w:r>
      <w:r w:rsidR="000B3073">
        <w:rPr>
          <w:rFonts w:ascii="Verdana" w:hAnsi="Verdana" w:cs="Times New Roman"/>
          <w:color w:val="000000"/>
          <w:lang/>
        </w:rPr>
        <w:br/>
        <w:t>    </w:t>
      </w:r>
      <w:hyperlink w:anchor="rfc.references1" w:history="1">
        <w:r w:rsidR="000B3073">
          <w:rPr>
            <w:rStyle w:val="a3"/>
            <w:rFonts w:ascii="Verdana" w:hAnsi="Verdana" w:cs="Times New Roman"/>
            <w:b/>
            <w:bCs/>
            <w:lang/>
          </w:rPr>
          <w:t>12.1.</w:t>
        </w:r>
        <w:proofErr w:type="gramEnd"/>
      </w:hyperlink>
      <w:r w:rsidR="000B3073">
        <w:rPr>
          <w:rFonts w:ascii="Verdana" w:hAnsi="Verdana" w:cs="Times New Roman"/>
          <w:color w:val="000000"/>
          <w:lang/>
        </w:rPr>
        <w:t>  Normative References</w:t>
      </w:r>
      <w:r w:rsidR="000B3073">
        <w:rPr>
          <w:rFonts w:ascii="Verdana" w:hAnsi="Verdana" w:cs="Times New Roman"/>
          <w:color w:val="000000"/>
          <w:lang/>
        </w:rPr>
        <w:br/>
        <w:t>    </w:t>
      </w:r>
      <w:hyperlink w:anchor="rfc.references2" w:history="1">
        <w:r w:rsidR="000B3073">
          <w:rPr>
            <w:rStyle w:val="a3"/>
            <w:rFonts w:ascii="Verdana" w:hAnsi="Verdana" w:cs="Times New Roman"/>
            <w:b/>
            <w:bCs/>
            <w:lang/>
          </w:rPr>
          <w:t>12.2.</w:t>
        </w:r>
      </w:hyperlink>
      <w:r w:rsidR="000B3073">
        <w:rPr>
          <w:rFonts w:ascii="Verdana" w:hAnsi="Verdana" w:cs="Times New Roman"/>
          <w:color w:val="000000"/>
          <w:lang/>
        </w:rPr>
        <w:t>  Informative References</w:t>
      </w:r>
      <w:r w:rsidR="000B3073">
        <w:rPr>
          <w:rFonts w:ascii="Verdana" w:hAnsi="Verdana" w:cs="Times New Roman"/>
          <w:color w:val="000000"/>
          <w:lang/>
        </w:rPr>
        <w:br/>
      </w:r>
      <w:hyperlink w:anchor="Acknowledgements" w:history="1">
        <w:r w:rsidR="000B3073">
          <w:rPr>
            <w:rStyle w:val="a3"/>
            <w:rFonts w:ascii="Verdana" w:hAnsi="Verdana" w:cs="Times New Roman"/>
            <w:b/>
            <w:bCs/>
            <w:lang/>
          </w:rPr>
          <w:t>Appendix A.</w:t>
        </w:r>
      </w:hyperlink>
      <w:r w:rsidR="000B3073">
        <w:rPr>
          <w:rFonts w:ascii="Verdana" w:hAnsi="Verdana" w:cs="Times New Roman"/>
          <w:color w:val="000000"/>
          <w:lang/>
        </w:rPr>
        <w:t>  Acknowledgements</w:t>
      </w:r>
      <w:r w:rsidR="000B3073">
        <w:rPr>
          <w:rFonts w:ascii="Verdana" w:hAnsi="Verdana" w:cs="Times New Roman"/>
          <w:color w:val="000000"/>
          <w:lang/>
        </w:rPr>
        <w:br/>
      </w:r>
      <w:hyperlink w:anchor="Notices" w:history="1">
        <w:r w:rsidR="000B3073">
          <w:rPr>
            <w:rStyle w:val="a3"/>
            <w:rFonts w:ascii="Verdana" w:hAnsi="Verdana" w:cs="Times New Roman"/>
            <w:b/>
            <w:bCs/>
            <w:lang/>
          </w:rPr>
          <w:t>Appendix B.</w:t>
        </w:r>
      </w:hyperlink>
      <w:r w:rsidR="000B3073">
        <w:rPr>
          <w:rFonts w:ascii="Verdana" w:hAnsi="Verdana" w:cs="Times New Roman"/>
          <w:color w:val="000000"/>
          <w:lang/>
        </w:rPr>
        <w:t>  Notices</w:t>
      </w:r>
      <w:r w:rsidR="000B3073">
        <w:rPr>
          <w:rFonts w:ascii="Verdana" w:hAnsi="Verdana" w:cs="Times New Roman"/>
          <w:color w:val="000000"/>
          <w:lang/>
        </w:rPr>
        <w:br/>
      </w:r>
      <w:hyperlink w:anchor="History" w:history="1">
        <w:r w:rsidR="000B3073">
          <w:rPr>
            <w:rStyle w:val="a3"/>
            <w:rFonts w:ascii="Verdana" w:hAnsi="Verdana" w:cs="Times New Roman"/>
            <w:b/>
            <w:bCs/>
            <w:lang/>
          </w:rPr>
          <w:t>Appendix C.</w:t>
        </w:r>
      </w:hyperlink>
      <w:r w:rsidR="000B3073">
        <w:rPr>
          <w:rFonts w:ascii="Verdana" w:hAnsi="Verdana" w:cs="Times New Roman"/>
          <w:color w:val="000000"/>
          <w:lang/>
        </w:rPr>
        <w:t>  Document History</w:t>
      </w:r>
      <w:r w:rsidR="000B3073">
        <w:rPr>
          <w:rFonts w:ascii="Verdana" w:hAnsi="Verdana" w:cs="Times New Roman"/>
          <w:color w:val="000000"/>
          <w:lang/>
        </w:rPr>
        <w:br/>
      </w:r>
      <w:hyperlink w:anchor="rfc.authors" w:history="1">
        <w:r w:rsidR="000B3073">
          <w:rPr>
            <w:rStyle w:val="a3"/>
            <w:rFonts w:ascii="Verdana" w:hAnsi="Verdana" w:cs="Times New Roman"/>
            <w:b/>
            <w:bCs/>
            <w:lang/>
          </w:rPr>
          <w:t>§</w:t>
        </w:r>
      </w:hyperlink>
      <w:r w:rsidR="000B3073">
        <w:rPr>
          <w:rFonts w:ascii="Verdana" w:hAnsi="Verdana" w:cs="Times New Roman"/>
          <w:color w:val="000000"/>
          <w:lang/>
        </w:rPr>
        <w:t>  Authors' Addresses</w:t>
      </w:r>
    </w:p>
    <w:p w:rsidR="00D308F3" w:rsidRDefault="000B3073">
      <w:pPr>
        <w:spacing w:before="0" w:beforeAutospacing="0" w:after="0" w:afterAutospacing="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br w:type="textWrapping" w:clear="all"/>
      </w:r>
      <w:bookmarkStart w:id="9" w:name="Introduction"/>
      <w:bookmarkEnd w:id="9"/>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0" w:name="rfc.section.1"/>
      <w:bookmarkEnd w:id="10"/>
      <w:r>
        <w:rPr>
          <w:rFonts w:eastAsia="Times New Roman" w:cs="Times New Roman"/>
          <w:lang/>
        </w:rPr>
        <w:t>1.  Introduction</w:t>
      </w:r>
    </w:p>
    <w:p w:rsidR="00DD6228" w:rsidRPr="00DD6228" w:rsidRDefault="0055262A">
      <w:pPr>
        <w:spacing w:before="0" w:beforeAutospacing="0" w:after="0" w:afterAutospacing="0"/>
        <w:divId w:val="1259220216"/>
        <w:rPr>
          <w:rFonts w:ascii="Verdana" w:hAnsi="Verdana" w:cs="Times New Roman" w:hint="eastAsia"/>
          <w:color w:val="000000"/>
          <w:sz w:val="24"/>
          <w:szCs w:val="24"/>
          <w:lang/>
          <w:rPrChange w:id="11" w:author="Nat" w:date="2013-06-04T14:47:00Z">
            <w:rPr>
              <w:rFonts w:ascii="Verdana" w:eastAsia="Times New Roman" w:hAnsi="Verdana" w:cs="Times New Roman"/>
              <w:color w:val="000000"/>
              <w:sz w:val="24"/>
              <w:szCs w:val="24"/>
              <w:lang/>
            </w:rPr>
          </w:rPrChange>
        </w:rPr>
      </w:pPr>
      <w:bookmarkStart w:id="12" w:name="rnc"/>
      <w:bookmarkEnd w:id="12"/>
      <w:commentRangeStart w:id="13"/>
      <w:ins w:id="14" w:author="Nat" w:date="2013-06-04T14:44:00Z">
        <w:r>
          <w:rPr>
            <w:rFonts w:ascii="Verdana" w:hAnsi="Verdana" w:cs="Times New Roman" w:hint="eastAsia"/>
            <w:color w:val="000000"/>
            <w:sz w:val="24"/>
            <w:szCs w:val="24"/>
            <w:lang/>
          </w:rPr>
          <w:t xml:space="preserve">OpenID Connect Messages is a framework that defines endpoints, associated messages, and the message sequences that can be used to build actual identity protocol. </w:t>
        </w:r>
      </w:ins>
      <w:ins w:id="15" w:author="Nat" w:date="2013-06-04T14:45:00Z">
        <w:r>
          <w:rPr>
            <w:rFonts w:ascii="Verdana" w:hAnsi="Verdana" w:cs="Times New Roman" w:hint="eastAsia"/>
            <w:color w:val="000000"/>
            <w:sz w:val="24"/>
            <w:szCs w:val="24"/>
            <w:lang/>
          </w:rPr>
          <w:t>OpenID Connect Standard is such an example. It binds O</w:t>
        </w:r>
        <w:r>
          <w:rPr>
            <w:rFonts w:ascii="Verdana" w:hAnsi="Verdana" w:cs="Times New Roman"/>
            <w:color w:val="000000"/>
            <w:sz w:val="24"/>
            <w:szCs w:val="24"/>
            <w:lang/>
          </w:rPr>
          <w:t>a</w:t>
        </w:r>
        <w:r>
          <w:rPr>
            <w:rFonts w:ascii="Verdana" w:hAnsi="Verdana" w:cs="Times New Roman" w:hint="eastAsia"/>
            <w:color w:val="000000"/>
            <w:sz w:val="24"/>
            <w:szCs w:val="24"/>
            <w:lang/>
          </w:rPr>
          <w:t xml:space="preserve">uth 2.0 code and implicit flow to this framework to define an interoperable identity protocol over HTTPS. </w:t>
        </w:r>
      </w:ins>
      <w:ins w:id="16" w:author="Nat" w:date="2013-06-04T14:46:00Z">
        <w:r w:rsidR="00DD6228">
          <w:rPr>
            <w:rFonts w:ascii="Verdana" w:hAnsi="Verdana" w:cs="Times New Roman" w:hint="eastAsia"/>
            <w:color w:val="000000"/>
            <w:sz w:val="24"/>
            <w:szCs w:val="24"/>
            <w:lang/>
          </w:rPr>
          <w:t>Similarly, one can use this specification to write a binding to other protocols such as IMAP and XMPP.</w:t>
        </w:r>
      </w:ins>
      <w:commentRangeEnd w:id="13"/>
      <w:ins w:id="17" w:author="Nat" w:date="2013-06-04T14:47:00Z">
        <w:r w:rsidR="00DD6228">
          <w:rPr>
            <w:rStyle w:val="a9"/>
          </w:rPr>
          <w:commentReference w:id="13"/>
        </w:r>
      </w:ins>
      <w:ins w:id="18" w:author="Nat" w:date="2013-06-04T14:46:00Z">
        <w:r w:rsidR="00DD6228">
          <w:rPr>
            <w:rFonts w:ascii="Verdana" w:hAnsi="Verdana" w:cs="Times New Roman" w:hint="eastAsia"/>
            <w:color w:val="000000"/>
            <w:sz w:val="24"/>
            <w:szCs w:val="24"/>
            <w:lang/>
          </w:rPr>
          <w:t xml:space="preserve"> </w:t>
        </w:r>
      </w:ins>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9" w:name="rfc.section.1.1"/>
      <w:bookmarkEnd w:id="19"/>
      <w:r>
        <w:rPr>
          <w:rFonts w:eastAsia="Times New Roman" w:cs="Times New Roman"/>
          <w:lang/>
        </w:rPr>
        <w:t>1.1.</w:t>
      </w:r>
      <w:proofErr w:type="gramStart"/>
      <w:r>
        <w:rPr>
          <w:rFonts w:eastAsia="Times New Roman" w:cs="Times New Roman"/>
          <w:lang/>
        </w:rPr>
        <w:t>  Requirements</w:t>
      </w:r>
      <w:proofErr w:type="gramEnd"/>
      <w:r>
        <w:rPr>
          <w:rFonts w:eastAsia="Times New Roman" w:cs="Times New Roman"/>
          <w:lang/>
        </w:rPr>
        <w:t xml:space="preserve"> Notation and Conventions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sz w:val="24"/>
            <w:szCs w:val="24"/>
            <w:u w:val="none"/>
            <w:lang/>
          </w:rPr>
          <w:t>RFC 2119 (</w:t>
        </w:r>
        <w:r>
          <w:rPr>
            <w:rStyle w:val="info"/>
            <w:rFonts w:ascii="Verdana" w:hAnsi="Verdana"/>
            <w:b/>
            <w:bCs/>
            <w:color w:val="990000"/>
            <w:sz w:val="24"/>
            <w:szCs w:val="24"/>
            <w:lang/>
          </w:rPr>
          <w:t>Bradner, S., “Key words for use in RFCs to Indicate Requirement Levels,” March 1997.</w:t>
        </w:r>
        <w:r>
          <w:rPr>
            <w:rStyle w:val="a3"/>
            <w:rFonts w:ascii="Verdana" w:hAnsi="Verdana"/>
            <w:sz w:val="24"/>
            <w:szCs w:val="24"/>
            <w:u w:val="none"/>
            <w:lang/>
          </w:rPr>
          <w:t>)</w:t>
        </w:r>
      </w:hyperlink>
      <w:r>
        <w:rPr>
          <w:rFonts w:ascii="Verdana" w:hAnsi="Verdana"/>
          <w:color w:val="000000"/>
          <w:sz w:val="24"/>
          <w:szCs w:val="24"/>
          <w:lang/>
        </w:rPr>
        <w:t xml:space="preserve"> [RFC2119].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Throughout this document, values are quoted to indicate that they are to be taken literally. When using these values in protocol messages, the quotes MUST NOT </w:t>
      </w:r>
      <w:proofErr w:type="gramStart"/>
      <w:r>
        <w:rPr>
          <w:rFonts w:ascii="Verdana" w:hAnsi="Verdana"/>
          <w:color w:val="000000"/>
          <w:sz w:val="24"/>
          <w:szCs w:val="24"/>
          <w:lang/>
        </w:rPr>
        <w:t>be</w:t>
      </w:r>
      <w:proofErr w:type="gramEnd"/>
      <w:r>
        <w:rPr>
          <w:rFonts w:ascii="Verdana" w:hAnsi="Verdana"/>
          <w:color w:val="000000"/>
          <w:sz w:val="24"/>
          <w:szCs w:val="24"/>
          <w:lang/>
        </w:rPr>
        <w:t xml:space="preserve"> used as part of the value.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All uses of </w:t>
      </w:r>
      <w:hyperlink w:anchor="JWS" w:history="1">
        <w:r>
          <w:rPr>
            <w:rStyle w:val="a3"/>
            <w:rFonts w:ascii="Verdana" w:hAnsi="Verdana"/>
            <w:sz w:val="24"/>
            <w:szCs w:val="24"/>
            <w:u w:val="none"/>
            <w:lang/>
          </w:rPr>
          <w:t>JSON Web Signature (JWS) (</w:t>
        </w:r>
        <w:r>
          <w:rPr>
            <w:rStyle w:val="info"/>
            <w:rFonts w:ascii="Verdana" w:hAnsi="Verdana"/>
            <w:b/>
            <w:bCs/>
            <w:color w:val="990000"/>
            <w:sz w:val="24"/>
            <w:szCs w:val="24"/>
            <w:lang/>
          </w:rPr>
          <w:t>Jones, M., Bradley, J., and N. Sakimura, “JSON Web Signature (JWS),” May 2013.</w:t>
        </w:r>
        <w:r>
          <w:rPr>
            <w:rStyle w:val="a3"/>
            <w:rFonts w:ascii="Verdana" w:hAnsi="Verdana"/>
            <w:sz w:val="24"/>
            <w:szCs w:val="24"/>
            <w:u w:val="none"/>
            <w:lang/>
          </w:rPr>
          <w:t>)</w:t>
        </w:r>
      </w:hyperlink>
      <w:r>
        <w:rPr>
          <w:rFonts w:ascii="Verdana" w:hAnsi="Verdana"/>
          <w:color w:val="000000"/>
          <w:sz w:val="24"/>
          <w:szCs w:val="24"/>
          <w:lang/>
        </w:rPr>
        <w:t xml:space="preserve"> [JWS] and </w:t>
      </w:r>
      <w:hyperlink w:anchor="JWE" w:history="1">
        <w:r>
          <w:rPr>
            <w:rStyle w:val="a3"/>
            <w:rFonts w:ascii="Verdana" w:hAnsi="Verdana"/>
            <w:sz w:val="24"/>
            <w:szCs w:val="24"/>
            <w:u w:val="none"/>
            <w:lang/>
          </w:rPr>
          <w:t>JSON Web Encryption (JWE) (</w:t>
        </w:r>
        <w:r>
          <w:rPr>
            <w:rStyle w:val="info"/>
            <w:rFonts w:ascii="Verdana" w:hAnsi="Verdana"/>
            <w:b/>
            <w:bCs/>
            <w:color w:val="990000"/>
            <w:sz w:val="24"/>
            <w:szCs w:val="24"/>
            <w:lang/>
          </w:rPr>
          <w:t>Jones, M., Rescorla, E., and J. Hildebrand, “JSON Web Encryption (JWE),” May 2013.</w:t>
        </w:r>
        <w:r>
          <w:rPr>
            <w:rStyle w:val="a3"/>
            <w:rFonts w:ascii="Verdana" w:hAnsi="Verdana"/>
            <w:sz w:val="24"/>
            <w:szCs w:val="24"/>
            <w:u w:val="none"/>
            <w:lang/>
          </w:rPr>
          <w:t>)</w:t>
        </w:r>
      </w:hyperlink>
      <w:r>
        <w:rPr>
          <w:rFonts w:ascii="Verdana" w:hAnsi="Verdana"/>
          <w:color w:val="000000"/>
          <w:sz w:val="24"/>
          <w:szCs w:val="24"/>
          <w:lang/>
        </w:rPr>
        <w:t xml:space="preserve"> [JWE] data structures in this specification utilize the JWS Compact Serialization or the JWE Compact Serialization; the JWS JSON Serialization and the JWE JSON Serialization are not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0" w:name="terminology"/>
      <w:bookmarkEnd w:id="2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1" w:name="rfc.section.1.2"/>
      <w:bookmarkEnd w:id="21"/>
      <w:r>
        <w:rPr>
          <w:rFonts w:eastAsia="Times New Roman" w:cs="Times New Roman"/>
          <w:lang/>
        </w:rPr>
        <w:t>1.2.</w:t>
      </w:r>
      <w:proofErr w:type="gramStart"/>
      <w:r>
        <w:rPr>
          <w:rFonts w:eastAsia="Times New Roman" w:cs="Times New Roman"/>
          <w:lang/>
        </w:rPr>
        <w:t>  Terminology</w:t>
      </w:r>
      <w:proofErr w:type="gramEnd"/>
    </w:p>
    <w:p w:rsidR="00D308F3" w:rsidRDefault="000B3073" w:rsidP="00422A30">
      <w:pPr>
        <w:pStyle w:val="Web"/>
        <w:divId w:val="1259220216"/>
        <w:rPr>
          <w:rFonts w:ascii="Verdana" w:hAnsi="Verdana"/>
          <w:color w:val="000000"/>
          <w:sz w:val="24"/>
          <w:szCs w:val="24"/>
          <w:lang/>
        </w:rPr>
      </w:pPr>
      <w:r>
        <w:rPr>
          <w:rFonts w:ascii="Verdana" w:hAnsi="Verdana"/>
          <w:color w:val="000000"/>
          <w:sz w:val="24"/>
          <w:szCs w:val="24"/>
          <w:lang/>
        </w:rPr>
        <w:t xml:space="preserve">This specification uses the terms "Access Token", "Refresh Token", "Authorization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the terms "Claim Names" and "Claim Values" defined by </w:t>
      </w:r>
      <w:hyperlink w:anchor="JWT" w:history="1">
        <w:r>
          <w:rPr>
            <w:rStyle w:val="a3"/>
            <w:rFonts w:ascii="Verdana" w:hAnsi="Verdana"/>
            <w:sz w:val="24"/>
            <w:szCs w:val="24"/>
            <w:u w:val="none"/>
            <w:lang/>
          </w:rPr>
          <w:t>JSON Web Token (JWT)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[JWT]</w:t>
      </w:r>
      <w:commentRangeStart w:id="22"/>
      <w:del w:id="23" w:author="Sakimura Nat" w:date="2013-06-04T03:08:00Z">
        <w:r w:rsidDel="00422A30">
          <w:rPr>
            <w:rFonts w:ascii="Verdana" w:hAnsi="Verdana"/>
            <w:color w:val="000000"/>
            <w:sz w:val="24"/>
            <w:szCs w:val="24"/>
            <w:lang/>
          </w:rPr>
          <w:delText xml:space="preserve">, and the terms "validate" and "verify" as defined by </w:delText>
        </w:r>
        <w:r w:rsidR="009A6988" w:rsidDel="00422A30">
          <w:rPr>
            <w:rFonts w:ascii="Verdana" w:hAnsi="Verdana"/>
            <w:color w:val="000000"/>
            <w:sz w:val="24"/>
            <w:szCs w:val="24"/>
            <w:lang/>
          </w:rPr>
          <w:fldChar w:fldCharType="begin"/>
        </w:r>
        <w:r w:rsidDel="00422A30">
          <w:rPr>
            <w:rFonts w:ascii="Verdana" w:hAnsi="Verdana"/>
            <w:color w:val="000000"/>
            <w:sz w:val="24"/>
            <w:szCs w:val="24"/>
            <w:lang/>
          </w:rPr>
          <w:delInstrText xml:space="preserve"> HYPERLINK "" \l "RFC4949" </w:delInstrText>
        </w:r>
        <w:r w:rsidR="009A6988" w:rsidDel="00422A30">
          <w:rPr>
            <w:rFonts w:ascii="Verdana" w:hAnsi="Verdana"/>
            <w:color w:val="000000"/>
            <w:sz w:val="24"/>
            <w:szCs w:val="24"/>
            <w:lang/>
          </w:rPr>
          <w:fldChar w:fldCharType="separate"/>
        </w:r>
        <w:r w:rsidDel="00422A30">
          <w:rPr>
            <w:rStyle w:val="a3"/>
            <w:rFonts w:ascii="Verdana" w:hAnsi="Verdana"/>
            <w:sz w:val="24"/>
            <w:szCs w:val="24"/>
            <w:u w:val="none"/>
            <w:lang/>
          </w:rPr>
          <w:delText>Internet Security Glossary, Version 2 (</w:delText>
        </w:r>
        <w:r w:rsidDel="00422A30">
          <w:rPr>
            <w:rStyle w:val="info"/>
            <w:rFonts w:ascii="Verdana" w:hAnsi="Verdana"/>
            <w:b/>
            <w:bCs/>
            <w:color w:val="990000"/>
            <w:sz w:val="24"/>
            <w:szCs w:val="24"/>
            <w:lang/>
          </w:rPr>
          <w:delText>Shirey, R., “Internet Security Glossary, Version 2,” August 2007.</w:delText>
        </w:r>
        <w:r w:rsidDel="00422A30">
          <w:rPr>
            <w:rStyle w:val="a3"/>
            <w:rFonts w:ascii="Verdana" w:hAnsi="Verdana"/>
            <w:sz w:val="24"/>
            <w:szCs w:val="24"/>
            <w:u w:val="none"/>
            <w:lang/>
          </w:rPr>
          <w:delText>)</w:delText>
        </w:r>
        <w:r w:rsidR="009A6988" w:rsidDel="00422A30">
          <w:rPr>
            <w:rFonts w:ascii="Verdana" w:hAnsi="Verdana"/>
            <w:color w:val="000000"/>
            <w:sz w:val="24"/>
            <w:szCs w:val="24"/>
            <w:lang/>
          </w:rPr>
          <w:fldChar w:fldCharType="end"/>
        </w:r>
        <w:r w:rsidDel="00422A30">
          <w:rPr>
            <w:rFonts w:ascii="Verdana" w:hAnsi="Verdana"/>
            <w:color w:val="000000"/>
            <w:sz w:val="24"/>
            <w:szCs w:val="24"/>
            <w:lang/>
          </w:rPr>
          <w:delText xml:space="preserve"> [RFC4949]</w:delText>
        </w:r>
        <w:commentRangeEnd w:id="22"/>
        <w:r w:rsidR="00422A30" w:rsidDel="00422A30">
          <w:rPr>
            <w:rStyle w:val="a9"/>
            <w:rFonts w:cstheme="minorBidi"/>
          </w:rPr>
          <w:commentReference w:id="22"/>
        </w:r>
      </w:del>
      <w:r>
        <w:rPr>
          <w:rFonts w:ascii="Verdana" w:hAnsi="Verdana"/>
          <w:color w:val="000000"/>
          <w:sz w:val="24"/>
          <w:szCs w:val="24"/>
          <w:lang/>
        </w:rPr>
        <w:t>.</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also defines the following terms: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Authentication</w:t>
      </w:r>
    </w:p>
    <w:p w:rsidR="00D308F3" w:rsidRDefault="003818F2" w:rsidP="009D4C4D">
      <w:pPr>
        <w:spacing w:before="0" w:beforeAutospacing="0" w:after="0" w:afterAutospacing="0"/>
        <w:ind w:left="720"/>
        <w:divId w:val="832185559"/>
        <w:rPr>
          <w:rFonts w:ascii="Verdana" w:eastAsia="Times New Roman" w:hAnsi="Verdana" w:cs="Times New Roman"/>
          <w:color w:val="000000"/>
          <w:sz w:val="24"/>
          <w:szCs w:val="24"/>
          <w:lang/>
        </w:rPr>
      </w:pPr>
      <w:ins w:id="24" w:author="Sakimura Nat" w:date="2013-06-04T02:56:00Z">
        <w:r w:rsidRPr="003818F2">
          <w:rPr>
            <w:rFonts w:ascii="Verdana" w:eastAsia="Times New Roman" w:hAnsi="Verdana" w:cs="Times New Roman"/>
            <w:color w:val="000000"/>
            <w:sz w:val="24"/>
            <w:szCs w:val="24"/>
          </w:rPr>
          <w:t xml:space="preserve">Process of verifying </w:t>
        </w:r>
      </w:ins>
      <w:ins w:id="25" w:author="Sakimura Nat" w:date="2013-06-04T02:57:00Z">
        <w:r>
          <w:rPr>
            <w:rFonts w:ascii="Verdana" w:eastAsia="Times New Roman" w:hAnsi="Verdana" w:cs="Times New Roman"/>
            <w:color w:val="000000"/>
            <w:sz w:val="24"/>
            <w:szCs w:val="24"/>
          </w:rPr>
          <w:t xml:space="preserve">the </w:t>
        </w:r>
      </w:ins>
      <w:ins w:id="26" w:author="Sakimura Nat" w:date="2013-06-04T02:56:00Z">
        <w:del w:id="27" w:author="Mike Jones" w:date="2013-06-03T15:51:00Z">
          <w:r w:rsidRPr="003818F2" w:rsidDel="00F74AE3">
            <w:rPr>
              <w:rFonts w:ascii="Verdana" w:eastAsia="Times New Roman" w:hAnsi="Verdana" w:cs="Times New Roman"/>
              <w:color w:val="000000"/>
              <w:sz w:val="24"/>
              <w:szCs w:val="24"/>
            </w:rPr>
            <w:delText xml:space="preserve">accuracy </w:delText>
          </w:r>
        </w:del>
        <w:del w:id="28" w:author="Nat" w:date="2013-06-04T14:58:00Z">
          <w:r w:rsidRPr="003818F2" w:rsidDel="009D4C4D">
            <w:rPr>
              <w:rFonts w:ascii="Verdana" w:eastAsia="Times New Roman" w:hAnsi="Verdana" w:cs="Times New Roman"/>
              <w:color w:val="000000"/>
              <w:sz w:val="24"/>
              <w:szCs w:val="24"/>
            </w:rPr>
            <w:delText>of</w:delText>
          </w:r>
        </w:del>
      </w:ins>
      <w:ins w:id="29" w:author="Mike Jones" w:date="2013-06-03T15:51:00Z">
        <w:del w:id="30" w:author="Nat" w:date="2013-06-04T14:58:00Z">
          <w:r w:rsidR="00F74AE3" w:rsidDel="009D4C4D">
            <w:rPr>
              <w:rFonts w:ascii="Verdana" w:eastAsia="Times New Roman" w:hAnsi="Verdana" w:cs="Times New Roman"/>
              <w:color w:val="000000"/>
              <w:sz w:val="24"/>
              <w:szCs w:val="24"/>
            </w:rPr>
            <w:delText xml:space="preserve">right of </w:delText>
          </w:r>
        </w:del>
      </w:ins>
      <w:ins w:id="31" w:author="Mike Jones" w:date="2013-06-03T15:52:00Z">
        <w:del w:id="32" w:author="Nat" w:date="2013-06-04T14:58:00Z">
          <w:r w:rsidR="00F74AE3" w:rsidDel="009D4C4D">
            <w:rPr>
              <w:rFonts w:ascii="Verdana" w:eastAsia="Times New Roman" w:hAnsi="Verdana" w:cs="Times New Roman"/>
              <w:color w:val="000000"/>
              <w:sz w:val="24"/>
              <w:szCs w:val="24"/>
            </w:rPr>
            <w:delText>an entity</w:delText>
          </w:r>
        </w:del>
      </w:ins>
      <w:ins w:id="33" w:author="Mike Jones" w:date="2013-06-03T15:51:00Z">
        <w:del w:id="34" w:author="Nat" w:date="2013-06-04T14:58:00Z">
          <w:r w:rsidR="00F74AE3" w:rsidDel="009D4C4D">
            <w:rPr>
              <w:rFonts w:ascii="Verdana" w:eastAsia="Times New Roman" w:hAnsi="Verdana" w:cs="Times New Roman"/>
              <w:color w:val="000000"/>
              <w:sz w:val="24"/>
              <w:szCs w:val="24"/>
            </w:rPr>
            <w:delText xml:space="preserve"> to use</w:delText>
          </w:r>
        </w:del>
      </w:ins>
      <w:ins w:id="35" w:author="Sakimura Nat" w:date="2013-06-04T02:56:00Z">
        <w:del w:id="36" w:author="Nat" w:date="2013-06-04T14:58:00Z">
          <w:r w:rsidRPr="003818F2" w:rsidDel="009D4C4D">
            <w:rPr>
              <w:rFonts w:ascii="Verdana" w:eastAsia="Times New Roman" w:hAnsi="Verdana" w:cs="Times New Roman"/>
              <w:color w:val="000000"/>
              <w:sz w:val="24"/>
              <w:szCs w:val="24"/>
            </w:rPr>
            <w:delText xml:space="preserve"> </w:delText>
          </w:r>
        </w:del>
        <w:r w:rsidRPr="003818F2">
          <w:rPr>
            <w:rFonts w:ascii="Verdana" w:eastAsia="Times New Roman" w:hAnsi="Verdana" w:cs="Times New Roman"/>
            <w:color w:val="000000"/>
            <w:sz w:val="24"/>
            <w:szCs w:val="24"/>
          </w:rPr>
          <w:t>the</w:t>
        </w:r>
      </w:ins>
      <w:ins w:id="37" w:author="Nat" w:date="2013-06-04T15:02:00Z">
        <w:r w:rsidR="00A661D8">
          <w:rPr>
            <w:rFonts w:ascii="Verdana" w:hAnsi="Verdana" w:cs="Times New Roman" w:hint="eastAsia"/>
            <w:color w:val="000000"/>
            <w:sz w:val="24"/>
            <w:szCs w:val="24"/>
          </w:rPr>
          <w:t xml:space="preserve"> claimed</w:t>
        </w:r>
      </w:ins>
      <w:ins w:id="38" w:author="Sakimura Nat" w:date="2013-06-04T02:56:00Z">
        <w:r w:rsidRPr="003818F2">
          <w:rPr>
            <w:rFonts w:ascii="Verdana" w:eastAsia="Times New Roman" w:hAnsi="Verdana" w:cs="Times New Roman"/>
            <w:color w:val="000000"/>
            <w:sz w:val="24"/>
            <w:szCs w:val="24"/>
          </w:rPr>
          <w:t xml:space="preserve"> identity</w:t>
        </w:r>
      </w:ins>
      <w:ins w:id="39" w:author="Nat" w:date="2013-06-04T14:58:00Z">
        <w:r w:rsidR="009D4C4D">
          <w:rPr>
            <w:rFonts w:ascii="Verdana" w:hAnsi="Verdana" w:cs="Times New Roman" w:hint="eastAsia"/>
            <w:color w:val="000000"/>
            <w:sz w:val="24"/>
            <w:szCs w:val="24"/>
          </w:rPr>
          <w:t xml:space="preserve"> presented represents the entity</w:t>
        </w:r>
      </w:ins>
      <w:ins w:id="40" w:author="Sakimura Nat" w:date="2013-06-04T02:56:00Z">
        <w:r w:rsidRPr="003818F2">
          <w:rPr>
            <w:rFonts w:ascii="Verdana" w:eastAsia="Times New Roman" w:hAnsi="Verdana" w:cs="Times New Roman"/>
            <w:color w:val="000000"/>
            <w:sz w:val="24"/>
            <w:szCs w:val="24"/>
          </w:rPr>
          <w:t>.</w:t>
        </w:r>
      </w:ins>
      <w:ins w:id="41" w:author="Mike Jones" w:date="2013-06-03T15:52:00Z">
        <w:r w:rsidR="00F74AE3">
          <w:rPr>
            <w:rFonts w:ascii="Verdana" w:eastAsia="Times New Roman" w:hAnsi="Verdana" w:cs="Times New Roman"/>
            <w:color w:val="000000"/>
            <w:sz w:val="24"/>
            <w:szCs w:val="24"/>
          </w:rPr>
          <w:t xml:space="preserve">  </w:t>
        </w:r>
      </w:ins>
      <w:ins w:id="42" w:author="Sakimura Nat" w:date="2013-06-04T02:56:00Z">
        <w:del w:id="43" w:author="Mike Jones" w:date="2013-06-03T15:52:00Z">
          <w:r w:rsidRPr="003818F2" w:rsidDel="00F74AE3">
            <w:rPr>
              <w:rFonts w:ascii="Verdana" w:eastAsia="Times New Roman" w:hAnsi="Verdana" w:cs="Times New Roman"/>
              <w:color w:val="000000"/>
              <w:sz w:val="24"/>
              <w:szCs w:val="24"/>
            </w:rPr>
            <w:delText xml:space="preserve"> </w:delText>
          </w:r>
        </w:del>
        <w:r w:rsidRPr="003818F2">
          <w:rPr>
            <w:rFonts w:ascii="Verdana" w:eastAsia="Times New Roman" w:hAnsi="Verdana" w:cs="Times New Roman"/>
            <w:color w:val="000000"/>
            <w:sz w:val="24"/>
            <w:szCs w:val="24"/>
          </w:rPr>
          <w:t>Typically</w:t>
        </w:r>
      </w:ins>
      <w:ins w:id="44" w:author="Nat" w:date="2013-06-04T14:58:00Z">
        <w:r w:rsidR="009D4C4D">
          <w:rPr>
            <w:rFonts w:ascii="Verdana" w:hAnsi="Verdana" w:cs="Times New Roman" w:hint="eastAsia"/>
            <w:color w:val="000000"/>
            <w:sz w:val="24"/>
            <w:szCs w:val="24"/>
          </w:rPr>
          <w:t>,</w:t>
        </w:r>
      </w:ins>
      <w:ins w:id="45" w:author="Sakimura Nat" w:date="2013-06-04T02:56:00Z">
        <w:r w:rsidRPr="003818F2">
          <w:rPr>
            <w:rFonts w:ascii="Verdana" w:eastAsia="Times New Roman" w:hAnsi="Verdana" w:cs="Times New Roman"/>
            <w:color w:val="000000"/>
            <w:sz w:val="24"/>
            <w:szCs w:val="24"/>
          </w:rPr>
          <w:t xml:space="preserve"> it involves the verification of the current or past possession of particular credentials including what the entity knows, possesses, has physical feature of, behaves, and combination of these utilizing heuristics.</w:t>
        </w:r>
      </w:ins>
      <w:ins w:id="46" w:author="Mike Jones" w:date="2013-06-03T15:52:00Z">
        <w:r w:rsidR="00F74AE3" w:rsidRPr="00F74AE3">
          <w:rPr>
            <w:rFonts w:ascii="Verdana" w:eastAsia="Times New Roman" w:hAnsi="Verdana" w:cs="Times New Roman"/>
            <w:color w:val="000000"/>
            <w:sz w:val="24"/>
            <w:szCs w:val="24"/>
          </w:rPr>
          <w:t xml:space="preserve"> </w:t>
        </w:r>
        <w:commentRangeStart w:id="47"/>
        <w:r w:rsidR="00F74AE3">
          <w:rPr>
            <w:rFonts w:ascii="Verdana" w:eastAsia="Times New Roman" w:hAnsi="Verdana" w:cs="Times New Roman"/>
            <w:color w:val="000000"/>
            <w:sz w:val="24"/>
            <w:szCs w:val="24"/>
          </w:rPr>
          <w:t>The entity is often an End-User</w:t>
        </w:r>
      </w:ins>
      <w:commentRangeEnd w:id="47"/>
      <w:ins w:id="48" w:author="Mike Jones" w:date="2013-06-03T15:53:00Z">
        <w:r w:rsidR="00F74AE3">
          <w:rPr>
            <w:rStyle w:val="a9"/>
          </w:rPr>
          <w:commentReference w:id="47"/>
        </w:r>
      </w:ins>
      <w:ins w:id="49" w:author="Nat" w:date="2013-06-04T14:48:00Z">
        <w:r w:rsidR="00DD6228">
          <w:rPr>
            <w:rFonts w:ascii="Verdana" w:hAnsi="Verdana" w:cs="Times New Roman" w:hint="eastAsia"/>
            <w:color w:val="000000"/>
            <w:sz w:val="24"/>
            <w:szCs w:val="24"/>
          </w:rPr>
          <w:t xml:space="preserve"> and sometimes a cli</w:t>
        </w:r>
      </w:ins>
      <w:ins w:id="50" w:author="Nat" w:date="2013-06-04T14:49:00Z">
        <w:r w:rsidR="00DD6228">
          <w:rPr>
            <w:rFonts w:ascii="Verdana" w:hAnsi="Verdana" w:cs="Times New Roman" w:hint="eastAsia"/>
            <w:color w:val="000000"/>
            <w:sz w:val="24"/>
            <w:szCs w:val="24"/>
          </w:rPr>
          <w:t>ent</w:t>
        </w:r>
      </w:ins>
      <w:ins w:id="51" w:author="Mike Jones" w:date="2013-06-03T15:52:00Z">
        <w:r w:rsidR="00F74AE3">
          <w:rPr>
            <w:rFonts w:ascii="Verdana" w:eastAsia="Times New Roman" w:hAnsi="Verdana" w:cs="Times New Roman"/>
            <w:color w:val="000000"/>
            <w:sz w:val="24"/>
            <w:szCs w:val="24"/>
          </w:rPr>
          <w:t>.</w:t>
        </w:r>
      </w:ins>
      <w:commentRangeStart w:id="52"/>
      <w:del w:id="53" w:author="Sakimura Nat" w:date="2013-06-04T02:56:00Z">
        <w:r w:rsidR="000B3073" w:rsidDel="003818F2">
          <w:rPr>
            <w:rFonts w:ascii="Verdana" w:eastAsia="Times New Roman" w:hAnsi="Verdana" w:cs="Times New Roman"/>
            <w:color w:val="000000"/>
            <w:sz w:val="24"/>
            <w:szCs w:val="24"/>
            <w:lang/>
          </w:rPr>
          <w:delText>Verifying that the End-User is authorized to log in with a particular digital identity, which MAY involve verification of the current or past possession of particular credentials or knowledge or utilizing risk-based assessment techniques</w:delText>
        </w:r>
      </w:del>
      <w:r w:rsidR="000B3073">
        <w:rPr>
          <w:rFonts w:ascii="Verdana" w:eastAsia="Times New Roman" w:hAnsi="Verdana" w:cs="Times New Roman"/>
          <w:color w:val="000000"/>
          <w:sz w:val="24"/>
          <w:szCs w:val="24"/>
          <w:lang/>
        </w:rPr>
        <w:t>.</w:t>
      </w:r>
      <w:commentRangeEnd w:id="52"/>
      <w:r>
        <w:rPr>
          <w:rStyle w:val="a9"/>
        </w:rPr>
        <w:commentReference w:id="52"/>
      </w:r>
      <w:r w:rsidR="000B3073">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Authentication Context</w:t>
      </w:r>
    </w:p>
    <w:p w:rsidR="00D308F3" w:rsidRDefault="000B3073" w:rsidP="009D4C4D">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Information that the Relying Party can require before it makes an entitlement decision with respect to an authentication response. Such context can include, but is not limited to, the actual authentication method used or level of assurance such as </w:t>
      </w:r>
      <w:commentRangeStart w:id="54"/>
      <w:r w:rsidR="009A6988">
        <w:fldChar w:fldCharType="begin"/>
      </w:r>
      <w:r w:rsidR="009A6988">
        <w:instrText>HYPERLINK \l "ISO29115"</w:instrText>
      </w:r>
      <w:r w:rsidR="009A6988">
        <w:fldChar w:fldCharType="separate"/>
      </w:r>
      <w:r>
        <w:rPr>
          <w:rFonts w:ascii="Verdana" w:eastAsia="Times New Roman" w:hAnsi="Verdana" w:cs="Times New Roman"/>
          <w:b/>
          <w:bCs/>
          <w:color w:val="990000"/>
          <w:sz w:val="24"/>
          <w:szCs w:val="24"/>
          <w:lang/>
        </w:rPr>
        <w:t>ISO/IEC 29115 (</w:t>
      </w:r>
      <w:r>
        <w:rPr>
          <w:rStyle w:val="info"/>
          <w:rFonts w:ascii="Verdana" w:eastAsia="Times New Roman" w:hAnsi="Verdana" w:cs="Times New Roman"/>
          <w:b/>
          <w:bCs/>
          <w:color w:val="990000"/>
          <w:sz w:val="24"/>
          <w:szCs w:val="24"/>
          <w:lang/>
        </w:rPr>
        <w:t xml:space="preserve">International Organization for Standardization, “ISO/IEC </w:t>
      </w:r>
      <w:del w:id="55" w:author="Nat" w:date="2013-06-04T14:59:00Z">
        <w:r w:rsidDel="009D4C4D">
          <w:rPr>
            <w:rStyle w:val="info"/>
            <w:rFonts w:ascii="Verdana" w:eastAsia="Times New Roman" w:hAnsi="Verdana" w:cs="Times New Roman"/>
            <w:b/>
            <w:bCs/>
            <w:color w:val="990000"/>
            <w:sz w:val="24"/>
            <w:szCs w:val="24"/>
            <w:lang/>
          </w:rPr>
          <w:delText xml:space="preserve">FDIS </w:delText>
        </w:r>
      </w:del>
      <w:r>
        <w:rPr>
          <w:rStyle w:val="info"/>
          <w:rFonts w:ascii="Verdana" w:eastAsia="Times New Roman" w:hAnsi="Verdana" w:cs="Times New Roman"/>
          <w:b/>
          <w:bCs/>
          <w:color w:val="990000"/>
          <w:sz w:val="24"/>
          <w:szCs w:val="24"/>
          <w:lang/>
        </w:rPr>
        <w:t>29115 -- Information technology - Security techniques - Entity authentication assurance framework,” December 2012.</w:t>
      </w:r>
      <w:r>
        <w:rPr>
          <w:rFonts w:ascii="Verdana" w:eastAsia="Times New Roman" w:hAnsi="Verdana" w:cs="Times New Roman"/>
          <w:b/>
          <w:bCs/>
          <w:color w:val="990000"/>
          <w:sz w:val="24"/>
          <w:szCs w:val="24"/>
          <w:lang/>
        </w:rPr>
        <w:t>)</w:t>
      </w:r>
      <w:r w:rsidR="009A6988">
        <w:fldChar w:fldCharType="end"/>
      </w:r>
      <w:commentRangeEnd w:id="54"/>
      <w:r w:rsidR="009D4C4D">
        <w:rPr>
          <w:rStyle w:val="a9"/>
        </w:rPr>
        <w:commentReference w:id="54"/>
      </w:r>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[ISO29115] entity authentication assurance level.</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Authentication Context Class</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del w:id="56" w:author="Nat" w:date="2013-06-04T15:03:00Z">
        <w:r w:rsidDel="00A661D8">
          <w:rPr>
            <w:rFonts w:ascii="Verdana" w:eastAsia="Times New Roman" w:hAnsi="Verdana" w:cs="Times New Roman"/>
            <w:color w:val="000000"/>
            <w:sz w:val="24"/>
            <w:szCs w:val="24"/>
            <w:lang/>
          </w:rPr>
          <w:delText>A s</w:delText>
        </w:r>
      </w:del>
      <w:ins w:id="57" w:author="Nat" w:date="2013-06-04T15:03:00Z">
        <w:r w:rsidR="00A661D8">
          <w:rPr>
            <w:rFonts w:ascii="Verdana" w:hAnsi="Verdana" w:cs="Times New Roman" w:hint="eastAsia"/>
            <w:color w:val="000000"/>
            <w:sz w:val="24"/>
            <w:szCs w:val="24"/>
            <w:lang/>
          </w:rPr>
          <w:t>S</w:t>
        </w:r>
      </w:ins>
      <w:r>
        <w:rPr>
          <w:rFonts w:ascii="Verdana" w:eastAsia="Times New Roman" w:hAnsi="Verdana" w:cs="Times New Roman"/>
          <w:color w:val="000000"/>
          <w:sz w:val="24"/>
          <w:szCs w:val="24"/>
          <w:lang/>
        </w:rPr>
        <w:t xml:space="preserve">et of authentication methods or procedures that are considered to be equivalent to each other in a particular context.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Authentication Context Class Reference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Identifier for an Authentication Context Class.</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Claim</w:t>
      </w:r>
    </w:p>
    <w:p w:rsidR="00D308F3" w:rsidRDefault="000B3073" w:rsidP="00A661D8">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Piece of information about an Entity</w:t>
      </w:r>
      <w:commentRangeStart w:id="58"/>
      <w:del w:id="59" w:author="Nat" w:date="2013-06-04T15:02:00Z">
        <w:r w:rsidDel="00A661D8">
          <w:rPr>
            <w:rFonts w:ascii="Verdana" w:eastAsia="Times New Roman" w:hAnsi="Verdana" w:cs="Times New Roman"/>
            <w:color w:val="000000"/>
            <w:sz w:val="24"/>
            <w:szCs w:val="24"/>
            <w:lang/>
          </w:rPr>
          <w:delText xml:space="preserve"> that a Claims Provider asserts about that Entity</w:delText>
        </w:r>
      </w:del>
      <w:commentRangeEnd w:id="58"/>
      <w:r w:rsidR="00A661D8">
        <w:rPr>
          <w:rStyle w:val="a9"/>
        </w:rPr>
        <w:commentReference w:id="58"/>
      </w:r>
      <w:r>
        <w:rPr>
          <w:rFonts w:ascii="Verdana" w:eastAsia="Times New Roman" w:hAnsi="Verdana" w:cs="Times New Roman"/>
          <w:color w:val="000000"/>
          <w:sz w:val="24"/>
          <w:szCs w:val="24"/>
          <w:lang/>
        </w:rPr>
        <w:t>.</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Claim Type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Syntax used for representing a Claim Value. This specification defines Normal, Aggregated, and Distributed Claim Types.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Claims Provider</w:t>
      </w:r>
    </w:p>
    <w:p w:rsidR="00D308F3" w:rsidRDefault="000B3073">
      <w:pPr>
        <w:spacing w:before="0" w:beforeAutospacing="0" w:after="0" w:afterAutospacing="0"/>
        <w:ind w:left="720"/>
        <w:divId w:val="832185559"/>
        <w:rPr>
          <w:ins w:id="60" w:author="Nat" w:date="2013-06-04T14:59:00Z"/>
          <w:rFonts w:ascii="Verdana" w:hAnsi="Verdana" w:cs="Times New Roman" w:hint="eastAsia"/>
          <w:color w:val="000000"/>
          <w:sz w:val="24"/>
          <w:szCs w:val="24"/>
          <w:lang/>
        </w:rPr>
      </w:pPr>
      <w:proofErr w:type="gramStart"/>
      <w:r>
        <w:rPr>
          <w:rFonts w:ascii="Verdana" w:eastAsia="Times New Roman" w:hAnsi="Verdana" w:cs="Times New Roman"/>
          <w:color w:val="000000"/>
          <w:sz w:val="24"/>
          <w:szCs w:val="24"/>
          <w:lang/>
        </w:rPr>
        <w:t xml:space="preserve">Server that can </w:t>
      </w:r>
      <w:commentRangeStart w:id="61"/>
      <w:ins w:id="62" w:author="Nat" w:date="2013-06-04T15:05:00Z">
        <w:r w:rsidR="005711AC">
          <w:rPr>
            <w:rFonts w:ascii="Verdana" w:hAnsi="Verdana" w:cs="Times New Roman" w:hint="eastAsia"/>
            <w:color w:val="000000"/>
            <w:sz w:val="24"/>
            <w:szCs w:val="24"/>
            <w:lang/>
          </w:rPr>
          <w:t xml:space="preserve">assert and </w:t>
        </w:r>
        <w:commentRangeEnd w:id="61"/>
        <w:r w:rsidR="005711AC">
          <w:rPr>
            <w:rStyle w:val="a9"/>
          </w:rPr>
          <w:commentReference w:id="61"/>
        </w:r>
      </w:ins>
      <w:r>
        <w:rPr>
          <w:rFonts w:ascii="Verdana" w:eastAsia="Times New Roman" w:hAnsi="Verdana" w:cs="Times New Roman"/>
          <w:color w:val="000000"/>
          <w:sz w:val="24"/>
          <w:szCs w:val="24"/>
          <w:lang/>
        </w:rPr>
        <w:t>return Claims about an Entity.</w:t>
      </w:r>
      <w:proofErr w:type="gramEnd"/>
      <w:r>
        <w:rPr>
          <w:rFonts w:ascii="Verdana" w:eastAsia="Times New Roman" w:hAnsi="Verdana" w:cs="Times New Roman"/>
          <w:color w:val="000000"/>
          <w:sz w:val="24"/>
          <w:szCs w:val="24"/>
          <w:lang/>
        </w:rPr>
        <w:t xml:space="preserve"> </w:t>
      </w:r>
    </w:p>
    <w:p w:rsidR="009D4C4D" w:rsidRDefault="009D4C4D" w:rsidP="009D4C4D">
      <w:pPr>
        <w:spacing w:before="0" w:beforeAutospacing="0" w:after="0" w:afterAutospacing="0"/>
        <w:divId w:val="832185559"/>
        <w:rPr>
          <w:ins w:id="63" w:author="Nat" w:date="2013-06-04T14:59:00Z"/>
          <w:rFonts w:ascii="Verdana" w:hAnsi="Verdana" w:cs="Times New Roman" w:hint="eastAsia"/>
          <w:color w:val="000000"/>
          <w:sz w:val="24"/>
          <w:szCs w:val="24"/>
          <w:lang/>
        </w:rPr>
        <w:pPrChange w:id="64" w:author="Nat" w:date="2013-06-04T14:59:00Z">
          <w:pPr>
            <w:spacing w:before="0" w:beforeAutospacing="0" w:after="0" w:afterAutospacing="0"/>
            <w:ind w:left="720"/>
            <w:divId w:val="832185559"/>
          </w:pPr>
        </w:pPrChange>
      </w:pPr>
      <w:ins w:id="65" w:author="Nat" w:date="2013-06-04T14:59:00Z">
        <w:r>
          <w:rPr>
            <w:rFonts w:ascii="Verdana" w:hAnsi="Verdana" w:cs="Times New Roman" w:hint="eastAsia"/>
            <w:color w:val="000000"/>
            <w:sz w:val="24"/>
            <w:szCs w:val="24"/>
            <w:lang/>
          </w:rPr>
          <w:t>Credential</w:t>
        </w:r>
      </w:ins>
    </w:p>
    <w:p w:rsidR="009D4C4D" w:rsidRPr="009D4C4D" w:rsidRDefault="009D4C4D">
      <w:pPr>
        <w:spacing w:before="0" w:beforeAutospacing="0" w:after="0" w:afterAutospacing="0"/>
        <w:ind w:left="720"/>
        <w:divId w:val="832185559"/>
        <w:rPr>
          <w:rFonts w:ascii="Verdana" w:hAnsi="Verdana" w:cs="Times New Roman" w:hint="eastAsia"/>
          <w:color w:val="000000"/>
          <w:sz w:val="24"/>
          <w:szCs w:val="24"/>
          <w:lang/>
          <w:rPrChange w:id="66" w:author="Nat" w:date="2013-06-04T14:59:00Z">
            <w:rPr>
              <w:rFonts w:ascii="Verdana" w:eastAsia="Times New Roman" w:hAnsi="Verdana" w:cs="Times New Roman"/>
              <w:color w:val="000000"/>
              <w:sz w:val="24"/>
              <w:szCs w:val="24"/>
              <w:lang/>
            </w:rPr>
          </w:rPrChange>
        </w:rPr>
      </w:pPr>
      <w:ins w:id="67" w:author="Nat" w:date="2013-06-04T15:01:00Z">
        <w:r>
          <w:rPr>
            <w:rFonts w:ascii="Verdana" w:hAnsi="Verdana" w:cs="Times New Roman" w:hint="eastAsia"/>
            <w:color w:val="000000"/>
            <w:sz w:val="24"/>
            <w:szCs w:val="24"/>
            <w:lang/>
          </w:rPr>
          <w:t>S</w:t>
        </w:r>
      </w:ins>
      <w:ins w:id="68" w:author="Nat" w:date="2013-06-04T15:00:00Z">
        <w:r w:rsidRPr="009D4C4D">
          <w:rPr>
            <w:rFonts w:ascii="Verdana" w:hAnsi="Verdana" w:cs="Times New Roman"/>
            <w:color w:val="000000"/>
            <w:sz w:val="24"/>
            <w:szCs w:val="24"/>
            <w:lang/>
          </w:rPr>
          <w:t>et of data presented as evidence of a claimed or asserted identity and/or entitlements</w:t>
        </w:r>
      </w:ins>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End-User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Human Resource Owner.</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Entity</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Something that has a separate and distinct existence and that can be identified in context. An End-User is one example of an Entity.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Essential Claim</w:t>
      </w:r>
    </w:p>
    <w:p w:rsidR="00D308F3" w:rsidRDefault="000B3073">
      <w:pPr>
        <w:spacing w:before="0" w:beforeAutospacing="0" w:after="0" w:afterAutospacing="0"/>
        <w:ind w:left="720"/>
        <w:divId w:val="832185559"/>
        <w:rPr>
          <w:ins w:id="69" w:author="Sakimura Nat" w:date="2013-06-04T02:45:00Z"/>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specified by the Client as being necessary to ensure a smooth authorization experience for the specific task requested by the End-User. </w:t>
      </w:r>
    </w:p>
    <w:p w:rsidR="00B34855" w:rsidRDefault="005D7B68">
      <w:pPr>
        <w:spacing w:before="0" w:beforeAutospacing="0" w:after="0" w:afterAutospacing="0"/>
        <w:divId w:val="832185559"/>
        <w:rPr>
          <w:ins w:id="70" w:author="Sakimura Nat" w:date="2013-06-04T02:45:00Z"/>
          <w:rFonts w:ascii="Verdana" w:eastAsia="Times New Roman" w:hAnsi="Verdana" w:cs="Times New Roman"/>
          <w:color w:val="000000"/>
          <w:sz w:val="24"/>
          <w:szCs w:val="24"/>
          <w:lang/>
        </w:rPr>
        <w:pPrChange w:id="71" w:author="Sakimura Nat" w:date="2013-06-04T02:45:00Z">
          <w:pPr>
            <w:spacing w:before="0" w:beforeAutospacing="0" w:after="0" w:afterAutospacing="0"/>
            <w:ind w:left="720"/>
            <w:divId w:val="832185559"/>
          </w:pPr>
        </w:pPrChange>
      </w:pPr>
      <w:commentRangeStart w:id="72"/>
      <w:ins w:id="73" w:author="Sakimura Nat" w:date="2013-06-04T02:45:00Z">
        <w:r>
          <w:rPr>
            <w:rFonts w:ascii="Verdana" w:eastAsia="Times New Roman" w:hAnsi="Verdana" w:cs="Times New Roman"/>
            <w:color w:val="000000"/>
            <w:sz w:val="24"/>
            <w:szCs w:val="24"/>
            <w:lang/>
          </w:rPr>
          <w:t>Identity</w:t>
        </w:r>
      </w:ins>
    </w:p>
    <w:p w:rsidR="005D7B68" w:rsidRDefault="005D7B68" w:rsidP="00F74AE3">
      <w:pPr>
        <w:spacing w:before="0" w:beforeAutospacing="0" w:after="0" w:afterAutospacing="0"/>
        <w:ind w:left="720"/>
        <w:divId w:val="832185559"/>
        <w:rPr>
          <w:ins w:id="74" w:author="Sakimura Nat" w:date="2013-06-04T02:58:00Z"/>
          <w:rFonts w:ascii="Verdana" w:eastAsia="Times New Roman" w:hAnsi="Verdana" w:cs="Times New Roman"/>
          <w:color w:val="000000"/>
          <w:sz w:val="24"/>
          <w:szCs w:val="24"/>
          <w:lang/>
        </w:rPr>
      </w:pPr>
      <w:ins w:id="75" w:author="Sakimura Nat" w:date="2013-06-04T02:45:00Z">
        <w:r>
          <w:rPr>
            <w:rFonts w:ascii="Verdana" w:eastAsia="Times New Roman" w:hAnsi="Verdana" w:cs="Times New Roman"/>
            <w:color w:val="000000"/>
            <w:sz w:val="24"/>
            <w:szCs w:val="24"/>
            <w:lang/>
          </w:rPr>
          <w:t xml:space="preserve">Set of </w:t>
        </w:r>
        <w:del w:id="76" w:author="Mike Jones" w:date="2013-06-03T15:53:00Z">
          <w:r w:rsidDel="00F74AE3">
            <w:rPr>
              <w:rFonts w:ascii="Verdana" w:eastAsia="Times New Roman" w:hAnsi="Verdana" w:cs="Times New Roman"/>
              <w:color w:val="000000"/>
              <w:sz w:val="24"/>
              <w:szCs w:val="24"/>
              <w:lang/>
            </w:rPr>
            <w:delText>attributes</w:delText>
          </w:r>
        </w:del>
      </w:ins>
      <w:commentRangeStart w:id="77"/>
      <w:ins w:id="78" w:author="Mike Jones" w:date="2013-06-03T15:53:00Z">
        <w:r w:rsidR="00F74AE3">
          <w:rPr>
            <w:rFonts w:ascii="Verdana" w:eastAsia="Times New Roman" w:hAnsi="Verdana" w:cs="Times New Roman"/>
            <w:color w:val="000000"/>
            <w:sz w:val="24"/>
            <w:szCs w:val="24"/>
            <w:lang/>
          </w:rPr>
          <w:t>Claims</w:t>
        </w:r>
      </w:ins>
      <w:commentRangeEnd w:id="77"/>
      <w:ins w:id="79" w:author="Mike Jones" w:date="2013-06-03T15:54:00Z">
        <w:r w:rsidR="00F74AE3">
          <w:rPr>
            <w:rStyle w:val="a9"/>
          </w:rPr>
          <w:commentReference w:id="77"/>
        </w:r>
      </w:ins>
      <w:ins w:id="80" w:author="Sakimura Nat" w:date="2013-06-04T02:45:00Z">
        <w:r>
          <w:rPr>
            <w:rFonts w:ascii="Verdana" w:eastAsia="Times New Roman" w:hAnsi="Verdana" w:cs="Times New Roman"/>
            <w:color w:val="000000"/>
            <w:sz w:val="24"/>
            <w:szCs w:val="24"/>
            <w:lang/>
          </w:rPr>
          <w:t xml:space="preserve"> related to an entity</w:t>
        </w:r>
      </w:ins>
    </w:p>
    <w:p w:rsidR="00B34855" w:rsidRDefault="00422A30">
      <w:pPr>
        <w:spacing w:before="0" w:beforeAutospacing="0" w:after="0" w:afterAutospacing="0"/>
        <w:divId w:val="832185559"/>
        <w:rPr>
          <w:ins w:id="81" w:author="Sakimura Nat" w:date="2013-06-04T02:58:00Z"/>
          <w:rFonts w:ascii="Verdana" w:eastAsia="Times New Roman" w:hAnsi="Verdana" w:cs="Times New Roman"/>
          <w:color w:val="000000"/>
          <w:sz w:val="24"/>
          <w:szCs w:val="24"/>
          <w:lang/>
        </w:rPr>
        <w:pPrChange w:id="82" w:author="Sakimura Nat" w:date="2013-06-04T02:58:00Z">
          <w:pPr>
            <w:spacing w:before="0" w:beforeAutospacing="0" w:after="0" w:afterAutospacing="0"/>
            <w:ind w:left="720"/>
            <w:divId w:val="832185559"/>
          </w:pPr>
        </w:pPrChange>
      </w:pPr>
      <w:ins w:id="83" w:author="Sakimura Nat" w:date="2013-06-04T02:58:00Z">
        <w:r>
          <w:rPr>
            <w:rFonts w:ascii="Verdana" w:eastAsia="Times New Roman" w:hAnsi="Verdana" w:cs="Times New Roman"/>
            <w:color w:val="000000"/>
            <w:sz w:val="24"/>
            <w:szCs w:val="24"/>
            <w:lang/>
          </w:rPr>
          <w:t>Identifier</w:t>
        </w:r>
      </w:ins>
    </w:p>
    <w:p w:rsidR="00422A30" w:rsidRDefault="00422A30" w:rsidP="005711AC">
      <w:pPr>
        <w:spacing w:before="0" w:beforeAutospacing="0" w:after="0" w:afterAutospacing="0"/>
        <w:ind w:left="720"/>
        <w:divId w:val="832185559"/>
        <w:rPr>
          <w:rFonts w:ascii="Verdana" w:eastAsia="Times New Roman" w:hAnsi="Verdana" w:cs="Times New Roman"/>
          <w:color w:val="000000"/>
          <w:sz w:val="24"/>
          <w:szCs w:val="24"/>
          <w:lang/>
        </w:rPr>
      </w:pPr>
      <w:proofErr w:type="gramStart"/>
      <w:ins w:id="84" w:author="Sakimura Nat" w:date="2013-06-04T02:59:00Z">
        <w:r w:rsidRPr="00422A30">
          <w:rPr>
            <w:rFonts w:ascii="Verdana" w:eastAsia="Times New Roman" w:hAnsi="Verdana" w:cs="Times New Roman"/>
            <w:color w:val="000000"/>
            <w:sz w:val="24"/>
            <w:szCs w:val="24"/>
            <w:lang/>
          </w:rPr>
          <w:t>one</w:t>
        </w:r>
        <w:proofErr w:type="gramEnd"/>
        <w:r w:rsidRPr="00422A30">
          <w:rPr>
            <w:rFonts w:ascii="Verdana" w:eastAsia="Times New Roman" w:hAnsi="Verdana" w:cs="Times New Roman"/>
            <w:color w:val="000000"/>
            <w:sz w:val="24"/>
            <w:szCs w:val="24"/>
            <w:lang/>
          </w:rPr>
          <w:t xml:space="preserve"> or more </w:t>
        </w:r>
        <w:commentRangeStart w:id="85"/>
        <w:del w:id="86" w:author="Mike Jones" w:date="2013-06-03T15:54:00Z">
          <w:r w:rsidRPr="00422A30" w:rsidDel="00F74AE3">
            <w:rPr>
              <w:rFonts w:ascii="Verdana" w:eastAsia="Times New Roman" w:hAnsi="Verdana" w:cs="Times New Roman"/>
              <w:color w:val="000000"/>
              <w:sz w:val="24"/>
              <w:szCs w:val="24"/>
              <w:lang/>
            </w:rPr>
            <w:delText>attributes</w:delText>
          </w:r>
        </w:del>
      </w:ins>
      <w:commentRangeEnd w:id="85"/>
      <w:r w:rsidR="00F74AE3">
        <w:rPr>
          <w:rStyle w:val="a9"/>
        </w:rPr>
        <w:commentReference w:id="85"/>
      </w:r>
      <w:ins w:id="87" w:author="Mike Jones" w:date="2013-06-03T15:54:00Z">
        <w:del w:id="88" w:author="Nat" w:date="2013-06-04T15:06:00Z">
          <w:r w:rsidR="00F74AE3" w:rsidDel="005711AC">
            <w:rPr>
              <w:rFonts w:ascii="Verdana" w:eastAsia="Times New Roman" w:hAnsi="Verdana" w:cs="Times New Roman"/>
              <w:color w:val="000000"/>
              <w:sz w:val="24"/>
              <w:szCs w:val="24"/>
              <w:lang/>
            </w:rPr>
            <w:delText>pieces of information</w:delText>
          </w:r>
        </w:del>
      </w:ins>
      <w:ins w:id="89" w:author="Nat" w:date="2013-06-04T15:06:00Z">
        <w:r w:rsidR="005711AC">
          <w:rPr>
            <w:rFonts w:ascii="Verdana" w:hAnsi="Verdana" w:cs="Times New Roman" w:hint="eastAsia"/>
            <w:color w:val="000000"/>
            <w:sz w:val="24"/>
            <w:szCs w:val="24"/>
            <w:lang/>
          </w:rPr>
          <w:t>Claims</w:t>
        </w:r>
      </w:ins>
      <w:ins w:id="90" w:author="Sakimura Nat" w:date="2013-06-04T02:59:00Z">
        <w:r w:rsidRPr="00422A30">
          <w:rPr>
            <w:rFonts w:ascii="Verdana" w:eastAsia="Times New Roman" w:hAnsi="Verdana" w:cs="Times New Roman"/>
            <w:color w:val="000000"/>
            <w:sz w:val="24"/>
            <w:szCs w:val="24"/>
            <w:lang/>
          </w:rPr>
          <w:t xml:space="preserve"> that uniquely characterize an entity in a specific context</w:t>
        </w:r>
      </w:ins>
      <w:commentRangeEnd w:id="72"/>
      <w:ins w:id="91" w:author="Sakimura Nat" w:date="2013-06-04T03:15:00Z">
        <w:r w:rsidR="00206AB8">
          <w:rPr>
            <w:rStyle w:val="a9"/>
          </w:rPr>
          <w:commentReference w:id="72"/>
        </w:r>
      </w:ins>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 Token</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Token that contains Claims about the authentication event. It MAY contain other Claims.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Issuer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Entity that issues a set of Claims.</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Issuer Identifier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Verifiable identifier for an Issuer.</w:t>
      </w:r>
      <w:proofErr w:type="gramEnd"/>
      <w:r>
        <w:rPr>
          <w:rFonts w:ascii="Verdana" w:eastAsia="Times New Roman" w:hAnsi="Verdana" w:cs="Times New Roman"/>
          <w:color w:val="000000"/>
          <w:sz w:val="24"/>
          <w:szCs w:val="24"/>
          <w:lang/>
        </w:rPr>
        <w:t xml:space="preserve"> An Issuer Identifier is a URL using the </w:t>
      </w:r>
      <w:r>
        <w:rPr>
          <w:rStyle w:val="HTML3"/>
          <w:lang/>
        </w:rPr>
        <w:t>https</w:t>
      </w:r>
      <w:r>
        <w:rPr>
          <w:rFonts w:ascii="Verdana" w:eastAsia="Times New Roman" w:hAnsi="Verdana" w:cs="Times New Roman"/>
          <w:color w:val="000000"/>
          <w:sz w:val="24"/>
          <w:szCs w:val="24"/>
          <w:lang/>
        </w:rPr>
        <w:t xml:space="preserve"> scheme that contains scheme, host, and OPTIONALLY, port number and path components. (No query or fragment components MAY be present.)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Message</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Request or a response between an OpenID Relying Party and an OpenID Provider.</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OpenID Provider (OP)</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OAuth 2.0 Authorization Server that is capable of returning Claims to a Relying Party about the authentication event and the End-User in an ID Token and/or a UserInfo Endpoint response.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OP Endpoints</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Authorization Endpoint, Token Endpoint, and UserInfo Endpoint.</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 Object</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JWT that contains a set of request parameters as its Claims.</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Personally Identifiable Information (PII)</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Any information that (a) can be used to identify the natural person to whom such information relates, or (b) is or might be directly or indirectly linked to a natural person to whom such information relates.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Pairwise Pseudonymous Identifier (PPID)</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Identifier that identifies the Entity to a Relying Party.</w:t>
      </w:r>
      <w:proofErr w:type="gramEnd"/>
      <w:r>
        <w:rPr>
          <w:rFonts w:ascii="Verdana" w:eastAsia="Times New Roman" w:hAnsi="Verdana" w:cs="Times New Roman"/>
          <w:color w:val="000000"/>
          <w:sz w:val="24"/>
          <w:szCs w:val="24"/>
          <w:lang/>
        </w:rPr>
        <w:t xml:space="preserve"> An Entity's PPID at one Relying Party cannot be correlated with the Entity's PPID at another Relying Party.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Relying Party (RP)</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Application requiring Claims from an OpenID Provider. It is an extended OAuth 2.0 Client.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Self-Issued OpenID Provider</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Personal OpenID Provider that issues self-signed ID Tokens. </w:t>
      </w:r>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 Endpoint</w:t>
      </w:r>
    </w:p>
    <w:p w:rsidR="00D308F3" w:rsidRDefault="000B3073">
      <w:pPr>
        <w:spacing w:before="0" w:beforeAutospacing="0" w:after="0" w:afterAutospacing="0"/>
        <w:ind w:left="720"/>
        <w:divId w:val="832185559"/>
        <w:rPr>
          <w:ins w:id="92" w:author="Sakimura Nat" w:date="2013-06-04T03:10:00Z"/>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Protected Resource that, when presented with an Access Token by the Client, returns Claims about the End-User represented by that Access Token.</w:t>
      </w:r>
      <w:proofErr w:type="gramEnd"/>
      <w:r>
        <w:rPr>
          <w:rFonts w:ascii="Verdana" w:eastAsia="Times New Roman" w:hAnsi="Verdana" w:cs="Times New Roman"/>
          <w:color w:val="000000"/>
          <w:sz w:val="24"/>
          <w:szCs w:val="24"/>
          <w:lang/>
        </w:rPr>
        <w:t xml:space="preserve"> </w:t>
      </w:r>
    </w:p>
    <w:p w:rsidR="00206AB8" w:rsidRDefault="00206AB8" w:rsidP="00206AB8">
      <w:pPr>
        <w:spacing w:before="0" w:beforeAutospacing="0" w:after="0" w:afterAutospacing="0"/>
        <w:divId w:val="832185559"/>
        <w:rPr>
          <w:ins w:id="93" w:author="Sakimura Nat" w:date="2013-06-04T03:11:00Z"/>
          <w:rFonts w:ascii="Verdana" w:eastAsia="Times New Roman" w:hAnsi="Verdana" w:cs="Times New Roman"/>
          <w:color w:val="000000"/>
          <w:sz w:val="24"/>
          <w:szCs w:val="24"/>
        </w:rPr>
      </w:pPr>
      <w:commentRangeStart w:id="94"/>
      <w:ins w:id="95"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alidation</w:t>
        </w:r>
        <w:r w:rsidRPr="00206AB8">
          <w:rPr>
            <w:rFonts w:ascii="Verdana" w:eastAsia="Times New Roman" w:hAnsi="Verdana" w:cs="Times New Roman"/>
            <w:color w:val="000000"/>
            <w:sz w:val="24"/>
            <w:szCs w:val="24"/>
          </w:rPr>
          <w:t> </w:t>
        </w:r>
      </w:ins>
    </w:p>
    <w:p w:rsidR="00206AB8" w:rsidRPr="00206AB8" w:rsidRDefault="00206AB8" w:rsidP="00206AB8">
      <w:pPr>
        <w:spacing w:before="0" w:beforeAutospacing="0" w:after="0" w:afterAutospacing="0"/>
        <w:divId w:val="832185559"/>
        <w:rPr>
          <w:ins w:id="96" w:author="Sakimura Nat" w:date="2013-06-04T03:11:00Z"/>
          <w:rFonts w:ascii="Verdana" w:eastAsia="Times New Roman" w:hAnsi="Verdana" w:cs="Times New Roman"/>
          <w:color w:val="000000"/>
          <w:sz w:val="24"/>
          <w:szCs w:val="24"/>
        </w:rPr>
      </w:pPr>
      <w:ins w:id="97" w:author="Sakimura Nat" w:date="2013-06-04T03:11:00Z">
        <w:r>
          <w:rPr>
            <w:rFonts w:ascii="Verdana" w:eastAsia="Times New Roman" w:hAnsi="Verdana" w:cs="Times New Roman"/>
            <w:color w:val="000000"/>
            <w:sz w:val="24"/>
            <w:szCs w:val="24"/>
          </w:rPr>
          <w:tab/>
          <w:t>P</w:t>
        </w:r>
        <w:r w:rsidRPr="00206AB8">
          <w:rPr>
            <w:rFonts w:ascii="Verdana" w:eastAsia="Times New Roman" w:hAnsi="Verdana" w:cs="Times New Roman"/>
            <w:color w:val="000000"/>
            <w:sz w:val="24"/>
            <w:szCs w:val="24"/>
          </w:rPr>
          <w:t>rocess intended to establish the soundness or correctness of a construct</w:t>
        </w:r>
      </w:ins>
      <w:ins w:id="98" w:author="Sakimura Nat" w:date="2013-06-04T03:12:00Z">
        <w:r>
          <w:rPr>
            <w:rFonts w:ascii="Verdana" w:eastAsia="Times New Roman" w:hAnsi="Verdana" w:cs="Times New Roman"/>
            <w:color w:val="000000"/>
            <w:sz w:val="24"/>
            <w:szCs w:val="24"/>
          </w:rPr>
          <w:t xml:space="preserve">. </w:t>
        </w:r>
      </w:ins>
    </w:p>
    <w:p w:rsidR="00206AB8" w:rsidRDefault="00206AB8" w:rsidP="00206AB8">
      <w:pPr>
        <w:spacing w:before="0" w:beforeAutospacing="0" w:after="0" w:afterAutospacing="0"/>
        <w:divId w:val="832185559"/>
        <w:rPr>
          <w:ins w:id="99" w:author="Sakimura Nat" w:date="2013-06-04T03:11:00Z"/>
          <w:rFonts w:ascii="Verdana" w:eastAsia="Times New Roman" w:hAnsi="Verdana" w:cs="Times New Roman"/>
          <w:color w:val="000000"/>
          <w:sz w:val="24"/>
          <w:szCs w:val="24"/>
        </w:rPr>
      </w:pPr>
    </w:p>
    <w:p w:rsidR="00206AB8" w:rsidRPr="00206AB8" w:rsidRDefault="00206AB8" w:rsidP="00206AB8">
      <w:pPr>
        <w:spacing w:before="0" w:beforeAutospacing="0" w:after="0" w:afterAutospacing="0"/>
        <w:divId w:val="832185559"/>
        <w:rPr>
          <w:ins w:id="100" w:author="Sakimura Nat" w:date="2013-06-04T03:11:00Z"/>
          <w:rFonts w:ascii="Verdana" w:eastAsia="Times New Roman" w:hAnsi="Verdana" w:cs="Times New Roman"/>
          <w:color w:val="000000"/>
          <w:sz w:val="24"/>
          <w:szCs w:val="24"/>
        </w:rPr>
      </w:pPr>
      <w:ins w:id="101"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erification</w:t>
        </w:r>
        <w:r w:rsidRPr="00206AB8">
          <w:rPr>
            <w:rFonts w:ascii="Verdana" w:eastAsia="Times New Roman" w:hAnsi="Verdana" w:cs="Times New Roman"/>
            <w:color w:val="000000"/>
            <w:sz w:val="24"/>
            <w:szCs w:val="24"/>
          </w:rPr>
          <w:t> </w:t>
        </w:r>
      </w:ins>
    </w:p>
    <w:p w:rsidR="00B34855" w:rsidRDefault="00206AB8">
      <w:pPr>
        <w:spacing w:before="0" w:beforeAutospacing="0" w:after="0" w:afterAutospacing="0"/>
        <w:divId w:val="832185559"/>
        <w:rPr>
          <w:rFonts w:ascii="Verdana" w:eastAsia="Times New Roman" w:hAnsi="Verdana" w:cs="Times New Roman"/>
          <w:color w:val="000000"/>
          <w:sz w:val="24"/>
          <w:szCs w:val="24"/>
          <w:lang/>
        </w:rPr>
        <w:pPrChange w:id="102" w:author="Sakimura Nat" w:date="2013-06-04T03:10:00Z">
          <w:pPr>
            <w:spacing w:before="0" w:beforeAutospacing="0" w:after="0" w:afterAutospacing="0"/>
            <w:ind w:left="720"/>
            <w:divId w:val="832185559"/>
          </w:pPr>
        </w:pPrChange>
      </w:pPr>
      <w:ins w:id="103" w:author="Sakimura Nat" w:date="2013-06-04T03:12:00Z">
        <w:r>
          <w:rPr>
            <w:rFonts w:ascii="Verdana" w:eastAsia="Times New Roman" w:hAnsi="Verdana" w:cs="Times New Roman"/>
            <w:color w:val="000000"/>
            <w:sz w:val="24"/>
            <w:szCs w:val="24"/>
            <w:lang/>
          </w:rPr>
          <w:tab/>
        </w:r>
        <w:r>
          <w:rPr>
            <w:rFonts w:ascii="Verdana" w:eastAsia="Times New Roman" w:hAnsi="Verdana" w:cs="Times New Roman"/>
            <w:color w:val="000000"/>
            <w:sz w:val="24"/>
            <w:szCs w:val="24"/>
          </w:rPr>
          <w:t>P</w:t>
        </w:r>
        <w:r w:rsidRPr="00206AB8">
          <w:rPr>
            <w:rFonts w:ascii="Verdana" w:eastAsia="Times New Roman" w:hAnsi="Verdana" w:cs="Times New Roman"/>
            <w:color w:val="000000"/>
            <w:sz w:val="24"/>
            <w:szCs w:val="24"/>
          </w:rPr>
          <w:t>rocess intended to test or prove the truth or accuracy of a fact or value</w:t>
        </w:r>
        <w:r>
          <w:rPr>
            <w:rFonts w:ascii="Verdana" w:eastAsia="Times New Roman" w:hAnsi="Verdana" w:cs="Times New Roman"/>
            <w:color w:val="000000"/>
            <w:sz w:val="24"/>
            <w:szCs w:val="24"/>
          </w:rPr>
          <w:t>.</w:t>
        </w:r>
      </w:ins>
      <w:commentRangeEnd w:id="94"/>
      <w:ins w:id="104" w:author="Sakimura Nat" w:date="2013-06-04T03:16:00Z">
        <w:r>
          <w:rPr>
            <w:rStyle w:val="a9"/>
          </w:rPr>
          <w:commentReference w:id="94"/>
        </w:r>
      </w:ins>
      <w:ins w:id="105" w:author="Sakimura Nat" w:date="2013-06-04T03:12:00Z">
        <w:r>
          <w:rPr>
            <w:rFonts w:ascii="Verdana" w:eastAsia="Times New Roman" w:hAnsi="Verdana" w:cs="Times New Roman"/>
            <w:color w:val="000000"/>
            <w:sz w:val="24"/>
            <w:szCs w:val="24"/>
          </w:rPr>
          <w:t xml:space="preserve"> </w:t>
        </w:r>
      </w:ins>
    </w:p>
    <w:p w:rsidR="00D308F3" w:rsidRDefault="000B3073">
      <w:pPr>
        <w:spacing w:before="0" w:beforeAutospacing="0" w:after="0" w:afterAutospacing="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Voluntary Claim</w:t>
      </w:r>
    </w:p>
    <w:p w:rsidR="00D308F3" w:rsidRDefault="000B3073">
      <w:pPr>
        <w:spacing w:before="0" w:beforeAutospacing="0" w:after="0" w:afterAutospacing="0"/>
        <w:ind w:left="720"/>
        <w:divId w:val="83218555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specified by the Client as being useful but not </w:t>
      </w:r>
      <w:proofErr w:type="gramStart"/>
      <w:r>
        <w:rPr>
          <w:rFonts w:ascii="Verdana" w:eastAsia="Times New Roman" w:hAnsi="Verdana" w:cs="Times New Roman"/>
          <w:color w:val="000000"/>
          <w:sz w:val="24"/>
          <w:szCs w:val="24"/>
          <w:lang/>
        </w:rPr>
        <w:t>Essential</w:t>
      </w:r>
      <w:proofErr w:type="gramEnd"/>
      <w:r>
        <w:rPr>
          <w:rFonts w:ascii="Verdana" w:eastAsia="Times New Roman" w:hAnsi="Verdana" w:cs="Times New Roman"/>
          <w:color w:val="000000"/>
          <w:sz w:val="24"/>
          <w:szCs w:val="24"/>
          <w:lang/>
        </w:rPr>
        <w:t xml:space="preserve"> for the specific task requested by the End-User.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For more background on some of the terminology used, see </w:t>
      </w:r>
      <w:hyperlink w:anchor="X.1252" w:history="1">
        <w:r>
          <w:rPr>
            <w:rStyle w:val="a3"/>
            <w:rFonts w:ascii="Verdana" w:hAnsi="Verdana"/>
            <w:sz w:val="24"/>
            <w:szCs w:val="24"/>
            <w:u w:val="none"/>
            <w:lang/>
          </w:rPr>
          <w:t>ITU-T X.1252 (</w:t>
        </w:r>
        <w:r>
          <w:rPr>
            <w:rStyle w:val="info"/>
            <w:rFonts w:ascii="Verdana" w:hAnsi="Verdana"/>
            <w:b/>
            <w:bCs/>
            <w:color w:val="990000"/>
            <w:sz w:val="24"/>
            <w:szCs w:val="24"/>
            <w:lang/>
          </w:rPr>
          <w:t>International Telecommunication Union, “ITU-T Recommendation X.1252 -- Cyberspace security -- Identity management -- Baseline identity management terms and definitions,” November 2010.</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[X.1252]</w:t>
      </w:r>
      <w:ins w:id="106" w:author="Sakimura Nat" w:date="2013-06-04T03:18:00Z">
        <w:r w:rsidR="00857431">
          <w:rPr>
            <w:rFonts w:ascii="Verdana" w:hAnsi="Verdana"/>
            <w:color w:val="000000"/>
            <w:sz w:val="24"/>
            <w:szCs w:val="24"/>
            <w:lang/>
          </w:rPr>
          <w:t>, ISO/IEC 29115 Entity Authentication Assurance</w:t>
        </w:r>
      </w:ins>
      <w:ins w:id="107" w:author="Sakimura Nat" w:date="2013-06-04T03:20:00Z">
        <w:r w:rsidR="00857431">
          <w:rPr>
            <w:rFonts w:ascii="Verdana" w:hAnsi="Verdana"/>
            <w:color w:val="000000"/>
            <w:sz w:val="24"/>
            <w:szCs w:val="24"/>
            <w:lang/>
          </w:rPr>
          <w:t xml:space="preserve"> [ISO29115]</w:t>
        </w:r>
      </w:ins>
      <w:ins w:id="108" w:author="Sakimura Nat" w:date="2013-06-04T03:18:00Z">
        <w:r w:rsidR="00857431">
          <w:rPr>
            <w:rFonts w:ascii="Verdana" w:hAnsi="Verdana"/>
            <w:color w:val="000000"/>
            <w:sz w:val="24"/>
            <w:szCs w:val="24"/>
            <w:lang/>
          </w:rPr>
          <w:t xml:space="preserve">, and </w:t>
        </w:r>
      </w:ins>
      <w:ins w:id="109" w:author="Sakimura Nat" w:date="2013-06-04T03:19:00Z">
        <w:r w:rsidR="00857431">
          <w:rPr>
            <w:rFonts w:ascii="Verdana" w:hAnsi="Verdana"/>
            <w:color w:val="000000"/>
            <w:sz w:val="24"/>
            <w:szCs w:val="24"/>
            <w:lang/>
          </w:rPr>
          <w:t>[RFC4949]</w:t>
        </w:r>
      </w:ins>
      <w:r>
        <w:rPr>
          <w:rFonts w:ascii="Verdana" w:hAnsi="Verdana"/>
          <w:color w:val="000000"/>
          <w:sz w:val="24"/>
          <w:szCs w:val="24"/>
          <w:lang/>
        </w:rPr>
        <w:t>.</w:t>
      </w:r>
      <w:proofErr w:type="gramEnd"/>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10" w:name="Overview"/>
      <w:bookmarkEnd w:id="11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11" w:name="rfc.section.1.3"/>
      <w:bookmarkEnd w:id="111"/>
      <w:r>
        <w:rPr>
          <w:rFonts w:eastAsia="Times New Roman" w:cs="Times New Roman"/>
          <w:lang/>
        </w:rPr>
        <w:t>1.3.</w:t>
      </w:r>
      <w:proofErr w:type="gramStart"/>
      <w:r>
        <w:rPr>
          <w:rFonts w:eastAsia="Times New Roman" w:cs="Times New Roman"/>
          <w:lang/>
        </w:rPr>
        <w:t>  Overview</w:t>
      </w:r>
      <w:proofErr w:type="gramEnd"/>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OpenID Connect protocol, in abstract, follows the following steps. </w:t>
      </w:r>
    </w:p>
    <w:p w:rsidR="00D308F3" w:rsidRDefault="000B3073">
      <w:pPr>
        <w:numPr>
          <w:ilvl w:val="0"/>
          <w:numId w:val="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RP (Client) sends a request to the OP's (Authorization Server's) End-User Authorization Endpoint. </w:t>
      </w:r>
    </w:p>
    <w:p w:rsidR="00D308F3" w:rsidRDefault="000B3073">
      <w:pPr>
        <w:numPr>
          <w:ilvl w:val="0"/>
          <w:numId w:val="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OP authenticates the End-User and obtains appropriate authorization. </w:t>
      </w:r>
    </w:p>
    <w:p w:rsidR="00D308F3" w:rsidRDefault="000B3073">
      <w:pPr>
        <w:numPr>
          <w:ilvl w:val="0"/>
          <w:numId w:val="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OP responds with an Access Token, an Id Token, and a few other variables. </w:t>
      </w:r>
    </w:p>
    <w:p w:rsidR="00D308F3" w:rsidRDefault="000B3073">
      <w:pPr>
        <w:numPr>
          <w:ilvl w:val="0"/>
          <w:numId w:val="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RP sends a request with the Access Token to the UserInfo Endpoint, per </w:t>
      </w:r>
      <w:hyperlink w:anchor="userinfo" w:history="1">
        <w:r>
          <w:rPr>
            <w:rFonts w:ascii="Verdana" w:eastAsia="Times New Roman" w:hAnsi="Verdana" w:cs="Times New Roman"/>
            <w:b/>
            <w:bCs/>
            <w:color w:val="990000"/>
            <w:sz w:val="24"/>
            <w:szCs w:val="24"/>
            <w:lang/>
          </w:rPr>
          <w:t>Section 2.3 (</w:t>
        </w:r>
        <w:r>
          <w:rPr>
            <w:rStyle w:val="info"/>
            <w:rFonts w:ascii="Verdana" w:eastAsia="Times New Roman" w:hAnsi="Verdana" w:cs="Times New Roman"/>
            <w:b/>
            <w:bCs/>
            <w:color w:val="990000"/>
            <w:sz w:val="24"/>
            <w:szCs w:val="24"/>
            <w:lang/>
          </w:rPr>
          <w:t>UserInfo Endpoint</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numPr>
          <w:ilvl w:val="0"/>
          <w:numId w:val="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UserInfo Endpoint returns the additional End-User information supported by the Resource Server.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only defines the abstract message flow and message formats. The actual use MUST be based on one of the companion protocol bindings specifications such as </w:t>
      </w:r>
      <w:hyperlink w:anchor="OpenID.Standard" w:history="1">
        <w:r>
          <w:rPr>
            <w:rStyle w:val="a3"/>
            <w:rFonts w:ascii="Verdana" w:hAnsi="Verdana"/>
            <w:sz w:val="24"/>
            <w:szCs w:val="24"/>
            <w:u w:val="none"/>
            <w:lang/>
          </w:rPr>
          <w:t>OpenID Connect Standard 1.0 (</w:t>
        </w:r>
        <w:r>
          <w:rPr>
            <w:rStyle w:val="info"/>
            <w:rFonts w:ascii="Verdana" w:hAnsi="Verdana"/>
            <w:b/>
            <w:bCs/>
            <w:color w:val="990000"/>
            <w:sz w:val="24"/>
            <w:szCs w:val="24"/>
            <w:lang/>
          </w:rPr>
          <w:t>Sakimura, N., Bradley, J., Jones, M., de Medeiros, B., Mortimore, C., and E. Jay, “OpenID Connect Standard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 xml:space="preserve">[OpenID.Standard], </w:t>
      </w:r>
      <w:hyperlink w:anchor="OpenID.Basic" w:history="1">
        <w:r>
          <w:rPr>
            <w:rStyle w:val="a3"/>
            <w:rFonts w:ascii="Verdana" w:hAnsi="Verdana"/>
            <w:sz w:val="24"/>
            <w:szCs w:val="24"/>
            <w:u w:val="none"/>
            <w:lang/>
          </w:rPr>
          <w:t>OpenID Connect Basic Client Profile 1.0 (</w:t>
        </w:r>
        <w:r>
          <w:rPr>
            <w:rStyle w:val="info"/>
            <w:rFonts w:ascii="Verdana" w:hAnsi="Verdana"/>
            <w:b/>
            <w:bCs/>
            <w:color w:val="990000"/>
            <w:sz w:val="24"/>
            <w:szCs w:val="24"/>
            <w:lang/>
          </w:rPr>
          <w:t>Sakimura, N., Bradley, J., Jones, M., de Medeiros, B., and C. Mortimore, “OpenID Connect Basic Client Profile 1.0,” May 2013.</w:t>
        </w:r>
        <w:r>
          <w:rPr>
            <w:rStyle w:val="a3"/>
            <w:rFonts w:ascii="Verdana" w:hAnsi="Verdana"/>
            <w:sz w:val="24"/>
            <w:szCs w:val="24"/>
            <w:u w:val="none"/>
            <w:lang/>
          </w:rPr>
          <w:t>)</w:t>
        </w:r>
        <w:proofErr w:type="gramEnd"/>
      </w:hyperlink>
      <w:r>
        <w:rPr>
          <w:rFonts w:ascii="Verdana" w:hAnsi="Verdana"/>
          <w:color w:val="000000"/>
          <w:sz w:val="24"/>
          <w:szCs w:val="24"/>
          <w:lang/>
        </w:rPr>
        <w:t xml:space="preserve"> </w:t>
      </w:r>
      <w:proofErr w:type="gramStart"/>
      <w:r>
        <w:rPr>
          <w:rFonts w:ascii="Verdana" w:hAnsi="Verdana"/>
          <w:color w:val="000000"/>
          <w:sz w:val="24"/>
          <w:szCs w:val="24"/>
          <w:lang/>
        </w:rPr>
        <w:t xml:space="preserve">[OpenID.Basic], or </w:t>
      </w:r>
      <w:hyperlink w:anchor="OpenID.Implicit" w:history="1">
        <w:r>
          <w:rPr>
            <w:rStyle w:val="a3"/>
            <w:rFonts w:ascii="Verdana" w:hAnsi="Verdana"/>
            <w:sz w:val="24"/>
            <w:szCs w:val="24"/>
            <w:u w:val="none"/>
            <w:lang/>
          </w:rPr>
          <w:t>OpenID Connect Implicit Client Profile 1.0 (</w:t>
        </w:r>
        <w:r>
          <w:rPr>
            <w:rStyle w:val="info"/>
            <w:rFonts w:ascii="Verdana" w:hAnsi="Verdana"/>
            <w:b/>
            <w:bCs/>
            <w:color w:val="990000"/>
            <w:sz w:val="24"/>
            <w:szCs w:val="24"/>
            <w:lang/>
          </w:rPr>
          <w:t>Sakimura, N., Bradley, J., Jones, M., de Medeiros, B., Mortimore, C., and E. Jay, “OpenID Connect Implicit Client Profile 1.0,” May 2013.</w:t>
        </w:r>
        <w:r>
          <w:rPr>
            <w:rStyle w:val="a3"/>
            <w:rFonts w:ascii="Verdana" w:hAnsi="Verdana"/>
            <w:sz w:val="24"/>
            <w:szCs w:val="24"/>
            <w:u w:val="none"/>
            <w:lang/>
          </w:rPr>
          <w:t>)</w:t>
        </w:r>
        <w:proofErr w:type="gramEnd"/>
      </w:hyperlink>
      <w:r>
        <w:rPr>
          <w:rFonts w:ascii="Verdana" w:hAnsi="Verdana"/>
          <w:color w:val="000000"/>
          <w:sz w:val="24"/>
          <w:szCs w:val="24"/>
          <w:lang/>
        </w:rPr>
        <w:t xml:space="preserve"> </w:t>
      </w:r>
      <w:proofErr w:type="gramStart"/>
      <w:r>
        <w:rPr>
          <w:rFonts w:ascii="Verdana" w:hAnsi="Verdana"/>
          <w:color w:val="000000"/>
          <w:sz w:val="24"/>
          <w:szCs w:val="24"/>
          <w:lang/>
        </w:rPr>
        <w:t>[OpenID.Implicit].</w:t>
      </w:r>
      <w:proofErr w:type="gramEnd"/>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12" w:name="Messages"/>
      <w:bookmarkEnd w:id="11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13" w:name="rfc.section.2"/>
      <w:bookmarkEnd w:id="113"/>
      <w:r>
        <w:rPr>
          <w:rFonts w:eastAsia="Times New Roman" w:cs="Times New Roman"/>
          <w:lang/>
        </w:rPr>
        <w:t>2.  Messages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OpenID Connect, the RP interacts with these endpoints at the OP: </w:t>
      </w:r>
    </w:p>
    <w:p w:rsidR="00D308F3" w:rsidRDefault="000B3073" w:rsidP="007322F7">
      <w:pPr>
        <w:numPr>
          <w:ilvl w:val="0"/>
          <w:numId w:val="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Authorization Endpoint: The RP sends a request to the OP at the Authorization Endpoint. The OP then authenticates the End-User</w:t>
      </w:r>
      <w:commentRangeStart w:id="114"/>
      <w:del w:id="115" w:author="Nat" w:date="2013-06-04T15:13:00Z">
        <w:r w:rsidDel="007322F7">
          <w:rPr>
            <w:rFonts w:ascii="Verdana" w:eastAsia="Times New Roman" w:hAnsi="Verdana" w:cs="Times New Roman"/>
            <w:color w:val="000000"/>
            <w:sz w:val="24"/>
            <w:szCs w:val="24"/>
            <w:lang/>
          </w:rPr>
          <w:delText xml:space="preserve"> to determine whether he is eligible to be authenticated</w:delText>
        </w:r>
      </w:del>
      <w:commentRangeEnd w:id="114"/>
      <w:r w:rsidR="007322F7">
        <w:rPr>
          <w:rStyle w:val="a9"/>
        </w:rPr>
        <w:commentReference w:id="114"/>
      </w:r>
      <w:r>
        <w:rPr>
          <w:rFonts w:ascii="Verdana" w:eastAsia="Times New Roman" w:hAnsi="Verdana" w:cs="Times New Roman"/>
          <w:color w:val="000000"/>
          <w:sz w:val="24"/>
          <w:szCs w:val="24"/>
          <w:lang/>
        </w:rPr>
        <w:t xml:space="preserve">. Then, after potential authorization actions by the End-User, the Authorization Server returns an Authorization Response, which can include an Authorization Code value. For some Clients, the Implicit Grant will be used to obtain an ID Token and Access Token without using an Authorization Code; the </w:t>
      </w:r>
      <w:r>
        <w:rPr>
          <w:rStyle w:val="HTML3"/>
          <w:lang/>
        </w:rPr>
        <w:t>response_type</w:t>
      </w:r>
      <w:r>
        <w:rPr>
          <w:rFonts w:ascii="Verdana" w:eastAsia="Times New Roman" w:hAnsi="Verdana" w:cs="Times New Roman"/>
          <w:color w:val="000000"/>
          <w:sz w:val="24"/>
          <w:szCs w:val="24"/>
          <w:lang/>
        </w:rPr>
        <w:t xml:space="preserve"> parameter value </w:t>
      </w:r>
      <w:r>
        <w:rPr>
          <w:rStyle w:val="HTML3"/>
          <w:lang/>
        </w:rPr>
        <w:t>id_token token</w:t>
      </w:r>
      <w:r>
        <w:rPr>
          <w:rFonts w:ascii="Verdana" w:eastAsia="Times New Roman" w:hAnsi="Verdana" w:cs="Times New Roman"/>
          <w:color w:val="000000"/>
          <w:sz w:val="24"/>
          <w:szCs w:val="24"/>
          <w:lang/>
        </w:rPr>
        <w:t xml:space="preserve"> does this. For some Clients, the Implicit Grant will be used to obtain only an ID Token; the </w:t>
      </w:r>
      <w:r>
        <w:rPr>
          <w:rStyle w:val="HTML3"/>
          <w:lang/>
        </w:rPr>
        <w:t>response_type</w:t>
      </w:r>
      <w:r>
        <w:rPr>
          <w:rFonts w:ascii="Verdana" w:eastAsia="Times New Roman" w:hAnsi="Verdana" w:cs="Times New Roman"/>
          <w:color w:val="000000"/>
          <w:sz w:val="24"/>
          <w:szCs w:val="24"/>
          <w:lang/>
        </w:rPr>
        <w:t xml:space="preserve"> parameter value </w:t>
      </w:r>
      <w:r>
        <w:rPr>
          <w:rStyle w:val="HTML3"/>
          <w:lang/>
        </w:rPr>
        <w:t>id_token</w:t>
      </w:r>
      <w:r>
        <w:rPr>
          <w:rFonts w:ascii="Verdana" w:eastAsia="Times New Roman" w:hAnsi="Verdana" w:cs="Times New Roman"/>
          <w:color w:val="000000"/>
          <w:sz w:val="24"/>
          <w:szCs w:val="24"/>
          <w:lang/>
        </w:rPr>
        <w:t xml:space="preserve"> does this. </w:t>
      </w:r>
    </w:p>
    <w:p w:rsidR="00D308F3" w:rsidRDefault="000B3073">
      <w:pPr>
        <w:numPr>
          <w:ilvl w:val="0"/>
          <w:numId w:val="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Token Endpoint: Clients using an Authorization Code send an Access Token Request containing the Authorization Code to the Token Endpoint to obtain an Access Token Response that includes an Access Token and an ID Token. </w:t>
      </w:r>
      <w:ins w:id="116" w:author="Nat" w:date="2013-06-04T15:15:00Z">
        <w:r w:rsidR="007322F7">
          <w:rPr>
            <w:rFonts w:ascii="Verdana" w:hAnsi="Verdana" w:cs="Times New Roman" w:hint="eastAsia"/>
            <w:color w:val="000000"/>
            <w:sz w:val="24"/>
            <w:szCs w:val="24"/>
            <w:lang/>
          </w:rPr>
          <w:t xml:space="preserve">Client can send Refresh Token to it to obtain a new Access Token as well. </w:t>
        </w:r>
      </w:ins>
    </w:p>
    <w:p w:rsidR="00D308F3" w:rsidRDefault="000B3073">
      <w:pPr>
        <w:numPr>
          <w:ilvl w:val="0"/>
          <w:numId w:val="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UserInfo Endpoint: Clients using an Access Token send the Access Token to the UserInfo Endpoint to obtain Claims about the End-User.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17" w:name="AuthorizationEndpoint"/>
      <w:bookmarkEnd w:id="11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18" w:name="rfc.section.2.1"/>
      <w:bookmarkEnd w:id="118"/>
      <w:r>
        <w:rPr>
          <w:rFonts w:eastAsia="Times New Roman" w:cs="Times New Roman"/>
          <w:lang/>
        </w:rPr>
        <w:t>2.1.</w:t>
      </w:r>
      <w:proofErr w:type="gramStart"/>
      <w:r>
        <w:rPr>
          <w:rFonts w:eastAsia="Times New Roman" w:cs="Times New Roman"/>
          <w:lang/>
        </w:rPr>
        <w:t>  Authorization</w:t>
      </w:r>
      <w:proofErr w:type="gramEnd"/>
      <w:r>
        <w:rPr>
          <w:rFonts w:eastAsia="Times New Roman" w:cs="Times New Roman"/>
          <w:lang/>
        </w:rPr>
        <w:t xml:space="preserve"> Endpoint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The RP sends an Authorization Request to the Authorization Endpoint of the OP to obtain an Authorization Response, which MAY contain an ID Token</w:t>
      </w:r>
      <w:ins w:id="119" w:author="Nat" w:date="2013-06-04T15:16:00Z">
        <w:r w:rsidR="00021B5B">
          <w:rPr>
            <w:rFonts w:ascii="Verdana" w:hAnsi="Verdana" w:hint="eastAsia"/>
            <w:color w:val="000000"/>
            <w:sz w:val="24"/>
            <w:szCs w:val="24"/>
            <w:lang/>
          </w:rPr>
          <w:t>, Code,</w:t>
        </w:r>
      </w:ins>
      <w:r>
        <w:rPr>
          <w:rFonts w:ascii="Verdana" w:hAnsi="Verdana"/>
          <w:color w:val="000000"/>
          <w:sz w:val="24"/>
          <w:szCs w:val="24"/>
          <w:lang/>
        </w:rPr>
        <w:t xml:space="preserve"> and Access Token</w:t>
      </w:r>
      <w:del w:id="120" w:author="Nat" w:date="2013-06-04T15:16:00Z">
        <w:r w:rsidDel="00021B5B">
          <w:rPr>
            <w:rFonts w:ascii="Verdana" w:hAnsi="Verdana"/>
            <w:color w:val="000000"/>
            <w:sz w:val="24"/>
            <w:szCs w:val="24"/>
            <w:lang/>
          </w:rPr>
          <w:delText>,</w:delText>
        </w:r>
      </w:del>
      <w:r>
        <w:rPr>
          <w:rFonts w:ascii="Verdana" w:hAnsi="Verdana"/>
          <w:color w:val="000000"/>
          <w:sz w:val="24"/>
          <w:szCs w:val="24"/>
          <w:lang/>
        </w:rPr>
        <w:t xml:space="preserve"> depending on the </w:t>
      </w:r>
      <w:r>
        <w:rPr>
          <w:rStyle w:val="HTML3"/>
          <w:lang/>
        </w:rPr>
        <w:t>response_type</w:t>
      </w:r>
      <w:r>
        <w:rPr>
          <w:rFonts w:ascii="Verdana" w:hAnsi="Verdana"/>
          <w:color w:val="000000"/>
          <w:sz w:val="24"/>
          <w:szCs w:val="24"/>
          <w:lang/>
        </w:rPr>
        <w:t xml:space="preserve"> value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21" w:name="AuthorizationRequest"/>
      <w:bookmarkEnd w:id="121"/>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22" w:name="rfc.section.2.1.1"/>
      <w:bookmarkEnd w:id="122"/>
      <w:r>
        <w:rPr>
          <w:rFonts w:eastAsia="Times New Roman" w:cs="Times New Roman"/>
          <w:lang/>
        </w:rPr>
        <w:t>2.1.1.</w:t>
      </w:r>
      <w:proofErr w:type="gramStart"/>
      <w:r>
        <w:rPr>
          <w:rFonts w:eastAsia="Times New Roman" w:cs="Times New Roman"/>
          <w:lang/>
        </w:rPr>
        <w:t>  Authorization</w:t>
      </w:r>
      <w:proofErr w:type="gramEnd"/>
      <w:r>
        <w:rPr>
          <w:rFonts w:eastAsia="Times New Roman" w:cs="Times New Roman"/>
          <w:lang/>
        </w:rPr>
        <w:t xml:space="preserve"> Request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Authorization Request is a message sent from an RP to the OP's Authorization Endpoint. It is an extended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roofErr w:type="gramStart"/>
      <w:r>
        <w:rPr>
          <w:rFonts w:ascii="Verdana" w:hAnsi="Verdana"/>
          <w:color w:val="000000"/>
          <w:sz w:val="24"/>
          <w:szCs w:val="24"/>
          <w:lang/>
        </w:rPr>
        <w:t>Authorization Request.</w:t>
      </w:r>
      <w:proofErr w:type="gramEnd"/>
      <w:r>
        <w:rPr>
          <w:rFonts w:ascii="Verdana" w:hAnsi="Verdana"/>
          <w:color w:val="000000"/>
          <w:sz w:val="24"/>
          <w:szCs w:val="24"/>
          <w:lang/>
        </w:rPr>
        <w:t xml:space="preserve"> Section 4.1.1 and 4.2.1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define the OAuth 2.0 Authorization Request parameters.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23" w:name="RequestParameters"/>
      <w:bookmarkEnd w:id="123"/>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24" w:name="rfc.section.2.1.1.1"/>
      <w:bookmarkEnd w:id="124"/>
      <w:r>
        <w:rPr>
          <w:rFonts w:eastAsia="Times New Roman" w:cs="Times New Roman"/>
          <w:lang/>
        </w:rPr>
        <w:t>2.1.1.1.</w:t>
      </w:r>
      <w:proofErr w:type="gramStart"/>
      <w:r>
        <w:rPr>
          <w:rFonts w:eastAsia="Times New Roman" w:cs="Times New Roman"/>
          <w:lang/>
        </w:rPr>
        <w:t>  Request</w:t>
      </w:r>
      <w:proofErr w:type="gramEnd"/>
      <w:r>
        <w:rPr>
          <w:rFonts w:eastAsia="Times New Roman" w:cs="Times New Roman"/>
          <w:lang/>
        </w:rPr>
        <w:t xml:space="preserve"> Parameters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OpenID Connect uses the following OAuth 2.0 request parameters: </w:t>
      </w:r>
    </w:p>
    <w:p w:rsidR="00D308F3" w:rsidRDefault="000B3073">
      <w:pPr>
        <w:spacing w:before="0" w:beforeAutospacing="0" w:after="0" w:afterAutospacing="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response_type</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Value that controls the parameters returned in the response from the Authorization Endpoint.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OAuth 2.0 specification defines two response types: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code</w:t>
      </w:r>
      <w:proofErr w:type="gramEnd"/>
    </w:p>
    <w:p w:rsidR="00D308F3" w:rsidRDefault="000B3073" w:rsidP="00021B5B">
      <w:pPr>
        <w:spacing w:before="0" w:beforeAutospacing="0" w:after="0" w:afterAutospacing="0"/>
        <w:ind w:left="72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supplied as the value for the </w:t>
      </w:r>
      <w:r>
        <w:rPr>
          <w:rStyle w:val="HTML3"/>
          <w:lang/>
        </w:rPr>
        <w:t>response_type</w:t>
      </w:r>
      <w:r>
        <w:rPr>
          <w:rFonts w:ascii="Verdana" w:eastAsia="Times New Roman" w:hAnsi="Verdana" w:cs="Times New Roman"/>
          <w:color w:val="000000"/>
          <w:sz w:val="24"/>
          <w:szCs w:val="24"/>
          <w:lang/>
        </w:rPr>
        <w:t xml:space="preserve"> parameter, a successful response MUST include an Authorization Code as defined in the OAuth 2.0 </w:t>
      </w:r>
      <w:del w:id="125" w:author="Nat" w:date="2013-06-04T15:18:00Z">
        <w:r w:rsidDel="00021B5B">
          <w:rPr>
            <w:rFonts w:ascii="Verdana" w:eastAsia="Times New Roman" w:hAnsi="Verdana" w:cs="Times New Roman"/>
            <w:color w:val="000000"/>
            <w:sz w:val="24"/>
            <w:szCs w:val="24"/>
            <w:lang/>
          </w:rPr>
          <w:delText>specification</w:delText>
        </w:r>
      </w:del>
      <w:ins w:id="126" w:author="Nat" w:date="2013-06-04T15:18:00Z">
        <w:r w:rsidR="00021B5B">
          <w:rPr>
            <w:rFonts w:ascii="Verdana" w:hAnsi="Verdana" w:cs="Times New Roman" w:hint="eastAsia"/>
            <w:color w:val="000000"/>
            <w:sz w:val="24"/>
            <w:szCs w:val="24"/>
            <w:lang/>
          </w:rPr>
          <w:t>Framework</w:t>
        </w:r>
      </w:ins>
      <w:r>
        <w:rPr>
          <w:rFonts w:ascii="Verdana" w:eastAsia="Times New Roman" w:hAnsi="Verdana" w:cs="Times New Roman"/>
          <w:color w:val="000000"/>
          <w:sz w:val="24"/>
          <w:szCs w:val="24"/>
          <w:lang/>
        </w:rPr>
        <w:t xml:space="preserve">. Both successful and error responses MUST be added as parameters to the query component of the response. All tokens are returned from the Token Endpoint. When used by OpenID Connect, an ID Token is also returned from the Token Endpoint. OpenID Providers that are not Self-Issued OPs MUST support this </w:t>
      </w:r>
      <w:r>
        <w:rPr>
          <w:rStyle w:val="HTML3"/>
          <w:lang/>
        </w:rPr>
        <w:t>response_type</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token</w:t>
      </w:r>
      <w:proofErr w:type="gramEnd"/>
    </w:p>
    <w:p w:rsidR="00D308F3" w:rsidRDefault="000B3073" w:rsidP="0021403F">
      <w:pPr>
        <w:spacing w:before="0" w:beforeAutospacing="0" w:after="0" w:afterAutospacing="0"/>
        <w:ind w:left="72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supplied as the value for the </w:t>
      </w:r>
      <w:r>
        <w:rPr>
          <w:rStyle w:val="HTML3"/>
          <w:lang/>
        </w:rPr>
        <w:t>response_type</w:t>
      </w:r>
      <w:r>
        <w:rPr>
          <w:rFonts w:ascii="Verdana" w:eastAsia="Times New Roman" w:hAnsi="Verdana" w:cs="Times New Roman"/>
          <w:color w:val="000000"/>
          <w:sz w:val="24"/>
          <w:szCs w:val="24"/>
          <w:lang/>
        </w:rPr>
        <w:t xml:space="preserve"> parameter, a successful response MUST include an Access Token as defined in the OAuth 2.0 </w:t>
      </w:r>
      <w:del w:id="127" w:author="Nat" w:date="2013-06-04T15:19:00Z">
        <w:r w:rsidDel="0021403F">
          <w:rPr>
            <w:rFonts w:ascii="Verdana" w:eastAsia="Times New Roman" w:hAnsi="Verdana" w:cs="Times New Roman"/>
            <w:color w:val="000000"/>
            <w:sz w:val="24"/>
            <w:szCs w:val="24"/>
            <w:lang/>
          </w:rPr>
          <w:delText>specification</w:delText>
        </w:r>
      </w:del>
      <w:ins w:id="128" w:author="Nat" w:date="2013-06-04T15:19:00Z">
        <w:r w:rsidR="0021403F">
          <w:rPr>
            <w:rFonts w:ascii="Verdana" w:hAnsi="Verdana" w:cs="Times New Roman" w:hint="eastAsia"/>
            <w:color w:val="000000"/>
            <w:sz w:val="24"/>
            <w:szCs w:val="24"/>
            <w:lang/>
          </w:rPr>
          <w:t>Framework</w:t>
        </w:r>
      </w:ins>
      <w:r>
        <w:rPr>
          <w:rFonts w:ascii="Verdana" w:eastAsia="Times New Roman" w:hAnsi="Verdana" w:cs="Times New Roman"/>
          <w:color w:val="000000"/>
          <w:sz w:val="24"/>
          <w:szCs w:val="24"/>
          <w:lang/>
        </w:rPr>
        <w:t xml:space="preserve">. Both successful and error responses MUST be fragment-encoded. No ID Token is provided to the Client; therefore, this </w:t>
      </w:r>
      <w:r>
        <w:rPr>
          <w:rStyle w:val="HTML3"/>
          <w:lang/>
        </w:rPr>
        <w:t>response_type</w:t>
      </w:r>
      <w:r>
        <w:rPr>
          <w:rFonts w:ascii="Verdana" w:eastAsia="Times New Roman" w:hAnsi="Verdana" w:cs="Times New Roman"/>
          <w:color w:val="000000"/>
          <w:sz w:val="24"/>
          <w:szCs w:val="24"/>
          <w:lang/>
        </w:rPr>
        <w:t xml:space="preserve"> is not used by OpenID Connect.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OpenID Connect supports these </w:t>
      </w:r>
      <w:hyperlink w:anchor="OAuth.Responses" w:history="1">
        <w:r>
          <w:rPr>
            <w:rFonts w:ascii="Verdana" w:eastAsia="Times New Roman" w:hAnsi="Verdana" w:cs="Times New Roman"/>
            <w:b/>
            <w:bCs/>
            <w:color w:val="990000"/>
            <w:sz w:val="24"/>
            <w:szCs w:val="24"/>
            <w:lang/>
          </w:rPr>
          <w:t>additional response types (</w:t>
        </w:r>
        <w:r>
          <w:rPr>
            <w:rStyle w:val="info"/>
            <w:rFonts w:ascii="Verdana" w:eastAsia="Times New Roman" w:hAnsi="Verdana" w:cs="Times New Roman"/>
            <w:b/>
            <w:bCs/>
            <w:color w:val="990000"/>
            <w:sz w:val="24"/>
            <w:szCs w:val="24"/>
            <w:lang/>
          </w:rPr>
          <w:t>de Medeiros, B., Scurtescu, M., and P. Tarjan, “OAuth 2.0 Multiple Response Type Encoding Practices,” June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[OAuth.Responses], which have been registered with IANA: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supplied as the value for the </w:t>
      </w:r>
      <w:r>
        <w:rPr>
          <w:rStyle w:val="HTML3"/>
          <w:lang/>
        </w:rPr>
        <w:t>response_type</w:t>
      </w:r>
      <w:r>
        <w:rPr>
          <w:rFonts w:ascii="Verdana" w:eastAsia="Times New Roman" w:hAnsi="Verdana" w:cs="Times New Roman"/>
          <w:color w:val="000000"/>
          <w:sz w:val="24"/>
          <w:szCs w:val="24"/>
          <w:lang/>
        </w:rPr>
        <w:t xml:space="preserve"> parameter, a successful response MUST include an ID Token. Both successful and error responses SHOULD be fragment-encoded. OpenID Providers MUST </w:t>
      </w:r>
      <w:proofErr w:type="gramStart"/>
      <w:r>
        <w:rPr>
          <w:rFonts w:ascii="Verdana" w:eastAsia="Times New Roman" w:hAnsi="Verdana" w:cs="Times New Roman"/>
          <w:color w:val="000000"/>
          <w:sz w:val="24"/>
          <w:szCs w:val="24"/>
          <w:lang/>
        </w:rPr>
        <w:t>support</w:t>
      </w:r>
      <w:proofErr w:type="gramEnd"/>
      <w:r>
        <w:rPr>
          <w:rFonts w:ascii="Verdana" w:eastAsia="Times New Roman" w:hAnsi="Verdana" w:cs="Times New Roman"/>
          <w:color w:val="000000"/>
          <w:sz w:val="24"/>
          <w:szCs w:val="24"/>
          <w:lang/>
        </w:rPr>
        <w:t xml:space="preserve"> this </w:t>
      </w:r>
      <w:r>
        <w:rPr>
          <w:rStyle w:val="HTML3"/>
          <w:lang/>
        </w:rPr>
        <w:t>response_type</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id_token</w:t>
      </w:r>
      <w:proofErr w:type="gramEnd"/>
      <w:r>
        <w:rPr>
          <w:rFonts w:ascii="Verdana" w:eastAsia="Times New Roman" w:hAnsi="Verdana" w:cs="Times New Roman"/>
          <w:color w:val="000000"/>
          <w:sz w:val="24"/>
          <w:szCs w:val="24"/>
          <w:lang/>
        </w:rPr>
        <w:t xml:space="preserve"> 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supplied as the value for the </w:t>
      </w:r>
      <w:r>
        <w:rPr>
          <w:rStyle w:val="HTML3"/>
          <w:lang/>
        </w:rPr>
        <w:t>response_type</w:t>
      </w:r>
      <w:r>
        <w:rPr>
          <w:rFonts w:ascii="Verdana" w:eastAsia="Times New Roman" w:hAnsi="Verdana" w:cs="Times New Roman"/>
          <w:color w:val="000000"/>
          <w:sz w:val="24"/>
          <w:szCs w:val="24"/>
          <w:lang/>
        </w:rPr>
        <w:t xml:space="preserve"> parameter, a successful response MUST include both an Access Token and an ID Token. Both successful and error responses SHOULD be fragment-encoded. OpenID Providers MUST </w:t>
      </w:r>
      <w:proofErr w:type="gramStart"/>
      <w:r>
        <w:rPr>
          <w:rFonts w:ascii="Verdana" w:eastAsia="Times New Roman" w:hAnsi="Verdana" w:cs="Times New Roman"/>
          <w:color w:val="000000"/>
          <w:sz w:val="24"/>
          <w:szCs w:val="24"/>
          <w:lang/>
        </w:rPr>
        <w:t>support</w:t>
      </w:r>
      <w:proofErr w:type="gramEnd"/>
      <w:r>
        <w:rPr>
          <w:rFonts w:ascii="Verdana" w:eastAsia="Times New Roman" w:hAnsi="Verdana" w:cs="Times New Roman"/>
          <w:color w:val="000000"/>
          <w:sz w:val="24"/>
          <w:szCs w:val="24"/>
          <w:lang/>
        </w:rPr>
        <w:t xml:space="preserve"> this </w:t>
      </w:r>
      <w:r>
        <w:rPr>
          <w:rStyle w:val="HTML3"/>
          <w:lang/>
        </w:rPr>
        <w:t>response_type</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code</w:t>
      </w:r>
      <w:proofErr w:type="gramEnd"/>
      <w:r>
        <w:rPr>
          <w:rFonts w:ascii="Verdana" w:eastAsia="Times New Roman" w:hAnsi="Verdana" w:cs="Times New Roman"/>
          <w:color w:val="000000"/>
          <w:sz w:val="24"/>
          <w:szCs w:val="24"/>
          <w:lang/>
        </w:rPr>
        <w:t xml:space="preserve"> token</w:t>
      </w:r>
    </w:p>
    <w:p w:rsidR="00D308F3" w:rsidRDefault="000B3073" w:rsidP="0021403F">
      <w:pPr>
        <w:spacing w:before="0" w:beforeAutospacing="0" w:after="0" w:afterAutospacing="0"/>
        <w:ind w:left="720"/>
        <w:divId w:val="16350155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supplied as the value for the </w:t>
      </w:r>
      <w:r>
        <w:rPr>
          <w:rStyle w:val="HTML3"/>
          <w:lang/>
        </w:rPr>
        <w:t>response_type</w:t>
      </w:r>
      <w:r>
        <w:rPr>
          <w:rFonts w:ascii="Verdana" w:eastAsia="Times New Roman" w:hAnsi="Verdana" w:cs="Times New Roman"/>
          <w:color w:val="000000"/>
          <w:sz w:val="24"/>
          <w:szCs w:val="24"/>
          <w:lang/>
        </w:rPr>
        <w:t xml:space="preserve"> parameter, a successful response MUST include both an Access Token and an Authorization Code as defined in the OAuth 2.0 </w:t>
      </w:r>
      <w:del w:id="129" w:author="Nat" w:date="2013-06-04T15:20:00Z">
        <w:r w:rsidDel="0021403F">
          <w:rPr>
            <w:rFonts w:ascii="Verdana" w:eastAsia="Times New Roman" w:hAnsi="Verdana" w:cs="Times New Roman"/>
            <w:color w:val="000000"/>
            <w:sz w:val="24"/>
            <w:szCs w:val="24"/>
            <w:lang/>
          </w:rPr>
          <w:delText>specification</w:delText>
        </w:r>
      </w:del>
      <w:ins w:id="130" w:author="Nat" w:date="2013-06-04T15:20:00Z">
        <w:r w:rsidR="0021403F">
          <w:rPr>
            <w:rFonts w:ascii="Verdana" w:hAnsi="Verdana" w:cs="Times New Roman" w:hint="eastAsia"/>
            <w:color w:val="000000"/>
            <w:sz w:val="24"/>
            <w:szCs w:val="24"/>
            <w:lang/>
          </w:rPr>
          <w:t>Framework</w:t>
        </w:r>
      </w:ins>
      <w:r>
        <w:rPr>
          <w:rFonts w:ascii="Verdana" w:eastAsia="Times New Roman" w:hAnsi="Verdana" w:cs="Times New Roman"/>
          <w:color w:val="000000"/>
          <w:sz w:val="24"/>
          <w:szCs w:val="24"/>
          <w:lang/>
        </w:rPr>
        <w:t xml:space="preserve">. When used by OpenID Connect, an ID Token is also returned from the Token Endpoint. Both successful and error responses SHOULD be fragment-encoded.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code</w:t>
      </w:r>
      <w:proofErr w:type="gramEnd"/>
      <w:r>
        <w:rPr>
          <w:rFonts w:ascii="Verdana" w:eastAsia="Times New Roman" w:hAnsi="Verdana" w:cs="Times New Roman"/>
          <w:color w:val="000000"/>
          <w:sz w:val="24"/>
          <w:szCs w:val="24"/>
          <w:lang/>
        </w:rPr>
        <w:t xml:space="preserve"> id_token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supplied as the value for the </w:t>
      </w:r>
      <w:r>
        <w:rPr>
          <w:rStyle w:val="HTML3"/>
          <w:lang/>
        </w:rPr>
        <w:t>response_type</w:t>
      </w:r>
      <w:r>
        <w:rPr>
          <w:rFonts w:ascii="Verdana" w:eastAsia="Times New Roman" w:hAnsi="Verdana" w:cs="Times New Roman"/>
          <w:color w:val="000000"/>
          <w:sz w:val="24"/>
          <w:szCs w:val="24"/>
          <w:lang/>
        </w:rPr>
        <w:t xml:space="preserve"> parameter, a successful response MUST include both an Authorization Code and an ID Token. Both successful and error responses SHOULD be fragment-encoded. </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code</w:t>
      </w:r>
      <w:proofErr w:type="gramEnd"/>
      <w:r>
        <w:rPr>
          <w:rFonts w:ascii="Verdana" w:eastAsia="Times New Roman" w:hAnsi="Verdana" w:cs="Times New Roman"/>
          <w:color w:val="000000"/>
          <w:sz w:val="24"/>
          <w:szCs w:val="24"/>
          <w:lang/>
        </w:rPr>
        <w:t xml:space="preserve"> id_token token</w:t>
      </w:r>
    </w:p>
    <w:p w:rsidR="00D308F3" w:rsidRDefault="000B3073">
      <w:pPr>
        <w:spacing w:before="0" w:beforeAutospacing="0" w:after="0" w:afterAutospacing="0"/>
        <w:ind w:left="720"/>
        <w:divId w:val="163501558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supplied as the value for the </w:t>
      </w:r>
      <w:r>
        <w:rPr>
          <w:rStyle w:val="HTML3"/>
          <w:lang/>
        </w:rPr>
        <w:t>response_type</w:t>
      </w:r>
      <w:r>
        <w:rPr>
          <w:rFonts w:ascii="Verdana" w:eastAsia="Times New Roman" w:hAnsi="Verdana" w:cs="Times New Roman"/>
          <w:color w:val="000000"/>
          <w:sz w:val="24"/>
          <w:szCs w:val="24"/>
          <w:lang/>
        </w:rPr>
        <w:t xml:space="preserve"> parameter, a successful response MUST include an Authorization Code, an ID Token, and an Access Token. Both successful and error responses SHOULD be fragment-encoded.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All OpenID Providers MUST support the </w:t>
      </w:r>
      <w:r>
        <w:rPr>
          <w:rStyle w:val="HTML3"/>
          <w:lang/>
        </w:rPr>
        <w:t>id_token</w:t>
      </w:r>
      <w:r>
        <w:rPr>
          <w:rFonts w:ascii="Verdana" w:eastAsia="Times New Roman" w:hAnsi="Verdana" w:cs="Times New Roman"/>
          <w:color w:val="000000"/>
          <w:sz w:val="24"/>
          <w:szCs w:val="24"/>
          <w:lang/>
        </w:rPr>
        <w:t xml:space="preserve"> and </w:t>
      </w:r>
      <w:r>
        <w:rPr>
          <w:rStyle w:val="HTML3"/>
          <w:lang/>
        </w:rPr>
        <w:t>token id_token</w:t>
      </w:r>
      <w:r>
        <w:rPr>
          <w:rFonts w:ascii="Verdana" w:eastAsia="Times New Roman" w:hAnsi="Verdana" w:cs="Times New Roman"/>
          <w:color w:val="000000"/>
          <w:sz w:val="24"/>
          <w:szCs w:val="24"/>
          <w:lang/>
        </w:rPr>
        <w:t xml:space="preserve"> response types and all OpenID Providers that are not Self-Issued OPs MUST also support the </w:t>
      </w:r>
      <w:r>
        <w:rPr>
          <w:rStyle w:val="HTML3"/>
          <w:lang/>
        </w:rPr>
        <w:t>code</w:t>
      </w:r>
      <w:r>
        <w:rPr>
          <w:rFonts w:ascii="Verdana" w:eastAsia="Times New Roman" w:hAnsi="Verdana" w:cs="Times New Roman"/>
          <w:color w:val="000000"/>
          <w:sz w:val="24"/>
          <w:szCs w:val="24"/>
          <w:lang/>
        </w:rPr>
        <w:t xml:space="preserve"> response type. </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can use any OAuth 2.0 registered response type supported by the OpenID Provider other than </w:t>
      </w:r>
      <w:r>
        <w:rPr>
          <w:rStyle w:val="HTML3"/>
          <w:lang/>
        </w:rPr>
        <w:t>token</w:t>
      </w:r>
      <w:r>
        <w:rPr>
          <w:rFonts w:ascii="Verdana" w:eastAsia="Times New Roman" w:hAnsi="Verdana" w:cs="Times New Roman"/>
          <w:color w:val="000000"/>
          <w:sz w:val="24"/>
          <w:szCs w:val="24"/>
          <w:lang/>
        </w:rPr>
        <w:t xml:space="preserve"> (which provides no ID Token). </w:t>
      </w:r>
    </w:p>
    <w:p w:rsidR="00D308F3" w:rsidRDefault="000B3073">
      <w:pPr>
        <w:spacing w:before="0" w:beforeAutospacing="0" w:after="0" w:afterAutospacing="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client_id</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OAuth 2.0 Client Identifier.</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scope</w:t>
      </w:r>
      <w:proofErr w:type="gramEnd"/>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Space delimited, case sensitive list of ASCII OAuth 2.0 scope values.</w:t>
      </w:r>
      <w:proofErr w:type="gramEnd"/>
      <w:r>
        <w:rPr>
          <w:rFonts w:ascii="Verdana" w:eastAsia="Times New Roman" w:hAnsi="Verdana" w:cs="Times New Roman"/>
          <w:color w:val="000000"/>
          <w:sz w:val="24"/>
          <w:szCs w:val="24"/>
          <w:lang/>
        </w:rPr>
        <w:t xml:space="preserve"> OpenID Connect requests MUST contain the </w:t>
      </w:r>
      <w:r>
        <w:rPr>
          <w:rStyle w:val="HTML3"/>
          <w:lang/>
        </w:rPr>
        <w:t>openid</w:t>
      </w:r>
      <w:r>
        <w:rPr>
          <w:rFonts w:ascii="Verdana" w:eastAsia="Times New Roman" w:hAnsi="Verdana" w:cs="Times New Roman"/>
          <w:color w:val="000000"/>
          <w:sz w:val="24"/>
          <w:szCs w:val="24"/>
          <w:lang/>
        </w:rPr>
        <w:t xml:space="preserve"> scope value. OPTIONAL scope values of </w:t>
      </w:r>
      <w:r>
        <w:rPr>
          <w:rStyle w:val="HTML3"/>
          <w:lang/>
        </w:rPr>
        <w:t>profile</w:t>
      </w:r>
      <w:r>
        <w:rPr>
          <w:rFonts w:ascii="Verdana" w:eastAsia="Times New Roman" w:hAnsi="Verdana" w:cs="Times New Roman"/>
          <w:color w:val="000000"/>
          <w:sz w:val="24"/>
          <w:szCs w:val="24"/>
          <w:lang/>
        </w:rPr>
        <w:t xml:space="preserve">, </w:t>
      </w:r>
      <w:r>
        <w:rPr>
          <w:rStyle w:val="HTML3"/>
          <w:lang/>
        </w:rPr>
        <w:t>email</w:t>
      </w:r>
      <w:r>
        <w:rPr>
          <w:rFonts w:ascii="Verdana" w:eastAsia="Times New Roman" w:hAnsi="Verdana" w:cs="Times New Roman"/>
          <w:color w:val="000000"/>
          <w:sz w:val="24"/>
          <w:szCs w:val="24"/>
          <w:lang/>
        </w:rPr>
        <w:t xml:space="preserve">, </w:t>
      </w:r>
      <w:r>
        <w:rPr>
          <w:rStyle w:val="HTML3"/>
          <w:lang/>
        </w:rPr>
        <w:t>address</w:t>
      </w:r>
      <w:r>
        <w:rPr>
          <w:rFonts w:ascii="Verdana" w:eastAsia="Times New Roman" w:hAnsi="Verdana" w:cs="Times New Roman"/>
          <w:color w:val="000000"/>
          <w:sz w:val="24"/>
          <w:szCs w:val="24"/>
          <w:lang/>
        </w:rPr>
        <w:t xml:space="preserve">, </w:t>
      </w:r>
      <w:r>
        <w:rPr>
          <w:rStyle w:val="HTML3"/>
          <w:lang/>
        </w:rPr>
        <w:t>phone</w:t>
      </w:r>
      <w:r>
        <w:rPr>
          <w:rFonts w:ascii="Verdana" w:eastAsia="Times New Roman" w:hAnsi="Verdana" w:cs="Times New Roman"/>
          <w:color w:val="000000"/>
          <w:sz w:val="24"/>
          <w:szCs w:val="24"/>
          <w:lang/>
        </w:rPr>
        <w:t xml:space="preserve">, and </w:t>
      </w:r>
      <w:r>
        <w:rPr>
          <w:rStyle w:val="HTML3"/>
          <w:lang/>
        </w:rPr>
        <w:t>offline_access</w:t>
      </w:r>
      <w:r>
        <w:rPr>
          <w:rFonts w:ascii="Verdana" w:eastAsia="Times New Roman" w:hAnsi="Verdana" w:cs="Times New Roman"/>
          <w:color w:val="000000"/>
          <w:sz w:val="24"/>
          <w:szCs w:val="24"/>
          <w:lang/>
        </w:rPr>
        <w:t xml:space="preserve"> are also defined. See </w:t>
      </w:r>
      <w:hyperlink w:anchor="scopes" w:history="1">
        <w:r>
          <w:rPr>
            <w:rFonts w:ascii="Verdana" w:eastAsia="Times New Roman" w:hAnsi="Verdana" w:cs="Times New Roman"/>
            <w:b/>
            <w:bCs/>
            <w:color w:val="990000"/>
            <w:sz w:val="24"/>
            <w:szCs w:val="24"/>
            <w:lang/>
          </w:rPr>
          <w:t>Section 2.4 (</w:t>
        </w:r>
        <w:r>
          <w:rPr>
            <w:rStyle w:val="info"/>
            <w:rFonts w:ascii="Verdana" w:eastAsia="Times New Roman" w:hAnsi="Verdana" w:cs="Times New Roman"/>
            <w:b/>
            <w:bCs/>
            <w:color w:val="990000"/>
            <w:sz w:val="24"/>
            <w:szCs w:val="24"/>
            <w:lang/>
          </w:rPr>
          <w:t>Scope Values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for more about the scope values defined by this specification. </w:t>
      </w:r>
    </w:p>
    <w:p w:rsidR="00D308F3" w:rsidRDefault="000B3073">
      <w:pPr>
        <w:spacing w:before="0" w:beforeAutospacing="0" w:after="0" w:afterAutospacing="0"/>
        <w:divId w:val="154232604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redirect_uri</w:t>
      </w:r>
    </w:p>
    <w:p w:rsidR="00D308F3" w:rsidRDefault="000B3073">
      <w:pPr>
        <w:spacing w:before="0" w:beforeAutospacing="0" w:after="0" w:afterAutospacing="0"/>
        <w:ind w:left="72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Redirection URI to which the response will be sent. This MUST be pre-registered with the OpenID Provider. If the Client uses the OAuth implicit grant type, the redirection URI MUST NOT use the </w:t>
      </w:r>
      <w:r>
        <w:rPr>
          <w:rStyle w:val="HTML3"/>
          <w:lang/>
        </w:rPr>
        <w:t>http</w:t>
      </w:r>
      <w:r>
        <w:rPr>
          <w:rFonts w:ascii="Verdana" w:eastAsia="Times New Roman" w:hAnsi="Verdana" w:cs="Times New Roman"/>
          <w:color w:val="000000"/>
          <w:sz w:val="24"/>
          <w:szCs w:val="24"/>
          <w:lang/>
        </w:rPr>
        <w:t xml:space="preserve"> scheme unless the Client is a native application, in which case it MAY use the </w:t>
      </w:r>
      <w:r>
        <w:rPr>
          <w:rStyle w:val="HTML3"/>
          <w:lang/>
        </w:rPr>
        <w:t>http:</w:t>
      </w:r>
      <w:r>
        <w:rPr>
          <w:rFonts w:ascii="Verdana" w:eastAsia="Times New Roman" w:hAnsi="Verdana" w:cs="Times New Roman"/>
          <w:color w:val="000000"/>
          <w:sz w:val="24"/>
          <w:szCs w:val="24"/>
          <w:lang/>
        </w:rPr>
        <w:t xml:space="preserve"> scheme with </w:t>
      </w:r>
      <w:r>
        <w:rPr>
          <w:rStyle w:val="HTML3"/>
          <w:lang/>
        </w:rPr>
        <w:t>localhost</w:t>
      </w:r>
      <w:r>
        <w:rPr>
          <w:rFonts w:ascii="Verdana" w:eastAsia="Times New Roman" w:hAnsi="Verdana" w:cs="Times New Roman"/>
          <w:color w:val="000000"/>
          <w:sz w:val="24"/>
          <w:szCs w:val="24"/>
          <w:lang/>
        </w:rPr>
        <w:t xml:space="preserve"> as the hostname. If the Client only uses the OAuth </w:t>
      </w:r>
      <w:r>
        <w:rPr>
          <w:rStyle w:val="HTML3"/>
          <w:lang/>
        </w:rPr>
        <w:t>authorization_code</w:t>
      </w:r>
      <w:r>
        <w:rPr>
          <w:rFonts w:ascii="Verdana" w:eastAsia="Times New Roman" w:hAnsi="Verdana" w:cs="Times New Roman"/>
          <w:color w:val="000000"/>
          <w:sz w:val="24"/>
          <w:szCs w:val="24"/>
          <w:lang/>
        </w:rPr>
        <w:t xml:space="preserve"> grant type, the redirection URI MAY use the </w:t>
      </w:r>
      <w:r>
        <w:rPr>
          <w:rStyle w:val="HTML3"/>
          <w:lang/>
        </w:rPr>
        <w:t>http</w:t>
      </w:r>
      <w:r>
        <w:rPr>
          <w:rFonts w:ascii="Verdana" w:eastAsia="Times New Roman" w:hAnsi="Verdana" w:cs="Times New Roman"/>
          <w:color w:val="000000"/>
          <w:sz w:val="24"/>
          <w:szCs w:val="24"/>
          <w:lang/>
        </w:rPr>
        <w:t xml:space="preserve"> scheme, provided that the Client Type is </w:t>
      </w:r>
      <w:r>
        <w:rPr>
          <w:rStyle w:val="HTML3"/>
          <w:lang/>
        </w:rPr>
        <w:t>confidential</w:t>
      </w:r>
      <w:r>
        <w:rPr>
          <w:rFonts w:ascii="Verdana" w:eastAsia="Times New Roman" w:hAnsi="Verdana" w:cs="Times New Roman"/>
          <w:color w:val="000000"/>
          <w:sz w:val="24"/>
          <w:szCs w:val="24"/>
          <w:lang/>
        </w:rPr>
        <w:t xml:space="preserve">, as defined in Section 2.1 of OAuth 2.0. </w:t>
      </w:r>
    </w:p>
    <w:p w:rsidR="00D308F3" w:rsidRDefault="000B3073">
      <w:pPr>
        <w:spacing w:before="0" w:beforeAutospacing="0" w:after="0" w:afterAutospacing="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state</w:t>
      </w:r>
      <w:proofErr w:type="gramEnd"/>
    </w:p>
    <w:p w:rsidR="00D308F3" w:rsidRDefault="000B3073" w:rsidP="00406FC2">
      <w:pPr>
        <w:spacing w:before="0" w:beforeAutospacing="0" w:after="0" w:afterAutospacing="0"/>
        <w:ind w:left="720"/>
        <w:divId w:val="154232604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RECOMMENDED.</w:t>
      </w:r>
      <w:proofErr w:type="gramEnd"/>
      <w:r>
        <w:rPr>
          <w:rFonts w:ascii="Verdana" w:eastAsia="Times New Roman" w:hAnsi="Verdana" w:cs="Times New Roman"/>
          <w:color w:val="000000"/>
          <w:sz w:val="24"/>
          <w:szCs w:val="24"/>
          <w:lang/>
        </w:rPr>
        <w:t xml:space="preserve"> Opaque value used to maintain state between the request and the callback; it can serve as a protection against </w:t>
      </w:r>
      <w:del w:id="131" w:author="Nat" w:date="2013-06-04T15:24:00Z">
        <w:r w:rsidDel="00406FC2">
          <w:rPr>
            <w:rFonts w:ascii="Verdana" w:eastAsia="Times New Roman" w:hAnsi="Verdana" w:cs="Times New Roman"/>
            <w:color w:val="000000"/>
            <w:sz w:val="24"/>
            <w:szCs w:val="24"/>
            <w:lang/>
          </w:rPr>
          <w:delText xml:space="preserve">XSRF </w:delText>
        </w:r>
      </w:del>
      <w:ins w:id="132" w:author="Nat" w:date="2013-06-04T15:24:00Z">
        <w:r w:rsidR="00406FC2">
          <w:rPr>
            <w:rFonts w:ascii="Verdana" w:hAnsi="Verdana" w:cs="Times New Roman" w:hint="eastAsia"/>
            <w:color w:val="000000"/>
            <w:sz w:val="24"/>
            <w:szCs w:val="24"/>
            <w:lang/>
          </w:rPr>
          <w:t>Cross Site Request Forgery</w:t>
        </w:r>
        <w:r w:rsidR="00406FC2">
          <w:rPr>
            <w:rFonts w:ascii="Verdana" w:eastAsia="Times New Roman" w:hAnsi="Verdana" w:cs="Times New Roman"/>
            <w:color w:val="000000"/>
            <w:sz w:val="24"/>
            <w:szCs w:val="24"/>
            <w:lang/>
          </w:rPr>
          <w:t xml:space="preserve"> </w:t>
        </w:r>
      </w:ins>
      <w:ins w:id="133" w:author="Nat" w:date="2013-06-04T15:25:00Z">
        <w:r w:rsidR="001E217D">
          <w:rPr>
            <w:rFonts w:ascii="Verdana" w:hAnsi="Verdana" w:cs="Times New Roman" w:hint="eastAsia"/>
            <w:color w:val="000000"/>
            <w:sz w:val="24"/>
            <w:szCs w:val="24"/>
            <w:lang/>
          </w:rPr>
          <w:t xml:space="preserve">(CSRF, XSRF) </w:t>
        </w:r>
      </w:ins>
      <w:r>
        <w:rPr>
          <w:rFonts w:ascii="Verdana" w:eastAsia="Times New Roman" w:hAnsi="Verdana" w:cs="Times New Roman"/>
          <w:color w:val="000000"/>
          <w:sz w:val="24"/>
          <w:szCs w:val="24"/>
          <w:lang/>
        </w:rPr>
        <w:t xml:space="preserve">attacks, among other uses.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also defines the following request parameters: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nonce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 or OPTIONAL.</w:t>
      </w:r>
      <w:proofErr w:type="gramEnd"/>
      <w:r>
        <w:rPr>
          <w:rFonts w:ascii="Verdana" w:eastAsia="Times New Roman" w:hAnsi="Verdana" w:cs="Times New Roman"/>
          <w:color w:val="000000"/>
          <w:sz w:val="24"/>
          <w:szCs w:val="24"/>
          <w:lang/>
        </w:rPr>
        <w:t xml:space="preserve"> String value used to associate a Client session with an ID Token, and to mitigate replay attacks. The value is passed through unmodified from the Authorization Request to the ID Token. Sufficient entropy MUST be present in the </w:t>
      </w:r>
      <w:r>
        <w:rPr>
          <w:rStyle w:val="HTML3"/>
          <w:lang/>
        </w:rPr>
        <w:t>nonce</w:t>
      </w:r>
      <w:r>
        <w:rPr>
          <w:rFonts w:ascii="Verdana" w:eastAsia="Times New Roman" w:hAnsi="Verdana" w:cs="Times New Roman"/>
          <w:color w:val="000000"/>
          <w:sz w:val="24"/>
          <w:szCs w:val="24"/>
          <w:lang/>
        </w:rPr>
        <w:t xml:space="preserve"> values used to prevent attackers from guessing values. Use of the nonce is REQUIRED for all requests where an ID Token is returned directly from the Authorization Endpoint. It is OPTIONAL when the ID Token is returned from the Token Endpoint.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display</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ASCII string value that specifies how the Authorization Server displays the authentication and consent user interface pages to the End-User. The defined values are: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page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SHOULD display authentication and consent UI consistent with a full User-Agent page view. If the display parameter is not specified this is the default display mode.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popup</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SHOULD display authentication and consent UI consistent with a popup User-Agent window. The popup User-Agent window SHOULD be 450 pixels wide and 500 pixels tall.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touch</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SHOULD display authentication and consent UI consistent with a device that leverages a touch interface. The Authorization Server MAY attempt to detect the touch device and further customize the interface.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wap</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SHOULD display authentication and consent UI consistent with a "feature phone" type display.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prompt</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Space delimited, case sensitive list of ASCII string values that specifies whether the Authorization Server prompts the End-User for reauthentication and consent.</w:t>
      </w:r>
      <w:proofErr w:type="gramEnd"/>
      <w:r>
        <w:rPr>
          <w:rFonts w:ascii="Verdana" w:eastAsia="Times New Roman" w:hAnsi="Verdana" w:cs="Times New Roman"/>
          <w:color w:val="000000"/>
          <w:sz w:val="24"/>
          <w:szCs w:val="24"/>
          <w:lang/>
        </w:rPr>
        <w:t xml:space="preserve"> The defined values are: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none</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MUST NOT </w:t>
      </w:r>
      <w:proofErr w:type="gramStart"/>
      <w:r>
        <w:rPr>
          <w:rFonts w:ascii="Verdana" w:eastAsia="Times New Roman" w:hAnsi="Verdana" w:cs="Times New Roman"/>
          <w:color w:val="000000"/>
          <w:sz w:val="24"/>
          <w:szCs w:val="24"/>
          <w:lang/>
        </w:rPr>
        <w:t>display</w:t>
      </w:r>
      <w:proofErr w:type="gramEnd"/>
      <w:r>
        <w:rPr>
          <w:rFonts w:ascii="Verdana" w:eastAsia="Times New Roman" w:hAnsi="Verdana" w:cs="Times New Roman"/>
          <w:color w:val="000000"/>
          <w:sz w:val="24"/>
          <w:szCs w:val="24"/>
          <w:lang/>
        </w:rPr>
        <w:t xml:space="preserve"> any authentication or consent user interface pages. An error is returned if the End-User is not already authenticated or the Client does not </w:t>
      </w:r>
      <w:ins w:id="134" w:author="Nat" w:date="2013-06-04T15:29:00Z">
        <w:r w:rsidR="001A23FD">
          <w:rPr>
            <w:rFonts w:ascii="Verdana" w:hAnsi="Verdana" w:cs="Times New Roman" w:hint="eastAsia"/>
            <w:color w:val="000000"/>
            <w:sz w:val="24"/>
            <w:szCs w:val="24"/>
            <w:lang/>
          </w:rPr>
          <w:t xml:space="preserve">fulfills the conditions for processing, such as </w:t>
        </w:r>
      </w:ins>
      <w:r>
        <w:rPr>
          <w:rFonts w:ascii="Verdana" w:eastAsia="Times New Roman" w:hAnsi="Verdana" w:cs="Times New Roman"/>
          <w:color w:val="000000"/>
          <w:sz w:val="24"/>
          <w:szCs w:val="24"/>
          <w:lang/>
        </w:rPr>
        <w:t>hav</w:t>
      </w:r>
      <w:ins w:id="135" w:author="Nat" w:date="2013-06-04T15:29:00Z">
        <w:r w:rsidR="001A23FD">
          <w:rPr>
            <w:rFonts w:ascii="Verdana" w:hAnsi="Verdana" w:cs="Times New Roman" w:hint="eastAsia"/>
            <w:color w:val="000000"/>
            <w:sz w:val="24"/>
            <w:szCs w:val="24"/>
            <w:lang/>
          </w:rPr>
          <w:t xml:space="preserve">ing </w:t>
        </w:r>
      </w:ins>
      <w:del w:id="136" w:author="Nat" w:date="2013-06-04T15:29:00Z">
        <w:r w:rsidDel="001A23FD">
          <w:rPr>
            <w:rFonts w:ascii="Verdana" w:eastAsia="Times New Roman" w:hAnsi="Verdana" w:cs="Times New Roman"/>
            <w:color w:val="000000"/>
            <w:sz w:val="24"/>
            <w:szCs w:val="24"/>
            <w:lang/>
          </w:rPr>
          <w:delText>e</w:delText>
        </w:r>
      </w:del>
      <w:ins w:id="137" w:author="Nat" w:date="2013-06-04T15:29:00Z">
        <w:r w:rsidR="001A23FD">
          <w:rPr>
            <w:rFonts w:ascii="Verdana" w:hAnsi="Verdana" w:cs="Times New Roman" w:hint="eastAsia"/>
            <w:color w:val="000000"/>
            <w:sz w:val="24"/>
            <w:szCs w:val="24"/>
            <w:lang/>
          </w:rPr>
          <w:t xml:space="preserve"> a</w:t>
        </w:r>
      </w:ins>
      <w:r>
        <w:rPr>
          <w:rFonts w:ascii="Verdana" w:eastAsia="Times New Roman" w:hAnsi="Verdana" w:cs="Times New Roman"/>
          <w:color w:val="000000"/>
          <w:sz w:val="24"/>
          <w:szCs w:val="24"/>
          <w:lang/>
        </w:rPr>
        <w:t xml:space="preserve"> pre-configured consent for the requested Claims. This can be used as a method to check for existing authentication and/or consent.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login</w:t>
      </w:r>
      <w:proofErr w:type="gramEnd"/>
    </w:p>
    <w:p w:rsidR="00D308F3" w:rsidRPr="009B0B96" w:rsidRDefault="000B3073" w:rsidP="009B0B96">
      <w:pPr>
        <w:spacing w:before="0" w:beforeAutospacing="0" w:after="0" w:afterAutospacing="0"/>
        <w:ind w:left="720"/>
        <w:divId w:val="452679695"/>
        <w:rPr>
          <w:rFonts w:ascii="Verdana" w:hAnsi="Verdana" w:cs="Times New Roman" w:hint="eastAsia"/>
          <w:color w:val="000000"/>
          <w:sz w:val="24"/>
          <w:szCs w:val="24"/>
          <w:lang/>
          <w:rPrChange w:id="138" w:author="Nat" w:date="2013-06-04T15:36:00Z">
            <w:rPr>
              <w:rFonts w:ascii="Verdana" w:eastAsia="Times New Roman" w:hAnsi="Verdana" w:cs="Times New Roman"/>
              <w:color w:val="000000"/>
              <w:sz w:val="24"/>
              <w:szCs w:val="24"/>
              <w:lang/>
            </w:rPr>
          </w:rPrChange>
        </w:rPr>
      </w:pPr>
      <w:r>
        <w:rPr>
          <w:rFonts w:ascii="Verdana" w:eastAsia="Times New Roman" w:hAnsi="Verdana" w:cs="Times New Roman"/>
          <w:color w:val="000000"/>
          <w:sz w:val="24"/>
          <w:szCs w:val="24"/>
          <w:lang/>
        </w:rPr>
        <w:t xml:space="preserve">The Authorization Server </w:t>
      </w:r>
      <w:commentRangeStart w:id="139"/>
      <w:del w:id="140" w:author="Nat" w:date="2013-06-04T15:36:00Z">
        <w:r w:rsidDel="009B0B96">
          <w:rPr>
            <w:rFonts w:ascii="Verdana" w:eastAsia="Times New Roman" w:hAnsi="Verdana" w:cs="Times New Roman"/>
            <w:color w:val="000000"/>
            <w:sz w:val="24"/>
            <w:szCs w:val="24"/>
            <w:lang/>
          </w:rPr>
          <w:delText xml:space="preserve">MUST </w:delText>
        </w:r>
      </w:del>
      <w:commentRangeEnd w:id="139"/>
      <w:ins w:id="141" w:author="Nat" w:date="2013-06-04T15:36:00Z">
        <w:r w:rsidR="009B0B96">
          <w:rPr>
            <w:rFonts w:ascii="Verdana" w:hAnsi="Verdana" w:cs="Times New Roman" w:hint="eastAsia"/>
            <w:color w:val="000000"/>
            <w:sz w:val="24"/>
            <w:szCs w:val="24"/>
            <w:lang/>
          </w:rPr>
          <w:t>SHOULD</w:t>
        </w:r>
        <w:r w:rsidR="009B0B96">
          <w:rPr>
            <w:rFonts w:ascii="Verdana" w:eastAsia="Times New Roman" w:hAnsi="Verdana" w:cs="Times New Roman"/>
            <w:color w:val="000000"/>
            <w:sz w:val="24"/>
            <w:szCs w:val="24"/>
            <w:lang/>
          </w:rPr>
          <w:t xml:space="preserve"> </w:t>
        </w:r>
      </w:ins>
      <w:r w:rsidR="009B0B96">
        <w:rPr>
          <w:rStyle w:val="a9"/>
        </w:rPr>
        <w:commentReference w:id="139"/>
      </w:r>
      <w:proofErr w:type="gramStart"/>
      <w:r>
        <w:rPr>
          <w:rFonts w:ascii="Verdana" w:eastAsia="Times New Roman" w:hAnsi="Verdana" w:cs="Times New Roman"/>
          <w:color w:val="000000"/>
          <w:sz w:val="24"/>
          <w:szCs w:val="24"/>
          <w:lang/>
        </w:rPr>
        <w:t>prompt</w:t>
      </w:r>
      <w:proofErr w:type="gramEnd"/>
      <w:r>
        <w:rPr>
          <w:rFonts w:ascii="Verdana" w:eastAsia="Times New Roman" w:hAnsi="Verdana" w:cs="Times New Roman"/>
          <w:color w:val="000000"/>
          <w:sz w:val="24"/>
          <w:szCs w:val="24"/>
          <w:lang/>
        </w:rPr>
        <w:t xml:space="preserve"> the End-User for reauthentication. </w:t>
      </w:r>
      <w:ins w:id="142" w:author="Nat" w:date="2013-06-04T15:36:00Z">
        <w:r w:rsidR="009B0B96">
          <w:rPr>
            <w:rFonts w:ascii="Verdana" w:hAnsi="Verdana" w:cs="Times New Roman" w:hint="eastAsia"/>
            <w:color w:val="000000"/>
            <w:sz w:val="24"/>
            <w:szCs w:val="24"/>
            <w:lang/>
          </w:rPr>
          <w:t xml:space="preserve">If it cannot prompt the End-User, it MUST return an error. </w:t>
        </w:r>
      </w:ins>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consent</w:t>
      </w:r>
      <w:proofErr w:type="gramEnd"/>
    </w:p>
    <w:p w:rsidR="00D308F3" w:rsidRDefault="000B3073" w:rsidP="001A23FD">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w:t>
      </w:r>
      <w:commentRangeStart w:id="143"/>
      <w:del w:id="144" w:author="Nat" w:date="2013-06-04T15:30:00Z">
        <w:r w:rsidDel="001A23FD">
          <w:rPr>
            <w:rFonts w:ascii="Verdana" w:eastAsia="Times New Roman" w:hAnsi="Verdana" w:cs="Times New Roman"/>
            <w:color w:val="000000"/>
            <w:sz w:val="24"/>
            <w:szCs w:val="24"/>
            <w:lang/>
          </w:rPr>
          <w:delText xml:space="preserve">MUST </w:delText>
        </w:r>
      </w:del>
      <w:ins w:id="145" w:author="Nat" w:date="2013-06-04T15:30:00Z">
        <w:r w:rsidR="001A23FD">
          <w:rPr>
            <w:rFonts w:ascii="Verdana" w:hAnsi="Verdana" w:cs="Times New Roman" w:hint="eastAsia"/>
            <w:color w:val="000000"/>
            <w:sz w:val="24"/>
            <w:szCs w:val="24"/>
            <w:lang/>
          </w:rPr>
          <w:t>SHOULD</w:t>
        </w:r>
        <w:commentRangeEnd w:id="143"/>
        <w:r w:rsidR="001A23FD">
          <w:rPr>
            <w:rStyle w:val="a9"/>
          </w:rPr>
          <w:commentReference w:id="143"/>
        </w:r>
        <w:r w:rsidR="001A23FD">
          <w:rPr>
            <w:rFonts w:ascii="Verdana" w:eastAsia="Times New Roman" w:hAnsi="Verdana" w:cs="Times New Roman"/>
            <w:color w:val="000000"/>
            <w:sz w:val="24"/>
            <w:szCs w:val="24"/>
            <w:lang/>
          </w:rPr>
          <w:t xml:space="preserve"> </w:t>
        </w:r>
      </w:ins>
      <w:proofErr w:type="gramStart"/>
      <w:r>
        <w:rPr>
          <w:rFonts w:ascii="Verdana" w:eastAsia="Times New Roman" w:hAnsi="Verdana" w:cs="Times New Roman"/>
          <w:color w:val="000000"/>
          <w:sz w:val="24"/>
          <w:szCs w:val="24"/>
          <w:lang/>
        </w:rPr>
        <w:t>prompt</w:t>
      </w:r>
      <w:proofErr w:type="gramEnd"/>
      <w:r>
        <w:rPr>
          <w:rFonts w:ascii="Verdana" w:eastAsia="Times New Roman" w:hAnsi="Verdana" w:cs="Times New Roman"/>
          <w:color w:val="000000"/>
          <w:sz w:val="24"/>
          <w:szCs w:val="24"/>
          <w:lang/>
        </w:rPr>
        <w:t xml:space="preserve"> the End-User for consent before returning information to the Client.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select_account</w:t>
      </w:r>
    </w:p>
    <w:p w:rsidR="00D308F3" w:rsidRPr="00103013" w:rsidRDefault="000B3073" w:rsidP="00103013">
      <w:pPr>
        <w:spacing w:before="0" w:beforeAutospacing="0" w:after="0" w:afterAutospacing="0"/>
        <w:ind w:left="720"/>
        <w:divId w:val="452679695"/>
        <w:rPr>
          <w:rFonts w:ascii="Verdana" w:hAnsi="Verdana" w:cs="Times New Roman" w:hint="eastAsia"/>
          <w:color w:val="000000"/>
          <w:sz w:val="24"/>
          <w:szCs w:val="24"/>
          <w:lang/>
          <w:rPrChange w:id="146" w:author="Nat" w:date="2013-06-04T15:37:00Z">
            <w:rPr>
              <w:rFonts w:ascii="Verdana" w:eastAsia="Times New Roman" w:hAnsi="Verdana" w:cs="Times New Roman"/>
              <w:color w:val="000000"/>
              <w:sz w:val="24"/>
              <w:szCs w:val="24"/>
              <w:lang/>
            </w:rPr>
          </w:rPrChange>
        </w:rPr>
      </w:pPr>
      <w:r>
        <w:rPr>
          <w:rFonts w:ascii="Verdana" w:eastAsia="Times New Roman" w:hAnsi="Verdana" w:cs="Times New Roman"/>
          <w:color w:val="000000"/>
          <w:sz w:val="24"/>
          <w:szCs w:val="24"/>
          <w:lang/>
        </w:rPr>
        <w:t xml:space="preserve">The Authorization Server </w:t>
      </w:r>
      <w:del w:id="147" w:author="Nat" w:date="2013-06-04T15:37:00Z">
        <w:r w:rsidDel="00103013">
          <w:rPr>
            <w:rFonts w:ascii="Verdana" w:eastAsia="Times New Roman" w:hAnsi="Verdana" w:cs="Times New Roman"/>
            <w:color w:val="000000"/>
            <w:sz w:val="24"/>
            <w:szCs w:val="24"/>
            <w:lang/>
          </w:rPr>
          <w:delText xml:space="preserve">MUST </w:delText>
        </w:r>
      </w:del>
      <w:ins w:id="148" w:author="Nat" w:date="2013-06-04T15:37:00Z">
        <w:r w:rsidR="00103013">
          <w:rPr>
            <w:rFonts w:ascii="Verdana" w:hAnsi="Verdana" w:cs="Times New Roman" w:hint="eastAsia"/>
            <w:color w:val="000000"/>
            <w:sz w:val="24"/>
            <w:szCs w:val="24"/>
            <w:lang/>
          </w:rPr>
          <w:t>SHOULD</w:t>
        </w:r>
        <w:r w:rsidR="00103013">
          <w:rPr>
            <w:rFonts w:ascii="Verdana" w:eastAsia="Times New Roman" w:hAnsi="Verdana" w:cs="Times New Roman"/>
            <w:color w:val="000000"/>
            <w:sz w:val="24"/>
            <w:szCs w:val="24"/>
            <w:lang/>
          </w:rPr>
          <w:t xml:space="preserve"> </w:t>
        </w:r>
      </w:ins>
      <w:proofErr w:type="gramStart"/>
      <w:r>
        <w:rPr>
          <w:rFonts w:ascii="Verdana" w:eastAsia="Times New Roman" w:hAnsi="Verdana" w:cs="Times New Roman"/>
          <w:color w:val="000000"/>
          <w:sz w:val="24"/>
          <w:szCs w:val="24"/>
          <w:lang/>
        </w:rPr>
        <w:t>prompt</w:t>
      </w:r>
      <w:proofErr w:type="gramEnd"/>
      <w:r>
        <w:rPr>
          <w:rFonts w:ascii="Verdana" w:eastAsia="Times New Roman" w:hAnsi="Verdana" w:cs="Times New Roman"/>
          <w:color w:val="000000"/>
          <w:sz w:val="24"/>
          <w:szCs w:val="24"/>
          <w:lang/>
        </w:rPr>
        <w:t xml:space="preserve"> the End-User to select a user account. This allows an End-User who has multiple accounts at the Authorization Server to select amongst the multiple accounts that they might have current sessions for. </w:t>
      </w:r>
      <w:ins w:id="149" w:author="Nat" w:date="2013-06-04T15:37:00Z">
        <w:r w:rsidR="00103013">
          <w:rPr>
            <w:rFonts w:ascii="Verdana" w:hAnsi="Verdana" w:cs="Times New Roman" w:hint="eastAsia"/>
            <w:color w:val="000000"/>
            <w:sz w:val="24"/>
            <w:szCs w:val="24"/>
            <w:lang/>
          </w:rPr>
          <w:t xml:space="preserve">If it cannot prompt the End-User, it MUST return an error. </w:t>
        </w:r>
      </w:ins>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prompt</w:t>
      </w:r>
      <w:r>
        <w:rPr>
          <w:rFonts w:ascii="Verdana" w:eastAsia="Times New Roman" w:hAnsi="Verdana" w:cs="Times New Roman"/>
          <w:color w:val="000000"/>
          <w:sz w:val="24"/>
          <w:szCs w:val="24"/>
          <w:lang/>
        </w:rPr>
        <w:t xml:space="preserve"> parameter can be used by the Client to make sure that the End-User is still present for the current session or to bring attention to the request. If this parameter contains </w:t>
      </w:r>
      <w:r>
        <w:rPr>
          <w:rStyle w:val="HTML3"/>
          <w:lang/>
        </w:rPr>
        <w:t>none</w:t>
      </w:r>
      <w:r>
        <w:rPr>
          <w:rFonts w:ascii="Verdana" w:eastAsia="Times New Roman" w:hAnsi="Verdana" w:cs="Times New Roman"/>
          <w:color w:val="000000"/>
          <w:sz w:val="24"/>
          <w:szCs w:val="24"/>
          <w:lang/>
        </w:rPr>
        <w:t xml:space="preserve"> with any other value, an error is returned.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max_age</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Maximum Authentication Age.</w:t>
      </w:r>
      <w:proofErr w:type="gramEnd"/>
      <w:r>
        <w:rPr>
          <w:rFonts w:ascii="Verdana" w:eastAsia="Times New Roman" w:hAnsi="Verdana" w:cs="Times New Roman"/>
          <w:color w:val="000000"/>
          <w:sz w:val="24"/>
          <w:szCs w:val="24"/>
          <w:lang/>
        </w:rPr>
        <w:t xml:space="preserve"> </w:t>
      </w:r>
      <w:commentRangeStart w:id="150"/>
      <w:proofErr w:type="gramStart"/>
      <w:r>
        <w:rPr>
          <w:rFonts w:ascii="Verdana" w:eastAsia="Times New Roman" w:hAnsi="Verdana" w:cs="Times New Roman"/>
          <w:color w:val="000000"/>
          <w:sz w:val="24"/>
          <w:szCs w:val="24"/>
          <w:lang/>
        </w:rPr>
        <w:t>Specifies that the End-User MUST be actively authenticated if the End-User was authenticated longer ago than the specified number of seconds.</w:t>
      </w:r>
      <w:commentRangeEnd w:id="150"/>
      <w:proofErr w:type="gramEnd"/>
      <w:r w:rsidR="00815CCE">
        <w:rPr>
          <w:rStyle w:val="a9"/>
        </w:rPr>
        <w:commentReference w:id="150"/>
      </w:r>
      <w:r>
        <w:rPr>
          <w:rFonts w:ascii="Verdana" w:eastAsia="Times New Roman" w:hAnsi="Verdana" w:cs="Times New Roman"/>
          <w:color w:val="000000"/>
          <w:sz w:val="24"/>
          <w:szCs w:val="24"/>
          <w:lang/>
        </w:rPr>
        <w:t xml:space="preserve"> (The </w:t>
      </w:r>
      <w:r>
        <w:rPr>
          <w:rStyle w:val="HTML3"/>
          <w:lang/>
        </w:rPr>
        <w:t>max_age</w:t>
      </w:r>
      <w:r>
        <w:rPr>
          <w:rFonts w:ascii="Verdana" w:eastAsia="Times New Roman" w:hAnsi="Verdana" w:cs="Times New Roman"/>
          <w:color w:val="000000"/>
          <w:sz w:val="24"/>
          <w:szCs w:val="24"/>
          <w:lang/>
        </w:rPr>
        <w:t xml:space="preserve"> request parameter corresponds to the OpenID 2.0 </w:t>
      </w:r>
      <w:hyperlink w:anchor="OpenID.PAPE" w:history="1">
        <w:r>
          <w:rPr>
            <w:rFonts w:ascii="Verdana" w:eastAsia="Times New Roman" w:hAnsi="Verdana" w:cs="Times New Roman"/>
            <w:b/>
            <w:bCs/>
            <w:color w:val="990000"/>
            <w:sz w:val="24"/>
            <w:szCs w:val="24"/>
            <w:lang/>
          </w:rPr>
          <w:t>PAPE (</w:t>
        </w:r>
        <w:r>
          <w:rPr>
            <w:rStyle w:val="info"/>
            <w:rFonts w:ascii="Verdana" w:eastAsia="Times New Roman" w:hAnsi="Verdana" w:cs="Times New Roman"/>
            <w:b/>
            <w:bCs/>
            <w:color w:val="990000"/>
            <w:sz w:val="24"/>
            <w:szCs w:val="24"/>
            <w:lang/>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[OpenID.PAPE] </w:t>
      </w:r>
      <w:r>
        <w:rPr>
          <w:rStyle w:val="HTML3"/>
          <w:lang/>
        </w:rPr>
        <w:t>max_auth_age</w:t>
      </w:r>
      <w:r>
        <w:rPr>
          <w:rFonts w:ascii="Verdana" w:eastAsia="Times New Roman" w:hAnsi="Verdana" w:cs="Times New Roman"/>
          <w:color w:val="000000"/>
          <w:sz w:val="24"/>
          <w:szCs w:val="24"/>
          <w:lang/>
        </w:rPr>
        <w:t xml:space="preserve"> request parameter.)</w:t>
      </w:r>
      <w:proofErr w:type="gramEnd"/>
      <w:r>
        <w:rPr>
          <w:rFonts w:ascii="Verdana" w:eastAsia="Times New Roman" w:hAnsi="Verdana" w:cs="Times New Roman"/>
          <w:color w:val="000000"/>
          <w:sz w:val="24"/>
          <w:szCs w:val="24"/>
          <w:lang/>
        </w:rPr>
        <w:t xml:space="preserve"> When </w:t>
      </w:r>
      <w:r>
        <w:rPr>
          <w:rStyle w:val="HTML3"/>
          <w:lang/>
        </w:rPr>
        <w:t>max_age</w:t>
      </w:r>
      <w:r>
        <w:rPr>
          <w:rFonts w:ascii="Verdana" w:eastAsia="Times New Roman" w:hAnsi="Verdana" w:cs="Times New Roman"/>
          <w:color w:val="000000"/>
          <w:sz w:val="24"/>
          <w:szCs w:val="24"/>
          <w:lang/>
        </w:rPr>
        <w:t xml:space="preserve"> is used, the ID Token returned MUST include an </w:t>
      </w:r>
      <w:r>
        <w:rPr>
          <w:rStyle w:val="HTML3"/>
          <w:lang/>
        </w:rPr>
        <w:t>auth_time</w:t>
      </w:r>
      <w:r>
        <w:rPr>
          <w:rFonts w:ascii="Verdana" w:eastAsia="Times New Roman" w:hAnsi="Verdana" w:cs="Times New Roman"/>
          <w:color w:val="000000"/>
          <w:sz w:val="24"/>
          <w:szCs w:val="24"/>
          <w:lang/>
        </w:rPr>
        <w:t xml:space="preserve"> Claim Value.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ui_locales</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End-User's preferred languages and scripts for the user interface, represented as a space-separated list of </w:t>
      </w:r>
      <w:hyperlink w:anchor="RFC5646" w:history="1">
        <w:r>
          <w:rPr>
            <w:rFonts w:ascii="Verdana" w:eastAsia="Times New Roman" w:hAnsi="Verdana" w:cs="Times New Roman"/>
            <w:b/>
            <w:bCs/>
            <w:color w:val="990000"/>
            <w:sz w:val="24"/>
            <w:szCs w:val="24"/>
            <w:lang/>
          </w:rPr>
          <w:t>BCP47 (</w:t>
        </w:r>
        <w:r>
          <w:rPr>
            <w:rStyle w:val="info"/>
            <w:rFonts w:ascii="Verdana" w:eastAsia="Times New Roman" w:hAnsi="Verdana" w:cs="Times New Roman"/>
            <w:b/>
            <w:bCs/>
            <w:color w:val="990000"/>
            <w:sz w:val="24"/>
            <w:szCs w:val="24"/>
            <w:lang/>
          </w:rPr>
          <w:t>Phillips, A. and M. Davis, “Tags for Identifying Languages,” September 2009.</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[RFC5646] language tag values, ordered by preference. For instance, the value "fr-CA fr en" represents a preference for French as spoken in Canada, then French (without a region designation), followed by English (without a region designation). An error SHOULD NOT result if some or all of the requested locales are not supported by the OpenID Provider.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claims_locales</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End-User's preferred languages and scripts for Claims being returned, represented as a space-separated list of </w:t>
      </w:r>
      <w:hyperlink w:anchor="RFC5646" w:history="1">
        <w:r>
          <w:rPr>
            <w:rFonts w:ascii="Verdana" w:eastAsia="Times New Roman" w:hAnsi="Verdana" w:cs="Times New Roman"/>
            <w:b/>
            <w:bCs/>
            <w:color w:val="990000"/>
            <w:sz w:val="24"/>
            <w:szCs w:val="24"/>
            <w:lang/>
          </w:rPr>
          <w:t>BCP47 (</w:t>
        </w:r>
        <w:r>
          <w:rPr>
            <w:rStyle w:val="info"/>
            <w:rFonts w:ascii="Verdana" w:eastAsia="Times New Roman" w:hAnsi="Verdana" w:cs="Times New Roman"/>
            <w:b/>
            <w:bCs/>
            <w:color w:val="990000"/>
            <w:sz w:val="24"/>
            <w:szCs w:val="24"/>
            <w:lang/>
          </w:rPr>
          <w:t>Phillips, A. and M. Davis, “Tags for Identifying Languages,” September 2009.</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[RFC5646] language tag values, ordered by preference. An error SHOULD NOT result if some or all of the requested locales are not supported by the OpenID Provider.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id_token_hint</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Previously issued ID Token passed to the Authorization Server as a hint about the End-User's current or past authenticated session with the Client. This SHOULD be present when </w:t>
      </w:r>
      <w:r>
        <w:rPr>
          <w:rStyle w:val="HTML3"/>
          <w:lang/>
        </w:rPr>
        <w:t>prompt=none</w:t>
      </w:r>
      <w:r>
        <w:rPr>
          <w:rFonts w:ascii="Verdana" w:eastAsia="Times New Roman" w:hAnsi="Verdana" w:cs="Times New Roman"/>
          <w:color w:val="000000"/>
          <w:sz w:val="24"/>
          <w:szCs w:val="24"/>
          <w:lang/>
        </w:rPr>
        <w:t xml:space="preserve"> is used. If the End-User identified by the ID Token is logged in or is logged in by the request, then the Authorization Server returns a positive response; otherwise, it SHOULD return a negative response. The Authorization Server need not be listed as an audience of the ID Token when it is used as an </w:t>
      </w:r>
      <w:r>
        <w:rPr>
          <w:rStyle w:val="HTML3"/>
          <w:lang/>
        </w:rPr>
        <w:t>id_token_hint</w:t>
      </w:r>
      <w:r>
        <w:rPr>
          <w:rFonts w:ascii="Verdana" w:eastAsia="Times New Roman" w:hAnsi="Verdana" w:cs="Times New Roman"/>
          <w:color w:val="000000"/>
          <w:sz w:val="24"/>
          <w:szCs w:val="24"/>
          <w:lang/>
        </w:rPr>
        <w:t xml:space="preserve"> value.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For a Self-Issued ID Token, the </w:t>
      </w:r>
      <w:r>
        <w:rPr>
          <w:rStyle w:val="HTML3"/>
          <w:lang/>
        </w:rPr>
        <w:t>sub</w:t>
      </w:r>
      <w:r>
        <w:rPr>
          <w:rFonts w:ascii="Verdana" w:eastAsia="Times New Roman" w:hAnsi="Verdana" w:cs="Times New Roman"/>
          <w:color w:val="000000"/>
          <w:sz w:val="24"/>
          <w:szCs w:val="24"/>
          <w:lang/>
        </w:rPr>
        <w:t xml:space="preserve"> (subject) of the signed ID Token MUST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sent as the </w:t>
      </w:r>
      <w:r>
        <w:rPr>
          <w:rStyle w:val="HTML3"/>
          <w:lang/>
        </w:rPr>
        <w:t>kid</w:t>
      </w:r>
      <w:r>
        <w:rPr>
          <w:rFonts w:ascii="Verdana" w:eastAsia="Times New Roman" w:hAnsi="Verdana" w:cs="Times New Roman"/>
          <w:color w:val="000000"/>
          <w:sz w:val="24"/>
          <w:szCs w:val="24"/>
          <w:lang/>
        </w:rPr>
        <w:t xml:space="preserve"> (Key ID) of the JWE.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login_hint</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Hint to the Authorization Server about the login identifier the End-User might use to log in (if necessary). This hint can be used by an RP if it first asks the End-User for their e-mail address (or other identifier) and then wants to pass that value as a hint to the discovered authorization service. It is RECOMMENDED that the hint value match the value used for discovery. This value MAY also be a phone number in the format specified for the </w:t>
      </w:r>
      <w:r>
        <w:rPr>
          <w:rStyle w:val="HTML3"/>
          <w:lang/>
        </w:rPr>
        <w:t>phone_number</w:t>
      </w:r>
      <w:r>
        <w:rPr>
          <w:rFonts w:ascii="Verdana" w:eastAsia="Times New Roman" w:hAnsi="Verdana" w:cs="Times New Roman"/>
          <w:color w:val="000000"/>
          <w:sz w:val="24"/>
          <w:szCs w:val="24"/>
          <w:lang/>
        </w:rPr>
        <w:t xml:space="preserve"> Claim. The use of this parameter is left to the OP's discretion.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acr_values</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Requested Authentication Context Class Reference values.</w:t>
      </w:r>
      <w:proofErr w:type="gramEnd"/>
      <w:r>
        <w:rPr>
          <w:rFonts w:ascii="Verdana" w:eastAsia="Times New Roman" w:hAnsi="Verdana" w:cs="Times New Roman"/>
          <w:color w:val="000000"/>
          <w:sz w:val="24"/>
          <w:szCs w:val="24"/>
          <w:lang/>
        </w:rPr>
        <w:t xml:space="preserve"> Space-separated string that specifies the </w:t>
      </w:r>
      <w:r>
        <w:rPr>
          <w:rStyle w:val="HTML3"/>
          <w:lang/>
        </w:rPr>
        <w:t>acr</w:t>
      </w:r>
      <w:r>
        <w:rPr>
          <w:rFonts w:ascii="Verdana" w:eastAsia="Times New Roman" w:hAnsi="Verdana" w:cs="Times New Roman"/>
          <w:color w:val="000000"/>
          <w:sz w:val="24"/>
          <w:szCs w:val="24"/>
          <w:lang/>
        </w:rPr>
        <w:t xml:space="preserve"> values that the Authorization Server MUST use for processing requests from this Client. The Authentication Context Class satisfied by the authentication performed is returned as the </w:t>
      </w:r>
      <w:r>
        <w:rPr>
          <w:rStyle w:val="HTML3"/>
          <w:lang/>
        </w:rPr>
        <w:t>acr</w:t>
      </w:r>
      <w:r>
        <w:rPr>
          <w:rFonts w:ascii="Verdana" w:eastAsia="Times New Roman" w:hAnsi="Verdana" w:cs="Times New Roman"/>
          <w:color w:val="000000"/>
          <w:sz w:val="24"/>
          <w:szCs w:val="24"/>
          <w:lang/>
        </w:rPr>
        <w:t xml:space="preserve"> Claim Value, as specified in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claims</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parameter is used to request that specific Claims be returned. The value is a JSON object, as specified in </w:t>
      </w:r>
      <w:hyperlink w:anchor="ClaimsRequest" w:history="1">
        <w:r>
          <w:rPr>
            <w:rFonts w:ascii="Verdana" w:eastAsia="Times New Roman" w:hAnsi="Verdana" w:cs="Times New Roman"/>
            <w:b/>
            <w:bCs/>
            <w:color w:val="990000"/>
            <w:sz w:val="24"/>
            <w:szCs w:val="24"/>
            <w:lang/>
          </w:rPr>
          <w:t>Section 2.6 (</w:t>
        </w:r>
        <w:r>
          <w:rPr>
            <w:rStyle w:val="info"/>
            <w:rFonts w:ascii="Verdana" w:eastAsia="Times New Roman" w:hAnsi="Verdana" w:cs="Times New Roman"/>
            <w:b/>
            <w:bCs/>
            <w:color w:val="990000"/>
            <w:sz w:val="24"/>
            <w:szCs w:val="24"/>
            <w:lang/>
          </w:rPr>
          <w:t>Claims Request</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registration</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parameter is used by the Client to provide information about itself 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lang/>
          </w:rPr>
          <w:t>Section 6.2.1 (</w:t>
        </w:r>
        <w:r>
          <w:rPr>
            <w:rStyle w:val="info"/>
            <w:rFonts w:ascii="Verdana" w:eastAsia="Times New Roman" w:hAnsi="Verdana" w:cs="Times New Roman"/>
            <w:b/>
            <w:bCs/>
            <w:color w:val="990000"/>
            <w:sz w:val="24"/>
            <w:szCs w:val="24"/>
            <w:lang/>
          </w:rPr>
          <w:t>Providing Additional Registration Information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The </w:t>
      </w:r>
      <w:r>
        <w:rPr>
          <w:rStyle w:val="HTML3"/>
          <w:lang/>
        </w:rPr>
        <w:t>registration</w:t>
      </w:r>
      <w:r>
        <w:rPr>
          <w:rFonts w:ascii="Verdana" w:eastAsia="Times New Roman" w:hAnsi="Verdana" w:cs="Times New Roman"/>
          <w:color w:val="000000"/>
          <w:sz w:val="24"/>
          <w:szCs w:val="24"/>
          <w:lang/>
        </w:rPr>
        <w:t xml:space="preserve"> parameter SHOULD NOT be used when the OP is not a Self-Issued OP.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request</w:t>
      </w:r>
      <w:proofErr w:type="gramEnd"/>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parameter enables OpenID Connect requests to be passed in a single, self-contained parameter and to be signed and optionally encrypted. The parameter value is a Request Object value, as specified in </w:t>
      </w:r>
      <w:hyperlink w:anchor="RequestObject" w:history="1">
        <w:r>
          <w:rPr>
            <w:rFonts w:ascii="Verdana" w:eastAsia="Times New Roman" w:hAnsi="Verdana" w:cs="Times New Roman"/>
            <w:b/>
            <w:bCs/>
            <w:color w:val="990000"/>
            <w:sz w:val="24"/>
            <w:szCs w:val="24"/>
            <w:lang/>
          </w:rPr>
          <w:t>Section 2.9 (</w:t>
        </w:r>
        <w:r>
          <w:rPr>
            <w:rStyle w:val="info"/>
            <w:rFonts w:ascii="Verdana" w:eastAsia="Times New Roman" w:hAnsi="Verdana" w:cs="Times New Roman"/>
            <w:b/>
            <w:bCs/>
            <w:color w:val="990000"/>
            <w:sz w:val="24"/>
            <w:szCs w:val="24"/>
            <w:lang/>
          </w:rPr>
          <w:t>Request Object</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It represents the request as a JWT whose Claims are the request parameters above. </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the </w:t>
      </w:r>
      <w:r>
        <w:rPr>
          <w:rStyle w:val="HTML3"/>
          <w:lang/>
        </w:rPr>
        <w:t>request</w:t>
      </w:r>
      <w:r>
        <w:rPr>
          <w:rFonts w:ascii="Verdana" w:eastAsia="Times New Roman" w:hAnsi="Verdana" w:cs="Times New Roman"/>
          <w:color w:val="000000"/>
          <w:sz w:val="24"/>
          <w:szCs w:val="24"/>
          <w:lang/>
        </w:rPr>
        <w:t xml:space="preserve"> parameter is used, the OpenID Connect request parameter values contained in the JWT supersede those passed using the OAuth 2.0 request syntax. Even if a </w:t>
      </w:r>
      <w:r>
        <w:rPr>
          <w:rStyle w:val="HTML3"/>
          <w:lang/>
        </w:rPr>
        <w:t>scope</w:t>
      </w:r>
      <w:r>
        <w:rPr>
          <w:rFonts w:ascii="Verdana" w:eastAsia="Times New Roman" w:hAnsi="Verdana" w:cs="Times New Roman"/>
          <w:color w:val="000000"/>
          <w:sz w:val="24"/>
          <w:szCs w:val="24"/>
          <w:lang/>
        </w:rPr>
        <w:t xml:space="preserve"> parameter is present in the Request Object value, a </w:t>
      </w:r>
      <w:r>
        <w:rPr>
          <w:rStyle w:val="HTML3"/>
          <w:lang/>
        </w:rPr>
        <w:t>scope</w:t>
      </w:r>
      <w:r>
        <w:rPr>
          <w:rFonts w:ascii="Verdana" w:eastAsia="Times New Roman" w:hAnsi="Verdana" w:cs="Times New Roman"/>
          <w:color w:val="000000"/>
          <w:sz w:val="24"/>
          <w:szCs w:val="24"/>
          <w:lang/>
        </w:rPr>
        <w:t xml:space="preserve"> parameter MUST always be passed using the OAuth 2.0 request syntax containing the </w:t>
      </w:r>
      <w:r>
        <w:rPr>
          <w:rStyle w:val="HTML3"/>
          <w:lang/>
        </w:rPr>
        <w:t>openid</w:t>
      </w:r>
      <w:r>
        <w:rPr>
          <w:rFonts w:ascii="Verdana" w:eastAsia="Times New Roman" w:hAnsi="Verdana" w:cs="Times New Roman"/>
          <w:color w:val="000000"/>
          <w:sz w:val="24"/>
          <w:szCs w:val="24"/>
          <w:lang/>
        </w:rPr>
        <w:t xml:space="preserve"> scope value to indicate to the underlying OAuth 2.0 logic that this is an OpenID Connect request. </w:t>
      </w:r>
    </w:p>
    <w:p w:rsidR="00D308F3" w:rsidRDefault="000B3073">
      <w:pPr>
        <w:spacing w:before="0" w:beforeAutospacing="0" w:after="0" w:afterAutospacing="0"/>
        <w:divId w:val="4526796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request_uri</w:t>
      </w:r>
    </w:p>
    <w:p w:rsidR="00D308F3" w:rsidRDefault="000B3073">
      <w:pPr>
        <w:spacing w:before="0" w:beforeAutospacing="0" w:after="0" w:afterAutospacing="0"/>
        <w:ind w:left="720"/>
        <w:divId w:val="45267969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parameter enables OpenID Connect requests to be passed by reference, rather than by value. The </w:t>
      </w:r>
      <w:r>
        <w:rPr>
          <w:rStyle w:val="HTML3"/>
          <w:lang/>
        </w:rPr>
        <w:t>request_uri</w:t>
      </w:r>
      <w:r>
        <w:rPr>
          <w:rFonts w:ascii="Verdana" w:eastAsia="Times New Roman" w:hAnsi="Verdana" w:cs="Times New Roman"/>
          <w:color w:val="000000"/>
          <w:sz w:val="24"/>
          <w:szCs w:val="24"/>
          <w:lang/>
        </w:rPr>
        <w:t xml:space="preserve"> value is a URL using the </w:t>
      </w:r>
      <w:r>
        <w:rPr>
          <w:rStyle w:val="HTML3"/>
          <w:lang/>
        </w:rPr>
        <w:t>https</w:t>
      </w:r>
      <w:r>
        <w:rPr>
          <w:rFonts w:ascii="Verdana" w:eastAsia="Times New Roman" w:hAnsi="Verdana" w:cs="Times New Roman"/>
          <w:color w:val="000000"/>
          <w:sz w:val="24"/>
          <w:szCs w:val="24"/>
          <w:lang/>
        </w:rPr>
        <w:t xml:space="preserve"> scheme referencing a resource containing a Request Object value, which is a JWT containing the request parameters. This parameter is used identically to the </w:t>
      </w:r>
      <w:r>
        <w:rPr>
          <w:rStyle w:val="HTML3"/>
          <w:lang/>
        </w:rPr>
        <w:t>request</w:t>
      </w:r>
      <w:r>
        <w:rPr>
          <w:rFonts w:ascii="Verdana" w:eastAsia="Times New Roman" w:hAnsi="Verdana" w:cs="Times New Roman"/>
          <w:color w:val="000000"/>
          <w:sz w:val="24"/>
          <w:szCs w:val="24"/>
          <w:lang/>
        </w:rPr>
        <w:t xml:space="preserve"> parameter, other than that the Request Object value is retrieved from the specified URL, rather than passed by value. See </w:t>
      </w:r>
      <w:hyperlink w:anchor="RequestUriParameter" w:history="1">
        <w:r>
          <w:rPr>
            <w:rFonts w:ascii="Verdana" w:eastAsia="Times New Roman" w:hAnsi="Verdana" w:cs="Times New Roman"/>
            <w:b/>
            <w:bCs/>
            <w:color w:val="990000"/>
            <w:sz w:val="24"/>
            <w:szCs w:val="24"/>
            <w:lang/>
          </w:rPr>
          <w:t>Section 2.10 (</w:t>
        </w:r>
        <w:r>
          <w:rPr>
            <w:rStyle w:val="info"/>
            <w:rFonts w:ascii="Verdana" w:eastAsia="Times New Roman" w:hAnsi="Verdana" w:cs="Times New Roman"/>
            <w:b/>
            <w:bCs/>
            <w:color w:val="990000"/>
            <w:sz w:val="24"/>
            <w:szCs w:val="24"/>
            <w:lang/>
          </w:rPr>
          <w:t>Using the "request_uri" Parameter</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for more information on using the </w:t>
      </w:r>
      <w:r>
        <w:rPr>
          <w:rStyle w:val="HTML3"/>
          <w:lang/>
        </w:rPr>
        <w:t>request_uri</w:t>
      </w:r>
      <w:r>
        <w:rPr>
          <w:rFonts w:ascii="Verdana" w:eastAsia="Times New Roman" w:hAnsi="Verdana" w:cs="Times New Roman"/>
          <w:color w:val="000000"/>
          <w:sz w:val="24"/>
          <w:szCs w:val="24"/>
          <w:lang/>
        </w:rPr>
        <w:t xml:space="preserve"> parameter.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51" w:name="AuthzResponse"/>
      <w:bookmarkEnd w:id="151"/>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52" w:name="rfc.section.2.1.2"/>
      <w:bookmarkEnd w:id="152"/>
      <w:r>
        <w:rPr>
          <w:rFonts w:eastAsia="Times New Roman" w:cs="Times New Roman"/>
          <w:lang/>
        </w:rPr>
        <w:t>2.1.2.</w:t>
      </w:r>
      <w:proofErr w:type="gramStart"/>
      <w:r>
        <w:rPr>
          <w:rFonts w:eastAsia="Times New Roman" w:cs="Times New Roman"/>
          <w:lang/>
        </w:rPr>
        <w:t>  Authorization</w:t>
      </w:r>
      <w:proofErr w:type="gramEnd"/>
      <w:r>
        <w:rPr>
          <w:rFonts w:eastAsia="Times New Roman" w:cs="Times New Roman"/>
          <w:lang/>
        </w:rPr>
        <w:t xml:space="preserve"> Response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Authorization Response is a message returned from the OP's Authorization Endpoint in response to the Authorization Request by the RP.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only describes </w:t>
      </w:r>
      <w:hyperlink w:anchor="RFC6750" w:history="1">
        <w:r>
          <w:rPr>
            <w:rStyle w:val="a3"/>
            <w:rFonts w:ascii="Verdana" w:hAnsi="Verdana"/>
            <w:sz w:val="24"/>
            <w:szCs w:val="24"/>
            <w:u w:val="none"/>
            <w:lang/>
          </w:rPr>
          <w:t>OAuth 2.0 Bearer Token Usage (</w:t>
        </w:r>
        <w:r>
          <w:rPr>
            <w:rStyle w:val="info"/>
            <w:rFonts w:ascii="Verdana" w:hAnsi="Verdana"/>
            <w:b/>
            <w:bCs/>
            <w:color w:val="990000"/>
            <w:sz w:val="24"/>
            <w:szCs w:val="24"/>
            <w:lang/>
          </w:rPr>
          <w:t>Jones, M. and D. Hardt, “The OAuth 2.0 Authorization Framework: Bearer Token Usage,” October 2012.</w:t>
        </w:r>
        <w:r>
          <w:rPr>
            <w:rStyle w:val="a3"/>
            <w:rFonts w:ascii="Verdana" w:hAnsi="Verdana"/>
            <w:sz w:val="24"/>
            <w:szCs w:val="24"/>
            <w:u w:val="none"/>
            <w:lang/>
          </w:rPr>
          <w:t>)</w:t>
        </w:r>
      </w:hyperlink>
      <w:r>
        <w:rPr>
          <w:rFonts w:ascii="Verdana" w:hAnsi="Verdana"/>
          <w:color w:val="000000"/>
          <w:sz w:val="24"/>
          <w:szCs w:val="24"/>
          <w:lang/>
        </w:rPr>
        <w:t xml:space="preserve"> [RFC6750]. The OAuth 2.0 response parameter </w:t>
      </w:r>
      <w:r>
        <w:rPr>
          <w:rStyle w:val="HTML3"/>
          <w:lang/>
        </w:rPr>
        <w:t>token_type</w:t>
      </w:r>
      <w:r>
        <w:rPr>
          <w:rFonts w:ascii="Verdana" w:hAnsi="Verdana"/>
          <w:color w:val="000000"/>
          <w:sz w:val="24"/>
          <w:szCs w:val="24"/>
          <w:lang/>
        </w:rPr>
        <w:t xml:space="preserve"> MUST be set to </w:t>
      </w:r>
      <w:r>
        <w:rPr>
          <w:rStyle w:val="HTML3"/>
          <w:lang/>
        </w:rPr>
        <w:t>Bearer</w:t>
      </w:r>
      <w:r>
        <w:rPr>
          <w:rFonts w:ascii="Verdana" w:hAnsi="Verdana"/>
          <w:color w:val="000000"/>
          <w:sz w:val="24"/>
          <w:szCs w:val="24"/>
          <w:lang/>
        </w:rPr>
        <w:t xml:space="preserve"> unless another Token Type has been negotiated with the Client.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the </w:t>
      </w:r>
      <w:r>
        <w:rPr>
          <w:rStyle w:val="HTML3"/>
          <w:lang/>
        </w:rPr>
        <w:t>response_type</w:t>
      </w:r>
      <w:r>
        <w:rPr>
          <w:rFonts w:ascii="Verdana" w:hAnsi="Verdana"/>
          <w:color w:val="000000"/>
          <w:sz w:val="24"/>
          <w:szCs w:val="24"/>
          <w:lang/>
        </w:rPr>
        <w:t xml:space="preserve"> in the request is </w:t>
      </w:r>
      <w:r>
        <w:rPr>
          <w:rStyle w:val="HTML3"/>
          <w:lang/>
        </w:rPr>
        <w:t>code</w:t>
      </w:r>
      <w:r>
        <w:rPr>
          <w:rFonts w:ascii="Verdana" w:hAnsi="Verdana"/>
          <w:color w:val="000000"/>
          <w:sz w:val="24"/>
          <w:szCs w:val="24"/>
          <w:lang/>
        </w:rPr>
        <w:t xml:space="preserve">, the Authorization Response MUST return the parameters defined in Section 4.1.2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
    <w:p w:rsidR="00D308F3" w:rsidRDefault="000B3073" w:rsidP="0066221E">
      <w:pPr>
        <w:pStyle w:val="Web"/>
        <w:divId w:val="1259220216"/>
        <w:rPr>
          <w:rFonts w:ascii="Verdana" w:hAnsi="Verdana"/>
          <w:color w:val="000000"/>
          <w:sz w:val="24"/>
          <w:szCs w:val="24"/>
          <w:lang/>
        </w:rPr>
      </w:pPr>
      <w:r>
        <w:rPr>
          <w:rFonts w:ascii="Verdana" w:hAnsi="Verdana"/>
          <w:color w:val="000000"/>
          <w:sz w:val="24"/>
          <w:szCs w:val="24"/>
          <w:lang/>
        </w:rPr>
        <w:t xml:space="preserve">When the </w:t>
      </w:r>
      <w:r>
        <w:rPr>
          <w:rStyle w:val="HTML3"/>
          <w:lang/>
        </w:rPr>
        <w:t>response_type</w:t>
      </w:r>
      <w:r>
        <w:rPr>
          <w:rFonts w:ascii="Verdana" w:hAnsi="Verdana"/>
          <w:color w:val="000000"/>
          <w:sz w:val="24"/>
          <w:szCs w:val="24"/>
          <w:lang/>
        </w:rPr>
        <w:t xml:space="preserve"> includes other values, they MUST be returned as defined by their registration. The </w:t>
      </w:r>
      <w:r>
        <w:rPr>
          <w:rStyle w:val="HTML3"/>
          <w:lang/>
        </w:rPr>
        <w:t>id_token</w:t>
      </w:r>
      <w:proofErr w:type="gramStart"/>
      <w:ins w:id="153" w:author="Nat" w:date="2013-06-04T17:15:00Z">
        <w:r w:rsidR="0066221E">
          <w:rPr>
            <w:rFonts w:ascii="Verdana" w:hAnsi="Verdana" w:hint="eastAsia"/>
            <w:color w:val="000000"/>
            <w:sz w:val="24"/>
            <w:szCs w:val="24"/>
            <w:lang/>
          </w:rPr>
          <w:t>,</w:t>
        </w:r>
      </w:ins>
      <w:proofErr w:type="gramEnd"/>
      <w:del w:id="154" w:author="Nat" w:date="2013-06-04T17:15:00Z">
        <w:r w:rsidDel="0066221E">
          <w:rPr>
            <w:rFonts w:ascii="Verdana" w:hAnsi="Verdana"/>
            <w:color w:val="000000"/>
            <w:sz w:val="24"/>
            <w:szCs w:val="24"/>
            <w:lang/>
          </w:rPr>
          <w:delText xml:space="preserve"> and </w:delText>
        </w:r>
      </w:del>
      <w:r>
        <w:rPr>
          <w:rStyle w:val="HTML3"/>
          <w:lang/>
        </w:rPr>
        <w:t>token id_token</w:t>
      </w:r>
      <w:ins w:id="155" w:author="Nat" w:date="2013-06-04T17:15:00Z">
        <w:r w:rsidR="0066221E">
          <w:rPr>
            <w:rStyle w:val="HTML3"/>
            <w:rFonts w:hint="eastAsia"/>
            <w:lang/>
          </w:rPr>
          <w:t xml:space="preserve">, </w:t>
        </w:r>
        <w:r w:rsidR="0066221E" w:rsidRPr="0066221E">
          <w:rPr>
            <w:rStyle w:val="HTML3"/>
            <w:rFonts w:asciiTheme="majorHAnsi" w:hAnsiTheme="majorHAnsi" w:cstheme="majorHAnsi"/>
            <w:lang/>
            <w:rPrChange w:id="156" w:author="Nat" w:date="2013-06-04T17:15:00Z">
              <w:rPr>
                <w:rStyle w:val="HTML3"/>
                <w:rFonts w:hint="eastAsia"/>
                <w:lang/>
              </w:rPr>
            </w:rPrChange>
          </w:rPr>
          <w:t>and</w:t>
        </w:r>
        <w:r w:rsidR="0066221E">
          <w:rPr>
            <w:rStyle w:val="HTML3"/>
            <w:rFonts w:hint="eastAsia"/>
            <w:lang/>
          </w:rPr>
          <w:t xml:space="preserve"> code token idtoken</w:t>
        </w:r>
      </w:ins>
      <w:r>
        <w:rPr>
          <w:rFonts w:ascii="Verdana" w:hAnsi="Verdana"/>
          <w:color w:val="000000"/>
          <w:sz w:val="24"/>
          <w:szCs w:val="24"/>
          <w:lang/>
        </w:rPr>
        <w:t xml:space="preserve"> response types are defined in </w:t>
      </w:r>
      <w:hyperlink w:anchor="OAuth.Responses" w:history="1">
        <w:r>
          <w:rPr>
            <w:rStyle w:val="a3"/>
            <w:rFonts w:ascii="Verdana" w:hAnsi="Verdana"/>
            <w:sz w:val="24"/>
            <w:szCs w:val="24"/>
            <w:u w:val="none"/>
            <w:lang/>
          </w:rPr>
          <w:t>OAuth 2.0 Multiple Response Type Encoding Practices (</w:t>
        </w:r>
        <w:r>
          <w:rPr>
            <w:rStyle w:val="info"/>
            <w:rFonts w:ascii="Verdana" w:hAnsi="Verdana"/>
            <w:b/>
            <w:bCs/>
            <w:color w:val="990000"/>
            <w:sz w:val="24"/>
            <w:szCs w:val="24"/>
            <w:lang/>
          </w:rPr>
          <w:t>de Medeiros, B., Scurtescu, M., and P. Tarjan, “OAuth 2.0 Multiple Response Type Encoding Practices,” June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[OAuth.Responses].</w:t>
      </w:r>
      <w:proofErr w:type="gramEnd"/>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57" w:name="id_token"/>
      <w:bookmarkEnd w:id="15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58" w:name="rfc.section.2.1.2.1"/>
      <w:bookmarkEnd w:id="158"/>
      <w:r>
        <w:rPr>
          <w:rFonts w:eastAsia="Times New Roman" w:cs="Times New Roman"/>
          <w:lang/>
        </w:rPr>
        <w:t>2.1.2.1.</w:t>
      </w:r>
      <w:proofErr w:type="gramStart"/>
      <w:r>
        <w:rPr>
          <w:rFonts w:eastAsia="Times New Roman" w:cs="Times New Roman"/>
          <w:lang/>
        </w:rPr>
        <w:t>  ID</w:t>
      </w:r>
      <w:proofErr w:type="gramEnd"/>
      <w:r>
        <w:rPr>
          <w:rFonts w:eastAsia="Times New Roman" w:cs="Times New Roman"/>
          <w:lang/>
        </w:rPr>
        <w:t xml:space="preserve"> Token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ID Token is a security token that contains Claims about the authentication event and other requested Claims. The ID Token is represented as a </w:t>
      </w:r>
      <w:hyperlink w:anchor="JWT" w:history="1">
        <w:r>
          <w:rPr>
            <w:rStyle w:val="a3"/>
            <w:rFonts w:ascii="Verdana" w:hAnsi="Verdana"/>
            <w:sz w:val="24"/>
            <w:szCs w:val="24"/>
            <w:u w:val="none"/>
            <w:lang/>
          </w:rPr>
          <w:t>JSON Web Token (JWT)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[JWT].</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ID Token is used to manage the authentication event and user identifier and is scoped to a particular Client via the </w:t>
      </w:r>
      <w:r>
        <w:rPr>
          <w:rStyle w:val="HTML3"/>
          <w:lang/>
        </w:rPr>
        <w:t>aud</w:t>
      </w:r>
      <w:r>
        <w:rPr>
          <w:rFonts w:ascii="Verdana" w:hAnsi="Verdana"/>
          <w:color w:val="000000"/>
          <w:sz w:val="24"/>
          <w:szCs w:val="24"/>
          <w:lang/>
        </w:rPr>
        <w:t xml:space="preserve"> (audience) and </w:t>
      </w:r>
      <w:r>
        <w:rPr>
          <w:rStyle w:val="HTML3"/>
          <w:lang/>
        </w:rPr>
        <w:t>nonce</w:t>
      </w:r>
      <w:r>
        <w:rPr>
          <w:rFonts w:ascii="Verdana" w:hAnsi="Verdana"/>
          <w:color w:val="000000"/>
          <w:sz w:val="24"/>
          <w:szCs w:val="24"/>
          <w:lang/>
        </w:rPr>
        <w:t xml:space="preserve">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following Claims are used within the </w:t>
      </w:r>
      <w:commentRangeStart w:id="159"/>
      <w:r>
        <w:rPr>
          <w:rFonts w:ascii="Verdana" w:hAnsi="Verdana"/>
          <w:color w:val="000000"/>
          <w:sz w:val="24"/>
          <w:szCs w:val="24"/>
          <w:lang/>
        </w:rPr>
        <w:t>ID Token</w:t>
      </w:r>
      <w:commentRangeEnd w:id="159"/>
      <w:r w:rsidR="001B7BD1">
        <w:rPr>
          <w:rStyle w:val="a9"/>
          <w:rFonts w:cstheme="minorBidi"/>
        </w:rPr>
        <w:commentReference w:id="159"/>
      </w:r>
      <w:r>
        <w:rPr>
          <w:rFonts w:ascii="Verdana" w:hAnsi="Verdana"/>
          <w:color w:val="000000"/>
          <w:sz w:val="24"/>
          <w:szCs w:val="24"/>
          <w:lang/>
        </w:rPr>
        <w:t xml:space="preserve">: </w:t>
      </w:r>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iss</w:t>
      </w:r>
      <w:proofErr w:type="gramEnd"/>
    </w:p>
    <w:p w:rsidR="00D308F3" w:rsidRPr="00BA0137" w:rsidRDefault="000B3073" w:rsidP="00E04DC4">
      <w:pPr>
        <w:spacing w:before="0" w:beforeAutospacing="0" w:after="0" w:afterAutospacing="0"/>
        <w:ind w:left="720"/>
        <w:divId w:val="975648237"/>
        <w:rPr>
          <w:rFonts w:ascii="Verdana" w:hAnsi="Verdana" w:cs="Times New Roman"/>
          <w:color w:val="000000"/>
          <w:sz w:val="24"/>
          <w:szCs w:val="24"/>
          <w:lang/>
          <w:rPrChange w:id="160" w:author="Nat" w:date="2013-06-04T17:22: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Issuer Identifier for the Issuer of the response.</w:t>
      </w:r>
      <w:proofErr w:type="gramEnd"/>
      <w:r>
        <w:rPr>
          <w:rFonts w:ascii="Verdana" w:eastAsia="Times New Roman" w:hAnsi="Verdana" w:cs="Times New Roman"/>
          <w:color w:val="000000"/>
          <w:sz w:val="24"/>
          <w:szCs w:val="24"/>
          <w:lang/>
        </w:rPr>
        <w:t xml:space="preserve"> </w:t>
      </w:r>
      <w:proofErr w:type="gramStart"/>
      <w:ins w:id="161" w:author="Nat" w:date="2013-06-04T17:22:00Z">
        <w:r w:rsidR="00BA0137" w:rsidRPr="00BA0137">
          <w:rPr>
            <w:rFonts w:ascii="Verdana" w:eastAsia="Times New Roman" w:hAnsi="Verdana" w:cs="Times New Roman" w:hint="eastAsia"/>
            <w:color w:val="000000"/>
            <w:sz w:val="24"/>
            <w:szCs w:val="24"/>
            <w:lang/>
          </w:rPr>
          <w:t>JSON St</w:t>
        </w:r>
        <w:r w:rsidR="00BA0137">
          <w:rPr>
            <w:rFonts w:ascii="Verdana" w:eastAsia="Times New Roman" w:hAnsi="Verdana" w:cs="Times New Roman" w:hint="eastAsia"/>
            <w:color w:val="000000"/>
            <w:sz w:val="24"/>
            <w:szCs w:val="24"/>
            <w:lang/>
          </w:rPr>
          <w:t>ring</w:t>
        </w:r>
        <w:r w:rsidR="00BA0137">
          <w:rPr>
            <w:rFonts w:ascii="Verdana" w:hAnsi="Verdana" w:cs="Times New Roman" w:hint="eastAsia"/>
            <w:color w:val="000000"/>
            <w:sz w:val="24"/>
            <w:szCs w:val="24"/>
            <w:lang/>
          </w:rPr>
          <w:t>.</w:t>
        </w:r>
        <w:proofErr w:type="gramEnd"/>
        <w:r w:rsidR="00BA0137">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sub</w:t>
      </w:r>
      <w:proofErr w:type="gramEnd"/>
    </w:p>
    <w:p w:rsidR="00D308F3" w:rsidRPr="00BA0137" w:rsidRDefault="000B3073" w:rsidP="00E04DC4">
      <w:pPr>
        <w:spacing w:before="0" w:beforeAutospacing="0" w:after="0" w:afterAutospacing="0"/>
        <w:ind w:left="720"/>
        <w:divId w:val="975648237"/>
        <w:rPr>
          <w:rFonts w:ascii="Verdana" w:hAnsi="Verdana" w:cs="Times New Roman" w:hint="eastAsia"/>
          <w:color w:val="000000"/>
          <w:sz w:val="24"/>
          <w:szCs w:val="24"/>
          <w:lang/>
          <w:rPrChange w:id="162" w:author="Nat" w:date="2013-06-04T17:22: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Subject identifier.</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A locally unique and never reassigned identifier within the Issuer for the End-User, which is intended to be consumed by the Client.</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e.g. </w:t>
      </w:r>
      <w:r>
        <w:rPr>
          <w:rStyle w:val="HTML3"/>
          <w:lang/>
        </w:rPr>
        <w:t>24400320</w:t>
      </w:r>
      <w:r>
        <w:rPr>
          <w:rFonts w:ascii="Verdana" w:eastAsia="Times New Roman" w:hAnsi="Verdana" w:cs="Times New Roman"/>
          <w:color w:val="000000"/>
          <w:sz w:val="24"/>
          <w:szCs w:val="24"/>
          <w:lang/>
        </w:rPr>
        <w:t xml:space="preserve"> or </w:t>
      </w:r>
      <w:r>
        <w:rPr>
          <w:rStyle w:val="HTML3"/>
          <w:lang/>
        </w:rPr>
        <w:t>AItOawmwtWwcT0k51BayewNvutrJUqsvl6qs7A4</w:t>
      </w:r>
      <w:r>
        <w:rPr>
          <w:rFonts w:ascii="Verdana" w:eastAsia="Times New Roman" w:hAnsi="Verdana" w:cs="Times New Roman"/>
          <w:color w:val="000000"/>
          <w:sz w:val="24"/>
          <w:szCs w:val="24"/>
          <w:lang/>
        </w:rPr>
        <w:t>.</w:t>
      </w:r>
      <w:proofErr w:type="gramEnd"/>
      <w:r>
        <w:rPr>
          <w:rFonts w:ascii="Verdana" w:eastAsia="Times New Roman" w:hAnsi="Verdana" w:cs="Times New Roman"/>
          <w:color w:val="000000"/>
          <w:sz w:val="24"/>
          <w:szCs w:val="24"/>
          <w:lang/>
        </w:rPr>
        <w:t xml:space="preserve"> It MUST NOT exceed 255 ASCII characters in length. </w:t>
      </w:r>
      <w:proofErr w:type="gramStart"/>
      <w:ins w:id="163" w:author="Nat" w:date="2013-06-04T17:22:00Z">
        <w:r w:rsidR="00BA0137">
          <w:rPr>
            <w:rFonts w:ascii="Verdana" w:hAnsi="Verdana" w:cs="Times New Roman" w:hint="eastAsia"/>
            <w:color w:val="000000"/>
            <w:sz w:val="24"/>
            <w:szCs w:val="24"/>
            <w:lang/>
          </w:rPr>
          <w:t>JSON String.</w:t>
        </w:r>
        <w:proofErr w:type="gramEnd"/>
        <w:r w:rsidR="00BA0137">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aud</w:t>
      </w:r>
      <w:proofErr w:type="gramEnd"/>
    </w:p>
    <w:p w:rsidR="00D308F3" w:rsidRPr="00BA0137" w:rsidRDefault="000B3073" w:rsidP="00E04DC4">
      <w:pPr>
        <w:spacing w:before="0" w:beforeAutospacing="0" w:after="0" w:afterAutospacing="0"/>
        <w:ind w:left="720"/>
        <w:divId w:val="975648237"/>
        <w:rPr>
          <w:rFonts w:ascii="Verdana" w:hAnsi="Verdana" w:cs="Times New Roman" w:hint="eastAsia"/>
          <w:color w:val="000000"/>
          <w:sz w:val="24"/>
          <w:szCs w:val="24"/>
          <w:lang/>
          <w:rPrChange w:id="164" w:author="Nat" w:date="2013-06-04T17:23: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commentRangeStart w:id="165"/>
      <w:proofErr w:type="gramStart"/>
      <w:r>
        <w:rPr>
          <w:rFonts w:ascii="Verdana" w:eastAsia="Times New Roman" w:hAnsi="Verdana" w:cs="Times New Roman"/>
          <w:color w:val="000000"/>
          <w:sz w:val="24"/>
          <w:szCs w:val="24"/>
          <w:lang/>
        </w:rPr>
        <w:t>Audience(s) that this ID Token is intended for.</w:t>
      </w:r>
      <w:proofErr w:type="gramEnd"/>
      <w:r>
        <w:rPr>
          <w:rFonts w:ascii="Verdana" w:eastAsia="Times New Roman" w:hAnsi="Verdana" w:cs="Times New Roman"/>
          <w:color w:val="000000"/>
          <w:sz w:val="24"/>
          <w:szCs w:val="24"/>
          <w:lang/>
        </w:rPr>
        <w:t xml:space="preserve"> It MUST contain the OAuth 2.0 </w:t>
      </w:r>
      <w:r>
        <w:rPr>
          <w:rStyle w:val="HTML3"/>
          <w:lang/>
        </w:rPr>
        <w:t>client_id</w:t>
      </w:r>
      <w:r>
        <w:rPr>
          <w:rFonts w:ascii="Verdana" w:eastAsia="Times New Roman" w:hAnsi="Verdana" w:cs="Times New Roman"/>
          <w:color w:val="000000"/>
          <w:sz w:val="24"/>
          <w:szCs w:val="24"/>
          <w:lang/>
        </w:rPr>
        <w:t xml:space="preserve"> of the Relying Party as an audience value. It MAY also contain identifiers for other audiences.</w:t>
      </w:r>
      <w:commentRangeEnd w:id="165"/>
      <w:r w:rsidR="001B7BD1">
        <w:rPr>
          <w:rStyle w:val="a9"/>
        </w:rPr>
        <w:commentReference w:id="165"/>
      </w:r>
      <w:r>
        <w:rPr>
          <w:rFonts w:ascii="Verdana" w:eastAsia="Times New Roman" w:hAnsi="Verdana" w:cs="Times New Roman"/>
          <w:color w:val="000000"/>
          <w:sz w:val="24"/>
          <w:szCs w:val="24"/>
          <w:lang/>
        </w:rPr>
        <w:t xml:space="preserve"> </w:t>
      </w:r>
      <w:proofErr w:type="gramStart"/>
      <w:ins w:id="166" w:author="Nat" w:date="2013-06-04T17:23:00Z">
        <w:r w:rsidR="00BA0137">
          <w:rPr>
            <w:rFonts w:ascii="Verdana" w:hAnsi="Verdana" w:cs="Times New Roman" w:hint="eastAsia"/>
            <w:color w:val="000000"/>
            <w:sz w:val="24"/>
            <w:szCs w:val="24"/>
            <w:lang/>
          </w:rPr>
          <w:t>JSON String or array of strings.</w:t>
        </w:r>
        <w:proofErr w:type="gramEnd"/>
        <w:r w:rsidR="00BA0137">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exp</w:t>
      </w:r>
      <w:proofErr w:type="gramEnd"/>
    </w:p>
    <w:p w:rsidR="00D308F3" w:rsidRPr="00BA0137" w:rsidRDefault="000B3073" w:rsidP="00E04DC4">
      <w:pPr>
        <w:spacing w:before="0" w:beforeAutospacing="0" w:after="0" w:afterAutospacing="0"/>
        <w:ind w:left="720"/>
        <w:divId w:val="975648237"/>
        <w:rPr>
          <w:rFonts w:ascii="Verdana" w:hAnsi="Verdana" w:cs="Times New Roman" w:hint="eastAsia"/>
          <w:color w:val="000000"/>
          <w:sz w:val="24"/>
          <w:szCs w:val="24"/>
          <w:lang/>
          <w:rPrChange w:id="167" w:author="Nat" w:date="2013-06-04T17:23: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Expiration time on or after which the ID Token MUST NOT be accepted for processing. The processing of this parameter requires that the current date/time MUST be before the expiration date/time listed in the value. Implementers MAY provide for some small leeway, usually no more than a few minutes, to account for clock skew. The time is represented as the number of seconds from 1970-01-01T0:0:0Z as measured in UTC until the date/time. See </w:t>
      </w:r>
      <w:hyperlink w:anchor="RFC3339" w:history="1">
        <w:r>
          <w:rPr>
            <w:rFonts w:ascii="Verdana" w:eastAsia="Times New Roman" w:hAnsi="Verdana" w:cs="Times New Roman"/>
            <w:b/>
            <w:bCs/>
            <w:color w:val="990000"/>
            <w:sz w:val="24"/>
            <w:szCs w:val="24"/>
            <w:lang/>
          </w:rPr>
          <w:t>RFC 3339 (</w:t>
        </w:r>
        <w:r>
          <w:rPr>
            <w:rStyle w:val="info"/>
            <w:rFonts w:ascii="Verdana" w:eastAsia="Times New Roman" w:hAnsi="Verdana" w:cs="Times New Roman"/>
            <w:b/>
            <w:bCs/>
            <w:color w:val="990000"/>
            <w:sz w:val="24"/>
            <w:szCs w:val="24"/>
            <w:lang/>
          </w:rPr>
          <w:t>Klyne, G., Ed. and C. Newman, “Date and Time on the Internet: Timestamps,” July 2002.</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[RFC3339] for details regarding date/times in general and UTC in particular.</w:t>
      </w:r>
      <w:proofErr w:type="gramEnd"/>
      <w:r>
        <w:rPr>
          <w:rFonts w:ascii="Verdana" w:eastAsia="Times New Roman" w:hAnsi="Verdana" w:cs="Times New Roman"/>
          <w:color w:val="000000"/>
          <w:sz w:val="24"/>
          <w:szCs w:val="24"/>
          <w:lang/>
        </w:rPr>
        <w:t xml:space="preserve"> </w:t>
      </w:r>
      <w:proofErr w:type="gramStart"/>
      <w:ins w:id="168" w:author="Nat" w:date="2013-06-04T17:23:00Z">
        <w:r w:rsidR="00BA0137">
          <w:rPr>
            <w:rFonts w:ascii="Verdana" w:hAnsi="Verdana" w:cs="Times New Roman" w:hint="eastAsia"/>
            <w:color w:val="000000"/>
            <w:sz w:val="24"/>
            <w:szCs w:val="24"/>
            <w:lang/>
          </w:rPr>
          <w:t>JSON number.</w:t>
        </w:r>
        <w:proofErr w:type="gramEnd"/>
        <w:r w:rsidR="00BA0137">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iat</w:t>
      </w:r>
      <w:proofErr w:type="gramEnd"/>
    </w:p>
    <w:p w:rsidR="00D308F3" w:rsidRPr="00BA0137" w:rsidRDefault="000B3073" w:rsidP="00E04DC4">
      <w:pPr>
        <w:spacing w:before="0" w:beforeAutospacing="0" w:after="0" w:afterAutospacing="0"/>
        <w:ind w:left="720"/>
        <w:divId w:val="975648237"/>
        <w:rPr>
          <w:rFonts w:ascii="Verdana" w:hAnsi="Verdana" w:cs="Times New Roman" w:hint="eastAsia"/>
          <w:color w:val="000000"/>
          <w:sz w:val="24"/>
          <w:szCs w:val="24"/>
          <w:lang/>
          <w:rPrChange w:id="169" w:author="Nat" w:date="2013-06-04T17:23: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Time at which the JWT was issued.</w:t>
      </w:r>
      <w:proofErr w:type="gramEnd"/>
      <w:r>
        <w:rPr>
          <w:rFonts w:ascii="Verdana" w:eastAsia="Times New Roman" w:hAnsi="Verdana" w:cs="Times New Roman"/>
          <w:color w:val="000000"/>
          <w:sz w:val="24"/>
          <w:szCs w:val="24"/>
          <w:lang/>
        </w:rPr>
        <w:t xml:space="preserve"> The time is represented as the number of seconds from 1970-01-01T0:0:0Z as measured in UTC until the date/time. </w:t>
      </w:r>
      <w:proofErr w:type="gramStart"/>
      <w:ins w:id="170" w:author="Nat" w:date="2013-06-04T17:23:00Z">
        <w:r w:rsidR="00BA0137">
          <w:rPr>
            <w:rFonts w:ascii="Verdana" w:hAnsi="Verdana" w:cs="Times New Roman" w:hint="eastAsia"/>
            <w:color w:val="000000"/>
            <w:sz w:val="24"/>
            <w:szCs w:val="24"/>
            <w:lang/>
          </w:rPr>
          <w:t>JSON number.</w:t>
        </w:r>
        <w:proofErr w:type="gramEnd"/>
        <w:r w:rsidR="00BA0137">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auth_time</w:t>
      </w:r>
    </w:p>
    <w:p w:rsidR="00D308F3" w:rsidRPr="00BA0137" w:rsidRDefault="000B3073" w:rsidP="00E04DC4">
      <w:pPr>
        <w:spacing w:before="0" w:beforeAutospacing="0" w:after="0" w:afterAutospacing="0"/>
        <w:ind w:left="720"/>
        <w:divId w:val="975648237"/>
        <w:rPr>
          <w:rFonts w:ascii="Verdana" w:hAnsi="Verdana" w:cs="Times New Roman" w:hint="eastAsia"/>
          <w:color w:val="000000"/>
          <w:sz w:val="24"/>
          <w:szCs w:val="24"/>
          <w:lang/>
          <w:rPrChange w:id="171" w:author="Nat" w:date="2013-06-04T17:23: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OPTIONAL or 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Time when the End-User authentication occurred.</w:t>
      </w:r>
      <w:proofErr w:type="gramEnd"/>
      <w:r>
        <w:rPr>
          <w:rFonts w:ascii="Verdana" w:eastAsia="Times New Roman" w:hAnsi="Verdana" w:cs="Times New Roman"/>
          <w:color w:val="000000"/>
          <w:sz w:val="24"/>
          <w:szCs w:val="24"/>
          <w:lang/>
        </w:rPr>
        <w:t xml:space="preserve"> The time is represented as the number of seconds from 1970-01-01T0:0:0Z as measured in UTC until the date/time. When a </w:t>
      </w:r>
      <w:r>
        <w:rPr>
          <w:rStyle w:val="HTML3"/>
          <w:lang/>
        </w:rPr>
        <w:t>max_age</w:t>
      </w:r>
      <w:r>
        <w:rPr>
          <w:rFonts w:ascii="Verdana" w:eastAsia="Times New Roman" w:hAnsi="Verdana" w:cs="Times New Roman"/>
          <w:color w:val="000000"/>
          <w:sz w:val="24"/>
          <w:szCs w:val="24"/>
          <w:lang/>
        </w:rPr>
        <w:t xml:space="preserve"> request is made or when </w:t>
      </w:r>
      <w:r>
        <w:rPr>
          <w:rStyle w:val="HTML3"/>
          <w:lang/>
        </w:rPr>
        <w:t>auth_time</w:t>
      </w:r>
      <w:r>
        <w:rPr>
          <w:rFonts w:ascii="Verdana" w:eastAsia="Times New Roman" w:hAnsi="Verdana" w:cs="Times New Roman"/>
          <w:color w:val="000000"/>
          <w:sz w:val="24"/>
          <w:szCs w:val="24"/>
          <w:lang/>
        </w:rPr>
        <w:t xml:space="preserve"> is requested as an Essential Claim, then this Claim is REQUIRED. (The </w:t>
      </w:r>
      <w:r>
        <w:rPr>
          <w:rStyle w:val="HTML3"/>
          <w:lang/>
        </w:rPr>
        <w:t>auth_time</w:t>
      </w:r>
      <w:r>
        <w:rPr>
          <w:rFonts w:ascii="Verdana" w:eastAsia="Times New Roman" w:hAnsi="Verdana" w:cs="Times New Roman"/>
          <w:color w:val="000000"/>
          <w:sz w:val="24"/>
          <w:szCs w:val="24"/>
          <w:lang/>
        </w:rPr>
        <w:t xml:space="preserve"> Claim semantically corresponds to the OpenID 2.0 </w:t>
      </w:r>
      <w:hyperlink w:anchor="OpenID.PAPE" w:history="1">
        <w:r>
          <w:rPr>
            <w:rFonts w:ascii="Verdana" w:eastAsia="Times New Roman" w:hAnsi="Verdana" w:cs="Times New Roman"/>
            <w:b/>
            <w:bCs/>
            <w:color w:val="990000"/>
            <w:sz w:val="24"/>
            <w:szCs w:val="24"/>
            <w:lang/>
          </w:rPr>
          <w:t>PAPE (</w:t>
        </w:r>
        <w:r>
          <w:rPr>
            <w:rStyle w:val="info"/>
            <w:rFonts w:ascii="Verdana" w:eastAsia="Times New Roman" w:hAnsi="Verdana" w:cs="Times New Roman"/>
            <w:b/>
            <w:bCs/>
            <w:color w:val="990000"/>
            <w:sz w:val="24"/>
            <w:szCs w:val="24"/>
            <w:lang/>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[OpenID.PAPE] </w:t>
      </w:r>
      <w:r>
        <w:rPr>
          <w:rStyle w:val="HTML3"/>
          <w:lang/>
        </w:rPr>
        <w:t>auth_time</w:t>
      </w:r>
      <w:r>
        <w:rPr>
          <w:rFonts w:ascii="Verdana" w:eastAsia="Times New Roman" w:hAnsi="Verdana" w:cs="Times New Roman"/>
          <w:color w:val="000000"/>
          <w:sz w:val="24"/>
          <w:szCs w:val="24"/>
          <w:lang/>
        </w:rPr>
        <w:t xml:space="preserve"> response parameter.)</w:t>
      </w:r>
      <w:proofErr w:type="gramEnd"/>
      <w:r>
        <w:rPr>
          <w:rFonts w:ascii="Verdana" w:eastAsia="Times New Roman" w:hAnsi="Verdana" w:cs="Times New Roman"/>
          <w:color w:val="000000"/>
          <w:sz w:val="24"/>
          <w:szCs w:val="24"/>
          <w:lang/>
        </w:rPr>
        <w:t xml:space="preserve"> </w:t>
      </w:r>
      <w:proofErr w:type="gramStart"/>
      <w:ins w:id="172" w:author="Nat" w:date="2013-06-04T17:23:00Z">
        <w:r w:rsidR="00BA0137">
          <w:rPr>
            <w:rFonts w:ascii="Verdana" w:hAnsi="Verdana" w:cs="Times New Roman" w:hint="eastAsia"/>
            <w:color w:val="000000"/>
            <w:sz w:val="24"/>
            <w:szCs w:val="24"/>
            <w:lang/>
          </w:rPr>
          <w:t>JSON number.</w:t>
        </w:r>
        <w:proofErr w:type="gramEnd"/>
        <w:r w:rsidR="00BA0137">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nonce</w:t>
      </w:r>
      <w:proofErr w:type="gramEnd"/>
    </w:p>
    <w:p w:rsidR="00D308F3" w:rsidRDefault="000B3073" w:rsidP="00E04DC4">
      <w:pPr>
        <w:spacing w:before="0" w:beforeAutospacing="0" w:after="0" w:afterAutospacing="0"/>
        <w:ind w:left="72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 or REQUIRED.</w:t>
      </w:r>
      <w:proofErr w:type="gramEnd"/>
      <w:r>
        <w:rPr>
          <w:rFonts w:ascii="Verdana" w:eastAsia="Times New Roman" w:hAnsi="Verdana" w:cs="Times New Roman"/>
          <w:color w:val="000000"/>
          <w:sz w:val="24"/>
          <w:szCs w:val="24"/>
          <w:lang/>
        </w:rPr>
        <w:t xml:space="preserve"> </w:t>
      </w:r>
      <w:del w:id="173" w:author="Nat" w:date="2013-06-04T17:25:00Z">
        <w:r w:rsidDel="009E4AF5">
          <w:rPr>
            <w:rFonts w:ascii="Verdana" w:eastAsia="Times New Roman" w:hAnsi="Verdana" w:cs="Times New Roman"/>
            <w:color w:val="000000"/>
            <w:sz w:val="24"/>
            <w:szCs w:val="24"/>
            <w:lang/>
          </w:rPr>
          <w:delText xml:space="preserve">String </w:delText>
        </w:r>
      </w:del>
      <w:ins w:id="174" w:author="Nat" w:date="2013-06-04T17:25:00Z">
        <w:r w:rsidR="009E4AF5">
          <w:rPr>
            <w:rFonts w:ascii="Verdana" w:hAnsi="Verdana" w:cs="Times New Roman" w:hint="eastAsia"/>
            <w:color w:val="000000"/>
            <w:sz w:val="24"/>
            <w:szCs w:val="24"/>
            <w:lang/>
          </w:rPr>
          <w:t>JSON String</w:t>
        </w:r>
        <w:r w:rsidR="009E4AF5">
          <w:rPr>
            <w:rFonts w:ascii="Verdana" w:eastAsia="Times New Roman" w:hAnsi="Verdana" w:cs="Times New Roman"/>
            <w:color w:val="000000"/>
            <w:sz w:val="24"/>
            <w:szCs w:val="24"/>
            <w:lang/>
          </w:rPr>
          <w:t xml:space="preserve"> </w:t>
        </w:r>
      </w:ins>
      <w:del w:id="175" w:author="Nat" w:date="2013-06-04T17:25:00Z">
        <w:r w:rsidDel="009E4AF5">
          <w:rPr>
            <w:rFonts w:ascii="Verdana" w:eastAsia="Times New Roman" w:hAnsi="Verdana" w:cs="Times New Roman"/>
            <w:color w:val="000000"/>
            <w:sz w:val="24"/>
            <w:szCs w:val="24"/>
            <w:lang/>
          </w:rPr>
          <w:delText xml:space="preserve">value </w:delText>
        </w:r>
      </w:del>
      <w:r>
        <w:rPr>
          <w:rFonts w:ascii="Verdana" w:eastAsia="Times New Roman" w:hAnsi="Verdana" w:cs="Times New Roman"/>
          <w:color w:val="000000"/>
          <w:sz w:val="24"/>
          <w:szCs w:val="24"/>
          <w:lang/>
        </w:rPr>
        <w:t xml:space="preserve">used to associate a Client session with an ID Token, and to mitigate replay attacks. The value is passed through unmodified from the Authorization Request to the ID Token. If present in the ID Token, Clients MUST verify that the </w:t>
      </w:r>
      <w:r>
        <w:rPr>
          <w:rStyle w:val="HTML3"/>
          <w:lang/>
        </w:rPr>
        <w:t>nonce</w:t>
      </w:r>
      <w:r>
        <w:rPr>
          <w:rFonts w:ascii="Verdana" w:eastAsia="Times New Roman" w:hAnsi="Verdana" w:cs="Times New Roman"/>
          <w:color w:val="000000"/>
          <w:sz w:val="24"/>
          <w:szCs w:val="24"/>
          <w:lang/>
        </w:rPr>
        <w:t xml:space="preserve"> Claim Value is equal to the value of the </w:t>
      </w:r>
      <w:r>
        <w:rPr>
          <w:rStyle w:val="HTML3"/>
          <w:lang/>
        </w:rPr>
        <w:t>nonce</w:t>
      </w:r>
      <w:r>
        <w:rPr>
          <w:rFonts w:ascii="Verdana" w:eastAsia="Times New Roman" w:hAnsi="Verdana" w:cs="Times New Roman"/>
          <w:color w:val="000000"/>
          <w:sz w:val="24"/>
          <w:szCs w:val="24"/>
          <w:lang/>
        </w:rPr>
        <w:t xml:space="preserve"> parameter sent in the Authorization Request. If present in the Authorization Request, Authorization Servers MUST </w:t>
      </w:r>
      <w:proofErr w:type="gramStart"/>
      <w:r>
        <w:rPr>
          <w:rFonts w:ascii="Verdana" w:eastAsia="Times New Roman" w:hAnsi="Verdana" w:cs="Times New Roman"/>
          <w:color w:val="000000"/>
          <w:sz w:val="24"/>
          <w:szCs w:val="24"/>
          <w:lang/>
        </w:rPr>
        <w:t>include</w:t>
      </w:r>
      <w:proofErr w:type="gramEnd"/>
      <w:r>
        <w:rPr>
          <w:rFonts w:ascii="Verdana" w:eastAsia="Times New Roman" w:hAnsi="Verdana" w:cs="Times New Roman"/>
          <w:color w:val="000000"/>
          <w:sz w:val="24"/>
          <w:szCs w:val="24"/>
          <w:lang/>
        </w:rPr>
        <w:t xml:space="preserve"> a </w:t>
      </w:r>
      <w:r>
        <w:rPr>
          <w:rStyle w:val="HTML3"/>
          <w:lang/>
        </w:rPr>
        <w:t>nonce</w:t>
      </w:r>
      <w:r>
        <w:rPr>
          <w:rFonts w:ascii="Verdana" w:eastAsia="Times New Roman" w:hAnsi="Verdana" w:cs="Times New Roman"/>
          <w:color w:val="000000"/>
          <w:sz w:val="24"/>
          <w:szCs w:val="24"/>
          <w:lang/>
        </w:rPr>
        <w:t xml:space="preserve"> Claim in the ID Token with the Claim Value being the nonce value sent in the Authorization Request. Authorization Servers SHOULD perform no other processing on </w:t>
      </w:r>
      <w:r>
        <w:rPr>
          <w:rStyle w:val="HTML3"/>
          <w:lang/>
        </w:rPr>
        <w:t>nonce</w:t>
      </w:r>
      <w:r>
        <w:rPr>
          <w:rFonts w:ascii="Verdana" w:eastAsia="Times New Roman" w:hAnsi="Verdana" w:cs="Times New Roman"/>
          <w:color w:val="000000"/>
          <w:sz w:val="24"/>
          <w:szCs w:val="24"/>
          <w:lang/>
        </w:rPr>
        <w:t xml:space="preserve"> values used. Use of the nonce is REQUIRED for all requests where an ID Token is returned directly from the Authorization Endpoint. It is OPTIONAL when the ID Token is returned from the Token Endpoint. </w:t>
      </w:r>
    </w:p>
    <w:p w:rsidR="00D308F3" w:rsidRDefault="000B3073">
      <w:pPr>
        <w:spacing w:before="0" w:beforeAutospacing="0" w:after="0" w:afterAutospacing="0"/>
        <w:divId w:val="97564823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at_hash</w:t>
      </w:r>
    </w:p>
    <w:p w:rsidR="00D308F3" w:rsidRPr="00E04DC4" w:rsidRDefault="000B3073" w:rsidP="00E04DC4">
      <w:pPr>
        <w:spacing w:before="0" w:beforeAutospacing="0" w:after="0" w:afterAutospacing="0"/>
        <w:ind w:left="720"/>
        <w:divId w:val="975648237"/>
        <w:rPr>
          <w:rFonts w:ascii="Verdana" w:hAnsi="Verdana" w:cs="Times New Roman" w:hint="eastAsia"/>
          <w:color w:val="000000"/>
          <w:sz w:val="24"/>
          <w:szCs w:val="24"/>
          <w:lang/>
          <w:rPrChange w:id="176" w:author="Nat" w:date="2013-06-04T17:29: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OPTIONAL or 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Access Token hash value.</w:t>
      </w:r>
      <w:proofErr w:type="gramEnd"/>
      <w:r>
        <w:rPr>
          <w:rFonts w:ascii="Verdana" w:eastAsia="Times New Roman" w:hAnsi="Verdana" w:cs="Times New Roman"/>
          <w:color w:val="000000"/>
          <w:sz w:val="24"/>
          <w:szCs w:val="24"/>
          <w:lang/>
        </w:rPr>
        <w:t xml:space="preserve"> If the ID Token is issued from the Authorization Endpoint with an </w:t>
      </w:r>
      <w:r>
        <w:rPr>
          <w:rStyle w:val="HTML3"/>
          <w:lang/>
        </w:rPr>
        <w:t>access_token</w:t>
      </w:r>
      <w:r>
        <w:rPr>
          <w:rFonts w:ascii="Verdana" w:eastAsia="Times New Roman" w:hAnsi="Verdana" w:cs="Times New Roman"/>
          <w:color w:val="000000"/>
          <w:sz w:val="24"/>
          <w:szCs w:val="24"/>
          <w:lang/>
        </w:rPr>
        <w:t xml:space="preserve">, this is REQUIRED. This is OPTIONAL when the ID Token is issued from the Token Endpoint. Its value is the base64url encoding of the left-most half of the hash of the octets of the ASCII representation of the </w:t>
      </w:r>
      <w:r>
        <w:rPr>
          <w:rStyle w:val="HTML3"/>
          <w:lang/>
        </w:rPr>
        <w:t>access_token</w:t>
      </w:r>
      <w:r>
        <w:rPr>
          <w:rFonts w:ascii="Verdana" w:eastAsia="Times New Roman" w:hAnsi="Verdana" w:cs="Times New Roman"/>
          <w:color w:val="000000"/>
          <w:sz w:val="24"/>
          <w:szCs w:val="24"/>
          <w:lang/>
        </w:rPr>
        <w:t xml:space="preserve"> value, where the hash algorithm used is the hash algorithm used in the </w:t>
      </w:r>
      <w:r>
        <w:rPr>
          <w:rStyle w:val="HTML3"/>
          <w:lang/>
        </w:rPr>
        <w:t>alg</w:t>
      </w:r>
      <w:r>
        <w:rPr>
          <w:rFonts w:ascii="Verdana" w:eastAsia="Times New Roman" w:hAnsi="Verdana" w:cs="Times New Roman"/>
          <w:color w:val="000000"/>
          <w:sz w:val="24"/>
          <w:szCs w:val="24"/>
          <w:lang/>
        </w:rPr>
        <w:t xml:space="preserve"> parameter of the ID Token's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[JWS] header.</w:t>
      </w:r>
      <w:proofErr w:type="gramEnd"/>
      <w:r>
        <w:rPr>
          <w:rFonts w:ascii="Verdana" w:eastAsia="Times New Roman" w:hAnsi="Verdana" w:cs="Times New Roman"/>
          <w:color w:val="000000"/>
          <w:sz w:val="24"/>
          <w:szCs w:val="24"/>
          <w:lang/>
        </w:rPr>
        <w:t xml:space="preserve"> For instance, if the </w:t>
      </w:r>
      <w:r>
        <w:rPr>
          <w:rStyle w:val="HTML3"/>
          <w:lang/>
        </w:rPr>
        <w:t>alg</w:t>
      </w:r>
      <w:r>
        <w:rPr>
          <w:rFonts w:ascii="Verdana" w:eastAsia="Times New Roman" w:hAnsi="Verdana" w:cs="Times New Roman"/>
          <w:color w:val="000000"/>
          <w:sz w:val="24"/>
          <w:szCs w:val="24"/>
          <w:lang/>
        </w:rPr>
        <w:t xml:space="preserve"> is </w:t>
      </w:r>
      <w:r>
        <w:rPr>
          <w:rStyle w:val="HTML3"/>
          <w:lang/>
        </w:rPr>
        <w:t>RS256</w:t>
      </w:r>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hash the </w:t>
      </w:r>
      <w:r>
        <w:rPr>
          <w:rStyle w:val="HTML3"/>
          <w:lang/>
        </w:rPr>
        <w:t>access_token</w:t>
      </w:r>
      <w:r>
        <w:rPr>
          <w:rFonts w:ascii="Verdana" w:eastAsia="Times New Roman" w:hAnsi="Verdana" w:cs="Times New Roman"/>
          <w:color w:val="000000"/>
          <w:sz w:val="24"/>
          <w:szCs w:val="24"/>
          <w:lang/>
        </w:rPr>
        <w:t xml:space="preserve"> value with SHA-256, then take</w:t>
      </w:r>
      <w:proofErr w:type="gramEnd"/>
      <w:r>
        <w:rPr>
          <w:rFonts w:ascii="Verdana" w:eastAsia="Times New Roman" w:hAnsi="Verdana" w:cs="Times New Roman"/>
          <w:color w:val="000000"/>
          <w:sz w:val="24"/>
          <w:szCs w:val="24"/>
          <w:lang/>
        </w:rPr>
        <w:t xml:space="preserve"> the left-most 128 bits and base64url encode them. </w:t>
      </w:r>
      <w:proofErr w:type="gramStart"/>
      <w:ins w:id="177" w:author="Nat" w:date="2013-06-04T17:29:00Z">
        <w:r w:rsidR="00E04DC4">
          <w:rPr>
            <w:rFonts w:ascii="Verdana" w:hAnsi="Verdana" w:cs="Times New Roman" w:hint="eastAsia"/>
            <w:color w:val="000000"/>
            <w:sz w:val="24"/>
            <w:szCs w:val="24"/>
            <w:lang/>
          </w:rPr>
          <w:t>JSON String.</w:t>
        </w:r>
        <w:proofErr w:type="gramEnd"/>
        <w:r w:rsidR="00E04DC4">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c_hash</w:t>
      </w:r>
    </w:p>
    <w:p w:rsidR="00D308F3" w:rsidRPr="00E04DC4" w:rsidRDefault="000B3073" w:rsidP="00E04DC4">
      <w:pPr>
        <w:spacing w:before="0" w:beforeAutospacing="0" w:after="0" w:afterAutospacing="0"/>
        <w:ind w:left="720"/>
        <w:divId w:val="975648237"/>
        <w:rPr>
          <w:rFonts w:ascii="Verdana" w:hAnsi="Verdana" w:cs="Times New Roman" w:hint="eastAsia"/>
          <w:color w:val="000000"/>
          <w:sz w:val="24"/>
          <w:szCs w:val="24"/>
          <w:lang/>
          <w:rPrChange w:id="178" w:author="Nat" w:date="2013-06-04T17:29:00Z">
            <w:rPr>
              <w:rFonts w:ascii="Verdana" w:eastAsia="Times New Roman" w:hAnsi="Verdana" w:cs="Times New Roman"/>
              <w:color w:val="000000"/>
              <w:sz w:val="24"/>
              <w:szCs w:val="24"/>
              <w:lang/>
            </w:rPr>
          </w:rPrChange>
        </w:rPr>
      </w:pPr>
      <w:proofErr w:type="gramStart"/>
      <w:r>
        <w:rPr>
          <w:rFonts w:ascii="Verdana" w:eastAsia="Times New Roman" w:hAnsi="Verdana" w:cs="Times New Roman"/>
          <w:color w:val="000000"/>
          <w:sz w:val="24"/>
          <w:szCs w:val="24"/>
          <w:lang/>
        </w:rPr>
        <w:t>Sometimes 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Code hash value.</w:t>
      </w:r>
      <w:proofErr w:type="gramEnd"/>
      <w:r>
        <w:rPr>
          <w:rFonts w:ascii="Verdana" w:eastAsia="Times New Roman" w:hAnsi="Verdana" w:cs="Times New Roman"/>
          <w:color w:val="000000"/>
          <w:sz w:val="24"/>
          <w:szCs w:val="24"/>
          <w:lang/>
        </w:rPr>
        <w:t xml:space="preserve"> If the ID Token is issued from the Authorization Endpoint with a </w:t>
      </w:r>
      <w:r>
        <w:rPr>
          <w:rStyle w:val="HTML3"/>
          <w:lang/>
        </w:rPr>
        <w:t>code</w:t>
      </w:r>
      <w:r>
        <w:rPr>
          <w:rFonts w:ascii="Verdana" w:eastAsia="Times New Roman" w:hAnsi="Verdana" w:cs="Times New Roman"/>
          <w:color w:val="000000"/>
          <w:sz w:val="24"/>
          <w:szCs w:val="24"/>
          <w:lang/>
        </w:rPr>
        <w:t xml:space="preserve">, this is REQUIRED. Its value is the base64url encoding of the left-most half of the hash of the octets of the ASCII representation of the </w:t>
      </w:r>
      <w:r>
        <w:rPr>
          <w:rStyle w:val="HTML3"/>
          <w:lang/>
        </w:rPr>
        <w:t>code</w:t>
      </w:r>
      <w:r>
        <w:rPr>
          <w:rFonts w:ascii="Verdana" w:eastAsia="Times New Roman" w:hAnsi="Verdana" w:cs="Times New Roman"/>
          <w:color w:val="000000"/>
          <w:sz w:val="24"/>
          <w:szCs w:val="24"/>
          <w:lang/>
        </w:rPr>
        <w:t xml:space="preserve"> value, where the hash algorithm used is the hash algorithm used in the </w:t>
      </w:r>
      <w:r>
        <w:rPr>
          <w:rStyle w:val="HTML3"/>
          <w:lang/>
        </w:rPr>
        <w:t>alg</w:t>
      </w:r>
      <w:r>
        <w:rPr>
          <w:rFonts w:ascii="Verdana" w:eastAsia="Times New Roman" w:hAnsi="Verdana" w:cs="Times New Roman"/>
          <w:color w:val="000000"/>
          <w:sz w:val="24"/>
          <w:szCs w:val="24"/>
          <w:lang/>
        </w:rPr>
        <w:t xml:space="preserve"> parameter of the ID Token's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[JWS] header.</w:t>
      </w:r>
      <w:proofErr w:type="gramEnd"/>
      <w:r>
        <w:rPr>
          <w:rFonts w:ascii="Verdana" w:eastAsia="Times New Roman" w:hAnsi="Verdana" w:cs="Times New Roman"/>
          <w:color w:val="000000"/>
          <w:sz w:val="24"/>
          <w:szCs w:val="24"/>
          <w:lang/>
        </w:rPr>
        <w:t xml:space="preserve"> For instance, if the </w:t>
      </w:r>
      <w:r>
        <w:rPr>
          <w:rStyle w:val="HTML3"/>
          <w:lang/>
        </w:rPr>
        <w:t>alg</w:t>
      </w:r>
      <w:r>
        <w:rPr>
          <w:rFonts w:ascii="Verdana" w:eastAsia="Times New Roman" w:hAnsi="Verdana" w:cs="Times New Roman"/>
          <w:color w:val="000000"/>
          <w:sz w:val="24"/>
          <w:szCs w:val="24"/>
          <w:lang/>
        </w:rPr>
        <w:t xml:space="preserve"> is </w:t>
      </w:r>
      <w:r>
        <w:rPr>
          <w:rStyle w:val="HTML3"/>
          <w:lang/>
        </w:rPr>
        <w:t>HS512</w:t>
      </w:r>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hash the </w:t>
      </w:r>
      <w:r>
        <w:rPr>
          <w:rStyle w:val="HTML3"/>
          <w:lang/>
        </w:rPr>
        <w:t>code</w:t>
      </w:r>
      <w:r>
        <w:rPr>
          <w:rFonts w:ascii="Verdana" w:eastAsia="Times New Roman" w:hAnsi="Verdana" w:cs="Times New Roman"/>
          <w:color w:val="000000"/>
          <w:sz w:val="24"/>
          <w:szCs w:val="24"/>
          <w:lang/>
        </w:rPr>
        <w:t xml:space="preserve"> value with SHA-512, then take</w:t>
      </w:r>
      <w:proofErr w:type="gramEnd"/>
      <w:r>
        <w:rPr>
          <w:rFonts w:ascii="Verdana" w:eastAsia="Times New Roman" w:hAnsi="Verdana" w:cs="Times New Roman"/>
          <w:color w:val="000000"/>
          <w:sz w:val="24"/>
          <w:szCs w:val="24"/>
          <w:lang/>
        </w:rPr>
        <w:t xml:space="preserve"> the left-most 256 bits and base64url encode them. </w:t>
      </w:r>
      <w:proofErr w:type="gramStart"/>
      <w:ins w:id="179" w:author="Nat" w:date="2013-06-04T17:29:00Z">
        <w:r w:rsidR="00E04DC4">
          <w:rPr>
            <w:rFonts w:ascii="Verdana" w:hAnsi="Verdana" w:cs="Times New Roman" w:hint="eastAsia"/>
            <w:color w:val="000000"/>
            <w:sz w:val="24"/>
            <w:szCs w:val="24"/>
            <w:lang/>
          </w:rPr>
          <w:t>JSON String.</w:t>
        </w:r>
        <w:proofErr w:type="gramEnd"/>
        <w:r w:rsidR="00E04DC4">
          <w:rPr>
            <w:rFonts w:ascii="Verdana" w:hAnsi="Verdana" w:cs="Times New Roman" w:hint="eastAsia"/>
            <w:color w:val="000000"/>
            <w:sz w:val="24"/>
            <w:szCs w:val="24"/>
            <w:lang/>
          </w:rPr>
          <w:t xml:space="preserve"> </w:t>
        </w:r>
      </w:ins>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acr</w:t>
      </w:r>
      <w:proofErr w:type="gramEnd"/>
    </w:p>
    <w:p w:rsidR="00D308F3" w:rsidRDefault="000B3073" w:rsidP="00E04DC4">
      <w:pPr>
        <w:spacing w:before="0" w:beforeAutospacing="0" w:after="0" w:afterAutospacing="0"/>
        <w:ind w:left="72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Authentication Context Class Reference.</w:t>
      </w:r>
      <w:proofErr w:type="gramEnd"/>
      <w:r>
        <w:rPr>
          <w:rFonts w:ascii="Verdana" w:eastAsia="Times New Roman" w:hAnsi="Verdana" w:cs="Times New Roman"/>
          <w:color w:val="000000"/>
          <w:sz w:val="24"/>
          <w:szCs w:val="24"/>
          <w:lang/>
        </w:rPr>
        <w:t xml:space="preserve"> </w:t>
      </w:r>
      <w:ins w:id="180" w:author="Nat" w:date="2013-06-04T17:30:00Z">
        <w:r w:rsidR="00E04DC4">
          <w:rPr>
            <w:rFonts w:ascii="Verdana" w:hAnsi="Verdana" w:cs="Times New Roman" w:hint="eastAsia"/>
            <w:color w:val="000000"/>
            <w:sz w:val="24"/>
            <w:szCs w:val="24"/>
            <w:lang/>
          </w:rPr>
          <w:t>J</w:t>
        </w:r>
      </w:ins>
      <w:ins w:id="181" w:author="Nat" w:date="2013-06-04T17:29:00Z">
        <w:r w:rsidR="00E04DC4">
          <w:rPr>
            <w:rFonts w:ascii="Verdana" w:hAnsi="Verdana" w:cs="Times New Roman" w:hint="eastAsia"/>
            <w:color w:val="000000"/>
            <w:sz w:val="24"/>
            <w:szCs w:val="24"/>
            <w:lang/>
          </w:rPr>
          <w:t xml:space="preserve">SON </w:t>
        </w:r>
      </w:ins>
      <w:r>
        <w:rPr>
          <w:rFonts w:ascii="Verdana" w:eastAsia="Times New Roman" w:hAnsi="Verdana" w:cs="Times New Roman"/>
          <w:color w:val="000000"/>
          <w:sz w:val="24"/>
          <w:szCs w:val="24"/>
          <w:lang/>
        </w:rPr>
        <w:t xml:space="preserve">String specifying an Authentication Context Class Reference value that identifies the Authentication Context Class that the authentication performed satisfied. The value "0" indicates the End-User authentication did not meet the requirements of </w:t>
      </w:r>
      <w:hyperlink w:anchor="ISO29115" w:history="1">
        <w:r>
          <w:rPr>
            <w:rFonts w:ascii="Verdana" w:eastAsia="Times New Roman" w:hAnsi="Verdana" w:cs="Times New Roman"/>
            <w:b/>
            <w:bCs/>
            <w:color w:val="990000"/>
            <w:sz w:val="24"/>
            <w:szCs w:val="24"/>
            <w:lang/>
          </w:rPr>
          <w:t>ISO/IEC 29115 (</w:t>
        </w:r>
        <w:r>
          <w:rPr>
            <w:rStyle w:val="info"/>
            <w:rFonts w:ascii="Verdana" w:eastAsia="Times New Roman" w:hAnsi="Verdana" w:cs="Times New Roman"/>
            <w:b/>
            <w:bCs/>
            <w:color w:val="990000"/>
            <w:sz w:val="24"/>
            <w:szCs w:val="24"/>
            <w:lang/>
          </w:rPr>
          <w:t>International Organization for Standardization, “ISO/IEC FDIS 29115 -- Information technology - Security techniques - Entity authentication assurance framework,” December 2012.</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[ISO29115] level 1.</w:t>
      </w:r>
      <w:proofErr w:type="gramEnd"/>
      <w:r>
        <w:rPr>
          <w:rFonts w:ascii="Verdana" w:eastAsia="Times New Roman" w:hAnsi="Verdana" w:cs="Times New Roman"/>
          <w:color w:val="000000"/>
          <w:sz w:val="24"/>
          <w:szCs w:val="24"/>
          <w:lang/>
        </w:rPr>
        <w:t xml:space="preserve"> Authentication using a 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Fonts w:ascii="Verdana" w:eastAsia="Times New Roman" w:hAnsi="Verdana" w:cs="Times New Roman"/>
            <w:b/>
            <w:bCs/>
            <w:color w:val="990000"/>
            <w:sz w:val="24"/>
            <w:szCs w:val="24"/>
            <w:lang/>
          </w:rPr>
          <w:t>PAPE (</w:t>
        </w:r>
        <w:r>
          <w:rPr>
            <w:rStyle w:val="info"/>
            <w:rFonts w:ascii="Verdana" w:eastAsia="Times New Roman" w:hAnsi="Verdana" w:cs="Times New Roman"/>
            <w:b/>
            <w:bCs/>
            <w:color w:val="990000"/>
            <w:sz w:val="24"/>
            <w:szCs w:val="24"/>
            <w:lang/>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[OpenID.PAPE] </w:t>
      </w:r>
      <w:r>
        <w:rPr>
          <w:rStyle w:val="HTML3"/>
          <w:lang/>
        </w:rPr>
        <w:t>nist_auth_level</w:t>
      </w:r>
      <w:r>
        <w:rPr>
          <w:rFonts w:ascii="Verdana" w:eastAsia="Times New Roman" w:hAnsi="Verdana" w:cs="Times New Roman"/>
          <w:color w:val="000000"/>
          <w:sz w:val="24"/>
          <w:szCs w:val="24"/>
          <w:lang/>
        </w:rPr>
        <w:t xml:space="preserve"> 0.)</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An absolute URI or a </w:t>
      </w:r>
      <w:hyperlink w:anchor="RFC6711" w:history="1">
        <w:r>
          <w:rPr>
            <w:rFonts w:ascii="Verdana" w:eastAsia="Times New Roman" w:hAnsi="Verdana" w:cs="Times New Roman"/>
            <w:b/>
            <w:bCs/>
            <w:color w:val="990000"/>
            <w:sz w:val="24"/>
            <w:szCs w:val="24"/>
            <w:lang/>
          </w:rPr>
          <w:t>registered name (</w:t>
        </w:r>
        <w:r>
          <w:rPr>
            <w:rStyle w:val="info"/>
            <w:rFonts w:ascii="Verdana" w:eastAsia="Times New Roman" w:hAnsi="Verdana" w:cs="Times New Roman"/>
            <w:b/>
            <w:bCs/>
            <w:color w:val="990000"/>
            <w:sz w:val="24"/>
            <w:szCs w:val="24"/>
            <w:lang/>
          </w:rPr>
          <w:t>Johansson, L., “An IANA Registry for Level of Assurance (LoA) Profiles,” August 2012.</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[RFC6711] </w:t>
      </w:r>
      <w:commentRangeStart w:id="182"/>
      <w:proofErr w:type="gramStart"/>
      <w:r>
        <w:rPr>
          <w:rFonts w:ascii="Verdana" w:eastAsia="Times New Roman" w:hAnsi="Verdana" w:cs="Times New Roman"/>
          <w:color w:val="000000"/>
          <w:sz w:val="24"/>
          <w:szCs w:val="24"/>
          <w:lang/>
        </w:rPr>
        <w:t xml:space="preserve">MAY be used </w:t>
      </w:r>
      <w:commentRangeEnd w:id="182"/>
      <w:r w:rsidR="000D2DB5">
        <w:rPr>
          <w:rStyle w:val="a9"/>
        </w:rPr>
        <w:commentReference w:id="182"/>
      </w:r>
      <w:r>
        <w:rPr>
          <w:rFonts w:ascii="Verdana" w:eastAsia="Times New Roman" w:hAnsi="Verdana" w:cs="Times New Roman"/>
          <w:color w:val="000000"/>
          <w:sz w:val="24"/>
          <w:szCs w:val="24"/>
          <w:lang/>
        </w:rPr>
        <w:t xml:space="preserve">as an </w:t>
      </w:r>
      <w:r>
        <w:rPr>
          <w:rStyle w:val="HTML3"/>
          <w:lang/>
        </w:rPr>
        <w:t>acr</w:t>
      </w:r>
      <w:r>
        <w:rPr>
          <w:rFonts w:ascii="Verdana" w:eastAsia="Times New Roman" w:hAnsi="Verdana" w:cs="Times New Roman"/>
          <w:color w:val="000000"/>
          <w:sz w:val="24"/>
          <w:szCs w:val="24"/>
          <w:lang/>
        </w:rPr>
        <w:t xml:space="preserve"> value.</w:t>
      </w:r>
      <w:proofErr w:type="gramEnd"/>
      <w:r>
        <w:rPr>
          <w:rFonts w:ascii="Verdana" w:eastAsia="Times New Roman" w:hAnsi="Verdana" w:cs="Times New Roman"/>
          <w:color w:val="000000"/>
          <w:sz w:val="24"/>
          <w:szCs w:val="24"/>
          <w:lang/>
        </w:rPr>
        <w:t xml:space="preserve"> The definition of particular values to be used in the </w:t>
      </w:r>
      <w:r>
        <w:rPr>
          <w:rStyle w:val="HTML3"/>
          <w:lang/>
        </w:rPr>
        <w:t>acr</w:t>
      </w:r>
      <w:r>
        <w:rPr>
          <w:rFonts w:ascii="Verdana" w:eastAsia="Times New Roman" w:hAnsi="Verdana" w:cs="Times New Roman"/>
          <w:color w:val="000000"/>
          <w:sz w:val="24"/>
          <w:szCs w:val="24"/>
          <w:lang/>
        </w:rPr>
        <w:t xml:space="preserve"> Claim is beyond the scope of this specification. Parties using this claim will need to agree upon the meanings of the values used, which may be context-specific. </w:t>
      </w:r>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amr</w:t>
      </w:r>
      <w:proofErr w:type="gramEnd"/>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Authentication Methods References.</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JSON array of strings that are identifiers for authentication methods used in the authentication.</w:t>
      </w:r>
      <w:proofErr w:type="gramEnd"/>
      <w:r>
        <w:rPr>
          <w:rFonts w:ascii="Verdana" w:eastAsia="Times New Roman" w:hAnsi="Verdana" w:cs="Times New Roman"/>
          <w:color w:val="000000"/>
          <w:sz w:val="24"/>
          <w:szCs w:val="24"/>
          <w:lang/>
        </w:rPr>
        <w:t xml:space="preserve"> For instance, values might indicate that both password and OTP authentication methods were used. The definition of particular values to be used in the </w:t>
      </w:r>
      <w:r>
        <w:rPr>
          <w:rStyle w:val="HTML3"/>
          <w:lang/>
        </w:rPr>
        <w:t>amr</w:t>
      </w:r>
      <w:r>
        <w:rPr>
          <w:rFonts w:ascii="Verdana" w:eastAsia="Times New Roman" w:hAnsi="Verdana" w:cs="Times New Roman"/>
          <w:color w:val="000000"/>
          <w:sz w:val="24"/>
          <w:szCs w:val="24"/>
          <w:lang/>
        </w:rPr>
        <w:t xml:space="preserve"> Claim is beyond the scope of this specification. Parties using this claim will need to agree upon the meanings of the values used, which may be context-specific. </w:t>
      </w:r>
    </w:p>
    <w:p w:rsidR="00D308F3" w:rsidRDefault="000B3073">
      <w:pPr>
        <w:spacing w:before="0" w:beforeAutospacing="0" w:after="0" w:afterAutospacing="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azp</w:t>
      </w:r>
      <w:proofErr w:type="gramEnd"/>
    </w:p>
    <w:p w:rsidR="00D308F3" w:rsidRDefault="000B3073" w:rsidP="000D2DB5">
      <w:pPr>
        <w:spacing w:before="0" w:beforeAutospacing="0" w:after="0" w:afterAutospacing="0"/>
        <w:ind w:left="720"/>
        <w:divId w:val="97564823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 or REQUIRED.</w:t>
      </w:r>
      <w:proofErr w:type="gramEnd"/>
      <w:r>
        <w:rPr>
          <w:rFonts w:ascii="Verdana" w:eastAsia="Times New Roman" w:hAnsi="Verdana" w:cs="Times New Roman"/>
          <w:color w:val="000000"/>
          <w:sz w:val="24"/>
          <w:szCs w:val="24"/>
          <w:lang/>
        </w:rPr>
        <w:t xml:space="preserve"> Authorized Party - the party to which the ID Token was issued. If present, it MUST contain the OAuth 2.0 </w:t>
      </w:r>
      <w:r>
        <w:rPr>
          <w:rStyle w:val="HTML3"/>
          <w:lang/>
        </w:rPr>
        <w:t>client_id</w:t>
      </w:r>
      <w:r>
        <w:rPr>
          <w:rFonts w:ascii="Verdana" w:eastAsia="Times New Roman" w:hAnsi="Verdana" w:cs="Times New Roman"/>
          <w:color w:val="000000"/>
          <w:sz w:val="24"/>
          <w:szCs w:val="24"/>
          <w:lang/>
        </w:rPr>
        <w:t xml:space="preserve"> of the </w:t>
      </w:r>
      <w:del w:id="183" w:author="Nat" w:date="2013-06-04T17:33:00Z">
        <w:r w:rsidDel="000D2DB5">
          <w:rPr>
            <w:rFonts w:ascii="Verdana" w:eastAsia="Times New Roman" w:hAnsi="Verdana" w:cs="Times New Roman"/>
            <w:color w:val="000000"/>
            <w:sz w:val="24"/>
            <w:szCs w:val="24"/>
            <w:lang/>
          </w:rPr>
          <w:delText xml:space="preserve">Relying </w:delText>
        </w:r>
      </w:del>
      <w:r>
        <w:rPr>
          <w:rFonts w:ascii="Verdana" w:eastAsia="Times New Roman" w:hAnsi="Verdana" w:cs="Times New Roman"/>
          <w:color w:val="000000"/>
          <w:sz w:val="24"/>
          <w:szCs w:val="24"/>
          <w:lang/>
        </w:rPr>
        <w:t>Party</w:t>
      </w:r>
      <w:ins w:id="184" w:author="Nat" w:date="2013-06-04T17:34:00Z">
        <w:r w:rsidR="000D2DB5">
          <w:rPr>
            <w:rFonts w:ascii="Verdana" w:hAnsi="Verdana" w:cs="Times New Roman" w:hint="eastAsia"/>
            <w:color w:val="000000"/>
            <w:sz w:val="24"/>
            <w:szCs w:val="24"/>
            <w:lang/>
          </w:rPr>
          <w:t xml:space="preserve"> who will be using it</w:t>
        </w:r>
      </w:ins>
      <w:r>
        <w:rPr>
          <w:rFonts w:ascii="Verdana" w:eastAsia="Times New Roman" w:hAnsi="Verdana" w:cs="Times New Roman"/>
          <w:color w:val="000000"/>
          <w:sz w:val="24"/>
          <w:szCs w:val="24"/>
          <w:lang/>
        </w:rPr>
        <w:t xml:space="preserve">. This Claim is only REQUIRED when the party requesting the ID Token is not the same as the sole audience of the ID Token. It MAY be included even when the Authorized Party is the same as the sole audience. The </w:t>
      </w:r>
      <w:r>
        <w:rPr>
          <w:rStyle w:val="HTML3"/>
          <w:lang/>
        </w:rPr>
        <w:t>azp</w:t>
      </w:r>
      <w:r>
        <w:rPr>
          <w:rFonts w:ascii="Verdana" w:eastAsia="Times New Roman" w:hAnsi="Verdana" w:cs="Times New Roman"/>
          <w:color w:val="000000"/>
          <w:sz w:val="24"/>
          <w:szCs w:val="24"/>
          <w:lang/>
        </w:rPr>
        <w:t xml:space="preserve"> value is a case sensitive string containing a StringOrURI value. </w:t>
      </w:r>
    </w:p>
    <w:p w:rsidR="00D308F3" w:rsidRDefault="000B3073">
      <w:pPr>
        <w:spacing w:before="0" w:beforeAutospacing="0" w:after="0" w:afterAutospacing="0"/>
        <w:divId w:val="97564823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sub_jwk</w:t>
      </w:r>
    </w:p>
    <w:p w:rsidR="00D308F3" w:rsidRDefault="000B3073">
      <w:pPr>
        <w:spacing w:before="0" w:beforeAutospacing="0" w:after="0" w:afterAutospacing="0"/>
        <w:ind w:left="720"/>
        <w:divId w:val="97564823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NOT RECOMMENDED or REQUIRED. Public key value used to check the signature of an ID Token issued by a Self-Issued OpenID Provider, as specified in </w:t>
      </w:r>
      <w:hyperlink w:anchor="self_issued" w:history="1">
        <w:r>
          <w:rPr>
            <w:rFonts w:ascii="Verdana" w:eastAsia="Times New Roman" w:hAnsi="Verdana" w:cs="Times New Roman"/>
            <w:b/>
            <w:bCs/>
            <w:color w:val="990000"/>
            <w:sz w:val="24"/>
            <w:szCs w:val="24"/>
            <w:lang/>
          </w:rPr>
          <w:t>Section 6 (</w:t>
        </w:r>
        <w:r>
          <w:rPr>
            <w:rStyle w:val="info"/>
            <w:rFonts w:ascii="Verdana" w:eastAsia="Times New Roman" w:hAnsi="Verdana" w:cs="Times New Roman"/>
            <w:b/>
            <w:bCs/>
            <w:color w:val="990000"/>
            <w:sz w:val="24"/>
            <w:szCs w:val="24"/>
            <w:lang/>
          </w:rPr>
          <w:t>Self-Issued OpenID Provider</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The key is a bare key in JWK format (not an X.509 certificate value). Use of the </w:t>
      </w:r>
      <w:r>
        <w:rPr>
          <w:rStyle w:val="HTML3"/>
          <w:lang/>
        </w:rPr>
        <w:t>sub_jwk</w:t>
      </w:r>
      <w:r>
        <w:rPr>
          <w:rFonts w:ascii="Verdana" w:eastAsia="Times New Roman" w:hAnsi="Verdana" w:cs="Times New Roman"/>
          <w:color w:val="000000"/>
          <w:sz w:val="24"/>
          <w:szCs w:val="24"/>
          <w:lang/>
        </w:rPr>
        <w:t xml:space="preserve"> Claim is REQUIRED when the OP is a Self-Issued OP and is NOT RECOMMENDED when the OP is not Self-Issued. </w:t>
      </w:r>
    </w:p>
    <w:p w:rsidR="00D308F3" w:rsidRDefault="000B3073" w:rsidP="000A6BE3">
      <w:pPr>
        <w:pStyle w:val="Web"/>
        <w:divId w:val="1259220216"/>
        <w:rPr>
          <w:rFonts w:ascii="Verdana" w:hAnsi="Verdana"/>
          <w:color w:val="000000"/>
          <w:sz w:val="24"/>
          <w:szCs w:val="24"/>
          <w:lang/>
        </w:rPr>
      </w:pPr>
      <w:del w:id="185" w:author="Nat" w:date="2013-06-04T17:36:00Z">
        <w:r w:rsidDel="000A6BE3">
          <w:rPr>
            <w:rFonts w:ascii="Verdana" w:hAnsi="Verdana"/>
            <w:color w:val="000000"/>
            <w:sz w:val="24"/>
            <w:szCs w:val="24"/>
            <w:lang/>
          </w:rPr>
          <w:delText xml:space="preserve">The JWT </w:delText>
        </w:r>
      </w:del>
      <w:ins w:id="186" w:author="Nat" w:date="2013-06-04T17:36:00Z">
        <w:r w:rsidR="000A6BE3">
          <w:rPr>
            <w:rFonts w:ascii="Verdana" w:hAnsi="Verdana" w:hint="eastAsia"/>
            <w:color w:val="000000"/>
            <w:sz w:val="24"/>
            <w:szCs w:val="24"/>
            <w:lang/>
          </w:rPr>
          <w:t>ID Token</w:t>
        </w:r>
      </w:ins>
      <w:ins w:id="187" w:author="Nat" w:date="2013-06-04T17:37:00Z">
        <w:r w:rsidR="000A6BE3">
          <w:rPr>
            <w:rFonts w:ascii="Verdana" w:hAnsi="Verdana" w:hint="eastAsia"/>
            <w:color w:val="000000"/>
            <w:sz w:val="24"/>
            <w:szCs w:val="24"/>
            <w:lang/>
          </w:rPr>
          <w:t>s</w:t>
        </w:r>
      </w:ins>
      <w:ins w:id="188" w:author="Nat" w:date="2013-06-04T17:36:00Z">
        <w:r w:rsidR="000A6BE3">
          <w:rPr>
            <w:rFonts w:ascii="Verdana" w:hAnsi="Verdana"/>
            <w:color w:val="000000"/>
            <w:sz w:val="24"/>
            <w:szCs w:val="24"/>
            <w:lang/>
          </w:rPr>
          <w:t xml:space="preserve"> </w:t>
        </w:r>
      </w:ins>
      <w:r>
        <w:rPr>
          <w:rFonts w:ascii="Verdana" w:hAnsi="Verdana"/>
          <w:color w:val="000000"/>
          <w:sz w:val="24"/>
          <w:szCs w:val="24"/>
          <w:lang/>
        </w:rPr>
        <w:t xml:space="preserve">MAY contain other Claims. Any Claims used that are not understood MUST be ignored.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ID Tokens MUST be signed using </w:t>
      </w:r>
      <w:hyperlink w:anchor="JWS" w:history="1">
        <w:r>
          <w:rPr>
            <w:rStyle w:val="a3"/>
            <w:rFonts w:ascii="Verdana" w:hAnsi="Verdana"/>
            <w:sz w:val="24"/>
            <w:szCs w:val="24"/>
            <w:u w:val="none"/>
            <w:lang/>
          </w:rPr>
          <w:t>JWS (</w:t>
        </w:r>
        <w:r>
          <w:rPr>
            <w:rStyle w:val="info"/>
            <w:rFonts w:ascii="Verdana" w:hAnsi="Verdana"/>
            <w:b/>
            <w:bCs/>
            <w:color w:val="990000"/>
            <w:sz w:val="24"/>
            <w:szCs w:val="24"/>
            <w:lang/>
          </w:rPr>
          <w:t>Jones, M., Bradley, J., and N. Sakimura, “JSON Web Signature (JWS),” May 2013.</w:t>
        </w:r>
        <w:r>
          <w:rPr>
            <w:rStyle w:val="a3"/>
            <w:rFonts w:ascii="Verdana" w:hAnsi="Verdana"/>
            <w:sz w:val="24"/>
            <w:szCs w:val="24"/>
            <w:u w:val="none"/>
            <w:lang/>
          </w:rPr>
          <w:t>)</w:t>
        </w:r>
      </w:hyperlink>
      <w:r>
        <w:rPr>
          <w:rFonts w:ascii="Verdana" w:hAnsi="Verdana"/>
          <w:color w:val="000000"/>
          <w:sz w:val="24"/>
          <w:szCs w:val="24"/>
          <w:lang/>
        </w:rPr>
        <w:t xml:space="preserve"> [JWS] and OPTIONALLY both signed and then encrypted using </w:t>
      </w:r>
      <w:hyperlink w:anchor="JWS" w:history="1">
        <w:r>
          <w:rPr>
            <w:rStyle w:val="a3"/>
            <w:rFonts w:ascii="Verdana" w:hAnsi="Verdana"/>
            <w:sz w:val="24"/>
            <w:szCs w:val="24"/>
            <w:u w:val="none"/>
            <w:lang/>
          </w:rPr>
          <w:t>JWS (</w:t>
        </w:r>
        <w:r>
          <w:rPr>
            <w:rStyle w:val="info"/>
            <w:rFonts w:ascii="Verdana" w:hAnsi="Verdana"/>
            <w:b/>
            <w:bCs/>
            <w:color w:val="990000"/>
            <w:sz w:val="24"/>
            <w:szCs w:val="24"/>
            <w:lang/>
          </w:rPr>
          <w:t>Jones, M., Bradley, J., and N. Sakimura, “JSON Web Signature (JWS),” May 2013.</w:t>
        </w:r>
        <w:r>
          <w:rPr>
            <w:rStyle w:val="a3"/>
            <w:rFonts w:ascii="Verdana" w:hAnsi="Verdana"/>
            <w:sz w:val="24"/>
            <w:szCs w:val="24"/>
            <w:u w:val="none"/>
            <w:lang/>
          </w:rPr>
          <w:t>)</w:t>
        </w:r>
      </w:hyperlink>
      <w:r>
        <w:rPr>
          <w:rFonts w:ascii="Verdana" w:hAnsi="Verdana"/>
          <w:color w:val="000000"/>
          <w:sz w:val="24"/>
          <w:szCs w:val="24"/>
          <w:lang/>
        </w:rPr>
        <w:t xml:space="preserve"> [JWS] and </w:t>
      </w:r>
      <w:hyperlink w:anchor="JWE" w:history="1">
        <w:r>
          <w:rPr>
            <w:rStyle w:val="a3"/>
            <w:rFonts w:ascii="Verdana" w:hAnsi="Verdana"/>
            <w:sz w:val="24"/>
            <w:szCs w:val="24"/>
            <w:u w:val="none"/>
            <w:lang/>
          </w:rPr>
          <w:t>JWE (</w:t>
        </w:r>
        <w:r>
          <w:rPr>
            <w:rStyle w:val="info"/>
            <w:rFonts w:ascii="Verdana" w:hAnsi="Verdana"/>
            <w:b/>
            <w:bCs/>
            <w:color w:val="990000"/>
            <w:sz w:val="24"/>
            <w:szCs w:val="24"/>
            <w:lang/>
          </w:rPr>
          <w:t>Jones, M., Rescorla, E., and J. Hildebrand, “JSON Web Encryption (JWE),” May 2013.</w:t>
        </w:r>
        <w:r>
          <w:rPr>
            <w:rStyle w:val="a3"/>
            <w:rFonts w:ascii="Verdana" w:hAnsi="Verdana"/>
            <w:sz w:val="24"/>
            <w:szCs w:val="24"/>
            <w:u w:val="none"/>
            <w:lang/>
          </w:rPr>
          <w:t>)</w:t>
        </w:r>
      </w:hyperlink>
      <w:r>
        <w:rPr>
          <w:rFonts w:ascii="Verdana" w:hAnsi="Verdana"/>
          <w:color w:val="000000"/>
          <w:sz w:val="24"/>
          <w:szCs w:val="24"/>
          <w:lang/>
        </w:rPr>
        <w:t xml:space="preserve"> [JWE] respectively, thereby providing authentication, integrity, non-repudiation, and optionally, confidentiality, per </w:t>
      </w:r>
      <w:hyperlink w:anchor="signing_order" w:history="1">
        <w:r>
          <w:rPr>
            <w:rStyle w:val="a3"/>
            <w:rFonts w:ascii="Verdana" w:hAnsi="Verdana"/>
            <w:sz w:val="24"/>
            <w:szCs w:val="24"/>
            <w:u w:val="none"/>
            <w:lang/>
          </w:rPr>
          <w:t>Section 9.13 (</w:t>
        </w:r>
        <w:r>
          <w:rPr>
            <w:rStyle w:val="info"/>
            <w:rFonts w:ascii="Verdana" w:hAnsi="Verdana"/>
            <w:b/>
            <w:bCs/>
            <w:color w:val="990000"/>
            <w:sz w:val="24"/>
            <w:szCs w:val="24"/>
            <w:lang/>
          </w:rPr>
          <w:t>Signing and Encryption Order</w:t>
        </w:r>
        <w:r>
          <w:rPr>
            <w:rStyle w:val="a3"/>
            <w:rFonts w:ascii="Verdana" w:hAnsi="Verdana"/>
            <w:sz w:val="24"/>
            <w:szCs w:val="24"/>
            <w:u w:val="none"/>
            <w:lang/>
          </w:rPr>
          <w:t>)</w:t>
        </w:r>
      </w:hyperlink>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ID Tokens SHOULD NOT </w:t>
      </w:r>
      <w:proofErr w:type="gramStart"/>
      <w:r>
        <w:rPr>
          <w:rFonts w:ascii="Verdana" w:hAnsi="Verdana"/>
          <w:color w:val="000000"/>
          <w:sz w:val="24"/>
          <w:szCs w:val="24"/>
          <w:lang/>
        </w:rPr>
        <w:t>use</w:t>
      </w:r>
      <w:proofErr w:type="gramEnd"/>
      <w:r>
        <w:rPr>
          <w:rFonts w:ascii="Verdana" w:hAnsi="Verdana"/>
          <w:color w:val="000000"/>
          <w:sz w:val="24"/>
          <w:szCs w:val="24"/>
          <w:lang/>
        </w:rPr>
        <w:t xml:space="preserve"> the JWS or JWE </w:t>
      </w:r>
      <w:r>
        <w:rPr>
          <w:rStyle w:val="HTML3"/>
          <w:lang/>
        </w:rPr>
        <w:t>x5u</w:t>
      </w:r>
      <w:r>
        <w:rPr>
          <w:rFonts w:ascii="Verdana" w:hAnsi="Verdana"/>
          <w:color w:val="000000"/>
          <w:sz w:val="24"/>
          <w:szCs w:val="24"/>
          <w:lang/>
        </w:rPr>
        <w:t xml:space="preserve">, </w:t>
      </w:r>
      <w:r>
        <w:rPr>
          <w:rStyle w:val="HTML3"/>
          <w:lang/>
        </w:rPr>
        <w:t>x5c</w:t>
      </w:r>
      <w:r>
        <w:rPr>
          <w:rFonts w:ascii="Verdana" w:hAnsi="Verdana"/>
          <w:color w:val="000000"/>
          <w:sz w:val="24"/>
          <w:szCs w:val="24"/>
          <w:lang/>
        </w:rPr>
        <w:t xml:space="preserve">, </w:t>
      </w:r>
      <w:r>
        <w:rPr>
          <w:rStyle w:val="HTML3"/>
          <w:lang/>
        </w:rPr>
        <w:t>jku</w:t>
      </w:r>
      <w:r>
        <w:rPr>
          <w:rFonts w:ascii="Verdana" w:hAnsi="Verdana"/>
          <w:color w:val="000000"/>
          <w:sz w:val="24"/>
          <w:szCs w:val="24"/>
          <w:lang/>
        </w:rPr>
        <w:t xml:space="preserve">, or </w:t>
      </w:r>
      <w:r>
        <w:rPr>
          <w:rStyle w:val="HTML3"/>
          <w:lang/>
        </w:rPr>
        <w:t>jwk</w:t>
      </w:r>
      <w:r>
        <w:rPr>
          <w:rFonts w:ascii="Verdana" w:hAnsi="Verdana"/>
          <w:color w:val="000000"/>
          <w:sz w:val="24"/>
          <w:szCs w:val="24"/>
          <w:lang/>
        </w:rPr>
        <w:t xml:space="preserve"> header parameter fields. Instead, key values and key references used for ID Tokens are communicated in advance using Discovery and Registration parameters.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Clients MUST </w:t>
      </w:r>
      <w:commentRangeStart w:id="189"/>
      <w:r>
        <w:rPr>
          <w:rFonts w:ascii="Verdana" w:hAnsi="Verdana"/>
          <w:color w:val="000000"/>
          <w:sz w:val="24"/>
          <w:szCs w:val="24"/>
          <w:lang/>
        </w:rPr>
        <w:t xml:space="preserve">directly </w:t>
      </w:r>
      <w:commentRangeEnd w:id="189"/>
      <w:r w:rsidR="00DE6605">
        <w:rPr>
          <w:rStyle w:val="a9"/>
          <w:rFonts w:cstheme="minorBidi"/>
        </w:rPr>
        <w:commentReference w:id="189"/>
      </w:r>
      <w:r>
        <w:rPr>
          <w:rFonts w:ascii="Verdana" w:hAnsi="Verdana"/>
          <w:color w:val="000000"/>
          <w:sz w:val="24"/>
          <w:szCs w:val="24"/>
          <w:lang/>
        </w:rPr>
        <w:t xml:space="preserve">validate the ID Token per </w:t>
      </w:r>
      <w:hyperlink w:anchor="id.token.validation" w:history="1">
        <w:r>
          <w:rPr>
            <w:rStyle w:val="a3"/>
            <w:rFonts w:ascii="Verdana" w:hAnsi="Verdana"/>
            <w:sz w:val="24"/>
            <w:szCs w:val="24"/>
            <w:u w:val="none"/>
            <w:lang/>
          </w:rPr>
          <w:t>Section 4.2 (</w:t>
        </w:r>
        <w:r>
          <w:rPr>
            <w:rStyle w:val="info"/>
            <w:rFonts w:ascii="Verdana" w:hAnsi="Verdana"/>
            <w:b/>
            <w:bCs/>
            <w:color w:val="990000"/>
            <w:sz w:val="24"/>
            <w:szCs w:val="24"/>
            <w:lang/>
          </w:rPr>
          <w:t>ID Token Validation</w:t>
        </w:r>
        <w:r>
          <w:rPr>
            <w:rStyle w:val="a3"/>
            <w:rFonts w:ascii="Verdana" w:hAnsi="Verdana"/>
            <w:sz w:val="24"/>
            <w:szCs w:val="24"/>
            <w:u w:val="none"/>
            <w:lang/>
          </w:rPr>
          <w:t>)</w:t>
        </w:r>
      </w:hyperlink>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following is a non-normative example of a base64url decoded ID Token (with line wraps for display purposes only): </w:t>
      </w:r>
    </w:p>
    <w:p w:rsidR="00D308F3" w:rsidRDefault="000B3073">
      <w:pPr>
        <w:pStyle w:val="HTML1"/>
        <w:divId w:val="1555579746"/>
        <w:rPr>
          <w:lang/>
        </w:rPr>
      </w:pPr>
      <w:r>
        <w:rPr>
          <w:lang/>
        </w:rPr>
        <w:t xml:space="preserve">   {    "iss": "https://server.example.com",    "sub": "24400320",    "aud": "s6BhdRkqt3",    "nonce": "n-0S6_WzA2Mj",    "exp": 1311281970,    "iat": 1311280970,    "auth_time": 1311280969,    "acr": "urn</w:t>
      </w:r>
      <w:proofErr w:type="gramStart"/>
      <w:r>
        <w:rPr>
          <w:lang/>
        </w:rPr>
        <w:t>:mace:incommon:iap:silver</w:t>
      </w:r>
      <w:proofErr w:type="gramEnd"/>
      <w:r>
        <w:rPr>
          <w:lang/>
        </w:rPr>
        <w:t xml:space="preserve">",    "at_hash": "MTIzNDU2Nzg5MDEyMzQ1Ng"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90" w:name="AuthError"/>
      <w:bookmarkEnd w:id="19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91" w:name="rfc.section.2.1.3"/>
      <w:bookmarkEnd w:id="191"/>
      <w:r>
        <w:rPr>
          <w:rFonts w:eastAsia="Times New Roman" w:cs="Times New Roman"/>
          <w:lang/>
        </w:rPr>
        <w:t>2.1.3.</w:t>
      </w:r>
      <w:proofErr w:type="gramStart"/>
      <w:r>
        <w:rPr>
          <w:rFonts w:eastAsia="Times New Roman" w:cs="Times New Roman"/>
          <w:lang/>
        </w:rPr>
        <w:t>  Authorization</w:t>
      </w:r>
      <w:proofErr w:type="gramEnd"/>
      <w:r>
        <w:rPr>
          <w:rFonts w:eastAsia="Times New Roman" w:cs="Times New Roman"/>
          <w:lang/>
        </w:rPr>
        <w:t xml:space="preserve"> Error Response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the End-User denies the access request or if the request fails, the OP (Authorization Server) informs the RP (Client) by using the Error Response parameters defined in Sections 4.1.2.1 or 4.2.2.1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 xml:space="preserve">[RFC6749], according to the </w:t>
      </w:r>
      <w:r>
        <w:rPr>
          <w:rStyle w:val="HTML3"/>
          <w:lang/>
        </w:rPr>
        <w:t>response_type</w:t>
      </w:r>
      <w:r>
        <w:rPr>
          <w:rFonts w:ascii="Verdana" w:hAnsi="Verdana"/>
          <w:color w:val="000000"/>
          <w:sz w:val="24"/>
          <w:szCs w:val="24"/>
          <w:lang/>
        </w:rPr>
        <w:t xml:space="preserve"> used.</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to the error codes defined in Sections 4.1.2.1 and 4.2.2.1 of OAuth 2.0, this specification also defines the following error codes: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interaction_required</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requires End-User interaction of some form to proceed. This error MAY be returned when the </w:t>
      </w:r>
      <w:r>
        <w:rPr>
          <w:rStyle w:val="HTML3"/>
          <w:lang/>
        </w:rPr>
        <w:t>prompt</w:t>
      </w:r>
      <w:r>
        <w:rPr>
          <w:rFonts w:ascii="Verdana" w:eastAsia="Times New Roman" w:hAnsi="Verdana" w:cs="Times New Roman"/>
          <w:color w:val="000000"/>
          <w:sz w:val="24"/>
          <w:szCs w:val="24"/>
          <w:lang/>
        </w:rPr>
        <w:t xml:space="preserve"> parameter in the Authorization Request is set to </w:t>
      </w:r>
      <w:r>
        <w:rPr>
          <w:rStyle w:val="HTML3"/>
          <w:lang/>
        </w:rPr>
        <w:t>none</w:t>
      </w:r>
      <w:r>
        <w:rPr>
          <w:rFonts w:ascii="Verdana" w:eastAsia="Times New Roman" w:hAnsi="Verdana" w:cs="Times New Roman"/>
          <w:color w:val="000000"/>
          <w:sz w:val="24"/>
          <w:szCs w:val="24"/>
          <w:lang/>
        </w:rPr>
        <w:t xml:space="preserve"> to request that the Authorization Server SHOULD NOT display any user interfaces to the End-User, but the Authorization Request cannot be completed without displaying a user interface for End-User interaction.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login_required</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requires End-User authentication. This error MAY be returned when the </w:t>
      </w:r>
      <w:r>
        <w:rPr>
          <w:rStyle w:val="HTML3"/>
          <w:lang/>
        </w:rPr>
        <w:t>prompt</w:t>
      </w:r>
      <w:r>
        <w:rPr>
          <w:rFonts w:ascii="Verdana" w:eastAsia="Times New Roman" w:hAnsi="Verdana" w:cs="Times New Roman"/>
          <w:color w:val="000000"/>
          <w:sz w:val="24"/>
          <w:szCs w:val="24"/>
          <w:lang/>
        </w:rPr>
        <w:t xml:space="preserve"> parameter in the Authorization Request is set to </w:t>
      </w:r>
      <w:r>
        <w:rPr>
          <w:rStyle w:val="HTML3"/>
          <w:lang/>
        </w:rPr>
        <w:t>none</w:t>
      </w:r>
      <w:r>
        <w:rPr>
          <w:rFonts w:ascii="Verdana" w:eastAsia="Times New Roman" w:hAnsi="Verdana" w:cs="Times New Roman"/>
          <w:color w:val="000000"/>
          <w:sz w:val="24"/>
          <w:szCs w:val="24"/>
          <w:lang/>
        </w:rPr>
        <w:t xml:space="preserve"> to request that the Authorization Server SHOULD NOT display any user interfaces to the End-User, but the Authorization Request cannot be completed without displaying a user interface for user authentication.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session_selection_required</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End-User is REQUIRED to select a session at the Authorization Server. The End-User MAY be authenticated at the Authorization Server with different associated accounts, but the End-User did not select a session. This error MAY be returned when the </w:t>
      </w:r>
      <w:r>
        <w:rPr>
          <w:rStyle w:val="HTML3"/>
          <w:lang/>
        </w:rPr>
        <w:t>prompt</w:t>
      </w:r>
      <w:r>
        <w:rPr>
          <w:rFonts w:ascii="Verdana" w:eastAsia="Times New Roman" w:hAnsi="Verdana" w:cs="Times New Roman"/>
          <w:color w:val="000000"/>
          <w:sz w:val="24"/>
          <w:szCs w:val="24"/>
          <w:lang/>
        </w:rPr>
        <w:t xml:space="preserve"> parameter in the Authorization Request is set to </w:t>
      </w:r>
      <w:r>
        <w:rPr>
          <w:rStyle w:val="HTML3"/>
          <w:lang/>
        </w:rPr>
        <w:t>none</w:t>
      </w:r>
      <w:r>
        <w:rPr>
          <w:rFonts w:ascii="Verdana" w:eastAsia="Times New Roman" w:hAnsi="Verdana" w:cs="Times New Roman"/>
          <w:color w:val="000000"/>
          <w:sz w:val="24"/>
          <w:szCs w:val="24"/>
          <w:lang/>
        </w:rPr>
        <w:t xml:space="preserve"> to request that the Authorization Server SHOULD NOT display any user interfaces to the End-User, but the Authorization Request cannot be completed without displaying a user interface to prompt for a session to use.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consent_required</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requires End-User consent. This error MAY be returned when the </w:t>
      </w:r>
      <w:r>
        <w:rPr>
          <w:rStyle w:val="HTML3"/>
          <w:lang/>
        </w:rPr>
        <w:t>prompt</w:t>
      </w:r>
      <w:r>
        <w:rPr>
          <w:rFonts w:ascii="Verdana" w:eastAsia="Times New Roman" w:hAnsi="Verdana" w:cs="Times New Roman"/>
          <w:color w:val="000000"/>
          <w:sz w:val="24"/>
          <w:szCs w:val="24"/>
          <w:lang/>
        </w:rPr>
        <w:t xml:space="preserve"> parameter in the Authorization Request is set to </w:t>
      </w:r>
      <w:r>
        <w:rPr>
          <w:rStyle w:val="HTML3"/>
          <w:lang/>
        </w:rPr>
        <w:t>none</w:t>
      </w:r>
      <w:r>
        <w:rPr>
          <w:rFonts w:ascii="Verdana" w:eastAsia="Times New Roman" w:hAnsi="Verdana" w:cs="Times New Roman"/>
          <w:color w:val="000000"/>
          <w:sz w:val="24"/>
          <w:szCs w:val="24"/>
          <w:lang/>
        </w:rPr>
        <w:t xml:space="preserve"> to request that the Authorization Server SHOULD NOT display any user interfaces to the End-User, but the Authorization Request cannot be completed without displaying a user interface for End-User consent.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invalid_request_uri</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request_uri</w:t>
      </w:r>
      <w:r>
        <w:rPr>
          <w:rFonts w:ascii="Verdana" w:eastAsia="Times New Roman" w:hAnsi="Verdana" w:cs="Times New Roman"/>
          <w:color w:val="000000"/>
          <w:sz w:val="24"/>
          <w:szCs w:val="24"/>
          <w:lang/>
        </w:rPr>
        <w:t xml:space="preserve"> in the Authorization Request returns an error or contains invalid data.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invalid_request_object</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request</w:t>
      </w:r>
      <w:r>
        <w:rPr>
          <w:rFonts w:ascii="Verdana" w:eastAsia="Times New Roman" w:hAnsi="Verdana" w:cs="Times New Roman"/>
          <w:color w:val="000000"/>
          <w:sz w:val="24"/>
          <w:szCs w:val="24"/>
          <w:lang/>
        </w:rPr>
        <w:t xml:space="preserve"> parameter contains an invalid Request Object.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registration_not_supported</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OP does not support use of the </w:t>
      </w:r>
      <w:r>
        <w:rPr>
          <w:rStyle w:val="HTML3"/>
          <w:lang/>
        </w:rPr>
        <w:t>registration</w:t>
      </w:r>
      <w:r>
        <w:rPr>
          <w:rFonts w:ascii="Verdana" w:eastAsia="Times New Roman" w:hAnsi="Verdana" w:cs="Times New Roman"/>
          <w:color w:val="000000"/>
          <w:sz w:val="24"/>
          <w:szCs w:val="24"/>
          <w:lang/>
        </w:rPr>
        <w:t xml:space="preserve"> parameter.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request_not_supported</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OP does not support use of the </w:t>
      </w:r>
      <w:r>
        <w:rPr>
          <w:rStyle w:val="HTML3"/>
          <w:lang/>
        </w:rPr>
        <w:t>request</w:t>
      </w:r>
      <w:r>
        <w:rPr>
          <w:rFonts w:ascii="Verdana" w:eastAsia="Times New Roman" w:hAnsi="Verdana" w:cs="Times New Roman"/>
          <w:color w:val="000000"/>
          <w:sz w:val="24"/>
          <w:szCs w:val="24"/>
          <w:lang/>
        </w:rPr>
        <w:t xml:space="preserve"> parameter. </w:t>
      </w:r>
    </w:p>
    <w:p w:rsidR="00D308F3" w:rsidRDefault="000B3073">
      <w:pPr>
        <w:spacing w:before="0" w:beforeAutospacing="0" w:after="0" w:afterAutospacing="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request_uri_not_supported</w:t>
      </w:r>
    </w:p>
    <w:p w:rsidR="00D308F3" w:rsidRDefault="000B3073">
      <w:pPr>
        <w:spacing w:before="0" w:beforeAutospacing="0" w:after="0" w:afterAutospacing="0"/>
        <w:ind w:left="720"/>
        <w:divId w:val="1613896224"/>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OP does not support use of the </w:t>
      </w:r>
      <w:r>
        <w:rPr>
          <w:rStyle w:val="HTML3"/>
          <w:lang/>
        </w:rPr>
        <w:t>request_uri</w:t>
      </w:r>
      <w:r>
        <w:rPr>
          <w:rFonts w:ascii="Verdana" w:eastAsia="Times New Roman" w:hAnsi="Verdana" w:cs="Times New Roman"/>
          <w:color w:val="000000"/>
          <w:sz w:val="24"/>
          <w:szCs w:val="24"/>
          <w:lang/>
        </w:rPr>
        <w:t xml:space="preserve"> parameter.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92" w:name="token_ep"/>
      <w:bookmarkEnd w:id="19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93" w:name="rfc.section.2.2"/>
      <w:bookmarkEnd w:id="193"/>
      <w:r>
        <w:rPr>
          <w:rFonts w:eastAsia="Times New Roman" w:cs="Times New Roman"/>
          <w:lang/>
        </w:rPr>
        <w:t>2.2.</w:t>
      </w:r>
      <w:proofErr w:type="gramStart"/>
      <w:r>
        <w:rPr>
          <w:rFonts w:eastAsia="Times New Roman" w:cs="Times New Roman"/>
          <w:lang/>
        </w:rPr>
        <w:t>  Token</w:t>
      </w:r>
      <w:proofErr w:type="gramEnd"/>
      <w:r>
        <w:rPr>
          <w:rFonts w:eastAsia="Times New Roman" w:cs="Times New Roman"/>
          <w:lang/>
        </w:rPr>
        <w:t xml:space="preserve"> Endpoint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RP (Client) sends an Access Token Request to the Token Endpoint to obtain an Access Token Response, which MAY include an Access Token, a Refresh Token, an ID Token, and other results.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94" w:name="client_authentication"/>
      <w:bookmarkEnd w:id="19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95" w:name="rfc.section.2.2.1"/>
      <w:bookmarkEnd w:id="195"/>
      <w:r>
        <w:rPr>
          <w:rFonts w:eastAsia="Times New Roman" w:cs="Times New Roman"/>
          <w:lang/>
        </w:rPr>
        <w:t>2.2.1.</w:t>
      </w:r>
      <w:proofErr w:type="gramStart"/>
      <w:r>
        <w:rPr>
          <w:rFonts w:eastAsia="Times New Roman" w:cs="Times New Roman"/>
          <w:lang/>
        </w:rPr>
        <w:t>  Client</w:t>
      </w:r>
      <w:proofErr w:type="gramEnd"/>
      <w:r>
        <w:rPr>
          <w:rFonts w:eastAsia="Times New Roman" w:cs="Times New Roman"/>
          <w:lang/>
        </w:rPr>
        <w:t xml:space="preserve"> Authentication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During Client Registration, the RP (Client) MAY register an authentication method. If no method is registered, the default method of </w:t>
      </w:r>
      <w:r>
        <w:rPr>
          <w:rStyle w:val="HTML3"/>
          <w:lang/>
        </w:rPr>
        <w:t>client_secret_basic</w:t>
      </w:r>
      <w:r>
        <w:rPr>
          <w:rFonts w:ascii="Verdana" w:hAnsi="Verdana"/>
          <w:color w:val="000000"/>
          <w:sz w:val="24"/>
          <w:szCs w:val="24"/>
          <w:lang/>
        </w:rPr>
        <w:t xml:space="preserve"> MUST be used.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Supported options are: </w:t>
      </w:r>
    </w:p>
    <w:p w:rsidR="00D308F3" w:rsidRDefault="000B3073">
      <w:pPr>
        <w:spacing w:before="0" w:beforeAutospacing="0" w:after="0" w:afterAutospacing="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client_secret_basic</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Clients that have received a </w:t>
      </w:r>
      <w:r>
        <w:rPr>
          <w:rStyle w:val="HTML3"/>
          <w:lang/>
        </w:rPr>
        <w:t>client_secret</w:t>
      </w:r>
      <w:r>
        <w:rPr>
          <w:rFonts w:ascii="Verdana" w:eastAsia="Times New Roman" w:hAnsi="Verdana" w:cs="Times New Roman"/>
          <w:color w:val="000000"/>
          <w:sz w:val="24"/>
          <w:szCs w:val="24"/>
          <w:lang/>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lang/>
          </w:rPr>
          <w:t>OAuth 2.0 (</w:t>
        </w:r>
        <w:r>
          <w:rPr>
            <w:rStyle w:val="info"/>
            <w:rFonts w:ascii="Verdana" w:eastAsia="Times New Roman" w:hAnsi="Verdana" w:cs="Times New Roman"/>
            <w:b/>
            <w:bCs/>
            <w:color w:val="990000"/>
            <w:sz w:val="24"/>
            <w:szCs w:val="24"/>
            <w:lang/>
          </w:rPr>
          <w:t>Hardt, D., “The OAuth 2.0 Authorization Framework,” October 2012.</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[RFC6749] using HTTP Basic authentication scheme. </w:t>
      </w:r>
    </w:p>
    <w:p w:rsidR="00D308F3" w:rsidRDefault="000B3073">
      <w:pPr>
        <w:spacing w:before="0" w:beforeAutospacing="0" w:after="0" w:afterAutospacing="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client_secret_post</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Clients that have received a </w:t>
      </w:r>
      <w:r>
        <w:rPr>
          <w:rStyle w:val="HTML3"/>
          <w:lang/>
        </w:rPr>
        <w:t>client_secret</w:t>
      </w:r>
      <w:r>
        <w:rPr>
          <w:rFonts w:ascii="Verdana" w:eastAsia="Times New Roman" w:hAnsi="Verdana" w:cs="Times New Roman"/>
          <w:color w:val="000000"/>
          <w:sz w:val="24"/>
          <w:szCs w:val="24"/>
          <w:lang/>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lang/>
          </w:rPr>
          <w:t>OAuth 2.0 (</w:t>
        </w:r>
        <w:r>
          <w:rPr>
            <w:rStyle w:val="info"/>
            <w:rFonts w:ascii="Verdana" w:eastAsia="Times New Roman" w:hAnsi="Verdana" w:cs="Times New Roman"/>
            <w:b/>
            <w:bCs/>
            <w:color w:val="990000"/>
            <w:sz w:val="24"/>
            <w:szCs w:val="24"/>
            <w:lang/>
          </w:rPr>
          <w:t>Hardt, D., “The OAuth 2.0 Authorization Framework,” October 2012.</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[RFC6749] by including the Client Credentials in the request body.</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client_secret_jwt</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Clients that have received a </w:t>
      </w:r>
      <w:r>
        <w:rPr>
          <w:rStyle w:val="HTML3"/>
          <w:lang/>
        </w:rPr>
        <w:t>client_secret</w:t>
      </w:r>
      <w:r>
        <w:rPr>
          <w:rFonts w:ascii="Verdana" w:eastAsia="Times New Roman" w:hAnsi="Verdana" w:cs="Times New Roman"/>
          <w:color w:val="000000"/>
          <w:sz w:val="24"/>
          <w:szCs w:val="24"/>
          <w:lang/>
        </w:rPr>
        <w:t xml:space="preserve"> value from the Authorization Server create a JWT using an HMAC SHA algorithm, such as HMAC SHA-256. The HMAC (Hash-based Message Authentication Code) is calculated using the octets of the UTF-8 representation of the </w:t>
      </w:r>
      <w:r>
        <w:rPr>
          <w:rStyle w:val="HTML3"/>
          <w:lang/>
        </w:rPr>
        <w:t>client_secret</w:t>
      </w:r>
      <w:r>
        <w:rPr>
          <w:rFonts w:ascii="Verdana" w:eastAsia="Times New Roman" w:hAnsi="Verdana" w:cs="Times New Roman"/>
          <w:color w:val="000000"/>
          <w:sz w:val="24"/>
          <w:szCs w:val="24"/>
          <w:lang/>
        </w:rPr>
        <w:t xml:space="preserve"> as the shared key.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authenticates in accordance with Section 2.2 of </w:t>
      </w:r>
      <w:hyperlink w:anchor="OAuth.JWT" w:history="1">
        <w:r>
          <w:rPr>
            <w:rFonts w:ascii="Verdana" w:eastAsia="Times New Roman" w:hAnsi="Verdana" w:cs="Times New Roman"/>
            <w:b/>
            <w:bCs/>
            <w:color w:val="990000"/>
            <w:sz w:val="24"/>
            <w:szCs w:val="24"/>
            <w:lang/>
          </w:rPr>
          <w:t>OAuth JWT Bearer Token Profiles (</w:t>
        </w:r>
        <w:r>
          <w:rPr>
            <w:rStyle w:val="info"/>
            <w:rFonts w:ascii="Verdana" w:eastAsia="Times New Roman" w:hAnsi="Verdana" w:cs="Times New Roman"/>
            <w:b/>
            <w:bCs/>
            <w:color w:val="990000"/>
            <w:sz w:val="24"/>
            <w:szCs w:val="24"/>
            <w:lang/>
          </w:rPr>
          <w:t>Jones, M., Campbell, B., and C. Mortimore, “JSON Web Token (JWT) Bearer Token Profiles for OAuth 2.0,” March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[OAuth.JWT] and </w:t>
      </w:r>
      <w:hyperlink w:anchor="OAuth.Assertions" w:history="1">
        <w:r>
          <w:rPr>
            <w:rFonts w:ascii="Verdana" w:eastAsia="Times New Roman" w:hAnsi="Verdana" w:cs="Times New Roman"/>
            <w:b/>
            <w:bCs/>
            <w:color w:val="990000"/>
            <w:sz w:val="24"/>
            <w:szCs w:val="24"/>
            <w:lang/>
          </w:rPr>
          <w:t>OAuth 2.0 Assertion Profile (</w:t>
        </w:r>
        <w:r>
          <w:rPr>
            <w:rStyle w:val="info"/>
            <w:rFonts w:ascii="Verdana" w:eastAsia="Times New Roman" w:hAnsi="Verdana" w:cs="Times New Roman"/>
            <w:b/>
            <w:bCs/>
            <w:color w:val="990000"/>
            <w:sz w:val="24"/>
            <w:szCs w:val="24"/>
            <w:lang/>
          </w:rPr>
          <w:t>Campbell, B., Mortimore, C., Jones, M., and Y. Goland, “Assertion Framework for OAuth 2.0,” March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[OAuth.Assertions]. The JWT MUST contain the following REQUIRED Claim Values and MAY contain the following OPTIONAL Claim Values: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iss</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Issuer.</w:t>
      </w:r>
      <w:proofErr w:type="gramEnd"/>
      <w:r>
        <w:rPr>
          <w:rFonts w:ascii="Verdana" w:eastAsia="Times New Roman" w:hAnsi="Verdana" w:cs="Times New Roman"/>
          <w:color w:val="000000"/>
          <w:sz w:val="24"/>
          <w:szCs w:val="24"/>
          <w:lang/>
        </w:rPr>
        <w:t xml:space="preserve"> This MUST contain the </w:t>
      </w:r>
      <w:r>
        <w:rPr>
          <w:rStyle w:val="HTML3"/>
          <w:lang/>
        </w:rPr>
        <w:t>client_id</w:t>
      </w:r>
      <w:r>
        <w:rPr>
          <w:rFonts w:ascii="Verdana" w:eastAsia="Times New Roman" w:hAnsi="Verdana" w:cs="Times New Roman"/>
          <w:color w:val="000000"/>
          <w:sz w:val="24"/>
          <w:szCs w:val="24"/>
          <w:lang/>
        </w:rPr>
        <w:t xml:space="preserve"> of the OAuth Client.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sub</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Subject.</w:t>
      </w:r>
      <w:proofErr w:type="gramEnd"/>
      <w:r>
        <w:rPr>
          <w:rFonts w:ascii="Verdana" w:eastAsia="Times New Roman" w:hAnsi="Verdana" w:cs="Times New Roman"/>
          <w:color w:val="000000"/>
          <w:sz w:val="24"/>
          <w:szCs w:val="24"/>
          <w:lang/>
        </w:rPr>
        <w:t xml:space="preserve"> This MUST contain the </w:t>
      </w:r>
      <w:r>
        <w:rPr>
          <w:rStyle w:val="HTML3"/>
          <w:lang/>
        </w:rPr>
        <w:t>client_id</w:t>
      </w:r>
      <w:r>
        <w:rPr>
          <w:rFonts w:ascii="Verdana" w:eastAsia="Times New Roman" w:hAnsi="Verdana" w:cs="Times New Roman"/>
          <w:color w:val="000000"/>
          <w:sz w:val="24"/>
          <w:szCs w:val="24"/>
          <w:lang/>
        </w:rPr>
        <w:t xml:space="preserve"> of the OAuth Client.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aud</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Audience.</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The </w:t>
      </w:r>
      <w:r>
        <w:rPr>
          <w:rStyle w:val="HTML3"/>
          <w:lang/>
        </w:rPr>
        <w:t>aud</w:t>
      </w:r>
      <w:r>
        <w:rPr>
          <w:rFonts w:ascii="Verdana" w:eastAsia="Times New Roman" w:hAnsi="Verdana" w:cs="Times New Roman"/>
          <w:color w:val="000000"/>
          <w:sz w:val="24"/>
          <w:szCs w:val="24"/>
          <w:lang/>
        </w:rPr>
        <w:t xml:space="preserve"> (audience) Claim.</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Value that identifies the Authorization Server as an intended audience.</w:t>
      </w:r>
      <w:proofErr w:type="gramEnd"/>
      <w:r>
        <w:rPr>
          <w:rFonts w:ascii="Verdana" w:eastAsia="Times New Roman" w:hAnsi="Verdana" w:cs="Times New Roman"/>
          <w:color w:val="000000"/>
          <w:sz w:val="24"/>
          <w:szCs w:val="24"/>
          <w:lang/>
        </w:rPr>
        <w:t xml:space="preserve"> The Authorization Server MUST </w:t>
      </w:r>
      <w:proofErr w:type="gramStart"/>
      <w:r>
        <w:rPr>
          <w:rFonts w:ascii="Verdana" w:eastAsia="Times New Roman" w:hAnsi="Verdana" w:cs="Times New Roman"/>
          <w:color w:val="000000"/>
          <w:sz w:val="24"/>
          <w:szCs w:val="24"/>
          <w:lang/>
        </w:rPr>
        <w:t>verify</w:t>
      </w:r>
      <w:proofErr w:type="gramEnd"/>
      <w:r>
        <w:rPr>
          <w:rFonts w:ascii="Verdana" w:eastAsia="Times New Roman" w:hAnsi="Verdana" w:cs="Times New Roman"/>
          <w:color w:val="000000"/>
          <w:sz w:val="24"/>
          <w:szCs w:val="24"/>
          <w:lang/>
        </w:rPr>
        <w:t xml:space="preserve"> that it is an intended audience for the token. The Audience SHOULD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the URL of the Authorization Server's Token Endpoint.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jti</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JWT ID. </w:t>
      </w:r>
      <w:proofErr w:type="gramStart"/>
      <w:r>
        <w:rPr>
          <w:rFonts w:ascii="Verdana" w:eastAsia="Times New Roman" w:hAnsi="Verdana" w:cs="Times New Roman"/>
          <w:color w:val="000000"/>
          <w:sz w:val="24"/>
          <w:szCs w:val="24"/>
          <w:lang/>
        </w:rPr>
        <w:t>A unique identifier for the token.</w:t>
      </w:r>
      <w:proofErr w:type="gramEnd"/>
      <w:r>
        <w:rPr>
          <w:rFonts w:ascii="Verdana" w:eastAsia="Times New Roman" w:hAnsi="Verdana" w:cs="Times New Roman"/>
          <w:color w:val="000000"/>
          <w:sz w:val="24"/>
          <w:szCs w:val="24"/>
          <w:lang/>
        </w:rPr>
        <w:t xml:space="preserve"> The JWT ID MAY be used by implementations requiring message de-duplication for one-time use assertions.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exp</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Expiration time on or after which the ID Token MUST NOT be accepted for processing. </w:t>
      </w:r>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iat</w:t>
      </w:r>
      <w:proofErr w:type="gramEnd"/>
    </w:p>
    <w:p w:rsidR="00D308F3" w:rsidRDefault="000B3073">
      <w:pPr>
        <w:spacing w:before="0" w:beforeAutospacing="0" w:after="0" w:afterAutospacing="0"/>
        <w:ind w:left="720"/>
        <w:divId w:val="317461834"/>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Time at which the JWT was issued.</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JWT MAY contain other Claims. Any Claims used that are not understood MUST be ignored.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authentication token MUST be sent as the value of the </w:t>
      </w:r>
      <w:hyperlink w:anchor="OAuth.Assertions" w:history="1">
        <w:r>
          <w:rPr>
            <w:rFonts w:ascii="Verdana" w:eastAsia="Times New Roman" w:hAnsi="Verdana" w:cs="Times New Roman"/>
            <w:b/>
            <w:bCs/>
            <w:color w:val="990000"/>
            <w:sz w:val="24"/>
            <w:szCs w:val="24"/>
            <w:lang/>
          </w:rPr>
          <w:t>[OAuth.Assertions] (</w:t>
        </w:r>
        <w:r>
          <w:rPr>
            <w:rStyle w:val="info"/>
            <w:rFonts w:ascii="Verdana" w:eastAsia="Times New Roman" w:hAnsi="Verdana" w:cs="Times New Roman"/>
            <w:b/>
            <w:bCs/>
            <w:color w:val="990000"/>
            <w:sz w:val="24"/>
            <w:szCs w:val="24"/>
            <w:lang/>
          </w:rPr>
          <w:t>Campbell, B., Mortimore, C., Jones, M., and Y. Goland, “Assertion Framework for OAuth 2.0,” March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Style w:val="HTML3"/>
          <w:lang/>
        </w:rPr>
        <w:t>client_assertion</w:t>
      </w:r>
      <w:proofErr w:type="gramEnd"/>
      <w:r>
        <w:rPr>
          <w:rFonts w:ascii="Verdana" w:eastAsia="Times New Roman" w:hAnsi="Verdana" w:cs="Times New Roman"/>
          <w:color w:val="000000"/>
          <w:sz w:val="24"/>
          <w:szCs w:val="24"/>
          <w:lang/>
        </w:rPr>
        <w:t xml:space="preserve"> parameter.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 xml:space="preserve">The value of the </w:t>
      </w:r>
      <w:hyperlink w:anchor="OAuth.Assertions" w:history="1">
        <w:r>
          <w:rPr>
            <w:rFonts w:ascii="Verdana" w:eastAsia="Times New Roman" w:hAnsi="Verdana" w:cs="Times New Roman"/>
            <w:b/>
            <w:bCs/>
            <w:color w:val="990000"/>
            <w:sz w:val="24"/>
            <w:szCs w:val="24"/>
            <w:lang/>
          </w:rPr>
          <w:t>[OAuth.Assertions] (</w:t>
        </w:r>
        <w:r>
          <w:rPr>
            <w:rStyle w:val="info"/>
            <w:rFonts w:ascii="Verdana" w:eastAsia="Times New Roman" w:hAnsi="Verdana" w:cs="Times New Roman"/>
            <w:b/>
            <w:bCs/>
            <w:color w:val="990000"/>
            <w:sz w:val="24"/>
            <w:szCs w:val="24"/>
            <w:lang/>
          </w:rPr>
          <w:t>Campbell, B., Mortimore, C., Jones, M., and Y. Goland, “Assertion Framework for OAuth 2.0,” March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Style w:val="HTML3"/>
          <w:lang/>
        </w:rPr>
        <w:t>client_assertion_type</w:t>
      </w:r>
      <w:proofErr w:type="gramEnd"/>
      <w:r>
        <w:rPr>
          <w:rFonts w:ascii="Verdana" w:eastAsia="Times New Roman" w:hAnsi="Verdana" w:cs="Times New Roman"/>
          <w:color w:val="000000"/>
          <w:sz w:val="24"/>
          <w:szCs w:val="24"/>
          <w:lang/>
        </w:rPr>
        <w:t xml:space="preserve"> parameter MUST be "urn:ietf:params:oauth:client-assertion-type:jwt-bearer", per </w:t>
      </w:r>
      <w:hyperlink w:anchor="OAuth.JWT" w:history="1">
        <w:r>
          <w:rPr>
            <w:rFonts w:ascii="Verdana" w:eastAsia="Times New Roman" w:hAnsi="Verdana" w:cs="Times New Roman"/>
            <w:b/>
            <w:bCs/>
            <w:color w:val="990000"/>
            <w:sz w:val="24"/>
            <w:szCs w:val="24"/>
            <w:lang/>
          </w:rPr>
          <w:t>[OAuth.JWT] (</w:t>
        </w:r>
        <w:r>
          <w:rPr>
            <w:rStyle w:val="info"/>
            <w:rFonts w:ascii="Verdana" w:eastAsia="Times New Roman" w:hAnsi="Verdana" w:cs="Times New Roman"/>
            <w:b/>
            <w:bCs/>
            <w:color w:val="990000"/>
            <w:sz w:val="24"/>
            <w:szCs w:val="24"/>
            <w:lang/>
          </w:rPr>
          <w:t>Jones, M., Campbell, B., and C. Mortimore, “JSON Web Token (JWT) Bearer Token Profiles for OAuth 2.0,” March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private_key_jwt</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Clients that have registered a public key sign a JWT using that key. The Client authenticates in accordance with Section 2.2 of </w:t>
      </w:r>
      <w:hyperlink w:anchor="OAuth.JWT" w:history="1">
        <w:r>
          <w:rPr>
            <w:rFonts w:ascii="Verdana" w:eastAsia="Times New Roman" w:hAnsi="Verdana" w:cs="Times New Roman"/>
            <w:b/>
            <w:bCs/>
            <w:color w:val="990000"/>
            <w:sz w:val="24"/>
            <w:szCs w:val="24"/>
            <w:lang/>
          </w:rPr>
          <w:t>OAuth JWT Bearer Token Profiles (</w:t>
        </w:r>
        <w:r>
          <w:rPr>
            <w:rStyle w:val="info"/>
            <w:rFonts w:ascii="Verdana" w:eastAsia="Times New Roman" w:hAnsi="Verdana" w:cs="Times New Roman"/>
            <w:b/>
            <w:bCs/>
            <w:color w:val="990000"/>
            <w:sz w:val="24"/>
            <w:szCs w:val="24"/>
            <w:lang/>
          </w:rPr>
          <w:t>Jones, M., Campbell, B., and C. Mortimore, “JSON Web Token (JWT) Bearer Token Profiles for OAuth 2.0,” March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[OAuth.JWT] and </w:t>
      </w:r>
      <w:hyperlink w:anchor="OAuth.Assertions" w:history="1">
        <w:r>
          <w:rPr>
            <w:rFonts w:ascii="Verdana" w:eastAsia="Times New Roman" w:hAnsi="Verdana" w:cs="Times New Roman"/>
            <w:b/>
            <w:bCs/>
            <w:color w:val="990000"/>
            <w:sz w:val="24"/>
            <w:szCs w:val="24"/>
            <w:lang/>
          </w:rPr>
          <w:t>OAuth 2.0 Assertion Profile (</w:t>
        </w:r>
        <w:r>
          <w:rPr>
            <w:rStyle w:val="info"/>
            <w:rFonts w:ascii="Verdana" w:eastAsia="Times New Roman" w:hAnsi="Verdana" w:cs="Times New Roman"/>
            <w:b/>
            <w:bCs/>
            <w:color w:val="990000"/>
            <w:sz w:val="24"/>
            <w:szCs w:val="24"/>
            <w:lang/>
          </w:rPr>
          <w:t>Campbell, B., Mortimore, C., Jones, M., and Y. Goland, “Assertion Framework for OAuth 2.0,” March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[OAuth.Assertions]. The JWT MUST contain the following REQUIRED Claim Values and MAY contain the following OPTIONAL Claim Values: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iss</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Issuer.</w:t>
      </w:r>
      <w:proofErr w:type="gramEnd"/>
      <w:r>
        <w:rPr>
          <w:rFonts w:ascii="Verdana" w:eastAsia="Times New Roman" w:hAnsi="Verdana" w:cs="Times New Roman"/>
          <w:color w:val="000000"/>
          <w:sz w:val="24"/>
          <w:szCs w:val="24"/>
          <w:lang/>
        </w:rPr>
        <w:t xml:space="preserve"> This MUST contain the </w:t>
      </w:r>
      <w:r>
        <w:rPr>
          <w:rStyle w:val="HTML3"/>
          <w:lang/>
        </w:rPr>
        <w:t>client_id</w:t>
      </w:r>
      <w:r>
        <w:rPr>
          <w:rFonts w:ascii="Verdana" w:eastAsia="Times New Roman" w:hAnsi="Verdana" w:cs="Times New Roman"/>
          <w:color w:val="000000"/>
          <w:sz w:val="24"/>
          <w:szCs w:val="24"/>
          <w:lang/>
        </w:rPr>
        <w:t xml:space="preserve"> of the OAuth Client.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sub</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Subject.</w:t>
      </w:r>
      <w:proofErr w:type="gramEnd"/>
      <w:r>
        <w:rPr>
          <w:rFonts w:ascii="Verdana" w:eastAsia="Times New Roman" w:hAnsi="Verdana" w:cs="Times New Roman"/>
          <w:color w:val="000000"/>
          <w:sz w:val="24"/>
          <w:szCs w:val="24"/>
          <w:lang/>
        </w:rPr>
        <w:t xml:space="preserve"> This MUST contain the </w:t>
      </w:r>
      <w:r>
        <w:rPr>
          <w:rStyle w:val="HTML3"/>
          <w:lang/>
        </w:rPr>
        <w:t>client_id</w:t>
      </w:r>
      <w:r>
        <w:rPr>
          <w:rFonts w:ascii="Verdana" w:eastAsia="Times New Roman" w:hAnsi="Verdana" w:cs="Times New Roman"/>
          <w:color w:val="000000"/>
          <w:sz w:val="24"/>
          <w:szCs w:val="24"/>
          <w:lang/>
        </w:rPr>
        <w:t xml:space="preserve"> of the OAuth Client.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aud</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Audience.</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The </w:t>
      </w:r>
      <w:r>
        <w:rPr>
          <w:rStyle w:val="HTML3"/>
          <w:lang/>
        </w:rPr>
        <w:t>aud</w:t>
      </w:r>
      <w:r>
        <w:rPr>
          <w:rFonts w:ascii="Verdana" w:eastAsia="Times New Roman" w:hAnsi="Verdana" w:cs="Times New Roman"/>
          <w:color w:val="000000"/>
          <w:sz w:val="24"/>
          <w:szCs w:val="24"/>
          <w:lang/>
        </w:rPr>
        <w:t xml:space="preserve"> (audience) Claim.</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Value that identifies the Authorization Server as an intended audience.</w:t>
      </w:r>
      <w:proofErr w:type="gramEnd"/>
      <w:r>
        <w:rPr>
          <w:rFonts w:ascii="Verdana" w:eastAsia="Times New Roman" w:hAnsi="Verdana" w:cs="Times New Roman"/>
          <w:color w:val="000000"/>
          <w:sz w:val="24"/>
          <w:szCs w:val="24"/>
          <w:lang/>
        </w:rPr>
        <w:t xml:space="preserve"> The Authorization Server MUST </w:t>
      </w:r>
      <w:proofErr w:type="gramStart"/>
      <w:r>
        <w:rPr>
          <w:rFonts w:ascii="Verdana" w:eastAsia="Times New Roman" w:hAnsi="Verdana" w:cs="Times New Roman"/>
          <w:color w:val="000000"/>
          <w:sz w:val="24"/>
          <w:szCs w:val="24"/>
          <w:lang/>
        </w:rPr>
        <w:t>verify</w:t>
      </w:r>
      <w:proofErr w:type="gramEnd"/>
      <w:r>
        <w:rPr>
          <w:rFonts w:ascii="Verdana" w:eastAsia="Times New Roman" w:hAnsi="Verdana" w:cs="Times New Roman"/>
          <w:color w:val="000000"/>
          <w:sz w:val="24"/>
          <w:szCs w:val="24"/>
          <w:lang/>
        </w:rPr>
        <w:t xml:space="preserve"> that it is an intended audience for the token. The Audience SHOULD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the URL of the Authorization Server's Token Endpoint.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jti</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JWT ID. </w:t>
      </w:r>
      <w:proofErr w:type="gramStart"/>
      <w:r>
        <w:rPr>
          <w:rFonts w:ascii="Verdana" w:eastAsia="Times New Roman" w:hAnsi="Verdana" w:cs="Times New Roman"/>
          <w:color w:val="000000"/>
          <w:sz w:val="24"/>
          <w:szCs w:val="24"/>
          <w:lang/>
        </w:rPr>
        <w:t>A unique identifier for the token.</w:t>
      </w:r>
      <w:proofErr w:type="gramEnd"/>
      <w:r>
        <w:rPr>
          <w:rFonts w:ascii="Verdana" w:eastAsia="Times New Roman" w:hAnsi="Verdana" w:cs="Times New Roman"/>
          <w:color w:val="000000"/>
          <w:sz w:val="24"/>
          <w:szCs w:val="24"/>
          <w:lang/>
        </w:rPr>
        <w:t xml:space="preserve"> The JWT ID MAY be used by implementations requiring message de-duplication for one-time use assertions.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exp</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Expiration time on or after which the ID Token MUST NOT be accepted for processing. </w:t>
      </w:r>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iat</w:t>
      </w:r>
      <w:proofErr w:type="gramEnd"/>
    </w:p>
    <w:p w:rsidR="00D308F3" w:rsidRDefault="000B3073">
      <w:pPr>
        <w:spacing w:before="0" w:beforeAutospacing="0" w:after="0" w:afterAutospacing="0"/>
        <w:ind w:left="720"/>
        <w:divId w:val="110272187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Time at which the JWT was issued.</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JWT MAY contain other Claims. Any Claims used that are not understood MUST be ignored.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authentication token MUST be sent as the value of the </w:t>
      </w:r>
      <w:commentRangeStart w:id="196"/>
      <w:r w:rsidR="009A6988">
        <w:fldChar w:fldCharType="begin"/>
      </w:r>
      <w:r w:rsidR="009A6988">
        <w:instrText>HYPERLINK \l "OAuth.Assertions"</w:instrText>
      </w:r>
      <w:r w:rsidR="009A6988">
        <w:fldChar w:fldCharType="separate"/>
      </w:r>
      <w:r>
        <w:rPr>
          <w:rFonts w:ascii="Verdana" w:eastAsia="Times New Roman" w:hAnsi="Verdana" w:cs="Times New Roman"/>
          <w:b/>
          <w:bCs/>
          <w:color w:val="990000"/>
          <w:sz w:val="24"/>
          <w:szCs w:val="24"/>
          <w:lang/>
        </w:rPr>
        <w:t>[OAuth.Assertions] (</w:t>
      </w:r>
      <w:r>
        <w:rPr>
          <w:rStyle w:val="info"/>
          <w:rFonts w:ascii="Verdana" w:eastAsia="Times New Roman" w:hAnsi="Verdana" w:cs="Times New Roman"/>
          <w:b/>
          <w:bCs/>
          <w:color w:val="990000"/>
          <w:sz w:val="24"/>
          <w:szCs w:val="24"/>
          <w:lang/>
        </w:rPr>
        <w:t>Campbell, B., Mortimore, C., Jones, M., and Y. Goland, “Assertion Framework for OAuth 2.0,” March 2013.</w:t>
      </w:r>
      <w:r>
        <w:rPr>
          <w:rFonts w:ascii="Verdana" w:eastAsia="Times New Roman" w:hAnsi="Verdana" w:cs="Times New Roman"/>
          <w:b/>
          <w:bCs/>
          <w:color w:val="990000"/>
          <w:sz w:val="24"/>
          <w:szCs w:val="24"/>
          <w:lang/>
        </w:rPr>
        <w:t>)</w:t>
      </w:r>
      <w:r w:rsidR="009A6988">
        <w:fldChar w:fldCharType="end"/>
      </w:r>
      <w:r>
        <w:rPr>
          <w:rFonts w:ascii="Verdana" w:eastAsia="Times New Roman" w:hAnsi="Verdana" w:cs="Times New Roman"/>
          <w:color w:val="000000"/>
          <w:sz w:val="24"/>
          <w:szCs w:val="24"/>
          <w:lang/>
        </w:rPr>
        <w:t xml:space="preserve"> </w:t>
      </w:r>
      <w:proofErr w:type="gramStart"/>
      <w:r>
        <w:rPr>
          <w:rStyle w:val="HTML3"/>
          <w:lang/>
        </w:rPr>
        <w:t>client_assertion</w:t>
      </w:r>
      <w:proofErr w:type="gramEnd"/>
      <w:r>
        <w:rPr>
          <w:rFonts w:ascii="Verdana" w:eastAsia="Times New Roman" w:hAnsi="Verdana" w:cs="Times New Roman"/>
          <w:color w:val="000000"/>
          <w:sz w:val="24"/>
          <w:szCs w:val="24"/>
          <w:lang/>
        </w:rPr>
        <w:t xml:space="preserve"> parameter. </w:t>
      </w:r>
    </w:p>
    <w:p w:rsidR="00D308F3" w:rsidRDefault="000B3073">
      <w:pPr>
        <w:spacing w:before="0" w:beforeAutospacing="0" w:after="0" w:afterAutospacing="0"/>
        <w:ind w:left="720"/>
        <w:divId w:val="149071404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 xml:space="preserve">The value of the </w:t>
      </w:r>
      <w:hyperlink w:anchor="OAuth.Assertions" w:history="1">
        <w:r>
          <w:rPr>
            <w:rFonts w:ascii="Verdana" w:eastAsia="Times New Roman" w:hAnsi="Verdana" w:cs="Times New Roman"/>
            <w:b/>
            <w:bCs/>
            <w:color w:val="990000"/>
            <w:sz w:val="24"/>
            <w:szCs w:val="24"/>
            <w:lang/>
          </w:rPr>
          <w:t>[OAuth.Assertions] (</w:t>
        </w:r>
        <w:r>
          <w:rPr>
            <w:rStyle w:val="info"/>
            <w:rFonts w:ascii="Verdana" w:eastAsia="Times New Roman" w:hAnsi="Verdana" w:cs="Times New Roman"/>
            <w:b/>
            <w:bCs/>
            <w:color w:val="990000"/>
            <w:sz w:val="24"/>
            <w:szCs w:val="24"/>
            <w:lang/>
          </w:rPr>
          <w:t>Campbell, B., Mortimore, C., Jones, M., and Y. Goland, “Assertion Framework for OAuth 2.0,” March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Style w:val="HTML3"/>
          <w:lang/>
        </w:rPr>
        <w:t>client_assertion_type</w:t>
      </w:r>
      <w:proofErr w:type="gramEnd"/>
      <w:r>
        <w:rPr>
          <w:rFonts w:ascii="Verdana" w:eastAsia="Times New Roman" w:hAnsi="Verdana" w:cs="Times New Roman"/>
          <w:color w:val="000000"/>
          <w:sz w:val="24"/>
          <w:szCs w:val="24"/>
          <w:lang/>
        </w:rPr>
        <w:t xml:space="preserve"> parameter MUST be "urn:ietf:params:oauth:client-assertion-type:jwt-bearer", per </w:t>
      </w:r>
      <w:hyperlink w:anchor="OAuth.JWT" w:history="1">
        <w:r>
          <w:rPr>
            <w:rFonts w:ascii="Verdana" w:eastAsia="Times New Roman" w:hAnsi="Verdana" w:cs="Times New Roman"/>
            <w:b/>
            <w:bCs/>
            <w:color w:val="990000"/>
            <w:sz w:val="24"/>
            <w:szCs w:val="24"/>
            <w:lang/>
          </w:rPr>
          <w:t>[OAuth.JWT] (</w:t>
        </w:r>
        <w:r>
          <w:rPr>
            <w:rStyle w:val="info"/>
            <w:rFonts w:ascii="Verdana" w:eastAsia="Times New Roman" w:hAnsi="Verdana" w:cs="Times New Roman"/>
            <w:b/>
            <w:bCs/>
            <w:color w:val="990000"/>
            <w:sz w:val="24"/>
            <w:szCs w:val="24"/>
            <w:lang/>
          </w:rPr>
          <w:t>Jones, M., Campbell, B., and C. Mortimore, “JSON Web Token (JWT) Bearer Token Profiles for OAuth 2.0,” March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commentRangeEnd w:id="196"/>
    <w:p w:rsidR="00D308F3" w:rsidRDefault="009B1AA8">
      <w:pPr>
        <w:pStyle w:val="Web"/>
        <w:ind w:left="1200"/>
        <w:divId w:val="1490714049"/>
        <w:rPr>
          <w:rFonts w:ascii="Verdana" w:hAnsi="Verdana"/>
          <w:color w:val="000000"/>
          <w:sz w:val="24"/>
          <w:szCs w:val="24"/>
          <w:lang/>
        </w:rPr>
      </w:pPr>
      <w:r>
        <w:rPr>
          <w:rStyle w:val="a9"/>
          <w:rFonts w:cstheme="minorBidi"/>
        </w:rPr>
        <w:commentReference w:id="196"/>
      </w:r>
      <w:r w:rsidR="000B3073">
        <w:rPr>
          <w:rFonts w:ascii="Verdana" w:hAnsi="Verdana"/>
          <w:color w:val="000000"/>
          <w:sz w:val="24"/>
          <w:szCs w:val="24"/>
          <w:lang/>
        </w:rPr>
        <w:t xml:space="preserve">For example (with line wraps for display purposes only): </w:t>
      </w:r>
    </w:p>
    <w:p w:rsidR="00C35FD4" w:rsidRDefault="000B3073">
      <w:pPr>
        <w:pStyle w:val="HTML1"/>
        <w:ind w:left="720"/>
        <w:divId w:val="225528452"/>
        <w:rPr>
          <w:ins w:id="197" w:author="Nat" w:date="2013-06-04T17:46:00Z"/>
          <w:rFonts w:hint="eastAsia"/>
          <w:lang/>
        </w:rPr>
      </w:pPr>
      <w:r>
        <w:rPr>
          <w:lang/>
        </w:rPr>
        <w:t xml:space="preserve">POST /token HTTP/1.1   </w:t>
      </w:r>
    </w:p>
    <w:p w:rsidR="00C35FD4" w:rsidRDefault="000B3073" w:rsidP="00C35FD4">
      <w:pPr>
        <w:pStyle w:val="HTML1"/>
        <w:ind w:left="720"/>
        <w:divId w:val="225528452"/>
        <w:rPr>
          <w:rFonts w:hint="eastAsia"/>
          <w:lang/>
        </w:rPr>
      </w:pPr>
      <w:r>
        <w:rPr>
          <w:lang/>
        </w:rPr>
        <w:t>Host: server.example.com</w:t>
      </w:r>
    </w:p>
    <w:p w:rsidR="00C35FD4" w:rsidRDefault="000B3073" w:rsidP="00C35FD4">
      <w:pPr>
        <w:pStyle w:val="HTML1"/>
        <w:ind w:left="720"/>
        <w:divId w:val="225528452"/>
        <w:rPr>
          <w:rFonts w:hint="eastAsia"/>
          <w:lang/>
        </w:rPr>
      </w:pPr>
      <w:r>
        <w:rPr>
          <w:lang/>
        </w:rPr>
        <w:t xml:space="preserve">Content-Type: application/x-www-form-urlencoded </w:t>
      </w:r>
    </w:p>
    <w:p w:rsidR="00C35FD4" w:rsidRDefault="000B3073" w:rsidP="00C35FD4">
      <w:pPr>
        <w:pStyle w:val="HTML1"/>
        <w:ind w:left="720"/>
        <w:divId w:val="225528452"/>
        <w:rPr>
          <w:rFonts w:hint="eastAsia"/>
          <w:lang/>
        </w:rPr>
      </w:pPr>
      <w:r>
        <w:rPr>
          <w:lang/>
        </w:rPr>
        <w:t xml:space="preserve">   grant_type=authorization_code&amp;</w:t>
      </w:r>
    </w:p>
    <w:p w:rsidR="00C35FD4" w:rsidRDefault="000B3073" w:rsidP="00C35FD4">
      <w:pPr>
        <w:pStyle w:val="HTML1"/>
        <w:ind w:left="720"/>
        <w:divId w:val="225528452"/>
        <w:rPr>
          <w:rFonts w:hint="eastAsia"/>
          <w:lang/>
        </w:rPr>
      </w:pPr>
      <w:r>
        <w:rPr>
          <w:lang/>
        </w:rPr>
        <w:t xml:space="preserve">     </w:t>
      </w:r>
      <w:proofErr w:type="gramStart"/>
      <w:r>
        <w:rPr>
          <w:lang/>
        </w:rPr>
        <w:t>code=</w:t>
      </w:r>
      <w:proofErr w:type="gramEnd"/>
      <w:r>
        <w:rPr>
          <w:lang/>
        </w:rPr>
        <w:t>i1WsRn1uB1&amp;</w:t>
      </w:r>
    </w:p>
    <w:p w:rsidR="00C35FD4" w:rsidRDefault="000B3073" w:rsidP="00C35FD4">
      <w:pPr>
        <w:pStyle w:val="HTML1"/>
        <w:ind w:left="720"/>
        <w:divId w:val="225528452"/>
        <w:rPr>
          <w:rFonts w:hint="eastAsia"/>
          <w:lang/>
        </w:rPr>
      </w:pPr>
      <w:r>
        <w:rPr>
          <w:lang/>
        </w:rPr>
        <w:t xml:space="preserve">     client_id=s6BhdRkqt3&amp;</w:t>
      </w:r>
    </w:p>
    <w:p w:rsidR="00D308F3" w:rsidRDefault="000B3073" w:rsidP="00C35FD4">
      <w:pPr>
        <w:pStyle w:val="HTML1"/>
        <w:ind w:left="720"/>
        <w:divId w:val="225528452"/>
        <w:rPr>
          <w:lang/>
        </w:rPr>
      </w:pPr>
      <w:r>
        <w:rPr>
          <w:lang/>
        </w:rPr>
        <w:t xml:space="preserve">     client_assertion_type=urn%3Aietf%3Aparams%3Aoauth%3Aclient-assertion-type%3Ajwt-bearer&amp;     client_assertion=PHNhbWxwOl ... ZT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198" w:name="access_token_request"/>
      <w:bookmarkEnd w:id="19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3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199" w:name="rfc.section.2.2.2"/>
      <w:bookmarkEnd w:id="199"/>
      <w:r>
        <w:rPr>
          <w:rFonts w:eastAsia="Times New Roman" w:cs="Times New Roman"/>
          <w:lang/>
        </w:rPr>
        <w:t>2.2.2.</w:t>
      </w:r>
      <w:proofErr w:type="gramStart"/>
      <w:r>
        <w:rPr>
          <w:rFonts w:eastAsia="Times New Roman" w:cs="Times New Roman"/>
          <w:lang/>
        </w:rPr>
        <w:t>  Access</w:t>
      </w:r>
      <w:proofErr w:type="gramEnd"/>
      <w:r>
        <w:rPr>
          <w:rFonts w:eastAsia="Times New Roman" w:cs="Times New Roman"/>
          <w:lang/>
        </w:rPr>
        <w:t xml:space="preserve"> Token Request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Client obtains an Access Token by authenticating with the Authorization Server and presenting its Authorization Grant (in the form of an Authorization Code or Refresh Token).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to the Client authentication parameters, if this is a Refresh Token Request, the Client MUST send the additional parameters specified in Section 6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Otherwise, the Client MUST send the request parameters as specified in Section 4.1.3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00" w:name="access_token_response"/>
      <w:bookmarkEnd w:id="20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01" w:name="rfc.section.2.2.3"/>
      <w:bookmarkEnd w:id="201"/>
      <w:r>
        <w:rPr>
          <w:rFonts w:eastAsia="Times New Roman" w:cs="Times New Roman"/>
          <w:lang/>
        </w:rPr>
        <w:t>2.2.3.</w:t>
      </w:r>
      <w:proofErr w:type="gramStart"/>
      <w:r>
        <w:rPr>
          <w:rFonts w:eastAsia="Times New Roman" w:cs="Times New Roman"/>
          <w:lang/>
        </w:rPr>
        <w:t>  Access</w:t>
      </w:r>
      <w:proofErr w:type="gramEnd"/>
      <w:r>
        <w:rPr>
          <w:rFonts w:eastAsia="Times New Roman" w:cs="Times New Roman"/>
          <w:lang/>
        </w:rPr>
        <w:t xml:space="preserve"> Token Response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After receiving and validating a valid and authorized Access Token Request from the Client, the Authorization Server returns a successful response that includes an Access Token and an ID Token. The parameters in the successful response are defined in Section 4.1.4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only describes </w:t>
      </w:r>
      <w:hyperlink w:anchor="RFC6750" w:history="1">
        <w:r>
          <w:rPr>
            <w:rStyle w:val="a3"/>
            <w:rFonts w:ascii="Verdana" w:hAnsi="Verdana"/>
            <w:sz w:val="24"/>
            <w:szCs w:val="24"/>
            <w:u w:val="none"/>
            <w:lang/>
          </w:rPr>
          <w:t>OAuth 2.0 Bearer Token Usage (</w:t>
        </w:r>
        <w:r>
          <w:rPr>
            <w:rStyle w:val="info"/>
            <w:rFonts w:ascii="Verdana" w:hAnsi="Verdana"/>
            <w:b/>
            <w:bCs/>
            <w:color w:val="990000"/>
            <w:sz w:val="24"/>
            <w:szCs w:val="24"/>
            <w:lang/>
          </w:rPr>
          <w:t>Jones, M. and D. Hardt, “The OAuth 2.0 Authorization Framework: Bearer Token Usage,” October 2012.</w:t>
        </w:r>
        <w:r>
          <w:rPr>
            <w:rStyle w:val="a3"/>
            <w:rFonts w:ascii="Verdana" w:hAnsi="Verdana"/>
            <w:sz w:val="24"/>
            <w:szCs w:val="24"/>
            <w:u w:val="none"/>
            <w:lang/>
          </w:rPr>
          <w:t>)</w:t>
        </w:r>
      </w:hyperlink>
      <w:r>
        <w:rPr>
          <w:rFonts w:ascii="Verdana" w:hAnsi="Verdana"/>
          <w:color w:val="000000"/>
          <w:sz w:val="24"/>
          <w:szCs w:val="24"/>
          <w:lang/>
        </w:rPr>
        <w:t xml:space="preserve"> [RFC6750]. The OAuth 2.0 response parameter </w:t>
      </w:r>
      <w:r>
        <w:rPr>
          <w:rStyle w:val="HTML3"/>
          <w:lang/>
        </w:rPr>
        <w:t>token_type</w:t>
      </w:r>
      <w:r>
        <w:rPr>
          <w:rFonts w:ascii="Verdana" w:hAnsi="Verdana"/>
          <w:color w:val="000000"/>
          <w:sz w:val="24"/>
          <w:szCs w:val="24"/>
          <w:lang/>
        </w:rPr>
        <w:t xml:space="preserve"> MUST be set to </w:t>
      </w:r>
      <w:r>
        <w:rPr>
          <w:rStyle w:val="HTML3"/>
          <w:lang/>
        </w:rPr>
        <w:t>Bearer</w:t>
      </w:r>
      <w:r>
        <w:rPr>
          <w:rFonts w:ascii="Verdana" w:hAnsi="Verdana"/>
          <w:color w:val="000000"/>
          <w:sz w:val="24"/>
          <w:szCs w:val="24"/>
          <w:lang/>
        </w:rPr>
        <w:t xml:space="preserve"> unless another Token Type has been negotiated with the Client. Servers SHOULD support </w:t>
      </w:r>
      <w:hyperlink w:anchor="RFC6750" w:history="1">
        <w:r>
          <w:rPr>
            <w:rStyle w:val="a3"/>
            <w:rFonts w:ascii="Verdana" w:hAnsi="Verdana"/>
            <w:sz w:val="24"/>
            <w:szCs w:val="24"/>
            <w:u w:val="none"/>
            <w:lang/>
          </w:rPr>
          <w:t>OAuth 2.0 Bearer Token Usage (</w:t>
        </w:r>
        <w:r>
          <w:rPr>
            <w:rStyle w:val="info"/>
            <w:rFonts w:ascii="Verdana" w:hAnsi="Verdana"/>
            <w:b/>
            <w:bCs/>
            <w:color w:val="990000"/>
            <w:sz w:val="24"/>
            <w:szCs w:val="24"/>
            <w:lang/>
          </w:rPr>
          <w:t>Jones, M. and D. Hardt, “The OAuth 2.0 Authorization Framework: Bearer Token Usage,” October 2012.</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[RFC6750] for interoperability.</w:t>
      </w:r>
      <w:proofErr w:type="gramEnd"/>
      <w:r>
        <w:rPr>
          <w:rFonts w:ascii="Verdana" w:hAnsi="Verdana"/>
          <w:color w:val="000000"/>
          <w:sz w:val="24"/>
          <w:szCs w:val="24"/>
          <w:lang/>
        </w:rPr>
        <w:t xml:space="preserve"> For security reasons Servers MAY only allow Clients to register specific </w:t>
      </w:r>
      <w:r>
        <w:rPr>
          <w:rStyle w:val="HTML3"/>
          <w:lang/>
        </w:rPr>
        <w:t>token_type</w:t>
      </w:r>
      <w:r>
        <w:rPr>
          <w:rFonts w:ascii="Verdana" w:hAnsi="Verdana"/>
          <w:color w:val="000000"/>
          <w:sz w:val="24"/>
          <w:szCs w:val="24"/>
          <w:lang/>
        </w:rPr>
        <w:t xml:space="preserve">. Clients MUST support </w:t>
      </w:r>
      <w:hyperlink w:anchor="RFC6750" w:history="1">
        <w:r>
          <w:rPr>
            <w:rStyle w:val="a3"/>
            <w:rFonts w:ascii="Verdana" w:hAnsi="Verdana"/>
            <w:sz w:val="24"/>
            <w:szCs w:val="24"/>
            <w:u w:val="none"/>
            <w:lang/>
          </w:rPr>
          <w:t>OAuth 2.0 Bearer Token Usage (</w:t>
        </w:r>
        <w:r>
          <w:rPr>
            <w:rStyle w:val="info"/>
            <w:rFonts w:ascii="Verdana" w:hAnsi="Verdana"/>
            <w:b/>
            <w:bCs/>
            <w:color w:val="990000"/>
            <w:sz w:val="24"/>
            <w:szCs w:val="24"/>
            <w:lang/>
          </w:rPr>
          <w:t>Jones, M. and D. Hardt, “The OAuth 2.0 Authorization Framework: Bearer Token Usage,” October 2012.</w:t>
        </w:r>
        <w:r>
          <w:rPr>
            <w:rStyle w:val="a3"/>
            <w:rFonts w:ascii="Verdana" w:hAnsi="Verdana"/>
            <w:sz w:val="24"/>
            <w:szCs w:val="24"/>
            <w:u w:val="none"/>
            <w:lang/>
          </w:rPr>
          <w:t>)</w:t>
        </w:r>
      </w:hyperlink>
      <w:r>
        <w:rPr>
          <w:rFonts w:ascii="Verdana" w:hAnsi="Verdana"/>
          <w:color w:val="000000"/>
          <w:sz w:val="24"/>
          <w:szCs w:val="24"/>
          <w:lang/>
        </w:rPr>
        <w:t xml:space="preserve"> [RFC6750] and MAY support other </w:t>
      </w:r>
      <w:r>
        <w:rPr>
          <w:rStyle w:val="HTML3"/>
          <w:lang/>
        </w:rPr>
        <w:t>token_type</w:t>
      </w:r>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to the OAuth 2.0 response parameters, the following parameters MUST be included in the response if the </w:t>
      </w:r>
      <w:r>
        <w:rPr>
          <w:rStyle w:val="HTML3"/>
          <w:lang/>
        </w:rPr>
        <w:t>grant_type</w:t>
      </w:r>
      <w:r>
        <w:rPr>
          <w:rFonts w:ascii="Verdana" w:hAnsi="Verdana"/>
          <w:color w:val="000000"/>
          <w:sz w:val="24"/>
          <w:szCs w:val="24"/>
          <w:lang/>
        </w:rPr>
        <w:t xml:space="preserve"> value is </w:t>
      </w:r>
      <w:r>
        <w:rPr>
          <w:rStyle w:val="HTML3"/>
          <w:lang/>
        </w:rPr>
        <w:t>authorization_code</w:t>
      </w:r>
      <w:r>
        <w:rPr>
          <w:rFonts w:ascii="Verdana" w:hAnsi="Verdana"/>
          <w:color w:val="000000"/>
          <w:sz w:val="24"/>
          <w:szCs w:val="24"/>
          <w:lang/>
        </w:rPr>
        <w:t xml:space="preserve"> and the Authorization Request </w:t>
      </w:r>
      <w:r>
        <w:rPr>
          <w:rStyle w:val="HTML3"/>
          <w:lang/>
        </w:rPr>
        <w:t>scope</w:t>
      </w:r>
      <w:r>
        <w:rPr>
          <w:rFonts w:ascii="Verdana" w:hAnsi="Verdana"/>
          <w:color w:val="000000"/>
          <w:sz w:val="24"/>
          <w:szCs w:val="24"/>
          <w:lang/>
        </w:rPr>
        <w:t xml:space="preserve"> parameter contained </w:t>
      </w:r>
      <w:r>
        <w:rPr>
          <w:rStyle w:val="HTML3"/>
          <w:lang/>
        </w:rPr>
        <w:t>openid</w:t>
      </w:r>
      <w:r>
        <w:rPr>
          <w:rFonts w:ascii="Verdana" w:hAnsi="Verdana"/>
          <w:color w:val="000000"/>
          <w:sz w:val="24"/>
          <w:szCs w:val="24"/>
          <w:lang/>
        </w:rPr>
        <w:t xml:space="preserve">: </w:t>
      </w:r>
    </w:p>
    <w:p w:rsidR="00D308F3" w:rsidRDefault="000B3073">
      <w:pPr>
        <w:spacing w:before="0" w:beforeAutospacing="0" w:after="0" w:afterAutospacing="0"/>
        <w:divId w:val="147857104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w:t>
      </w:r>
    </w:p>
    <w:p w:rsidR="00D308F3" w:rsidRDefault="000B3073">
      <w:pPr>
        <w:spacing w:before="0" w:beforeAutospacing="0" w:after="0" w:afterAutospacing="0"/>
        <w:ind w:left="720"/>
        <w:divId w:val="147857104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ID Token value associated with the authenticated session.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w:t>
      </w:r>
      <w:r>
        <w:rPr>
          <w:rStyle w:val="HTML3"/>
          <w:lang/>
        </w:rPr>
        <w:t>id_token</w:t>
      </w:r>
      <w:r>
        <w:rPr>
          <w:rFonts w:ascii="Verdana" w:hAnsi="Verdana"/>
          <w:color w:val="000000"/>
          <w:sz w:val="24"/>
          <w:szCs w:val="24"/>
          <w:lang/>
        </w:rPr>
        <w:t xml:space="preserve"> MUST be returned when the </w:t>
      </w:r>
      <w:r>
        <w:rPr>
          <w:rStyle w:val="HTML3"/>
          <w:lang/>
        </w:rPr>
        <w:t>grant_type</w:t>
      </w:r>
      <w:r>
        <w:rPr>
          <w:rFonts w:ascii="Verdana" w:hAnsi="Verdana"/>
          <w:color w:val="000000"/>
          <w:sz w:val="24"/>
          <w:szCs w:val="24"/>
          <w:lang/>
        </w:rPr>
        <w:t xml:space="preserve"> value is </w:t>
      </w:r>
      <w:r>
        <w:rPr>
          <w:rStyle w:val="HTML3"/>
          <w:lang/>
        </w:rPr>
        <w:t>authorization_code</w:t>
      </w:r>
      <w:r>
        <w:rPr>
          <w:rFonts w:ascii="Verdana" w:hAnsi="Verdana"/>
          <w:color w:val="000000"/>
          <w:sz w:val="24"/>
          <w:szCs w:val="24"/>
          <w:lang/>
        </w:rPr>
        <w:t xml:space="preserve"> and MAY be returned when other grant types are used.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Following is a non-normative example: </w:t>
      </w:r>
    </w:p>
    <w:p w:rsidR="00D308F3" w:rsidRDefault="000B3073">
      <w:pPr>
        <w:pStyle w:val="HTML1"/>
        <w:divId w:val="862284521"/>
        <w:rPr>
          <w:lang/>
        </w:rPr>
      </w:pPr>
      <w:r>
        <w:rPr>
          <w:lang/>
        </w:rPr>
        <w:t xml:space="preserve">   {    "access_token": "SlAV32hkKG",    "token_type": "Bearer",    "refresh_token": "8xLOxBtZp8",    "expires_in": 3600,    "id_token": "eyJ0 ... NiJ9.eyJ1c ... I6IjIifX0.DeWt4Qu ... ZXso"   }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As in the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Clients SHOULD ignore unrecognized response parameters.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an ID Token is returned as a result of a token refresh request, the following requirements apply: </w:t>
      </w:r>
    </w:p>
    <w:p w:rsidR="00D308F3" w:rsidRDefault="000B3073">
      <w:pPr>
        <w:numPr>
          <w:ilvl w:val="0"/>
          <w:numId w:val="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its </w:t>
      </w:r>
      <w:r>
        <w:rPr>
          <w:rStyle w:val="HTML3"/>
          <w:lang/>
        </w:rPr>
        <w:t>iss</w:t>
      </w:r>
      <w:r>
        <w:rPr>
          <w:rFonts w:ascii="Verdana" w:eastAsia="Times New Roman" w:hAnsi="Verdana" w:cs="Times New Roman"/>
          <w:color w:val="000000"/>
          <w:sz w:val="24"/>
          <w:szCs w:val="24"/>
          <w:lang/>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its </w:t>
      </w:r>
      <w:r>
        <w:rPr>
          <w:rStyle w:val="HTML3"/>
          <w:lang/>
        </w:rPr>
        <w:t>sub</w:t>
      </w:r>
      <w:r>
        <w:rPr>
          <w:rFonts w:ascii="Verdana" w:eastAsia="Times New Roman" w:hAnsi="Verdana" w:cs="Times New Roman"/>
          <w:color w:val="000000"/>
          <w:sz w:val="24"/>
          <w:szCs w:val="24"/>
          <w:lang/>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its </w:t>
      </w:r>
      <w:r>
        <w:rPr>
          <w:rStyle w:val="HTML3"/>
          <w:lang/>
        </w:rPr>
        <w:t>iat</w:t>
      </w:r>
      <w:r>
        <w:rPr>
          <w:rFonts w:ascii="Verdana" w:eastAsia="Times New Roman" w:hAnsi="Verdana" w:cs="Times New Roman"/>
          <w:color w:val="000000"/>
          <w:sz w:val="24"/>
          <w:szCs w:val="24"/>
          <w:lang/>
        </w:rPr>
        <w:t xml:space="preserve"> Claim MUST represent the time that the new ID Token is issued, </w:t>
      </w:r>
    </w:p>
    <w:p w:rsidR="00D308F3" w:rsidRDefault="000B3073">
      <w:pPr>
        <w:numPr>
          <w:ilvl w:val="0"/>
          <w:numId w:val="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its </w:t>
      </w:r>
      <w:r>
        <w:rPr>
          <w:rStyle w:val="HTML3"/>
          <w:lang/>
        </w:rPr>
        <w:t>aud</w:t>
      </w:r>
      <w:r>
        <w:rPr>
          <w:rFonts w:ascii="Verdana" w:eastAsia="Times New Roman" w:hAnsi="Verdana" w:cs="Times New Roman"/>
          <w:color w:val="000000"/>
          <w:sz w:val="24"/>
          <w:szCs w:val="24"/>
          <w:lang/>
        </w:rPr>
        <w:t xml:space="preserve"> Claim value MUST be the same as in the ID Token issued when the original authentication occurred, </w:t>
      </w:r>
    </w:p>
    <w:p w:rsidR="00D308F3" w:rsidRDefault="000B3073">
      <w:pPr>
        <w:numPr>
          <w:ilvl w:val="0"/>
          <w:numId w:val="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ID Token contains an </w:t>
      </w:r>
      <w:r>
        <w:rPr>
          <w:rStyle w:val="HTML3"/>
          <w:lang/>
        </w:rPr>
        <w:t>auth_time</w:t>
      </w:r>
      <w:r>
        <w:rPr>
          <w:rFonts w:ascii="Verdana" w:eastAsia="Times New Roman" w:hAnsi="Verdana" w:cs="Times New Roman"/>
          <w:color w:val="000000"/>
          <w:sz w:val="24"/>
          <w:szCs w:val="24"/>
          <w:lang/>
        </w:rPr>
        <w:t xml:space="preserve"> Claim, its value MUST represent the time of the original authentication - not the time that the new ID token is issued, </w:t>
      </w:r>
    </w:p>
    <w:p w:rsidR="00D308F3" w:rsidRDefault="000B3073">
      <w:pPr>
        <w:numPr>
          <w:ilvl w:val="0"/>
          <w:numId w:val="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its </w:t>
      </w:r>
      <w:r>
        <w:rPr>
          <w:rStyle w:val="HTML3"/>
          <w:lang/>
        </w:rPr>
        <w:t>azp</w:t>
      </w:r>
      <w:r>
        <w:rPr>
          <w:rFonts w:ascii="Verdana" w:eastAsia="Times New Roman" w:hAnsi="Verdana" w:cs="Times New Roman"/>
          <w:color w:val="000000"/>
          <w:sz w:val="24"/>
          <w:szCs w:val="24"/>
          <w:lang/>
        </w:rPr>
        <w:t xml:space="preserve"> Claim value MUST be the same as in the ID Token issued when the original authentication occurred; if no </w:t>
      </w:r>
      <w:r>
        <w:rPr>
          <w:rStyle w:val="HTML3"/>
          <w:lang/>
        </w:rPr>
        <w:t>azp</w:t>
      </w:r>
      <w:r>
        <w:rPr>
          <w:rFonts w:ascii="Verdana" w:eastAsia="Times New Roman" w:hAnsi="Verdana" w:cs="Times New Roman"/>
          <w:color w:val="000000"/>
          <w:sz w:val="24"/>
          <w:szCs w:val="24"/>
          <w:lang/>
        </w:rPr>
        <w:t xml:space="preserve"> Claim was present in the original ID Token, one MUST NOT be present in the new ID Token, and </w:t>
      </w:r>
    </w:p>
    <w:p w:rsidR="00D308F3" w:rsidRDefault="000B3073">
      <w:pPr>
        <w:numPr>
          <w:ilvl w:val="0"/>
          <w:numId w:val="3"/>
        </w:numPr>
        <w:ind w:left="1200" w:right="480"/>
        <w:divId w:val="1259220216"/>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otherwise</w:t>
      </w:r>
      <w:proofErr w:type="gramEnd"/>
      <w:r>
        <w:rPr>
          <w:rFonts w:ascii="Verdana" w:eastAsia="Times New Roman" w:hAnsi="Verdana" w:cs="Times New Roman"/>
          <w:color w:val="000000"/>
          <w:sz w:val="24"/>
          <w:szCs w:val="24"/>
          <w:lang/>
        </w:rPr>
        <w:t xml:space="preserve">, the same rules apply as apply when issuing an ID Token at the time of the original authentication.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02" w:name="TokenErrorResponse"/>
      <w:bookmarkEnd w:id="20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03" w:name="rfc.section.2.2.4"/>
      <w:bookmarkEnd w:id="203"/>
      <w:r>
        <w:rPr>
          <w:rFonts w:eastAsia="Times New Roman" w:cs="Times New Roman"/>
          <w:lang/>
        </w:rPr>
        <w:t>2.2.4.</w:t>
      </w:r>
      <w:proofErr w:type="gramStart"/>
      <w:r>
        <w:rPr>
          <w:rFonts w:eastAsia="Times New Roman" w:cs="Times New Roman"/>
          <w:lang/>
        </w:rPr>
        <w:t>  Access</w:t>
      </w:r>
      <w:proofErr w:type="gramEnd"/>
      <w:r>
        <w:rPr>
          <w:rFonts w:eastAsia="Times New Roman" w:cs="Times New Roman"/>
          <w:lang/>
        </w:rPr>
        <w:t xml:space="preserve"> Token Error Response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the Token Request is invalid or unauthorized, the Authorization Server constructs the error response. The parameters of the Token Error Response are defined as in Section 5.2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04" w:name="userinfo"/>
      <w:bookmarkEnd w:id="20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05" w:name="rfc.section.2.3"/>
      <w:bookmarkEnd w:id="205"/>
      <w:r>
        <w:rPr>
          <w:rFonts w:eastAsia="Times New Roman" w:cs="Times New Roman"/>
          <w:lang/>
        </w:rPr>
        <w:t>2.3.</w:t>
      </w:r>
      <w:proofErr w:type="gramStart"/>
      <w:r>
        <w:rPr>
          <w:rFonts w:eastAsia="Times New Roman" w:cs="Times New Roman"/>
          <w:lang/>
        </w:rPr>
        <w:t>  UserInfo</w:t>
      </w:r>
      <w:proofErr w:type="gramEnd"/>
      <w:r>
        <w:rPr>
          <w:rFonts w:eastAsia="Times New Roman" w:cs="Times New Roman"/>
          <w:lang/>
        </w:rPr>
        <w:t xml:space="preserve"> Endpoint</w:t>
      </w:r>
    </w:p>
    <w:p w:rsidR="00D308F3" w:rsidRDefault="00795016">
      <w:pPr>
        <w:pStyle w:val="Web"/>
        <w:divId w:val="1259220216"/>
        <w:rPr>
          <w:rFonts w:ascii="Verdana" w:hAnsi="Verdana"/>
          <w:color w:val="000000"/>
          <w:sz w:val="24"/>
          <w:szCs w:val="24"/>
          <w:lang/>
        </w:rPr>
      </w:pPr>
      <w:commentRangeStart w:id="206"/>
      <w:ins w:id="207" w:author="Nat" w:date="2013-06-04T19:54:00Z">
        <w:r w:rsidRPr="00795016">
          <w:rPr>
            <w:rFonts w:ascii="Verdana" w:hAnsi="Verdana"/>
            <w:color w:val="000000"/>
            <w:sz w:val="24"/>
            <w:szCs w:val="24"/>
            <w:lang/>
          </w:rPr>
          <w:t>The UserInfo Endpoint is a Protected Resource that returns Claims about the authenticated End-User. Claims are represented by a JSON object that contains a collection of name and value pairs for the Claims.</w:t>
        </w:r>
      </w:ins>
      <w:del w:id="208" w:author="Nat" w:date="2013-06-04T19:54:00Z">
        <w:r w:rsidR="000B3073" w:rsidDel="00795016">
          <w:rPr>
            <w:rFonts w:ascii="Verdana" w:hAnsi="Verdana"/>
            <w:color w:val="000000"/>
            <w:sz w:val="24"/>
            <w:szCs w:val="24"/>
            <w:lang/>
          </w:rPr>
          <w:delText>The UserInfo Endpoint is an OAuth 2.0 Protected Resource that returns Claims about the authenticated End-User.</w:delText>
        </w:r>
        <w:commentRangeStart w:id="209"/>
        <w:r w:rsidR="000B3073" w:rsidDel="00795016">
          <w:rPr>
            <w:rFonts w:ascii="Verdana" w:hAnsi="Verdana"/>
            <w:color w:val="000000"/>
            <w:sz w:val="24"/>
            <w:szCs w:val="24"/>
            <w:lang/>
          </w:rPr>
          <w:delText xml:space="preserve"> The location of the UserInfo Endpoint MUST be a URL using the </w:delText>
        </w:r>
        <w:r w:rsidR="000B3073" w:rsidDel="00795016">
          <w:rPr>
            <w:rStyle w:val="HTML3"/>
            <w:lang/>
          </w:rPr>
          <w:delText>https</w:delText>
        </w:r>
        <w:r w:rsidR="000B3073" w:rsidDel="00795016">
          <w:rPr>
            <w:rFonts w:ascii="Verdana" w:hAnsi="Verdana"/>
            <w:color w:val="000000"/>
            <w:sz w:val="24"/>
            <w:szCs w:val="24"/>
            <w:lang/>
          </w:rPr>
          <w:delText xml:space="preserve"> scheme, which MAY contain port, path, and query parameter components.</w:delText>
        </w:r>
      </w:del>
      <w:r w:rsidR="000B3073">
        <w:rPr>
          <w:rFonts w:ascii="Verdana" w:hAnsi="Verdana"/>
          <w:color w:val="000000"/>
          <w:sz w:val="24"/>
          <w:szCs w:val="24"/>
          <w:lang/>
        </w:rPr>
        <w:t xml:space="preserve"> </w:t>
      </w:r>
      <w:commentRangeEnd w:id="209"/>
      <w:r w:rsidR="00D62DAB">
        <w:rPr>
          <w:rStyle w:val="a9"/>
          <w:rFonts w:cstheme="minorBidi"/>
        </w:rPr>
        <w:commentReference w:id="209"/>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10" w:name="UserInfoRequest"/>
      <w:bookmarkEnd w:id="21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11" w:name="rfc.section.2.3.1"/>
      <w:bookmarkEnd w:id="211"/>
      <w:r>
        <w:rPr>
          <w:rFonts w:eastAsia="Times New Roman" w:cs="Times New Roman"/>
          <w:lang/>
        </w:rPr>
        <w:t>2.3.1.</w:t>
      </w:r>
      <w:proofErr w:type="gramStart"/>
      <w:r>
        <w:rPr>
          <w:rFonts w:eastAsia="Times New Roman" w:cs="Times New Roman"/>
          <w:lang/>
        </w:rPr>
        <w:t>  UserInfo</w:t>
      </w:r>
      <w:proofErr w:type="gramEnd"/>
      <w:r>
        <w:rPr>
          <w:rFonts w:eastAsia="Times New Roman" w:cs="Times New Roman"/>
          <w:lang/>
        </w:rPr>
        <w:t xml:space="preserve"> Request</w:t>
      </w:r>
    </w:p>
    <w:p w:rsidR="00D308F3" w:rsidRDefault="00795016">
      <w:pPr>
        <w:pStyle w:val="Web"/>
        <w:divId w:val="1259220216"/>
        <w:rPr>
          <w:rFonts w:ascii="Verdana" w:hAnsi="Verdana"/>
          <w:color w:val="000000"/>
          <w:sz w:val="24"/>
          <w:szCs w:val="24"/>
          <w:lang/>
        </w:rPr>
      </w:pPr>
      <w:ins w:id="212" w:author="Nat" w:date="2013-06-04T19:56:00Z">
        <w:r w:rsidRPr="00795016">
          <w:rPr>
            <w:rFonts w:ascii="Verdana" w:hAnsi="Verdana"/>
            <w:color w:val="000000"/>
            <w:sz w:val="24"/>
            <w:szCs w:val="24"/>
            <w:lang/>
          </w:rPr>
          <w:t>Clients MAY send requests with the following parameters to the UserInfo Endpoint to obtain further information about the End-User.</w:t>
        </w:r>
      </w:ins>
      <w:del w:id="213" w:author="Nat" w:date="2013-06-04T19:56:00Z">
        <w:r w:rsidR="000B3073" w:rsidDel="00795016">
          <w:rPr>
            <w:rFonts w:ascii="Verdana" w:hAnsi="Verdana"/>
            <w:color w:val="000000"/>
            <w:sz w:val="24"/>
            <w:szCs w:val="24"/>
            <w:lang/>
          </w:rPr>
          <w:delText xml:space="preserve">Clients send requests to the UserInfo Endpoint to obtain Claims about the End-User. The UserInfo Endpoint is an </w:delText>
        </w:r>
        <w:r w:rsidR="009A6988" w:rsidDel="00795016">
          <w:fldChar w:fldCharType="begin"/>
        </w:r>
        <w:r w:rsidR="009A6988" w:rsidDel="00795016">
          <w:delInstrText>HYPERLINK \l "RFC6749"</w:delInstrText>
        </w:r>
        <w:r w:rsidR="009A6988" w:rsidDel="00795016">
          <w:fldChar w:fldCharType="separate"/>
        </w:r>
        <w:r w:rsidR="000B3073" w:rsidDel="00795016">
          <w:rPr>
            <w:rStyle w:val="a3"/>
            <w:rFonts w:ascii="Verdana" w:hAnsi="Verdana"/>
            <w:sz w:val="24"/>
            <w:szCs w:val="24"/>
            <w:u w:val="none"/>
            <w:lang/>
          </w:rPr>
          <w:delText>OAuth 2.0 (</w:delText>
        </w:r>
        <w:r w:rsidR="000B3073" w:rsidDel="00795016">
          <w:rPr>
            <w:rStyle w:val="info"/>
            <w:rFonts w:ascii="Verdana" w:hAnsi="Verdana"/>
            <w:b/>
            <w:bCs/>
            <w:color w:val="990000"/>
            <w:sz w:val="24"/>
            <w:szCs w:val="24"/>
            <w:lang/>
          </w:rPr>
          <w:delText>Hardt, D., “The OAuth 2.0 Authorization Framework,” October 2012.</w:delText>
        </w:r>
        <w:r w:rsidR="000B3073" w:rsidDel="00795016">
          <w:rPr>
            <w:rStyle w:val="a3"/>
            <w:rFonts w:ascii="Verdana" w:hAnsi="Verdana"/>
            <w:sz w:val="24"/>
            <w:szCs w:val="24"/>
            <w:u w:val="none"/>
            <w:lang/>
          </w:rPr>
          <w:delText>)</w:delText>
        </w:r>
        <w:r w:rsidR="009A6988" w:rsidDel="00795016">
          <w:fldChar w:fldCharType="end"/>
        </w:r>
        <w:r w:rsidR="000B3073" w:rsidDel="00795016">
          <w:rPr>
            <w:rFonts w:ascii="Verdana" w:hAnsi="Verdana"/>
            <w:color w:val="000000"/>
            <w:sz w:val="24"/>
            <w:szCs w:val="24"/>
            <w:lang/>
          </w:rPr>
          <w:delText xml:space="preserve"> [RFC6749] Protected Resource that complies with the </w:delText>
        </w:r>
        <w:r w:rsidR="009A6988" w:rsidDel="00795016">
          <w:fldChar w:fldCharType="begin"/>
        </w:r>
        <w:r w:rsidR="009A6988" w:rsidDel="00795016">
          <w:delInstrText>HYPERLINK \l "RFC6750"</w:delInstrText>
        </w:r>
        <w:r w:rsidR="009A6988" w:rsidDel="00795016">
          <w:fldChar w:fldCharType="separate"/>
        </w:r>
        <w:r w:rsidR="000B3073" w:rsidDel="00795016">
          <w:rPr>
            <w:rStyle w:val="a3"/>
            <w:rFonts w:ascii="Verdana" w:hAnsi="Verdana"/>
            <w:sz w:val="24"/>
            <w:szCs w:val="24"/>
            <w:u w:val="none"/>
            <w:lang/>
          </w:rPr>
          <w:delText>OAuth 2.0 Bearer Token Usage (</w:delText>
        </w:r>
        <w:r w:rsidR="000B3073" w:rsidDel="00795016">
          <w:rPr>
            <w:rStyle w:val="info"/>
            <w:rFonts w:ascii="Verdana" w:hAnsi="Verdana"/>
            <w:b/>
            <w:bCs/>
            <w:color w:val="990000"/>
            <w:sz w:val="24"/>
            <w:szCs w:val="24"/>
            <w:lang/>
          </w:rPr>
          <w:delText>Jones, M. and D. Hardt, “The OAuth 2.0 Authorization Framework: Bearer Token Usage,” October 2012.</w:delText>
        </w:r>
        <w:r w:rsidR="000B3073" w:rsidDel="00795016">
          <w:rPr>
            <w:rStyle w:val="a3"/>
            <w:rFonts w:ascii="Verdana" w:hAnsi="Verdana"/>
            <w:sz w:val="24"/>
            <w:szCs w:val="24"/>
            <w:u w:val="none"/>
            <w:lang/>
          </w:rPr>
          <w:delText>)</w:delText>
        </w:r>
        <w:r w:rsidR="009A6988" w:rsidDel="00795016">
          <w:fldChar w:fldCharType="end"/>
        </w:r>
        <w:r w:rsidR="000B3073" w:rsidDel="00795016">
          <w:rPr>
            <w:rFonts w:ascii="Verdana" w:hAnsi="Verdana"/>
            <w:color w:val="000000"/>
            <w:sz w:val="24"/>
            <w:szCs w:val="24"/>
            <w:lang/>
          </w:rPr>
          <w:delText xml:space="preserve"> [RFC6750] specification. The Access Token SHOULD be sent using the </w:delText>
        </w:r>
        <w:r w:rsidR="000B3073" w:rsidDel="00795016">
          <w:rPr>
            <w:rStyle w:val="HTML3"/>
            <w:lang/>
          </w:rPr>
          <w:delText>Authorization</w:delText>
        </w:r>
        <w:r w:rsidR="000B3073" w:rsidDel="00795016">
          <w:rPr>
            <w:rFonts w:ascii="Verdana" w:hAnsi="Verdana"/>
            <w:color w:val="000000"/>
            <w:sz w:val="24"/>
            <w:szCs w:val="24"/>
            <w:lang/>
          </w:rPr>
          <w:delText xml:space="preserve"> header field. The following parameters are defined for use in UserInfo Requests:</w:delText>
        </w:r>
      </w:del>
      <w:r w:rsidR="000B3073">
        <w:rPr>
          <w:rFonts w:ascii="Verdana" w:hAnsi="Verdana"/>
          <w:color w:val="000000"/>
          <w:sz w:val="24"/>
          <w:szCs w:val="24"/>
          <w:lang/>
        </w:rPr>
        <w:t xml:space="preserve"> </w:t>
      </w:r>
    </w:p>
    <w:commentRangeEnd w:id="206"/>
    <w:p w:rsidR="00D308F3" w:rsidRDefault="00CA0E64">
      <w:pPr>
        <w:spacing w:before="0" w:beforeAutospacing="0" w:after="0" w:afterAutospacing="0"/>
        <w:divId w:val="2104571907"/>
        <w:rPr>
          <w:rFonts w:ascii="Verdana" w:eastAsia="Times New Roman" w:hAnsi="Verdana" w:cs="Times New Roman"/>
          <w:color w:val="000000"/>
          <w:sz w:val="24"/>
          <w:szCs w:val="24"/>
          <w:lang/>
        </w:rPr>
      </w:pPr>
      <w:r>
        <w:rPr>
          <w:rStyle w:val="a9"/>
        </w:rPr>
        <w:commentReference w:id="206"/>
      </w:r>
      <w:r w:rsidR="000B3073">
        <w:rPr>
          <w:rFonts w:ascii="Verdana" w:eastAsia="Times New Roman" w:hAnsi="Verdana" w:cs="Times New Roman"/>
          <w:color w:val="000000"/>
          <w:sz w:val="24"/>
          <w:szCs w:val="24"/>
          <w:lang/>
        </w:rPr>
        <w:t>access_token</w:t>
      </w:r>
    </w:p>
    <w:p w:rsidR="00D308F3" w:rsidRDefault="000B3073">
      <w:pPr>
        <w:spacing w:before="0" w:beforeAutospacing="0" w:after="0" w:afterAutospacing="0"/>
        <w:ind w:left="720"/>
        <w:divId w:val="210457190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Access Token obtained from an OpenID Connect Authorization Request.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14" w:name="UserInfoResponse"/>
      <w:bookmarkEnd w:id="21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15" w:name="rfc.section.2.3.2"/>
      <w:bookmarkEnd w:id="215"/>
      <w:r>
        <w:rPr>
          <w:rFonts w:eastAsia="Times New Roman" w:cs="Times New Roman"/>
          <w:lang/>
        </w:rPr>
        <w:t>2.3.2.</w:t>
      </w:r>
      <w:proofErr w:type="gramStart"/>
      <w:r>
        <w:rPr>
          <w:rFonts w:eastAsia="Times New Roman" w:cs="Times New Roman"/>
          <w:lang/>
        </w:rPr>
        <w:t>  UserInfo</w:t>
      </w:r>
      <w:proofErr w:type="gramEnd"/>
      <w:r>
        <w:rPr>
          <w:rFonts w:eastAsia="Times New Roman" w:cs="Times New Roman"/>
          <w:lang/>
        </w:rPr>
        <w:t xml:space="preserve"> Response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UserInfo Claims MUST </w:t>
      </w:r>
      <w:proofErr w:type="gramStart"/>
      <w:r>
        <w:rPr>
          <w:rFonts w:ascii="Verdana" w:hAnsi="Verdana"/>
          <w:color w:val="000000"/>
          <w:sz w:val="24"/>
          <w:szCs w:val="24"/>
          <w:lang/>
        </w:rPr>
        <w:t>be</w:t>
      </w:r>
      <w:proofErr w:type="gramEnd"/>
      <w:r>
        <w:rPr>
          <w:rFonts w:ascii="Verdana" w:hAnsi="Verdana"/>
          <w:color w:val="000000"/>
          <w:sz w:val="24"/>
          <w:szCs w:val="24"/>
          <w:lang/>
        </w:rPr>
        <w:t xml:space="preserve"> returned as the members of a JSON object unless a signed or encrypted response was requested during Client Registration. The Claims defined in </w:t>
      </w:r>
      <w:hyperlink w:anchor="StandardClaims" w:history="1">
        <w:r>
          <w:rPr>
            <w:rStyle w:val="a3"/>
            <w:rFonts w:ascii="Verdana" w:hAnsi="Verdana"/>
            <w:sz w:val="24"/>
            <w:szCs w:val="24"/>
            <w:u w:val="none"/>
            <w:lang/>
          </w:rPr>
          <w:t>Section 2.5 (</w:t>
        </w:r>
        <w:r>
          <w:rPr>
            <w:rStyle w:val="info"/>
            <w:rFonts w:ascii="Verdana" w:hAnsi="Verdana"/>
            <w:b/>
            <w:bCs/>
            <w:color w:val="990000"/>
            <w:sz w:val="24"/>
            <w:szCs w:val="24"/>
            <w:lang/>
          </w:rPr>
          <w:t>Standard Claims</w:t>
        </w:r>
        <w:r>
          <w:rPr>
            <w:rStyle w:val="a3"/>
            <w:rFonts w:ascii="Verdana" w:hAnsi="Verdana"/>
            <w:sz w:val="24"/>
            <w:szCs w:val="24"/>
            <w:u w:val="none"/>
            <w:lang/>
          </w:rPr>
          <w:t>)</w:t>
        </w:r>
      </w:hyperlink>
      <w:r>
        <w:rPr>
          <w:rFonts w:ascii="Verdana" w:hAnsi="Verdana"/>
          <w:color w:val="000000"/>
          <w:sz w:val="24"/>
          <w:szCs w:val="24"/>
          <w:lang/>
        </w:rPr>
        <w:t xml:space="preserve"> can be returned, as can additional Claims not specified there.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a Claim is not returned, that Claim Name SHOULD be omitted from the JSON object representing the Claims; it SHOULD NOT be present with a null or empty string value.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sub</w:t>
      </w:r>
      <w:r>
        <w:rPr>
          <w:rFonts w:ascii="Verdana" w:hAnsi="Verdana"/>
          <w:color w:val="000000"/>
          <w:sz w:val="24"/>
          <w:szCs w:val="24"/>
          <w:lang/>
        </w:rPr>
        <w:t xml:space="preserve"> (subject) Claim MUST always </w:t>
      </w:r>
      <w:proofErr w:type="gramStart"/>
      <w:r>
        <w:rPr>
          <w:rFonts w:ascii="Verdana" w:hAnsi="Verdana"/>
          <w:color w:val="000000"/>
          <w:sz w:val="24"/>
          <w:szCs w:val="24"/>
          <w:lang/>
        </w:rPr>
        <w:t>be</w:t>
      </w:r>
      <w:proofErr w:type="gramEnd"/>
      <w:r>
        <w:rPr>
          <w:rFonts w:ascii="Verdana" w:hAnsi="Verdana"/>
          <w:color w:val="000000"/>
          <w:sz w:val="24"/>
          <w:szCs w:val="24"/>
          <w:lang/>
        </w:rPr>
        <w:t xml:space="preserve"> returned in the UserInfo Response.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NOTE: The UserInfo Endpoint response is not guaranteed to be about the End-User identified by the </w:t>
      </w:r>
      <w:r>
        <w:rPr>
          <w:rStyle w:val="HTML3"/>
          <w:lang/>
        </w:rPr>
        <w:t>sub</w:t>
      </w:r>
      <w:r>
        <w:rPr>
          <w:rFonts w:ascii="Verdana" w:hAnsi="Verdana"/>
          <w:color w:val="000000"/>
          <w:sz w:val="24"/>
          <w:szCs w:val="24"/>
          <w:lang/>
        </w:rPr>
        <w:t xml:space="preserve"> (subject) element of the ID Token. The </w:t>
      </w:r>
      <w:r>
        <w:rPr>
          <w:rStyle w:val="HTML3"/>
          <w:lang/>
        </w:rPr>
        <w:t>sub</w:t>
      </w:r>
      <w:r>
        <w:rPr>
          <w:rFonts w:ascii="Verdana" w:hAnsi="Verdana"/>
          <w:color w:val="000000"/>
          <w:sz w:val="24"/>
          <w:szCs w:val="24"/>
          <w:lang/>
        </w:rPr>
        <w:t xml:space="preserve"> Claim in the UserInfo Endpoint response MUST be verified to exactly match the </w:t>
      </w:r>
      <w:r>
        <w:rPr>
          <w:rStyle w:val="HTML3"/>
          <w:lang/>
        </w:rPr>
        <w:t>sub</w:t>
      </w:r>
      <w:r>
        <w:rPr>
          <w:rFonts w:ascii="Verdana" w:hAnsi="Verdana"/>
          <w:color w:val="000000"/>
          <w:sz w:val="24"/>
          <w:szCs w:val="24"/>
          <w:lang/>
        </w:rPr>
        <w:t xml:space="preserve"> Claim in the ID Token before using additional UserInfo Endpoint Claims.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16" w:name="UserInfoError"/>
      <w:bookmarkEnd w:id="21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17" w:name="rfc.section.2.3.3"/>
      <w:bookmarkEnd w:id="217"/>
      <w:r>
        <w:rPr>
          <w:rFonts w:eastAsia="Times New Roman" w:cs="Times New Roman"/>
          <w:lang/>
        </w:rPr>
        <w:t>2.3.3.</w:t>
      </w:r>
      <w:proofErr w:type="gramStart"/>
      <w:r>
        <w:rPr>
          <w:rFonts w:eastAsia="Times New Roman" w:cs="Times New Roman"/>
          <w:lang/>
        </w:rPr>
        <w:t>  UserInfo</w:t>
      </w:r>
      <w:proofErr w:type="gramEnd"/>
      <w:r>
        <w:rPr>
          <w:rFonts w:eastAsia="Times New Roman" w:cs="Times New Roman"/>
          <w:lang/>
        </w:rPr>
        <w:t xml:space="preserve"> Error Response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an error condition occurs, the UserInfo Endpoint returns an Error Response as defined in Section 3 of </w:t>
      </w:r>
      <w:hyperlink w:anchor="RFC6750" w:history="1">
        <w:r>
          <w:rPr>
            <w:rStyle w:val="a3"/>
            <w:rFonts w:ascii="Verdana" w:hAnsi="Verdana"/>
            <w:sz w:val="24"/>
            <w:szCs w:val="24"/>
            <w:u w:val="none"/>
            <w:lang/>
          </w:rPr>
          <w:t>OAuth 2.0 Bearer Token Usage (</w:t>
        </w:r>
        <w:r>
          <w:rPr>
            <w:rStyle w:val="info"/>
            <w:rFonts w:ascii="Verdana" w:hAnsi="Verdana"/>
            <w:b/>
            <w:bCs/>
            <w:color w:val="990000"/>
            <w:sz w:val="24"/>
            <w:szCs w:val="24"/>
            <w:lang/>
          </w:rPr>
          <w:t>Jones, M. and D. Hardt, “The OAuth 2.0 Authorization Framework: Bearer Token Usage,” October 2012.</w:t>
        </w:r>
        <w:r>
          <w:rPr>
            <w:rStyle w:val="a3"/>
            <w:rFonts w:ascii="Verdana" w:hAnsi="Verdana"/>
            <w:sz w:val="24"/>
            <w:szCs w:val="24"/>
            <w:u w:val="none"/>
            <w:lang/>
          </w:rPr>
          <w:t>)</w:t>
        </w:r>
      </w:hyperlink>
      <w:r>
        <w:rPr>
          <w:rFonts w:ascii="Verdana" w:hAnsi="Verdana"/>
          <w:color w:val="000000"/>
          <w:sz w:val="24"/>
          <w:szCs w:val="24"/>
          <w:lang/>
        </w:rPr>
        <w:t xml:space="preserve"> [RFC6750].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18" w:name="scopes"/>
      <w:bookmarkEnd w:id="21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19" w:name="rfc.section.2.4"/>
      <w:bookmarkEnd w:id="219"/>
      <w:r>
        <w:rPr>
          <w:rFonts w:eastAsia="Times New Roman" w:cs="Times New Roman"/>
          <w:lang/>
        </w:rPr>
        <w:t>2.4.</w:t>
      </w:r>
      <w:proofErr w:type="gramStart"/>
      <w:r>
        <w:rPr>
          <w:rFonts w:eastAsia="Times New Roman" w:cs="Times New Roman"/>
          <w:lang/>
        </w:rPr>
        <w:t>  Scope</w:t>
      </w:r>
      <w:proofErr w:type="gramEnd"/>
      <w:r>
        <w:rPr>
          <w:rFonts w:eastAsia="Times New Roman" w:cs="Times New Roman"/>
          <w:lang/>
        </w:rPr>
        <w:t xml:space="preserve"> Values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OpenID Connect Clients use </w:t>
      </w:r>
      <w:r>
        <w:rPr>
          <w:rStyle w:val="HTML3"/>
          <w:lang/>
        </w:rPr>
        <w:t>scope</w:t>
      </w:r>
      <w:r>
        <w:rPr>
          <w:rFonts w:ascii="Verdana" w:hAnsi="Verdana"/>
          <w:color w:val="000000"/>
          <w:sz w:val="24"/>
          <w:szCs w:val="24"/>
          <w:lang/>
        </w:rPr>
        <w:t xml:space="preserve"> values as defined in 3.3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to specify what access privileges are being requested for Access Tokens. The scopes associated with Access Tokens determine what resources will be available when they are used to access OAuth 2.0 protected endpoints. For OpenID Connect, scopes can be used to request that specific sets of information be made available as Claim Values. This specification describes only the scope values used by OpenID Connect.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OpenID Connect allows additional scope values to be defined and used. Scope values used that are not understood by an implementation SHOULD be ignored.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Claims requested by the following scopes are treated by Authorization Servers as Voluntary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OpenID Connect defines the following </w:t>
      </w:r>
      <w:r>
        <w:rPr>
          <w:rStyle w:val="HTML3"/>
          <w:lang/>
        </w:rPr>
        <w:t>scope</w:t>
      </w:r>
      <w:r>
        <w:rPr>
          <w:rFonts w:ascii="Verdana" w:hAnsi="Verdana"/>
          <w:color w:val="000000"/>
          <w:sz w:val="24"/>
          <w:szCs w:val="24"/>
          <w:lang/>
        </w:rPr>
        <w:t xml:space="preserve"> values: </w:t>
      </w:r>
    </w:p>
    <w:p w:rsidR="00D308F3" w:rsidRDefault="000B3073">
      <w:pPr>
        <w:spacing w:before="0" w:beforeAutospacing="0" w:after="0" w:afterAutospacing="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openid</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Informs the Authorization Server that the Client is making an OpenID Connect request.</w:t>
      </w:r>
      <w:proofErr w:type="gramEnd"/>
      <w:r>
        <w:rPr>
          <w:rFonts w:ascii="Verdana" w:eastAsia="Times New Roman" w:hAnsi="Verdana" w:cs="Times New Roman"/>
          <w:color w:val="000000"/>
          <w:sz w:val="24"/>
          <w:szCs w:val="24"/>
          <w:lang/>
        </w:rPr>
        <w:t xml:space="preserve"> If the </w:t>
      </w:r>
      <w:r>
        <w:rPr>
          <w:rStyle w:val="HTML3"/>
          <w:lang/>
        </w:rPr>
        <w:t>openid</w:t>
      </w:r>
      <w:r>
        <w:rPr>
          <w:rFonts w:ascii="Verdana" w:eastAsia="Times New Roman" w:hAnsi="Verdana" w:cs="Times New Roman"/>
          <w:color w:val="000000"/>
          <w:sz w:val="24"/>
          <w:szCs w:val="24"/>
          <w:lang/>
        </w:rPr>
        <w:t xml:space="preserve"> scope value is not present, the behavior is entirely unspecified. </w:t>
      </w:r>
    </w:p>
    <w:p w:rsidR="00D308F3" w:rsidRDefault="000B3073">
      <w:pPr>
        <w:spacing w:before="0" w:beforeAutospacing="0" w:after="0" w:afterAutospacing="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profile</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scope value requests access to the End-User's default profile Claims, which are: </w:t>
      </w:r>
      <w:r>
        <w:rPr>
          <w:rStyle w:val="HTML3"/>
          <w:lang/>
        </w:rPr>
        <w:t>name</w:t>
      </w:r>
      <w:r>
        <w:rPr>
          <w:rFonts w:ascii="Verdana" w:eastAsia="Times New Roman" w:hAnsi="Verdana" w:cs="Times New Roman"/>
          <w:color w:val="000000"/>
          <w:sz w:val="24"/>
          <w:szCs w:val="24"/>
          <w:lang/>
        </w:rPr>
        <w:t xml:space="preserve">, </w:t>
      </w:r>
      <w:r>
        <w:rPr>
          <w:rStyle w:val="HTML3"/>
          <w:lang/>
        </w:rPr>
        <w:t>family_name</w:t>
      </w:r>
      <w:r>
        <w:rPr>
          <w:rFonts w:ascii="Verdana" w:eastAsia="Times New Roman" w:hAnsi="Verdana" w:cs="Times New Roman"/>
          <w:color w:val="000000"/>
          <w:sz w:val="24"/>
          <w:szCs w:val="24"/>
          <w:lang/>
        </w:rPr>
        <w:t xml:space="preserve">, </w:t>
      </w:r>
      <w:r>
        <w:rPr>
          <w:rStyle w:val="HTML3"/>
          <w:lang/>
        </w:rPr>
        <w:t>given_name</w:t>
      </w:r>
      <w:r>
        <w:rPr>
          <w:rFonts w:ascii="Verdana" w:eastAsia="Times New Roman" w:hAnsi="Verdana" w:cs="Times New Roman"/>
          <w:color w:val="000000"/>
          <w:sz w:val="24"/>
          <w:szCs w:val="24"/>
          <w:lang/>
        </w:rPr>
        <w:t xml:space="preserve">, </w:t>
      </w:r>
      <w:r>
        <w:rPr>
          <w:rStyle w:val="HTML3"/>
          <w:lang/>
        </w:rPr>
        <w:t>middle_name</w:t>
      </w:r>
      <w:r>
        <w:rPr>
          <w:rFonts w:ascii="Verdana" w:eastAsia="Times New Roman" w:hAnsi="Verdana" w:cs="Times New Roman"/>
          <w:color w:val="000000"/>
          <w:sz w:val="24"/>
          <w:szCs w:val="24"/>
          <w:lang/>
        </w:rPr>
        <w:t xml:space="preserve">, </w:t>
      </w:r>
      <w:r>
        <w:rPr>
          <w:rStyle w:val="HTML3"/>
          <w:lang/>
        </w:rPr>
        <w:t>nickname</w:t>
      </w:r>
      <w:r>
        <w:rPr>
          <w:rFonts w:ascii="Verdana" w:eastAsia="Times New Roman" w:hAnsi="Verdana" w:cs="Times New Roman"/>
          <w:color w:val="000000"/>
          <w:sz w:val="24"/>
          <w:szCs w:val="24"/>
          <w:lang/>
        </w:rPr>
        <w:t xml:space="preserve">, </w:t>
      </w:r>
      <w:r>
        <w:rPr>
          <w:rStyle w:val="HTML3"/>
          <w:lang/>
        </w:rPr>
        <w:t>preferred_username</w:t>
      </w:r>
      <w:r>
        <w:rPr>
          <w:rFonts w:ascii="Verdana" w:eastAsia="Times New Roman" w:hAnsi="Verdana" w:cs="Times New Roman"/>
          <w:color w:val="000000"/>
          <w:sz w:val="24"/>
          <w:szCs w:val="24"/>
          <w:lang/>
        </w:rPr>
        <w:t xml:space="preserve">, </w:t>
      </w:r>
      <w:r>
        <w:rPr>
          <w:rStyle w:val="HTML3"/>
          <w:lang/>
        </w:rPr>
        <w:t>profile</w:t>
      </w:r>
      <w:r>
        <w:rPr>
          <w:rFonts w:ascii="Verdana" w:eastAsia="Times New Roman" w:hAnsi="Verdana" w:cs="Times New Roman"/>
          <w:color w:val="000000"/>
          <w:sz w:val="24"/>
          <w:szCs w:val="24"/>
          <w:lang/>
        </w:rPr>
        <w:t xml:space="preserve">, </w:t>
      </w:r>
      <w:r>
        <w:rPr>
          <w:rStyle w:val="HTML3"/>
          <w:lang/>
        </w:rPr>
        <w:t>picture</w:t>
      </w:r>
      <w:r>
        <w:rPr>
          <w:rFonts w:ascii="Verdana" w:eastAsia="Times New Roman" w:hAnsi="Verdana" w:cs="Times New Roman"/>
          <w:color w:val="000000"/>
          <w:sz w:val="24"/>
          <w:szCs w:val="24"/>
          <w:lang/>
        </w:rPr>
        <w:t xml:space="preserve">, </w:t>
      </w:r>
      <w:r>
        <w:rPr>
          <w:rStyle w:val="HTML3"/>
          <w:lang/>
        </w:rPr>
        <w:t>website</w:t>
      </w:r>
      <w:r>
        <w:rPr>
          <w:rFonts w:ascii="Verdana" w:eastAsia="Times New Roman" w:hAnsi="Verdana" w:cs="Times New Roman"/>
          <w:color w:val="000000"/>
          <w:sz w:val="24"/>
          <w:szCs w:val="24"/>
          <w:lang/>
        </w:rPr>
        <w:t xml:space="preserve">, </w:t>
      </w:r>
      <w:r>
        <w:rPr>
          <w:rStyle w:val="HTML3"/>
          <w:lang/>
        </w:rPr>
        <w:t>gender</w:t>
      </w:r>
      <w:r>
        <w:rPr>
          <w:rFonts w:ascii="Verdana" w:eastAsia="Times New Roman" w:hAnsi="Verdana" w:cs="Times New Roman"/>
          <w:color w:val="000000"/>
          <w:sz w:val="24"/>
          <w:szCs w:val="24"/>
          <w:lang/>
        </w:rPr>
        <w:t xml:space="preserve">, </w:t>
      </w:r>
      <w:r>
        <w:rPr>
          <w:rStyle w:val="HTML3"/>
          <w:lang/>
        </w:rPr>
        <w:t>birthdate</w:t>
      </w:r>
      <w:r>
        <w:rPr>
          <w:rFonts w:ascii="Verdana" w:eastAsia="Times New Roman" w:hAnsi="Verdana" w:cs="Times New Roman"/>
          <w:color w:val="000000"/>
          <w:sz w:val="24"/>
          <w:szCs w:val="24"/>
          <w:lang/>
        </w:rPr>
        <w:t xml:space="preserve">, </w:t>
      </w:r>
      <w:r>
        <w:rPr>
          <w:rStyle w:val="HTML3"/>
          <w:lang/>
        </w:rPr>
        <w:t>zoneinfo</w:t>
      </w:r>
      <w:r>
        <w:rPr>
          <w:rFonts w:ascii="Verdana" w:eastAsia="Times New Roman" w:hAnsi="Verdana" w:cs="Times New Roman"/>
          <w:color w:val="000000"/>
          <w:sz w:val="24"/>
          <w:szCs w:val="24"/>
          <w:lang/>
        </w:rPr>
        <w:t xml:space="preserve">, </w:t>
      </w:r>
      <w:r>
        <w:rPr>
          <w:rStyle w:val="HTML3"/>
          <w:lang/>
        </w:rPr>
        <w:t>locale</w:t>
      </w:r>
      <w:r>
        <w:rPr>
          <w:rFonts w:ascii="Verdana" w:eastAsia="Times New Roman" w:hAnsi="Verdana" w:cs="Times New Roman"/>
          <w:color w:val="000000"/>
          <w:sz w:val="24"/>
          <w:szCs w:val="24"/>
          <w:lang/>
        </w:rPr>
        <w:t xml:space="preserve">, and </w:t>
      </w:r>
      <w:r>
        <w:rPr>
          <w:rStyle w:val="HTML3"/>
          <w:lang/>
        </w:rPr>
        <w:t>updated_at</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email</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scope value requests access to the </w:t>
      </w:r>
      <w:r>
        <w:rPr>
          <w:rStyle w:val="HTML3"/>
          <w:lang/>
        </w:rPr>
        <w:t>email</w:t>
      </w:r>
      <w:r>
        <w:rPr>
          <w:rFonts w:ascii="Verdana" w:eastAsia="Times New Roman" w:hAnsi="Verdana" w:cs="Times New Roman"/>
          <w:color w:val="000000"/>
          <w:sz w:val="24"/>
          <w:szCs w:val="24"/>
          <w:lang/>
        </w:rPr>
        <w:t xml:space="preserve"> and </w:t>
      </w:r>
      <w:r>
        <w:rPr>
          <w:rStyle w:val="HTML3"/>
          <w:lang/>
        </w:rPr>
        <w:t>email_verified</w:t>
      </w:r>
      <w:r>
        <w:rPr>
          <w:rFonts w:ascii="Verdana" w:eastAsia="Times New Roman" w:hAnsi="Verdana" w:cs="Times New Roman"/>
          <w:color w:val="000000"/>
          <w:sz w:val="24"/>
          <w:szCs w:val="24"/>
          <w:lang/>
        </w:rPr>
        <w:t xml:space="preserve"> Claims. </w:t>
      </w:r>
    </w:p>
    <w:p w:rsidR="00D308F3" w:rsidRDefault="000B3073">
      <w:pPr>
        <w:spacing w:before="0" w:beforeAutospacing="0" w:after="0" w:afterAutospacing="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address</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scope value requests access to the </w:t>
      </w:r>
      <w:r>
        <w:rPr>
          <w:rStyle w:val="HTML3"/>
          <w:lang/>
        </w:rPr>
        <w:t>address</w:t>
      </w:r>
      <w:r>
        <w:rPr>
          <w:rFonts w:ascii="Verdana" w:eastAsia="Times New Roman" w:hAnsi="Verdana" w:cs="Times New Roman"/>
          <w:color w:val="000000"/>
          <w:sz w:val="24"/>
          <w:szCs w:val="24"/>
          <w:lang/>
        </w:rPr>
        <w:t xml:space="preserve"> Claim. </w:t>
      </w:r>
    </w:p>
    <w:p w:rsidR="00D308F3" w:rsidRDefault="000B3073">
      <w:pPr>
        <w:spacing w:before="0" w:beforeAutospacing="0" w:after="0" w:afterAutospacing="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phone</w:t>
      </w:r>
      <w:proofErr w:type="gramEnd"/>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scope value requests access to the </w:t>
      </w:r>
      <w:r>
        <w:rPr>
          <w:rStyle w:val="HTML3"/>
          <w:lang/>
        </w:rPr>
        <w:t>phone_number</w:t>
      </w:r>
      <w:r>
        <w:rPr>
          <w:rFonts w:ascii="Verdana" w:eastAsia="Times New Roman" w:hAnsi="Verdana" w:cs="Times New Roman"/>
          <w:color w:val="000000"/>
          <w:sz w:val="24"/>
          <w:szCs w:val="24"/>
          <w:lang/>
        </w:rPr>
        <w:t xml:space="preserve"> and </w:t>
      </w:r>
      <w:r>
        <w:rPr>
          <w:rStyle w:val="HTML3"/>
          <w:lang/>
        </w:rPr>
        <w:t>phone_number_verified</w:t>
      </w:r>
      <w:r>
        <w:rPr>
          <w:rFonts w:ascii="Verdana" w:eastAsia="Times New Roman" w:hAnsi="Verdana" w:cs="Times New Roman"/>
          <w:color w:val="000000"/>
          <w:sz w:val="24"/>
          <w:szCs w:val="24"/>
          <w:lang/>
        </w:rPr>
        <w:t xml:space="preserve"> Claims. </w:t>
      </w:r>
    </w:p>
    <w:p w:rsidR="00D308F3" w:rsidRDefault="000B3073">
      <w:pPr>
        <w:spacing w:before="0" w:beforeAutospacing="0" w:after="0" w:afterAutospacing="0"/>
        <w:divId w:val="108580308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offline_access</w:t>
      </w:r>
    </w:p>
    <w:p w:rsidR="00D308F3" w:rsidRDefault="000B3073">
      <w:pPr>
        <w:spacing w:before="0" w:beforeAutospacing="0" w:after="0" w:afterAutospacing="0"/>
        <w:ind w:left="720"/>
        <w:divId w:val="108580308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scope value requests that an OAuth 2.0 Refresh Token be issued that can be used to obtain an Access Token that grants access to the End-User's UserInfo Endpoint even when the End-User is not present (not logged in).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Multiple scope values MAY be used by creating a space delimited, case sensitive list of ASCII scope values.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Claims requested by the </w:t>
      </w:r>
      <w:r>
        <w:rPr>
          <w:rStyle w:val="HTML3"/>
          <w:lang/>
        </w:rPr>
        <w:t>profile</w:t>
      </w:r>
      <w:r>
        <w:rPr>
          <w:rFonts w:ascii="Verdana" w:hAnsi="Verdana"/>
          <w:color w:val="000000"/>
          <w:sz w:val="24"/>
          <w:szCs w:val="24"/>
          <w:lang/>
        </w:rPr>
        <w:t xml:space="preserve">, </w:t>
      </w:r>
      <w:r>
        <w:rPr>
          <w:rStyle w:val="HTML3"/>
          <w:lang/>
        </w:rPr>
        <w:t>email</w:t>
      </w:r>
      <w:r>
        <w:rPr>
          <w:rFonts w:ascii="Verdana" w:hAnsi="Verdana"/>
          <w:color w:val="000000"/>
          <w:sz w:val="24"/>
          <w:szCs w:val="24"/>
          <w:lang/>
        </w:rPr>
        <w:t xml:space="preserve">, </w:t>
      </w:r>
      <w:r>
        <w:rPr>
          <w:rStyle w:val="HTML3"/>
          <w:lang/>
        </w:rPr>
        <w:t>address</w:t>
      </w:r>
      <w:r>
        <w:rPr>
          <w:rFonts w:ascii="Verdana" w:hAnsi="Verdana"/>
          <w:color w:val="000000"/>
          <w:sz w:val="24"/>
          <w:szCs w:val="24"/>
          <w:lang/>
        </w:rPr>
        <w:t xml:space="preserve">, and </w:t>
      </w:r>
      <w:r>
        <w:rPr>
          <w:rStyle w:val="HTML3"/>
          <w:lang/>
        </w:rPr>
        <w:t>phone</w:t>
      </w:r>
      <w:r>
        <w:rPr>
          <w:rFonts w:ascii="Verdana" w:hAnsi="Verdana"/>
          <w:color w:val="000000"/>
          <w:sz w:val="24"/>
          <w:szCs w:val="24"/>
          <w:lang/>
        </w:rPr>
        <w:t xml:space="preserve"> scope values are returned from the UserInfo Endpoint, as described in </w:t>
      </w:r>
      <w:hyperlink w:anchor="UserInfoResponse" w:history="1">
        <w:r>
          <w:rPr>
            <w:rStyle w:val="a3"/>
            <w:rFonts w:ascii="Verdana" w:hAnsi="Verdana"/>
            <w:sz w:val="24"/>
            <w:szCs w:val="24"/>
            <w:u w:val="none"/>
            <w:lang/>
          </w:rPr>
          <w:t>Section 2.3.2 (</w:t>
        </w:r>
        <w:r>
          <w:rPr>
            <w:rStyle w:val="info"/>
            <w:rFonts w:ascii="Verdana" w:hAnsi="Verdana"/>
            <w:b/>
            <w:bCs/>
            <w:color w:val="990000"/>
            <w:sz w:val="24"/>
            <w:szCs w:val="24"/>
            <w:lang/>
          </w:rPr>
          <w:t>UserInfo Response</w:t>
        </w:r>
        <w:r>
          <w:rPr>
            <w:rStyle w:val="a3"/>
            <w:rFonts w:ascii="Verdana" w:hAnsi="Verdana"/>
            <w:sz w:val="24"/>
            <w:szCs w:val="24"/>
            <w:u w:val="none"/>
            <w:lang/>
          </w:rPr>
          <w:t>)</w:t>
        </w:r>
      </w:hyperlink>
      <w:r>
        <w:rPr>
          <w:rFonts w:ascii="Verdana" w:hAnsi="Verdana"/>
          <w:color w:val="000000"/>
          <w:sz w:val="24"/>
          <w:szCs w:val="24"/>
          <w:lang/>
        </w:rPr>
        <w:t xml:space="preserve">, when a </w:t>
      </w:r>
      <w:r>
        <w:rPr>
          <w:rStyle w:val="HTML3"/>
          <w:lang/>
        </w:rPr>
        <w:t>response_type</w:t>
      </w:r>
      <w:r>
        <w:rPr>
          <w:rFonts w:ascii="Verdana" w:hAnsi="Verdana"/>
          <w:color w:val="000000"/>
          <w:sz w:val="24"/>
          <w:szCs w:val="24"/>
          <w:lang/>
        </w:rPr>
        <w:t xml:space="preserve"> value is used that results in an Access Token being issued. However, when the </w:t>
      </w:r>
      <w:r>
        <w:rPr>
          <w:rStyle w:val="HTML3"/>
          <w:lang/>
        </w:rPr>
        <w:t>response_type</w:t>
      </w:r>
      <w:r>
        <w:rPr>
          <w:rFonts w:ascii="Verdana" w:hAnsi="Verdana"/>
          <w:color w:val="000000"/>
          <w:sz w:val="24"/>
          <w:szCs w:val="24"/>
          <w:lang/>
        </w:rPr>
        <w:t xml:space="preserve"> value used is </w:t>
      </w:r>
      <w:r>
        <w:rPr>
          <w:rStyle w:val="HTML3"/>
          <w:lang/>
        </w:rPr>
        <w:t>id_token</w:t>
      </w:r>
      <w:r>
        <w:rPr>
          <w:rFonts w:ascii="Verdana" w:hAnsi="Verdana"/>
          <w:color w:val="000000"/>
          <w:sz w:val="24"/>
          <w:szCs w:val="24"/>
          <w:lang/>
        </w:rPr>
        <w:t xml:space="preserve"> (which issues no Access Token)</w:t>
      </w:r>
      <w:proofErr w:type="gramStart"/>
      <w:r>
        <w:rPr>
          <w:rFonts w:ascii="Verdana" w:hAnsi="Verdana"/>
          <w:color w:val="000000"/>
          <w:sz w:val="24"/>
          <w:szCs w:val="24"/>
          <w:lang/>
        </w:rPr>
        <w:t>,</w:t>
      </w:r>
      <w:proofErr w:type="gramEnd"/>
      <w:r>
        <w:rPr>
          <w:rFonts w:ascii="Verdana" w:hAnsi="Verdana"/>
          <w:color w:val="000000"/>
          <w:sz w:val="24"/>
          <w:szCs w:val="24"/>
          <w:lang/>
        </w:rPr>
        <w:t xml:space="preserve"> the resulting Claims are returned in the ID Token.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some cases, the End-User will be given the option to have the OpenID Provider decline to provide some or all information requested by Clients. To minimize the amount of information that the End-User is being asked to disclose, a Client can elect to only request a subset of the information available from the UserInfo Endpoint.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following is a non-normative example of a </w:t>
      </w:r>
      <w:r>
        <w:rPr>
          <w:rStyle w:val="HTML3"/>
          <w:lang/>
        </w:rPr>
        <w:t>scope</w:t>
      </w:r>
      <w:r>
        <w:rPr>
          <w:rFonts w:ascii="Verdana" w:hAnsi="Verdana"/>
          <w:color w:val="000000"/>
          <w:sz w:val="24"/>
          <w:szCs w:val="24"/>
          <w:lang/>
        </w:rPr>
        <w:t xml:space="preserve"> Request. </w:t>
      </w:r>
    </w:p>
    <w:p w:rsidR="00D308F3" w:rsidRDefault="000B3073">
      <w:pPr>
        <w:pStyle w:val="HTML1"/>
        <w:divId w:val="279144158"/>
        <w:rPr>
          <w:lang/>
        </w:rPr>
      </w:pPr>
      <w:r>
        <w:rPr>
          <w:lang/>
        </w:rPr>
        <w:t xml:space="preserve">   </w:t>
      </w:r>
      <w:proofErr w:type="gramStart"/>
      <w:r>
        <w:rPr>
          <w:lang/>
        </w:rPr>
        <w:t>scope=</w:t>
      </w:r>
      <w:proofErr w:type="gramEnd"/>
      <w:r>
        <w:rPr>
          <w:lang/>
        </w:rPr>
        <w:t xml:space="preserve">openid profile email phone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20" w:name="StandardClaims"/>
      <w:bookmarkEnd w:id="22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21" w:name="rfc.section.2.5"/>
      <w:bookmarkEnd w:id="221"/>
      <w:r>
        <w:rPr>
          <w:rFonts w:eastAsia="Times New Roman" w:cs="Times New Roman"/>
          <w:lang/>
        </w:rPr>
        <w:t>2.5.</w:t>
      </w:r>
      <w:proofErr w:type="gramStart"/>
      <w:r>
        <w:rPr>
          <w:rFonts w:eastAsia="Times New Roman" w:cs="Times New Roman"/>
          <w:lang/>
        </w:rPr>
        <w:t>  Standard</w:t>
      </w:r>
      <w:proofErr w:type="gramEnd"/>
      <w:r>
        <w:rPr>
          <w:rFonts w:eastAsia="Times New Roman" w:cs="Times New Roman"/>
          <w:lang/>
        </w:rPr>
        <w:t xml:space="preserve"> Claims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defines a set of standard Claims. They can be requested to be returned either in the UserInfo Response or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8" style="width:489.6pt;height:.75pt" o:hrpct="800" o:hralign="center" o:hrstd="t" o:hrnoshade="t" o:hr="t" fillcolor="#ccc" stroked="f">
            <v:textbox inset="5.85pt,.7pt,5.85pt,.7pt"/>
          </v:rect>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tblPr>
      <w:tblGrid>
        <w:gridCol w:w="2956"/>
        <w:gridCol w:w="1048"/>
        <w:gridCol w:w="4100"/>
      </w:tblGrid>
      <w:tr w:rsidR="00D308F3">
        <w:trPr>
          <w:divId w:val="1259220216"/>
          <w:jc w:val="center"/>
        </w:trPr>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bookmarkStart w:id="222" w:name="ClaimTable"/>
            <w:bookmarkEnd w:id="222"/>
            <w:r>
              <w:rPr>
                <w:rFonts w:ascii="Verdana" w:eastAsia="Times New Roman" w:hAnsi="Verdana" w:cs="Times New Roman"/>
                <w:b/>
                <w:bCs/>
                <w:color w:val="000000"/>
                <w:sz w:val="24"/>
                <w:szCs w:val="24"/>
              </w:rPr>
              <w:t>Member</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Type</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Description</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Subject - Identifier for the End-User at the Issuer.</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full name in displayable form including all name parts, possibly including titles and suffixes, ordered according to the End-User's locale and preferences.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given_name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Given name(s) or first name(s) of the End-User. Note that in some cultures, people can have multiple given names; all can be present, with the names being separated by space characters.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family_name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Surname(s) or last name(s) of the End-User. Note that in some cultures, people can have multiple family names</w:t>
            </w:r>
            <w:ins w:id="223" w:author="Nat" w:date="2013-06-04T18:37:00Z">
              <w:r w:rsidR="00AC6E82">
                <w:rPr>
                  <w:rFonts w:ascii="Verdana" w:hAnsi="Verdana" w:cs="Times New Roman" w:hint="eastAsia"/>
                  <w:color w:val="000000"/>
                  <w:sz w:val="24"/>
                  <w:szCs w:val="24"/>
                </w:rPr>
                <w:t xml:space="preserve"> or no family name</w:t>
              </w:r>
            </w:ins>
            <w:r>
              <w:rPr>
                <w:rFonts w:ascii="Verdana" w:eastAsia="Times New Roman" w:hAnsi="Verdana" w:cs="Times New Roman"/>
                <w:color w:val="000000"/>
                <w:sz w:val="24"/>
                <w:szCs w:val="24"/>
              </w:rPr>
              <w:t xml:space="preserve">; all can be present, with the names being separated by space characters.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middle_name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Middle name(s) of the End-User. Note that in some cultures, people can have multiple middle names; all can be present, with the names being separated by space characters. Also note that in some cultures, middle names are not used.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nickname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Casual name of the End-User that MAY or MAY not be the same as the </w:t>
            </w:r>
            <w:r>
              <w:rPr>
                <w:rStyle w:val="HTML3"/>
              </w:rPr>
              <w:t>given_name</w:t>
            </w:r>
            <w:r>
              <w:rPr>
                <w:rFonts w:ascii="Verdana" w:eastAsia="Times New Roman" w:hAnsi="Verdana" w:cs="Times New Roman"/>
                <w:color w:val="000000"/>
                <w:sz w:val="24"/>
                <w:szCs w:val="24"/>
              </w:rPr>
              <w:t xml:space="preserve">. For instance, a </w:t>
            </w:r>
            <w:r>
              <w:rPr>
                <w:rStyle w:val="HTML3"/>
              </w:rPr>
              <w:t>nickname</w:t>
            </w:r>
            <w:r>
              <w:rPr>
                <w:rFonts w:ascii="Verdana" w:eastAsia="Times New Roman" w:hAnsi="Verdana" w:cs="Times New Roman"/>
                <w:color w:val="000000"/>
                <w:sz w:val="24"/>
                <w:szCs w:val="24"/>
              </w:rPr>
              <w:t xml:space="preserve"> value of </w:t>
            </w:r>
            <w:r>
              <w:rPr>
                <w:rStyle w:val="HTML3"/>
              </w:rPr>
              <w:t>Mike</w:t>
            </w:r>
            <w:r>
              <w:rPr>
                <w:rFonts w:ascii="Verdana" w:eastAsia="Times New Roman" w:hAnsi="Verdana" w:cs="Times New Roman"/>
                <w:color w:val="000000"/>
                <w:sz w:val="24"/>
                <w:szCs w:val="24"/>
              </w:rPr>
              <w:t xml:space="preserve"> might be returned alongside a </w:t>
            </w:r>
            <w:r>
              <w:rPr>
                <w:rStyle w:val="HTML3"/>
              </w:rPr>
              <w:t>given_name</w:t>
            </w:r>
            <w:r>
              <w:rPr>
                <w:rFonts w:ascii="Verdana" w:eastAsia="Times New Roman" w:hAnsi="Verdana" w:cs="Times New Roman"/>
                <w:color w:val="000000"/>
                <w:sz w:val="24"/>
                <w:szCs w:val="24"/>
              </w:rPr>
              <w:t xml:space="preserve"> value of </w:t>
            </w:r>
            <w:r>
              <w:rPr>
                <w:rStyle w:val="HTML3"/>
              </w:rPr>
              <w:t>Michael</w:t>
            </w:r>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preferred_username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Shorthand name that the End-User wishes to be referred to at the RP, such as </w:t>
            </w:r>
            <w:r>
              <w:rPr>
                <w:rStyle w:val="HTML3"/>
              </w:rPr>
              <w:t>janedoe</w:t>
            </w:r>
            <w:r>
              <w:rPr>
                <w:rFonts w:ascii="Verdana" w:eastAsia="Times New Roman" w:hAnsi="Verdana" w:cs="Times New Roman"/>
                <w:color w:val="000000"/>
                <w:sz w:val="24"/>
                <w:szCs w:val="24"/>
              </w:rPr>
              <w:t xml:space="preserve"> or </w:t>
            </w:r>
            <w:r>
              <w:rPr>
                <w:rStyle w:val="HTML3"/>
              </w:rPr>
              <w:t>j.doe</w:t>
            </w:r>
            <w:r>
              <w:rPr>
                <w:rFonts w:ascii="Verdana" w:eastAsia="Times New Roman" w:hAnsi="Verdana" w:cs="Times New Roman"/>
                <w:color w:val="000000"/>
                <w:sz w:val="24"/>
                <w:szCs w:val="24"/>
              </w:rPr>
              <w:t xml:space="preserve">. This value MAY be any valid JSON string including special characters such as </w:t>
            </w:r>
            <w:r>
              <w:rPr>
                <w:rStyle w:val="HTML3"/>
              </w:rPr>
              <w:t>@</w:t>
            </w:r>
            <w:r>
              <w:rPr>
                <w:rFonts w:ascii="Verdana" w:eastAsia="Times New Roman" w:hAnsi="Verdana" w:cs="Times New Roman"/>
                <w:color w:val="000000"/>
                <w:sz w:val="24"/>
                <w:szCs w:val="24"/>
              </w:rPr>
              <w:t xml:space="preserve">, </w:t>
            </w:r>
            <w:r>
              <w:rPr>
                <w:rStyle w:val="HTML3"/>
              </w:rPr>
              <w:t>/</w:t>
            </w:r>
            <w:r>
              <w:rPr>
                <w:rFonts w:ascii="Verdana" w:eastAsia="Times New Roman" w:hAnsi="Verdana" w:cs="Times New Roman"/>
                <w:color w:val="000000"/>
                <w:sz w:val="24"/>
                <w:szCs w:val="24"/>
              </w:rPr>
              <w:t xml:space="preserve">, or whitespace. This value MUST NOT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relied upon to be unique by the RP. (See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profile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profile page. The contents of this Web page SHOULD be about the End-User.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picture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profile picture. This URL MUST refer to an image file (for example, a PNG, JPEG, or GIF image file), rather than to a Web page containing an image. Note that this URL SHOULD specifically </w:t>
            </w:r>
            <w:proofErr w:type="gramStart"/>
            <w:r>
              <w:rPr>
                <w:rFonts w:ascii="Verdana" w:eastAsia="Times New Roman" w:hAnsi="Verdana" w:cs="Times New Roman"/>
                <w:color w:val="000000"/>
                <w:sz w:val="24"/>
                <w:szCs w:val="24"/>
              </w:rPr>
              <w:t>reference</w:t>
            </w:r>
            <w:proofErr w:type="gramEnd"/>
            <w:r>
              <w:rPr>
                <w:rFonts w:ascii="Verdana" w:eastAsia="Times New Roman" w:hAnsi="Verdana" w:cs="Times New Roman"/>
                <w:color w:val="000000"/>
                <w:sz w:val="24"/>
                <w:szCs w:val="24"/>
              </w:rPr>
              <w:t xml:space="preserve"> a profile photo of the End-User suitable for displaying when describing the End-User, rather than an arbitrary photo taken by the End-User.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website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Web page or blog. This Web page SHOULD contain information published by the End-User or an organization that the End-User is affiliated with.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email</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e-mail address. Its value MUST conform to the </w:t>
            </w:r>
            <w:hyperlink w:anchor="RFC5322" w:history="1">
              <w:r>
                <w:rPr>
                  <w:rFonts w:ascii="Verdana" w:eastAsia="Times New Roman" w:hAnsi="Verdana" w:cs="Times New Roman"/>
                  <w:b/>
                  <w:bCs/>
                  <w:color w:val="990000"/>
                  <w:sz w:val="24"/>
                  <w:szCs w:val="24"/>
                </w:rPr>
                <w:t>RFC 5322 (</w:t>
              </w:r>
              <w:r>
                <w:rPr>
                  <w:rStyle w:val="info"/>
                  <w:rFonts w:ascii="Verdana" w:eastAsia="Times New Roman" w:hAnsi="Verdana" w:cs="Times New Roman"/>
                  <w:b/>
                  <w:bCs/>
                  <w:color w:val="990000"/>
                  <w:sz w:val="24"/>
                  <w:szCs w:val="24"/>
                </w:rPr>
                <w:t>Resnick, P., Ed., “Internet Message Format,” October 2008.</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[RFC5322] addr-spec syntax. This value MUST NOT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relied upon to be unique by the RP, as discussed in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email_verified</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boolean</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e-mail address has been verified; otherwise false. When this Claim Value is </w:t>
            </w:r>
            <w:r>
              <w:rPr>
                <w:rStyle w:val="HTML3"/>
              </w:rPr>
              <w:t>true</w:t>
            </w:r>
            <w:r>
              <w:rPr>
                <w:rFonts w:ascii="Verdana" w:eastAsia="Times New Roman" w:hAnsi="Verdana" w:cs="Times New Roman"/>
                <w:color w:val="000000"/>
                <w:sz w:val="24"/>
                <w:szCs w:val="24"/>
              </w:rPr>
              <w:t xml:space="preserve">, this means that the OP took affirmative steps to ensure that this e-mail address was controlled by the End-User at the time the verification was performed. The means by which an e-mail address is verified is context-specific, and dependent upon the trust framework or contractual agreements within which the parties are operating.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gender</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gender. Values defined by this specification are </w:t>
            </w:r>
            <w:r>
              <w:rPr>
                <w:rStyle w:val="HTML3"/>
              </w:rPr>
              <w:t>female</w:t>
            </w:r>
            <w:r>
              <w:rPr>
                <w:rFonts w:ascii="Verdana" w:eastAsia="Times New Roman" w:hAnsi="Verdana" w:cs="Times New Roman"/>
                <w:color w:val="000000"/>
                <w:sz w:val="24"/>
                <w:szCs w:val="24"/>
              </w:rPr>
              <w:t xml:space="preserve"> and </w:t>
            </w:r>
            <w:r>
              <w:rPr>
                <w:rStyle w:val="HTML3"/>
              </w:rPr>
              <w:t>male</w:t>
            </w:r>
            <w:r>
              <w:rPr>
                <w:rFonts w:ascii="Verdana" w:eastAsia="Times New Roman" w:hAnsi="Verdana" w:cs="Times New Roman"/>
                <w:color w:val="000000"/>
                <w:sz w:val="24"/>
                <w:szCs w:val="24"/>
              </w:rPr>
              <w:t>. Other values MAY be used when neither of the defined values are applicable.</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birthdate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birthday, represented as an </w:t>
            </w:r>
            <w:hyperlink w:anchor="ISO8601-2004" w:history="1">
              <w:r>
                <w:rPr>
                  <w:rFonts w:ascii="Verdana" w:eastAsia="Times New Roman" w:hAnsi="Verdana" w:cs="Times New Roman"/>
                  <w:b/>
                  <w:bCs/>
                  <w:color w:val="990000"/>
                  <w:sz w:val="24"/>
                  <w:szCs w:val="24"/>
                </w:rPr>
                <w:t>ISO 8601:2004 (</w:t>
              </w:r>
              <w:r>
                <w:rPr>
                  <w:rStyle w:val="info"/>
                  <w:rFonts w:ascii="Verdana" w:eastAsia="Times New Roman" w:hAnsi="Verdana" w:cs="Times New Roman"/>
                  <w:b/>
                  <w:bCs/>
                  <w:color w:val="990000"/>
                  <w:sz w:val="24"/>
                  <w:szCs w:val="24"/>
                </w:rPr>
                <w:t>International Organization for Standardization, “ISO 8601:2004. Data elements and interchange formats - Information interchange - Representation of dates and times,”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[ISO8601</w:t>
            </w:r>
            <w:r>
              <w:rPr>
                <w:rFonts w:ascii="Verdana" w:eastAsia="Times New Roman" w:hAnsi="Verdana" w:cs="Times New Roman"/>
                <w:color w:val="000000"/>
                <w:sz w:val="24"/>
                <w:szCs w:val="24"/>
              </w:rPr>
              <w:noBreakHyphen/>
              <w:t xml:space="preserve">2004] </w:t>
            </w:r>
            <w:r>
              <w:rPr>
                <w:rStyle w:val="HTML3"/>
              </w:rPr>
              <w:t>YYYY-MM-DD</w:t>
            </w:r>
            <w:r>
              <w:rPr>
                <w:rFonts w:ascii="Verdana" w:eastAsia="Times New Roman" w:hAnsi="Verdana" w:cs="Times New Roman"/>
                <w:color w:val="000000"/>
                <w:sz w:val="24"/>
                <w:szCs w:val="24"/>
              </w:rPr>
              <w:t xml:space="preserve"> format. The year MAY be </w:t>
            </w:r>
            <w:r>
              <w:rPr>
                <w:rStyle w:val="HTML3"/>
              </w:rPr>
              <w:t>0000</w:t>
            </w:r>
            <w:r>
              <w:rPr>
                <w:rFonts w:ascii="Verdana" w:eastAsia="Times New Roman" w:hAnsi="Verdana" w:cs="Times New Roman"/>
                <w:color w:val="000000"/>
                <w:sz w:val="24"/>
                <w:szCs w:val="24"/>
              </w:rPr>
              <w:t xml:space="preserve">, indicating that it is omitted. To represent only the year, </w:t>
            </w:r>
            <w:r>
              <w:rPr>
                <w:rStyle w:val="HTML3"/>
              </w:rPr>
              <w:t>YYYY</w:t>
            </w:r>
            <w:r>
              <w:rPr>
                <w:rFonts w:ascii="Verdana" w:eastAsia="Times New Roman" w:hAnsi="Verdana" w:cs="Times New Roman"/>
                <w:color w:val="000000"/>
                <w:sz w:val="24"/>
                <w:szCs w:val="24"/>
              </w:rPr>
              <w:t xml:space="preserve"> format is allowed. Note that depending on the underlying platform's date related function, providing just year can result in varying month and day, so the implementers need to take this factor into account to correctly process the dates.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zoneinfo</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String from zoneinfo </w:t>
            </w:r>
            <w:hyperlink w:anchor="zoneinfo" w:history="1">
              <w:r>
                <w:rPr>
                  <w:rFonts w:ascii="Verdana" w:eastAsia="Times New Roman" w:hAnsi="Verdana" w:cs="Times New Roman"/>
                  <w:b/>
                  <w:bCs/>
                  <w:color w:val="990000"/>
                  <w:sz w:val="24"/>
                  <w:szCs w:val="24"/>
                </w:rPr>
                <w:t>[zoneinfo] (</w:t>
              </w:r>
              <w:r>
                <w:rPr>
                  <w:rStyle w:val="info"/>
                  <w:rFonts w:ascii="Verdana" w:eastAsia="Times New Roman" w:hAnsi="Verdana" w:cs="Times New Roman"/>
                  <w:b/>
                  <w:bCs/>
                  <w:color w:val="990000"/>
                  <w:sz w:val="24"/>
                  <w:szCs w:val="24"/>
                </w:rPr>
                <w:t>Public Domain, “The tz database,” June 2011.</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roofErr w:type="gramStart"/>
            <w:r>
              <w:rPr>
                <w:rFonts w:ascii="Verdana" w:eastAsia="Times New Roman" w:hAnsi="Verdana" w:cs="Times New Roman"/>
                <w:color w:val="000000"/>
                <w:sz w:val="24"/>
                <w:szCs w:val="24"/>
              </w:rPr>
              <w:t>time</w:t>
            </w:r>
            <w:proofErr w:type="gramEnd"/>
            <w:r>
              <w:rPr>
                <w:rFonts w:ascii="Verdana" w:eastAsia="Times New Roman" w:hAnsi="Verdana" w:cs="Times New Roman"/>
                <w:color w:val="000000"/>
                <w:sz w:val="24"/>
                <w:szCs w:val="24"/>
              </w:rPr>
              <w:t xml:space="preserve"> zone database representing the End-User's time zone. For example, </w:t>
            </w:r>
            <w:r>
              <w:rPr>
                <w:rStyle w:val="HTML3"/>
              </w:rPr>
              <w:t>Europe/Paris</w:t>
            </w:r>
            <w:r>
              <w:rPr>
                <w:rFonts w:ascii="Verdana" w:eastAsia="Times New Roman" w:hAnsi="Verdana" w:cs="Times New Roman"/>
                <w:color w:val="000000"/>
                <w:sz w:val="24"/>
                <w:szCs w:val="24"/>
              </w:rPr>
              <w:t xml:space="preserve"> or </w:t>
            </w:r>
            <w:r>
              <w:rPr>
                <w:rStyle w:val="HTML3"/>
              </w:rPr>
              <w:t>America/Los_Angeles</w:t>
            </w:r>
            <w:r>
              <w:rPr>
                <w:rFonts w:ascii="Verdana" w:eastAsia="Times New Roman" w:hAnsi="Verdana" w:cs="Times New Roman"/>
                <w:color w:val="000000"/>
                <w:sz w:val="24"/>
                <w:szCs w:val="24"/>
              </w:rPr>
              <w: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locale</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locale, represented as a </w:t>
            </w:r>
            <w:hyperlink w:anchor="RFC5646" w:history="1">
              <w:r>
                <w:rPr>
                  <w:rFonts w:ascii="Verdana" w:eastAsia="Times New Roman" w:hAnsi="Verdana" w:cs="Times New Roman"/>
                  <w:b/>
                  <w:bCs/>
                  <w:color w:val="990000"/>
                  <w:sz w:val="24"/>
                  <w:szCs w:val="24"/>
                </w:rPr>
                <w:t>BCP47 (</w:t>
              </w:r>
              <w:r>
                <w:rPr>
                  <w:rStyle w:val="info"/>
                  <w:rFonts w:ascii="Verdana" w:eastAsia="Times New Roman" w:hAnsi="Verdana" w:cs="Times New Roman"/>
                  <w:b/>
                  <w:bCs/>
                  <w:color w:val="990000"/>
                  <w:sz w:val="24"/>
                  <w:szCs w:val="24"/>
                </w:rPr>
                <w:t>Phillips, A. and M. Davis, “Tags for Identifying Languages,” September 2009.</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[RFC5646] language tag. This is typically an </w:t>
            </w:r>
            <w:hyperlink w:anchor="ISO639-1" w:history="1">
              <w:r>
                <w:rPr>
                  <w:rFonts w:ascii="Verdana" w:eastAsia="Times New Roman" w:hAnsi="Verdana" w:cs="Times New Roman"/>
                  <w:b/>
                  <w:bCs/>
                  <w:color w:val="990000"/>
                  <w:sz w:val="24"/>
                  <w:szCs w:val="24"/>
                </w:rPr>
                <w:t>ISO 639-1 Alpha-2 (</w:t>
              </w:r>
              <w:r>
                <w:rPr>
                  <w:rStyle w:val="info"/>
                  <w:rFonts w:ascii="Verdana" w:eastAsia="Times New Roman" w:hAnsi="Verdana" w:cs="Times New Roman"/>
                  <w:b/>
                  <w:bCs/>
                  <w:color w:val="990000"/>
                  <w:sz w:val="24"/>
                  <w:szCs w:val="24"/>
                </w:rPr>
                <w:t>International Organization for Standardization, “ISO 639-1:2002. Codes for the representation of names of languages -- Part 1: Alpha-2 code,” 2002.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[ISO639</w:t>
            </w:r>
            <w:r>
              <w:rPr>
                <w:rFonts w:ascii="Verdana" w:eastAsia="Times New Roman" w:hAnsi="Verdana" w:cs="Times New Roman"/>
                <w:color w:val="000000"/>
                <w:sz w:val="24"/>
                <w:szCs w:val="24"/>
              </w:rPr>
              <w:noBreakHyphen/>
              <w:t xml:space="preserve">1] language code in lowercase and an </w:t>
            </w:r>
            <w:hyperlink w:anchor="ISO3166-1" w:history="1">
              <w:r>
                <w:rPr>
                  <w:rFonts w:ascii="Verdana" w:eastAsia="Times New Roman" w:hAnsi="Verdana" w:cs="Times New Roman"/>
                  <w:b/>
                  <w:bCs/>
                  <w:color w:val="990000"/>
                  <w:sz w:val="24"/>
                  <w:szCs w:val="24"/>
                </w:rPr>
                <w:t>ISO 3166-1 Alpha-2 (</w:t>
              </w:r>
              <w:r>
                <w:rPr>
                  <w:rStyle w:val="info"/>
                  <w:rFonts w:ascii="Verdana" w:eastAsia="Times New Roman" w:hAnsi="Verdana" w:cs="Times New Roman"/>
                  <w:b/>
                  <w:bCs/>
                  <w:color w:val="990000"/>
                  <w:sz w:val="24"/>
                  <w:szCs w:val="24"/>
                </w:rPr>
                <w:t>International Organization for Standardization, “ISO 3166-1:1997. Codes for the representation of names of countries and their subdivisions -- Part 1: Country codes,” 1997.</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[ISO3166</w:t>
            </w:r>
            <w:r>
              <w:rPr>
                <w:rFonts w:ascii="Verdana" w:eastAsia="Times New Roman" w:hAnsi="Verdana" w:cs="Times New Roman"/>
                <w:color w:val="000000"/>
                <w:sz w:val="24"/>
                <w:szCs w:val="24"/>
              </w:rPr>
              <w:noBreakHyphen/>
              <w:t xml:space="preserve">1] country code in uppercase, separated by a dash. For example, </w:t>
            </w:r>
            <w:r>
              <w:rPr>
                <w:rStyle w:val="HTML3"/>
              </w:rPr>
              <w:t>en-US</w:t>
            </w:r>
            <w:r>
              <w:rPr>
                <w:rFonts w:ascii="Verdana" w:eastAsia="Times New Roman" w:hAnsi="Verdana" w:cs="Times New Roman"/>
                <w:color w:val="000000"/>
                <w:sz w:val="24"/>
                <w:szCs w:val="24"/>
              </w:rPr>
              <w:t xml:space="preserve"> or </w:t>
            </w:r>
            <w:r>
              <w:rPr>
                <w:rStyle w:val="HTML3"/>
              </w:rPr>
              <w:t>fr-CA</w:t>
            </w:r>
            <w:r>
              <w:rPr>
                <w:rFonts w:ascii="Verdana" w:eastAsia="Times New Roman" w:hAnsi="Verdana" w:cs="Times New Roman"/>
                <w:color w:val="000000"/>
                <w:sz w:val="24"/>
                <w:szCs w:val="24"/>
              </w:rPr>
              <w:t xml:space="preserve">. As a compatibility note, some implementations have used an underscore as the separator rather than a dash, for example, </w:t>
            </w:r>
            <w:r>
              <w:rPr>
                <w:rStyle w:val="HTML3"/>
              </w:rPr>
              <w:t>en_US</w:t>
            </w:r>
            <w:r>
              <w:rPr>
                <w:rFonts w:ascii="Verdana" w:eastAsia="Times New Roman" w:hAnsi="Verdana" w:cs="Times New Roman"/>
                <w:color w:val="000000"/>
                <w:sz w:val="24"/>
                <w:szCs w:val="24"/>
              </w:rPr>
              <w:t>; Implementations MAY choose to accept this locale syntax as well.</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phone_number</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telephone number. </w:t>
            </w:r>
            <w:hyperlink w:anchor="E.164" w:history="1">
              <w:r>
                <w:rPr>
                  <w:rFonts w:ascii="Verdana" w:eastAsia="Times New Roman" w:hAnsi="Verdana" w:cs="Times New Roman"/>
                  <w:b/>
                  <w:bCs/>
                  <w:color w:val="990000"/>
                  <w:sz w:val="24"/>
                  <w:szCs w:val="24"/>
                </w:rPr>
                <w:t>E.164 (</w:t>
              </w:r>
              <w:r>
                <w:rPr>
                  <w:rStyle w:val="info"/>
                  <w:rFonts w:ascii="Verdana" w:eastAsia="Times New Roman" w:hAnsi="Verdana" w:cs="Times New Roman"/>
                  <w:b/>
                  <w:bCs/>
                  <w:color w:val="990000"/>
                  <w:sz w:val="24"/>
                  <w:szCs w:val="24"/>
                </w:rPr>
                <w:t>International Telecommunication Union, “E.164: The international public telecommunication numbering plan,” 2010.</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[E.164] is RECOMMENDED as the format of this Claim, for example, </w:t>
            </w:r>
            <w:r>
              <w:rPr>
                <w:rStyle w:val="HTML3"/>
              </w:rPr>
              <w:t>+1 (425) 555-1212</w:t>
            </w:r>
            <w:r>
              <w:rPr>
                <w:rFonts w:ascii="Verdana" w:eastAsia="Times New Roman" w:hAnsi="Verdana" w:cs="Times New Roman"/>
                <w:color w:val="000000"/>
                <w:sz w:val="24"/>
                <w:szCs w:val="24"/>
              </w:rPr>
              <w:t xml:space="preserve"> or </w:t>
            </w:r>
            <w:r>
              <w:rPr>
                <w:rStyle w:val="HTML3"/>
              </w:rPr>
              <w:t>+56 (2) 687 2400</w:t>
            </w:r>
            <w:r>
              <w:rPr>
                <w:rFonts w:ascii="Verdana" w:eastAsia="Times New Roman" w:hAnsi="Verdana" w:cs="Times New Roman"/>
                <w:color w:val="000000"/>
                <w:sz w:val="24"/>
                <w:szCs w:val="24"/>
              </w:rPr>
              <w:t xml:space="preserve">. If the phone number contains an extension, it is RECOMMENDED that the extension be represented using the </w:t>
            </w:r>
            <w:hyperlink w:anchor="RFC3966" w:history="1">
              <w:r>
                <w:rPr>
                  <w:rFonts w:ascii="Verdana" w:eastAsia="Times New Roman" w:hAnsi="Verdana" w:cs="Times New Roman"/>
                  <w:b/>
                  <w:bCs/>
                  <w:color w:val="990000"/>
                  <w:sz w:val="24"/>
                  <w:szCs w:val="24"/>
                </w:rPr>
                <w:t>RFC 3966 (</w:t>
              </w:r>
              <w:r>
                <w:rPr>
                  <w:rStyle w:val="info"/>
                  <w:rFonts w:ascii="Verdana" w:eastAsia="Times New Roman" w:hAnsi="Verdana" w:cs="Times New Roman"/>
                  <w:b/>
                  <w:bCs/>
                  <w:color w:val="990000"/>
                  <w:sz w:val="24"/>
                  <w:szCs w:val="24"/>
                </w:rPr>
                <w:t>Schulzrinne, H., “The tel URI for Telephone Numbers,” December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[RFC3966] extension syntax, for example, </w:t>
            </w:r>
            <w:r>
              <w:rPr>
                <w:rStyle w:val="HTML3"/>
              </w:rPr>
              <w:t>+1 (604) 555-1234</w:t>
            </w:r>
            <w:proofErr w:type="gramStart"/>
            <w:r>
              <w:rPr>
                <w:rStyle w:val="HTML3"/>
              </w:rPr>
              <w:t>;ext</w:t>
            </w:r>
            <w:proofErr w:type="gramEnd"/>
            <w:r>
              <w:rPr>
                <w:rStyle w:val="HTML3"/>
              </w:rPr>
              <w:t>=5678</w:t>
            </w:r>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phone_number_verified</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boolean</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phone number has been verified; otherwise false. When this Claim Value is </w:t>
            </w:r>
            <w:r>
              <w:rPr>
                <w:rStyle w:val="HTML3"/>
              </w:rPr>
              <w:t>true</w:t>
            </w:r>
            <w:r>
              <w:rPr>
                <w:rFonts w:ascii="Verdana" w:eastAsia="Times New Roman" w:hAnsi="Verdana" w:cs="Times New Roman"/>
                <w:color w:val="000000"/>
                <w:sz w:val="24"/>
                <w:szCs w:val="24"/>
              </w:rPr>
              <w:t xml:space="preserve">, this means that the OP took affirmative steps to ensure that this phone number was controlled by the End-User at the time the verification was performed. The means by which a phone number is verified is context-specific, and dependent upon the trust framework or contractual agreements within which the parties are operating. When true, the </w:t>
            </w:r>
            <w:r>
              <w:rPr>
                <w:rStyle w:val="HTML3"/>
              </w:rPr>
              <w:t>phone_number</w:t>
            </w:r>
            <w:r>
              <w:rPr>
                <w:rFonts w:ascii="Verdana" w:eastAsia="Times New Roman" w:hAnsi="Verdana" w:cs="Times New Roman"/>
                <w:color w:val="000000"/>
                <w:sz w:val="24"/>
                <w:szCs w:val="24"/>
              </w:rPr>
              <w:t xml:space="preserve"> Claim MUST </w:t>
            </w:r>
            <w:proofErr w:type="gramStart"/>
            <w:r>
              <w:rPr>
                <w:rFonts w:ascii="Verdana" w:eastAsia="Times New Roman" w:hAnsi="Verdana" w:cs="Times New Roman"/>
                <w:color w:val="000000"/>
                <w:sz w:val="24"/>
                <w:szCs w:val="24"/>
              </w:rPr>
              <w:t>be</w:t>
            </w:r>
            <w:proofErr w:type="gramEnd"/>
            <w:r>
              <w:rPr>
                <w:rFonts w:ascii="Verdana" w:eastAsia="Times New Roman" w:hAnsi="Verdana" w:cs="Times New Roman"/>
                <w:color w:val="000000"/>
                <w:sz w:val="24"/>
                <w:szCs w:val="24"/>
              </w:rPr>
              <w:t xml:space="preserve"> in E.164 format and any extensions MUST be represented in RFC 3966 format.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address</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object</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address. The value of the </w:t>
            </w:r>
            <w:r>
              <w:rPr>
                <w:rStyle w:val="HTML3"/>
              </w:rPr>
              <w:t>address</w:t>
            </w:r>
            <w:r>
              <w:rPr>
                <w:rFonts w:ascii="Verdana" w:eastAsia="Times New Roman" w:hAnsi="Verdana" w:cs="Times New Roman"/>
                <w:color w:val="000000"/>
                <w:sz w:val="24"/>
                <w:szCs w:val="24"/>
              </w:rPr>
              <w:t xml:space="preserve"> member is a </w:t>
            </w:r>
            <w:hyperlink w:anchor="RFC4627" w:history="1">
              <w:r>
                <w:rPr>
                  <w:rFonts w:ascii="Verdana" w:eastAsia="Times New Roman" w:hAnsi="Verdana" w:cs="Times New Roman"/>
                  <w:b/>
                  <w:bCs/>
                  <w:color w:val="990000"/>
                  <w:sz w:val="24"/>
                  <w:szCs w:val="24"/>
                </w:rPr>
                <w:t>JSON (</w:t>
              </w:r>
              <w:r>
                <w:rPr>
                  <w:rStyle w:val="info"/>
                  <w:rFonts w:ascii="Verdana" w:eastAsia="Times New Roman" w:hAnsi="Verdana" w:cs="Times New Roman"/>
                  <w:b/>
                  <w:bCs/>
                  <w:color w:val="990000"/>
                  <w:sz w:val="24"/>
                  <w:szCs w:val="24"/>
                </w:rPr>
                <w:t>Crockford, D., “The application/json Media Type for JavaScript Object Notation (JSON),” July 2006.</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[RFC4627] structure containing some or all of the members defined in </w:t>
            </w:r>
            <w:hyperlink w:anchor="address_claim" w:history="1">
              <w:r>
                <w:rPr>
                  <w:rFonts w:ascii="Verdana" w:eastAsia="Times New Roman" w:hAnsi="Verdana" w:cs="Times New Roman"/>
                  <w:b/>
                  <w:bCs/>
                  <w:color w:val="990000"/>
                  <w:sz w:val="24"/>
                  <w:szCs w:val="24"/>
                </w:rPr>
                <w:t>Section 2.5.1 (</w:t>
              </w:r>
              <w:r>
                <w:rPr>
                  <w:rStyle w:val="info"/>
                  <w:rFonts w:ascii="Verdana" w:eastAsia="Times New Roman" w:hAnsi="Verdana" w:cs="Times New Roman"/>
                  <w:b/>
                  <w:bCs/>
                  <w:color w:val="990000"/>
                  <w:sz w:val="24"/>
                  <w:szCs w:val="24"/>
                </w:rPr>
                <w:t>Address Claim</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updated_at</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number</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Time the End-User's information was last updated. The time is represented as the number of seconds from 1970-01-01T0:0:0Z as measured in UTC until the date/time. </w:t>
            </w:r>
          </w:p>
        </w:tc>
      </w:tr>
    </w:tbl>
    <w:p w:rsidR="00D308F3" w:rsidRDefault="000B3073">
      <w:pPr>
        <w:spacing w:before="0" w:beforeAutospacing="0" w:after="0" w:afterAutospacing="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br w:type="textWrapping" w:clear="all"/>
      </w:r>
    </w:p>
    <w:tbl>
      <w:tblPr>
        <w:tblW w:w="0" w:type="auto"/>
        <w:jc w:val="center"/>
        <w:tblCellSpacing w:w="20" w:type="dxa"/>
        <w:tblCellMar>
          <w:left w:w="0" w:type="dxa"/>
          <w:right w:w="0" w:type="dxa"/>
        </w:tblCellMar>
        <w:tblLook w:val="04A0"/>
      </w:tblPr>
      <w:tblGrid>
        <w:gridCol w:w="3501"/>
      </w:tblGrid>
      <w:tr w:rsidR="00D308F3">
        <w:trPr>
          <w:divId w:val="1259220216"/>
          <w:tblCellSpacing w:w="20" w:type="dxa"/>
          <w:jc w:val="center"/>
        </w:trPr>
        <w:tc>
          <w:tcPr>
            <w:tcW w:w="0" w:type="auto"/>
            <w:vAlign w:val="center"/>
            <w:hideMark/>
          </w:tcPr>
          <w:p w:rsidR="00D308F3" w:rsidRDefault="000B3073">
            <w:pPr>
              <w:spacing w:before="0" w:beforeAutospacing="0" w:after="0" w:afterAutospacing="0"/>
              <w:jc w:val="center"/>
              <w:rPr>
                <w:rFonts w:ascii="Verdana" w:eastAsia="Times New Roman" w:hAnsi="Verdana" w:cs="Times New Roman"/>
                <w:color w:val="000000"/>
                <w:sz w:val="24"/>
                <w:szCs w:val="24"/>
              </w:rPr>
            </w:pPr>
            <w:r>
              <w:rPr>
                <w:rFonts w:ascii="Monaco" w:eastAsia="Times New Roman" w:hAnsi="Monaco" w:cs="Times New Roman"/>
                <w:b/>
                <w:bCs/>
                <w:color w:val="000000"/>
                <w:sz w:val="15"/>
                <w:szCs w:val="15"/>
              </w:rPr>
              <w:t> Table 1: Reserved Member Definitions </w:t>
            </w:r>
          </w:p>
        </w:tc>
      </w:tr>
    </w:tbl>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49" style="width:489.6pt;height:.75pt" o:hrpct="800" o:hralign="center" o:hrstd="t" o:hrnoshade="t" o:hr="t" fillcolor="#ccc" stroked="f">
            <v:textbox inset="5.85pt,.7pt,5.85pt,.7pt"/>
          </v:rect>
        </w:pic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For privacy reasons, OpenID Providers MAY elect to not return values for some requested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sub</w:t>
      </w:r>
      <w:r>
        <w:rPr>
          <w:rFonts w:ascii="Verdana" w:hAnsi="Verdana"/>
          <w:color w:val="000000"/>
          <w:sz w:val="24"/>
          <w:szCs w:val="24"/>
          <w:lang/>
        </w:rPr>
        <w:t xml:space="preserve"> (subject) Claim in the UserInfo Endpoint response MUST exactly match the </w:t>
      </w:r>
      <w:r>
        <w:rPr>
          <w:rStyle w:val="HTML3"/>
          <w:lang/>
        </w:rPr>
        <w:t>sub</w:t>
      </w:r>
      <w:r>
        <w:rPr>
          <w:rFonts w:ascii="Verdana" w:hAnsi="Verdana"/>
          <w:color w:val="000000"/>
          <w:sz w:val="24"/>
          <w:szCs w:val="24"/>
          <w:lang/>
        </w:rPr>
        <w:t xml:space="preserve"> Claim in the ID Token, before using additional UserInfo Endpoint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UserInfo Endpoint MUST return Claims in JSON format unless a different format was specified during Registration </w:t>
      </w:r>
      <w:hyperlink w:anchor="OpenID.Registration" w:history="1">
        <w:r>
          <w:rPr>
            <w:rStyle w:val="a3"/>
            <w:rFonts w:ascii="Verdana" w:hAnsi="Verdana"/>
            <w:sz w:val="24"/>
            <w:szCs w:val="24"/>
            <w:u w:val="none"/>
            <w:lang/>
          </w:rPr>
          <w:t>[OpenID.Registration] (</w:t>
        </w:r>
        <w:r>
          <w:rPr>
            <w:rStyle w:val="info"/>
            <w:rFonts w:ascii="Verdana" w:hAnsi="Verdana"/>
            <w:b/>
            <w:bCs/>
            <w:color w:val="990000"/>
            <w:sz w:val="24"/>
            <w:szCs w:val="24"/>
            <w:lang/>
          </w:rPr>
          <w:t>Sakimura, N., Bradley, J., and M. Jones, “OpenID Connect Dynamic Client Registration 1.0,” May 2013.</w:t>
        </w:r>
        <w:r>
          <w:rPr>
            <w:rStyle w:val="a3"/>
            <w:rFonts w:ascii="Verdana" w:hAnsi="Verdana"/>
            <w:sz w:val="24"/>
            <w:szCs w:val="24"/>
            <w:u w:val="none"/>
            <w:lang/>
          </w:rPr>
          <w:t>)</w:t>
        </w:r>
      </w:hyperlink>
      <w:r>
        <w:rPr>
          <w:rFonts w:ascii="Verdana" w:hAnsi="Verdana"/>
          <w:color w:val="000000"/>
          <w:sz w:val="24"/>
          <w:szCs w:val="24"/>
          <w:lang/>
        </w:rPr>
        <w:t xml:space="preserve">. The UserInfo Endpoint MAY return Claims in JWT format, which can be signed and/or encrypted. The UserInfo Endpoint MUST </w:t>
      </w:r>
      <w:proofErr w:type="gramStart"/>
      <w:r>
        <w:rPr>
          <w:rFonts w:ascii="Verdana" w:hAnsi="Verdana"/>
          <w:color w:val="000000"/>
          <w:sz w:val="24"/>
          <w:szCs w:val="24"/>
          <w:lang/>
        </w:rPr>
        <w:t>return</w:t>
      </w:r>
      <w:proofErr w:type="gramEnd"/>
      <w:r>
        <w:rPr>
          <w:rFonts w:ascii="Verdana" w:hAnsi="Verdana"/>
          <w:color w:val="000000"/>
          <w:sz w:val="24"/>
          <w:szCs w:val="24"/>
          <w:lang/>
        </w:rPr>
        <w:t xml:space="preserve"> a content-type header to indicate the format that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tblPr>
      <w:tblGrid>
        <w:gridCol w:w="1997"/>
        <w:gridCol w:w="2948"/>
      </w:tblGrid>
      <w:tr w:rsidR="00D308F3">
        <w:trPr>
          <w:divId w:val="1259220216"/>
          <w:jc w:val="center"/>
        </w:trPr>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Content-Type</w:t>
            </w:r>
          </w:p>
        </w:tc>
        <w:tc>
          <w:tcPr>
            <w:tcW w:w="0" w:type="auto"/>
            <w:tcBorders>
              <w:top w:val="nil"/>
              <w:left w:val="nil"/>
              <w:bottom w:val="nil"/>
              <w:right w:val="nil"/>
            </w:tcBorders>
            <w:vAlign w:val="center"/>
            <w:hideMark/>
          </w:tcPr>
          <w:p w:rsidR="00D308F3"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Format Returned</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application/json</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plain text JSON object</w:t>
            </w:r>
          </w:p>
        </w:tc>
      </w:tr>
      <w:tr w:rsidR="00D308F3">
        <w:trPr>
          <w:divId w:val="1259220216"/>
          <w:jc w:val="center"/>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application/jwt</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Web Token (JWT)</w:t>
            </w:r>
          </w:p>
        </w:tc>
      </w:tr>
    </w:tbl>
    <w:p w:rsidR="00D308F3" w:rsidRDefault="000B3073">
      <w:pPr>
        <w:spacing w:before="0" w:beforeAutospacing="0" w:after="0" w:afterAutospacing="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br w:type="textWrapping" w:clear="all"/>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following is a non-normative example of such a response: </w:t>
      </w:r>
    </w:p>
    <w:p w:rsidR="00D308F3" w:rsidRDefault="000B3073">
      <w:pPr>
        <w:pStyle w:val="HTML1"/>
        <w:divId w:val="1578828905"/>
        <w:rPr>
          <w:lang/>
        </w:rPr>
      </w:pPr>
      <w:r>
        <w:rPr>
          <w:lang/>
        </w:rPr>
        <w:t xml:space="preserve">   {    "sub": "248289761001",    "name": "Jane Doe",    "given_name": "Jane",    "family_name": "Doe",    "preferred_username": "j.doe",    "email": "janedoe@example.com",    "picture": "http://example.com/janedoe/me.jpg"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24" w:name="address_claim"/>
      <w:bookmarkEnd w:id="22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25" w:name="rfc.section.2.5.1"/>
      <w:bookmarkEnd w:id="225"/>
      <w:r>
        <w:rPr>
          <w:rFonts w:eastAsia="Times New Roman" w:cs="Times New Roman"/>
          <w:lang/>
        </w:rPr>
        <w:t>2.5.1.</w:t>
      </w:r>
      <w:proofErr w:type="gramStart"/>
      <w:r>
        <w:rPr>
          <w:rFonts w:eastAsia="Times New Roman" w:cs="Times New Roman"/>
          <w:lang/>
        </w:rPr>
        <w:t>  Address</w:t>
      </w:r>
      <w:proofErr w:type="gramEnd"/>
      <w:r>
        <w:rPr>
          <w:rFonts w:eastAsia="Times New Roman" w:cs="Times New Roman"/>
          <w:lang/>
        </w:rPr>
        <w:t xml:space="preserve"> Claim</w:t>
      </w:r>
    </w:p>
    <w:p w:rsidR="00D308F3" w:rsidRDefault="000B3073">
      <w:pPr>
        <w:pStyle w:val="Web"/>
        <w:divId w:val="1259220216"/>
        <w:rPr>
          <w:rFonts w:ascii="Verdana" w:hAnsi="Verdana"/>
          <w:color w:val="000000"/>
          <w:sz w:val="24"/>
          <w:szCs w:val="24"/>
          <w:lang/>
        </w:rPr>
      </w:pPr>
      <w:del w:id="226" w:author="Nat" w:date="2013-06-04T18:41:00Z">
        <w:r w:rsidDel="00611647">
          <w:rPr>
            <w:rFonts w:ascii="Verdana" w:hAnsi="Verdana"/>
            <w:color w:val="000000"/>
            <w:sz w:val="24"/>
            <w:szCs w:val="24"/>
            <w:lang/>
          </w:rPr>
          <w:delText>The components of a</w:delText>
        </w:r>
      </w:del>
      <w:ins w:id="227" w:author="Nat" w:date="2013-06-04T18:41:00Z">
        <w:r w:rsidR="00611647">
          <w:rPr>
            <w:rFonts w:ascii="Verdana" w:hAnsi="Verdana" w:hint="eastAsia"/>
            <w:color w:val="000000"/>
            <w:sz w:val="24"/>
            <w:szCs w:val="24"/>
            <w:lang/>
          </w:rPr>
          <w:t>Address Claim represents the</w:t>
        </w:r>
      </w:ins>
      <w:r>
        <w:rPr>
          <w:rFonts w:ascii="Verdana" w:hAnsi="Verdana"/>
          <w:color w:val="000000"/>
          <w:sz w:val="24"/>
          <w:szCs w:val="24"/>
          <w:lang/>
        </w:rPr>
        <w:t xml:space="preserve"> physical mailing address. Implementations MAY return only a subset of the fields of an </w:t>
      </w:r>
      <w:r>
        <w:rPr>
          <w:rStyle w:val="HTML3"/>
          <w:lang/>
        </w:rPr>
        <w:t>address</w:t>
      </w:r>
      <w:r>
        <w:rPr>
          <w:rFonts w:ascii="Verdana" w:hAnsi="Verdana"/>
          <w:color w:val="000000"/>
          <w:sz w:val="24"/>
          <w:szCs w:val="24"/>
          <w:lang/>
        </w:rPr>
        <w:t xml:space="preserve">, depending upon the information available and the End-User's privacy preferences. For example, the </w:t>
      </w:r>
      <w:r>
        <w:rPr>
          <w:rStyle w:val="HTML3"/>
          <w:lang/>
        </w:rPr>
        <w:t>country</w:t>
      </w:r>
      <w:r>
        <w:rPr>
          <w:rFonts w:ascii="Verdana" w:hAnsi="Verdana"/>
          <w:color w:val="000000"/>
          <w:sz w:val="24"/>
          <w:szCs w:val="24"/>
          <w:lang/>
        </w:rPr>
        <w:t xml:space="preserve"> and </w:t>
      </w:r>
      <w:r>
        <w:rPr>
          <w:rStyle w:val="HTML3"/>
          <w:lang/>
        </w:rPr>
        <w:t>region</w:t>
      </w:r>
      <w:r>
        <w:rPr>
          <w:rFonts w:ascii="Verdana" w:hAnsi="Verdana"/>
          <w:color w:val="000000"/>
          <w:sz w:val="24"/>
          <w:szCs w:val="24"/>
          <w:lang/>
        </w:rPr>
        <w:t xml:space="preserve"> might be returned without returning more fine-grained address information.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Implementations MAY return just the full address as a single string in the formatted sub-field, or they MAY return just the individual component fields using the other sub-fields, or they MAY return both. If both variants are returned, they SHOULD be describing the same address, with the formatted address indicating how the component fields are combined. </w:t>
      </w:r>
    </w:p>
    <w:p w:rsidR="00D308F3" w:rsidRDefault="000B3073">
      <w:pPr>
        <w:spacing w:before="0" w:beforeAutospacing="0" w:after="0" w:afterAutospacing="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formatted</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Full mailing address, formatted for display or use on a mailing label.</w:t>
      </w:r>
      <w:proofErr w:type="gramEnd"/>
      <w:r>
        <w:rPr>
          <w:rFonts w:ascii="Verdana" w:eastAsia="Times New Roman" w:hAnsi="Verdana" w:cs="Times New Roman"/>
          <w:color w:val="000000"/>
          <w:sz w:val="24"/>
          <w:szCs w:val="24"/>
          <w:lang/>
        </w:rPr>
        <w:t xml:space="preserve"> This field MAY contain multiple lines, separated by newline characters. This is the primary member of this Claim value</w:t>
      </w:r>
      <w:commentRangeStart w:id="228"/>
      <w:r>
        <w:rPr>
          <w:rFonts w:ascii="Verdana" w:eastAsia="Times New Roman" w:hAnsi="Verdana" w:cs="Times New Roman"/>
          <w:color w:val="000000"/>
          <w:sz w:val="24"/>
          <w:szCs w:val="24"/>
          <w:lang/>
        </w:rPr>
        <w:t>, for the purposes of sorting and filtering</w:t>
      </w:r>
      <w:commentRangeEnd w:id="228"/>
      <w:r w:rsidR="002D44CC">
        <w:rPr>
          <w:rStyle w:val="a9"/>
        </w:rPr>
        <w:commentReference w:id="228"/>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street_address</w:t>
      </w:r>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Full street address component, which MAY include house number, street name, Post Office Box, and multi-line extended street address information. This field MAY contain multiple lines, separated by newline characters. </w:t>
      </w:r>
    </w:p>
    <w:p w:rsidR="00D308F3" w:rsidRDefault="000B3073">
      <w:pPr>
        <w:spacing w:before="0" w:beforeAutospacing="0" w:after="0" w:afterAutospacing="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locality</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City or locality component.</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region</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State, province, prefecture or region component.</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30804975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postal_code</w:t>
      </w:r>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Zip code or postal code component. </w:t>
      </w:r>
    </w:p>
    <w:p w:rsidR="00D308F3" w:rsidRDefault="000B3073">
      <w:pPr>
        <w:spacing w:before="0" w:beforeAutospacing="0" w:after="0" w:afterAutospacing="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country</w:t>
      </w:r>
      <w:proofErr w:type="gramEnd"/>
    </w:p>
    <w:p w:rsidR="00D308F3" w:rsidRDefault="000B3073">
      <w:pPr>
        <w:spacing w:before="0" w:beforeAutospacing="0" w:after="0" w:afterAutospacing="0"/>
        <w:ind w:left="720"/>
        <w:divId w:val="30804975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Country name component.</w:t>
      </w:r>
      <w:proofErr w:type="gramEnd"/>
      <w:r>
        <w:rPr>
          <w:rFonts w:ascii="Verdana" w:eastAsia="Times New Roman" w:hAnsi="Verdana" w:cs="Times New Roman"/>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29" w:name="ClaimsLanguagesAndScripts"/>
      <w:bookmarkEnd w:id="229"/>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30" w:name="rfc.section.2.5.2"/>
      <w:bookmarkEnd w:id="230"/>
      <w:r>
        <w:rPr>
          <w:rFonts w:eastAsia="Times New Roman" w:cs="Times New Roman"/>
          <w:lang/>
        </w:rPr>
        <w:t>2.5.2.</w:t>
      </w:r>
      <w:proofErr w:type="gramStart"/>
      <w:r>
        <w:rPr>
          <w:rFonts w:eastAsia="Times New Roman" w:cs="Times New Roman"/>
          <w:lang/>
        </w:rPr>
        <w:t>  Claims</w:t>
      </w:r>
      <w:proofErr w:type="gramEnd"/>
      <w:r>
        <w:rPr>
          <w:rFonts w:eastAsia="Times New Roman" w:cs="Times New Roman"/>
          <w:lang/>
        </w:rPr>
        <w:t xml:space="preserve"> Languages and Scripts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Human-readable Claim Values and Claim Values that reference human-readable values MAY be represented in multiple languages and scripts. To specify the languages and scripts, </w:t>
      </w:r>
      <w:hyperlink w:anchor="RFC5646" w:history="1">
        <w:r>
          <w:rPr>
            <w:rStyle w:val="a3"/>
            <w:rFonts w:ascii="Verdana" w:hAnsi="Verdana"/>
            <w:sz w:val="24"/>
            <w:szCs w:val="24"/>
            <w:u w:val="none"/>
            <w:lang/>
          </w:rPr>
          <w:t>BCP47 (</w:t>
        </w:r>
        <w:r>
          <w:rPr>
            <w:rStyle w:val="info"/>
            <w:rFonts w:ascii="Verdana" w:hAnsi="Verdana"/>
            <w:b/>
            <w:bCs/>
            <w:color w:val="990000"/>
            <w:sz w:val="24"/>
            <w:szCs w:val="24"/>
            <w:lang/>
          </w:rPr>
          <w:t>Phillips, A. and M. Davis, “Tags for Identifying Languages,” September 2009.</w:t>
        </w:r>
        <w:r>
          <w:rPr>
            <w:rStyle w:val="a3"/>
            <w:rFonts w:ascii="Verdana" w:hAnsi="Verdana"/>
            <w:sz w:val="24"/>
            <w:szCs w:val="24"/>
            <w:u w:val="none"/>
            <w:lang/>
          </w:rPr>
          <w:t>)</w:t>
        </w:r>
      </w:hyperlink>
      <w:r>
        <w:rPr>
          <w:rFonts w:ascii="Verdana" w:hAnsi="Verdana"/>
          <w:color w:val="000000"/>
          <w:sz w:val="24"/>
          <w:szCs w:val="24"/>
          <w:lang/>
        </w:rPr>
        <w:t xml:space="preserve"> [RFC5646] language tags are added to member names, delimited by a </w:t>
      </w:r>
      <w:r>
        <w:rPr>
          <w:rStyle w:val="HTML3"/>
          <w:lang/>
        </w:rPr>
        <w:t>#</w:t>
      </w:r>
      <w:r>
        <w:rPr>
          <w:rFonts w:ascii="Verdana" w:hAnsi="Verdana"/>
          <w:color w:val="000000"/>
          <w:sz w:val="24"/>
          <w:szCs w:val="24"/>
          <w:lang/>
        </w:rPr>
        <w:t xml:space="preserve"> character. For example, </w:t>
      </w:r>
      <w:r>
        <w:rPr>
          <w:rStyle w:val="HTML3"/>
          <w:lang/>
        </w:rPr>
        <w:t>family_name#ja-Kana-JP</w:t>
      </w:r>
      <w:r>
        <w:rPr>
          <w:rFonts w:ascii="Verdana" w:hAnsi="Verdana"/>
          <w:color w:val="000000"/>
          <w:sz w:val="24"/>
          <w:szCs w:val="24"/>
          <w:lang/>
        </w:rPr>
        <w:t xml:space="preserve"> expresses the Family Name in Katakana in Japanese, which is commonly used to index and represent the phonetics of the Kanji representation of the same represented as </w:t>
      </w:r>
      <w:r>
        <w:rPr>
          <w:rStyle w:val="HTML3"/>
          <w:lang/>
        </w:rPr>
        <w:t>family_name#ja-Hani-JP</w:t>
      </w:r>
      <w:r>
        <w:rPr>
          <w:rFonts w:ascii="Verdana" w:hAnsi="Verdana"/>
          <w:color w:val="000000"/>
          <w:sz w:val="24"/>
          <w:szCs w:val="24"/>
          <w:lang/>
        </w:rPr>
        <w:t xml:space="preserve">. As another example, both </w:t>
      </w:r>
      <w:r>
        <w:rPr>
          <w:rStyle w:val="HTML3"/>
          <w:lang/>
        </w:rPr>
        <w:t>website</w:t>
      </w:r>
      <w:r>
        <w:rPr>
          <w:rFonts w:ascii="Verdana" w:hAnsi="Verdana"/>
          <w:color w:val="000000"/>
          <w:sz w:val="24"/>
          <w:szCs w:val="24"/>
          <w:lang/>
        </w:rPr>
        <w:t xml:space="preserve"> and </w:t>
      </w:r>
      <w:r>
        <w:rPr>
          <w:rStyle w:val="HTML3"/>
          <w:lang/>
        </w:rPr>
        <w:t>website#de</w:t>
      </w:r>
      <w:r>
        <w:rPr>
          <w:rFonts w:ascii="Verdana" w:hAnsi="Verdana"/>
          <w:color w:val="000000"/>
          <w:sz w:val="24"/>
          <w:szCs w:val="24"/>
          <w:lang/>
        </w:rPr>
        <w:t xml:space="preserve"> Claim Values might be returned, referencing a Web site in an unspecified language and a Web site in German. </w:t>
      </w:r>
    </w:p>
    <w:p w:rsidR="00D308F3" w:rsidRDefault="000B3073" w:rsidP="002D44CC">
      <w:pPr>
        <w:pStyle w:val="Web"/>
        <w:divId w:val="1259220216"/>
        <w:rPr>
          <w:rFonts w:ascii="Verdana" w:hAnsi="Verdana"/>
          <w:color w:val="000000"/>
          <w:sz w:val="24"/>
          <w:szCs w:val="24"/>
          <w:lang/>
        </w:rPr>
      </w:pPr>
      <w:r>
        <w:rPr>
          <w:rFonts w:ascii="Verdana" w:hAnsi="Verdana"/>
          <w:color w:val="000000"/>
          <w:sz w:val="24"/>
          <w:szCs w:val="24"/>
          <w:lang/>
        </w:rPr>
        <w:t xml:space="preserve">Since Claim Names are case sensitive, it is strongly RECOMMENDED that language tag values used in Claim Names be spelled using the character case with which they are registered in the </w:t>
      </w:r>
      <w:hyperlink w:anchor="IANA.Language" w:history="1">
        <w:r>
          <w:rPr>
            <w:rStyle w:val="a3"/>
            <w:rFonts w:ascii="Verdana" w:hAnsi="Verdana"/>
            <w:sz w:val="24"/>
            <w:szCs w:val="24"/>
            <w:u w:val="none"/>
            <w:lang/>
          </w:rPr>
          <w:t>IANA Language Subtag Registry (</w:t>
        </w:r>
        <w:r>
          <w:rPr>
            <w:rStyle w:val="info"/>
            <w:rFonts w:ascii="Verdana" w:hAnsi="Verdana"/>
            <w:b/>
            <w:bCs/>
            <w:color w:val="990000"/>
            <w:sz w:val="24"/>
            <w:szCs w:val="24"/>
            <w:lang/>
          </w:rPr>
          <w:t>Internet Assigned Numbers Authority (IANA), “Language Subtag Registry,” 2005.</w:t>
        </w:r>
        <w:r>
          <w:rPr>
            <w:rStyle w:val="a3"/>
            <w:rFonts w:ascii="Verdana" w:hAnsi="Verdana"/>
            <w:sz w:val="24"/>
            <w:szCs w:val="24"/>
            <w:u w:val="none"/>
            <w:lang/>
          </w:rPr>
          <w:t>)</w:t>
        </w:r>
      </w:hyperlink>
      <w:r>
        <w:rPr>
          <w:rFonts w:ascii="Verdana" w:hAnsi="Verdana"/>
          <w:color w:val="000000"/>
          <w:sz w:val="24"/>
          <w:szCs w:val="24"/>
          <w:lang/>
        </w:rPr>
        <w:t xml:space="preserve"> [IANA.Language]. In particular, normally language names are spelled with lowercase characters, region names are spelled with uppercase characters, and </w:t>
      </w:r>
      <w:del w:id="231" w:author="Nat" w:date="2013-06-04T18:45:00Z">
        <w:r w:rsidDel="002D44CC">
          <w:rPr>
            <w:rFonts w:ascii="Verdana" w:hAnsi="Verdana"/>
            <w:color w:val="000000"/>
            <w:sz w:val="24"/>
            <w:szCs w:val="24"/>
            <w:lang/>
          </w:rPr>
          <w:delText xml:space="preserve">languages </w:delText>
        </w:r>
      </w:del>
      <w:ins w:id="232" w:author="Nat" w:date="2013-06-04T18:45:00Z">
        <w:r w:rsidR="002D44CC">
          <w:rPr>
            <w:rFonts w:ascii="Verdana" w:hAnsi="Verdana" w:hint="eastAsia"/>
            <w:color w:val="000000"/>
            <w:sz w:val="24"/>
            <w:szCs w:val="24"/>
            <w:lang/>
          </w:rPr>
          <w:t>scripts</w:t>
        </w:r>
        <w:r w:rsidR="002D44CC">
          <w:rPr>
            <w:rFonts w:ascii="Verdana" w:hAnsi="Verdana"/>
            <w:color w:val="000000"/>
            <w:sz w:val="24"/>
            <w:szCs w:val="24"/>
            <w:lang/>
          </w:rPr>
          <w:t xml:space="preserve"> </w:t>
        </w:r>
      </w:ins>
      <w:r>
        <w:rPr>
          <w:rFonts w:ascii="Verdana" w:hAnsi="Verdana"/>
          <w:color w:val="000000"/>
          <w:sz w:val="24"/>
          <w:szCs w:val="24"/>
          <w:lang/>
        </w:rPr>
        <w:t xml:space="preserve">are spelled with mixed case characters. However, since BCP47 language tag values are case insensitive, implementations SHOULD interpret the language tag values supplied in a case insensitive manner.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Per the recommendations in BCP47, language tag values for Claims SHOULD only </w:t>
      </w:r>
      <w:proofErr w:type="gramStart"/>
      <w:r>
        <w:rPr>
          <w:rFonts w:ascii="Verdana" w:hAnsi="Verdana"/>
          <w:color w:val="000000"/>
          <w:sz w:val="24"/>
          <w:szCs w:val="24"/>
          <w:lang/>
        </w:rPr>
        <w:t>be</w:t>
      </w:r>
      <w:proofErr w:type="gramEnd"/>
      <w:r>
        <w:rPr>
          <w:rFonts w:ascii="Verdana" w:hAnsi="Verdana"/>
          <w:color w:val="000000"/>
          <w:sz w:val="24"/>
          <w:szCs w:val="24"/>
          <w:lang/>
        </w:rPr>
        <w:t xml:space="preserve"> as specific as necessary. For instance, using </w:t>
      </w:r>
      <w:proofErr w:type="gramStart"/>
      <w:r>
        <w:rPr>
          <w:rStyle w:val="HTML3"/>
          <w:lang/>
        </w:rPr>
        <w:t>fr</w:t>
      </w:r>
      <w:proofErr w:type="gramEnd"/>
      <w:r>
        <w:rPr>
          <w:rFonts w:ascii="Verdana" w:hAnsi="Verdana"/>
          <w:color w:val="000000"/>
          <w:sz w:val="24"/>
          <w:szCs w:val="24"/>
          <w:lang/>
        </w:rPr>
        <w:t xml:space="preserve"> might be sufficient in many contexts, rather than </w:t>
      </w:r>
      <w:r>
        <w:rPr>
          <w:rStyle w:val="HTML3"/>
          <w:lang/>
        </w:rPr>
        <w:t>fr-CA</w:t>
      </w:r>
      <w:r>
        <w:rPr>
          <w:rFonts w:ascii="Verdana" w:hAnsi="Verdana"/>
          <w:color w:val="000000"/>
          <w:sz w:val="24"/>
          <w:szCs w:val="24"/>
          <w:lang/>
        </w:rPr>
        <w:t xml:space="preserve"> or </w:t>
      </w:r>
      <w:r>
        <w:rPr>
          <w:rStyle w:val="HTML3"/>
          <w:lang/>
        </w:rPr>
        <w:t>fr-FR</w:t>
      </w:r>
      <w:r>
        <w:rPr>
          <w:rFonts w:ascii="Verdana" w:hAnsi="Verdana"/>
          <w:color w:val="000000"/>
          <w:sz w:val="24"/>
          <w:szCs w:val="24"/>
          <w:lang/>
        </w:rPr>
        <w:t xml:space="preserve">. Where possible, OPs SHOULD try to match requested Claim locales with Claims it has. For instance, if the Client asks for a Claim with a </w:t>
      </w:r>
      <w:r>
        <w:rPr>
          <w:rStyle w:val="HTML3"/>
          <w:lang/>
        </w:rPr>
        <w:t>de</w:t>
      </w:r>
      <w:r>
        <w:rPr>
          <w:rFonts w:ascii="Verdana" w:hAnsi="Verdana"/>
          <w:color w:val="000000"/>
          <w:sz w:val="24"/>
          <w:szCs w:val="24"/>
          <w:lang/>
        </w:rPr>
        <w:t xml:space="preserve"> (German) language tag and the OP has a value tagged with </w:t>
      </w:r>
      <w:r>
        <w:rPr>
          <w:rStyle w:val="HTML3"/>
          <w:lang/>
        </w:rPr>
        <w:t>de-CH</w:t>
      </w:r>
      <w:r>
        <w:rPr>
          <w:rFonts w:ascii="Verdana" w:hAnsi="Verdana"/>
          <w:color w:val="000000"/>
          <w:sz w:val="24"/>
          <w:szCs w:val="24"/>
          <w:lang/>
        </w:rPr>
        <w:t xml:space="preserve"> (Swiss German) and no generic German value, it would be appropriate for the OP to return the Swiss German value to the Client. (This intentionally moves as much of the complexity of language tag matching to the OP as possible, to simplify Clients.)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 </w:t>
      </w:r>
      <w:r>
        <w:rPr>
          <w:rStyle w:val="HTML3"/>
          <w:lang/>
        </w:rPr>
        <w:t>claims_locales</w:t>
      </w:r>
      <w:r>
        <w:rPr>
          <w:rFonts w:ascii="Verdana" w:hAnsi="Verdana"/>
          <w:color w:val="000000"/>
          <w:sz w:val="24"/>
          <w:szCs w:val="24"/>
          <w:lang/>
        </w:rPr>
        <w:t xml:space="preserve"> request can be used to specify the preferred languages and scripts to use for the returned Claims. </w:t>
      </w:r>
      <w:hyperlink w:anchor="IndividualClaimsLanguages" w:history="1">
        <w:r>
          <w:rPr>
            <w:rStyle w:val="a3"/>
            <w:rFonts w:ascii="Verdana" w:hAnsi="Verdana"/>
            <w:sz w:val="24"/>
            <w:szCs w:val="24"/>
            <w:u w:val="none"/>
            <w:lang/>
          </w:rPr>
          <w:t>Section 2.6.2 (</w:t>
        </w:r>
        <w:r>
          <w:rPr>
            <w:rStyle w:val="info"/>
            <w:rFonts w:ascii="Verdana" w:hAnsi="Verdana"/>
            <w:b/>
            <w:bCs/>
            <w:color w:val="990000"/>
            <w:sz w:val="24"/>
            <w:szCs w:val="24"/>
            <w:lang/>
          </w:rPr>
          <w:t>Languages and Scripts for Individual Claims</w:t>
        </w:r>
        <w:r>
          <w:rPr>
            <w:rStyle w:val="a3"/>
            <w:rFonts w:ascii="Verdana" w:hAnsi="Verdana"/>
            <w:sz w:val="24"/>
            <w:szCs w:val="24"/>
            <w:u w:val="none"/>
            <w:lang/>
          </w:rPr>
          <w:t>)</w:t>
        </w:r>
      </w:hyperlink>
      <w:r>
        <w:rPr>
          <w:rFonts w:ascii="Verdana" w:hAnsi="Verdana"/>
          <w:color w:val="000000"/>
          <w:sz w:val="24"/>
          <w:szCs w:val="24"/>
          <w:lang/>
        </w:rPr>
        <w:t xml:space="preserve"> describes how to request that specific Claims use particular languages and scripts.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the OP determines, either through the </w:t>
      </w:r>
      <w:r>
        <w:rPr>
          <w:rStyle w:val="HTML3"/>
          <w:lang/>
        </w:rPr>
        <w:t>claims_locales</w:t>
      </w:r>
      <w:r>
        <w:rPr>
          <w:rFonts w:ascii="Verdana" w:hAnsi="Verdana"/>
          <w:color w:val="000000"/>
          <w:sz w:val="24"/>
          <w:szCs w:val="24"/>
          <w:lang/>
        </w:rPr>
        <w:t xml:space="preserve"> parameter, or by other means, that the End-User and Client are requesting Claims in only one set of languages and scripts, it is RECOMMENDED that OPs return Claims without language tags when they employ this language and script. It is also RECOMMENDED that Clients be written in a manner that they can handle and utilize Claims using language tags.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33" w:name="claim.stability"/>
      <w:bookmarkEnd w:id="233"/>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34" w:name="rfc.section.2.5.3"/>
      <w:bookmarkEnd w:id="234"/>
      <w:r>
        <w:rPr>
          <w:rFonts w:eastAsia="Times New Roman" w:cs="Times New Roman"/>
          <w:lang/>
        </w:rPr>
        <w:t>2.5.3.</w:t>
      </w:r>
      <w:proofErr w:type="gramStart"/>
      <w:r>
        <w:rPr>
          <w:rFonts w:eastAsia="Times New Roman" w:cs="Times New Roman"/>
          <w:lang/>
        </w:rPr>
        <w:t>  Claim</w:t>
      </w:r>
      <w:proofErr w:type="gramEnd"/>
      <w:r>
        <w:rPr>
          <w:rFonts w:eastAsia="Times New Roman" w:cs="Times New Roman"/>
          <w:lang/>
        </w:rPr>
        <w:t xml:space="preserve"> Stability and Uniqueness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sub</w:t>
      </w:r>
      <w:r>
        <w:rPr>
          <w:rFonts w:ascii="Verdana" w:hAnsi="Verdana"/>
          <w:color w:val="000000"/>
          <w:sz w:val="24"/>
          <w:szCs w:val="24"/>
          <w:lang/>
        </w:rPr>
        <w:t xml:space="preserve"> (subject) and </w:t>
      </w:r>
      <w:r>
        <w:rPr>
          <w:rStyle w:val="HTML3"/>
          <w:lang/>
        </w:rPr>
        <w:t>iss</w:t>
      </w:r>
      <w:r>
        <w:rPr>
          <w:rFonts w:ascii="Verdana" w:hAnsi="Verdana"/>
          <w:color w:val="000000"/>
          <w:sz w:val="24"/>
          <w:szCs w:val="24"/>
          <w:lang/>
        </w:rPr>
        <w:t xml:space="preserve"> (issuer) Claims are the only Claims that a Client can rely upon as a stable identifier for the End-User, since the </w:t>
      </w:r>
      <w:r>
        <w:rPr>
          <w:rStyle w:val="HTML3"/>
          <w:lang/>
        </w:rPr>
        <w:t>sub</w:t>
      </w:r>
      <w:r>
        <w:rPr>
          <w:rFonts w:ascii="Verdana" w:hAnsi="Verdana"/>
          <w:color w:val="000000"/>
          <w:sz w:val="24"/>
          <w:szCs w:val="24"/>
          <w:lang/>
        </w:rPr>
        <w:t xml:space="preserve"> Claim MUST be locally unique and never reassigned within the Issuer for a particular End-User, as described in </w:t>
      </w:r>
      <w:hyperlink w:anchor="id_token" w:history="1">
        <w:r>
          <w:rPr>
            <w:rStyle w:val="a3"/>
            <w:rFonts w:ascii="Verdana" w:hAnsi="Verdana"/>
            <w:sz w:val="24"/>
            <w:szCs w:val="24"/>
            <w:u w:val="none"/>
            <w:lang/>
          </w:rPr>
          <w:t>Section 2.1.2.1 (</w:t>
        </w:r>
        <w:r>
          <w:rPr>
            <w:rStyle w:val="info"/>
            <w:rFonts w:ascii="Verdana" w:hAnsi="Verdana"/>
            <w:b/>
            <w:bCs/>
            <w:color w:val="990000"/>
            <w:sz w:val="24"/>
            <w:szCs w:val="24"/>
            <w:lang/>
          </w:rPr>
          <w:t>ID Token</w:t>
        </w:r>
        <w:r>
          <w:rPr>
            <w:rStyle w:val="a3"/>
            <w:rFonts w:ascii="Verdana" w:hAnsi="Verdana"/>
            <w:sz w:val="24"/>
            <w:szCs w:val="24"/>
            <w:u w:val="none"/>
            <w:lang/>
          </w:rPr>
          <w:t>)</w:t>
        </w:r>
      </w:hyperlink>
      <w:r>
        <w:rPr>
          <w:rFonts w:ascii="Verdana" w:hAnsi="Verdana"/>
          <w:color w:val="000000"/>
          <w:sz w:val="24"/>
          <w:szCs w:val="24"/>
          <w:lang/>
        </w:rPr>
        <w:t xml:space="preserve">. Therefore, the only guaranteed unique identifier for a given End-User is the combination of the </w:t>
      </w:r>
      <w:r>
        <w:rPr>
          <w:rStyle w:val="HTML3"/>
          <w:lang/>
        </w:rPr>
        <w:t>iss</w:t>
      </w:r>
      <w:r>
        <w:rPr>
          <w:rFonts w:ascii="Verdana" w:hAnsi="Verdana"/>
          <w:color w:val="000000"/>
          <w:sz w:val="24"/>
          <w:szCs w:val="24"/>
          <w:lang/>
        </w:rPr>
        <w:t xml:space="preserve"> Claim and the </w:t>
      </w:r>
      <w:r>
        <w:rPr>
          <w:rStyle w:val="HTML3"/>
          <w:lang/>
        </w:rPr>
        <w:t>sub</w:t>
      </w:r>
      <w:r>
        <w:rPr>
          <w:rFonts w:ascii="Verdana" w:hAnsi="Verdana"/>
          <w:color w:val="000000"/>
          <w:sz w:val="24"/>
          <w:szCs w:val="24"/>
          <w:lang/>
        </w:rPr>
        <w:t xml:space="preserve"> Claim.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All other Claims carry no such guarantees across different issuers in terms of stability over time or uniqueness across users, and Issuers are permitted to apply local restrictions and policies. For instance, an Issuer MAY re-use an </w:t>
      </w:r>
      <w:r>
        <w:rPr>
          <w:rStyle w:val="HTML3"/>
          <w:lang/>
        </w:rPr>
        <w:t>email</w:t>
      </w:r>
      <w:r>
        <w:rPr>
          <w:rFonts w:ascii="Verdana" w:hAnsi="Verdana"/>
          <w:color w:val="000000"/>
          <w:sz w:val="24"/>
          <w:szCs w:val="24"/>
          <w:lang/>
        </w:rPr>
        <w:t xml:space="preserve"> Claim value across different End-Users at different points in time, and the claimed </w:t>
      </w:r>
      <w:r>
        <w:rPr>
          <w:rStyle w:val="HTML3"/>
          <w:lang/>
        </w:rPr>
        <w:t>email</w:t>
      </w:r>
      <w:r>
        <w:rPr>
          <w:rFonts w:ascii="Verdana" w:hAnsi="Verdana"/>
          <w:color w:val="000000"/>
          <w:sz w:val="24"/>
          <w:szCs w:val="24"/>
          <w:lang/>
        </w:rPr>
        <w:t xml:space="preserve"> address for a given End-User MAY change over time. Therefore, other Claims such as </w:t>
      </w:r>
      <w:r>
        <w:rPr>
          <w:rStyle w:val="HTML3"/>
          <w:lang/>
        </w:rPr>
        <w:t>email</w:t>
      </w:r>
      <w:r>
        <w:rPr>
          <w:rFonts w:ascii="Verdana" w:hAnsi="Verdana"/>
          <w:color w:val="000000"/>
          <w:sz w:val="24"/>
          <w:szCs w:val="24"/>
          <w:lang/>
        </w:rPr>
        <w:t xml:space="preserve">, </w:t>
      </w:r>
      <w:r>
        <w:rPr>
          <w:rStyle w:val="HTML3"/>
          <w:lang/>
        </w:rPr>
        <w:t>phone_number</w:t>
      </w:r>
      <w:r>
        <w:rPr>
          <w:rFonts w:ascii="Verdana" w:hAnsi="Verdana"/>
          <w:color w:val="000000"/>
          <w:sz w:val="24"/>
          <w:szCs w:val="24"/>
          <w:lang/>
        </w:rPr>
        <w:t xml:space="preserve">, and </w:t>
      </w:r>
      <w:r>
        <w:rPr>
          <w:rStyle w:val="HTML3"/>
          <w:lang/>
        </w:rPr>
        <w:t>preferred_username</w:t>
      </w:r>
      <w:r>
        <w:rPr>
          <w:rFonts w:ascii="Verdana" w:hAnsi="Verdana"/>
          <w:color w:val="000000"/>
          <w:sz w:val="24"/>
          <w:szCs w:val="24"/>
          <w:lang/>
        </w:rPr>
        <w:t xml:space="preserve"> and MUST NOT be used as unique identifiers for the End-User.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35" w:name="AdditionalClaims"/>
      <w:bookmarkEnd w:id="235"/>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36" w:name="rfc.section.2.5.4"/>
      <w:bookmarkEnd w:id="236"/>
      <w:r>
        <w:rPr>
          <w:rFonts w:eastAsia="Times New Roman" w:cs="Times New Roman"/>
          <w:lang/>
        </w:rPr>
        <w:t>2.5.4.</w:t>
      </w:r>
      <w:proofErr w:type="gramStart"/>
      <w:r>
        <w:rPr>
          <w:rFonts w:eastAsia="Times New Roman" w:cs="Times New Roman"/>
          <w:lang/>
        </w:rPr>
        <w:t>  Additional</w:t>
      </w:r>
      <w:proofErr w:type="gramEnd"/>
      <w:r>
        <w:rPr>
          <w:rFonts w:eastAsia="Times New Roman" w:cs="Times New Roman"/>
          <w:lang/>
        </w:rPr>
        <w:t xml:space="preserve"> Claims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While this specification defines only small set of Claims as 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a3"/>
            <w:rFonts w:ascii="Verdana" w:hAnsi="Verdana"/>
            <w:sz w:val="24"/>
            <w:szCs w:val="24"/>
            <w:u w:val="none"/>
            <w:lang/>
          </w:rPr>
          <w:t>JSON Web Token (JWT)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[JWT] specification.</w:t>
      </w:r>
      <w:proofErr w:type="gramEnd"/>
      <w:r>
        <w:rPr>
          <w:rFonts w:ascii="Verdana" w:hAnsi="Verdana"/>
          <w:color w:val="000000"/>
          <w:sz w:val="24"/>
          <w:szCs w:val="24"/>
          <w:lang/>
        </w:rPr>
        <w:t xml:space="preserve"> Alternatively, Private Claim Names can be safely used when naming conflicts are unlikely to arise, as described in 4.3 of the JWT specification. Or, if specific additional Claims will have broad and general applicability, they can be registered with Reserved Claim Names, per Sections 4.1 and 9.1 of the JWT specification.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37" w:name="ClaimsRequest"/>
      <w:bookmarkEnd w:id="23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38" w:name="rfc.section.2.6"/>
      <w:bookmarkEnd w:id="238"/>
      <w:r>
        <w:rPr>
          <w:rFonts w:eastAsia="Times New Roman" w:cs="Times New Roman"/>
          <w:lang/>
        </w:rPr>
        <w:t>2.6.</w:t>
      </w:r>
      <w:proofErr w:type="gramStart"/>
      <w:r>
        <w:rPr>
          <w:rFonts w:eastAsia="Times New Roman" w:cs="Times New Roman"/>
          <w:lang/>
        </w:rPr>
        <w:t>  Claims</w:t>
      </w:r>
      <w:proofErr w:type="gramEnd"/>
      <w:r>
        <w:rPr>
          <w:rFonts w:eastAsia="Times New Roman" w:cs="Times New Roman"/>
          <w:lang/>
        </w:rPr>
        <w:t xml:space="preserve"> Request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claims</w:t>
      </w:r>
      <w:r>
        <w:rPr>
          <w:rFonts w:ascii="Verdana" w:hAnsi="Verdana"/>
          <w:color w:val="000000"/>
          <w:sz w:val="24"/>
          <w:szCs w:val="24"/>
          <w:lang/>
        </w:rPr>
        <w:t xml:space="preserve"> parameter requests that specific Claims be returned from the UserInfo Endpoint and/or in the ID Token. It is represented as a JSON object containing lists of Claims being requested from these locations. Properties of the Claims being requested MAY also be specified.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Support for the </w:t>
      </w:r>
      <w:r>
        <w:rPr>
          <w:rStyle w:val="HTML3"/>
          <w:lang/>
        </w:rPr>
        <w:t>claims</w:t>
      </w:r>
      <w:r>
        <w:rPr>
          <w:rFonts w:ascii="Verdana" w:hAnsi="Verdana"/>
          <w:color w:val="000000"/>
          <w:sz w:val="24"/>
          <w:szCs w:val="24"/>
          <w:lang/>
        </w:rPr>
        <w:t xml:space="preserve"> parameter is OPTIONAL. Should an OP not support this parameter and an RP uses it, the OP SHOULD return a set of Claims to the RP that it believes would be useful to the RP and the End-User using whatever heuristics it believes are appropriate. The </w:t>
      </w:r>
      <w:r>
        <w:rPr>
          <w:rStyle w:val="HTML3"/>
          <w:lang/>
        </w:rPr>
        <w:t>claims_parameter_supported</w:t>
      </w:r>
      <w:r>
        <w:rPr>
          <w:rFonts w:ascii="Verdana" w:hAnsi="Verdana"/>
          <w:color w:val="000000"/>
          <w:sz w:val="24"/>
          <w:szCs w:val="24"/>
          <w:lang/>
        </w:rPr>
        <w:t xml:space="preserve"> Discovery result indicates whether the OP supports this parameter.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claims</w:t>
      </w:r>
      <w:r>
        <w:rPr>
          <w:rFonts w:ascii="Verdana" w:hAnsi="Verdana"/>
          <w:color w:val="000000"/>
          <w:sz w:val="24"/>
          <w:szCs w:val="24"/>
          <w:lang/>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sz w:val="24"/>
            <w:szCs w:val="24"/>
            <w:u w:val="none"/>
            <w:lang/>
          </w:rPr>
          <w:t>Section 2.9 (</w:t>
        </w:r>
        <w:r>
          <w:rPr>
            <w:rStyle w:val="info"/>
            <w:rFonts w:ascii="Verdana" w:hAnsi="Verdana"/>
            <w:b/>
            <w:bCs/>
            <w:color w:val="990000"/>
            <w:sz w:val="24"/>
            <w:szCs w:val="24"/>
            <w:lang/>
          </w:rPr>
          <w:t>Request Object</w:t>
        </w:r>
        <w:r>
          <w:rPr>
            <w:rStyle w:val="a3"/>
            <w:rFonts w:ascii="Verdana" w:hAnsi="Verdana"/>
            <w:sz w:val="24"/>
            <w:szCs w:val="24"/>
            <w:u w:val="none"/>
            <w:lang/>
          </w:rPr>
          <w:t>)</w:t>
        </w:r>
      </w:hyperlink>
      <w:r>
        <w:rPr>
          <w:rFonts w:ascii="Verdana" w:hAnsi="Verdana"/>
          <w:color w:val="000000"/>
          <w:sz w:val="24"/>
          <w:szCs w:val="24"/>
          <w:lang/>
        </w:rPr>
        <w:t xml:space="preserve">, the JSON is used as the value of the </w:t>
      </w:r>
      <w:r>
        <w:rPr>
          <w:rStyle w:val="HTML3"/>
          <w:lang/>
        </w:rPr>
        <w:t>claims</w:t>
      </w:r>
      <w:r>
        <w:rPr>
          <w:rFonts w:ascii="Verdana" w:hAnsi="Verdana"/>
          <w:color w:val="000000"/>
          <w:sz w:val="24"/>
          <w:szCs w:val="24"/>
          <w:lang/>
        </w:rPr>
        <w:t xml:space="preserve"> member.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top-level members of the Claims request JSON object are: </w:t>
      </w:r>
    </w:p>
    <w:p w:rsidR="00D308F3" w:rsidRDefault="000B3073">
      <w:pPr>
        <w:spacing w:before="0" w:beforeAutospacing="0" w:after="0" w:afterAutospacing="0"/>
        <w:divId w:val="69280303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userinfo</w:t>
      </w:r>
      <w:proofErr w:type="gramEnd"/>
    </w:p>
    <w:p w:rsidR="00D308F3" w:rsidRDefault="000B3073">
      <w:pPr>
        <w:spacing w:before="0" w:beforeAutospacing="0" w:after="0" w:afterAutospacing="0"/>
        <w:ind w:left="720"/>
        <w:divId w:val="69280303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Requests that the listed individual Claims be returned from the UserInfo Endpoint. If present, the listed Claims are being requested to be added to any Claims that are being requested using </w:t>
      </w:r>
      <w:r>
        <w:rPr>
          <w:rStyle w:val="HTML3"/>
          <w:lang/>
        </w:rPr>
        <w:t>scope</w:t>
      </w:r>
      <w:r>
        <w:rPr>
          <w:rFonts w:ascii="Verdana" w:eastAsia="Times New Roman" w:hAnsi="Verdana" w:cs="Times New Roman"/>
          <w:color w:val="000000"/>
          <w:sz w:val="24"/>
          <w:szCs w:val="24"/>
          <w:lang/>
        </w:rPr>
        <w:t xml:space="preserve"> values. If not present, the Claims being requested from the UserInfo Endpoint are only those requested using </w:t>
      </w:r>
      <w:r>
        <w:rPr>
          <w:rStyle w:val="HTML3"/>
          <w:lang/>
        </w:rPr>
        <w:t>scope</w:t>
      </w:r>
      <w:r>
        <w:rPr>
          <w:rFonts w:ascii="Verdana" w:eastAsia="Times New Roman" w:hAnsi="Verdana" w:cs="Times New Roman"/>
          <w:color w:val="000000"/>
          <w:sz w:val="24"/>
          <w:szCs w:val="24"/>
          <w:lang/>
        </w:rPr>
        <w:t xml:space="preserve"> values. </w:t>
      </w:r>
    </w:p>
    <w:p w:rsidR="00D308F3" w:rsidRDefault="000B3073">
      <w:pPr>
        <w:spacing w:before="0" w:beforeAutospacing="0" w:after="0" w:afterAutospacing="0"/>
        <w:ind w:left="720"/>
        <w:divId w:val="69280303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the </w:t>
      </w:r>
      <w:r>
        <w:rPr>
          <w:rStyle w:val="HTML3"/>
          <w:lang/>
        </w:rPr>
        <w:t>userinfo</w:t>
      </w:r>
      <w:r>
        <w:rPr>
          <w:rFonts w:ascii="Verdana" w:eastAsia="Times New Roman" w:hAnsi="Verdana" w:cs="Times New Roman"/>
          <w:color w:val="000000"/>
          <w:sz w:val="24"/>
          <w:szCs w:val="24"/>
          <w:lang/>
        </w:rPr>
        <w:t xml:space="preserve"> member is used, the request MUST also use a </w:t>
      </w:r>
      <w:r>
        <w:rPr>
          <w:rStyle w:val="HTML3"/>
          <w:lang/>
        </w:rPr>
        <w:t>response_type</w:t>
      </w:r>
      <w:r>
        <w:rPr>
          <w:rFonts w:ascii="Verdana" w:eastAsia="Times New Roman" w:hAnsi="Verdana" w:cs="Times New Roman"/>
          <w:color w:val="000000"/>
          <w:sz w:val="24"/>
          <w:szCs w:val="24"/>
          <w:lang/>
        </w:rPr>
        <w:t xml:space="preserve"> value that results in an Access Token being issued to use at the UserInfo Endpoint. </w:t>
      </w:r>
    </w:p>
    <w:p w:rsidR="00D308F3" w:rsidRDefault="000B3073">
      <w:pPr>
        <w:spacing w:before="0" w:beforeAutospacing="0" w:after="0" w:afterAutospacing="0"/>
        <w:divId w:val="69280303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w:t>
      </w:r>
    </w:p>
    <w:p w:rsidR="00D308F3" w:rsidRDefault="000B3073">
      <w:pPr>
        <w:spacing w:before="0" w:beforeAutospacing="0" w:after="0" w:afterAutospacing="0"/>
        <w:ind w:left="720"/>
        <w:divId w:val="69280303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Requests that the listed individual Claims be returned in the ID Token. If present, the listed Claims are being requested to be added to the default Claims in the ID Token. If not present, the </w:t>
      </w:r>
      <w:proofErr w:type="gramStart"/>
      <w:r>
        <w:rPr>
          <w:rFonts w:ascii="Verdana" w:eastAsia="Times New Roman" w:hAnsi="Verdana" w:cs="Times New Roman"/>
          <w:color w:val="000000"/>
          <w:sz w:val="24"/>
          <w:szCs w:val="24"/>
          <w:lang/>
        </w:rPr>
        <w:t>default ID Token Claims are</w:t>
      </w:r>
      <w:proofErr w:type="gramEnd"/>
      <w:r>
        <w:rPr>
          <w:rFonts w:ascii="Verdana" w:eastAsia="Times New Roman" w:hAnsi="Verdana" w:cs="Times New Roman"/>
          <w:color w:val="000000"/>
          <w:sz w:val="24"/>
          <w:szCs w:val="24"/>
          <w:lang/>
        </w:rPr>
        <w:t xml:space="preserve"> requested.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Other members MAY be present. Any members used that are not understood MUST be ignored.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example Claims request is as follows: </w:t>
      </w:r>
    </w:p>
    <w:p w:rsidR="00D308F3" w:rsidRDefault="000B3073">
      <w:pPr>
        <w:pStyle w:val="HTML1"/>
        <w:divId w:val="143471480"/>
        <w:rPr>
          <w:lang/>
        </w:rPr>
      </w:pPr>
      <w:r>
        <w:rPr>
          <w:lang/>
        </w:rPr>
        <w:t xml:space="preserve">   {    "userinfo":     {      "given_name": {"essential": true},      "nickname": null,      "email": {"essential": true},      "email_verified": {"essential": true},      "picture": null,      "http://example.info/claims/groups": null     },    "id_token":     {      "auth_time": {"essential": true},      "acr": {"values": ["urn:mace:incommon:iap:silver"] }     }   } </w:t>
      </w:r>
    </w:p>
    <w:p w:rsidR="00D308F3" w:rsidRDefault="000B3073">
      <w:pPr>
        <w:spacing w:before="0" w:beforeAutospacing="0" w:after="0" w:afterAutospacing="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Note that a Claim that is not in the standard set defined in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the (example) </w:t>
      </w:r>
      <w:r>
        <w:rPr>
          <w:rStyle w:val="HTML3"/>
          <w:lang/>
        </w:rPr>
        <w:t>http://example.info/claims/groups</w:t>
      </w:r>
      <w:r>
        <w:rPr>
          <w:rFonts w:ascii="Verdana" w:eastAsia="Times New Roman" w:hAnsi="Verdana" w:cs="Times New Roman"/>
          <w:color w:val="000000"/>
          <w:sz w:val="24"/>
          <w:szCs w:val="24"/>
          <w:lang/>
        </w:rPr>
        <w:t xml:space="preserve"> Claim, is being requested. Using the </w:t>
      </w:r>
      <w:r>
        <w:rPr>
          <w:rStyle w:val="HTML3"/>
          <w:lang/>
        </w:rPr>
        <w:t>claims</w:t>
      </w:r>
      <w:r>
        <w:rPr>
          <w:rFonts w:ascii="Verdana" w:eastAsia="Times New Roman" w:hAnsi="Verdana" w:cs="Times New Roman"/>
          <w:color w:val="000000"/>
          <w:sz w:val="24"/>
          <w:szCs w:val="24"/>
          <w:lang/>
        </w:rPr>
        <w:t xml:space="preserve"> parameter is the only way to request Claims outside the standard set. It is also the only way to request specific combinations of the standard Claims that cannot be specified using scope values. </w:t>
      </w:r>
      <w:bookmarkStart w:id="239" w:name="IndividualClaimsRequests"/>
      <w:bookmarkEnd w:id="239"/>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40" w:name="rfc.section.2.6.1"/>
      <w:bookmarkEnd w:id="240"/>
      <w:r>
        <w:rPr>
          <w:rFonts w:eastAsia="Times New Roman" w:cs="Times New Roman"/>
          <w:lang/>
        </w:rPr>
        <w:t>2.6.1.</w:t>
      </w:r>
      <w:proofErr w:type="gramStart"/>
      <w:r>
        <w:rPr>
          <w:rFonts w:eastAsia="Times New Roman" w:cs="Times New Roman"/>
          <w:lang/>
        </w:rPr>
        <w:t>  Individual</w:t>
      </w:r>
      <w:proofErr w:type="gramEnd"/>
      <w:r>
        <w:rPr>
          <w:rFonts w:eastAsia="Times New Roman" w:cs="Times New Roman"/>
          <w:lang/>
        </w:rPr>
        <w:t xml:space="preserve"> Claims Requests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userinfo</w:t>
      </w:r>
      <w:r>
        <w:rPr>
          <w:rFonts w:ascii="Verdana" w:hAnsi="Verdana"/>
          <w:color w:val="000000"/>
          <w:sz w:val="24"/>
          <w:szCs w:val="24"/>
          <w:lang/>
        </w:rPr>
        <w:t xml:space="preserve"> and </w:t>
      </w:r>
      <w:r>
        <w:rPr>
          <w:rStyle w:val="HTML3"/>
          <w:lang/>
        </w:rPr>
        <w:t>id_token</w:t>
      </w:r>
      <w:r>
        <w:rPr>
          <w:rFonts w:ascii="Verdana" w:hAnsi="Verdana"/>
          <w:color w:val="000000"/>
          <w:sz w:val="24"/>
          <w:szCs w:val="24"/>
          <w:lang/>
        </w:rPr>
        <w:t xml:space="preserve"> members of the </w:t>
      </w:r>
      <w:r>
        <w:rPr>
          <w:rStyle w:val="HTML3"/>
          <w:lang/>
        </w:rPr>
        <w:t>claims</w:t>
      </w:r>
      <w:r>
        <w:rPr>
          <w:rFonts w:ascii="Verdana" w:hAnsi="Verdana"/>
          <w:color w:val="000000"/>
          <w:sz w:val="24"/>
          <w:szCs w:val="24"/>
          <w:lang/>
        </w:rPr>
        <w:t xml:space="preserve"> request both are JSON objects with the names of the individual Claims being requested as the member names. The member values MUST be one of the following: </w:t>
      </w:r>
    </w:p>
    <w:p w:rsidR="00D308F3" w:rsidRDefault="000B3073">
      <w:pPr>
        <w:spacing w:before="0" w:beforeAutospacing="0" w:after="0" w:afterAutospacing="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null</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Indicates that this Claim is being requested in the default manner.</w:t>
      </w:r>
      <w:proofErr w:type="gramEnd"/>
      <w:r>
        <w:rPr>
          <w:rFonts w:ascii="Verdana" w:eastAsia="Times New Roman" w:hAnsi="Verdana" w:cs="Times New Roman"/>
          <w:color w:val="000000"/>
          <w:sz w:val="24"/>
          <w:szCs w:val="24"/>
          <w:lang/>
        </w:rPr>
        <w:t xml:space="preserve"> In particular, this is a Voluntary Claim. For instance, the Claim request: </w:t>
      </w:r>
    </w:p>
    <w:p w:rsidR="00D308F3" w:rsidRDefault="000B3073">
      <w:pPr>
        <w:pStyle w:val="HTML1"/>
        <w:ind w:left="720"/>
        <w:divId w:val="1034379751"/>
        <w:rPr>
          <w:lang/>
        </w:rPr>
      </w:pPr>
      <w:r>
        <w:rPr>
          <w:lang/>
        </w:rPr>
        <w:t xml:space="preserve">   "given_name": null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requests</w:t>
      </w:r>
      <w:proofErr w:type="gramEnd"/>
      <w:r>
        <w:rPr>
          <w:rFonts w:ascii="Verdana" w:eastAsia="Times New Roman" w:hAnsi="Verdana" w:cs="Times New Roman"/>
          <w:color w:val="000000"/>
          <w:sz w:val="24"/>
          <w:szCs w:val="24"/>
          <w:lang/>
        </w:rPr>
        <w:t xml:space="preserve"> the </w:t>
      </w:r>
      <w:r>
        <w:rPr>
          <w:rStyle w:val="HTML3"/>
          <w:lang/>
        </w:rPr>
        <w:t>given_name</w:t>
      </w:r>
      <w:r>
        <w:rPr>
          <w:rFonts w:ascii="Verdana" w:eastAsia="Times New Roman" w:hAnsi="Verdana" w:cs="Times New Roman"/>
          <w:color w:val="000000"/>
          <w:sz w:val="24"/>
          <w:szCs w:val="24"/>
          <w:lang/>
        </w:rPr>
        <w:t xml:space="preserve"> Claim in the default manner. </w:t>
      </w:r>
    </w:p>
    <w:p w:rsidR="00D308F3" w:rsidRDefault="000B3073">
      <w:pPr>
        <w:spacing w:before="0" w:beforeAutospacing="0" w:after="0" w:afterAutospacing="0"/>
        <w:divId w:val="125936666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Object</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Used to provide additional information about the Claim being requested.</w:t>
      </w:r>
      <w:proofErr w:type="gramEnd"/>
      <w:r>
        <w:rPr>
          <w:rFonts w:ascii="Verdana" w:eastAsia="Times New Roman" w:hAnsi="Verdana" w:cs="Times New Roman"/>
          <w:color w:val="000000"/>
          <w:sz w:val="24"/>
          <w:szCs w:val="24"/>
          <w:lang/>
        </w:rPr>
        <w:t xml:space="preserve"> This specification defines the following members: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essential</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Indicates whether the Claim being requested is an Essential Claim.</w:t>
      </w:r>
      <w:proofErr w:type="gramEnd"/>
      <w:r>
        <w:rPr>
          <w:rFonts w:ascii="Verdana" w:eastAsia="Times New Roman" w:hAnsi="Verdana" w:cs="Times New Roman"/>
          <w:color w:val="000000"/>
          <w:sz w:val="24"/>
          <w:szCs w:val="24"/>
          <w:lang/>
        </w:rPr>
        <w:t xml:space="preserve"> If the value is </w:t>
      </w:r>
      <w:r>
        <w:rPr>
          <w:rStyle w:val="HTML3"/>
          <w:lang/>
        </w:rPr>
        <w:t>true</w:t>
      </w:r>
      <w:r>
        <w:rPr>
          <w:rFonts w:ascii="Verdana" w:eastAsia="Times New Roman" w:hAnsi="Verdana" w:cs="Times New Roman"/>
          <w:color w:val="000000"/>
          <w:sz w:val="24"/>
          <w:szCs w:val="24"/>
          <w:lang/>
        </w:rPr>
        <w:t xml:space="preserve">, this indicates that the Claim is an Essential Claim. For instance, the Claim request: </w:t>
      </w:r>
    </w:p>
    <w:p w:rsidR="00D308F3" w:rsidRDefault="000B3073">
      <w:pPr>
        <w:pStyle w:val="HTML1"/>
        <w:ind w:left="720"/>
        <w:divId w:val="1970934648"/>
        <w:rPr>
          <w:lang/>
        </w:rPr>
      </w:pPr>
      <w:r>
        <w:rPr>
          <w:lang/>
        </w:rPr>
        <w:t xml:space="preserve">   "auth_time": {"essential": true}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can</w:t>
      </w:r>
      <w:proofErr w:type="gramEnd"/>
      <w:r>
        <w:rPr>
          <w:rFonts w:ascii="Verdana" w:eastAsia="Times New Roman" w:hAnsi="Verdana" w:cs="Times New Roman"/>
          <w:color w:val="000000"/>
          <w:sz w:val="24"/>
          <w:szCs w:val="24"/>
          <w:lang/>
        </w:rPr>
        <w:t xml:space="preserve"> be used to specify that it is Essential to return an </w:t>
      </w:r>
      <w:r>
        <w:rPr>
          <w:rStyle w:val="HTML3"/>
          <w:lang/>
        </w:rPr>
        <w:t>auth_time</w:t>
      </w:r>
      <w:r>
        <w:rPr>
          <w:rFonts w:ascii="Verdana" w:eastAsia="Times New Roman" w:hAnsi="Verdana" w:cs="Times New Roman"/>
          <w:color w:val="000000"/>
          <w:sz w:val="24"/>
          <w:szCs w:val="24"/>
          <w:lang/>
        </w:rPr>
        <w:t xml:space="preserve"> Claim Value.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value is </w:t>
      </w:r>
      <w:r>
        <w:rPr>
          <w:rStyle w:val="HTML3"/>
          <w:lang/>
        </w:rPr>
        <w:t>false</w:t>
      </w:r>
      <w:r>
        <w:rPr>
          <w:rFonts w:ascii="Verdana" w:eastAsia="Times New Roman" w:hAnsi="Verdana" w:cs="Times New Roman"/>
          <w:color w:val="000000"/>
          <w:sz w:val="24"/>
          <w:szCs w:val="24"/>
          <w:lang/>
        </w:rPr>
        <w:t xml:space="preserve">, it indicates that it is a Voluntary Claim. The default is </w:t>
      </w:r>
      <w:r>
        <w:rPr>
          <w:rStyle w:val="HTML3"/>
          <w:lang/>
        </w:rPr>
        <w:t>false</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By requesting Claims as Essential Claims the Client indicates to the End-User that releasing these Claims will ensure a smooth authorization for the specific task requested by the End-User. Note that even if the Claims are not available because the End-User did not authorize their release or they are not present, the Authorization Server MUST NOT generate an error when Claims are not returned, whether they are </w:t>
      </w:r>
      <w:proofErr w:type="gramStart"/>
      <w:r>
        <w:rPr>
          <w:rFonts w:ascii="Verdana" w:eastAsia="Times New Roman" w:hAnsi="Verdana" w:cs="Times New Roman"/>
          <w:color w:val="000000"/>
          <w:sz w:val="24"/>
          <w:szCs w:val="24"/>
          <w:lang/>
        </w:rPr>
        <w:t>Essential</w:t>
      </w:r>
      <w:proofErr w:type="gramEnd"/>
      <w:r>
        <w:rPr>
          <w:rFonts w:ascii="Verdana" w:eastAsia="Times New Roman" w:hAnsi="Verdana" w:cs="Times New Roman"/>
          <w:color w:val="000000"/>
          <w:sz w:val="24"/>
          <w:szCs w:val="24"/>
          <w:lang/>
        </w:rPr>
        <w:t xml:space="preserve"> or Voluntary.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value</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Requests that the Claim be returned with a particular value.</w:t>
      </w:r>
      <w:proofErr w:type="gramEnd"/>
      <w:r>
        <w:rPr>
          <w:rFonts w:ascii="Verdana" w:eastAsia="Times New Roman" w:hAnsi="Verdana" w:cs="Times New Roman"/>
          <w:color w:val="000000"/>
          <w:sz w:val="24"/>
          <w:szCs w:val="24"/>
          <w:lang/>
        </w:rPr>
        <w:t xml:space="preserve"> For instance the Claim request: </w:t>
      </w:r>
    </w:p>
    <w:p w:rsidR="00D308F3" w:rsidRDefault="000B3073">
      <w:pPr>
        <w:pStyle w:val="HTML1"/>
        <w:ind w:left="720"/>
        <w:divId w:val="1766417291"/>
        <w:rPr>
          <w:lang/>
        </w:rPr>
      </w:pPr>
      <w:r>
        <w:rPr>
          <w:lang/>
        </w:rPr>
        <w:t xml:space="preserve">   "</w:t>
      </w:r>
      <w:proofErr w:type="gramStart"/>
      <w:r>
        <w:rPr>
          <w:lang/>
        </w:rPr>
        <w:t>sub</w:t>
      </w:r>
      <w:proofErr w:type="gramEnd"/>
      <w:r>
        <w:rPr>
          <w:lang/>
        </w:rPr>
        <w:t xml:space="preserve">": {"value": "248289761001"}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can</w:t>
      </w:r>
      <w:proofErr w:type="gramEnd"/>
      <w:r>
        <w:rPr>
          <w:rFonts w:ascii="Verdana" w:eastAsia="Times New Roman" w:hAnsi="Verdana" w:cs="Times New Roman"/>
          <w:color w:val="000000"/>
          <w:sz w:val="24"/>
          <w:szCs w:val="24"/>
          <w:lang/>
        </w:rPr>
        <w:t xml:space="preserve"> be used to specify that the request apply to the End-User with subject identifier </w:t>
      </w:r>
      <w:r>
        <w:rPr>
          <w:rStyle w:val="HTML3"/>
          <w:lang/>
        </w:rPr>
        <w:t>248289761001</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value of the </w:t>
      </w:r>
      <w:r>
        <w:rPr>
          <w:rStyle w:val="HTML3"/>
          <w:lang/>
        </w:rPr>
        <w:t>value</w:t>
      </w:r>
      <w:r>
        <w:rPr>
          <w:rFonts w:ascii="Verdana" w:eastAsia="Times New Roman" w:hAnsi="Verdana" w:cs="Times New Roman"/>
          <w:color w:val="000000"/>
          <w:sz w:val="24"/>
          <w:szCs w:val="24"/>
          <w:lang/>
        </w:rPr>
        <w:t xml:space="preserve"> member MUST be a valid value for the Claim being requested. Definitions of individual Claims can include requirements on how and whether the </w:t>
      </w:r>
      <w:r>
        <w:rPr>
          <w:rStyle w:val="HTML3"/>
          <w:lang/>
        </w:rPr>
        <w:t>value</w:t>
      </w:r>
      <w:r>
        <w:rPr>
          <w:rFonts w:ascii="Verdana" w:eastAsia="Times New Roman" w:hAnsi="Verdana" w:cs="Times New Roman"/>
          <w:color w:val="000000"/>
          <w:sz w:val="24"/>
          <w:szCs w:val="24"/>
          <w:lang/>
        </w:rPr>
        <w:t xml:space="preserve"> qualifier is to be used when requesting that Claim.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values</w:t>
      </w:r>
      <w:proofErr w:type="gramEnd"/>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Requests that the Claim be returned with one of a set of values, with the values appearing in order of preference.</w:t>
      </w:r>
      <w:proofErr w:type="gramEnd"/>
      <w:r>
        <w:rPr>
          <w:rFonts w:ascii="Verdana" w:eastAsia="Times New Roman" w:hAnsi="Verdana" w:cs="Times New Roman"/>
          <w:color w:val="000000"/>
          <w:sz w:val="24"/>
          <w:szCs w:val="24"/>
          <w:lang/>
        </w:rPr>
        <w:t xml:space="preserve"> For instance the Claim request: </w:t>
      </w:r>
    </w:p>
    <w:p w:rsidR="00D308F3" w:rsidRDefault="000B3073">
      <w:pPr>
        <w:pStyle w:val="HTML1"/>
        <w:ind w:left="720"/>
        <w:divId w:val="1853685997"/>
        <w:rPr>
          <w:lang/>
        </w:rPr>
      </w:pPr>
      <w:r>
        <w:rPr>
          <w:lang/>
        </w:rPr>
        <w:t xml:space="preserve">   "acr": {"essential": true,           "values": ["urn:mace:incommon:iap:silver",                      "urn:mace:incommon:iap:bronze"]}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specifies that it is Essential that the </w:t>
      </w:r>
      <w:r>
        <w:rPr>
          <w:rStyle w:val="HTML3"/>
          <w:lang/>
        </w:rPr>
        <w:t>acr</w:t>
      </w:r>
      <w:r>
        <w:rPr>
          <w:rFonts w:ascii="Verdana" w:eastAsia="Times New Roman" w:hAnsi="Verdana" w:cs="Times New Roman"/>
          <w:color w:val="000000"/>
          <w:sz w:val="24"/>
          <w:szCs w:val="24"/>
          <w:lang/>
        </w:rPr>
        <w:t xml:space="preserve"> Claim be returned with either the value </w:t>
      </w:r>
      <w:r>
        <w:rPr>
          <w:rStyle w:val="HTML3"/>
          <w:lang/>
        </w:rPr>
        <w:t>urn:mace:incommon:iap:silver</w:t>
      </w:r>
      <w:r>
        <w:rPr>
          <w:rFonts w:ascii="Verdana" w:eastAsia="Times New Roman" w:hAnsi="Verdana" w:cs="Times New Roman"/>
          <w:color w:val="000000"/>
          <w:sz w:val="24"/>
          <w:szCs w:val="24"/>
          <w:lang/>
        </w:rPr>
        <w:t xml:space="preserve"> or </w:t>
      </w:r>
      <w:r>
        <w:rPr>
          <w:rStyle w:val="HTML3"/>
          <w:lang/>
        </w:rPr>
        <w:t>urn:mace:incommon:iap:bronze</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values in the </w:t>
      </w:r>
      <w:r>
        <w:rPr>
          <w:rStyle w:val="HTML3"/>
          <w:lang/>
        </w:rPr>
        <w:t>values</w:t>
      </w:r>
      <w:r>
        <w:rPr>
          <w:rFonts w:ascii="Verdana" w:eastAsia="Times New Roman" w:hAnsi="Verdana" w:cs="Times New Roman"/>
          <w:color w:val="000000"/>
          <w:sz w:val="24"/>
          <w:szCs w:val="24"/>
          <w:lang/>
        </w:rPr>
        <w:t xml:space="preserve"> member array MUST be valid values for the Claim being requested. Definitions of individual Claims can include requirements on how and whether the </w:t>
      </w:r>
      <w:r>
        <w:rPr>
          <w:rStyle w:val="HTML3"/>
          <w:lang/>
        </w:rPr>
        <w:t>values</w:t>
      </w:r>
      <w:r>
        <w:rPr>
          <w:rFonts w:ascii="Verdana" w:eastAsia="Times New Roman" w:hAnsi="Verdana" w:cs="Times New Roman"/>
          <w:color w:val="000000"/>
          <w:sz w:val="24"/>
          <w:szCs w:val="24"/>
          <w:lang/>
        </w:rPr>
        <w:t xml:space="preserve"> qualifier is to be used when requesting that Claim. </w:t>
      </w:r>
    </w:p>
    <w:p w:rsidR="00D308F3" w:rsidRDefault="000B3073">
      <w:pPr>
        <w:spacing w:before="0" w:beforeAutospacing="0" w:after="0" w:afterAutospacing="0"/>
        <w:ind w:left="720"/>
        <w:divId w:val="125936666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Other members MAY be defined to provide additional information about the requested Claims. Any members used that are not understood MUST be ignored.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Note that when the </w:t>
      </w:r>
      <w:r>
        <w:rPr>
          <w:rStyle w:val="HTML3"/>
          <w:lang/>
        </w:rPr>
        <w:t>claims</w:t>
      </w:r>
      <w:r>
        <w:rPr>
          <w:rFonts w:ascii="Verdana" w:hAnsi="Verdana"/>
          <w:color w:val="000000"/>
          <w:sz w:val="24"/>
          <w:szCs w:val="24"/>
          <w:lang/>
        </w:rPr>
        <w:t xml:space="preserve"> request parameter is supported, the scope values that request Claims, as defined in </w:t>
      </w:r>
      <w:hyperlink w:anchor="scopes" w:history="1">
        <w:r>
          <w:rPr>
            <w:rStyle w:val="a3"/>
            <w:rFonts w:ascii="Verdana" w:hAnsi="Verdana"/>
            <w:sz w:val="24"/>
            <w:szCs w:val="24"/>
            <w:u w:val="none"/>
            <w:lang/>
          </w:rPr>
          <w:t>Section 2.4 (</w:t>
        </w:r>
        <w:r>
          <w:rPr>
            <w:rStyle w:val="info"/>
            <w:rFonts w:ascii="Verdana" w:hAnsi="Verdana"/>
            <w:b/>
            <w:bCs/>
            <w:color w:val="990000"/>
            <w:sz w:val="24"/>
            <w:szCs w:val="24"/>
            <w:lang/>
          </w:rPr>
          <w:t>Scope Values</w:t>
        </w:r>
        <w:r>
          <w:rPr>
            <w:rStyle w:val="a3"/>
            <w:rFonts w:ascii="Verdana" w:hAnsi="Verdana"/>
            <w:sz w:val="24"/>
            <w:szCs w:val="24"/>
            <w:u w:val="none"/>
            <w:lang/>
          </w:rPr>
          <w:t>)</w:t>
        </w:r>
      </w:hyperlink>
      <w:r>
        <w:rPr>
          <w:rFonts w:ascii="Verdana" w:hAnsi="Verdana"/>
          <w:color w:val="000000"/>
          <w:sz w:val="24"/>
          <w:szCs w:val="24"/>
          <w:lang/>
        </w:rPr>
        <w:t xml:space="preserve">, are effectively shorthand methods for requesting sets of individual Claims. For example, using the scope value </w:t>
      </w:r>
      <w:r>
        <w:rPr>
          <w:rStyle w:val="HTML3"/>
          <w:lang/>
        </w:rPr>
        <w:t>openid email</w:t>
      </w:r>
      <w:r>
        <w:rPr>
          <w:rFonts w:ascii="Verdana" w:hAnsi="Verdana"/>
          <w:color w:val="000000"/>
          <w:sz w:val="24"/>
          <w:szCs w:val="24"/>
          <w:lang/>
        </w:rPr>
        <w:t xml:space="preserve"> and a </w:t>
      </w:r>
      <w:r>
        <w:rPr>
          <w:rStyle w:val="HTML3"/>
          <w:lang/>
        </w:rPr>
        <w:t>response_type</w:t>
      </w:r>
      <w:r>
        <w:rPr>
          <w:rFonts w:ascii="Verdana" w:hAnsi="Verdana"/>
          <w:color w:val="000000"/>
          <w:sz w:val="24"/>
          <w:szCs w:val="24"/>
          <w:lang/>
        </w:rPr>
        <w:t xml:space="preserve"> that returns an Access Token is equivalent to using the scope value </w:t>
      </w:r>
      <w:r>
        <w:rPr>
          <w:rStyle w:val="HTML3"/>
          <w:lang/>
        </w:rPr>
        <w:t>openid</w:t>
      </w:r>
      <w:r>
        <w:rPr>
          <w:rFonts w:ascii="Verdana" w:hAnsi="Verdana"/>
          <w:color w:val="000000"/>
          <w:sz w:val="24"/>
          <w:szCs w:val="24"/>
          <w:lang/>
        </w:rPr>
        <w:t xml:space="preserve"> and the following request for individual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Equivalent of using the </w:t>
      </w:r>
      <w:r>
        <w:rPr>
          <w:rStyle w:val="HTML3"/>
          <w:lang/>
        </w:rPr>
        <w:t>email</w:t>
      </w:r>
      <w:r>
        <w:rPr>
          <w:rFonts w:ascii="Verdana" w:hAnsi="Verdana"/>
          <w:color w:val="000000"/>
          <w:sz w:val="24"/>
          <w:szCs w:val="24"/>
          <w:lang/>
        </w:rPr>
        <w:t xml:space="preserve"> scope value: </w:t>
      </w:r>
    </w:p>
    <w:p w:rsidR="00D308F3" w:rsidRDefault="000B3073">
      <w:pPr>
        <w:pStyle w:val="HTML1"/>
        <w:divId w:val="1402291582"/>
        <w:rPr>
          <w:lang/>
        </w:rPr>
      </w:pPr>
      <w:r>
        <w:rPr>
          <w:lang/>
        </w:rPr>
        <w:t xml:space="preserve">   {    "userinfo":     {      "email": null,      "email_verified": null     }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41" w:name="IndividualClaimsLanguages"/>
      <w:bookmarkEnd w:id="241"/>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42" w:name="rfc.section.2.6.2"/>
      <w:bookmarkEnd w:id="242"/>
      <w:r>
        <w:rPr>
          <w:rFonts w:eastAsia="Times New Roman" w:cs="Times New Roman"/>
          <w:lang/>
        </w:rPr>
        <w:t>2.6.2.</w:t>
      </w:r>
      <w:proofErr w:type="gramStart"/>
      <w:r>
        <w:rPr>
          <w:rFonts w:eastAsia="Times New Roman" w:cs="Times New Roman"/>
          <w:lang/>
        </w:rPr>
        <w:t>  Languages</w:t>
      </w:r>
      <w:proofErr w:type="gramEnd"/>
      <w:r>
        <w:rPr>
          <w:rFonts w:eastAsia="Times New Roman" w:cs="Times New Roman"/>
          <w:lang/>
        </w:rPr>
        <w:t xml:space="preserve"> and Scripts for Individual Claims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As described in </w:t>
      </w:r>
      <w:hyperlink w:anchor="ClaimsLanguagesAndScripts" w:history="1">
        <w:r>
          <w:rPr>
            <w:rStyle w:val="a3"/>
            <w:rFonts w:ascii="Verdana" w:hAnsi="Verdana"/>
            <w:sz w:val="24"/>
            <w:szCs w:val="24"/>
            <w:u w:val="none"/>
            <w:lang/>
          </w:rPr>
          <w:t>Section 2.5.2 (</w:t>
        </w:r>
        <w:r>
          <w:rPr>
            <w:rStyle w:val="info"/>
            <w:rFonts w:ascii="Verdana" w:hAnsi="Verdana"/>
            <w:b/>
            <w:bCs/>
            <w:color w:val="990000"/>
            <w:sz w:val="24"/>
            <w:szCs w:val="24"/>
            <w:lang/>
          </w:rPr>
          <w:t>Claims Languages and Scripts</w:t>
        </w:r>
        <w:r>
          <w:rPr>
            <w:rStyle w:val="a3"/>
            <w:rFonts w:ascii="Verdana" w:hAnsi="Verdana"/>
            <w:sz w:val="24"/>
            <w:szCs w:val="24"/>
            <w:u w:val="none"/>
            <w:lang/>
          </w:rPr>
          <w:t>)</w:t>
        </w:r>
      </w:hyperlink>
      <w:r>
        <w:rPr>
          <w:rFonts w:ascii="Verdana" w:hAnsi="Verdana"/>
          <w:color w:val="000000"/>
          <w:sz w:val="24"/>
          <w:szCs w:val="24"/>
          <w:lang/>
        </w:rPr>
        <w:t xml:space="preserve">, human-readable Claims values and Claim Values that reference human-readable values MAY be represented in multiple languages and scripts. Within a request for individual Claims, requested languages and scripts for particular Claims MAY be requested by including Claim Names that contain </w:t>
      </w:r>
      <w:r>
        <w:rPr>
          <w:rStyle w:val="HTML3"/>
          <w:lang/>
        </w:rPr>
        <w:t>#</w:t>
      </w:r>
      <w:r>
        <w:rPr>
          <w:rFonts w:ascii="Verdana" w:hAnsi="Verdana"/>
          <w:color w:val="000000"/>
          <w:sz w:val="24"/>
          <w:szCs w:val="24"/>
          <w:lang/>
        </w:rPr>
        <w:t xml:space="preserve">-separated </w:t>
      </w:r>
      <w:hyperlink w:anchor="RFC5646" w:history="1">
        <w:r>
          <w:rPr>
            <w:rStyle w:val="a3"/>
            <w:rFonts w:ascii="Verdana" w:hAnsi="Verdana"/>
            <w:sz w:val="24"/>
            <w:szCs w:val="24"/>
            <w:u w:val="none"/>
            <w:lang/>
          </w:rPr>
          <w:t>BCP47 (</w:t>
        </w:r>
        <w:r>
          <w:rPr>
            <w:rStyle w:val="info"/>
            <w:rFonts w:ascii="Verdana" w:hAnsi="Verdana"/>
            <w:b/>
            <w:bCs/>
            <w:color w:val="990000"/>
            <w:sz w:val="24"/>
            <w:szCs w:val="24"/>
            <w:lang/>
          </w:rPr>
          <w:t>Phillips, A. and M. Davis, “Tags for Identifying Languages,” September 2009.</w:t>
        </w:r>
        <w:r>
          <w:rPr>
            <w:rStyle w:val="a3"/>
            <w:rFonts w:ascii="Verdana" w:hAnsi="Verdana"/>
            <w:sz w:val="24"/>
            <w:szCs w:val="24"/>
            <w:u w:val="none"/>
            <w:lang/>
          </w:rPr>
          <w:t>)</w:t>
        </w:r>
      </w:hyperlink>
      <w:r>
        <w:rPr>
          <w:rFonts w:ascii="Verdana" w:hAnsi="Verdana"/>
          <w:color w:val="000000"/>
          <w:sz w:val="24"/>
          <w:szCs w:val="24"/>
          <w:lang/>
        </w:rPr>
        <w:t xml:space="preserve"> [RFC5646] language tags in the Claims request, using the Claim Name syntax specified in </w:t>
      </w:r>
      <w:hyperlink w:anchor="ClaimsLanguagesAndScripts" w:history="1">
        <w:r>
          <w:rPr>
            <w:rStyle w:val="a3"/>
            <w:rFonts w:ascii="Verdana" w:hAnsi="Verdana"/>
            <w:sz w:val="24"/>
            <w:szCs w:val="24"/>
            <w:u w:val="none"/>
            <w:lang/>
          </w:rPr>
          <w:t>Section 2.5.2 (</w:t>
        </w:r>
        <w:r>
          <w:rPr>
            <w:rStyle w:val="info"/>
            <w:rFonts w:ascii="Verdana" w:hAnsi="Verdana"/>
            <w:b/>
            <w:bCs/>
            <w:color w:val="990000"/>
            <w:sz w:val="24"/>
            <w:szCs w:val="24"/>
            <w:lang/>
          </w:rPr>
          <w:t>Claims Languages and Scripts</w:t>
        </w:r>
        <w:r>
          <w:rPr>
            <w:rStyle w:val="a3"/>
            <w:rFonts w:ascii="Verdana" w:hAnsi="Verdana"/>
            <w:sz w:val="24"/>
            <w:szCs w:val="24"/>
            <w:u w:val="none"/>
            <w:lang/>
          </w:rPr>
          <w:t>)</w:t>
        </w:r>
      </w:hyperlink>
      <w:r>
        <w:rPr>
          <w:rFonts w:ascii="Verdana" w:hAnsi="Verdana"/>
          <w:color w:val="000000"/>
          <w:sz w:val="24"/>
          <w:szCs w:val="24"/>
          <w:lang/>
        </w:rPr>
        <w:t xml:space="preserve">. For example, a Family Name in Katakana in Japanese can be requested using the Claim Name </w:t>
      </w:r>
      <w:r>
        <w:rPr>
          <w:rStyle w:val="HTML3"/>
          <w:lang/>
        </w:rPr>
        <w:t>family_name#ja-Kana-JP</w:t>
      </w:r>
      <w:r>
        <w:rPr>
          <w:rFonts w:ascii="Verdana" w:hAnsi="Verdana"/>
          <w:color w:val="000000"/>
          <w:sz w:val="24"/>
          <w:szCs w:val="24"/>
          <w:lang/>
        </w:rPr>
        <w:t xml:space="preserve"> and a Kanji representation of the Family Name in Japanese can be requested using the Claim Name </w:t>
      </w:r>
      <w:r>
        <w:rPr>
          <w:rStyle w:val="HTML3"/>
          <w:lang/>
        </w:rPr>
        <w:t>family_name#ja-Hani-JP</w:t>
      </w:r>
      <w:r>
        <w:rPr>
          <w:rFonts w:ascii="Verdana" w:hAnsi="Verdana"/>
          <w:color w:val="000000"/>
          <w:sz w:val="24"/>
          <w:szCs w:val="24"/>
          <w:lang/>
        </w:rPr>
        <w:t xml:space="preserve">. A German-language Web site can be requested with the Claim Name </w:t>
      </w:r>
      <w:r>
        <w:rPr>
          <w:rStyle w:val="HTML3"/>
          <w:lang/>
        </w:rPr>
        <w:t>website#de</w:t>
      </w:r>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an OP receives a request for human-readable Claims in a language and script that it doesn't have, any versions of those Claims returned that don't use the requested language and script SHOULD use a language tag in the Claim Name.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43" w:name="ClaimTypes"/>
      <w:bookmarkEnd w:id="243"/>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44" w:name="rfc.section.2.7"/>
      <w:bookmarkEnd w:id="244"/>
      <w:r>
        <w:rPr>
          <w:rFonts w:eastAsia="Times New Roman" w:cs="Times New Roman"/>
          <w:lang/>
        </w:rPr>
        <w:t>2.7.</w:t>
      </w:r>
      <w:proofErr w:type="gramStart"/>
      <w:r>
        <w:rPr>
          <w:rFonts w:eastAsia="Times New Roman" w:cs="Times New Roman"/>
          <w:lang/>
        </w:rPr>
        <w:t>  Claim</w:t>
      </w:r>
      <w:proofErr w:type="gramEnd"/>
      <w:r>
        <w:rPr>
          <w:rFonts w:eastAsia="Times New Roman" w:cs="Times New Roman"/>
          <w:lang/>
        </w:rPr>
        <w:t xml:space="preserve"> Types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UserInfo Endpoint MAY return the following three types of Claims: </w:t>
      </w:r>
    </w:p>
    <w:p w:rsidR="00D308F3" w:rsidRDefault="000B3073">
      <w:pPr>
        <w:spacing w:before="0" w:beforeAutospacing="0" w:after="0" w:afterAutospacing="0"/>
        <w:divId w:val="59953412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Normal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Claims that are directly asserted by the OpenID Provider.</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59953412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Aggregated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Claims that are asserted by a Claims Provider other than the OpenID Provider but are returned by OpenID Provider.</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59953412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Distributed Claims</w:t>
      </w:r>
    </w:p>
    <w:p w:rsidR="00D308F3" w:rsidRDefault="000B3073">
      <w:pPr>
        <w:spacing w:before="0" w:beforeAutospacing="0" w:after="0" w:afterAutospacing="0"/>
        <w:ind w:left="720"/>
        <w:divId w:val="59953412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Claims that are asserted by a Claims Provider other than the OpenID Provider but are returned as references by the OpenID Provider.</w:t>
      </w:r>
      <w:proofErr w:type="gramEnd"/>
      <w:r>
        <w:rPr>
          <w:rFonts w:ascii="Verdana" w:eastAsia="Times New Roman" w:hAnsi="Verdana" w:cs="Times New Roman"/>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UserInfo Endpoint MUST support Normal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Aggregated and Distributed Claims support is OPTIONAL.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45" w:name="NormalClaims"/>
      <w:bookmarkEnd w:id="245"/>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46" w:name="rfc.section.2.7.1"/>
      <w:bookmarkEnd w:id="246"/>
      <w:r>
        <w:rPr>
          <w:rFonts w:eastAsia="Times New Roman" w:cs="Times New Roman"/>
          <w:lang/>
        </w:rPr>
        <w:t>2.7.1.</w:t>
      </w:r>
      <w:proofErr w:type="gramStart"/>
      <w:r>
        <w:rPr>
          <w:rFonts w:eastAsia="Times New Roman" w:cs="Times New Roman"/>
          <w:lang/>
        </w:rPr>
        <w:t>  Normal</w:t>
      </w:r>
      <w:proofErr w:type="gramEnd"/>
      <w:r>
        <w:rPr>
          <w:rFonts w:eastAsia="Times New Roman" w:cs="Times New Roman"/>
          <w:lang/>
        </w:rPr>
        <w:t xml:space="preserve"> Claims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Normal Claims are represented as members in a JSON object. The Claim Name is the member name and the Claim Value is the member value.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following is a non-normative response containing Normal Claims: </w:t>
      </w:r>
    </w:p>
    <w:p w:rsidR="00D308F3" w:rsidRDefault="000B3073">
      <w:pPr>
        <w:pStyle w:val="HTML1"/>
        <w:divId w:val="1114787370"/>
        <w:rPr>
          <w:lang/>
        </w:rPr>
      </w:pPr>
      <w:r>
        <w:rPr>
          <w:lang/>
        </w:rPr>
        <w:t xml:space="preserve">   {    "name": "Jane Doe"    "given_name": "Jane",    "family_name": "Doe",    "email": "janedoe@example.com",    "picture": "http://example.com/janedoe/me.jpg"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47" w:name="AggregatedDistributedClaims"/>
      <w:bookmarkEnd w:id="24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5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48" w:name="rfc.section.2.7.2"/>
      <w:bookmarkEnd w:id="248"/>
      <w:r>
        <w:rPr>
          <w:rFonts w:eastAsia="Times New Roman" w:cs="Times New Roman"/>
          <w:lang/>
        </w:rPr>
        <w:t>2.7.2.</w:t>
      </w:r>
      <w:proofErr w:type="gramStart"/>
      <w:r>
        <w:rPr>
          <w:rFonts w:eastAsia="Times New Roman" w:cs="Times New Roman"/>
          <w:lang/>
        </w:rPr>
        <w:t>  Aggregated</w:t>
      </w:r>
      <w:proofErr w:type="gramEnd"/>
      <w:r>
        <w:rPr>
          <w:rFonts w:eastAsia="Times New Roman" w:cs="Times New Roman"/>
          <w:lang/>
        </w:rPr>
        <w:t xml:space="preserve"> and Distributed Claims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Aggregated and distributed Claims are represented by using special </w:t>
      </w:r>
      <w:r>
        <w:rPr>
          <w:rStyle w:val="HTML3"/>
          <w:lang/>
        </w:rPr>
        <w:t>_claim_names</w:t>
      </w:r>
      <w:r>
        <w:rPr>
          <w:rFonts w:ascii="Verdana" w:hAnsi="Verdana"/>
          <w:color w:val="000000"/>
          <w:sz w:val="24"/>
          <w:szCs w:val="24"/>
          <w:lang/>
        </w:rPr>
        <w:t xml:space="preserve"> and </w:t>
      </w:r>
      <w:r>
        <w:rPr>
          <w:rStyle w:val="HTML3"/>
          <w:lang/>
        </w:rPr>
        <w:t>_claim_sources</w:t>
      </w:r>
      <w:r>
        <w:rPr>
          <w:rFonts w:ascii="Verdana" w:hAnsi="Verdana"/>
          <w:color w:val="000000"/>
          <w:sz w:val="24"/>
          <w:szCs w:val="24"/>
          <w:lang/>
        </w:rPr>
        <w:t xml:space="preserve"> members of the JSON object containing the Claims. </w:t>
      </w:r>
    </w:p>
    <w:p w:rsidR="00D308F3" w:rsidRDefault="000B3073">
      <w:pPr>
        <w:spacing w:before="0" w:beforeAutospacing="0" w:after="0" w:afterAutospacing="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_claim_names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JSON object whose member names are the Claim Names for the Aggregated and Distributed Claims. The member values are references to the member names in the </w:t>
      </w:r>
      <w:r>
        <w:rPr>
          <w:rStyle w:val="HTML3"/>
          <w:lang/>
        </w:rPr>
        <w:t>_claim_sources</w:t>
      </w:r>
      <w:r>
        <w:rPr>
          <w:rFonts w:ascii="Verdana" w:eastAsia="Times New Roman" w:hAnsi="Verdana" w:cs="Times New Roman"/>
          <w:color w:val="000000"/>
          <w:sz w:val="24"/>
          <w:szCs w:val="24"/>
          <w:lang/>
        </w:rPr>
        <w:t xml:space="preserve"> member from which the actual Claim Values can be retrieved. </w:t>
      </w:r>
    </w:p>
    <w:p w:rsidR="00D308F3" w:rsidRDefault="000B3073">
      <w:pPr>
        <w:spacing w:before="0" w:beforeAutospacing="0" w:after="0" w:afterAutospacing="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_claim_sources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JSON object whose member names are referenced by the member values of the </w:t>
      </w:r>
      <w:r>
        <w:rPr>
          <w:rStyle w:val="HTML3"/>
          <w:lang/>
        </w:rPr>
        <w:t>_claim_names</w:t>
      </w:r>
      <w:r>
        <w:rPr>
          <w:rFonts w:ascii="Verdana" w:eastAsia="Times New Roman" w:hAnsi="Verdana" w:cs="Times New Roman"/>
          <w:color w:val="000000"/>
          <w:sz w:val="24"/>
          <w:szCs w:val="24"/>
          <w:lang/>
        </w:rPr>
        <w:t xml:space="preserve"> member. The member values contain sets of Aggregated Claims or reference locations for Distributed Claims. The member values can have one of the following formats depending on whether it is providing Aggregated or Distributed Claims: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Aggregated Claims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 xml:space="preserve">JSON object that MUST contain the </w:t>
      </w:r>
      <w:r>
        <w:rPr>
          <w:rStyle w:val="HTML3"/>
          <w:lang/>
        </w:rPr>
        <w:t>JWT</w:t>
      </w:r>
      <w:r>
        <w:rPr>
          <w:rFonts w:ascii="Verdana" w:eastAsia="Times New Roman" w:hAnsi="Verdana" w:cs="Times New Roman"/>
          <w:color w:val="000000"/>
          <w:sz w:val="24"/>
          <w:szCs w:val="24"/>
          <w:lang/>
        </w:rPr>
        <w:t xml:space="preserve"> member whose value is a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[JWT] that MUST contain all the Claims in the </w:t>
      </w:r>
      <w:r>
        <w:rPr>
          <w:rStyle w:val="HTML3"/>
          <w:lang/>
        </w:rPr>
        <w:t>_claim_names</w:t>
      </w:r>
      <w:r>
        <w:rPr>
          <w:rFonts w:ascii="Verdana" w:eastAsia="Times New Roman" w:hAnsi="Verdana" w:cs="Times New Roman"/>
          <w:color w:val="000000"/>
          <w:sz w:val="24"/>
          <w:szCs w:val="24"/>
          <w:lang/>
        </w:rPr>
        <w:t xml:space="preserve"> object that references the corresponding </w:t>
      </w:r>
      <w:r>
        <w:rPr>
          <w:rStyle w:val="HTML3"/>
          <w:lang/>
        </w:rPr>
        <w:t>_claim_sources</w:t>
      </w:r>
      <w:r>
        <w:rPr>
          <w:rFonts w:ascii="Verdana" w:eastAsia="Times New Roman" w:hAnsi="Verdana" w:cs="Times New Roman"/>
          <w:color w:val="000000"/>
          <w:sz w:val="24"/>
          <w:szCs w:val="24"/>
          <w:lang/>
        </w:rPr>
        <w:t xml:space="preserve"> member.</w:t>
      </w:r>
      <w:proofErr w:type="gramEnd"/>
      <w:r>
        <w:rPr>
          <w:rFonts w:ascii="Verdana" w:eastAsia="Times New Roman" w:hAnsi="Verdana" w:cs="Times New Roman"/>
          <w:color w:val="000000"/>
          <w:sz w:val="24"/>
          <w:szCs w:val="24"/>
          <w:lang/>
        </w:rPr>
        <w:t xml:space="preserve"> Other members MAY be present. Any members used that are not understood MUST be ignored.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JWT</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JWT containing Claim Values.</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JWT SHOULD NOT contain a </w:t>
      </w:r>
      <w:r>
        <w:rPr>
          <w:rStyle w:val="HTML3"/>
          <w:lang/>
        </w:rPr>
        <w:t>sub</w:t>
      </w:r>
      <w:r>
        <w:rPr>
          <w:rFonts w:ascii="Verdana" w:eastAsia="Times New Roman" w:hAnsi="Verdana" w:cs="Times New Roman"/>
          <w:color w:val="000000"/>
          <w:sz w:val="24"/>
          <w:szCs w:val="24"/>
          <w:lang/>
        </w:rPr>
        <w:t xml:space="preserve"> (subject) Claim unless its value is an identifier for the End-User at the Claims Provider (and not for the OpenID Provider or another party); this typically means that a </w:t>
      </w:r>
      <w:r>
        <w:rPr>
          <w:rStyle w:val="HTML3"/>
          <w:lang/>
        </w:rPr>
        <w:t>sub</w:t>
      </w:r>
      <w:r>
        <w:rPr>
          <w:rFonts w:ascii="Verdana" w:eastAsia="Times New Roman" w:hAnsi="Verdana" w:cs="Times New Roman"/>
          <w:color w:val="000000"/>
          <w:sz w:val="24"/>
          <w:szCs w:val="24"/>
          <w:lang/>
        </w:rPr>
        <w:t xml:space="preserve"> Claim SHOULD NOT be provided.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Distributed Claims</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JSON object that contains the following members and values: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endpoint</w:t>
      </w:r>
      <w:proofErr w:type="gramEnd"/>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OAuth 2.0 resource endpoint from which the associated Claim can be retrieved. The endpoint URL MUST return the Claim as a JWT.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access_token</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Access Token enabling retrieval of the Claims from the endpoint URL by using the </w:t>
      </w:r>
      <w:hyperlink w:anchor="RFC6750" w:history="1">
        <w:r>
          <w:rPr>
            <w:rFonts w:ascii="Verdana" w:eastAsia="Times New Roman" w:hAnsi="Verdana" w:cs="Times New Roman"/>
            <w:b/>
            <w:bCs/>
            <w:color w:val="990000"/>
            <w:sz w:val="24"/>
            <w:szCs w:val="24"/>
            <w:lang/>
          </w:rPr>
          <w:t>OAuth 2.0 Bearer Token Usage (</w:t>
        </w:r>
        <w:r>
          <w:rPr>
            <w:rStyle w:val="info"/>
            <w:rFonts w:ascii="Verdana" w:eastAsia="Times New Roman" w:hAnsi="Verdana" w:cs="Times New Roman"/>
            <w:b/>
            <w:bCs/>
            <w:color w:val="990000"/>
            <w:sz w:val="24"/>
            <w:szCs w:val="24"/>
            <w:lang/>
          </w:rPr>
          <w:t>Jones, M. and D. Hardt, “The OAuth 2.0 Authorization Framework: Bearer Token Usage,” October 2012.</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[RFC6750] protocol.</w:t>
      </w:r>
      <w:proofErr w:type="gramEnd"/>
      <w:r>
        <w:rPr>
          <w:rFonts w:ascii="Verdana" w:eastAsia="Times New Roman" w:hAnsi="Verdana" w:cs="Times New Roman"/>
          <w:color w:val="000000"/>
          <w:sz w:val="24"/>
          <w:szCs w:val="24"/>
          <w:lang/>
        </w:rPr>
        <w:t xml:space="preserve"> Claims SHOULD be requested using the Authorization Request header field and Claims Providers MUST support this method. If the Access Token is not available, Clients MAY need to retrieve the Access Token out of band or use an a priori Access Token that was negotiated between the Claims Provider and Client, or the Claims Provider MAY reauthenticate the End-User and/or reauthorize the Client. </w:t>
      </w:r>
    </w:p>
    <w:p w:rsidR="00D308F3" w:rsidRDefault="000B3073">
      <w:pPr>
        <w:spacing w:before="0" w:beforeAutospacing="0" w:after="0" w:afterAutospacing="0"/>
        <w:ind w:left="720"/>
        <w:divId w:val="1147938680"/>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 </w:t>
      </w:r>
      <w:r>
        <w:rPr>
          <w:rStyle w:val="HTML3"/>
          <w:lang/>
        </w:rPr>
        <w:t>sub</w:t>
      </w:r>
      <w:r>
        <w:rPr>
          <w:rFonts w:ascii="Verdana" w:eastAsia="Times New Roman" w:hAnsi="Verdana" w:cs="Times New Roman"/>
          <w:color w:val="000000"/>
          <w:sz w:val="24"/>
          <w:szCs w:val="24"/>
          <w:lang/>
        </w:rPr>
        <w:t xml:space="preserve"> (subject) Claim SHOULD NOT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returned from the Claims Provider unless its value is an identifier for the End-User at the Claims Provider (and not for the OpenID Provider or another party); this typically means that a </w:t>
      </w:r>
      <w:r>
        <w:rPr>
          <w:rStyle w:val="HTML3"/>
          <w:lang/>
        </w:rPr>
        <w:t>sub</w:t>
      </w:r>
      <w:r>
        <w:rPr>
          <w:rFonts w:ascii="Verdana" w:eastAsia="Times New Roman" w:hAnsi="Verdana" w:cs="Times New Roman"/>
          <w:color w:val="000000"/>
          <w:sz w:val="24"/>
          <w:szCs w:val="24"/>
          <w:lang/>
        </w:rPr>
        <w:t xml:space="preserve"> Claim SHOULD NOT be provided.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49" w:name="AggregatedExample"/>
      <w:bookmarkEnd w:id="249"/>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50" w:name="rfc.section.2.7.2.1"/>
      <w:bookmarkEnd w:id="250"/>
      <w:r>
        <w:rPr>
          <w:rFonts w:eastAsia="Times New Roman" w:cs="Times New Roman"/>
          <w:lang/>
        </w:rPr>
        <w:t>2.7.2.1.</w:t>
      </w:r>
      <w:proofErr w:type="gramStart"/>
      <w:r>
        <w:rPr>
          <w:rFonts w:eastAsia="Times New Roman" w:cs="Times New Roman"/>
          <w:lang/>
        </w:rPr>
        <w:t>  Example</w:t>
      </w:r>
      <w:proofErr w:type="gramEnd"/>
      <w:r>
        <w:rPr>
          <w:rFonts w:eastAsia="Times New Roman" w:cs="Times New Roman"/>
          <w:lang/>
        </w:rPr>
        <w:t xml:space="preserve"> of Aggregated Claims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this non-normative example, Claims from Claims Provider A are combined with other Claims held by the OpenID provider, with the Claims from Claims Provider </w:t>
      </w:r>
      <w:proofErr w:type="gramStart"/>
      <w:r>
        <w:rPr>
          <w:rFonts w:ascii="Verdana" w:hAnsi="Verdana"/>
          <w:color w:val="000000"/>
          <w:sz w:val="24"/>
          <w:szCs w:val="24"/>
          <w:lang/>
        </w:rPr>
        <w:t>A</w:t>
      </w:r>
      <w:proofErr w:type="gramEnd"/>
      <w:r>
        <w:rPr>
          <w:rFonts w:ascii="Verdana" w:hAnsi="Verdana"/>
          <w:color w:val="000000"/>
          <w:sz w:val="24"/>
          <w:szCs w:val="24"/>
          <w:lang/>
        </w:rPr>
        <w:t xml:space="preserve"> being returned as Aggregated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this example, these Claims about Jane Doe have been issued by Claims Provider A: </w:t>
      </w:r>
    </w:p>
    <w:p w:rsidR="00D308F3" w:rsidRDefault="000B3073">
      <w:pPr>
        <w:pStyle w:val="HTML1"/>
        <w:divId w:val="1565867782"/>
        <w:rPr>
          <w:lang/>
        </w:rPr>
      </w:pPr>
      <w:r>
        <w:rPr>
          <w:lang/>
        </w:rPr>
        <w:t xml:space="preserve">   {    "address": {      "street_address": "1234 Hollywood Blvd.",      "locality": "Los Angeles",      "region": "CA",      "postal_code": "90210",      "country": "US"},    "phone_number": "+1 (310) 123-4567"   }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Claims Provider </w:t>
      </w:r>
      <w:proofErr w:type="gramStart"/>
      <w:r>
        <w:rPr>
          <w:rFonts w:ascii="Verdana" w:hAnsi="Verdana"/>
          <w:color w:val="000000"/>
          <w:sz w:val="24"/>
          <w:szCs w:val="24"/>
          <w:lang/>
        </w:rPr>
        <w:t>A</w:t>
      </w:r>
      <w:proofErr w:type="gramEnd"/>
      <w:r>
        <w:rPr>
          <w:rFonts w:ascii="Verdana" w:hAnsi="Verdana"/>
          <w:color w:val="000000"/>
          <w:sz w:val="24"/>
          <w:szCs w:val="24"/>
          <w:lang/>
        </w:rPr>
        <w:t xml:space="preserve"> signs the JSON Claims, representing them in a signed JWT: jwt_header.jwt_part2.jwt_part3. It is this JWT that is used by the OpenID Provider.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this example, this JWT containing Jane Doe's Aggregated Claims from Claims Provider A is combined with other Normal Claims, and returned as the following set of Claims: </w:t>
      </w:r>
    </w:p>
    <w:p w:rsidR="00D308F3" w:rsidRDefault="000B3073">
      <w:pPr>
        <w:pStyle w:val="HTML1"/>
        <w:divId w:val="1794252550"/>
        <w:rPr>
          <w:lang/>
        </w:rPr>
      </w:pPr>
      <w:r>
        <w:rPr>
          <w:lang/>
        </w:rPr>
        <w:t xml:space="preserve">   {    "name": "Jane Doe",    "given_name": "Jane",    "family_name": "Doe",    "birthdate": "0000-03-22",    "eye_color": "blue",    "email": "janedoe@example.com",    "_claim_names": {      "address": "src1",      "phone_number": "src1"    },    "_claim_sources": {      "src1": {"JWT": "jwt_header.jwt_part2.jwt_part3"}    }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51" w:name="DistributedExample"/>
      <w:bookmarkEnd w:id="251"/>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52" w:name="rfc.section.2.7.2.2"/>
      <w:bookmarkEnd w:id="252"/>
      <w:r>
        <w:rPr>
          <w:rFonts w:eastAsia="Times New Roman" w:cs="Times New Roman"/>
          <w:lang/>
        </w:rPr>
        <w:t>2.7.2.2.</w:t>
      </w:r>
      <w:proofErr w:type="gramStart"/>
      <w:r>
        <w:rPr>
          <w:rFonts w:eastAsia="Times New Roman" w:cs="Times New Roman"/>
          <w:lang/>
        </w:rPr>
        <w:t>  Example</w:t>
      </w:r>
      <w:proofErr w:type="gramEnd"/>
      <w:r>
        <w:rPr>
          <w:rFonts w:eastAsia="Times New Roman" w:cs="Times New Roman"/>
          <w:lang/>
        </w:rPr>
        <w:t xml:space="preserve"> of Distributed Claims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this non-normative example, the OpenID Provider combines Normal Claims that it holds with references to Claims held by two different Claims Providers, B and C, incorporating references to some of the Claims held by B and C as Distributed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this example, these Claims about Jane Doe are held by Claims Provider B (Jane Doe's bank): </w:t>
      </w:r>
    </w:p>
    <w:p w:rsidR="00D308F3" w:rsidRDefault="000B3073">
      <w:pPr>
        <w:pStyle w:val="HTML1"/>
        <w:divId w:val="1876381694"/>
        <w:rPr>
          <w:lang/>
        </w:rPr>
      </w:pPr>
      <w:r>
        <w:rPr>
          <w:lang/>
        </w:rPr>
        <w:t xml:space="preserve">   {    "shipping_address": {      "street_address": "1234 Hollywood Blvd.",      "locality": "Los Angeles",      "region": "CA",      "postal_code": "90210",      "country": "US"},    "payment_info": "Some_Card 1234 5678 9012 3456",    "phone_number": "+1 (310) 123-4567"   }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Also in this example, this Claim about Jane Doe is held by Claims Provider C (a credit agency): </w:t>
      </w:r>
    </w:p>
    <w:p w:rsidR="00D308F3" w:rsidRDefault="000B3073">
      <w:pPr>
        <w:pStyle w:val="HTML1"/>
        <w:divId w:val="1916814551"/>
        <w:rPr>
          <w:lang/>
        </w:rPr>
      </w:pPr>
      <w:r>
        <w:rPr>
          <w:lang/>
        </w:rPr>
        <w:t xml:space="preserve">   {    "credit_score": 650   }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OpenID Provider returns Jane Doe's Claims along with references to the Distributed Claims from Claims Provider B and Claims Provider C by sending the Access Tokens and URLs of locations from which the Distributed Claims can be retrieved: </w:t>
      </w:r>
    </w:p>
    <w:p w:rsidR="00D308F3" w:rsidRDefault="000B3073">
      <w:pPr>
        <w:pStyle w:val="HTML1"/>
        <w:divId w:val="2098167665"/>
        <w:rPr>
          <w:lang/>
        </w:rPr>
      </w:pPr>
      <w:r>
        <w:rPr>
          <w:lang/>
        </w:rPr>
        <w:t xml:space="preserve">   {    "name": "Jane Doe",    "given_name": "Jane",    "family_name": "Doe",    "email": "janedoe@example.com",    "birthdate": "0000-03-22",    "eye_color": "blue",    "_claim_names": {      "payment_info": "src1",      "shipping_address": "src1",      "credit_score": "src2"     },    "_claim_sources": {      "src1": {"endpoint":                 "https://bank.example.com/claim_source"},      "src2": {"endpoint":                 "https://creditagency.example.com/claims_here",               "access_token": "ksj3n283dke"}    }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53" w:name="idtype"/>
      <w:bookmarkEnd w:id="253"/>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54" w:name="rfc.section.2.8"/>
      <w:bookmarkEnd w:id="254"/>
      <w:r>
        <w:rPr>
          <w:rFonts w:eastAsia="Times New Roman" w:cs="Times New Roman"/>
          <w:lang/>
        </w:rPr>
        <w:t>2.8.</w:t>
      </w:r>
      <w:proofErr w:type="gramStart"/>
      <w:r>
        <w:rPr>
          <w:rFonts w:eastAsia="Times New Roman" w:cs="Times New Roman"/>
          <w:lang/>
        </w:rPr>
        <w:t>  Subject</w:t>
      </w:r>
      <w:proofErr w:type="gramEnd"/>
      <w:r>
        <w:rPr>
          <w:rFonts w:eastAsia="Times New Roman" w:cs="Times New Roman"/>
          <w:lang/>
        </w:rPr>
        <w:t xml:space="preserve"> Identifier Types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OpenID Provider's Discovery document SHOULD list its supported identifier types in the </w:t>
      </w:r>
      <w:r>
        <w:rPr>
          <w:rStyle w:val="HTML3"/>
          <w:lang/>
        </w:rPr>
        <w:t>subject_types_supported</w:t>
      </w:r>
      <w:r>
        <w:rPr>
          <w:rFonts w:ascii="Verdana" w:hAnsi="Verdana"/>
          <w:color w:val="000000"/>
          <w:sz w:val="24"/>
          <w:szCs w:val="24"/>
          <w:lang/>
        </w:rPr>
        <w:t xml:space="preserve"> element. If there is more than one type listed in the array, the Client MAY elect to provide its preferred identifier type using the </w:t>
      </w:r>
      <w:r>
        <w:rPr>
          <w:rStyle w:val="HTML3"/>
          <w:lang/>
        </w:rPr>
        <w:t>subject_type</w:t>
      </w:r>
      <w:r>
        <w:rPr>
          <w:rFonts w:ascii="Verdana" w:hAnsi="Verdana"/>
          <w:color w:val="000000"/>
          <w:sz w:val="24"/>
          <w:szCs w:val="24"/>
          <w:lang/>
        </w:rPr>
        <w:t xml:space="preserve"> parameter during Registration. The types supported by this specification are: </w:t>
      </w:r>
    </w:p>
    <w:p w:rsidR="00D308F3" w:rsidRDefault="000B3073">
      <w:pPr>
        <w:spacing w:before="0" w:beforeAutospacing="0" w:after="0" w:afterAutospacing="0"/>
        <w:divId w:val="129698934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public</w:t>
      </w:r>
      <w:proofErr w:type="gramEnd"/>
    </w:p>
    <w:p w:rsidR="00D308F3" w:rsidRDefault="000B3073">
      <w:pPr>
        <w:spacing w:before="0" w:beforeAutospacing="0" w:after="0" w:afterAutospacing="0"/>
        <w:ind w:left="720"/>
        <w:divId w:val="129698934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This provides the same </w:t>
      </w:r>
      <w:r>
        <w:rPr>
          <w:rStyle w:val="HTML3"/>
          <w:lang/>
        </w:rPr>
        <w:t>sub</w:t>
      </w:r>
      <w:r>
        <w:rPr>
          <w:rFonts w:ascii="Verdana" w:eastAsia="Times New Roman" w:hAnsi="Verdana" w:cs="Times New Roman"/>
          <w:color w:val="000000"/>
          <w:sz w:val="24"/>
          <w:szCs w:val="24"/>
          <w:lang/>
        </w:rPr>
        <w:t xml:space="preserve"> (subject) value to all Clients. It is the default if the provider has no </w:t>
      </w:r>
      <w:r>
        <w:rPr>
          <w:rStyle w:val="HTML3"/>
          <w:lang/>
        </w:rPr>
        <w:t>subject_types_supported</w:t>
      </w:r>
      <w:r>
        <w:rPr>
          <w:rFonts w:ascii="Verdana" w:eastAsia="Times New Roman" w:hAnsi="Verdana" w:cs="Times New Roman"/>
          <w:color w:val="000000"/>
          <w:sz w:val="24"/>
          <w:szCs w:val="24"/>
          <w:lang/>
        </w:rPr>
        <w:t xml:space="preserve"> element in its discovery document. </w:t>
      </w:r>
    </w:p>
    <w:p w:rsidR="00D308F3" w:rsidRDefault="000B3073">
      <w:pPr>
        <w:spacing w:before="0" w:beforeAutospacing="0" w:after="0" w:afterAutospacing="0"/>
        <w:divId w:val="1296989341"/>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pairwise</w:t>
      </w:r>
      <w:proofErr w:type="gramEnd"/>
    </w:p>
    <w:p w:rsidR="00D308F3" w:rsidRDefault="000B3073">
      <w:pPr>
        <w:spacing w:before="0" w:beforeAutospacing="0" w:after="0" w:afterAutospacing="0"/>
        <w:ind w:left="720"/>
        <w:divId w:val="1296989341"/>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This provides a different </w:t>
      </w:r>
      <w:r>
        <w:rPr>
          <w:rStyle w:val="HTML3"/>
          <w:lang/>
        </w:rPr>
        <w:t>sub</w:t>
      </w:r>
      <w:r>
        <w:rPr>
          <w:rFonts w:ascii="Verdana" w:eastAsia="Times New Roman" w:hAnsi="Verdana" w:cs="Times New Roman"/>
          <w:color w:val="000000"/>
          <w:sz w:val="24"/>
          <w:szCs w:val="24"/>
          <w:lang/>
        </w:rPr>
        <w:t xml:space="preserve"> value to each Client, to prevent correlation of the End-User's activities by Clients without his permission.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55" w:name="idtype.pairwise.alg"/>
      <w:bookmarkEnd w:id="255"/>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56" w:name="rfc.section.2.8.1"/>
      <w:bookmarkEnd w:id="256"/>
      <w:r>
        <w:rPr>
          <w:rFonts w:eastAsia="Times New Roman" w:cs="Times New Roman"/>
          <w:lang/>
        </w:rPr>
        <w:t>2.8.1.</w:t>
      </w:r>
      <w:proofErr w:type="gramStart"/>
      <w:r>
        <w:rPr>
          <w:rFonts w:eastAsia="Times New Roman" w:cs="Times New Roman"/>
          <w:lang/>
        </w:rPr>
        <w:t>  Pairwise</w:t>
      </w:r>
      <w:proofErr w:type="gramEnd"/>
      <w:r>
        <w:rPr>
          <w:rFonts w:eastAsia="Times New Roman" w:cs="Times New Roman"/>
          <w:lang/>
        </w:rPr>
        <w:t xml:space="preserve"> Identifier Algorithm</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OpenID Provider MUST </w:t>
      </w:r>
      <w:proofErr w:type="gramStart"/>
      <w:r>
        <w:rPr>
          <w:rFonts w:ascii="Verdana" w:hAnsi="Verdana"/>
          <w:color w:val="000000"/>
          <w:sz w:val="24"/>
          <w:szCs w:val="24"/>
          <w:lang/>
        </w:rPr>
        <w:t>calculate</w:t>
      </w:r>
      <w:proofErr w:type="gramEnd"/>
      <w:r>
        <w:rPr>
          <w:rFonts w:ascii="Verdana" w:hAnsi="Verdana"/>
          <w:color w:val="000000"/>
          <w:sz w:val="24"/>
          <w:szCs w:val="24"/>
          <w:lang/>
        </w:rPr>
        <w:t xml:space="preserve"> a unique </w:t>
      </w:r>
      <w:r>
        <w:rPr>
          <w:rStyle w:val="HTML3"/>
          <w:lang/>
        </w:rPr>
        <w:t>sub</w:t>
      </w:r>
      <w:r>
        <w:rPr>
          <w:rFonts w:ascii="Verdana" w:hAnsi="Verdana"/>
          <w:color w:val="000000"/>
          <w:sz w:val="24"/>
          <w:szCs w:val="24"/>
          <w:lang/>
        </w:rPr>
        <w:t xml:space="preserve"> (subject) value for each Sector Identifier. The subject value MUST NOT </w:t>
      </w:r>
      <w:proofErr w:type="gramStart"/>
      <w:r>
        <w:rPr>
          <w:rFonts w:ascii="Verdana" w:hAnsi="Verdana"/>
          <w:color w:val="000000"/>
          <w:sz w:val="24"/>
          <w:szCs w:val="24"/>
          <w:lang/>
        </w:rPr>
        <w:t>be</w:t>
      </w:r>
      <w:proofErr w:type="gramEnd"/>
      <w:r>
        <w:rPr>
          <w:rFonts w:ascii="Verdana" w:hAnsi="Verdana"/>
          <w:color w:val="000000"/>
          <w:sz w:val="24"/>
          <w:szCs w:val="24"/>
          <w:lang/>
        </w:rPr>
        <w:t xml:space="preserve"> reversible by any party other than the OpenID Provider.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Providers who use pairwise </w:t>
      </w:r>
      <w:r>
        <w:rPr>
          <w:rStyle w:val="HTML3"/>
          <w:lang/>
        </w:rPr>
        <w:t>sub</w:t>
      </w:r>
      <w:r>
        <w:rPr>
          <w:rFonts w:ascii="Verdana" w:hAnsi="Verdana"/>
          <w:color w:val="000000"/>
          <w:sz w:val="24"/>
          <w:szCs w:val="24"/>
          <w:lang/>
        </w:rPr>
        <w:t xml:space="preserve"> values SHOULD support the </w:t>
      </w:r>
      <w:r>
        <w:rPr>
          <w:rStyle w:val="HTML3"/>
          <w:lang/>
        </w:rPr>
        <w:t>sector_identifier_uri</w:t>
      </w:r>
      <w:r>
        <w:rPr>
          <w:rFonts w:ascii="Verdana" w:hAnsi="Verdana"/>
          <w:color w:val="000000"/>
          <w:sz w:val="24"/>
          <w:szCs w:val="24"/>
          <w:lang/>
        </w:rPr>
        <w:t xml:space="preserve"> in </w:t>
      </w:r>
      <w:hyperlink w:anchor="OpenID.Registration" w:history="1">
        <w:r>
          <w:rPr>
            <w:rStyle w:val="a3"/>
            <w:rFonts w:ascii="Verdana" w:hAnsi="Verdana"/>
            <w:sz w:val="24"/>
            <w:szCs w:val="24"/>
            <w:u w:val="none"/>
            <w:lang/>
          </w:rPr>
          <w:t>Dynamic Client Registration (</w:t>
        </w:r>
        <w:r>
          <w:rPr>
            <w:rStyle w:val="info"/>
            <w:rFonts w:ascii="Verdana" w:hAnsi="Verdana"/>
            <w:b/>
            <w:bCs/>
            <w:color w:val="990000"/>
            <w:sz w:val="24"/>
            <w:szCs w:val="24"/>
            <w:lang/>
          </w:rPr>
          <w:t>Sakimura, N., Bradley, J., and M. Jones, “OpenID Connect Dynamic Client Registration 1.0,” May 2013.</w:t>
        </w:r>
        <w:r>
          <w:rPr>
            <w:rStyle w:val="a3"/>
            <w:rFonts w:ascii="Verdana" w:hAnsi="Verdana"/>
            <w:sz w:val="24"/>
            <w:szCs w:val="24"/>
            <w:u w:val="none"/>
            <w:lang/>
          </w:rPr>
          <w:t>)</w:t>
        </w:r>
      </w:hyperlink>
      <w:r>
        <w:rPr>
          <w:rFonts w:ascii="Verdana" w:hAnsi="Verdana"/>
          <w:color w:val="000000"/>
          <w:sz w:val="24"/>
          <w:szCs w:val="24"/>
          <w:lang/>
        </w:rPr>
        <w:t xml:space="preserve"> [OpenID.Registration]. It provides a way for a group of websites under common administrative control to have consistent pairwise </w:t>
      </w:r>
      <w:r>
        <w:rPr>
          <w:rStyle w:val="HTML3"/>
          <w:lang/>
        </w:rPr>
        <w:t>sub</w:t>
      </w:r>
      <w:r>
        <w:rPr>
          <w:rFonts w:ascii="Verdana" w:hAnsi="Verdana"/>
          <w:color w:val="000000"/>
          <w:sz w:val="24"/>
          <w:szCs w:val="24"/>
          <w:lang/>
        </w:rPr>
        <w:t xml:space="preserve"> values independent of the individual domain names. It also provides a way for Clients to change </w:t>
      </w:r>
      <w:r>
        <w:rPr>
          <w:rStyle w:val="HTML3"/>
          <w:lang/>
        </w:rPr>
        <w:t>redirect_uri</w:t>
      </w:r>
      <w:r>
        <w:rPr>
          <w:rFonts w:ascii="Verdana" w:hAnsi="Verdana"/>
          <w:color w:val="000000"/>
          <w:sz w:val="24"/>
          <w:szCs w:val="24"/>
          <w:lang/>
        </w:rPr>
        <w:t xml:space="preserve"> domains without having to reregister all of their users.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the Client has not provided a value for </w:t>
      </w:r>
      <w:r>
        <w:rPr>
          <w:rStyle w:val="HTML3"/>
          <w:lang/>
        </w:rPr>
        <w:t>sector_identifier_uri</w:t>
      </w:r>
      <w:r>
        <w:rPr>
          <w:rFonts w:ascii="Verdana" w:hAnsi="Verdana"/>
          <w:color w:val="000000"/>
          <w:sz w:val="24"/>
          <w:szCs w:val="24"/>
          <w:lang/>
        </w:rPr>
        <w:t xml:space="preserve"> in </w:t>
      </w:r>
      <w:hyperlink w:anchor="OpenID.Registration" w:history="1">
        <w:r>
          <w:rPr>
            <w:rStyle w:val="a3"/>
            <w:rFonts w:ascii="Verdana" w:hAnsi="Verdana"/>
            <w:sz w:val="24"/>
            <w:szCs w:val="24"/>
            <w:u w:val="none"/>
            <w:lang/>
          </w:rPr>
          <w:t>Dynamic Client Registration (</w:t>
        </w:r>
        <w:r>
          <w:rPr>
            <w:rStyle w:val="info"/>
            <w:rFonts w:ascii="Verdana" w:hAnsi="Verdana"/>
            <w:b/>
            <w:bCs/>
            <w:color w:val="990000"/>
            <w:sz w:val="24"/>
            <w:szCs w:val="24"/>
            <w:lang/>
          </w:rPr>
          <w:t>Sakimura, N., Bradley, J., and M. Jones, “OpenID Connect Dynamic Client Registration 1.0,” May 2013.</w:t>
        </w:r>
        <w:r>
          <w:rPr>
            <w:rStyle w:val="a3"/>
            <w:rFonts w:ascii="Verdana" w:hAnsi="Verdana"/>
            <w:sz w:val="24"/>
            <w:szCs w:val="24"/>
            <w:u w:val="none"/>
            <w:lang/>
          </w:rPr>
          <w:t>)</w:t>
        </w:r>
      </w:hyperlink>
      <w:r>
        <w:rPr>
          <w:rFonts w:ascii="Verdana" w:hAnsi="Verdana"/>
          <w:color w:val="000000"/>
          <w:sz w:val="24"/>
          <w:szCs w:val="24"/>
          <w:lang/>
        </w:rPr>
        <w:t xml:space="preserve"> [OpenID.Registration], the Sector Identifier used for pairwise identifier calculation is the host component of the registered </w:t>
      </w:r>
      <w:r>
        <w:rPr>
          <w:rStyle w:val="HTML3"/>
          <w:lang/>
        </w:rPr>
        <w:t>redirect_uri</w:t>
      </w:r>
      <w:r>
        <w:rPr>
          <w:rFonts w:ascii="Verdana" w:hAnsi="Verdana"/>
          <w:color w:val="000000"/>
          <w:sz w:val="24"/>
          <w:szCs w:val="24"/>
          <w:lang/>
        </w:rPr>
        <w:t xml:space="preserve">. If there are multiple hostnames in the registered </w:t>
      </w:r>
      <w:r>
        <w:rPr>
          <w:rStyle w:val="HTML3"/>
          <w:lang/>
        </w:rPr>
        <w:t>redirect_uris</w:t>
      </w:r>
      <w:r>
        <w:rPr>
          <w:rFonts w:ascii="Verdana" w:hAnsi="Verdana"/>
          <w:color w:val="000000"/>
          <w:sz w:val="24"/>
          <w:szCs w:val="24"/>
          <w:lang/>
        </w:rPr>
        <w:t xml:space="preserve">, the Client MUST </w:t>
      </w:r>
      <w:proofErr w:type="gramStart"/>
      <w:r>
        <w:rPr>
          <w:rFonts w:ascii="Verdana" w:hAnsi="Verdana"/>
          <w:color w:val="000000"/>
          <w:sz w:val="24"/>
          <w:szCs w:val="24"/>
          <w:lang/>
        </w:rPr>
        <w:t>register</w:t>
      </w:r>
      <w:proofErr w:type="gramEnd"/>
      <w:r>
        <w:rPr>
          <w:rFonts w:ascii="Verdana" w:hAnsi="Verdana"/>
          <w:color w:val="000000"/>
          <w:sz w:val="24"/>
          <w:szCs w:val="24"/>
          <w:lang/>
        </w:rPr>
        <w:t xml:space="preserve"> a </w:t>
      </w:r>
      <w:r>
        <w:rPr>
          <w:rStyle w:val="HTML3"/>
          <w:lang/>
        </w:rPr>
        <w:t>sector_identifier_uri</w:t>
      </w:r>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a </w:t>
      </w:r>
      <w:r>
        <w:rPr>
          <w:rStyle w:val="HTML3"/>
          <w:lang/>
        </w:rPr>
        <w:t>sector_identifier_uri</w:t>
      </w:r>
      <w:r>
        <w:rPr>
          <w:rFonts w:ascii="Verdana" w:hAnsi="Verdana"/>
          <w:color w:val="000000"/>
          <w:sz w:val="24"/>
          <w:szCs w:val="24"/>
          <w:lang/>
        </w:rPr>
        <w:t xml:space="preserve"> is provided, the host component of that URL is used as the Sector Identifier for the pairwise identifier calculation. The value of the </w:t>
      </w:r>
      <w:r>
        <w:rPr>
          <w:rStyle w:val="HTML3"/>
          <w:lang/>
        </w:rPr>
        <w:t>sector_identifier_uri</w:t>
      </w:r>
      <w:r>
        <w:rPr>
          <w:rFonts w:ascii="Verdana" w:hAnsi="Verdana"/>
          <w:color w:val="000000"/>
          <w:sz w:val="24"/>
          <w:szCs w:val="24"/>
          <w:lang/>
        </w:rPr>
        <w:t xml:space="preserve"> MUST be a URL using the </w:t>
      </w:r>
      <w:r>
        <w:rPr>
          <w:rStyle w:val="HTML3"/>
          <w:lang/>
        </w:rPr>
        <w:t>https</w:t>
      </w:r>
      <w:r>
        <w:rPr>
          <w:rFonts w:ascii="Verdana" w:hAnsi="Verdana"/>
          <w:color w:val="000000"/>
          <w:sz w:val="24"/>
          <w:szCs w:val="24"/>
          <w:lang/>
        </w:rPr>
        <w:t xml:space="preserve"> scheme that points to a JSON file containing an array of </w:t>
      </w:r>
      <w:r>
        <w:rPr>
          <w:rStyle w:val="HTML3"/>
          <w:lang/>
        </w:rPr>
        <w:t>redirect_uri</w:t>
      </w:r>
      <w:r>
        <w:rPr>
          <w:rFonts w:ascii="Verdana" w:hAnsi="Verdana"/>
          <w:color w:val="000000"/>
          <w:sz w:val="24"/>
          <w:szCs w:val="24"/>
          <w:lang/>
        </w:rPr>
        <w:t xml:space="preserve"> values. The values of the registered </w:t>
      </w:r>
      <w:r>
        <w:rPr>
          <w:rStyle w:val="HTML3"/>
          <w:lang/>
        </w:rPr>
        <w:t>redirect_uris</w:t>
      </w:r>
      <w:r>
        <w:rPr>
          <w:rFonts w:ascii="Verdana" w:hAnsi="Verdana"/>
          <w:color w:val="000000"/>
          <w:sz w:val="24"/>
          <w:szCs w:val="24"/>
          <w:lang/>
        </w:rPr>
        <w:t xml:space="preserve"> MUST be included in the elements of the array, or the registration MUST fail.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 number of algorithms can be used by OpenID Providers to calculate pairwise identifiers. Three example methods are: </w:t>
      </w:r>
    </w:p>
    <w:p w:rsidR="00D308F3"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Sector Identifier can be concatenated with a local account ID and a salt value that is kept secret by the Provider. The concatenated string is then hashed using an appropriate algorithm. </w:t>
      </w:r>
      <w:r>
        <w:rPr>
          <w:rFonts w:ascii="Verdana" w:eastAsia="Times New Roman" w:hAnsi="Verdana" w:cs="Times New Roman"/>
          <w:color w:val="000000"/>
          <w:sz w:val="24"/>
          <w:szCs w:val="24"/>
          <w:lang/>
        </w:rPr>
        <w:br/>
      </w:r>
      <w:r>
        <w:rPr>
          <w:rFonts w:ascii="Verdana" w:eastAsia="Times New Roman" w:hAnsi="Verdana" w:cs="Times New Roman"/>
          <w:color w:val="000000"/>
          <w:sz w:val="24"/>
          <w:szCs w:val="24"/>
          <w:lang/>
        </w:rPr>
        <w:br/>
        <w:t xml:space="preserve">Calculate </w:t>
      </w:r>
      <w:r>
        <w:rPr>
          <w:rStyle w:val="HTML3"/>
          <w:lang/>
        </w:rPr>
        <w:t>sub</w:t>
      </w:r>
      <w:r>
        <w:rPr>
          <w:rFonts w:ascii="Verdana" w:eastAsia="Times New Roman" w:hAnsi="Verdana" w:cs="Times New Roman"/>
          <w:color w:val="000000"/>
          <w:sz w:val="24"/>
          <w:szCs w:val="24"/>
          <w:lang/>
        </w:rPr>
        <w:t xml:space="preserve"> = SHA-256 </w:t>
      </w:r>
      <w:proofErr w:type="gramStart"/>
      <w:r>
        <w:rPr>
          <w:rFonts w:ascii="Verdana" w:eastAsia="Times New Roman" w:hAnsi="Verdana" w:cs="Times New Roman"/>
          <w:color w:val="000000"/>
          <w:sz w:val="24"/>
          <w:szCs w:val="24"/>
          <w:lang/>
        </w:rPr>
        <w:t>( sector</w:t>
      </w:r>
      <w:proofErr w:type="gramEnd"/>
      <w:r>
        <w:rPr>
          <w:rFonts w:ascii="Verdana" w:eastAsia="Times New Roman" w:hAnsi="Verdana" w:cs="Times New Roman"/>
          <w:color w:val="000000"/>
          <w:sz w:val="24"/>
          <w:szCs w:val="24"/>
          <w:lang/>
        </w:rPr>
        <w:t xml:space="preserve">_identifier | local_account_id | salt ). </w:t>
      </w:r>
    </w:p>
    <w:p w:rsidR="00D308F3"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Sector Identifier can be concatenated with a local account ID and a salt value that is kept secret by the Provider. The concatenated string is then encrypted using an appropriate algorithm. </w:t>
      </w:r>
      <w:r>
        <w:rPr>
          <w:rFonts w:ascii="Verdana" w:eastAsia="Times New Roman" w:hAnsi="Verdana" w:cs="Times New Roman"/>
          <w:color w:val="000000"/>
          <w:sz w:val="24"/>
          <w:szCs w:val="24"/>
          <w:lang/>
        </w:rPr>
        <w:br/>
      </w:r>
      <w:r>
        <w:rPr>
          <w:rFonts w:ascii="Verdana" w:eastAsia="Times New Roman" w:hAnsi="Verdana" w:cs="Times New Roman"/>
          <w:color w:val="000000"/>
          <w:sz w:val="24"/>
          <w:szCs w:val="24"/>
          <w:lang/>
        </w:rPr>
        <w:br/>
        <w:t xml:space="preserve">Calculate </w:t>
      </w:r>
      <w:r>
        <w:rPr>
          <w:rStyle w:val="HTML3"/>
          <w:lang/>
        </w:rPr>
        <w:t>sub</w:t>
      </w:r>
      <w:r>
        <w:rPr>
          <w:rFonts w:ascii="Verdana" w:eastAsia="Times New Roman" w:hAnsi="Verdana" w:cs="Times New Roman"/>
          <w:color w:val="000000"/>
          <w:sz w:val="24"/>
          <w:szCs w:val="24"/>
          <w:lang/>
        </w:rPr>
        <w:t xml:space="preserve"> = AES-128 </w:t>
      </w:r>
      <w:proofErr w:type="gramStart"/>
      <w:r>
        <w:rPr>
          <w:rFonts w:ascii="Verdana" w:eastAsia="Times New Roman" w:hAnsi="Verdana" w:cs="Times New Roman"/>
          <w:color w:val="000000"/>
          <w:sz w:val="24"/>
          <w:szCs w:val="24"/>
          <w:lang/>
        </w:rPr>
        <w:t>( sector</w:t>
      </w:r>
      <w:proofErr w:type="gramEnd"/>
      <w:r>
        <w:rPr>
          <w:rFonts w:ascii="Verdana" w:eastAsia="Times New Roman" w:hAnsi="Verdana" w:cs="Times New Roman"/>
          <w:color w:val="000000"/>
          <w:sz w:val="24"/>
          <w:szCs w:val="24"/>
          <w:lang/>
        </w:rPr>
        <w:t xml:space="preserve">_identifier | local_account_id | salt ). </w:t>
      </w:r>
    </w:p>
    <w:p w:rsidR="00D308F3" w:rsidRDefault="000B3073">
      <w:pPr>
        <w:numPr>
          <w:ilvl w:val="0"/>
          <w:numId w:val="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Issuer creates a Globally Unique Identifier (GUID) for the pair of Sector Identifier and local account ID and stores this value.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57" w:name="RequestObject"/>
      <w:bookmarkEnd w:id="25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58" w:name="rfc.section.2.9"/>
      <w:bookmarkEnd w:id="258"/>
      <w:r>
        <w:rPr>
          <w:rFonts w:eastAsia="Times New Roman" w:cs="Times New Roman"/>
          <w:lang/>
        </w:rPr>
        <w:t>2.9.</w:t>
      </w:r>
      <w:proofErr w:type="gramStart"/>
      <w:r>
        <w:rPr>
          <w:rFonts w:eastAsia="Times New Roman" w:cs="Times New Roman"/>
          <w:lang/>
        </w:rPr>
        <w:t>  Request</w:t>
      </w:r>
      <w:proofErr w:type="gramEnd"/>
      <w:r>
        <w:rPr>
          <w:rFonts w:eastAsia="Times New Roman" w:cs="Times New Roman"/>
          <w:lang/>
        </w:rPr>
        <w:t xml:space="preserve"> Object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request</w:t>
      </w:r>
      <w:r>
        <w:rPr>
          <w:rFonts w:ascii="Verdana" w:hAnsi="Verdana"/>
          <w:color w:val="000000"/>
          <w:sz w:val="24"/>
          <w:szCs w:val="24"/>
          <w:lang/>
        </w:rPr>
        <w:t xml:space="preserve"> parameter enables OpenID Connect requests to be passed in a single, self-contained parameter and to be signed and optionally encrypted. It represents the request as a JWT whose Claims are the request parameters specified in </w:t>
      </w:r>
      <w:hyperlink w:anchor="RequestParameters" w:history="1">
        <w:r>
          <w:rPr>
            <w:rStyle w:val="a3"/>
            <w:rFonts w:ascii="Verdana" w:hAnsi="Verdana"/>
            <w:sz w:val="24"/>
            <w:szCs w:val="24"/>
            <w:u w:val="none"/>
            <w:lang/>
          </w:rPr>
          <w:t>Section 2.1.1.1 (</w:t>
        </w:r>
        <w:r>
          <w:rPr>
            <w:rStyle w:val="info"/>
            <w:rFonts w:ascii="Verdana" w:hAnsi="Verdana"/>
            <w:b/>
            <w:bCs/>
            <w:color w:val="990000"/>
            <w:sz w:val="24"/>
            <w:szCs w:val="24"/>
            <w:lang/>
          </w:rPr>
          <w:t>Request Parameters</w:t>
        </w:r>
        <w:r>
          <w:rPr>
            <w:rStyle w:val="a3"/>
            <w:rFonts w:ascii="Verdana" w:hAnsi="Verdana"/>
            <w:sz w:val="24"/>
            <w:szCs w:val="24"/>
            <w:u w:val="none"/>
            <w:lang/>
          </w:rPr>
          <w:t>)</w:t>
        </w:r>
      </w:hyperlink>
      <w:r>
        <w:rPr>
          <w:rFonts w:ascii="Verdana" w:hAnsi="Verdana"/>
          <w:color w:val="000000"/>
          <w:sz w:val="24"/>
          <w:szCs w:val="24"/>
          <w:lang/>
        </w:rPr>
        <w:t xml:space="preserve">. This JWT is called a Request Object.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Support for the </w:t>
      </w:r>
      <w:r>
        <w:rPr>
          <w:rStyle w:val="HTML3"/>
          <w:lang/>
        </w:rPr>
        <w:t>request</w:t>
      </w:r>
      <w:r>
        <w:rPr>
          <w:rFonts w:ascii="Verdana" w:hAnsi="Verdana"/>
          <w:color w:val="000000"/>
          <w:sz w:val="24"/>
          <w:szCs w:val="24"/>
          <w:lang/>
        </w:rPr>
        <w:t xml:space="preserve"> parameter is OPTIONAL. The </w:t>
      </w:r>
      <w:r>
        <w:rPr>
          <w:rStyle w:val="HTML3"/>
          <w:lang/>
        </w:rPr>
        <w:t>request_parameter_supported</w:t>
      </w:r>
      <w:r>
        <w:rPr>
          <w:rFonts w:ascii="Verdana" w:hAnsi="Verdana"/>
          <w:color w:val="000000"/>
          <w:sz w:val="24"/>
          <w:szCs w:val="24"/>
          <w:lang/>
        </w:rPr>
        <w:t xml:space="preserve"> Discovery result indicates whether the OP supports this parameter. Should an OP not support this parameter and an RP uses it, the OP MUST return the </w:t>
      </w:r>
      <w:r>
        <w:rPr>
          <w:rStyle w:val="HTML3"/>
          <w:lang/>
        </w:rPr>
        <w:t>request_not_supported</w:t>
      </w:r>
      <w:r>
        <w:rPr>
          <w:rFonts w:ascii="Verdana" w:hAnsi="Verdana"/>
          <w:color w:val="000000"/>
          <w:sz w:val="24"/>
          <w:szCs w:val="24"/>
          <w:lang/>
        </w:rPr>
        <w:t xml:space="preserve"> error.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the </w:t>
      </w:r>
      <w:r>
        <w:rPr>
          <w:rStyle w:val="HTML3"/>
          <w:lang/>
        </w:rPr>
        <w:t>request</w:t>
      </w:r>
      <w:r>
        <w:rPr>
          <w:rFonts w:ascii="Verdana" w:hAnsi="Verdana"/>
          <w:color w:val="000000"/>
          <w:sz w:val="24"/>
          <w:szCs w:val="24"/>
          <w:lang/>
        </w:rPr>
        <w:t xml:space="preserve"> parameter is used, the OpenID Connect request parameter values contained in the JWT supersede those passed using the OAuth 2.0 request syntax. However, some parameters MAY be passed using the OAuth 2.0 request syntax even when a Request Object is used; this would typically be done to enable a cached, pre-signed (and possibly pre-encrypted) Request Object value to be used containing the fixed request parameters, while parameters that can vary with each request, such as </w:t>
      </w:r>
      <w:r>
        <w:rPr>
          <w:rStyle w:val="HTML3"/>
          <w:lang/>
        </w:rPr>
        <w:t>state</w:t>
      </w:r>
      <w:r>
        <w:rPr>
          <w:rFonts w:ascii="Verdana" w:hAnsi="Verdana"/>
          <w:color w:val="000000"/>
          <w:sz w:val="24"/>
          <w:szCs w:val="24"/>
          <w:lang/>
        </w:rPr>
        <w:t xml:space="preserve"> and </w:t>
      </w:r>
      <w:r>
        <w:rPr>
          <w:rStyle w:val="HTML3"/>
          <w:lang/>
        </w:rPr>
        <w:t>nonce</w:t>
      </w:r>
      <w:r>
        <w:rPr>
          <w:rFonts w:ascii="Verdana" w:hAnsi="Verdana"/>
          <w:color w:val="000000"/>
          <w:sz w:val="24"/>
          <w:szCs w:val="24"/>
          <w:lang/>
        </w:rPr>
        <w:t xml:space="preserve">, are passed as OAuth 2.0 parameters.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Even if a </w:t>
      </w:r>
      <w:r>
        <w:rPr>
          <w:rStyle w:val="HTML3"/>
          <w:lang/>
        </w:rPr>
        <w:t>scope</w:t>
      </w:r>
      <w:r>
        <w:rPr>
          <w:rFonts w:ascii="Verdana" w:hAnsi="Verdana"/>
          <w:color w:val="000000"/>
          <w:sz w:val="24"/>
          <w:szCs w:val="24"/>
          <w:lang/>
        </w:rPr>
        <w:t xml:space="preserve"> parameter is present in the Request Object value, a </w:t>
      </w:r>
      <w:r>
        <w:rPr>
          <w:rStyle w:val="HTML3"/>
          <w:lang/>
        </w:rPr>
        <w:t>scope</w:t>
      </w:r>
      <w:r>
        <w:rPr>
          <w:rFonts w:ascii="Verdana" w:hAnsi="Verdana"/>
          <w:color w:val="000000"/>
          <w:sz w:val="24"/>
          <w:szCs w:val="24"/>
          <w:lang/>
        </w:rPr>
        <w:t xml:space="preserve"> parameter MUST always be passed using the OAuth 2.0 request syntax containing the </w:t>
      </w:r>
      <w:r>
        <w:rPr>
          <w:rStyle w:val="HTML3"/>
          <w:lang/>
        </w:rPr>
        <w:t>openid</w:t>
      </w:r>
      <w:r>
        <w:rPr>
          <w:rFonts w:ascii="Verdana" w:hAnsi="Verdana"/>
          <w:color w:val="000000"/>
          <w:sz w:val="24"/>
          <w:szCs w:val="24"/>
          <w:lang/>
        </w:rPr>
        <w:t xml:space="preserve"> scope value to indicate to the underlying OAuth 2.0 logic that this is an OpenID Connect request.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Request Object MAY be signed or unsigned (plaintext). When it is plaintext, this is indicated by use of </w:t>
      </w:r>
      <w:proofErr w:type="gramStart"/>
      <w:r>
        <w:rPr>
          <w:rFonts w:ascii="Verdana" w:hAnsi="Verdana"/>
          <w:color w:val="000000"/>
          <w:sz w:val="24"/>
          <w:szCs w:val="24"/>
          <w:lang/>
        </w:rPr>
        <w:t xml:space="preserve">the </w:t>
      </w:r>
      <w:r>
        <w:rPr>
          <w:rStyle w:val="HTML3"/>
          <w:lang/>
        </w:rPr>
        <w:t>none</w:t>
      </w:r>
      <w:proofErr w:type="gramEnd"/>
      <w:r>
        <w:rPr>
          <w:rFonts w:ascii="Verdana" w:hAnsi="Verdana"/>
          <w:color w:val="000000"/>
          <w:sz w:val="24"/>
          <w:szCs w:val="24"/>
          <w:lang/>
        </w:rPr>
        <w:t xml:space="preserve"> algorithm </w:t>
      </w:r>
      <w:hyperlink w:anchor="JWA" w:history="1">
        <w:r>
          <w:rPr>
            <w:rStyle w:val="a3"/>
            <w:rFonts w:ascii="Verdana" w:hAnsi="Verdana"/>
            <w:sz w:val="24"/>
            <w:szCs w:val="24"/>
            <w:u w:val="none"/>
            <w:lang/>
          </w:rPr>
          <w:t>[JWA] (</w:t>
        </w:r>
        <w:r>
          <w:rPr>
            <w:rStyle w:val="info"/>
            <w:rFonts w:ascii="Verdana" w:hAnsi="Verdana"/>
            <w:b/>
            <w:bCs/>
            <w:color w:val="990000"/>
            <w:sz w:val="24"/>
            <w:szCs w:val="24"/>
            <w:lang/>
          </w:rPr>
          <w:t>Jones, M., “JSON Web Algorithms (JWA),”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in</w:t>
      </w:r>
      <w:proofErr w:type="gramEnd"/>
      <w:r>
        <w:rPr>
          <w:rFonts w:ascii="Verdana" w:hAnsi="Verdana"/>
          <w:color w:val="000000"/>
          <w:sz w:val="24"/>
          <w:szCs w:val="24"/>
          <w:lang/>
        </w:rPr>
        <w:t xml:space="preserve"> the JWS header. </w:t>
      </w:r>
      <w:proofErr w:type="gramStart"/>
      <w:r>
        <w:rPr>
          <w:rFonts w:ascii="Verdana" w:hAnsi="Verdana"/>
          <w:color w:val="000000"/>
          <w:sz w:val="24"/>
          <w:szCs w:val="24"/>
          <w:lang/>
        </w:rPr>
        <w:t xml:space="preserve">If signed, the Request Object SHOULD contain the Claims </w:t>
      </w:r>
      <w:r>
        <w:rPr>
          <w:rStyle w:val="HTML3"/>
          <w:lang/>
        </w:rPr>
        <w:t>iss</w:t>
      </w:r>
      <w:r>
        <w:rPr>
          <w:rFonts w:ascii="Verdana" w:hAnsi="Verdana"/>
          <w:color w:val="000000"/>
          <w:sz w:val="24"/>
          <w:szCs w:val="24"/>
          <w:lang/>
        </w:rPr>
        <w:t xml:space="preserve"> (issuer) and </w:t>
      </w:r>
      <w:r>
        <w:rPr>
          <w:rStyle w:val="HTML3"/>
          <w:lang/>
        </w:rPr>
        <w:t>aud</w:t>
      </w:r>
      <w:r>
        <w:rPr>
          <w:rFonts w:ascii="Verdana" w:hAnsi="Verdana"/>
          <w:color w:val="000000"/>
          <w:sz w:val="24"/>
          <w:szCs w:val="24"/>
          <w:lang/>
        </w:rPr>
        <w:t xml:space="preserve"> (audience) as members, with their semantics being as defined in the </w:t>
      </w:r>
      <w:hyperlink w:anchor="JWT" w:history="1">
        <w:r>
          <w:rPr>
            <w:rStyle w:val="a3"/>
            <w:rFonts w:ascii="Verdana" w:hAnsi="Verdana"/>
            <w:sz w:val="24"/>
            <w:szCs w:val="24"/>
            <w:u w:val="none"/>
            <w:lang/>
          </w:rPr>
          <w:t>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proofErr w:type="gramEnd"/>
      </w:hyperlink>
      <w:r>
        <w:rPr>
          <w:rFonts w:ascii="Verdana" w:hAnsi="Verdana"/>
          <w:color w:val="000000"/>
          <w:sz w:val="24"/>
          <w:szCs w:val="24"/>
          <w:lang/>
        </w:rPr>
        <w:t xml:space="preserve"> </w:t>
      </w:r>
      <w:proofErr w:type="gramStart"/>
      <w:r>
        <w:rPr>
          <w:rFonts w:ascii="Verdana" w:hAnsi="Verdana"/>
          <w:color w:val="000000"/>
          <w:sz w:val="24"/>
          <w:szCs w:val="24"/>
          <w:lang/>
        </w:rPr>
        <w:t>[JWT] specification.</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Request Object MAY also be encrypted using </w:t>
      </w:r>
      <w:hyperlink w:anchor="JWE" w:history="1">
        <w:r>
          <w:rPr>
            <w:rStyle w:val="a3"/>
            <w:rFonts w:ascii="Verdana" w:hAnsi="Verdana"/>
            <w:sz w:val="24"/>
            <w:szCs w:val="24"/>
            <w:u w:val="none"/>
            <w:lang/>
          </w:rPr>
          <w:t>JWE (</w:t>
        </w:r>
        <w:r>
          <w:rPr>
            <w:rStyle w:val="info"/>
            <w:rFonts w:ascii="Verdana" w:hAnsi="Verdana"/>
            <w:b/>
            <w:bCs/>
            <w:color w:val="990000"/>
            <w:sz w:val="24"/>
            <w:szCs w:val="24"/>
            <w:lang/>
          </w:rPr>
          <w:t>Jones, M., Rescorla, E., and J. Hildebrand, “JSON Web Encryption (JWE),” May 2013.</w:t>
        </w:r>
        <w:r>
          <w:rPr>
            <w:rStyle w:val="a3"/>
            <w:rFonts w:ascii="Verdana" w:hAnsi="Verdana"/>
            <w:sz w:val="24"/>
            <w:szCs w:val="24"/>
            <w:u w:val="none"/>
            <w:lang/>
          </w:rPr>
          <w:t>)</w:t>
        </w:r>
      </w:hyperlink>
      <w:r>
        <w:rPr>
          <w:rFonts w:ascii="Verdana" w:hAnsi="Verdana"/>
          <w:color w:val="000000"/>
          <w:sz w:val="24"/>
          <w:szCs w:val="24"/>
          <w:lang/>
        </w:rPr>
        <w:t xml:space="preserve"> [JWE], with nested signing and encryption performed as described in the JWT </w:t>
      </w:r>
      <w:hyperlink w:anchor="JWT" w:history="1">
        <w:r>
          <w:rPr>
            <w:rStyle w:val="a3"/>
            <w:rFonts w:ascii="Verdana" w:hAnsi="Verdana"/>
            <w:sz w:val="24"/>
            <w:szCs w:val="24"/>
            <w:u w:val="none"/>
            <w:lang/>
          </w:rPr>
          <w:t>[JWT]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specification</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proofErr w:type="gramStart"/>
      <w:r>
        <w:rPr>
          <w:rStyle w:val="HTML3"/>
          <w:lang/>
        </w:rPr>
        <w:t>request</w:t>
      </w:r>
      <w:proofErr w:type="gramEnd"/>
      <w:r>
        <w:rPr>
          <w:rFonts w:ascii="Verdana" w:hAnsi="Verdana"/>
          <w:color w:val="000000"/>
          <w:sz w:val="24"/>
          <w:szCs w:val="24"/>
          <w:lang/>
        </w:rPr>
        <w:t xml:space="preserve"> and </w:t>
      </w:r>
      <w:r>
        <w:rPr>
          <w:rStyle w:val="HTML3"/>
          <w:lang/>
        </w:rPr>
        <w:t>request_uri</w:t>
      </w:r>
      <w:r>
        <w:rPr>
          <w:rFonts w:ascii="Verdana" w:hAnsi="Verdana"/>
          <w:color w:val="000000"/>
          <w:sz w:val="24"/>
          <w:szCs w:val="24"/>
          <w:lang/>
        </w:rPr>
        <w:t xml:space="preserve"> parameters MUST NOT be included in Request Objects.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example set of Request Object Claims before base64url encoding and JWS signing is as follows: </w:t>
      </w:r>
    </w:p>
    <w:p w:rsidR="00D308F3" w:rsidRDefault="000B3073">
      <w:pPr>
        <w:pStyle w:val="HTML1"/>
        <w:divId w:val="1737897699"/>
        <w:rPr>
          <w:lang/>
        </w:rPr>
      </w:pPr>
      <w:r>
        <w:rPr>
          <w:lang/>
        </w:rPr>
        <w:t xml:space="preserve">   {    "response_type": "code id_token",    "client_id": "s6BhdRkqt3",    "redirect_uri": "https://client.example.org/cb",    "scope": "openid",    "state": "af0ifjsldkj",    "login_hint": "janedoe@example.org",    "max_age": 86400,    "claims":     {      "userinfo":       {        "given_name": {"essential": true},        "nickname": null,        "email": {"essential": true},        "email_verified": {"essential": true},        "picture": null       },      "id_token":       {        "auth_time": {"essential": true},        "acr": { "values":["urn:mace:incommon:iap:silver"] }       }     }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59" w:name="RequestUriParameter"/>
      <w:bookmarkEnd w:id="259"/>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60" w:name="rfc.section.2.10"/>
      <w:bookmarkEnd w:id="260"/>
      <w:r>
        <w:rPr>
          <w:rFonts w:eastAsia="Times New Roman" w:cs="Times New Roman"/>
          <w:lang/>
        </w:rPr>
        <w:t>2.10.</w:t>
      </w:r>
      <w:proofErr w:type="gramStart"/>
      <w:r>
        <w:rPr>
          <w:rFonts w:eastAsia="Times New Roman" w:cs="Times New Roman"/>
          <w:lang/>
        </w:rPr>
        <w:t>  Using</w:t>
      </w:r>
      <w:proofErr w:type="gramEnd"/>
      <w:r>
        <w:rPr>
          <w:rFonts w:eastAsia="Times New Roman" w:cs="Times New Roman"/>
          <w:lang/>
        </w:rPr>
        <w:t xml:space="preserve"> the "request_uri" Parameter</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request_uri</w:t>
      </w:r>
      <w:r>
        <w:rPr>
          <w:rFonts w:ascii="Verdana" w:hAnsi="Verdana"/>
          <w:color w:val="000000"/>
          <w:sz w:val="24"/>
          <w:szCs w:val="24"/>
          <w:lang/>
        </w:rPr>
        <w:t xml:space="preserve"> parameter enables OpenID Connect requests to be passed by reference, rather than by value. This parameter is used identically to the </w:t>
      </w:r>
      <w:r>
        <w:rPr>
          <w:rStyle w:val="HTML3"/>
          <w:lang/>
        </w:rPr>
        <w:t>request</w:t>
      </w:r>
      <w:r>
        <w:rPr>
          <w:rFonts w:ascii="Verdana" w:hAnsi="Verdana"/>
          <w:color w:val="000000"/>
          <w:sz w:val="24"/>
          <w:szCs w:val="24"/>
          <w:lang/>
        </w:rPr>
        <w:t xml:space="preserve"> parameter, other than that the Request Object value is retrieved from the resource at the specified URL, rather than passed by value.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request_uri_parameter_supported</w:t>
      </w:r>
      <w:r>
        <w:rPr>
          <w:rFonts w:ascii="Verdana" w:hAnsi="Verdana"/>
          <w:color w:val="000000"/>
          <w:sz w:val="24"/>
          <w:szCs w:val="24"/>
          <w:lang/>
        </w:rPr>
        <w:t xml:space="preserve"> Discovery result indicates whether the OP supports this parameter. Should an OP not support this parameter and an RP uses it, the OP MUST return the </w:t>
      </w:r>
      <w:r>
        <w:rPr>
          <w:rStyle w:val="HTML3"/>
          <w:lang/>
        </w:rPr>
        <w:t>request_uri_not_supported</w:t>
      </w:r>
      <w:r>
        <w:rPr>
          <w:rFonts w:ascii="Verdana" w:hAnsi="Verdana"/>
          <w:color w:val="000000"/>
          <w:sz w:val="24"/>
          <w:szCs w:val="24"/>
          <w:lang/>
        </w:rPr>
        <w:t xml:space="preserve"> error.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the </w:t>
      </w:r>
      <w:r>
        <w:rPr>
          <w:rStyle w:val="HTML3"/>
          <w:lang/>
        </w:rPr>
        <w:t>request_uri</w:t>
      </w:r>
      <w:r>
        <w:rPr>
          <w:rFonts w:ascii="Verdana" w:hAnsi="Verdana"/>
          <w:color w:val="000000"/>
          <w:sz w:val="24"/>
          <w:szCs w:val="24"/>
          <w:lang/>
        </w:rPr>
        <w:t xml:space="preserve"> parameter is used, the OpenID Connect request parameter values contained in the referenced JWT supersede those passed using the OAuth 2.0 request syntax. However, some parameters MAY be passed using the OAuth 2.0 request syntax even when a </w:t>
      </w:r>
      <w:r>
        <w:rPr>
          <w:rStyle w:val="HTML3"/>
          <w:lang/>
        </w:rPr>
        <w:t>request_uri</w:t>
      </w:r>
      <w:r>
        <w:rPr>
          <w:rFonts w:ascii="Verdana" w:hAnsi="Verdana"/>
          <w:color w:val="000000"/>
          <w:sz w:val="24"/>
          <w:szCs w:val="24"/>
          <w:lang/>
        </w:rPr>
        <w:t xml:space="preserve"> is used; this would typically be done to enable a cached, pre-signed (and possibly pre-encrypted) Request Object value to be used containing the fixed request parameters, while parameters that can vary with each request, such as </w:t>
      </w:r>
      <w:r>
        <w:rPr>
          <w:rStyle w:val="HTML3"/>
          <w:lang/>
        </w:rPr>
        <w:t>state</w:t>
      </w:r>
      <w:r>
        <w:rPr>
          <w:rFonts w:ascii="Verdana" w:hAnsi="Verdana"/>
          <w:color w:val="000000"/>
          <w:sz w:val="24"/>
          <w:szCs w:val="24"/>
          <w:lang/>
        </w:rPr>
        <w:t xml:space="preserve"> and </w:t>
      </w:r>
      <w:r>
        <w:rPr>
          <w:rStyle w:val="HTML3"/>
          <w:lang/>
        </w:rPr>
        <w:t>nonce</w:t>
      </w:r>
      <w:r>
        <w:rPr>
          <w:rFonts w:ascii="Verdana" w:hAnsi="Verdana"/>
          <w:color w:val="000000"/>
          <w:sz w:val="24"/>
          <w:szCs w:val="24"/>
          <w:lang/>
        </w:rPr>
        <w:t xml:space="preserve">, are passed as OAuth 2.0 parameters.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Even if a </w:t>
      </w:r>
      <w:r>
        <w:rPr>
          <w:rStyle w:val="HTML3"/>
          <w:lang/>
        </w:rPr>
        <w:t>scope</w:t>
      </w:r>
      <w:r>
        <w:rPr>
          <w:rFonts w:ascii="Verdana" w:hAnsi="Verdana"/>
          <w:color w:val="000000"/>
          <w:sz w:val="24"/>
          <w:szCs w:val="24"/>
          <w:lang/>
        </w:rPr>
        <w:t xml:space="preserve"> parameter is present in the referenced Request Object, a </w:t>
      </w:r>
      <w:r>
        <w:rPr>
          <w:rStyle w:val="HTML3"/>
          <w:lang/>
        </w:rPr>
        <w:t>scope</w:t>
      </w:r>
      <w:r>
        <w:rPr>
          <w:rFonts w:ascii="Verdana" w:hAnsi="Verdana"/>
          <w:color w:val="000000"/>
          <w:sz w:val="24"/>
          <w:szCs w:val="24"/>
          <w:lang/>
        </w:rPr>
        <w:t xml:space="preserve"> parameter MUST always be passed using the OAuth 2.0 request syntax containing the </w:t>
      </w:r>
      <w:r>
        <w:rPr>
          <w:rStyle w:val="HTML3"/>
          <w:lang/>
        </w:rPr>
        <w:t>openid</w:t>
      </w:r>
      <w:r>
        <w:rPr>
          <w:rFonts w:ascii="Verdana" w:hAnsi="Verdana"/>
          <w:color w:val="000000"/>
          <w:sz w:val="24"/>
          <w:szCs w:val="24"/>
          <w:lang/>
        </w:rPr>
        <w:t xml:space="preserve"> scope value to indicate to the underlying OAuth 2.0 logic that this is an OpenID Connect request.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Servers MAY cache the contents of the resources referenced by request URIs. If the contents of the referenced resource could ever change, the URI SHOULD include the base64url encoded SHA-256 hash of the referenced resource contents as the fragment component of the URI. If the fragment value used for a URI </w:t>
      </w:r>
      <w:proofErr w:type="gramStart"/>
      <w:r>
        <w:rPr>
          <w:rFonts w:ascii="Verdana" w:hAnsi="Verdana"/>
          <w:color w:val="000000"/>
          <w:sz w:val="24"/>
          <w:szCs w:val="24"/>
          <w:lang/>
        </w:rPr>
        <w:t>changes, that</w:t>
      </w:r>
      <w:proofErr w:type="gramEnd"/>
      <w:r>
        <w:rPr>
          <w:rFonts w:ascii="Verdana" w:hAnsi="Verdana"/>
          <w:color w:val="000000"/>
          <w:sz w:val="24"/>
          <w:szCs w:val="24"/>
          <w:lang/>
        </w:rPr>
        <w:t xml:space="preserve"> signals the server that any cached value for that URI with the old fragment value is no longer valid.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Note that Clients MAY pre-register </w:t>
      </w:r>
      <w:r>
        <w:rPr>
          <w:rStyle w:val="HTML3"/>
          <w:lang/>
        </w:rPr>
        <w:t>request_uri</w:t>
      </w:r>
      <w:r>
        <w:rPr>
          <w:rFonts w:ascii="Verdana" w:hAnsi="Verdana"/>
          <w:color w:val="000000"/>
          <w:sz w:val="24"/>
          <w:szCs w:val="24"/>
          <w:lang/>
        </w:rPr>
        <w:t xml:space="preserve"> values using the </w:t>
      </w:r>
      <w:r>
        <w:rPr>
          <w:rStyle w:val="HTML3"/>
          <w:lang/>
        </w:rPr>
        <w:t>request_uris</w:t>
      </w:r>
      <w:r>
        <w:rPr>
          <w:rFonts w:ascii="Verdana" w:hAnsi="Verdana"/>
          <w:color w:val="000000"/>
          <w:sz w:val="24"/>
          <w:szCs w:val="24"/>
          <w:lang/>
        </w:rPr>
        <w:t xml:space="preserve"> parameter defined in Section 2 of the </w:t>
      </w:r>
      <w:hyperlink w:anchor="OpenID.Registration" w:history="1">
        <w:r>
          <w:rPr>
            <w:rStyle w:val="a3"/>
            <w:rFonts w:ascii="Verdana" w:hAnsi="Verdana"/>
            <w:sz w:val="24"/>
            <w:szCs w:val="24"/>
            <w:u w:val="none"/>
            <w:lang/>
          </w:rPr>
          <w:t>OpenID Connect Dynamic Client Registration 1.0 (</w:t>
        </w:r>
        <w:r>
          <w:rPr>
            <w:rStyle w:val="info"/>
            <w:rFonts w:ascii="Verdana" w:hAnsi="Verdana"/>
            <w:b/>
            <w:bCs/>
            <w:color w:val="990000"/>
            <w:sz w:val="24"/>
            <w:szCs w:val="24"/>
            <w:lang/>
          </w:rPr>
          <w:t>Sakimura, N., Bradley, J., and M. Jones, “OpenID Connect Dynamic Client Registration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[OpenID.Registration] specification.</w:t>
      </w:r>
      <w:proofErr w:type="gramEnd"/>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61" w:name="RequestUriRationale"/>
      <w:bookmarkEnd w:id="261"/>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62" w:name="rfc.section.2.10.1"/>
      <w:bookmarkEnd w:id="262"/>
      <w:r>
        <w:rPr>
          <w:rFonts w:eastAsia="Times New Roman" w:cs="Times New Roman"/>
          <w:lang/>
        </w:rPr>
        <w:t>2.10.1.</w:t>
      </w:r>
      <w:proofErr w:type="gramStart"/>
      <w:r>
        <w:rPr>
          <w:rFonts w:eastAsia="Times New Roman" w:cs="Times New Roman"/>
          <w:lang/>
        </w:rPr>
        <w:t>  "</w:t>
      </w:r>
      <w:proofErr w:type="gramEnd"/>
      <w:r>
        <w:rPr>
          <w:rFonts w:eastAsia="Times New Roman" w:cs="Times New Roman"/>
          <w:lang/>
        </w:rPr>
        <w:t>request_uri" Rationale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There are several reasons that one might choose to use the </w:t>
      </w:r>
      <w:r>
        <w:rPr>
          <w:rStyle w:val="HTML3"/>
          <w:lang/>
        </w:rPr>
        <w:t>request_uri</w:t>
      </w:r>
      <w:r>
        <w:rPr>
          <w:rFonts w:ascii="Verdana" w:hAnsi="Verdana"/>
          <w:color w:val="000000"/>
          <w:sz w:val="24"/>
          <w:szCs w:val="24"/>
          <w:lang/>
        </w:rPr>
        <w:t xml:space="preserve"> parameter: </w:t>
      </w:r>
    </w:p>
    <w:p w:rsidR="00D308F3" w:rsidRDefault="000B3073">
      <w:pPr>
        <w:numPr>
          <w:ilvl w:val="0"/>
          <w:numId w:val="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set of request parameters can become large, and can exceed browser URI size limitations. Passing the request parameters by reference can solve this problem. </w:t>
      </w:r>
    </w:p>
    <w:p w:rsidR="00D308F3" w:rsidRDefault="000B3073">
      <w:pPr>
        <w:numPr>
          <w:ilvl w:val="0"/>
          <w:numId w:val="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Passing a </w:t>
      </w:r>
      <w:r>
        <w:rPr>
          <w:rStyle w:val="HTML3"/>
          <w:lang/>
        </w:rPr>
        <w:t>request_uri</w:t>
      </w:r>
      <w:r>
        <w:rPr>
          <w:rFonts w:ascii="Verdana" w:eastAsia="Times New Roman" w:hAnsi="Verdana" w:cs="Times New Roman"/>
          <w:color w:val="000000"/>
          <w:sz w:val="24"/>
          <w:szCs w:val="24"/>
          <w:lang/>
        </w:rPr>
        <w:t xml:space="preserve"> value, rather than a complete request by value, can reduce request latency. </w:t>
      </w:r>
    </w:p>
    <w:p w:rsidR="00D308F3" w:rsidRDefault="000B3073">
      <w:pPr>
        <w:numPr>
          <w:ilvl w:val="0"/>
          <w:numId w:val="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Most requests for Claims from an RP are constant. The </w:t>
      </w:r>
      <w:r>
        <w:rPr>
          <w:rStyle w:val="HTML3"/>
          <w:lang/>
        </w:rPr>
        <w:t>request_uri</w:t>
      </w:r>
      <w:r>
        <w:rPr>
          <w:rFonts w:ascii="Verdana" w:eastAsia="Times New Roman" w:hAnsi="Verdana" w:cs="Times New Roman"/>
          <w:color w:val="000000"/>
          <w:sz w:val="24"/>
          <w:szCs w:val="24"/>
          <w:lang/>
        </w:rPr>
        <w:t xml:space="preserve"> is a way of creating and sometimes also signing and encrypting a constant set of request parameters in advance. (The </w:t>
      </w:r>
      <w:r>
        <w:rPr>
          <w:rStyle w:val="HTML3"/>
          <w:lang/>
        </w:rPr>
        <w:t>request_uri</w:t>
      </w:r>
      <w:r>
        <w:rPr>
          <w:rFonts w:ascii="Verdana" w:eastAsia="Times New Roman" w:hAnsi="Verdana" w:cs="Times New Roman"/>
          <w:color w:val="000000"/>
          <w:sz w:val="24"/>
          <w:szCs w:val="24"/>
          <w:lang/>
        </w:rPr>
        <w:t xml:space="preserve"> value becomes an "artifact" representing a particular fixed set of request parameters.) </w:t>
      </w:r>
    </w:p>
    <w:p w:rsidR="00D308F3" w:rsidRPr="00B5228A" w:rsidRDefault="000B3073">
      <w:pPr>
        <w:numPr>
          <w:ilvl w:val="0"/>
          <w:numId w:val="5"/>
        </w:numPr>
        <w:ind w:left="1200" w:right="480"/>
        <w:divId w:val="1259220216"/>
        <w:rPr>
          <w:ins w:id="263" w:author="Nat" w:date="2013-06-04T19:16:00Z"/>
          <w:rFonts w:ascii="Verdana" w:eastAsia="Times New Roman" w:hAnsi="Verdana" w:cs="Times New Roman" w:hint="eastAsia"/>
          <w:color w:val="000000"/>
          <w:sz w:val="24"/>
          <w:szCs w:val="24"/>
          <w:lang/>
          <w:rPrChange w:id="264" w:author="Nat" w:date="2013-06-04T19:16:00Z">
            <w:rPr>
              <w:ins w:id="265" w:author="Nat" w:date="2013-06-04T19:16:00Z"/>
              <w:rFonts w:ascii="Verdana" w:hAnsi="Verdana" w:cs="Times New Roman" w:hint="eastAsia"/>
              <w:color w:val="000000"/>
              <w:sz w:val="24"/>
              <w:szCs w:val="24"/>
              <w:lang/>
            </w:rPr>
          </w:rPrChange>
        </w:rPr>
      </w:pPr>
      <w:r>
        <w:rPr>
          <w:rFonts w:ascii="Verdana" w:eastAsia="Times New Roman" w:hAnsi="Verdana" w:cs="Times New Roman"/>
          <w:color w:val="000000"/>
          <w:sz w:val="24"/>
          <w:szCs w:val="24"/>
          <w:lang/>
        </w:rPr>
        <w:t xml:space="preserve">Pre-registering a fixed set of request parameters at registration time enables OPs to cache and pre-validate the request parameters at registration time, meaning they need not be retrieved at request time. </w:t>
      </w:r>
    </w:p>
    <w:p w:rsidR="00B5228A" w:rsidRDefault="00B5228A" w:rsidP="00B5228A">
      <w:pPr>
        <w:numPr>
          <w:ilvl w:val="0"/>
          <w:numId w:val="5"/>
        </w:numPr>
        <w:ind w:left="1200" w:right="480"/>
        <w:divId w:val="1259220216"/>
        <w:rPr>
          <w:rFonts w:ascii="Verdana" w:eastAsia="Times New Roman" w:hAnsi="Verdana" w:cs="Times New Roman"/>
          <w:color w:val="000000"/>
          <w:sz w:val="24"/>
          <w:szCs w:val="24"/>
          <w:lang/>
        </w:rPr>
      </w:pPr>
      <w:ins w:id="266" w:author="Nat" w:date="2013-06-04T19:16:00Z">
        <w:r>
          <w:rPr>
            <w:rFonts w:ascii="Verdana" w:hAnsi="Verdana" w:cs="Times New Roman" w:hint="eastAsia"/>
            <w:color w:val="000000"/>
            <w:sz w:val="24"/>
            <w:szCs w:val="24"/>
            <w:lang/>
          </w:rPr>
          <w:t>Pre-registering a fixed set of request parameters at registration time enables OPs to vet the content of the request from the consumer protection and other point of views</w:t>
        </w:r>
      </w:ins>
      <w:ins w:id="267" w:author="Nat" w:date="2013-06-04T19:17:00Z">
        <w:r>
          <w:rPr>
            <w:rFonts w:ascii="Verdana" w:hAnsi="Verdana" w:cs="Times New Roman" w:hint="eastAsia"/>
            <w:color w:val="000000"/>
            <w:sz w:val="24"/>
            <w:szCs w:val="24"/>
            <w:lang/>
          </w:rPr>
          <w:t xml:space="preserve"> either by itself or by a third party. </w:t>
        </w:r>
      </w:ins>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68" w:name="sigenc"/>
      <w:bookmarkEnd w:id="26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69" w:name="rfc.section.3"/>
      <w:bookmarkEnd w:id="269"/>
      <w:r>
        <w:rPr>
          <w:rFonts w:eastAsia="Times New Roman" w:cs="Times New Roman"/>
          <w:lang/>
        </w:rPr>
        <w:t>3.  Signatures and Encryption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Depending on the transport through which the messages are sent, the integrity of the message might not be guaranteed and the originator of the message might not be authenticated. To mitigate these risks, Request Object, Token Request, ID Token, and UserInfo Response values MAY utilize </w:t>
      </w:r>
      <w:hyperlink w:anchor="JWS" w:history="1">
        <w:r>
          <w:rPr>
            <w:rStyle w:val="a3"/>
            <w:rFonts w:ascii="Verdana" w:hAnsi="Verdana"/>
            <w:sz w:val="24"/>
            <w:szCs w:val="24"/>
            <w:u w:val="none"/>
            <w:lang/>
          </w:rPr>
          <w:t>JSON Web Signature (JWS) (</w:t>
        </w:r>
        <w:r>
          <w:rPr>
            <w:rStyle w:val="info"/>
            <w:rFonts w:ascii="Verdana" w:hAnsi="Verdana"/>
            <w:b/>
            <w:bCs/>
            <w:color w:val="990000"/>
            <w:sz w:val="24"/>
            <w:szCs w:val="24"/>
            <w:lang/>
          </w:rPr>
          <w:t>Jones, M., Bradley, J., and N. Sakimura, “JSON Web Signature (JWS),”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[JWS] to sign the contents.</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achieve message confidentiality, Request Object, Token Request, ID Token, and UserInfo Response values MAY use </w:t>
      </w:r>
      <w:hyperlink w:anchor="JWE" w:history="1">
        <w:r>
          <w:rPr>
            <w:rStyle w:val="a3"/>
            <w:rFonts w:ascii="Verdana" w:hAnsi="Verdana"/>
            <w:sz w:val="24"/>
            <w:szCs w:val="24"/>
            <w:u w:val="none"/>
            <w:lang/>
          </w:rPr>
          <w:t>JSON Web Encryption (JWE) (</w:t>
        </w:r>
        <w:r>
          <w:rPr>
            <w:rStyle w:val="info"/>
            <w:rFonts w:ascii="Verdana" w:hAnsi="Verdana"/>
            <w:b/>
            <w:bCs/>
            <w:color w:val="990000"/>
            <w:sz w:val="24"/>
            <w:szCs w:val="24"/>
            <w:lang/>
          </w:rPr>
          <w:t>Jones, M., Rescorla, E., and J. Hildebrand, “JSON Web Encryption (JWE),”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[JWE] to encrypt the content.</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the message is both signed and encrypted, it MUST be signed first and then encrypted, per </w:t>
      </w:r>
      <w:hyperlink w:anchor="signing_order" w:history="1">
        <w:r>
          <w:rPr>
            <w:rStyle w:val="a3"/>
            <w:rFonts w:ascii="Verdana" w:hAnsi="Verdana"/>
            <w:sz w:val="24"/>
            <w:szCs w:val="24"/>
            <w:u w:val="none"/>
            <w:lang/>
          </w:rPr>
          <w:t>Section 9.13 (</w:t>
        </w:r>
        <w:r>
          <w:rPr>
            <w:rStyle w:val="info"/>
            <w:rFonts w:ascii="Verdana" w:hAnsi="Verdana"/>
            <w:b/>
            <w:bCs/>
            <w:color w:val="990000"/>
            <w:sz w:val="24"/>
            <w:szCs w:val="24"/>
            <w:lang/>
          </w:rPr>
          <w:t>Signing and Encryption Order</w:t>
        </w:r>
        <w:r>
          <w:rPr>
            <w:rStyle w:val="a3"/>
            <w:rFonts w:ascii="Verdana" w:hAnsi="Verdana"/>
            <w:sz w:val="24"/>
            <w:szCs w:val="24"/>
            <w:u w:val="none"/>
            <w:lang/>
          </w:rPr>
          <w:t>)</w:t>
        </w:r>
      </w:hyperlink>
      <w:r>
        <w:rPr>
          <w:rFonts w:ascii="Verdana" w:hAnsi="Verdana"/>
          <w:color w:val="000000"/>
          <w:sz w:val="24"/>
          <w:szCs w:val="24"/>
          <w:lang/>
        </w:rPr>
        <w:t xml:space="preserve">, with nesting performed in the same manner as specified for JWTs </w:t>
      </w:r>
      <w:hyperlink w:anchor="JWT" w:history="1">
        <w:r>
          <w:rPr>
            <w:rStyle w:val="a3"/>
            <w:rFonts w:ascii="Verdana" w:hAnsi="Verdana"/>
            <w:sz w:val="24"/>
            <w:szCs w:val="24"/>
            <w:u w:val="none"/>
            <w:lang/>
          </w:rPr>
          <w:t>[JWT]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Note that all JWE encryption methods perform integrity checking.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70" w:name="sigenc.alg"/>
      <w:bookmarkEnd w:id="27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71" w:name="rfc.section.3.1"/>
      <w:bookmarkEnd w:id="271"/>
      <w:r>
        <w:rPr>
          <w:rFonts w:eastAsia="Times New Roman" w:cs="Times New Roman"/>
          <w:lang/>
        </w:rPr>
        <w:t>3.1.</w:t>
      </w:r>
      <w:proofErr w:type="gramStart"/>
      <w:r>
        <w:rPr>
          <w:rFonts w:eastAsia="Times New Roman" w:cs="Times New Roman"/>
          <w:lang/>
        </w:rPr>
        <w:t>  Supported</w:t>
      </w:r>
      <w:proofErr w:type="gramEnd"/>
      <w:r>
        <w:rPr>
          <w:rFonts w:eastAsia="Times New Roman" w:cs="Times New Roman"/>
          <w:lang/>
        </w:rPr>
        <w:t xml:space="preserve"> Algorithms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server advertises its supported signing and encryption algorithms in its discovery document. The algorithm identifiers are specified in </w:t>
      </w:r>
      <w:hyperlink w:anchor="JWA" w:history="1">
        <w:r>
          <w:rPr>
            <w:rStyle w:val="a3"/>
            <w:rFonts w:ascii="Verdana" w:hAnsi="Verdana"/>
            <w:sz w:val="24"/>
            <w:szCs w:val="24"/>
            <w:u w:val="none"/>
            <w:lang/>
          </w:rPr>
          <w:t>JWA (</w:t>
        </w:r>
        <w:r>
          <w:rPr>
            <w:rStyle w:val="info"/>
            <w:rFonts w:ascii="Verdana" w:hAnsi="Verdana"/>
            <w:b/>
            <w:bCs/>
            <w:color w:val="990000"/>
            <w:sz w:val="24"/>
            <w:szCs w:val="24"/>
            <w:lang/>
          </w:rPr>
          <w:t>Jones, M., “JSON Web Algorithms (JWA),”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[JWA].</w:t>
      </w:r>
      <w:proofErr w:type="gramEnd"/>
      <w:r>
        <w:rPr>
          <w:rFonts w:ascii="Verdana" w:hAnsi="Verdana"/>
          <w:color w:val="000000"/>
          <w:sz w:val="24"/>
          <w:szCs w:val="24"/>
          <w:lang/>
        </w:rPr>
        <w:t xml:space="preserve"> The related elements are: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userinfo_signing_alg_values_supported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 xml:space="preserve">JSON array containing a list of the JWS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signing</w:t>
      </w:r>
      <w:proofErr w:type="gramEnd"/>
      <w:r>
        <w:rPr>
          <w:rFonts w:ascii="Verdana" w:eastAsia="Times New Roman" w:hAnsi="Verdana" w:cs="Times New Roman"/>
          <w:color w:val="000000"/>
          <w:sz w:val="24"/>
          <w:szCs w:val="24"/>
          <w:lang/>
        </w:rPr>
        <w:t xml:space="preserve"> algorithms (</w:t>
      </w:r>
      <w:r>
        <w:rPr>
          <w:rStyle w:val="HTML3"/>
          <w:lang/>
        </w:rPr>
        <w:t>alg</w:t>
      </w:r>
      <w:r>
        <w:rPr>
          <w:rFonts w:ascii="Verdana" w:eastAsia="Times New Roman" w:hAnsi="Verdana" w:cs="Times New Roman"/>
          <w:color w:val="000000"/>
          <w:sz w:val="24"/>
          <w:szCs w:val="24"/>
          <w:lang/>
        </w:rPr>
        <w:t xml:space="preserve"> values)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supported</w:t>
      </w:r>
      <w:proofErr w:type="gramEnd"/>
      <w:r>
        <w:rPr>
          <w:rFonts w:ascii="Verdana" w:eastAsia="Times New Roman" w:hAnsi="Verdana" w:cs="Times New Roman"/>
          <w:color w:val="000000"/>
          <w:sz w:val="24"/>
          <w:szCs w:val="24"/>
          <w:lang/>
        </w:rPr>
        <w:t xml:space="preserve"> by the UserInfo Endpoint to encode the Claims in a JWT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userinfo_encryption_alg_values_supported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 xml:space="preserve">JSON array containing a list of the JWE </w:t>
      </w:r>
      <w:hyperlink w:anchor="JWE" w:history="1">
        <w:r>
          <w:rPr>
            <w:rFonts w:ascii="Verdana" w:eastAsia="Times New Roman" w:hAnsi="Verdana" w:cs="Times New Roman"/>
            <w:b/>
            <w:bCs/>
            <w:color w:val="990000"/>
            <w:sz w:val="24"/>
            <w:szCs w:val="24"/>
            <w:lang/>
          </w:rPr>
          <w:t>[JWE] (</w:t>
        </w:r>
        <w:r>
          <w:rPr>
            <w:rStyle w:val="info"/>
            <w:rFonts w:ascii="Verdana" w:eastAsia="Times New Roman" w:hAnsi="Verdana" w:cs="Times New Roman"/>
            <w:b/>
            <w:bCs/>
            <w:color w:val="990000"/>
            <w:sz w:val="24"/>
            <w:szCs w:val="24"/>
            <w:lang/>
          </w:rPr>
          <w:t>Jones, M., Rescorla, E., and J. Hildebrand, “JSON Web Encryption (JWE),”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encryption</w:t>
      </w:r>
      <w:proofErr w:type="gramEnd"/>
      <w:r>
        <w:rPr>
          <w:rFonts w:ascii="Verdana" w:eastAsia="Times New Roman" w:hAnsi="Verdana" w:cs="Times New Roman"/>
          <w:color w:val="000000"/>
          <w:sz w:val="24"/>
          <w:szCs w:val="24"/>
          <w:lang/>
        </w:rPr>
        <w:t xml:space="preserve"> algorithms (</w:t>
      </w:r>
      <w:r>
        <w:rPr>
          <w:rStyle w:val="HTML3"/>
          <w:lang/>
        </w:rPr>
        <w:t>alg</w:t>
      </w:r>
      <w:r>
        <w:rPr>
          <w:rFonts w:ascii="Verdana" w:eastAsia="Times New Roman" w:hAnsi="Verdana" w:cs="Times New Roman"/>
          <w:color w:val="000000"/>
          <w:sz w:val="24"/>
          <w:szCs w:val="24"/>
          <w:lang/>
        </w:rPr>
        <w:t xml:space="preserve"> values)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supported</w:t>
      </w:r>
      <w:proofErr w:type="gramEnd"/>
      <w:r>
        <w:rPr>
          <w:rFonts w:ascii="Verdana" w:eastAsia="Times New Roman" w:hAnsi="Verdana" w:cs="Times New Roman"/>
          <w:color w:val="000000"/>
          <w:sz w:val="24"/>
          <w:szCs w:val="24"/>
          <w:lang/>
        </w:rPr>
        <w:t xml:space="preserve"> by the UserInfo Endpoint to encode the Claims in a JWT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userinfo_encryption_enc_values_supported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JSON array containing a list of the JWE encryption algorithms (</w:t>
      </w:r>
      <w:r>
        <w:rPr>
          <w:rStyle w:val="HTML3"/>
          <w:lang/>
        </w:rPr>
        <w:t>enc</w:t>
      </w:r>
      <w:r>
        <w:rPr>
          <w:rFonts w:ascii="Verdana" w:eastAsia="Times New Roman" w:hAnsi="Verdana" w:cs="Times New Roman"/>
          <w:color w:val="000000"/>
          <w:sz w:val="24"/>
          <w:szCs w:val="24"/>
          <w:lang/>
        </w:rPr>
        <w:t xml:space="preserve"> values)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supported</w:t>
      </w:r>
      <w:proofErr w:type="gramEnd"/>
      <w:r>
        <w:rPr>
          <w:rFonts w:ascii="Verdana" w:eastAsia="Times New Roman" w:hAnsi="Verdana" w:cs="Times New Roman"/>
          <w:color w:val="000000"/>
          <w:sz w:val="24"/>
          <w:szCs w:val="24"/>
          <w:lang/>
        </w:rPr>
        <w:t xml:space="preserve"> by the UserInfo Endpoint to encode the Claims in a JWT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id_token_signing_alg_values_supported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array containing a list of the JWS signing algorithms (</w:t>
      </w:r>
      <w:r>
        <w:rPr>
          <w:rStyle w:val="HTML3"/>
          <w:lang/>
        </w:rPr>
        <w:t>alg</w:t>
      </w:r>
      <w:r>
        <w:rPr>
          <w:rFonts w:ascii="Verdana" w:eastAsia="Times New Roman" w:hAnsi="Verdana" w:cs="Times New Roman"/>
          <w:color w:val="000000"/>
          <w:sz w:val="24"/>
          <w:szCs w:val="24"/>
          <w:lang/>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id_token_encryption_alg_values_supported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array containing a list of the JWE encryption algorithms (</w:t>
      </w:r>
      <w:r>
        <w:rPr>
          <w:rStyle w:val="HTML3"/>
          <w:lang/>
        </w:rPr>
        <w:t>alg</w:t>
      </w:r>
      <w:r>
        <w:rPr>
          <w:rFonts w:ascii="Verdana" w:eastAsia="Times New Roman" w:hAnsi="Verdana" w:cs="Times New Roman"/>
          <w:color w:val="000000"/>
          <w:sz w:val="24"/>
          <w:szCs w:val="24"/>
          <w:lang/>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id_token_encryption_enc_values_supported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array containing a list of the JWE encryption algorithms (</w:t>
      </w:r>
      <w:r>
        <w:rPr>
          <w:rStyle w:val="HTML3"/>
          <w:lang/>
        </w:rPr>
        <w:t>enc</w:t>
      </w:r>
      <w:r>
        <w:rPr>
          <w:rFonts w:ascii="Verdana" w:eastAsia="Times New Roman" w:hAnsi="Verdana" w:cs="Times New Roman"/>
          <w:color w:val="000000"/>
          <w:sz w:val="24"/>
          <w:szCs w:val="24"/>
          <w:lang/>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request_object_signing_alg_values_supported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array containing a list of the JWS signing algorithms (</w:t>
      </w:r>
      <w:r>
        <w:rPr>
          <w:rStyle w:val="HTML3"/>
          <w:lang/>
        </w:rPr>
        <w:t>alg</w:t>
      </w:r>
      <w:r>
        <w:rPr>
          <w:rFonts w:ascii="Verdana" w:eastAsia="Times New Roman" w:hAnsi="Verdana" w:cs="Times New Roman"/>
          <w:color w:val="000000"/>
          <w:sz w:val="24"/>
          <w:szCs w:val="24"/>
          <w:lang/>
        </w:rPr>
        <w:t xml:space="preserve"> values) supported by the Authorization Server for Request Object values. Servers SHOULD support </w:t>
      </w:r>
      <w:r>
        <w:rPr>
          <w:rStyle w:val="HTML3"/>
          <w:lang/>
        </w:rPr>
        <w:t>none</w:t>
      </w:r>
      <w:r>
        <w:rPr>
          <w:rFonts w:ascii="Verdana" w:eastAsia="Times New Roman" w:hAnsi="Verdana" w:cs="Times New Roman"/>
          <w:color w:val="000000"/>
          <w:sz w:val="24"/>
          <w:szCs w:val="24"/>
          <w:lang/>
        </w:rPr>
        <w:t xml:space="preserve"> and </w:t>
      </w:r>
      <w:r>
        <w:rPr>
          <w:rStyle w:val="HTML3"/>
          <w:lang/>
        </w:rPr>
        <w:t>RS256</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request_object_encryption_alg_values_supported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array containing a list of the JWE encryption algorithms (</w:t>
      </w:r>
      <w:r>
        <w:rPr>
          <w:rStyle w:val="HTML3"/>
          <w:lang/>
        </w:rPr>
        <w:t>alg</w:t>
      </w:r>
      <w:r>
        <w:rPr>
          <w:rFonts w:ascii="Verdana" w:eastAsia="Times New Roman" w:hAnsi="Verdana" w:cs="Times New Roman"/>
          <w:color w:val="000000"/>
          <w:sz w:val="24"/>
          <w:szCs w:val="24"/>
          <w:lang/>
        </w:rPr>
        <w:t xml:space="preserve"> values) supported by the Authorization Server for Request Object values.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request_object_encryption_enc_values_supported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array containing a list of the JWE encryption algorithms (</w:t>
      </w:r>
      <w:r>
        <w:rPr>
          <w:rStyle w:val="HTML3"/>
          <w:lang/>
        </w:rPr>
        <w:t>enc</w:t>
      </w:r>
      <w:r>
        <w:rPr>
          <w:rFonts w:ascii="Verdana" w:eastAsia="Times New Roman" w:hAnsi="Verdana" w:cs="Times New Roman"/>
          <w:color w:val="000000"/>
          <w:sz w:val="24"/>
          <w:szCs w:val="24"/>
          <w:lang/>
        </w:rPr>
        <w:t xml:space="preserve"> values) supported by the Authorization Server for Request Object values. </w:t>
      </w:r>
    </w:p>
    <w:p w:rsidR="00D308F3" w:rsidRDefault="000B3073">
      <w:pPr>
        <w:spacing w:before="0" w:beforeAutospacing="0" w:after="0" w:afterAutospacing="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token_endpoint_auth_signing_alg_values_supported</w:t>
      </w:r>
    </w:p>
    <w:p w:rsidR="00D308F3" w:rsidRDefault="000B3073">
      <w:pPr>
        <w:spacing w:before="0" w:beforeAutospacing="0" w:after="0" w:afterAutospacing="0"/>
        <w:ind w:left="720"/>
        <w:divId w:val="1329167573"/>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JSON array containing a list of the JWS signing algorithms (</w:t>
      </w:r>
      <w:r>
        <w:rPr>
          <w:rStyle w:val="HTML3"/>
          <w:lang/>
        </w:rPr>
        <w:t>alg</w:t>
      </w:r>
      <w:r>
        <w:rPr>
          <w:rFonts w:ascii="Verdana" w:eastAsia="Times New Roman" w:hAnsi="Verdana" w:cs="Times New Roman"/>
          <w:color w:val="000000"/>
          <w:sz w:val="24"/>
          <w:szCs w:val="24"/>
          <w:lang/>
        </w:rPr>
        <w:t xml:space="preserve"> values) supported by the Token Endpoint for the </w:t>
      </w:r>
      <w:r>
        <w:rPr>
          <w:rStyle w:val="HTML3"/>
          <w:lang/>
        </w:rPr>
        <w:t>private_key_jwt</w:t>
      </w:r>
      <w:r>
        <w:rPr>
          <w:rFonts w:ascii="Verdana" w:eastAsia="Times New Roman" w:hAnsi="Verdana" w:cs="Times New Roman"/>
          <w:color w:val="000000"/>
          <w:sz w:val="24"/>
          <w:szCs w:val="24"/>
          <w:lang/>
        </w:rPr>
        <w:t xml:space="preserve"> and </w:t>
      </w:r>
      <w:r>
        <w:rPr>
          <w:rStyle w:val="HTML3"/>
          <w:lang/>
        </w:rPr>
        <w:t>client_secret_jwt</w:t>
      </w:r>
      <w:r>
        <w:rPr>
          <w:rFonts w:ascii="Verdana" w:eastAsia="Times New Roman" w:hAnsi="Verdana" w:cs="Times New Roman"/>
          <w:color w:val="000000"/>
          <w:sz w:val="24"/>
          <w:szCs w:val="24"/>
          <w:lang/>
        </w:rPr>
        <w:t xml:space="preserve"> methods to encode the JWT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Servers SHOULD support </w:t>
      </w:r>
      <w:r>
        <w:rPr>
          <w:rStyle w:val="HTML3"/>
          <w:lang/>
        </w:rPr>
        <w:t>RS256</w:t>
      </w:r>
      <w:r>
        <w:rPr>
          <w:rFonts w:ascii="Verdana" w:eastAsia="Times New Roman" w:hAnsi="Verdana" w:cs="Times New Roman"/>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Client registers its REQUIRED algorithms for Signing and Encryption using the following Registration parameters: </w:t>
      </w:r>
    </w:p>
    <w:p w:rsidR="00D308F3" w:rsidRDefault="000B3073">
      <w:pPr>
        <w:spacing w:before="0" w:beforeAutospacing="0" w:after="0" w:afterAutospacing="0"/>
        <w:divId w:val="7549095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request_object_signing_alg</w:t>
      </w:r>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JWS signature algorithm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REQUIRED for Request Objects by the Authorization Server.</w:t>
      </w:r>
      <w:proofErr w:type="gramEnd"/>
      <w:r>
        <w:rPr>
          <w:rFonts w:ascii="Verdana" w:eastAsia="Times New Roman" w:hAnsi="Verdana" w:cs="Times New Roman"/>
          <w:color w:val="000000"/>
          <w:sz w:val="24"/>
          <w:szCs w:val="24"/>
          <w:lang/>
        </w:rPr>
        <w:t xml:space="preserve"> All Request Objects from this </w:t>
      </w:r>
      <w:r>
        <w:rPr>
          <w:rStyle w:val="HTML3"/>
          <w:lang/>
        </w:rPr>
        <w:t>client_id</w:t>
      </w:r>
      <w:r>
        <w:rPr>
          <w:rFonts w:ascii="Verdana" w:eastAsia="Times New Roman" w:hAnsi="Verdana" w:cs="Times New Roman"/>
          <w:color w:val="000000"/>
          <w:sz w:val="24"/>
          <w:szCs w:val="24"/>
          <w:lang/>
        </w:rPr>
        <w:t xml:space="preserve"> MUST be rejected if not signed by this algorithm. Servers SHOULD support </w:t>
      </w:r>
      <w:r>
        <w:rPr>
          <w:rStyle w:val="HTML3"/>
          <w:lang/>
        </w:rPr>
        <w:t>RS256</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7549095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userinfo_signed_response_alg</w:t>
      </w:r>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JWS signature algorithm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REQUIRED for UserInfo Responses.</w:t>
      </w:r>
      <w:proofErr w:type="gramEnd"/>
      <w:r>
        <w:rPr>
          <w:rFonts w:ascii="Verdana" w:eastAsia="Times New Roman" w:hAnsi="Verdana" w:cs="Times New Roman"/>
          <w:color w:val="000000"/>
          <w:sz w:val="24"/>
          <w:szCs w:val="24"/>
          <w:lang/>
        </w:rPr>
        <w:t xml:space="preserve"> If this is specified the response will be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[JWT] serialized. </w:t>
      </w:r>
    </w:p>
    <w:p w:rsidR="00D308F3" w:rsidRDefault="000B3073">
      <w:pPr>
        <w:spacing w:before="0" w:beforeAutospacing="0" w:after="0" w:afterAutospacing="0"/>
        <w:divId w:val="7549095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userinfo_encrypted_response_alg</w:t>
      </w:r>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JWE </w:t>
      </w:r>
      <w:r>
        <w:rPr>
          <w:rStyle w:val="HTML3"/>
          <w:lang/>
        </w:rPr>
        <w:t>alg</w:t>
      </w:r>
      <w:r>
        <w:rPr>
          <w:rFonts w:ascii="Verdana" w:eastAsia="Times New Roman" w:hAnsi="Verdana" w:cs="Times New Roman"/>
          <w:color w:val="000000"/>
          <w:sz w:val="24"/>
          <w:szCs w:val="24"/>
          <w:lang/>
        </w:rPr>
        <w:t xml:space="preserve"> algorithm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REQUIRED for UserInfo Responses.</w:t>
      </w:r>
      <w:proofErr w:type="gramEnd"/>
      <w:r>
        <w:rPr>
          <w:rFonts w:ascii="Verdana" w:eastAsia="Times New Roman" w:hAnsi="Verdana" w:cs="Times New Roman"/>
          <w:color w:val="000000"/>
          <w:sz w:val="24"/>
          <w:szCs w:val="24"/>
          <w:lang/>
        </w:rPr>
        <w:t xml:space="preserve"> If this is requested in combination with signing, the response MUST be signed first then encrypted, per </w:t>
      </w:r>
      <w:hyperlink w:anchor="signing_order" w:history="1">
        <w:r>
          <w:rPr>
            <w:rFonts w:ascii="Verdana" w:eastAsia="Times New Roman" w:hAnsi="Verdana" w:cs="Times New Roman"/>
            <w:b/>
            <w:bCs/>
            <w:color w:val="990000"/>
            <w:sz w:val="24"/>
            <w:szCs w:val="24"/>
            <w:lang/>
          </w:rPr>
          <w:t>Section 9.13 (</w:t>
        </w:r>
        <w:r>
          <w:rPr>
            <w:rStyle w:val="info"/>
            <w:rFonts w:ascii="Verdana" w:eastAsia="Times New Roman" w:hAnsi="Verdana" w:cs="Times New Roman"/>
            <w:b/>
            <w:bCs/>
            <w:color w:val="990000"/>
            <w:sz w:val="24"/>
            <w:szCs w:val="24"/>
            <w:lang/>
          </w:rPr>
          <w:t>Signing and Encryption Order</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If this is specified, the response will be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[JWT] serialized. </w:t>
      </w:r>
    </w:p>
    <w:p w:rsidR="00D308F3" w:rsidRDefault="000B3073">
      <w:pPr>
        <w:spacing w:before="0" w:beforeAutospacing="0" w:after="0" w:afterAutospacing="0"/>
        <w:divId w:val="7549095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userinfo_encrypted_response_enc</w:t>
      </w:r>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JWE </w:t>
      </w:r>
      <w:r>
        <w:rPr>
          <w:rStyle w:val="HTML3"/>
          <w:lang/>
        </w:rPr>
        <w:t>enc</w:t>
      </w:r>
      <w:r>
        <w:rPr>
          <w:rFonts w:ascii="Verdana" w:eastAsia="Times New Roman" w:hAnsi="Verdana" w:cs="Times New Roman"/>
          <w:color w:val="000000"/>
          <w:sz w:val="24"/>
          <w:szCs w:val="24"/>
          <w:lang/>
        </w:rPr>
        <w:t xml:space="preserve"> algorithm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REQUIRED for UserInfo Responses.</w:t>
      </w:r>
      <w:proofErr w:type="gramEnd"/>
      <w:r>
        <w:rPr>
          <w:rFonts w:ascii="Verdana" w:eastAsia="Times New Roman" w:hAnsi="Verdana" w:cs="Times New Roman"/>
          <w:color w:val="000000"/>
          <w:sz w:val="24"/>
          <w:szCs w:val="24"/>
          <w:lang/>
        </w:rPr>
        <w:t xml:space="preserve"> If </w:t>
      </w:r>
      <w:r>
        <w:rPr>
          <w:rStyle w:val="HTML3"/>
          <w:lang/>
        </w:rPr>
        <w:t>userinfo_encrypted_response_alg</w:t>
      </w:r>
      <w:r>
        <w:rPr>
          <w:rFonts w:ascii="Verdana" w:eastAsia="Times New Roman" w:hAnsi="Verdana" w:cs="Times New Roman"/>
          <w:color w:val="000000"/>
          <w:sz w:val="24"/>
          <w:szCs w:val="24"/>
          <w:lang/>
        </w:rPr>
        <w:t xml:space="preserve"> is specified the default for this value is </w:t>
      </w:r>
      <w:r>
        <w:rPr>
          <w:rStyle w:val="HTML3"/>
          <w:lang/>
        </w:rPr>
        <w:t>A128CBC-HS256</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7549095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id_token_signed_response_alg</w:t>
      </w:r>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JWS signature algorithm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REQUIRED for ID Tokens issued to this </w:t>
      </w:r>
      <w:r>
        <w:rPr>
          <w:rStyle w:val="HTML3"/>
          <w:lang/>
        </w:rPr>
        <w:t>client_id</w:t>
      </w:r>
      <w:r>
        <w:rPr>
          <w:rFonts w:ascii="Verdana" w:eastAsia="Times New Roman" w:hAnsi="Verdana" w:cs="Times New Roman"/>
          <w:color w:val="000000"/>
          <w:sz w:val="24"/>
          <w:szCs w:val="24"/>
          <w:lang/>
        </w:rPr>
        <w:t>.</w:t>
      </w:r>
      <w:proofErr w:type="gramEnd"/>
      <w:r>
        <w:rPr>
          <w:rFonts w:ascii="Verdana" w:eastAsia="Times New Roman" w:hAnsi="Verdana" w:cs="Times New Roman"/>
          <w:color w:val="000000"/>
          <w:sz w:val="24"/>
          <w:szCs w:val="24"/>
          <w:lang/>
        </w:rPr>
        <w:t xml:space="preserve"> The default if not specified is </w:t>
      </w:r>
      <w:r>
        <w:rPr>
          <w:rStyle w:val="HTML3"/>
          <w:lang/>
        </w:rPr>
        <w:t>RS256</w:t>
      </w:r>
      <w:r>
        <w:rPr>
          <w:rFonts w:ascii="Verdana" w:eastAsia="Times New Roman" w:hAnsi="Verdana" w:cs="Times New Roman"/>
          <w:color w:val="000000"/>
          <w:sz w:val="24"/>
          <w:szCs w:val="24"/>
          <w:lang/>
        </w:rPr>
        <w:t xml:space="preserve">. The public key for validating the signature is provided by retrieving the JWK Set referenced by the </w:t>
      </w:r>
      <w:r>
        <w:rPr>
          <w:rStyle w:val="HTML3"/>
          <w:lang/>
        </w:rPr>
        <w:t>jwks_uri</w:t>
      </w:r>
      <w:r>
        <w:rPr>
          <w:rFonts w:ascii="Verdana" w:eastAsia="Times New Roman" w:hAnsi="Verdana" w:cs="Times New Roman"/>
          <w:color w:val="000000"/>
          <w:sz w:val="24"/>
          <w:szCs w:val="24"/>
          <w:lang/>
        </w:rPr>
        <w:t xml:space="preserve"> element from Discovery. </w:t>
      </w:r>
    </w:p>
    <w:p w:rsidR="00D308F3" w:rsidRDefault="000B3073">
      <w:pPr>
        <w:spacing w:before="0" w:beforeAutospacing="0" w:after="0" w:afterAutospacing="0"/>
        <w:divId w:val="7549095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id_token_encrypted_response_alg</w:t>
      </w:r>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JWE </w:t>
      </w:r>
      <w:r>
        <w:rPr>
          <w:rStyle w:val="HTML3"/>
          <w:lang/>
        </w:rPr>
        <w:t>alg</w:t>
      </w:r>
      <w:r>
        <w:rPr>
          <w:rFonts w:ascii="Verdana" w:eastAsia="Times New Roman" w:hAnsi="Verdana" w:cs="Times New Roman"/>
          <w:color w:val="000000"/>
          <w:sz w:val="24"/>
          <w:szCs w:val="24"/>
          <w:lang/>
        </w:rPr>
        <w:t xml:space="preserve"> algorithm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REQUIRED for ID Tokens issued to this </w:t>
      </w:r>
      <w:r>
        <w:rPr>
          <w:rStyle w:val="HTML3"/>
          <w:lang/>
        </w:rPr>
        <w:t>client_id</w:t>
      </w:r>
      <w:r>
        <w:rPr>
          <w:rFonts w:ascii="Verdana" w:eastAsia="Times New Roman" w:hAnsi="Verdana" w:cs="Times New Roman"/>
          <w:color w:val="000000"/>
          <w:sz w:val="24"/>
          <w:szCs w:val="24"/>
          <w:lang/>
        </w:rPr>
        <w:t>.</w:t>
      </w:r>
      <w:proofErr w:type="gramEnd"/>
      <w:r>
        <w:rPr>
          <w:rFonts w:ascii="Verdana" w:eastAsia="Times New Roman" w:hAnsi="Verdana" w:cs="Times New Roman"/>
          <w:color w:val="000000"/>
          <w:sz w:val="24"/>
          <w:szCs w:val="24"/>
          <w:lang/>
        </w:rPr>
        <w:t xml:space="preserve"> If this is requested, the response MUST be signed then encrypted. The default if not specified is no encryption. </w:t>
      </w:r>
    </w:p>
    <w:p w:rsidR="00D308F3" w:rsidRDefault="000B3073">
      <w:pPr>
        <w:spacing w:before="0" w:beforeAutospacing="0" w:after="0" w:afterAutospacing="0"/>
        <w:divId w:val="7549095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id_token_encrypted_response_enc</w:t>
      </w:r>
    </w:p>
    <w:p w:rsidR="00D308F3" w:rsidRDefault="000B3073">
      <w:pPr>
        <w:spacing w:before="0" w:beforeAutospacing="0" w:after="0" w:afterAutospacing="0"/>
        <w:ind w:left="720"/>
        <w:divId w:val="754909569"/>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JWE </w:t>
      </w:r>
      <w:r>
        <w:rPr>
          <w:rStyle w:val="HTML3"/>
          <w:lang/>
        </w:rPr>
        <w:t>enc</w:t>
      </w:r>
      <w:r>
        <w:rPr>
          <w:rFonts w:ascii="Verdana" w:eastAsia="Times New Roman" w:hAnsi="Verdana" w:cs="Times New Roman"/>
          <w:color w:val="000000"/>
          <w:sz w:val="24"/>
          <w:szCs w:val="24"/>
          <w:lang/>
        </w:rPr>
        <w:t xml:space="preserve"> algorithm </w:t>
      </w:r>
      <w:hyperlink w:anchor="JWA" w:history="1">
        <w:r>
          <w:rPr>
            <w:rFonts w:ascii="Verdana" w:eastAsia="Times New Roman" w:hAnsi="Verdana" w:cs="Times New Roman"/>
            <w:b/>
            <w:bCs/>
            <w:color w:val="990000"/>
            <w:sz w:val="24"/>
            <w:szCs w:val="24"/>
            <w:lang/>
          </w:rPr>
          <w:t>[JWA]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proofErr w:type="gramEnd"/>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REQUIRED for ID Tokens issued to this </w:t>
      </w:r>
      <w:r>
        <w:rPr>
          <w:rStyle w:val="HTML3"/>
          <w:lang/>
        </w:rPr>
        <w:t>client_id</w:t>
      </w:r>
      <w:r>
        <w:rPr>
          <w:rFonts w:ascii="Verdana" w:eastAsia="Times New Roman" w:hAnsi="Verdana" w:cs="Times New Roman"/>
          <w:color w:val="000000"/>
          <w:sz w:val="24"/>
          <w:szCs w:val="24"/>
          <w:lang/>
        </w:rPr>
        <w:t>.</w:t>
      </w:r>
      <w:proofErr w:type="gramEnd"/>
      <w:r>
        <w:rPr>
          <w:rFonts w:ascii="Verdana" w:eastAsia="Times New Roman" w:hAnsi="Verdana" w:cs="Times New Roman"/>
          <w:color w:val="000000"/>
          <w:sz w:val="24"/>
          <w:szCs w:val="24"/>
          <w:lang/>
        </w:rPr>
        <w:t xml:space="preserve"> If </w:t>
      </w:r>
      <w:r>
        <w:rPr>
          <w:rStyle w:val="HTML3"/>
          <w:lang/>
        </w:rPr>
        <w:t>id_token_encrypted_response_alg</w:t>
      </w:r>
      <w:r>
        <w:rPr>
          <w:rFonts w:ascii="Verdana" w:eastAsia="Times New Roman" w:hAnsi="Verdana" w:cs="Times New Roman"/>
          <w:color w:val="000000"/>
          <w:sz w:val="24"/>
          <w:szCs w:val="24"/>
          <w:lang/>
        </w:rPr>
        <w:t xml:space="preserve"> is specified the default for this value is </w:t>
      </w:r>
      <w:r>
        <w:rPr>
          <w:rStyle w:val="HTML3"/>
          <w:lang/>
        </w:rPr>
        <w:t>A128CBC-HS256</w:t>
      </w:r>
      <w:r>
        <w:rPr>
          <w:rFonts w:ascii="Verdana" w:eastAsia="Times New Roman" w:hAnsi="Verdana" w:cs="Times New Roman"/>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72" w:name="sigenc.key"/>
      <w:bookmarkEnd w:id="27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6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73" w:name="rfc.section.3.2"/>
      <w:bookmarkEnd w:id="273"/>
      <w:r>
        <w:rPr>
          <w:rFonts w:eastAsia="Times New Roman" w:cs="Times New Roman"/>
          <w:lang/>
        </w:rPr>
        <w:t>3.2.</w:t>
      </w:r>
      <w:proofErr w:type="gramStart"/>
      <w:r>
        <w:rPr>
          <w:rFonts w:eastAsia="Times New Roman" w:cs="Times New Roman"/>
          <w:lang/>
        </w:rPr>
        <w:t>  Keys</w:t>
      </w:r>
      <w:proofErr w:type="gramEnd"/>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OpenID Provider provides its public keys during Discovery using the following element: </w:t>
      </w:r>
    </w:p>
    <w:p w:rsidR="00D308F3" w:rsidRDefault="000B3073">
      <w:pPr>
        <w:spacing w:before="0" w:beforeAutospacing="0" w:after="0" w:afterAutospacing="0"/>
        <w:divId w:val="158545730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jwks_uri</w:t>
      </w:r>
    </w:p>
    <w:p w:rsidR="00D308F3" w:rsidRDefault="000B3073">
      <w:pPr>
        <w:spacing w:before="0" w:beforeAutospacing="0" w:after="0" w:afterAutospacing="0"/>
        <w:ind w:left="720"/>
        <w:divId w:val="1585457305"/>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URL of the OP's JSON Web Key Set </w:t>
      </w:r>
      <w:hyperlink w:anchor="JWK" w:history="1">
        <w:r>
          <w:rPr>
            <w:rFonts w:ascii="Verdana" w:eastAsia="Times New Roman" w:hAnsi="Verdana" w:cs="Times New Roman"/>
            <w:b/>
            <w:bCs/>
            <w:color w:val="990000"/>
            <w:sz w:val="24"/>
            <w:szCs w:val="24"/>
            <w:lang/>
          </w:rPr>
          <w:t>[JWK] (</w:t>
        </w:r>
        <w:r>
          <w:rPr>
            <w:rStyle w:val="info"/>
            <w:rFonts w:ascii="Verdana" w:eastAsia="Times New Roman" w:hAnsi="Verdana" w:cs="Times New Roman"/>
            <w:b/>
            <w:bCs/>
            <w:color w:val="990000"/>
            <w:sz w:val="24"/>
            <w:szCs w:val="24"/>
            <w:lang/>
          </w:rPr>
          <w:t>Jones, M., “JSON Web Key (JWK),”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document</w:t>
      </w:r>
      <w:proofErr w:type="gramEnd"/>
      <w:r>
        <w:rPr>
          <w:rFonts w:ascii="Verdana" w:eastAsia="Times New Roman" w:hAnsi="Verdana" w:cs="Times New Roman"/>
          <w:color w:val="000000"/>
          <w:sz w:val="24"/>
          <w:szCs w:val="24"/>
          <w:lang/>
        </w:rPr>
        <w:t xml:space="preserve">. This contains the signing key(s) the Client uses to validate signatures from the OP. The JWK Set MAY also contain the Server's encryption key(s), which are used by Clients to encrypt requests to the Server. When both signing and encryption keys are made available, a </w:t>
      </w:r>
      <w:r>
        <w:rPr>
          <w:rStyle w:val="HTML3"/>
          <w:lang/>
        </w:rPr>
        <w:t>use</w:t>
      </w:r>
      <w:r>
        <w:rPr>
          <w:rFonts w:ascii="Verdana" w:eastAsia="Times New Roman" w:hAnsi="Verdana" w:cs="Times New Roman"/>
          <w:color w:val="000000"/>
          <w:sz w:val="24"/>
          <w:szCs w:val="24"/>
          <w:lang/>
        </w:rPr>
        <w:t xml:space="preserve"> (Key Use) parameter value is REQUIRED for all keys in the document to indicate each key's intended usage.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Likewise, the Client can provide its public keys during Registration using the following element: </w:t>
      </w:r>
    </w:p>
    <w:p w:rsidR="00D308F3" w:rsidRDefault="000B3073">
      <w:pPr>
        <w:spacing w:before="0" w:beforeAutospacing="0" w:after="0" w:afterAutospacing="0"/>
        <w:divId w:val="35311236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jwks_uri</w:t>
      </w:r>
    </w:p>
    <w:p w:rsidR="00D308F3" w:rsidRDefault="000B3073">
      <w:pPr>
        <w:spacing w:before="0" w:beforeAutospacing="0" w:after="0" w:afterAutospacing="0"/>
        <w:ind w:left="720"/>
        <w:divId w:val="35311236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URL for the Client's JSON Web Key Set </w:t>
      </w:r>
      <w:hyperlink w:anchor="JWK" w:history="1">
        <w:r>
          <w:rPr>
            <w:rFonts w:ascii="Verdana" w:eastAsia="Times New Roman" w:hAnsi="Verdana" w:cs="Times New Roman"/>
            <w:b/>
            <w:bCs/>
            <w:color w:val="990000"/>
            <w:sz w:val="24"/>
            <w:szCs w:val="24"/>
            <w:lang/>
          </w:rPr>
          <w:t>[JWK] (</w:t>
        </w:r>
        <w:r>
          <w:rPr>
            <w:rStyle w:val="info"/>
            <w:rFonts w:ascii="Verdana" w:eastAsia="Times New Roman" w:hAnsi="Verdana" w:cs="Times New Roman"/>
            <w:b/>
            <w:bCs/>
            <w:color w:val="990000"/>
            <w:sz w:val="24"/>
            <w:szCs w:val="24"/>
            <w:lang/>
          </w:rPr>
          <w:t>Jones, M., “JSON Web Key (JWK),”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document</w:t>
      </w:r>
      <w:proofErr w:type="gramEnd"/>
      <w:r>
        <w:rPr>
          <w:rFonts w:ascii="Verdana" w:eastAsia="Times New Roman" w:hAnsi="Verdana" w:cs="Times New Roman"/>
          <w:color w:val="000000"/>
          <w:sz w:val="24"/>
          <w:szCs w:val="24"/>
          <w:lang/>
        </w:rPr>
        <w:t xml:space="preserve">. If the Client signs requests to the Server, it contains the signing key(s) the Server uses to validate signatures from the Client. The JWK Set MAY also contain the Client's encryption keys(s), which are used by the Server to encrypt responses to the Client. When both signing and encryption keys are made available, a </w:t>
      </w:r>
      <w:r>
        <w:rPr>
          <w:rStyle w:val="HTML3"/>
          <w:lang/>
        </w:rPr>
        <w:t>use</w:t>
      </w:r>
      <w:r>
        <w:rPr>
          <w:rFonts w:ascii="Verdana" w:eastAsia="Times New Roman" w:hAnsi="Verdana" w:cs="Times New Roman"/>
          <w:color w:val="000000"/>
          <w:sz w:val="24"/>
          <w:szCs w:val="24"/>
          <w:lang/>
        </w:rPr>
        <w:t xml:space="preserve"> (Key Use) parameter value is REQUIRED for all keys in the document to indicate each key's intended usage.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both signing and encryption keys are made available, the </w:t>
      </w:r>
      <w:r>
        <w:rPr>
          <w:rStyle w:val="HTML3"/>
          <w:lang/>
        </w:rPr>
        <w:t>use</w:t>
      </w:r>
      <w:r>
        <w:rPr>
          <w:rFonts w:ascii="Verdana" w:hAnsi="Verdana"/>
          <w:color w:val="000000"/>
          <w:sz w:val="24"/>
          <w:szCs w:val="24"/>
          <w:lang/>
        </w:rPr>
        <w:t xml:space="preserve"> (Key Use) parameter value is REQUIRED for all keys in the JWK Set at the </w:t>
      </w:r>
      <w:r>
        <w:rPr>
          <w:rStyle w:val="HTML3"/>
          <w:lang/>
        </w:rPr>
        <w:t>jwks_uri</w:t>
      </w:r>
      <w:r>
        <w:rPr>
          <w:rFonts w:ascii="Verdana" w:hAnsi="Verdana"/>
          <w:color w:val="000000"/>
          <w:sz w:val="24"/>
          <w:szCs w:val="24"/>
          <w:lang/>
        </w:rPr>
        <w:t xml:space="preserve"> to indicate each key's intended usage. Although some algorithms allow the same key pair to be used for both signatures and encryption, doing so is NOT RECOMMENDED, as it is less secure.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both cases, the JWK </w:t>
      </w:r>
      <w:r>
        <w:rPr>
          <w:rStyle w:val="HTML3"/>
          <w:lang/>
        </w:rPr>
        <w:t>x5c</w:t>
      </w:r>
      <w:r>
        <w:rPr>
          <w:rFonts w:ascii="Verdana" w:hAnsi="Verdana"/>
          <w:color w:val="000000"/>
          <w:sz w:val="24"/>
          <w:szCs w:val="24"/>
          <w:lang/>
        </w:rPr>
        <w:t xml:space="preserve"> parameter MAY be used to provide X.509 representations of keys provided. When used, the bare key values MUST still be present and MUST match those in the certificate.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74" w:name="sigs"/>
      <w:bookmarkEnd w:id="27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75" w:name="rfc.section.3.3"/>
      <w:bookmarkEnd w:id="275"/>
      <w:r>
        <w:rPr>
          <w:rFonts w:eastAsia="Times New Roman" w:cs="Times New Roman"/>
          <w:lang/>
        </w:rPr>
        <w:t>3.3.</w:t>
      </w:r>
      <w:proofErr w:type="gramStart"/>
      <w:r>
        <w:rPr>
          <w:rFonts w:eastAsia="Times New Roman" w:cs="Times New Roman"/>
          <w:lang/>
        </w:rPr>
        <w:t>  Signing</w:t>
      </w:r>
      <w:proofErr w:type="gramEnd"/>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signing party MUST select a signature algorithm based on the supported algorithms of the recipient in </w:t>
      </w:r>
      <w:hyperlink w:anchor="sigenc.alg" w:history="1">
        <w:r>
          <w:rPr>
            <w:rStyle w:val="a3"/>
            <w:rFonts w:ascii="Verdana" w:hAnsi="Verdana"/>
            <w:sz w:val="24"/>
            <w:szCs w:val="24"/>
            <w:u w:val="none"/>
            <w:lang/>
          </w:rPr>
          <w:t>Section 3.1 (</w:t>
        </w:r>
        <w:r>
          <w:rPr>
            <w:rStyle w:val="info"/>
            <w:rFonts w:ascii="Verdana" w:hAnsi="Verdana"/>
            <w:b/>
            <w:bCs/>
            <w:color w:val="990000"/>
            <w:sz w:val="24"/>
            <w:szCs w:val="24"/>
            <w:lang/>
          </w:rPr>
          <w:t>Supported Algorithms</w:t>
        </w:r>
        <w:r>
          <w:rPr>
            <w:rStyle w:val="a3"/>
            <w:rFonts w:ascii="Verdana" w:hAnsi="Verdana"/>
            <w:sz w:val="24"/>
            <w:szCs w:val="24"/>
            <w:u w:val="none"/>
            <w:lang/>
          </w:rPr>
          <w:t>)</w:t>
        </w:r>
      </w:hyperlink>
      <w:r>
        <w:rPr>
          <w:rFonts w:ascii="Verdana" w:hAnsi="Verdana"/>
          <w:color w:val="000000"/>
          <w:sz w:val="24"/>
          <w:szCs w:val="24"/>
          <w:lang/>
        </w:rPr>
        <w:t xml:space="preserve">. </w:t>
      </w:r>
    </w:p>
    <w:p w:rsidR="00D308F3" w:rsidRDefault="000B3073">
      <w:pPr>
        <w:spacing w:before="0" w:beforeAutospacing="0" w:after="0" w:afterAutospacing="0"/>
        <w:divId w:val="11893677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Asymmetric Signatures</w:t>
      </w:r>
    </w:p>
    <w:p w:rsidR="00D308F3" w:rsidRDefault="000B3073">
      <w:pPr>
        <w:spacing w:before="0" w:beforeAutospacing="0" w:after="0" w:afterAutospacing="0"/>
        <w:ind w:left="720"/>
        <w:divId w:val="11893677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using RSA or ECDSA Signatures, the </w:t>
      </w:r>
      <w:r>
        <w:rPr>
          <w:rStyle w:val="HTML3"/>
          <w:lang/>
        </w:rPr>
        <w:t>alg</w:t>
      </w:r>
      <w:r>
        <w:rPr>
          <w:rFonts w:ascii="Verdana" w:eastAsia="Times New Roman" w:hAnsi="Verdana" w:cs="Times New Roman"/>
          <w:color w:val="000000"/>
          <w:sz w:val="24"/>
          <w:szCs w:val="24"/>
          <w:lang/>
        </w:rPr>
        <w:t xml:space="preserve"> Claim of the JWS header MUST be set to the appropriate algorithm as defined in </w:t>
      </w:r>
      <w:hyperlink w:anchor="JWA" w:history="1">
        <w:r>
          <w:rPr>
            <w:rFonts w:ascii="Verdana" w:eastAsia="Times New Roman" w:hAnsi="Verdana" w:cs="Times New Roman"/>
            <w:b/>
            <w:bCs/>
            <w:color w:val="990000"/>
            <w:sz w:val="24"/>
            <w:szCs w:val="24"/>
            <w:lang/>
          </w:rPr>
          <w:t>JSON Web Algorithms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[JWA].</w:t>
      </w:r>
      <w:proofErr w:type="gramEnd"/>
      <w:r>
        <w:rPr>
          <w:rFonts w:ascii="Verdana" w:eastAsia="Times New Roman" w:hAnsi="Verdana" w:cs="Times New Roman"/>
          <w:color w:val="000000"/>
          <w:sz w:val="24"/>
          <w:szCs w:val="24"/>
          <w:lang/>
        </w:rPr>
        <w:t xml:space="preserve"> The private key MUST be the one associated with the Public Signing Key provided in </w:t>
      </w:r>
      <w:hyperlink w:anchor="sigenc.key" w:history="1">
        <w:r>
          <w:rPr>
            <w:rFonts w:ascii="Verdana" w:eastAsia="Times New Roman" w:hAnsi="Verdana" w:cs="Times New Roman"/>
            <w:b/>
            <w:bCs/>
            <w:color w:val="990000"/>
            <w:sz w:val="24"/>
            <w:szCs w:val="24"/>
            <w:lang/>
          </w:rPr>
          <w:t>Section 3.2 (</w:t>
        </w:r>
        <w:r>
          <w:rPr>
            <w:rStyle w:val="info"/>
            <w:rFonts w:ascii="Verdana" w:eastAsia="Times New Roman" w:hAnsi="Verdana" w:cs="Times New Roman"/>
            <w:b/>
            <w:bCs/>
            <w:color w:val="990000"/>
            <w:sz w:val="24"/>
            <w:szCs w:val="24"/>
            <w:lang/>
          </w:rPr>
          <w:t>Keys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If there are multiple keys in the referenced JWK document, a </w:t>
      </w:r>
      <w:r>
        <w:rPr>
          <w:rStyle w:val="HTML3"/>
          <w:lang/>
        </w:rPr>
        <w:t>kid</w:t>
      </w:r>
      <w:r>
        <w:rPr>
          <w:rFonts w:ascii="Verdana" w:eastAsia="Times New Roman" w:hAnsi="Verdana" w:cs="Times New Roman"/>
          <w:color w:val="000000"/>
          <w:sz w:val="24"/>
          <w:szCs w:val="24"/>
          <w:lang/>
        </w:rPr>
        <w:t xml:space="preserve"> value MUST be provided in the JWS header. The key usage of the respective keys MUST support signature. </w:t>
      </w:r>
    </w:p>
    <w:p w:rsidR="00D308F3" w:rsidRDefault="000B3073">
      <w:pPr>
        <w:spacing w:before="0" w:beforeAutospacing="0" w:after="0" w:afterAutospacing="0"/>
        <w:divId w:val="11893677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Symmetric Signatures</w:t>
      </w:r>
    </w:p>
    <w:p w:rsidR="00D308F3" w:rsidRDefault="000B3073">
      <w:pPr>
        <w:spacing w:before="0" w:beforeAutospacing="0" w:after="0" w:afterAutospacing="0"/>
        <w:ind w:left="720"/>
        <w:divId w:val="1189367769"/>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When using MAC-based signatures, the </w:t>
      </w:r>
      <w:r>
        <w:rPr>
          <w:rStyle w:val="HTML3"/>
          <w:lang/>
        </w:rPr>
        <w:t>alg</w:t>
      </w:r>
      <w:r>
        <w:rPr>
          <w:rFonts w:ascii="Verdana" w:eastAsia="Times New Roman" w:hAnsi="Verdana" w:cs="Times New Roman"/>
          <w:color w:val="000000"/>
          <w:sz w:val="24"/>
          <w:szCs w:val="24"/>
          <w:lang/>
        </w:rPr>
        <w:t xml:space="preserve"> Claim of the JWS header MUST be set to a MAC algorithm, as defined in </w:t>
      </w:r>
      <w:hyperlink w:anchor="JWA" w:history="1">
        <w:r>
          <w:rPr>
            <w:rFonts w:ascii="Verdana" w:eastAsia="Times New Roman" w:hAnsi="Verdana" w:cs="Times New Roman"/>
            <w:b/>
            <w:bCs/>
            <w:color w:val="990000"/>
            <w:sz w:val="24"/>
            <w:szCs w:val="24"/>
            <w:lang/>
          </w:rPr>
          <w:t>JSON Web Algorithms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[JWA].</w:t>
      </w:r>
      <w:proofErr w:type="gramEnd"/>
      <w:r>
        <w:rPr>
          <w:rFonts w:ascii="Verdana" w:eastAsia="Times New Roman" w:hAnsi="Verdana" w:cs="Times New Roman"/>
          <w:color w:val="000000"/>
          <w:sz w:val="24"/>
          <w:szCs w:val="24"/>
          <w:lang/>
        </w:rPr>
        <w:t xml:space="preserve"> The MAC key used is the octets of the UTF-8 representation of the </w:t>
      </w:r>
      <w:r>
        <w:rPr>
          <w:rStyle w:val="HTML3"/>
          <w:lang/>
        </w:rPr>
        <w:t>client_secret</w:t>
      </w:r>
      <w:r>
        <w:rPr>
          <w:rFonts w:ascii="Verdana" w:eastAsia="Times New Roman" w:hAnsi="Verdana" w:cs="Times New Roman"/>
          <w:color w:val="000000"/>
          <w:sz w:val="24"/>
          <w:szCs w:val="24"/>
          <w:lang/>
        </w:rPr>
        <w:t xml:space="preserve"> value. See </w:t>
      </w:r>
      <w:hyperlink w:anchor="SymmetricKeyEntropy" w:history="1">
        <w:r>
          <w:rPr>
            <w:rFonts w:ascii="Verdana" w:eastAsia="Times New Roman" w:hAnsi="Verdana" w:cs="Times New Roman"/>
            <w:b/>
            <w:bCs/>
            <w:color w:val="990000"/>
            <w:sz w:val="24"/>
            <w:szCs w:val="24"/>
            <w:lang/>
          </w:rPr>
          <w:t>Section 9.17 (</w:t>
        </w:r>
        <w:r>
          <w:rPr>
            <w:rStyle w:val="info"/>
            <w:rFonts w:ascii="Verdana" w:eastAsia="Times New Roman" w:hAnsi="Verdana" w:cs="Times New Roman"/>
            <w:b/>
            <w:bCs/>
            <w:color w:val="990000"/>
            <w:sz w:val="24"/>
            <w:szCs w:val="24"/>
            <w:lang/>
          </w:rPr>
          <w:t>Symmetric Key Entropy</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for a discussion of entropy requirements for </w:t>
      </w:r>
      <w:r>
        <w:rPr>
          <w:rStyle w:val="HTML3"/>
          <w:lang/>
        </w:rPr>
        <w:t>client_secret</w:t>
      </w:r>
      <w:r>
        <w:rPr>
          <w:rFonts w:ascii="Verdana" w:eastAsia="Times New Roman" w:hAnsi="Verdana" w:cs="Times New Roman"/>
          <w:color w:val="000000"/>
          <w:sz w:val="24"/>
          <w:szCs w:val="24"/>
          <w:lang/>
        </w:rPr>
        <w:t xml:space="preserve"> values.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See </w:t>
      </w:r>
      <w:hyperlink w:anchor="NeedForSignedRequests" w:history="1">
        <w:r>
          <w:rPr>
            <w:rStyle w:val="a3"/>
            <w:rFonts w:ascii="Verdana" w:hAnsi="Verdana"/>
            <w:sz w:val="24"/>
            <w:szCs w:val="24"/>
            <w:u w:val="none"/>
            <w:lang/>
          </w:rPr>
          <w:t>Section 9.18 (</w:t>
        </w:r>
        <w:r>
          <w:rPr>
            <w:rStyle w:val="info"/>
            <w:rFonts w:ascii="Verdana" w:hAnsi="Verdana"/>
            <w:b/>
            <w:bCs/>
            <w:color w:val="990000"/>
            <w:sz w:val="24"/>
            <w:szCs w:val="24"/>
            <w:lang/>
          </w:rPr>
          <w:t>Need for Signed Requests</w:t>
        </w:r>
        <w:r>
          <w:rPr>
            <w:rStyle w:val="a3"/>
            <w:rFonts w:ascii="Verdana" w:hAnsi="Verdana"/>
            <w:sz w:val="24"/>
            <w:szCs w:val="24"/>
            <w:u w:val="none"/>
            <w:lang/>
          </w:rPr>
          <w:t>)</w:t>
        </w:r>
      </w:hyperlink>
      <w:r>
        <w:rPr>
          <w:rFonts w:ascii="Verdana" w:hAnsi="Verdana"/>
          <w:color w:val="000000"/>
          <w:sz w:val="24"/>
          <w:szCs w:val="24"/>
          <w:lang/>
        </w:rPr>
        <w:t xml:space="preserve"> for Security Considerations about the need for signed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76" w:name="rotate.sig.keys"/>
      <w:bookmarkEnd w:id="27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77" w:name="rfc.section.3.3.1"/>
      <w:bookmarkEnd w:id="277"/>
      <w:r>
        <w:rPr>
          <w:rFonts w:eastAsia="Times New Roman" w:cs="Times New Roman"/>
          <w:lang/>
        </w:rPr>
        <w:t>3.3.1.</w:t>
      </w:r>
      <w:proofErr w:type="gramStart"/>
      <w:r>
        <w:rPr>
          <w:rFonts w:eastAsia="Times New Roman" w:cs="Times New Roman"/>
          <w:lang/>
        </w:rPr>
        <w:t>  Rotation</w:t>
      </w:r>
      <w:proofErr w:type="gramEnd"/>
      <w:r>
        <w:rPr>
          <w:rFonts w:eastAsia="Times New Roman" w:cs="Times New Roman"/>
          <w:lang/>
        </w:rPr>
        <w:t xml:space="preserve"> of Asymmetric Signing Keys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Rotation of signing keys can be accomplished with the following approach. The signer publishes its keys in a JWK Set at the </w:t>
      </w:r>
      <w:r>
        <w:rPr>
          <w:rStyle w:val="HTML3"/>
          <w:lang/>
        </w:rPr>
        <w:t>jwks_uri</w:t>
      </w:r>
      <w:r>
        <w:rPr>
          <w:rFonts w:ascii="Verdana" w:hAnsi="Verdana"/>
          <w:color w:val="000000"/>
          <w:sz w:val="24"/>
          <w:szCs w:val="24"/>
          <w:lang/>
        </w:rPr>
        <w:t xml:space="preserve"> location and includes the </w:t>
      </w:r>
      <w:r>
        <w:rPr>
          <w:rStyle w:val="HTML3"/>
          <w:lang/>
        </w:rPr>
        <w:t>kid</w:t>
      </w:r>
      <w:r>
        <w:rPr>
          <w:rFonts w:ascii="Verdana" w:hAnsi="Verdana"/>
          <w:color w:val="000000"/>
          <w:sz w:val="24"/>
          <w:szCs w:val="24"/>
          <w:lang/>
        </w:rPr>
        <w:t xml:space="preserve"> of the signing key in the JWS header of each message to indicate to the verifier which key is to be used to validate the signature. Keys can be rolled over by periodically adding new keys to the JWK Set at </w:t>
      </w:r>
      <w:r>
        <w:rPr>
          <w:rStyle w:val="HTML3"/>
          <w:lang/>
        </w:rPr>
        <w:t>jwks_uri</w:t>
      </w:r>
      <w:r>
        <w:rPr>
          <w:rFonts w:ascii="Verdana" w:hAnsi="Verdana"/>
          <w:color w:val="000000"/>
          <w:sz w:val="24"/>
          <w:szCs w:val="24"/>
          <w:lang/>
        </w:rPr>
        <w:t xml:space="preserve">. The signer can begin using a new key at its discretion and signals the change to the verifier using the </w:t>
      </w:r>
      <w:r>
        <w:rPr>
          <w:rStyle w:val="HTML3"/>
          <w:lang/>
        </w:rPr>
        <w:t>kid</w:t>
      </w:r>
      <w:r>
        <w:rPr>
          <w:rFonts w:ascii="Verdana" w:hAnsi="Verdana"/>
          <w:color w:val="000000"/>
          <w:sz w:val="24"/>
          <w:szCs w:val="24"/>
          <w:lang/>
        </w:rPr>
        <w:t xml:space="preserve"> value. The verifier knows to go back to the </w:t>
      </w:r>
      <w:r>
        <w:rPr>
          <w:rStyle w:val="HTML3"/>
          <w:lang/>
        </w:rPr>
        <w:t>jwks_uri</w:t>
      </w:r>
      <w:r>
        <w:rPr>
          <w:rFonts w:ascii="Verdana" w:hAnsi="Verdana"/>
          <w:color w:val="000000"/>
          <w:sz w:val="24"/>
          <w:szCs w:val="24"/>
          <w:lang/>
        </w:rPr>
        <w:t xml:space="preserve"> to re-retrieve the keys when it sees an unfamiliar </w:t>
      </w:r>
      <w:r>
        <w:rPr>
          <w:rStyle w:val="HTML3"/>
          <w:lang/>
        </w:rPr>
        <w:t>kid</w:t>
      </w:r>
      <w:r>
        <w:rPr>
          <w:rFonts w:ascii="Verdana" w:hAnsi="Verdana"/>
          <w:color w:val="000000"/>
          <w:sz w:val="24"/>
          <w:szCs w:val="24"/>
          <w:lang/>
        </w:rPr>
        <w:t xml:space="preserve"> value. The JWK Set document at the </w:t>
      </w:r>
      <w:r>
        <w:rPr>
          <w:rStyle w:val="HTML3"/>
          <w:lang/>
        </w:rPr>
        <w:t>jwks_uri</w:t>
      </w:r>
      <w:r>
        <w:rPr>
          <w:rFonts w:ascii="Verdana" w:hAnsi="Verdana"/>
          <w:color w:val="000000"/>
          <w:sz w:val="24"/>
          <w:szCs w:val="24"/>
          <w:lang/>
        </w:rPr>
        <w:t xml:space="preserve"> SHOULD retain recently decommissioned signing keys for a reasonable period of time to facilitate a smooth transition.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78" w:name="enc"/>
      <w:bookmarkEnd w:id="27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79" w:name="rfc.section.3.4"/>
      <w:bookmarkEnd w:id="279"/>
      <w:r>
        <w:rPr>
          <w:rFonts w:eastAsia="Times New Roman" w:cs="Times New Roman"/>
          <w:lang/>
        </w:rPr>
        <w:t>3.4.</w:t>
      </w:r>
      <w:proofErr w:type="gramStart"/>
      <w:r>
        <w:rPr>
          <w:rFonts w:eastAsia="Times New Roman" w:cs="Times New Roman"/>
          <w:lang/>
        </w:rPr>
        <w:t>  Encryption</w:t>
      </w:r>
      <w:proofErr w:type="gramEnd"/>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encrypting party MUST select an encryption algorithm based on the supported algorithms of the recipient in </w:t>
      </w:r>
      <w:hyperlink w:anchor="sigenc.alg" w:history="1">
        <w:r>
          <w:rPr>
            <w:rStyle w:val="a3"/>
            <w:rFonts w:ascii="Verdana" w:hAnsi="Verdana"/>
            <w:sz w:val="24"/>
            <w:szCs w:val="24"/>
            <w:u w:val="none"/>
            <w:lang/>
          </w:rPr>
          <w:t>Section 3.1 (</w:t>
        </w:r>
        <w:r>
          <w:rPr>
            <w:rStyle w:val="info"/>
            <w:rFonts w:ascii="Verdana" w:hAnsi="Verdana"/>
            <w:b/>
            <w:bCs/>
            <w:color w:val="990000"/>
            <w:sz w:val="24"/>
            <w:szCs w:val="24"/>
            <w:lang/>
          </w:rPr>
          <w:t>Supported Algorithms</w:t>
        </w:r>
        <w:r>
          <w:rPr>
            <w:rStyle w:val="a3"/>
            <w:rFonts w:ascii="Verdana" w:hAnsi="Verdana"/>
            <w:sz w:val="24"/>
            <w:szCs w:val="24"/>
            <w:u w:val="none"/>
            <w:lang/>
          </w:rPr>
          <w:t>)</w:t>
        </w:r>
      </w:hyperlink>
      <w:r>
        <w:rPr>
          <w:rFonts w:ascii="Verdana" w:hAnsi="Verdana"/>
          <w:color w:val="000000"/>
          <w:sz w:val="24"/>
          <w:szCs w:val="24"/>
          <w:lang/>
        </w:rPr>
        <w:t xml:space="preserve">. All JWTs MUST be signed before encryption to enable verification of the Issuer. </w:t>
      </w:r>
    </w:p>
    <w:p w:rsidR="00D308F3" w:rsidRDefault="000B3073">
      <w:pPr>
        <w:spacing w:before="0" w:beforeAutospacing="0" w:after="0" w:afterAutospacing="0"/>
        <w:divId w:val="190016979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Asymmetric Encryption: RSA</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Use the link registered/discovered in </w:t>
      </w:r>
      <w:hyperlink w:anchor="sigenc.key" w:history="1">
        <w:r>
          <w:rPr>
            <w:rFonts w:ascii="Verdana" w:eastAsia="Times New Roman" w:hAnsi="Verdana" w:cs="Times New Roman"/>
            <w:b/>
            <w:bCs/>
            <w:color w:val="990000"/>
            <w:sz w:val="24"/>
            <w:szCs w:val="24"/>
            <w:lang/>
          </w:rPr>
          <w:t>Section 3.2 (</w:t>
        </w:r>
        <w:r>
          <w:rPr>
            <w:rStyle w:val="info"/>
            <w:rFonts w:ascii="Verdana" w:eastAsia="Times New Roman" w:hAnsi="Verdana" w:cs="Times New Roman"/>
            <w:b/>
            <w:bCs/>
            <w:color w:val="990000"/>
            <w:sz w:val="24"/>
            <w:szCs w:val="24"/>
            <w:lang/>
          </w:rPr>
          <w:t>Keys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to retrieve the relevant key. If there are multiple keys in the referenced JWK document, a </w:t>
      </w:r>
      <w:r>
        <w:rPr>
          <w:rStyle w:val="HTML3"/>
          <w:lang/>
        </w:rPr>
        <w:t>kid</w:t>
      </w:r>
      <w:r>
        <w:rPr>
          <w:rFonts w:ascii="Verdana" w:eastAsia="Times New Roman" w:hAnsi="Verdana" w:cs="Times New Roman"/>
          <w:color w:val="000000"/>
          <w:sz w:val="24"/>
          <w:szCs w:val="24"/>
          <w:lang/>
        </w:rPr>
        <w:t xml:space="preserve"> value MUST be provided in the JWE header. Use the supported RSA key wrapping algorithm to wrap a random </w:t>
      </w:r>
      <w:r>
        <w:rPr>
          <w:rStyle w:val="HTML3"/>
          <w:lang/>
        </w:rPr>
        <w:t>Content Master Key</w:t>
      </w:r>
      <w:r>
        <w:rPr>
          <w:rFonts w:ascii="Verdana" w:eastAsia="Times New Roman" w:hAnsi="Verdana" w:cs="Times New Roman"/>
          <w:color w:val="000000"/>
          <w:sz w:val="24"/>
          <w:szCs w:val="24"/>
          <w:lang/>
        </w:rPr>
        <w:t xml:space="preserve"> to be used for encrypting the signed JWT. The key usage of the respective keys MUST include encryption. </w:t>
      </w:r>
    </w:p>
    <w:p w:rsidR="00D308F3" w:rsidRDefault="000B3073">
      <w:pPr>
        <w:spacing w:before="0" w:beforeAutospacing="0" w:after="0" w:afterAutospacing="0"/>
        <w:divId w:val="190016979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Asymmetric Encryption: Elliptic Curve</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Create an ephemeral Elliptic Curve public key for the </w:t>
      </w:r>
      <w:r>
        <w:rPr>
          <w:rStyle w:val="HTML3"/>
          <w:lang/>
        </w:rPr>
        <w:t>epk</w:t>
      </w:r>
      <w:r>
        <w:rPr>
          <w:rFonts w:ascii="Verdana" w:eastAsia="Times New Roman" w:hAnsi="Verdana" w:cs="Times New Roman"/>
          <w:color w:val="000000"/>
          <w:sz w:val="24"/>
          <w:szCs w:val="24"/>
          <w:lang/>
        </w:rPr>
        <w:t xml:space="preserve"> element of the JWE header. Use the link registered/discovered in </w:t>
      </w:r>
      <w:hyperlink w:anchor="sigenc.key" w:history="1">
        <w:r>
          <w:rPr>
            <w:rFonts w:ascii="Verdana" w:eastAsia="Times New Roman" w:hAnsi="Verdana" w:cs="Times New Roman"/>
            <w:b/>
            <w:bCs/>
            <w:color w:val="990000"/>
            <w:sz w:val="24"/>
            <w:szCs w:val="24"/>
            <w:lang/>
          </w:rPr>
          <w:t>Section 3.2 (</w:t>
        </w:r>
        <w:r>
          <w:rPr>
            <w:rStyle w:val="info"/>
            <w:rFonts w:ascii="Verdana" w:eastAsia="Times New Roman" w:hAnsi="Verdana" w:cs="Times New Roman"/>
            <w:b/>
            <w:bCs/>
            <w:color w:val="990000"/>
            <w:sz w:val="24"/>
            <w:szCs w:val="24"/>
            <w:lang/>
          </w:rPr>
          <w:t>Keys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to retrieve the relevant key. If there are multiple keys in the referenced JWK document, a </w:t>
      </w:r>
      <w:r>
        <w:rPr>
          <w:rStyle w:val="HTML3"/>
          <w:lang/>
        </w:rPr>
        <w:t>kid</w:t>
      </w:r>
      <w:r>
        <w:rPr>
          <w:rFonts w:ascii="Verdana" w:eastAsia="Times New Roman" w:hAnsi="Verdana" w:cs="Times New Roman"/>
          <w:color w:val="000000"/>
          <w:sz w:val="24"/>
          <w:szCs w:val="24"/>
          <w:lang/>
        </w:rPr>
        <w:t xml:space="preserve"> value MUST be provided in the JWE header. Use the ECDH-ES algorithm to wrap a random </w:t>
      </w:r>
      <w:r>
        <w:rPr>
          <w:rStyle w:val="HTML3"/>
          <w:lang/>
        </w:rPr>
        <w:t>Content Master Key</w:t>
      </w:r>
      <w:r>
        <w:rPr>
          <w:rFonts w:ascii="Verdana" w:eastAsia="Times New Roman" w:hAnsi="Verdana" w:cs="Times New Roman"/>
          <w:color w:val="000000"/>
          <w:sz w:val="24"/>
          <w:szCs w:val="24"/>
          <w:lang/>
        </w:rPr>
        <w:t xml:space="preserve"> to be used for encrypting the signed JWT. The key usage of the respective keys MUST support encryption. </w:t>
      </w:r>
    </w:p>
    <w:p w:rsidR="00D308F3" w:rsidRDefault="000B3073">
      <w:pPr>
        <w:spacing w:before="0" w:beforeAutospacing="0" w:after="0" w:afterAutospacing="0"/>
        <w:divId w:val="190016979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Symmetric Encryption</w:t>
      </w:r>
    </w:p>
    <w:p w:rsidR="00D308F3" w:rsidRDefault="000B3073">
      <w:pPr>
        <w:spacing w:before="0" w:beforeAutospacing="0" w:after="0" w:afterAutospacing="0"/>
        <w:ind w:left="720"/>
        <w:divId w:val="190016979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symmetric encryption key is derived from the </w:t>
      </w:r>
      <w:r>
        <w:rPr>
          <w:rStyle w:val="HTML3"/>
          <w:lang/>
        </w:rPr>
        <w:t>client_secret</w:t>
      </w:r>
      <w:r>
        <w:rPr>
          <w:rFonts w:ascii="Verdana" w:eastAsia="Times New Roman" w:hAnsi="Verdana" w:cs="Times New Roman"/>
          <w:color w:val="000000"/>
          <w:sz w:val="24"/>
          <w:szCs w:val="24"/>
          <w:lang/>
        </w:rPr>
        <w:t xml:space="preserve"> value by using a left truncated SHA-256 hash of the octets of the UTF-8 representation of the </w:t>
      </w:r>
      <w:r>
        <w:rPr>
          <w:rStyle w:val="HTML3"/>
          <w:lang/>
        </w:rPr>
        <w:t>client_secret</w:t>
      </w:r>
      <w:r>
        <w:rPr>
          <w:rFonts w:ascii="Verdana" w:eastAsia="Times New Roman" w:hAnsi="Verdana" w:cs="Times New Roman"/>
          <w:color w:val="000000"/>
          <w:sz w:val="24"/>
          <w:szCs w:val="24"/>
          <w:lang/>
        </w:rPr>
        <w:t xml:space="preserve">. The SHA-256 value MUST be left truncated to the appropriate bit length for the AES key wrapping algorithm used, for instance, to 128 bits for </w:t>
      </w:r>
      <w:r>
        <w:rPr>
          <w:rStyle w:val="HTML3"/>
          <w:lang/>
        </w:rPr>
        <w:t>A128KW</w:t>
      </w:r>
      <w:r>
        <w:rPr>
          <w:rFonts w:ascii="Verdana" w:eastAsia="Times New Roman" w:hAnsi="Verdana" w:cs="Times New Roman"/>
          <w:color w:val="000000"/>
          <w:sz w:val="24"/>
          <w:szCs w:val="24"/>
          <w:lang/>
        </w:rPr>
        <w:t xml:space="preserve">. If a key wrapping key with greater than 256 bits is needed, a different method of deriving the key from the </w:t>
      </w:r>
      <w:r>
        <w:rPr>
          <w:rStyle w:val="HTML3"/>
          <w:lang/>
        </w:rPr>
        <w:t>client_secret</w:t>
      </w:r>
      <w:r>
        <w:rPr>
          <w:rFonts w:ascii="Verdana" w:eastAsia="Times New Roman" w:hAnsi="Verdana" w:cs="Times New Roman"/>
          <w:color w:val="000000"/>
          <w:sz w:val="24"/>
          <w:szCs w:val="24"/>
          <w:lang/>
        </w:rPr>
        <w:t xml:space="preserve"> would have to be defined by an extension.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See </w:t>
      </w:r>
      <w:hyperlink w:anchor="NeedForEncryptedRequests" w:history="1">
        <w:r>
          <w:rPr>
            <w:rStyle w:val="a3"/>
            <w:rFonts w:ascii="Verdana" w:hAnsi="Verdana"/>
            <w:sz w:val="24"/>
            <w:szCs w:val="24"/>
            <w:u w:val="none"/>
            <w:lang/>
          </w:rPr>
          <w:t>Section 9.19 (</w:t>
        </w:r>
        <w:r>
          <w:rPr>
            <w:rStyle w:val="info"/>
            <w:rFonts w:ascii="Verdana" w:hAnsi="Verdana"/>
            <w:b/>
            <w:bCs/>
            <w:color w:val="990000"/>
            <w:sz w:val="24"/>
            <w:szCs w:val="24"/>
            <w:lang/>
          </w:rPr>
          <w:t>Need for Encrypted Requests</w:t>
        </w:r>
        <w:r>
          <w:rPr>
            <w:rStyle w:val="a3"/>
            <w:rFonts w:ascii="Verdana" w:hAnsi="Verdana"/>
            <w:sz w:val="24"/>
            <w:szCs w:val="24"/>
            <w:u w:val="none"/>
            <w:lang/>
          </w:rPr>
          <w:t>)</w:t>
        </w:r>
      </w:hyperlink>
      <w:r>
        <w:rPr>
          <w:rFonts w:ascii="Verdana" w:hAnsi="Verdana"/>
          <w:color w:val="000000"/>
          <w:sz w:val="24"/>
          <w:szCs w:val="24"/>
          <w:lang/>
        </w:rPr>
        <w:t xml:space="preserve"> for Security Considerations about the need for encrypted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80" w:name="rotate.enc.keys"/>
      <w:bookmarkEnd w:id="28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81" w:name="rfc.section.3.4.1"/>
      <w:bookmarkEnd w:id="281"/>
      <w:r>
        <w:rPr>
          <w:rFonts w:eastAsia="Times New Roman" w:cs="Times New Roman"/>
          <w:lang/>
        </w:rPr>
        <w:t>3.4.1.</w:t>
      </w:r>
      <w:proofErr w:type="gramStart"/>
      <w:r>
        <w:rPr>
          <w:rFonts w:eastAsia="Times New Roman" w:cs="Times New Roman"/>
          <w:lang/>
        </w:rPr>
        <w:t>  Rotation</w:t>
      </w:r>
      <w:proofErr w:type="gramEnd"/>
      <w:r>
        <w:rPr>
          <w:rFonts w:eastAsia="Times New Roman" w:cs="Times New Roman"/>
          <w:lang/>
        </w:rPr>
        <w:t xml:space="preserve"> of Asymmetric Encryption Keys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Rotating encryption keys is necessarily a different process than for signing keys because the encrypting party starts the process and thus cannot rely on a change in kid as a signal to know that keys need to change. The encrypting party still uses the kid header in the JWE to tell the decrypting party which private key to use to decrypt, however, the encrypting party needs to first select the most appropriate key from those provided in the JWK Set at </w:t>
      </w:r>
      <w:r>
        <w:rPr>
          <w:rStyle w:val="HTML3"/>
          <w:lang/>
        </w:rPr>
        <w:t>jwks_uri</w:t>
      </w:r>
      <w:r>
        <w:rPr>
          <w:rFonts w:ascii="Verdana" w:hAnsi="Verdana"/>
          <w:color w:val="000000"/>
          <w:sz w:val="24"/>
          <w:szCs w:val="24"/>
          <w:lang/>
        </w:rPr>
        <w:t xml:space="preserve">. To rotate keys, the decrypting party can publish new keys at </w:t>
      </w:r>
      <w:r>
        <w:rPr>
          <w:rStyle w:val="HTML3"/>
          <w:lang/>
        </w:rPr>
        <w:t>jwks_uri</w:t>
      </w:r>
      <w:r>
        <w:rPr>
          <w:rFonts w:ascii="Verdana" w:hAnsi="Verdana"/>
          <w:color w:val="000000"/>
          <w:sz w:val="24"/>
          <w:szCs w:val="24"/>
          <w:lang/>
        </w:rPr>
        <w:t xml:space="preserve"> and remove from the JWK Set those that are being decommissioned. The </w:t>
      </w:r>
      <w:r>
        <w:rPr>
          <w:rStyle w:val="HTML3"/>
          <w:lang/>
        </w:rPr>
        <w:t>jwks_uri</w:t>
      </w:r>
      <w:r>
        <w:rPr>
          <w:rFonts w:ascii="Verdana" w:hAnsi="Verdana"/>
          <w:color w:val="000000"/>
          <w:sz w:val="24"/>
          <w:szCs w:val="24"/>
          <w:lang/>
        </w:rPr>
        <w:t xml:space="preserve"> SHOULD include a </w:t>
      </w:r>
      <w:r>
        <w:rPr>
          <w:rStyle w:val="HTML3"/>
          <w:lang/>
        </w:rPr>
        <w:t>Cache-Control</w:t>
      </w:r>
      <w:r>
        <w:rPr>
          <w:rFonts w:ascii="Verdana" w:hAnsi="Verdana"/>
          <w:color w:val="000000"/>
          <w:sz w:val="24"/>
          <w:szCs w:val="24"/>
          <w:lang/>
        </w:rPr>
        <w:t xml:space="preserve"> header in the response that contains a </w:t>
      </w:r>
      <w:r>
        <w:rPr>
          <w:rStyle w:val="HTML3"/>
          <w:lang/>
        </w:rPr>
        <w:t>max-age</w:t>
      </w:r>
      <w:r>
        <w:rPr>
          <w:rFonts w:ascii="Verdana" w:hAnsi="Verdana"/>
          <w:color w:val="000000"/>
          <w:sz w:val="24"/>
          <w:szCs w:val="24"/>
          <w:lang/>
        </w:rPr>
        <w:t xml:space="preserve"> directive, as defined in </w:t>
      </w:r>
      <w:hyperlink w:anchor="RFC2616" w:history="1">
        <w:r>
          <w:rPr>
            <w:rStyle w:val="a3"/>
            <w:rFonts w:ascii="Verdana" w:hAnsi="Verdana"/>
            <w:sz w:val="24"/>
            <w:szCs w:val="24"/>
            <w:u w:val="none"/>
            <w:lang/>
          </w:rPr>
          <w:t>RFC 2616 (</w:t>
        </w:r>
        <w:r>
          <w:rPr>
            <w:rStyle w:val="info"/>
            <w:rFonts w:ascii="Verdana" w:hAnsi="Verdana"/>
            <w:b/>
            <w:bCs/>
            <w:color w:val="990000"/>
            <w:sz w:val="24"/>
            <w:szCs w:val="24"/>
            <w:lang/>
          </w:rPr>
          <w:t>Fielding, R., Gettys, J., Mogul, J., Frystyk, H., Masinter, L., Leach, P., and T. Berners-Lee, “Hypertext Transfer Protocol -- HTTP/1.1,” June 1999.</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[RFC2616], which allows the encrypting party to safely cache the JWK Set and not have to re-retrieve the document for every encryption event.</w:t>
      </w:r>
      <w:proofErr w:type="gramEnd"/>
      <w:r>
        <w:rPr>
          <w:rFonts w:ascii="Verdana" w:hAnsi="Verdana"/>
          <w:color w:val="000000"/>
          <w:sz w:val="24"/>
          <w:szCs w:val="24"/>
          <w:lang/>
        </w:rPr>
        <w:t xml:space="preserve"> The decrypting party SHOULD remove decommissioned keys from the JWK Set at </w:t>
      </w:r>
      <w:r>
        <w:rPr>
          <w:rStyle w:val="HTML3"/>
          <w:lang/>
        </w:rPr>
        <w:t>jwks_uri</w:t>
      </w:r>
      <w:r>
        <w:rPr>
          <w:rFonts w:ascii="Verdana" w:hAnsi="Verdana"/>
          <w:color w:val="000000"/>
          <w:sz w:val="24"/>
          <w:szCs w:val="24"/>
          <w:lang/>
        </w:rPr>
        <w:t xml:space="preserve"> but retain them internally for some reasonable period of time, coordinated with the cache duration, to facilitate a smooth transition between keys by allowing the encrypting party some time to obtain the new keys. The cache duration SHOULD also be coordinated with the issuance of new signing keys as described in </w:t>
      </w:r>
      <w:hyperlink w:anchor="rotate.sig.keys" w:history="1">
        <w:r>
          <w:rPr>
            <w:rStyle w:val="a3"/>
            <w:rFonts w:ascii="Verdana" w:hAnsi="Verdana"/>
            <w:sz w:val="24"/>
            <w:szCs w:val="24"/>
            <w:u w:val="none"/>
            <w:lang/>
          </w:rPr>
          <w:t>Section 3.3.1 (</w:t>
        </w:r>
        <w:r>
          <w:rPr>
            <w:rStyle w:val="info"/>
            <w:rFonts w:ascii="Verdana" w:hAnsi="Verdana"/>
            <w:b/>
            <w:bCs/>
            <w:color w:val="990000"/>
            <w:sz w:val="24"/>
            <w:szCs w:val="24"/>
            <w:lang/>
          </w:rPr>
          <w:t>Rotation of Asymmetric Signing Keys</w:t>
        </w:r>
        <w:r>
          <w:rPr>
            <w:rStyle w:val="a3"/>
            <w:rFonts w:ascii="Verdana" w:hAnsi="Verdana"/>
            <w:sz w:val="24"/>
            <w:szCs w:val="24"/>
            <w:u w:val="none"/>
            <w:lang/>
          </w:rPr>
          <w:t>)</w:t>
        </w:r>
      </w:hyperlink>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82" w:name="Validation"/>
      <w:bookmarkEnd w:id="28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83" w:name="rfc.section.4"/>
      <w:bookmarkEnd w:id="283"/>
      <w:r>
        <w:rPr>
          <w:rFonts w:eastAsia="Times New Roman" w:cs="Times New Roman"/>
          <w:lang/>
        </w:rPr>
        <w:t>4.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any of the validation procedures defined in this specification fail, any operations requiring the information that failed to correctly validate MUST be aborted and the information that failed to validate MUST NOT be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84" w:name="AuthorizationRequestValidation"/>
      <w:bookmarkEnd w:id="28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85" w:name="rfc.section.4.1"/>
      <w:bookmarkEnd w:id="285"/>
      <w:r>
        <w:rPr>
          <w:rFonts w:eastAsia="Times New Roman" w:cs="Times New Roman"/>
          <w:lang/>
        </w:rPr>
        <w:t>4.1.</w:t>
      </w:r>
      <w:proofErr w:type="gramStart"/>
      <w:r>
        <w:rPr>
          <w:rFonts w:eastAsia="Times New Roman" w:cs="Times New Roman"/>
          <w:lang/>
        </w:rPr>
        <w:t>  Authorization</w:t>
      </w:r>
      <w:proofErr w:type="gramEnd"/>
      <w:r>
        <w:rPr>
          <w:rFonts w:eastAsia="Times New Roman" w:cs="Times New Roman"/>
          <w:lang/>
        </w:rPr>
        <w:t xml:space="preserve"> Request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Authorization Request Validation consists of two main steps: (1) decryption and signature validation of the value of </w:t>
      </w:r>
      <w:r>
        <w:rPr>
          <w:rStyle w:val="HTML3"/>
          <w:lang/>
        </w:rPr>
        <w:t>request</w:t>
      </w:r>
      <w:r>
        <w:rPr>
          <w:rFonts w:ascii="Verdana" w:hAnsi="Verdana"/>
          <w:color w:val="000000"/>
          <w:sz w:val="24"/>
          <w:szCs w:val="24"/>
          <w:lang/>
        </w:rPr>
        <w:t xml:space="preserve"> or the content of </w:t>
      </w:r>
      <w:r>
        <w:rPr>
          <w:rStyle w:val="HTML3"/>
          <w:lang/>
        </w:rPr>
        <w:t>request_uri</w:t>
      </w:r>
      <w:r>
        <w:rPr>
          <w:rFonts w:ascii="Verdana" w:hAnsi="Verdana"/>
          <w:color w:val="000000"/>
          <w:sz w:val="24"/>
          <w:szCs w:val="24"/>
          <w:lang/>
        </w:rPr>
        <w:t xml:space="preserve">, and (2) parameter validation. If a Request Object value was sent in the </w:t>
      </w:r>
      <w:r>
        <w:rPr>
          <w:rStyle w:val="HTML3"/>
          <w:lang/>
        </w:rPr>
        <w:t>request</w:t>
      </w:r>
      <w:r>
        <w:rPr>
          <w:rFonts w:ascii="Verdana" w:hAnsi="Verdana"/>
          <w:color w:val="000000"/>
          <w:sz w:val="24"/>
          <w:szCs w:val="24"/>
          <w:lang/>
        </w:rPr>
        <w:t xml:space="preserve"> parameter or by reference in the </w:t>
      </w:r>
      <w:r>
        <w:rPr>
          <w:rStyle w:val="HTML3"/>
          <w:lang/>
        </w:rPr>
        <w:t>request_uri</w:t>
      </w:r>
      <w:r>
        <w:rPr>
          <w:rFonts w:ascii="Verdana" w:hAnsi="Verdana"/>
          <w:color w:val="000000"/>
          <w:sz w:val="24"/>
          <w:szCs w:val="24"/>
          <w:lang/>
        </w:rPr>
        <w:t xml:space="preserve"> parameter, the Request Object MUST validate as </w:t>
      </w:r>
      <w:hyperlink w:anchor="JWS" w:history="1">
        <w:r>
          <w:rPr>
            <w:rStyle w:val="a3"/>
            <w:rFonts w:ascii="Verdana" w:hAnsi="Verdana"/>
            <w:sz w:val="24"/>
            <w:szCs w:val="24"/>
            <w:u w:val="none"/>
            <w:lang/>
          </w:rPr>
          <w:t>JWS (</w:t>
        </w:r>
        <w:r>
          <w:rPr>
            <w:rStyle w:val="info"/>
            <w:rFonts w:ascii="Verdana" w:hAnsi="Verdana"/>
            <w:b/>
            <w:bCs/>
            <w:color w:val="990000"/>
            <w:sz w:val="24"/>
            <w:szCs w:val="24"/>
            <w:lang/>
          </w:rPr>
          <w:t>Jones, M., Bradley, J., and N. Sakimura, “JSON Web Signature (JWS),” May 2013.</w:t>
        </w:r>
        <w:r>
          <w:rPr>
            <w:rStyle w:val="a3"/>
            <w:rFonts w:ascii="Verdana" w:hAnsi="Verdana"/>
            <w:sz w:val="24"/>
            <w:szCs w:val="24"/>
            <w:u w:val="none"/>
            <w:lang/>
          </w:rPr>
          <w:t>)</w:t>
        </w:r>
      </w:hyperlink>
      <w:r>
        <w:rPr>
          <w:rFonts w:ascii="Verdana" w:hAnsi="Verdana"/>
          <w:color w:val="000000"/>
          <w:sz w:val="24"/>
          <w:szCs w:val="24"/>
          <w:lang/>
        </w:rPr>
        <w:t xml:space="preserve"> [JWS] or </w:t>
      </w:r>
      <w:hyperlink w:anchor="JWE" w:history="1">
        <w:r>
          <w:rPr>
            <w:rStyle w:val="a3"/>
            <w:rFonts w:ascii="Verdana" w:hAnsi="Verdana"/>
            <w:sz w:val="24"/>
            <w:szCs w:val="24"/>
            <w:u w:val="none"/>
            <w:lang/>
          </w:rPr>
          <w:t>JWE (</w:t>
        </w:r>
        <w:r>
          <w:rPr>
            <w:rStyle w:val="info"/>
            <w:rFonts w:ascii="Verdana" w:hAnsi="Verdana"/>
            <w:b/>
            <w:bCs/>
            <w:color w:val="990000"/>
            <w:sz w:val="24"/>
            <w:szCs w:val="24"/>
            <w:lang/>
          </w:rPr>
          <w:t>Jones, M., Rescorla, E., and J. Hildebrand, “JSON Web Encryption (JWE),” May 2013.</w:t>
        </w:r>
        <w:r>
          <w:rPr>
            <w:rStyle w:val="a3"/>
            <w:rFonts w:ascii="Verdana" w:hAnsi="Verdana"/>
            <w:sz w:val="24"/>
            <w:szCs w:val="24"/>
            <w:u w:val="none"/>
            <w:lang/>
          </w:rPr>
          <w:t>)</w:t>
        </w:r>
      </w:hyperlink>
      <w:r>
        <w:rPr>
          <w:rFonts w:ascii="Verdana" w:hAnsi="Verdana"/>
          <w:color w:val="000000"/>
          <w:sz w:val="24"/>
          <w:szCs w:val="24"/>
          <w:lang/>
        </w:rPr>
        <w:t xml:space="preserve"> [JWE] encoded objects, for which nested encryption and signing can be utilized in the manner described in the </w:t>
      </w:r>
      <w:hyperlink w:anchor="JWT" w:history="1">
        <w:r>
          <w:rPr>
            <w:rStyle w:val="a3"/>
            <w:rFonts w:ascii="Verdana" w:hAnsi="Verdana"/>
            <w:sz w:val="24"/>
            <w:szCs w:val="24"/>
            <w:u w:val="none"/>
            <w:lang/>
          </w:rPr>
          <w:t>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[JWT] specification.</w:t>
      </w:r>
      <w:proofErr w:type="gramEnd"/>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86" w:name="EncryptedRequestObject"/>
      <w:bookmarkEnd w:id="28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87" w:name="rfc.section.4.1.1"/>
      <w:bookmarkEnd w:id="287"/>
      <w:r>
        <w:rPr>
          <w:rFonts w:eastAsia="Times New Roman" w:cs="Times New Roman"/>
          <w:lang/>
        </w:rPr>
        <w:t>4.1.1.</w:t>
      </w:r>
      <w:proofErr w:type="gramStart"/>
      <w:r>
        <w:rPr>
          <w:rFonts w:eastAsia="Times New Roman" w:cs="Times New Roman"/>
          <w:lang/>
        </w:rPr>
        <w:t>  Encrypted</w:t>
      </w:r>
      <w:proofErr w:type="gramEnd"/>
      <w:r>
        <w:rPr>
          <w:rFonts w:eastAsia="Times New Roman" w:cs="Times New Roman"/>
          <w:lang/>
        </w:rPr>
        <w:t xml:space="preserve"> Request Object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the Authorization Server has advertised JWE encryption algorithms in the </w:t>
      </w:r>
      <w:r>
        <w:rPr>
          <w:rStyle w:val="HTML3"/>
          <w:lang/>
        </w:rPr>
        <w:t>request_object_encryption_alg_values_supported</w:t>
      </w:r>
      <w:r>
        <w:rPr>
          <w:rFonts w:ascii="Verdana" w:hAnsi="Verdana"/>
          <w:color w:val="000000"/>
          <w:sz w:val="24"/>
          <w:szCs w:val="24"/>
          <w:lang/>
        </w:rPr>
        <w:t xml:space="preserve"> and </w:t>
      </w:r>
      <w:r>
        <w:rPr>
          <w:rStyle w:val="HTML3"/>
          <w:lang/>
        </w:rPr>
        <w:t>request_object_encryption_enc_values_supported</w:t>
      </w:r>
      <w:r>
        <w:rPr>
          <w:rFonts w:ascii="Verdana" w:hAnsi="Verdana"/>
          <w:color w:val="000000"/>
          <w:sz w:val="24"/>
          <w:szCs w:val="24"/>
          <w:lang/>
        </w:rPr>
        <w:t xml:space="preserve"> elements of its Discovery Document, these are used by the Client to encrypt the JWT.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Authorization Server MUST decode the JWT in accordance with the </w:t>
      </w:r>
      <w:hyperlink w:anchor="JWE" w:history="1">
        <w:r>
          <w:rPr>
            <w:rStyle w:val="a3"/>
            <w:rFonts w:ascii="Verdana" w:hAnsi="Verdana"/>
            <w:sz w:val="24"/>
            <w:szCs w:val="24"/>
            <w:u w:val="none"/>
            <w:lang/>
          </w:rPr>
          <w:t>JSON Web Encryption (</w:t>
        </w:r>
        <w:r>
          <w:rPr>
            <w:rStyle w:val="info"/>
            <w:rFonts w:ascii="Verdana" w:hAnsi="Verdana"/>
            <w:b/>
            <w:bCs/>
            <w:color w:val="990000"/>
            <w:sz w:val="24"/>
            <w:szCs w:val="24"/>
            <w:lang/>
          </w:rPr>
          <w:t>Jones, M., Rescorla, E., and J. Hildebrand, “JSON Web Encryption (JWE),”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[JWE] specification.</w:t>
      </w:r>
      <w:proofErr w:type="gramEnd"/>
      <w:r>
        <w:rPr>
          <w:rFonts w:ascii="Verdana" w:hAnsi="Verdana"/>
          <w:color w:val="000000"/>
          <w:sz w:val="24"/>
          <w:szCs w:val="24"/>
          <w:lang/>
        </w:rPr>
        <w:t xml:space="preserve"> The result MAY be either a signed or unsigned (plaintext) Request Object. In the former case, signature validation MUST be performed as defined in </w:t>
      </w:r>
      <w:hyperlink w:anchor="signed.req.obj.var" w:history="1">
        <w:r>
          <w:rPr>
            <w:rStyle w:val="a3"/>
            <w:rFonts w:ascii="Verdana" w:hAnsi="Verdana"/>
            <w:sz w:val="24"/>
            <w:szCs w:val="24"/>
            <w:u w:val="none"/>
            <w:lang/>
          </w:rPr>
          <w:t>Section 4.1.2 (</w:t>
        </w:r>
        <w:r>
          <w:rPr>
            <w:rStyle w:val="info"/>
            <w:rFonts w:ascii="Verdana" w:hAnsi="Verdana"/>
            <w:b/>
            <w:bCs/>
            <w:color w:val="990000"/>
            <w:sz w:val="24"/>
            <w:szCs w:val="24"/>
            <w:lang/>
          </w:rPr>
          <w:t>Signed Request Object</w:t>
        </w:r>
        <w:r>
          <w:rPr>
            <w:rStyle w:val="a3"/>
            <w:rFonts w:ascii="Verdana" w:hAnsi="Verdana"/>
            <w:sz w:val="24"/>
            <w:szCs w:val="24"/>
            <w:u w:val="none"/>
            <w:lang/>
          </w:rPr>
          <w:t>)</w:t>
        </w:r>
      </w:hyperlink>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Authorization Server MUST return the error if there is a decryption error.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88" w:name="signed.req.obj.var"/>
      <w:bookmarkEnd w:id="28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89" w:name="rfc.section.4.1.2"/>
      <w:bookmarkEnd w:id="289"/>
      <w:r>
        <w:rPr>
          <w:rFonts w:eastAsia="Times New Roman" w:cs="Times New Roman"/>
          <w:lang/>
        </w:rPr>
        <w:t>4.1.2.</w:t>
      </w:r>
      <w:proofErr w:type="gramStart"/>
      <w:r>
        <w:rPr>
          <w:rFonts w:eastAsia="Times New Roman" w:cs="Times New Roman"/>
          <w:lang/>
        </w:rPr>
        <w:t>  Signed</w:t>
      </w:r>
      <w:proofErr w:type="gramEnd"/>
      <w:r>
        <w:rPr>
          <w:rFonts w:eastAsia="Times New Roman" w:cs="Times New Roman"/>
          <w:lang/>
        </w:rPr>
        <w:t xml:space="preserve"> Request Object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perform Signature Validation, the </w:t>
      </w:r>
      <w:r>
        <w:rPr>
          <w:rStyle w:val="HTML3"/>
          <w:lang/>
        </w:rPr>
        <w:t>alg</w:t>
      </w:r>
      <w:r>
        <w:rPr>
          <w:rFonts w:ascii="Verdana" w:hAnsi="Verdana"/>
          <w:color w:val="000000"/>
          <w:sz w:val="24"/>
          <w:szCs w:val="24"/>
          <w:lang/>
        </w:rPr>
        <w:t xml:space="preserve"> parameter in the JWS header MUST match the value of the </w:t>
      </w:r>
      <w:r>
        <w:rPr>
          <w:rStyle w:val="HTML3"/>
          <w:lang/>
        </w:rPr>
        <w:t>request_object_signing_alg</w:t>
      </w:r>
      <w:r>
        <w:rPr>
          <w:rFonts w:ascii="Verdana" w:hAnsi="Verdana"/>
          <w:color w:val="000000"/>
          <w:sz w:val="24"/>
          <w:szCs w:val="24"/>
          <w:lang/>
        </w:rPr>
        <w:t xml:space="preserve"> set during </w:t>
      </w:r>
      <w:hyperlink w:anchor="OpenID.Registration" w:history="1">
        <w:r>
          <w:rPr>
            <w:rStyle w:val="a3"/>
            <w:rFonts w:ascii="Verdana" w:hAnsi="Verdana"/>
            <w:sz w:val="24"/>
            <w:szCs w:val="24"/>
            <w:u w:val="none"/>
            <w:lang/>
          </w:rPr>
          <w:t>Client Registration (</w:t>
        </w:r>
        <w:r>
          <w:rPr>
            <w:rStyle w:val="info"/>
            <w:rFonts w:ascii="Verdana" w:hAnsi="Verdana"/>
            <w:b/>
            <w:bCs/>
            <w:color w:val="990000"/>
            <w:sz w:val="24"/>
            <w:szCs w:val="24"/>
            <w:lang/>
          </w:rPr>
          <w:t>Sakimura, N., Bradley, J., and M. Jones, “OpenID Connect Dynamic Client Registration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[OpenID.Registration] or a value that was pre-registered by other means.</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signature MUST be validated against the key registered for that </w:t>
      </w:r>
      <w:r>
        <w:rPr>
          <w:rStyle w:val="HTML3"/>
          <w:lang/>
        </w:rPr>
        <w:t>client_id</w:t>
      </w:r>
      <w:r>
        <w:rPr>
          <w:rFonts w:ascii="Verdana" w:hAnsi="Verdana"/>
          <w:color w:val="000000"/>
          <w:sz w:val="24"/>
          <w:szCs w:val="24"/>
          <w:lang/>
        </w:rPr>
        <w:t xml:space="preserve"> and algorithm, in accordance with the </w:t>
      </w:r>
      <w:hyperlink w:anchor="JWS" w:history="1">
        <w:r>
          <w:rPr>
            <w:rStyle w:val="a3"/>
            <w:rFonts w:ascii="Verdana" w:hAnsi="Verdana"/>
            <w:sz w:val="24"/>
            <w:szCs w:val="24"/>
            <w:u w:val="none"/>
            <w:lang/>
          </w:rPr>
          <w:t>JSON Web Signature (</w:t>
        </w:r>
        <w:r>
          <w:rPr>
            <w:rStyle w:val="info"/>
            <w:rFonts w:ascii="Verdana" w:hAnsi="Verdana"/>
            <w:b/>
            <w:bCs/>
            <w:color w:val="990000"/>
            <w:sz w:val="24"/>
            <w:szCs w:val="24"/>
            <w:lang/>
          </w:rPr>
          <w:t>Jones, M., Bradley, J., and N. Sakimura, “JSON Web Signature (JWS),”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[JWS] specification.</w:t>
      </w:r>
      <w:proofErr w:type="gramEnd"/>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Authorization Server MUST return the Authorization Error Response if there is a signature validation error.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90" w:name="req.obj.veri"/>
      <w:bookmarkEnd w:id="29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91" w:name="rfc.section.4.1.3"/>
      <w:bookmarkEnd w:id="291"/>
      <w:r>
        <w:rPr>
          <w:rFonts w:eastAsia="Times New Roman" w:cs="Times New Roman"/>
          <w:lang/>
        </w:rPr>
        <w:t>4.1.3.</w:t>
      </w:r>
      <w:proofErr w:type="gramStart"/>
      <w:r>
        <w:rPr>
          <w:rFonts w:eastAsia="Times New Roman" w:cs="Times New Roman"/>
          <w:lang/>
        </w:rPr>
        <w:t>  Parameter</w:t>
      </w:r>
      <w:proofErr w:type="gramEnd"/>
      <w:r>
        <w:rPr>
          <w:rFonts w:eastAsia="Times New Roman" w:cs="Times New Roman"/>
          <w:lang/>
        </w:rPr>
        <w:t xml:space="preserve">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Authorization Server MUST </w:t>
      </w:r>
      <w:proofErr w:type="gramStart"/>
      <w:r>
        <w:rPr>
          <w:rFonts w:ascii="Verdana" w:hAnsi="Verdana"/>
          <w:color w:val="000000"/>
          <w:sz w:val="24"/>
          <w:szCs w:val="24"/>
          <w:lang/>
        </w:rPr>
        <w:t>construct</w:t>
      </w:r>
      <w:proofErr w:type="gramEnd"/>
      <w:r>
        <w:rPr>
          <w:rFonts w:ascii="Verdana" w:hAnsi="Verdana"/>
          <w:color w:val="000000"/>
          <w:sz w:val="24"/>
          <w:szCs w:val="24"/>
          <w:lang/>
        </w:rPr>
        <w:t xml:space="preserve"> the Authorization Request Message from the Request Object value and the OAuth 2.0 Authorization Request parameters. If the same parameter exists both in the Request Object and the OAuth Authorization Request parameters, the parameter in the Request Object is used. Using this Authorization Request Message, the Authorization Server performs the following steps of the request validation: </w:t>
      </w:r>
    </w:p>
    <w:p w:rsidR="00D308F3" w:rsidRDefault="000B3073">
      <w:pPr>
        <w:numPr>
          <w:ilvl w:val="0"/>
          <w:numId w:val="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MUST </w:t>
      </w:r>
      <w:proofErr w:type="gramStart"/>
      <w:r>
        <w:rPr>
          <w:rFonts w:ascii="Verdana" w:eastAsia="Times New Roman" w:hAnsi="Verdana" w:cs="Times New Roman"/>
          <w:color w:val="000000"/>
          <w:sz w:val="24"/>
          <w:szCs w:val="24"/>
          <w:lang/>
        </w:rPr>
        <w:t>validate</w:t>
      </w:r>
      <w:proofErr w:type="gramEnd"/>
      <w:r>
        <w:rPr>
          <w:rFonts w:ascii="Verdana" w:eastAsia="Times New Roman" w:hAnsi="Verdana" w:cs="Times New Roman"/>
          <w:color w:val="000000"/>
          <w:sz w:val="24"/>
          <w:szCs w:val="24"/>
          <w:lang/>
        </w:rPr>
        <w:t xml:space="preserve"> all the OAuth 2.0 parameters according to the OAuth 2.0 specification. </w:t>
      </w:r>
    </w:p>
    <w:p w:rsidR="00D308F3" w:rsidRDefault="000B3073">
      <w:pPr>
        <w:numPr>
          <w:ilvl w:val="0"/>
          <w:numId w:val="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MUST </w:t>
      </w:r>
      <w:proofErr w:type="gramStart"/>
      <w:r>
        <w:rPr>
          <w:rFonts w:ascii="Verdana" w:eastAsia="Times New Roman" w:hAnsi="Verdana" w:cs="Times New Roman"/>
          <w:color w:val="000000"/>
          <w:sz w:val="24"/>
          <w:szCs w:val="24"/>
          <w:lang/>
        </w:rPr>
        <w:t>verify</w:t>
      </w:r>
      <w:proofErr w:type="gramEnd"/>
      <w:r>
        <w:rPr>
          <w:rFonts w:ascii="Verdana" w:eastAsia="Times New Roman" w:hAnsi="Verdana" w:cs="Times New Roman"/>
          <w:color w:val="000000"/>
          <w:sz w:val="24"/>
          <w:szCs w:val="24"/>
          <w:lang/>
        </w:rPr>
        <w:t xml:space="preserve"> that all the REQUIRED parameters are present. </w:t>
      </w:r>
    </w:p>
    <w:p w:rsidR="00D308F3" w:rsidRDefault="000B3073">
      <w:pPr>
        <w:numPr>
          <w:ilvl w:val="0"/>
          <w:numId w:val="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w:t>
      </w:r>
      <w:r>
        <w:rPr>
          <w:rStyle w:val="HTML3"/>
          <w:lang/>
        </w:rPr>
        <w:t>sub</w:t>
      </w:r>
      <w:r>
        <w:rPr>
          <w:rFonts w:ascii="Verdana" w:eastAsia="Times New Roman" w:hAnsi="Verdana" w:cs="Times New Roman"/>
          <w:color w:val="000000"/>
          <w:sz w:val="24"/>
          <w:szCs w:val="24"/>
          <w:lang/>
        </w:rPr>
        <w:t xml:space="preserve"> (subject) Claim as a member of </w:t>
      </w:r>
      <w:r>
        <w:rPr>
          <w:rStyle w:val="HTML3"/>
          <w:lang/>
        </w:rPr>
        <w:t>id_token</w:t>
      </w:r>
      <w:r>
        <w:rPr>
          <w:rFonts w:ascii="Verdana" w:eastAsia="Times New Roman" w:hAnsi="Verdana" w:cs="Times New Roman"/>
          <w:color w:val="000000"/>
          <w:sz w:val="24"/>
          <w:szCs w:val="24"/>
          <w:lang/>
        </w:rPr>
        <w:t xml:space="preserve"> element is requested with a specific value, the Authorization Server MUST only send a positive response if that user has an active session with the Authorization Server. The Authorization Server MUST NOT </w:t>
      </w:r>
      <w:proofErr w:type="gramStart"/>
      <w:r>
        <w:rPr>
          <w:rFonts w:ascii="Verdana" w:eastAsia="Times New Roman" w:hAnsi="Verdana" w:cs="Times New Roman"/>
          <w:color w:val="000000"/>
          <w:sz w:val="24"/>
          <w:szCs w:val="24"/>
          <w:lang/>
        </w:rPr>
        <w:t>reply</w:t>
      </w:r>
      <w:proofErr w:type="gramEnd"/>
      <w:r>
        <w:rPr>
          <w:rFonts w:ascii="Verdana" w:eastAsia="Times New Roman" w:hAnsi="Verdana" w:cs="Times New Roman"/>
          <w:color w:val="000000"/>
          <w:sz w:val="24"/>
          <w:szCs w:val="24"/>
          <w:lang/>
        </w:rPr>
        <w:t xml:space="preserve"> with an ID Token or Access Token for a different user, even if they have an active session with the Authorization Server. </w:t>
      </w:r>
    </w:p>
    <w:p w:rsidR="00D308F3" w:rsidRDefault="000B3073">
      <w:pPr>
        <w:numPr>
          <w:ilvl w:val="0"/>
          <w:numId w:val="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w:t>
      </w:r>
      <w:r>
        <w:rPr>
          <w:rStyle w:val="HTML3"/>
          <w:lang/>
        </w:rPr>
        <w:t>acr</w:t>
      </w:r>
      <w:r>
        <w:rPr>
          <w:rFonts w:ascii="Verdana" w:eastAsia="Times New Roman" w:hAnsi="Verdana" w:cs="Times New Roman"/>
          <w:color w:val="000000"/>
          <w:sz w:val="24"/>
          <w:szCs w:val="24"/>
          <w:lang/>
        </w:rPr>
        <w:t xml:space="preserve"> Claim is requested as an Essential Claim for the ID Token with a </w:t>
      </w:r>
      <w:r>
        <w:rPr>
          <w:rStyle w:val="HTML3"/>
          <w:lang/>
        </w:rPr>
        <w:t>values</w:t>
      </w:r>
      <w:r>
        <w:rPr>
          <w:rFonts w:ascii="Verdana" w:eastAsia="Times New Roman" w:hAnsi="Verdana" w:cs="Times New Roman"/>
          <w:color w:val="000000"/>
          <w:sz w:val="24"/>
          <w:szCs w:val="24"/>
          <w:lang/>
        </w:rPr>
        <w:t xml:space="preserve"> parameter requesting specific Authentication Context Class Reference values, then the Authorization Server MUST return an </w:t>
      </w:r>
      <w:r>
        <w:rPr>
          <w:rStyle w:val="HTML3"/>
          <w:lang/>
        </w:rPr>
        <w:t>acr</w:t>
      </w:r>
      <w:r>
        <w:rPr>
          <w:rFonts w:ascii="Verdana" w:eastAsia="Times New Roman" w:hAnsi="Verdana" w:cs="Times New Roman"/>
          <w:color w:val="000000"/>
          <w:sz w:val="24"/>
          <w:szCs w:val="24"/>
          <w:lang/>
        </w:rPr>
        <w:t xml:space="preserve"> Claim Value that matches one of the requested values. The Authorization Server MAY ask the End-User to re-authenticate with additional factors to meet this requirement. If this is an Essential Claim and the requirement cannot be met, then the Authorization Server MUST </w:t>
      </w:r>
      <w:proofErr w:type="gramStart"/>
      <w:r>
        <w:rPr>
          <w:rFonts w:ascii="Verdana" w:eastAsia="Times New Roman" w:hAnsi="Verdana" w:cs="Times New Roman"/>
          <w:color w:val="000000"/>
          <w:sz w:val="24"/>
          <w:szCs w:val="24"/>
          <w:lang/>
        </w:rPr>
        <w:t>treat</w:t>
      </w:r>
      <w:proofErr w:type="gramEnd"/>
      <w:r>
        <w:rPr>
          <w:rFonts w:ascii="Verdana" w:eastAsia="Times New Roman" w:hAnsi="Verdana" w:cs="Times New Roman"/>
          <w:color w:val="000000"/>
          <w:sz w:val="24"/>
          <w:szCs w:val="24"/>
          <w:lang/>
        </w:rPr>
        <w:t xml:space="preserve"> that outcome as a failed authentication attempt. </w:t>
      </w:r>
    </w:p>
    <w:p w:rsidR="00D308F3" w:rsidRDefault="000B3073">
      <w:pPr>
        <w:numPr>
          <w:ilvl w:val="0"/>
          <w:numId w:val="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MAY request this Claim as an optional Claim by using the </w:t>
      </w:r>
      <w:r>
        <w:rPr>
          <w:rStyle w:val="HTML3"/>
          <w:lang/>
        </w:rPr>
        <w:t>acr_values</w:t>
      </w:r>
      <w:r>
        <w:rPr>
          <w:rFonts w:ascii="Verdana" w:eastAsia="Times New Roman" w:hAnsi="Verdana" w:cs="Times New Roman"/>
          <w:color w:val="000000"/>
          <w:sz w:val="24"/>
          <w:szCs w:val="24"/>
          <w:lang/>
        </w:rPr>
        <w:t xml:space="preserve"> request parameter or by not including "essential": true in the individual </w:t>
      </w:r>
      <w:r>
        <w:rPr>
          <w:rStyle w:val="HTML3"/>
          <w:lang/>
        </w:rPr>
        <w:t>acr</w:t>
      </w:r>
      <w:r>
        <w:rPr>
          <w:rFonts w:ascii="Verdana" w:eastAsia="Times New Roman" w:hAnsi="Verdana" w:cs="Times New Roman"/>
          <w:color w:val="000000"/>
          <w:sz w:val="24"/>
          <w:szCs w:val="24"/>
          <w:lang/>
        </w:rPr>
        <w:t xml:space="preserve"> Claim request. If the Claim is not </w:t>
      </w:r>
      <w:proofErr w:type="gramStart"/>
      <w:r>
        <w:rPr>
          <w:rFonts w:ascii="Verdana" w:eastAsia="Times New Roman" w:hAnsi="Verdana" w:cs="Times New Roman"/>
          <w:color w:val="000000"/>
          <w:sz w:val="24"/>
          <w:szCs w:val="24"/>
          <w:lang/>
        </w:rPr>
        <w:t>Essential</w:t>
      </w:r>
      <w:proofErr w:type="gramEnd"/>
      <w:r>
        <w:rPr>
          <w:rFonts w:ascii="Verdana" w:eastAsia="Times New Roman" w:hAnsi="Verdana" w:cs="Times New Roman"/>
          <w:color w:val="000000"/>
          <w:sz w:val="24"/>
          <w:szCs w:val="24"/>
          <w:lang/>
        </w:rPr>
        <w:t xml:space="preserve"> and the requested value cannot be provided, the Authorization Server SHOULD return the session's current </w:t>
      </w:r>
      <w:r>
        <w:rPr>
          <w:rStyle w:val="HTML3"/>
          <w:lang/>
        </w:rPr>
        <w:t>acr</w:t>
      </w:r>
      <w:r>
        <w:rPr>
          <w:rFonts w:ascii="Verdana" w:eastAsia="Times New Roman" w:hAnsi="Verdana" w:cs="Times New Roman"/>
          <w:color w:val="000000"/>
          <w:sz w:val="24"/>
          <w:szCs w:val="24"/>
          <w:lang/>
        </w:rPr>
        <w:t xml:space="preserve"> as the value of the </w:t>
      </w:r>
      <w:r>
        <w:rPr>
          <w:rStyle w:val="HTML3"/>
          <w:lang/>
        </w:rPr>
        <w:t>acr</w:t>
      </w:r>
      <w:r>
        <w:rPr>
          <w:rFonts w:ascii="Verdana" w:eastAsia="Times New Roman" w:hAnsi="Verdana" w:cs="Times New Roman"/>
          <w:color w:val="000000"/>
          <w:sz w:val="24"/>
          <w:szCs w:val="24"/>
          <w:lang/>
        </w:rPr>
        <w:t xml:space="preserve"> Claim. If the Claim is not </w:t>
      </w:r>
      <w:proofErr w:type="gramStart"/>
      <w:r>
        <w:rPr>
          <w:rFonts w:ascii="Verdana" w:eastAsia="Times New Roman" w:hAnsi="Verdana" w:cs="Times New Roman"/>
          <w:color w:val="000000"/>
          <w:sz w:val="24"/>
          <w:szCs w:val="24"/>
          <w:lang/>
        </w:rPr>
        <w:t>Essential</w:t>
      </w:r>
      <w:proofErr w:type="gramEnd"/>
      <w:r>
        <w:rPr>
          <w:rFonts w:ascii="Verdana" w:eastAsia="Times New Roman" w:hAnsi="Verdana" w:cs="Times New Roman"/>
          <w:color w:val="000000"/>
          <w:sz w:val="24"/>
          <w:szCs w:val="24"/>
          <w:lang/>
        </w:rPr>
        <w:t xml:space="preserve">, the Authorization Server is not required to provide this Claim in its response.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the Authorization Server encounters any error, it MUST return the error response.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92" w:name="id.token.validation"/>
      <w:bookmarkEnd w:id="29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7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93" w:name="rfc.section.4.2"/>
      <w:bookmarkEnd w:id="293"/>
      <w:r>
        <w:rPr>
          <w:rFonts w:eastAsia="Times New Roman" w:cs="Times New Roman"/>
          <w:lang/>
        </w:rPr>
        <w:t>4.2.</w:t>
      </w:r>
      <w:proofErr w:type="gramStart"/>
      <w:r>
        <w:rPr>
          <w:rFonts w:eastAsia="Times New Roman" w:cs="Times New Roman"/>
          <w:lang/>
        </w:rPr>
        <w:t>  ID</w:t>
      </w:r>
      <w:proofErr w:type="gramEnd"/>
      <w:r>
        <w:rPr>
          <w:rFonts w:eastAsia="Times New Roman" w:cs="Times New Roman"/>
          <w:lang/>
        </w:rPr>
        <w:t xml:space="preserve"> Token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validate the ID Token in the Authorization or Token Endpoint Response, the Client MUST </w:t>
      </w:r>
      <w:proofErr w:type="gramStart"/>
      <w:r>
        <w:rPr>
          <w:rFonts w:ascii="Verdana" w:hAnsi="Verdana"/>
          <w:color w:val="000000"/>
          <w:sz w:val="24"/>
          <w:szCs w:val="24"/>
          <w:lang/>
        </w:rPr>
        <w:t>do</w:t>
      </w:r>
      <w:proofErr w:type="gramEnd"/>
      <w:r>
        <w:rPr>
          <w:rFonts w:ascii="Verdana" w:hAnsi="Verdana"/>
          <w:color w:val="000000"/>
          <w:sz w:val="24"/>
          <w:szCs w:val="24"/>
          <w:lang/>
        </w:rPr>
        <w:t xml:space="preserve"> the following: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Client has provided an </w:t>
      </w:r>
      <w:r>
        <w:rPr>
          <w:rStyle w:val="HTML3"/>
          <w:lang/>
        </w:rPr>
        <w:t>id_token_encrypted_response_alg</w:t>
      </w:r>
      <w:r>
        <w:rPr>
          <w:rFonts w:ascii="Verdana" w:eastAsia="Times New Roman" w:hAnsi="Verdana" w:cs="Times New Roman"/>
          <w:color w:val="000000"/>
          <w:sz w:val="24"/>
          <w:szCs w:val="24"/>
          <w:lang/>
        </w:rPr>
        <w:t xml:space="preserve"> parameter during Registration, decrypt the ID Token using the key pair specified during Registration.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MUST validate that the </w:t>
      </w:r>
      <w:r>
        <w:rPr>
          <w:rStyle w:val="HTML3"/>
          <w:lang/>
        </w:rPr>
        <w:t>aud</w:t>
      </w:r>
      <w:r>
        <w:rPr>
          <w:rFonts w:ascii="Verdana" w:eastAsia="Times New Roman" w:hAnsi="Verdana" w:cs="Times New Roman"/>
          <w:color w:val="000000"/>
          <w:sz w:val="24"/>
          <w:szCs w:val="24"/>
          <w:lang/>
        </w:rPr>
        <w:t xml:space="preserve"> (audience) Claim contains its </w:t>
      </w:r>
      <w:r>
        <w:rPr>
          <w:rStyle w:val="HTML3"/>
          <w:lang/>
        </w:rPr>
        <w:t>client_id</w:t>
      </w:r>
      <w:r>
        <w:rPr>
          <w:rFonts w:ascii="Verdana" w:eastAsia="Times New Roman" w:hAnsi="Verdana" w:cs="Times New Roman"/>
          <w:color w:val="000000"/>
          <w:sz w:val="24"/>
          <w:szCs w:val="24"/>
          <w:lang/>
        </w:rPr>
        <w:t xml:space="preserve"> value registered at the Issuer identified by the </w:t>
      </w:r>
      <w:r>
        <w:rPr>
          <w:rStyle w:val="HTML3"/>
          <w:lang/>
        </w:rPr>
        <w:t>iss</w:t>
      </w:r>
      <w:r>
        <w:rPr>
          <w:rFonts w:ascii="Verdana" w:eastAsia="Times New Roman" w:hAnsi="Verdana" w:cs="Times New Roman"/>
          <w:color w:val="000000"/>
          <w:sz w:val="24"/>
          <w:szCs w:val="24"/>
          <w:lang/>
        </w:rPr>
        <w:t xml:space="preserve"> (issuer) Claim as an audience. The </w:t>
      </w:r>
      <w:r>
        <w:rPr>
          <w:rStyle w:val="HTML3"/>
          <w:lang/>
        </w:rPr>
        <w:t>aud</w:t>
      </w:r>
      <w:r>
        <w:rPr>
          <w:rFonts w:ascii="Verdana" w:eastAsia="Times New Roman" w:hAnsi="Verdana" w:cs="Times New Roman"/>
          <w:color w:val="000000"/>
          <w:sz w:val="24"/>
          <w:szCs w:val="24"/>
          <w:lang/>
        </w:rPr>
        <w:t xml:space="preserve"> (audience) Claim MAY contain an array with more than one element. The ID Token MUST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rejected if the ID Token does not list the Client as a valid audience, or if it contains additional audiences not trusted by the Client.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ID Token contains multiple audiences, the Client SHOULD verify that an </w:t>
      </w:r>
      <w:r>
        <w:rPr>
          <w:rStyle w:val="HTML3"/>
          <w:lang/>
        </w:rPr>
        <w:t>azp</w:t>
      </w:r>
      <w:r>
        <w:rPr>
          <w:rFonts w:ascii="Verdana" w:eastAsia="Times New Roman" w:hAnsi="Verdana" w:cs="Times New Roman"/>
          <w:color w:val="000000"/>
          <w:sz w:val="24"/>
          <w:szCs w:val="24"/>
          <w:lang/>
        </w:rPr>
        <w:t xml:space="preserve"> Claim is present.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an </w:t>
      </w:r>
      <w:r>
        <w:rPr>
          <w:rStyle w:val="HTML3"/>
          <w:lang/>
        </w:rPr>
        <w:t>azp</w:t>
      </w:r>
      <w:r>
        <w:rPr>
          <w:rFonts w:ascii="Verdana" w:eastAsia="Times New Roman" w:hAnsi="Verdana" w:cs="Times New Roman"/>
          <w:color w:val="000000"/>
          <w:sz w:val="24"/>
          <w:szCs w:val="24"/>
          <w:lang/>
        </w:rPr>
        <w:t xml:space="preserve"> (authorized party) Claim is present, the Client SHOULD verify and that its </w:t>
      </w:r>
      <w:r>
        <w:rPr>
          <w:rStyle w:val="HTML3"/>
          <w:lang/>
        </w:rPr>
        <w:t>client_id</w:t>
      </w:r>
      <w:r>
        <w:rPr>
          <w:rFonts w:ascii="Verdana" w:eastAsia="Times New Roman" w:hAnsi="Verdana" w:cs="Times New Roman"/>
          <w:color w:val="000000"/>
          <w:sz w:val="24"/>
          <w:szCs w:val="24"/>
          <w:lang/>
        </w:rPr>
        <w:t xml:space="preserve"> is the Claim value.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w:t>
      </w:r>
      <w:r>
        <w:rPr>
          <w:rStyle w:val="HTML3"/>
          <w:lang/>
        </w:rPr>
        <w:t>id_token</w:t>
      </w:r>
      <w:r>
        <w:rPr>
          <w:rFonts w:ascii="Verdana" w:eastAsia="Times New Roman" w:hAnsi="Verdana" w:cs="Times New Roman"/>
          <w:color w:val="000000"/>
          <w:sz w:val="24"/>
          <w:szCs w:val="24"/>
          <w:lang/>
        </w:rPr>
        <w:t xml:space="preserve"> is received via direct communication between the Client and the Token Endpoint, the TLS server validation MAY be used to validate the issuer in place of checking the token signature. The Client MUST validate the signature of all other ID Tokens according to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[JWS] using the algorithm specified in the </w:t>
      </w:r>
      <w:r>
        <w:rPr>
          <w:rStyle w:val="HTML3"/>
          <w:lang/>
        </w:rPr>
        <w:t>alg</w:t>
      </w:r>
      <w:r>
        <w:rPr>
          <w:rFonts w:ascii="Verdana" w:eastAsia="Times New Roman" w:hAnsi="Verdana" w:cs="Times New Roman"/>
          <w:color w:val="000000"/>
          <w:sz w:val="24"/>
          <w:szCs w:val="24"/>
          <w:lang/>
        </w:rPr>
        <w:t xml:space="preserve"> parameter of the JWT header.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alg</w:t>
      </w:r>
      <w:r>
        <w:rPr>
          <w:rFonts w:ascii="Verdana" w:eastAsia="Times New Roman" w:hAnsi="Verdana" w:cs="Times New Roman"/>
          <w:color w:val="000000"/>
          <w:sz w:val="24"/>
          <w:szCs w:val="24"/>
          <w:lang/>
        </w:rPr>
        <w:t xml:space="preserve"> value SHOULD be the default of </w:t>
      </w:r>
      <w:r>
        <w:rPr>
          <w:rStyle w:val="HTML3"/>
          <w:lang/>
        </w:rPr>
        <w:t>RS256</w:t>
      </w:r>
      <w:r>
        <w:rPr>
          <w:rFonts w:ascii="Verdana" w:eastAsia="Times New Roman" w:hAnsi="Verdana" w:cs="Times New Roman"/>
          <w:color w:val="000000"/>
          <w:sz w:val="24"/>
          <w:szCs w:val="24"/>
          <w:lang/>
        </w:rPr>
        <w:t xml:space="preserve"> or the algorithm sent by the Client in the </w:t>
      </w:r>
      <w:r>
        <w:rPr>
          <w:rStyle w:val="HTML3"/>
          <w:lang/>
        </w:rPr>
        <w:t>id_token_signed_response_alg</w:t>
      </w:r>
      <w:r>
        <w:rPr>
          <w:rFonts w:ascii="Verdana" w:eastAsia="Times New Roman" w:hAnsi="Verdana" w:cs="Times New Roman"/>
          <w:color w:val="000000"/>
          <w:sz w:val="24"/>
          <w:szCs w:val="24"/>
          <w:lang/>
        </w:rPr>
        <w:t xml:space="preserve"> parameter during Registration.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w:t>
      </w:r>
      <w:r>
        <w:rPr>
          <w:rStyle w:val="HTML3"/>
          <w:lang/>
        </w:rPr>
        <w:t>alg</w:t>
      </w:r>
      <w:r>
        <w:rPr>
          <w:rFonts w:ascii="Verdana" w:eastAsia="Times New Roman" w:hAnsi="Verdana" w:cs="Times New Roman"/>
          <w:color w:val="000000"/>
          <w:sz w:val="24"/>
          <w:szCs w:val="24"/>
          <w:lang/>
        </w:rPr>
        <w:t xml:space="preserve"> parameter of the JWT header is a MAC based algorithm such as </w:t>
      </w:r>
      <w:r>
        <w:rPr>
          <w:rStyle w:val="HTML3"/>
          <w:lang/>
        </w:rPr>
        <w:t>HS256</w:t>
      </w:r>
      <w:r>
        <w:rPr>
          <w:rFonts w:ascii="Verdana" w:eastAsia="Times New Roman" w:hAnsi="Verdana" w:cs="Times New Roman"/>
          <w:color w:val="000000"/>
          <w:sz w:val="24"/>
          <w:szCs w:val="24"/>
          <w:lang/>
        </w:rPr>
        <w:t xml:space="preserve">, </w:t>
      </w:r>
      <w:r>
        <w:rPr>
          <w:rStyle w:val="HTML3"/>
          <w:lang/>
        </w:rPr>
        <w:t>HS384</w:t>
      </w:r>
      <w:r>
        <w:rPr>
          <w:rFonts w:ascii="Verdana" w:eastAsia="Times New Roman" w:hAnsi="Verdana" w:cs="Times New Roman"/>
          <w:color w:val="000000"/>
          <w:sz w:val="24"/>
          <w:szCs w:val="24"/>
          <w:lang/>
        </w:rPr>
        <w:t xml:space="preserve">, or </w:t>
      </w:r>
      <w:r>
        <w:rPr>
          <w:rStyle w:val="HTML3"/>
          <w:lang/>
        </w:rPr>
        <w:t>HS512</w:t>
      </w:r>
      <w:r>
        <w:rPr>
          <w:rFonts w:ascii="Verdana" w:eastAsia="Times New Roman" w:hAnsi="Verdana" w:cs="Times New Roman"/>
          <w:color w:val="000000"/>
          <w:sz w:val="24"/>
          <w:szCs w:val="24"/>
          <w:lang/>
        </w:rPr>
        <w:t xml:space="preserve">, the octets of the UTF-8 representation of the </w:t>
      </w:r>
      <w:r>
        <w:rPr>
          <w:rStyle w:val="HTML3"/>
          <w:lang/>
        </w:rPr>
        <w:t>client_secret</w:t>
      </w:r>
      <w:r>
        <w:rPr>
          <w:rFonts w:ascii="Verdana" w:eastAsia="Times New Roman" w:hAnsi="Verdana" w:cs="Times New Roman"/>
          <w:color w:val="000000"/>
          <w:sz w:val="24"/>
          <w:szCs w:val="24"/>
          <w:lang/>
        </w:rPr>
        <w:t xml:space="preserve"> corresponding to the </w:t>
      </w:r>
      <w:r>
        <w:rPr>
          <w:rStyle w:val="HTML3"/>
          <w:lang/>
        </w:rPr>
        <w:t>client_id</w:t>
      </w:r>
      <w:r>
        <w:rPr>
          <w:rFonts w:ascii="Verdana" w:eastAsia="Times New Roman" w:hAnsi="Verdana" w:cs="Times New Roman"/>
          <w:color w:val="000000"/>
          <w:sz w:val="24"/>
          <w:szCs w:val="24"/>
          <w:lang/>
        </w:rPr>
        <w:t xml:space="preserve"> contained in the </w:t>
      </w:r>
      <w:r>
        <w:rPr>
          <w:rStyle w:val="HTML3"/>
          <w:lang/>
        </w:rPr>
        <w:t>aud</w:t>
      </w:r>
      <w:r>
        <w:rPr>
          <w:rFonts w:ascii="Verdana" w:eastAsia="Times New Roman" w:hAnsi="Verdana" w:cs="Times New Roman"/>
          <w:color w:val="000000"/>
          <w:sz w:val="24"/>
          <w:szCs w:val="24"/>
          <w:lang/>
        </w:rPr>
        <w:t xml:space="preserve"> (audience) Claim are used as the key to validate the signature. Multiple audiences are not supported for MAC based algorithms.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For other Signing algorithms, the Client MUST use the signing key provided in Discovery by the Issuer. The issuer MUST exactly match the value of the </w:t>
      </w:r>
      <w:r>
        <w:rPr>
          <w:rStyle w:val="HTML3"/>
          <w:lang/>
        </w:rPr>
        <w:t>iss</w:t>
      </w:r>
      <w:r>
        <w:rPr>
          <w:rFonts w:ascii="Verdana" w:eastAsia="Times New Roman" w:hAnsi="Verdana" w:cs="Times New Roman"/>
          <w:color w:val="000000"/>
          <w:sz w:val="24"/>
          <w:szCs w:val="24"/>
          <w:lang/>
        </w:rPr>
        <w:t xml:space="preserve"> (issuer) Claim.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current time MUST be less than the value of the </w:t>
      </w:r>
      <w:r>
        <w:rPr>
          <w:rStyle w:val="HTML3"/>
          <w:lang/>
        </w:rPr>
        <w:t>exp</w:t>
      </w:r>
      <w:r>
        <w:rPr>
          <w:rFonts w:ascii="Verdana" w:eastAsia="Times New Roman" w:hAnsi="Verdana" w:cs="Times New Roman"/>
          <w:color w:val="000000"/>
          <w:sz w:val="24"/>
          <w:szCs w:val="24"/>
          <w:lang/>
        </w:rPr>
        <w:t xml:space="preserve"> Claim.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iat</w:t>
      </w:r>
      <w:r>
        <w:rPr>
          <w:rFonts w:ascii="Verdana" w:eastAsia="Times New Roman" w:hAnsi="Verdana" w:cs="Times New Roman"/>
          <w:color w:val="000000"/>
          <w:sz w:val="24"/>
          <w:szCs w:val="24"/>
          <w:lang/>
        </w:rPr>
        <w:t xml:space="preserve"> Claim can be used to reject tokens that were issued too far away from the current time, limiting the amount of time that nonces need to be stored to prevent attacks. The acceptable range is Client specific.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a nonce value was sent in the Authorization Request, a </w:t>
      </w:r>
      <w:r>
        <w:rPr>
          <w:rStyle w:val="HTML3"/>
          <w:lang/>
        </w:rPr>
        <w:t>nonce</w:t>
      </w:r>
      <w:r>
        <w:rPr>
          <w:rFonts w:ascii="Verdana" w:eastAsia="Times New Roman" w:hAnsi="Verdana" w:cs="Times New Roman"/>
          <w:color w:val="000000"/>
          <w:sz w:val="24"/>
          <w:szCs w:val="24"/>
          <w:lang/>
        </w:rPr>
        <w:t xml:space="preserve"> Claim MUST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present and its value checked to verify that it is the same value as the one that was sent in the Authorization Request. The Client SHOULD check the </w:t>
      </w:r>
      <w:r>
        <w:rPr>
          <w:rStyle w:val="HTML3"/>
          <w:lang/>
        </w:rPr>
        <w:t>nonce</w:t>
      </w:r>
      <w:r>
        <w:rPr>
          <w:rFonts w:ascii="Verdana" w:eastAsia="Times New Roman" w:hAnsi="Verdana" w:cs="Times New Roman"/>
          <w:color w:val="000000"/>
          <w:sz w:val="24"/>
          <w:szCs w:val="24"/>
          <w:lang/>
        </w:rPr>
        <w:t xml:space="preserve"> value for replay attacks. The precise method for detecting replay attacks is Client specific.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w:t>
      </w:r>
      <w:r>
        <w:rPr>
          <w:rStyle w:val="HTML3"/>
          <w:lang/>
        </w:rPr>
        <w:t>acr</w:t>
      </w:r>
      <w:r>
        <w:rPr>
          <w:rFonts w:ascii="Verdana" w:eastAsia="Times New Roman" w:hAnsi="Verdana" w:cs="Times New Roman"/>
          <w:color w:val="000000"/>
          <w:sz w:val="24"/>
          <w:szCs w:val="24"/>
          <w:lang/>
        </w:rPr>
        <w:t xml:space="preserve"> Claim was requested, the Client SHOULD </w:t>
      </w:r>
      <w:proofErr w:type="gramStart"/>
      <w:r>
        <w:rPr>
          <w:rFonts w:ascii="Verdana" w:eastAsia="Times New Roman" w:hAnsi="Verdana" w:cs="Times New Roman"/>
          <w:color w:val="000000"/>
          <w:sz w:val="24"/>
          <w:szCs w:val="24"/>
          <w:lang/>
        </w:rPr>
        <w:t>check</w:t>
      </w:r>
      <w:proofErr w:type="gramEnd"/>
      <w:r>
        <w:rPr>
          <w:rFonts w:ascii="Verdana" w:eastAsia="Times New Roman" w:hAnsi="Verdana" w:cs="Times New Roman"/>
          <w:color w:val="000000"/>
          <w:sz w:val="24"/>
          <w:szCs w:val="24"/>
          <w:lang/>
        </w:rPr>
        <w:t xml:space="preserve"> that the asserted Claim Value is appropriate. The meaning and processing of </w:t>
      </w:r>
      <w:r>
        <w:rPr>
          <w:rStyle w:val="HTML3"/>
          <w:lang/>
        </w:rPr>
        <w:t>acr</w:t>
      </w:r>
      <w:r>
        <w:rPr>
          <w:rFonts w:ascii="Verdana" w:eastAsia="Times New Roman" w:hAnsi="Verdana" w:cs="Times New Roman"/>
          <w:color w:val="000000"/>
          <w:sz w:val="24"/>
          <w:szCs w:val="24"/>
          <w:lang/>
        </w:rPr>
        <w:t xml:space="preserve"> Claim Values is out of scope for this specification. </w:t>
      </w:r>
    </w:p>
    <w:p w:rsidR="00D308F3" w:rsidRDefault="000B3073">
      <w:pPr>
        <w:numPr>
          <w:ilvl w:val="0"/>
          <w:numId w:val="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w:t>
      </w:r>
      <w:r>
        <w:rPr>
          <w:rStyle w:val="HTML3"/>
          <w:lang/>
        </w:rPr>
        <w:t>auth_time</w:t>
      </w:r>
      <w:r>
        <w:rPr>
          <w:rFonts w:ascii="Verdana" w:eastAsia="Times New Roman" w:hAnsi="Verdana" w:cs="Times New Roman"/>
          <w:color w:val="000000"/>
          <w:sz w:val="24"/>
          <w:szCs w:val="24"/>
          <w:lang/>
        </w:rPr>
        <w:t xml:space="preserve"> Claim was requested, either through a specific request for this Claim or by using the </w:t>
      </w:r>
      <w:r>
        <w:rPr>
          <w:rStyle w:val="HTML3"/>
          <w:lang/>
        </w:rPr>
        <w:t>max_age</w:t>
      </w:r>
      <w:r>
        <w:rPr>
          <w:rFonts w:ascii="Verdana" w:eastAsia="Times New Roman" w:hAnsi="Verdana" w:cs="Times New Roman"/>
          <w:color w:val="000000"/>
          <w:sz w:val="24"/>
          <w:szCs w:val="24"/>
          <w:lang/>
        </w:rPr>
        <w:t xml:space="preserve"> parameter, the Client SHOULD check the </w:t>
      </w:r>
      <w:r>
        <w:rPr>
          <w:rStyle w:val="HTML3"/>
          <w:lang/>
        </w:rPr>
        <w:t>auth_time</w:t>
      </w:r>
      <w:r>
        <w:rPr>
          <w:rFonts w:ascii="Verdana" w:eastAsia="Times New Roman" w:hAnsi="Verdana" w:cs="Times New Roman"/>
          <w:color w:val="000000"/>
          <w:sz w:val="24"/>
          <w:szCs w:val="24"/>
          <w:lang/>
        </w:rPr>
        <w:t xml:space="preserve"> Claim value and request re-authentication if it determines too much time has elapsed since the last End-User authentication.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94" w:name="UserInfoResponseValidation"/>
      <w:bookmarkEnd w:id="29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95" w:name="rfc.section.4.3"/>
      <w:bookmarkEnd w:id="295"/>
      <w:r>
        <w:rPr>
          <w:rFonts w:eastAsia="Times New Roman" w:cs="Times New Roman"/>
          <w:lang/>
        </w:rPr>
        <w:t>4.3.</w:t>
      </w:r>
      <w:proofErr w:type="gramStart"/>
      <w:r>
        <w:rPr>
          <w:rFonts w:eastAsia="Times New Roman" w:cs="Times New Roman"/>
          <w:lang/>
        </w:rPr>
        <w:t>  UserInfo</w:t>
      </w:r>
      <w:proofErr w:type="gramEnd"/>
      <w:r>
        <w:rPr>
          <w:rFonts w:eastAsia="Times New Roman" w:cs="Times New Roman"/>
          <w:lang/>
        </w:rPr>
        <w:t xml:space="preserve"> Response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validate the UserInfo Response, the Client MUST do the following: </w:t>
      </w:r>
    </w:p>
    <w:p w:rsidR="00D308F3" w:rsidRDefault="000B3073">
      <w:pPr>
        <w:numPr>
          <w:ilvl w:val="0"/>
          <w:numId w:val="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Client has provided a </w:t>
      </w:r>
      <w:r>
        <w:rPr>
          <w:rStyle w:val="HTML3"/>
          <w:lang/>
        </w:rPr>
        <w:t>userinfo_encrypted_response_alg</w:t>
      </w:r>
      <w:r>
        <w:rPr>
          <w:rFonts w:ascii="Verdana" w:eastAsia="Times New Roman" w:hAnsi="Verdana" w:cs="Times New Roman"/>
          <w:color w:val="000000"/>
          <w:sz w:val="24"/>
          <w:szCs w:val="24"/>
          <w:lang/>
        </w:rPr>
        <w:t xml:space="preserve"> parameter during Registration, decrypt the UserInfo Response using the key pair specified during Registration. </w:t>
      </w:r>
    </w:p>
    <w:p w:rsidR="00D308F3" w:rsidRDefault="000B3073">
      <w:pPr>
        <w:numPr>
          <w:ilvl w:val="0"/>
          <w:numId w:val="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response was signed, the Client SHOULD validate the signature according to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[JWS]. </w:t>
      </w:r>
    </w:p>
    <w:p w:rsidR="00D308F3" w:rsidRDefault="000B3073">
      <w:pPr>
        <w:numPr>
          <w:ilvl w:val="0"/>
          <w:numId w:val="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Check that the OP that responded was the intended OP through a TLS server certificate check, per </w:t>
      </w:r>
      <w:hyperlink w:anchor="RFC6125" w:history="1">
        <w:r>
          <w:rPr>
            <w:rFonts w:ascii="Verdana" w:eastAsia="Times New Roman" w:hAnsi="Verdana" w:cs="Times New Roman"/>
            <w:b/>
            <w:bCs/>
            <w:color w:val="990000"/>
            <w:sz w:val="24"/>
            <w:szCs w:val="24"/>
            <w:lang/>
          </w:rPr>
          <w:t>RFC 6125 (</w:t>
        </w:r>
        <w:r>
          <w:rPr>
            <w:rStyle w:val="info"/>
            <w:rFonts w:ascii="Verdana" w:eastAsia="Times New Roman" w:hAnsi="Verdana" w:cs="Times New Roman"/>
            <w:b/>
            <w:bCs/>
            <w:color w:val="990000"/>
            <w:sz w:val="24"/>
            <w:szCs w:val="24"/>
            <w:lang/>
          </w:rPr>
          <w:t>Saint-Andre, P. and J. Hodges, “Representation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[RFC6125].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96" w:name="access.token.validation"/>
      <w:bookmarkEnd w:id="29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97" w:name="rfc.section.4.4"/>
      <w:bookmarkEnd w:id="297"/>
      <w:r>
        <w:rPr>
          <w:rFonts w:eastAsia="Times New Roman" w:cs="Times New Roman"/>
          <w:lang/>
        </w:rPr>
        <w:t>4.4.</w:t>
      </w:r>
      <w:proofErr w:type="gramStart"/>
      <w:r>
        <w:rPr>
          <w:rFonts w:eastAsia="Times New Roman" w:cs="Times New Roman"/>
          <w:lang/>
        </w:rPr>
        <w:t>  Access</w:t>
      </w:r>
      <w:proofErr w:type="gramEnd"/>
      <w:r>
        <w:rPr>
          <w:rFonts w:eastAsia="Times New Roman" w:cs="Times New Roman"/>
          <w:lang/>
        </w:rPr>
        <w:t xml:space="preserve"> Token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validate an Access Token issued from the Authorization Endpoint with an ID Token in response to a request containing a </w:t>
      </w:r>
      <w:r>
        <w:rPr>
          <w:rStyle w:val="HTML3"/>
          <w:lang/>
        </w:rPr>
        <w:t>response_type</w:t>
      </w:r>
      <w:r>
        <w:rPr>
          <w:rFonts w:ascii="Verdana" w:hAnsi="Verdana"/>
          <w:color w:val="000000"/>
          <w:sz w:val="24"/>
          <w:szCs w:val="24"/>
          <w:lang/>
        </w:rPr>
        <w:t xml:space="preserve"> of </w:t>
      </w:r>
      <w:r>
        <w:rPr>
          <w:rStyle w:val="HTML3"/>
          <w:lang/>
        </w:rPr>
        <w:t>token id_token</w:t>
      </w:r>
      <w:r>
        <w:rPr>
          <w:rFonts w:ascii="Verdana" w:hAnsi="Verdana"/>
          <w:color w:val="000000"/>
          <w:sz w:val="24"/>
          <w:szCs w:val="24"/>
          <w:lang/>
        </w:rPr>
        <w:t xml:space="preserve"> or </w:t>
      </w:r>
      <w:r>
        <w:rPr>
          <w:rStyle w:val="HTML3"/>
          <w:lang/>
        </w:rPr>
        <w:t>code token id_token</w:t>
      </w:r>
      <w:r>
        <w:rPr>
          <w:rFonts w:ascii="Verdana" w:hAnsi="Verdana"/>
          <w:color w:val="000000"/>
          <w:sz w:val="24"/>
          <w:szCs w:val="24"/>
          <w:lang/>
        </w:rPr>
        <w:t xml:space="preserve">, the Client SHOULD do the following: </w:t>
      </w:r>
    </w:p>
    <w:p w:rsidR="00D308F3" w:rsidRDefault="000B3073">
      <w:pPr>
        <w:numPr>
          <w:ilvl w:val="0"/>
          <w:numId w:val="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Hash the octets of the ASCII representation of the </w:t>
      </w:r>
      <w:r>
        <w:rPr>
          <w:rStyle w:val="HTML3"/>
          <w:lang/>
        </w:rPr>
        <w:t>access_token</w:t>
      </w:r>
      <w:r>
        <w:rPr>
          <w:rFonts w:ascii="Verdana" w:eastAsia="Times New Roman" w:hAnsi="Verdana" w:cs="Times New Roman"/>
          <w:color w:val="000000"/>
          <w:sz w:val="24"/>
          <w:szCs w:val="24"/>
          <w:lang/>
        </w:rPr>
        <w:t xml:space="preserve"> with the hash algorithm specified in </w:t>
      </w:r>
      <w:hyperlink w:anchor="JWA"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[JWA] for the </w:t>
      </w:r>
      <w:r>
        <w:rPr>
          <w:rStyle w:val="HTML3"/>
          <w:lang/>
        </w:rPr>
        <w:t>alg</w:t>
      </w:r>
      <w:r>
        <w:rPr>
          <w:rFonts w:ascii="Verdana" w:eastAsia="Times New Roman" w:hAnsi="Verdana" w:cs="Times New Roman"/>
          <w:color w:val="000000"/>
          <w:sz w:val="24"/>
          <w:szCs w:val="24"/>
          <w:lang/>
        </w:rPr>
        <w:t xml:space="preserve"> parameter in the ID Token's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[JWS] header. </w:t>
      </w:r>
    </w:p>
    <w:p w:rsidR="00D308F3" w:rsidRDefault="000B3073">
      <w:pPr>
        <w:numPr>
          <w:ilvl w:val="0"/>
          <w:numId w:val="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Take the left-most half of the hash and base64url encode it. </w:t>
      </w:r>
    </w:p>
    <w:p w:rsidR="00D308F3" w:rsidRDefault="000B3073">
      <w:pPr>
        <w:numPr>
          <w:ilvl w:val="0"/>
          <w:numId w:val="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value of </w:t>
      </w:r>
      <w:r>
        <w:rPr>
          <w:rStyle w:val="HTML3"/>
          <w:lang/>
        </w:rPr>
        <w:t>at_hash</w:t>
      </w:r>
      <w:r>
        <w:rPr>
          <w:rFonts w:ascii="Verdana" w:eastAsia="Times New Roman" w:hAnsi="Verdana" w:cs="Times New Roman"/>
          <w:color w:val="000000"/>
          <w:sz w:val="24"/>
          <w:szCs w:val="24"/>
          <w:lang/>
        </w:rPr>
        <w:t xml:space="preserve"> in the ID Token MUST match the value produced in the previous step if </w:t>
      </w:r>
      <w:r>
        <w:rPr>
          <w:rStyle w:val="HTML3"/>
          <w:lang/>
        </w:rPr>
        <w:t>at_hash</w:t>
      </w:r>
      <w:r>
        <w:rPr>
          <w:rFonts w:ascii="Verdana" w:eastAsia="Times New Roman" w:hAnsi="Verdana" w:cs="Times New Roman"/>
          <w:color w:val="000000"/>
          <w:sz w:val="24"/>
          <w:szCs w:val="24"/>
          <w:lang/>
        </w:rPr>
        <w:t xml:space="preserve"> is present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298" w:name="code.validation"/>
      <w:bookmarkEnd w:id="29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299" w:name="rfc.section.4.5"/>
      <w:bookmarkEnd w:id="299"/>
      <w:r>
        <w:rPr>
          <w:rFonts w:eastAsia="Times New Roman" w:cs="Times New Roman"/>
          <w:lang/>
        </w:rPr>
        <w:t>4.5.</w:t>
      </w:r>
      <w:proofErr w:type="gramStart"/>
      <w:r>
        <w:rPr>
          <w:rFonts w:eastAsia="Times New Roman" w:cs="Times New Roman"/>
          <w:lang/>
        </w:rPr>
        <w:t>  Code</w:t>
      </w:r>
      <w:proofErr w:type="gramEnd"/>
      <w:r>
        <w:rPr>
          <w:rFonts w:eastAsia="Times New Roman" w:cs="Times New Roman"/>
          <w:lang/>
        </w:rPr>
        <w:t xml:space="preserve">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validate a </w:t>
      </w:r>
      <w:r>
        <w:rPr>
          <w:rStyle w:val="HTML3"/>
          <w:lang/>
        </w:rPr>
        <w:t>code</w:t>
      </w:r>
      <w:r>
        <w:rPr>
          <w:rFonts w:ascii="Verdana" w:hAnsi="Verdana"/>
          <w:color w:val="000000"/>
          <w:sz w:val="24"/>
          <w:szCs w:val="24"/>
          <w:lang/>
        </w:rPr>
        <w:t xml:space="preserve"> issued from the Authorization Endpoint with an ID Token in response to a request containing a </w:t>
      </w:r>
      <w:r>
        <w:rPr>
          <w:rStyle w:val="HTML3"/>
          <w:lang/>
        </w:rPr>
        <w:t>response_type</w:t>
      </w:r>
      <w:r>
        <w:rPr>
          <w:rFonts w:ascii="Verdana" w:hAnsi="Verdana"/>
          <w:color w:val="000000"/>
          <w:sz w:val="24"/>
          <w:szCs w:val="24"/>
          <w:lang/>
        </w:rPr>
        <w:t xml:space="preserve"> of </w:t>
      </w:r>
      <w:r>
        <w:rPr>
          <w:rStyle w:val="HTML3"/>
          <w:lang/>
        </w:rPr>
        <w:t>code id_token</w:t>
      </w:r>
      <w:r>
        <w:rPr>
          <w:rFonts w:ascii="Verdana" w:hAnsi="Verdana"/>
          <w:color w:val="000000"/>
          <w:sz w:val="24"/>
          <w:szCs w:val="24"/>
          <w:lang/>
        </w:rPr>
        <w:t xml:space="preserve"> or </w:t>
      </w:r>
      <w:r>
        <w:rPr>
          <w:rStyle w:val="HTML3"/>
          <w:lang/>
        </w:rPr>
        <w:t>code token id_token</w:t>
      </w:r>
      <w:r>
        <w:rPr>
          <w:rFonts w:ascii="Verdana" w:hAnsi="Verdana"/>
          <w:color w:val="000000"/>
          <w:sz w:val="24"/>
          <w:szCs w:val="24"/>
          <w:lang/>
        </w:rPr>
        <w:t xml:space="preserve">, the Client SHOULD do the following: </w:t>
      </w:r>
    </w:p>
    <w:p w:rsidR="00D308F3" w:rsidRDefault="000B3073">
      <w:pPr>
        <w:numPr>
          <w:ilvl w:val="0"/>
          <w:numId w:val="1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Hash the octets of the ASCII representation of the </w:t>
      </w:r>
      <w:r>
        <w:rPr>
          <w:rStyle w:val="HTML3"/>
          <w:lang/>
        </w:rPr>
        <w:t>code</w:t>
      </w:r>
      <w:r>
        <w:rPr>
          <w:rFonts w:ascii="Verdana" w:eastAsia="Times New Roman" w:hAnsi="Verdana" w:cs="Times New Roman"/>
          <w:color w:val="000000"/>
          <w:sz w:val="24"/>
          <w:szCs w:val="24"/>
          <w:lang/>
        </w:rPr>
        <w:t xml:space="preserve"> with the hash algorithm specified in </w:t>
      </w:r>
      <w:hyperlink w:anchor="JWA"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“JSON Web Algorithms (JWA),”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[JWA] for the </w:t>
      </w:r>
      <w:r>
        <w:rPr>
          <w:rStyle w:val="HTML3"/>
          <w:lang/>
        </w:rPr>
        <w:t>alg</w:t>
      </w:r>
      <w:r>
        <w:rPr>
          <w:rFonts w:ascii="Verdana" w:eastAsia="Times New Roman" w:hAnsi="Verdana" w:cs="Times New Roman"/>
          <w:color w:val="000000"/>
          <w:sz w:val="24"/>
          <w:szCs w:val="24"/>
          <w:lang/>
        </w:rPr>
        <w:t xml:space="preserve"> parameter in the ID Token's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[JWS] header. </w:t>
      </w:r>
    </w:p>
    <w:p w:rsidR="00D308F3" w:rsidRDefault="000B3073">
      <w:pPr>
        <w:numPr>
          <w:ilvl w:val="0"/>
          <w:numId w:val="1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Take the left-most half of the hash and base64url encode it. </w:t>
      </w:r>
    </w:p>
    <w:p w:rsidR="00D308F3" w:rsidRDefault="000B3073">
      <w:pPr>
        <w:numPr>
          <w:ilvl w:val="0"/>
          <w:numId w:val="1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value of </w:t>
      </w:r>
      <w:r>
        <w:rPr>
          <w:rStyle w:val="HTML3"/>
          <w:lang/>
        </w:rPr>
        <w:t>c_hash</w:t>
      </w:r>
      <w:r>
        <w:rPr>
          <w:rFonts w:ascii="Verdana" w:eastAsia="Times New Roman" w:hAnsi="Verdana" w:cs="Times New Roman"/>
          <w:color w:val="000000"/>
          <w:sz w:val="24"/>
          <w:szCs w:val="24"/>
          <w:lang/>
        </w:rPr>
        <w:t xml:space="preserve"> in the ID Token MUST match the value produced in the previous step if </w:t>
      </w:r>
      <w:r>
        <w:rPr>
          <w:rStyle w:val="HTML3"/>
          <w:lang/>
        </w:rPr>
        <w:t>c_hash</w:t>
      </w:r>
      <w:r>
        <w:rPr>
          <w:rFonts w:ascii="Verdana" w:eastAsia="Times New Roman" w:hAnsi="Verdana" w:cs="Times New Roman"/>
          <w:color w:val="000000"/>
          <w:sz w:val="24"/>
          <w:szCs w:val="24"/>
          <w:lang/>
        </w:rPr>
        <w:t xml:space="preserve"> is present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00" w:name="OfflineAccess"/>
      <w:bookmarkEnd w:id="30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01" w:name="rfc.section.5"/>
      <w:bookmarkEnd w:id="301"/>
      <w:commentRangeStart w:id="302"/>
      <w:r>
        <w:rPr>
          <w:rFonts w:eastAsia="Times New Roman" w:cs="Times New Roman"/>
          <w:lang/>
        </w:rPr>
        <w:t>5.  Offline Access</w:t>
      </w:r>
      <w:commentRangeEnd w:id="302"/>
      <w:r w:rsidR="00F82CA5">
        <w:rPr>
          <w:rStyle w:val="a9"/>
          <w:rFonts w:ascii="Times" w:hAnsi="Times"/>
          <w:b w:val="0"/>
          <w:bCs w:val="0"/>
          <w:color w:val="auto"/>
        </w:rPr>
        <w:commentReference w:id="302"/>
      </w:r>
    </w:p>
    <w:p w:rsidR="00D308F3" w:rsidRDefault="000B3073" w:rsidP="00F82CA5">
      <w:pPr>
        <w:pStyle w:val="Web"/>
        <w:divId w:val="1259220216"/>
        <w:rPr>
          <w:rFonts w:ascii="Verdana" w:hAnsi="Verdana"/>
          <w:color w:val="000000"/>
          <w:sz w:val="24"/>
          <w:szCs w:val="24"/>
          <w:lang/>
        </w:rPr>
      </w:pPr>
      <w:commentRangeStart w:id="303"/>
      <w:r>
        <w:rPr>
          <w:rFonts w:ascii="Verdana" w:hAnsi="Verdana"/>
          <w:color w:val="000000"/>
          <w:sz w:val="24"/>
          <w:szCs w:val="24"/>
          <w:lang/>
        </w:rPr>
        <w:t xml:space="preserve">The </w:t>
      </w:r>
      <w:r>
        <w:rPr>
          <w:rStyle w:val="HTML3"/>
          <w:lang/>
        </w:rPr>
        <w:t>offline_access</w:t>
      </w:r>
      <w:r>
        <w:rPr>
          <w:rFonts w:ascii="Verdana" w:hAnsi="Verdana"/>
          <w:color w:val="000000"/>
          <w:sz w:val="24"/>
          <w:szCs w:val="24"/>
          <w:lang/>
        </w:rPr>
        <w:t xml:space="preserve"> scope value requests that an OAuth 2.0 Refresh Token be issued that can be used to obtain an Access Token that grants access to the End-User's UserInfo Endpoint even when the End-User is not present (not logged in). When offline access is requested, a </w:t>
      </w:r>
      <w:r>
        <w:rPr>
          <w:rStyle w:val="HTML3"/>
          <w:lang/>
        </w:rPr>
        <w:t>prompt</w:t>
      </w:r>
      <w:r>
        <w:rPr>
          <w:rFonts w:ascii="Verdana" w:hAnsi="Verdana"/>
          <w:color w:val="000000"/>
          <w:sz w:val="24"/>
          <w:szCs w:val="24"/>
          <w:lang/>
        </w:rPr>
        <w:t xml:space="preserve"> parameter value of </w:t>
      </w:r>
      <w:r>
        <w:rPr>
          <w:rStyle w:val="HTML3"/>
          <w:lang/>
        </w:rPr>
        <w:t>consent</w:t>
      </w:r>
      <w:r>
        <w:rPr>
          <w:rFonts w:ascii="Verdana" w:hAnsi="Verdana"/>
          <w:color w:val="000000"/>
          <w:sz w:val="24"/>
          <w:szCs w:val="24"/>
          <w:lang/>
        </w:rPr>
        <w:t xml:space="preserve"> MUST be used</w:t>
      </w:r>
      <w:ins w:id="304" w:author="Nat" w:date="2013-06-04T19:26:00Z">
        <w:r w:rsidR="00791D39">
          <w:rPr>
            <w:rFonts w:ascii="Verdana" w:hAnsi="Verdana" w:hint="eastAsia"/>
            <w:color w:val="000000"/>
            <w:sz w:val="24"/>
            <w:szCs w:val="24"/>
            <w:lang/>
          </w:rPr>
          <w:t xml:space="preserve"> unless other conditions for processing than explicit consent is available</w:t>
        </w:r>
      </w:ins>
      <w:r>
        <w:rPr>
          <w:rFonts w:ascii="Verdana" w:hAnsi="Verdana"/>
          <w:color w:val="000000"/>
          <w:sz w:val="24"/>
          <w:szCs w:val="24"/>
          <w:lang/>
        </w:rPr>
        <w:t xml:space="preserve">. The </w:t>
      </w:r>
      <w:del w:id="305" w:author="Nat" w:date="2013-06-04T19:27:00Z">
        <w:r w:rsidDel="00F82CA5">
          <w:rPr>
            <w:rFonts w:ascii="Verdana" w:hAnsi="Verdana"/>
            <w:color w:val="000000"/>
            <w:sz w:val="24"/>
            <w:szCs w:val="24"/>
            <w:lang/>
          </w:rPr>
          <w:delText xml:space="preserve">user </w:delText>
        </w:r>
      </w:del>
      <w:ins w:id="306" w:author="Nat" w:date="2013-06-04T19:27:00Z">
        <w:r w:rsidR="00F82CA5">
          <w:rPr>
            <w:rFonts w:ascii="Verdana" w:hAnsi="Verdana" w:hint="eastAsia"/>
            <w:color w:val="000000"/>
            <w:sz w:val="24"/>
            <w:szCs w:val="24"/>
            <w:lang/>
          </w:rPr>
          <w:t>client</w:t>
        </w:r>
        <w:r w:rsidR="00F82CA5">
          <w:rPr>
            <w:rFonts w:ascii="Verdana" w:hAnsi="Verdana"/>
            <w:color w:val="000000"/>
            <w:sz w:val="24"/>
            <w:szCs w:val="24"/>
            <w:lang/>
          </w:rPr>
          <w:t xml:space="preserve"> </w:t>
        </w:r>
      </w:ins>
      <w:r>
        <w:rPr>
          <w:rFonts w:ascii="Verdana" w:hAnsi="Verdana"/>
          <w:color w:val="000000"/>
          <w:sz w:val="24"/>
          <w:szCs w:val="24"/>
          <w:lang/>
        </w:rPr>
        <w:t xml:space="preserve">MUST always </w:t>
      </w:r>
      <w:del w:id="307" w:author="Nat" w:date="2013-06-04T19:27:00Z">
        <w:r w:rsidDel="00F82CA5">
          <w:rPr>
            <w:rFonts w:ascii="Verdana" w:hAnsi="Verdana"/>
            <w:color w:val="000000"/>
            <w:sz w:val="24"/>
            <w:szCs w:val="24"/>
            <w:lang/>
          </w:rPr>
          <w:delText xml:space="preserve">explicitly </w:delText>
        </w:r>
      </w:del>
      <w:ins w:id="308" w:author="Nat" w:date="2013-06-04T19:27:00Z">
        <w:r w:rsidR="00F82CA5">
          <w:rPr>
            <w:rFonts w:ascii="Verdana" w:hAnsi="Verdana" w:hint="eastAsia"/>
            <w:color w:val="000000"/>
            <w:sz w:val="24"/>
            <w:szCs w:val="24"/>
            <w:lang/>
          </w:rPr>
          <w:t>obtain</w:t>
        </w:r>
        <w:r w:rsidR="00F82CA5">
          <w:rPr>
            <w:rFonts w:ascii="Verdana" w:hAnsi="Verdana"/>
            <w:color w:val="000000"/>
            <w:sz w:val="24"/>
            <w:szCs w:val="24"/>
            <w:lang/>
          </w:rPr>
          <w:t xml:space="preserve"> </w:t>
        </w:r>
      </w:ins>
      <w:r>
        <w:rPr>
          <w:rFonts w:ascii="Verdana" w:hAnsi="Verdana"/>
          <w:color w:val="000000"/>
          <w:sz w:val="24"/>
          <w:szCs w:val="24"/>
          <w:lang/>
        </w:rPr>
        <w:t xml:space="preserve">consent to </w:t>
      </w:r>
      <w:del w:id="309" w:author="Nat" w:date="2013-06-04T19:27:00Z">
        <w:r w:rsidDel="00F82CA5">
          <w:rPr>
            <w:rFonts w:ascii="Verdana" w:hAnsi="Verdana"/>
            <w:color w:val="000000"/>
            <w:sz w:val="24"/>
            <w:szCs w:val="24"/>
            <w:lang/>
          </w:rPr>
          <w:delText>the return of</w:delText>
        </w:r>
      </w:del>
      <w:ins w:id="310" w:author="Nat" w:date="2013-06-04T19:27:00Z">
        <w:r w:rsidR="00F82CA5">
          <w:rPr>
            <w:rFonts w:ascii="Verdana" w:hAnsi="Verdana" w:hint="eastAsia"/>
            <w:color w:val="000000"/>
            <w:sz w:val="24"/>
            <w:szCs w:val="24"/>
            <w:lang/>
          </w:rPr>
          <w:t>be able to obtain</w:t>
        </w:r>
      </w:ins>
      <w:r>
        <w:rPr>
          <w:rFonts w:ascii="Verdana" w:hAnsi="Verdana"/>
          <w:color w:val="000000"/>
          <w:sz w:val="24"/>
          <w:szCs w:val="24"/>
          <w:lang/>
        </w:rPr>
        <w:t xml:space="preserve"> a Refresh Token that enables offline access.</w:t>
      </w:r>
      <w:commentRangeStart w:id="311"/>
      <w:r>
        <w:rPr>
          <w:rFonts w:ascii="Verdana" w:hAnsi="Verdana"/>
          <w:color w:val="000000"/>
          <w:sz w:val="24"/>
          <w:szCs w:val="24"/>
          <w:lang/>
        </w:rPr>
        <w:t xml:space="preserve"> </w:t>
      </w:r>
      <w:proofErr w:type="gramStart"/>
      <w:r>
        <w:rPr>
          <w:rFonts w:ascii="Verdana" w:hAnsi="Verdana"/>
          <w:color w:val="000000"/>
          <w:sz w:val="24"/>
          <w:szCs w:val="24"/>
          <w:lang/>
        </w:rPr>
        <w:t>A previously</w:t>
      </w:r>
      <w:proofErr w:type="gramEnd"/>
      <w:r>
        <w:rPr>
          <w:rFonts w:ascii="Verdana" w:hAnsi="Verdana"/>
          <w:color w:val="000000"/>
          <w:sz w:val="24"/>
          <w:szCs w:val="24"/>
          <w:lang/>
        </w:rPr>
        <w:t xml:space="preserve"> saved user consent is not </w:t>
      </w:r>
      <w:ins w:id="312" w:author="Nat" w:date="2013-06-04T19:33:00Z">
        <w:r w:rsidR="006F2583">
          <w:rPr>
            <w:rFonts w:ascii="Verdana" w:hAnsi="Verdana" w:hint="eastAsia"/>
            <w:color w:val="000000"/>
            <w:sz w:val="24"/>
            <w:szCs w:val="24"/>
            <w:lang/>
          </w:rPr>
          <w:t xml:space="preserve">always </w:t>
        </w:r>
      </w:ins>
      <w:r>
        <w:rPr>
          <w:rFonts w:ascii="Verdana" w:hAnsi="Verdana"/>
          <w:color w:val="000000"/>
          <w:sz w:val="24"/>
          <w:szCs w:val="24"/>
          <w:lang/>
        </w:rPr>
        <w:t>sufficient to grant offline access.</w:t>
      </w:r>
      <w:commentRangeEnd w:id="311"/>
      <w:r w:rsidR="00F82CA5">
        <w:rPr>
          <w:rStyle w:val="a9"/>
          <w:rFonts w:cstheme="minorBidi"/>
        </w:rPr>
        <w:commentReference w:id="311"/>
      </w:r>
      <w:r>
        <w:rPr>
          <w:rFonts w:ascii="Verdana" w:hAnsi="Verdana"/>
          <w:color w:val="000000"/>
          <w:sz w:val="24"/>
          <w:szCs w:val="24"/>
          <w:lang/>
        </w:rPr>
        <w:t xml:space="preserve"> </w:t>
      </w:r>
    </w:p>
    <w:p w:rsidR="00D308F3" w:rsidDel="00483A96" w:rsidRDefault="000B3073">
      <w:pPr>
        <w:pStyle w:val="Web"/>
        <w:divId w:val="1259220216"/>
        <w:rPr>
          <w:del w:id="313" w:author="Nat" w:date="2013-06-04T19:42:00Z"/>
          <w:rFonts w:ascii="Verdana" w:hAnsi="Verdana"/>
          <w:color w:val="000000"/>
          <w:sz w:val="24"/>
          <w:szCs w:val="24"/>
          <w:lang/>
        </w:rPr>
      </w:pPr>
      <w:commentRangeStart w:id="314"/>
      <w:del w:id="315" w:author="Nat" w:date="2013-06-04T19:42:00Z">
        <w:r w:rsidDel="00483A96">
          <w:rPr>
            <w:rFonts w:ascii="Verdana" w:hAnsi="Verdana"/>
            <w:color w:val="000000"/>
            <w:sz w:val="24"/>
            <w:szCs w:val="24"/>
            <w:lang/>
          </w:rPr>
          <w:delText xml:space="preserve">Upon receipt of a scope parameter containing the </w:delText>
        </w:r>
        <w:r w:rsidDel="00483A96">
          <w:rPr>
            <w:rStyle w:val="HTML3"/>
            <w:lang/>
          </w:rPr>
          <w:delText>offline_access</w:delText>
        </w:r>
        <w:r w:rsidDel="00483A96">
          <w:rPr>
            <w:rFonts w:ascii="Verdana" w:hAnsi="Verdana"/>
            <w:color w:val="000000"/>
            <w:sz w:val="24"/>
            <w:szCs w:val="24"/>
            <w:lang/>
          </w:rPr>
          <w:delText xml:space="preserve"> value, the Authorization Server: </w:delText>
        </w:r>
      </w:del>
    </w:p>
    <w:p w:rsidR="00D308F3" w:rsidDel="00483A96" w:rsidRDefault="000B3073">
      <w:pPr>
        <w:numPr>
          <w:ilvl w:val="0"/>
          <w:numId w:val="11"/>
        </w:numPr>
        <w:ind w:left="1200" w:right="480"/>
        <w:divId w:val="1259220216"/>
        <w:rPr>
          <w:del w:id="316" w:author="Nat" w:date="2013-06-04T19:42:00Z"/>
          <w:rFonts w:ascii="Verdana" w:eastAsia="Times New Roman" w:hAnsi="Verdana" w:cs="Times New Roman"/>
          <w:color w:val="000000"/>
          <w:sz w:val="24"/>
          <w:szCs w:val="24"/>
          <w:lang/>
        </w:rPr>
      </w:pPr>
      <w:del w:id="317" w:author="Nat" w:date="2013-06-04T19:42:00Z">
        <w:r w:rsidDel="00483A96">
          <w:rPr>
            <w:rFonts w:ascii="Verdana" w:eastAsia="Times New Roman" w:hAnsi="Verdana" w:cs="Times New Roman"/>
            <w:color w:val="000000"/>
            <w:sz w:val="24"/>
            <w:szCs w:val="24"/>
            <w:lang/>
          </w:rPr>
          <w:delText xml:space="preserve">MUST ensure that the prompt parameter contains </w:delText>
        </w:r>
        <w:r w:rsidDel="00483A96">
          <w:rPr>
            <w:rStyle w:val="HTML3"/>
            <w:lang/>
          </w:rPr>
          <w:delText>consent</w:delText>
        </w:r>
        <w:r w:rsidDel="00483A96">
          <w:rPr>
            <w:rFonts w:ascii="Verdana" w:eastAsia="Times New Roman" w:hAnsi="Verdana" w:cs="Times New Roman"/>
            <w:color w:val="000000"/>
            <w:sz w:val="24"/>
            <w:szCs w:val="24"/>
            <w:lang/>
          </w:rPr>
          <w:delText xml:space="preserve">; if the prompt parameter does not contain </w:delText>
        </w:r>
        <w:r w:rsidDel="00483A96">
          <w:rPr>
            <w:rStyle w:val="HTML3"/>
            <w:lang/>
          </w:rPr>
          <w:delText>consent</w:delText>
        </w:r>
        <w:r w:rsidDel="00483A96">
          <w:rPr>
            <w:rFonts w:ascii="Verdana" w:eastAsia="Times New Roman" w:hAnsi="Verdana" w:cs="Times New Roman"/>
            <w:color w:val="000000"/>
            <w:sz w:val="24"/>
            <w:szCs w:val="24"/>
            <w:lang/>
          </w:rPr>
          <w:delText xml:space="preserve"> then it MUST ignore the </w:delText>
        </w:r>
        <w:r w:rsidDel="00483A96">
          <w:rPr>
            <w:rStyle w:val="HTML3"/>
            <w:lang/>
          </w:rPr>
          <w:delText>offline_access</w:delText>
        </w:r>
        <w:r w:rsidDel="00483A96">
          <w:rPr>
            <w:rFonts w:ascii="Verdana" w:eastAsia="Times New Roman" w:hAnsi="Verdana" w:cs="Times New Roman"/>
            <w:color w:val="000000"/>
            <w:sz w:val="24"/>
            <w:szCs w:val="24"/>
            <w:lang/>
          </w:rPr>
          <w:delText xml:space="preserve"> request, </w:delText>
        </w:r>
      </w:del>
    </w:p>
    <w:p w:rsidR="00D308F3" w:rsidDel="00483A96" w:rsidRDefault="000B3073">
      <w:pPr>
        <w:numPr>
          <w:ilvl w:val="0"/>
          <w:numId w:val="11"/>
        </w:numPr>
        <w:ind w:left="1200" w:right="480"/>
        <w:divId w:val="1259220216"/>
        <w:rPr>
          <w:del w:id="318" w:author="Nat" w:date="2013-06-04T19:42:00Z"/>
          <w:rFonts w:ascii="Verdana" w:eastAsia="Times New Roman" w:hAnsi="Verdana" w:cs="Times New Roman"/>
          <w:color w:val="000000"/>
          <w:sz w:val="24"/>
          <w:szCs w:val="24"/>
          <w:lang/>
        </w:rPr>
      </w:pPr>
      <w:del w:id="319" w:author="Nat" w:date="2013-06-04T19:42:00Z">
        <w:r w:rsidDel="00483A96">
          <w:rPr>
            <w:rFonts w:ascii="Verdana" w:eastAsia="Times New Roman" w:hAnsi="Verdana" w:cs="Times New Roman"/>
            <w:color w:val="000000"/>
            <w:sz w:val="24"/>
            <w:szCs w:val="24"/>
            <w:lang/>
          </w:rPr>
          <w:delText xml:space="preserve">MUST ignore the </w:delText>
        </w:r>
        <w:r w:rsidDel="00483A96">
          <w:rPr>
            <w:rStyle w:val="HTML3"/>
            <w:lang/>
          </w:rPr>
          <w:delText>offline_access</w:delText>
        </w:r>
        <w:r w:rsidDel="00483A96">
          <w:rPr>
            <w:rFonts w:ascii="Verdana" w:eastAsia="Times New Roman" w:hAnsi="Verdana" w:cs="Times New Roman"/>
            <w:color w:val="000000"/>
            <w:sz w:val="24"/>
            <w:szCs w:val="24"/>
            <w:lang/>
          </w:rPr>
          <w:delText xml:space="preserve"> request if the Client is not using a </w:delText>
        </w:r>
        <w:r w:rsidDel="00483A96">
          <w:rPr>
            <w:rStyle w:val="HTML3"/>
            <w:lang/>
          </w:rPr>
          <w:delText>response_type</w:delText>
        </w:r>
        <w:r w:rsidDel="00483A96">
          <w:rPr>
            <w:rFonts w:ascii="Verdana" w:eastAsia="Times New Roman" w:hAnsi="Verdana" w:cs="Times New Roman"/>
            <w:color w:val="000000"/>
            <w:sz w:val="24"/>
            <w:szCs w:val="24"/>
            <w:lang/>
          </w:rPr>
          <w:delText xml:space="preserve"> value that would result in an Authorization Code being returned. </w:delText>
        </w:r>
      </w:del>
    </w:p>
    <w:p w:rsidR="00D308F3" w:rsidDel="00483A96" w:rsidRDefault="000B3073">
      <w:pPr>
        <w:numPr>
          <w:ilvl w:val="0"/>
          <w:numId w:val="11"/>
        </w:numPr>
        <w:ind w:left="1200" w:right="480"/>
        <w:divId w:val="1259220216"/>
        <w:rPr>
          <w:del w:id="320" w:author="Nat" w:date="2013-06-04T19:42:00Z"/>
          <w:rFonts w:ascii="Verdana" w:eastAsia="Times New Roman" w:hAnsi="Verdana" w:cs="Times New Roman"/>
          <w:color w:val="000000"/>
          <w:sz w:val="24"/>
          <w:szCs w:val="24"/>
          <w:lang/>
        </w:rPr>
      </w:pPr>
      <w:del w:id="321" w:author="Nat" w:date="2013-06-04T19:42:00Z">
        <w:r w:rsidDel="00483A96">
          <w:rPr>
            <w:rFonts w:ascii="Verdana" w:eastAsia="Times New Roman" w:hAnsi="Verdana" w:cs="Times New Roman"/>
            <w:color w:val="000000"/>
            <w:sz w:val="24"/>
            <w:szCs w:val="24"/>
            <w:lang/>
          </w:rPr>
          <w:delText xml:space="preserve">MUST explicitly receive user consent for all Clients when the registered </w:delText>
        </w:r>
        <w:r w:rsidDel="00483A96">
          <w:rPr>
            <w:rStyle w:val="HTML3"/>
            <w:lang/>
          </w:rPr>
          <w:delText>application_type</w:delText>
        </w:r>
        <w:r w:rsidDel="00483A96">
          <w:rPr>
            <w:rFonts w:ascii="Verdana" w:eastAsia="Times New Roman" w:hAnsi="Verdana" w:cs="Times New Roman"/>
            <w:color w:val="000000"/>
            <w:sz w:val="24"/>
            <w:szCs w:val="24"/>
            <w:lang/>
          </w:rPr>
          <w:delText xml:space="preserve"> is </w:delText>
        </w:r>
        <w:r w:rsidDel="00483A96">
          <w:rPr>
            <w:rStyle w:val="HTML3"/>
            <w:lang/>
          </w:rPr>
          <w:delText>web</w:delText>
        </w:r>
        <w:r w:rsidDel="00483A96">
          <w:rPr>
            <w:rFonts w:ascii="Verdana" w:eastAsia="Times New Roman" w:hAnsi="Verdana" w:cs="Times New Roman"/>
            <w:color w:val="000000"/>
            <w:sz w:val="24"/>
            <w:szCs w:val="24"/>
            <w:lang/>
          </w:rPr>
          <w:delText xml:space="preserve">, </w:delText>
        </w:r>
      </w:del>
    </w:p>
    <w:p w:rsidR="00D308F3" w:rsidDel="00483A96" w:rsidRDefault="000B3073">
      <w:pPr>
        <w:numPr>
          <w:ilvl w:val="0"/>
          <w:numId w:val="11"/>
        </w:numPr>
        <w:ind w:left="1200" w:right="480"/>
        <w:divId w:val="1259220216"/>
        <w:rPr>
          <w:del w:id="322" w:author="Nat" w:date="2013-06-04T19:42:00Z"/>
          <w:rFonts w:ascii="Verdana" w:eastAsia="Times New Roman" w:hAnsi="Verdana" w:cs="Times New Roman"/>
          <w:color w:val="000000"/>
          <w:sz w:val="24"/>
          <w:szCs w:val="24"/>
          <w:lang/>
        </w:rPr>
      </w:pPr>
      <w:del w:id="323" w:author="Nat" w:date="2013-06-04T19:42:00Z">
        <w:r w:rsidDel="00483A96">
          <w:rPr>
            <w:rFonts w:ascii="Verdana" w:eastAsia="Times New Roman" w:hAnsi="Verdana" w:cs="Times New Roman"/>
            <w:color w:val="000000"/>
            <w:sz w:val="24"/>
            <w:szCs w:val="24"/>
            <w:lang/>
          </w:rPr>
          <w:delText xml:space="preserve">SHOULD explicitly receive user consent for all Clients when the registered </w:delText>
        </w:r>
        <w:r w:rsidDel="00483A96">
          <w:rPr>
            <w:rStyle w:val="HTML3"/>
            <w:lang/>
          </w:rPr>
          <w:delText>application_type</w:delText>
        </w:r>
        <w:r w:rsidDel="00483A96">
          <w:rPr>
            <w:rFonts w:ascii="Verdana" w:eastAsia="Times New Roman" w:hAnsi="Verdana" w:cs="Times New Roman"/>
            <w:color w:val="000000"/>
            <w:sz w:val="24"/>
            <w:szCs w:val="24"/>
            <w:lang/>
          </w:rPr>
          <w:delText xml:space="preserve"> is </w:delText>
        </w:r>
        <w:r w:rsidDel="00483A96">
          <w:rPr>
            <w:rStyle w:val="HTML3"/>
            <w:lang/>
          </w:rPr>
          <w:delText>native</w:delText>
        </w:r>
        <w:r w:rsidDel="00483A96">
          <w:rPr>
            <w:rFonts w:ascii="Verdana" w:eastAsia="Times New Roman" w:hAnsi="Verdana" w:cs="Times New Roman"/>
            <w:color w:val="000000"/>
            <w:sz w:val="24"/>
            <w:szCs w:val="24"/>
            <w:lang/>
          </w:rPr>
          <w:delText xml:space="preserve">. </w:delText>
        </w:r>
      </w:del>
    </w:p>
    <w:commentRangeEnd w:id="314"/>
    <w:p w:rsidR="00D308F3" w:rsidRDefault="00483A96">
      <w:pPr>
        <w:pStyle w:val="Web"/>
        <w:divId w:val="1259220216"/>
        <w:rPr>
          <w:rFonts w:ascii="Verdana" w:hAnsi="Verdana"/>
          <w:color w:val="000000"/>
          <w:sz w:val="24"/>
          <w:szCs w:val="24"/>
          <w:lang/>
        </w:rPr>
      </w:pPr>
      <w:r>
        <w:rPr>
          <w:rStyle w:val="a9"/>
          <w:rFonts w:cstheme="minorBidi"/>
        </w:rPr>
        <w:commentReference w:id="314"/>
      </w:r>
      <w:r w:rsidR="000B3073">
        <w:rPr>
          <w:rFonts w:ascii="Verdana" w:hAnsi="Verdana"/>
          <w:color w:val="000000"/>
          <w:sz w:val="24"/>
          <w:szCs w:val="24"/>
          <w:lang/>
        </w:rPr>
        <w:t xml:space="preserve">The use of Refresh Tokens is not exclusive to the </w:t>
      </w:r>
      <w:r w:rsidR="000B3073">
        <w:rPr>
          <w:rStyle w:val="HTML3"/>
          <w:lang/>
        </w:rPr>
        <w:t>offline_access</w:t>
      </w:r>
      <w:r w:rsidR="000B3073">
        <w:rPr>
          <w:rFonts w:ascii="Verdana" w:hAnsi="Verdana"/>
          <w:color w:val="000000"/>
          <w:sz w:val="24"/>
          <w:szCs w:val="24"/>
          <w:lang/>
        </w:rPr>
        <w:t xml:space="preserve"> use case. The Authorization Server MAY grant Refresh Tokens in other contexts that are beyond the scope of this specification. </w:t>
      </w:r>
    </w:p>
    <w:p w:rsidR="00D308F3" w:rsidRDefault="00791D39">
      <w:pPr>
        <w:spacing w:before="0" w:beforeAutospacing="0" w:after="0" w:afterAutospacing="0"/>
        <w:divId w:val="1259220216"/>
        <w:rPr>
          <w:rFonts w:ascii="Verdana" w:eastAsia="Times New Roman" w:hAnsi="Verdana" w:cs="Times New Roman"/>
          <w:color w:val="000000"/>
          <w:sz w:val="24"/>
          <w:szCs w:val="24"/>
          <w:lang/>
        </w:rPr>
      </w:pPr>
      <w:bookmarkStart w:id="324" w:name="self_issued"/>
      <w:bookmarkEnd w:id="324"/>
      <w:commentRangeEnd w:id="303"/>
      <w:r>
        <w:rPr>
          <w:rStyle w:val="a9"/>
        </w:rPr>
        <w:commentReference w:id="303"/>
      </w:r>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25" w:name="rfc.section.6"/>
      <w:bookmarkEnd w:id="325"/>
      <w:r>
        <w:rPr>
          <w:rFonts w:eastAsia="Times New Roman" w:cs="Times New Roman"/>
          <w:lang/>
        </w:rPr>
        <w:t>6.  Self-Issued OpenID Provider</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OpenID Connect supports Self-Issued OpenID Providers - personal OPs that issue self-signed ID Tokens. Self-Issued OPs use the special Issuer Identifier </w:t>
      </w:r>
      <w:r>
        <w:rPr>
          <w:rStyle w:val="HTML3"/>
          <w:lang/>
        </w:rPr>
        <w:t>https://self-issued.me</w:t>
      </w:r>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26" w:name="self_issued.discovery"/>
      <w:bookmarkEnd w:id="32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27" w:name="rfc.section.6.1"/>
      <w:bookmarkEnd w:id="327"/>
      <w:r>
        <w:rPr>
          <w:rFonts w:eastAsia="Times New Roman" w:cs="Times New Roman"/>
          <w:lang/>
        </w:rPr>
        <w:t>6.1.</w:t>
      </w:r>
      <w:proofErr w:type="gramStart"/>
      <w:r>
        <w:rPr>
          <w:rFonts w:eastAsia="Times New Roman" w:cs="Times New Roman"/>
          <w:lang/>
        </w:rPr>
        <w:t>  Self</w:t>
      </w:r>
      <w:proofErr w:type="gramEnd"/>
      <w:r>
        <w:rPr>
          <w:rFonts w:eastAsia="Times New Roman" w:cs="Times New Roman"/>
          <w:lang/>
        </w:rPr>
        <w:t>-Issued OpenID Provider Discovery</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the input identifier for the discovery process contains the domain self-issued.me, dynamic discovery is not performed. Instead, then the following static configuration values are used: </w:t>
      </w:r>
    </w:p>
    <w:p w:rsidR="00D308F3" w:rsidRDefault="000B3073">
      <w:pPr>
        <w:pStyle w:val="HTML1"/>
        <w:divId w:val="890919399"/>
        <w:rPr>
          <w:lang/>
        </w:rPr>
      </w:pPr>
      <w:r>
        <w:rPr>
          <w:lang/>
        </w:rPr>
        <w:t xml:space="preserve">   {    "authorization_endpoint":      "openid:",    "issuer":      "https://self-issued.me",    "scopes_supported":      ["openid", "profile", "email", "address", "phone"],    "response_types_supported":      ["id_token"],    "subject_types_supported":      ["pairwise"],    "id_token_signing_alg_values_supported":      ["RS256"],    "request_object_signing_alg_values_supported":      ["none", "RS256"]   }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Note: The OpenID Foundation may consider hosting a site https://self-issued.me/ that returns the above static configuration </w:t>
      </w:r>
      <w:proofErr w:type="gramStart"/>
      <w:r>
        <w:rPr>
          <w:rFonts w:ascii="Verdana" w:hAnsi="Verdana"/>
          <w:color w:val="000000"/>
          <w:sz w:val="24"/>
          <w:szCs w:val="24"/>
          <w:lang/>
        </w:rPr>
        <w:t>file</w:t>
      </w:r>
      <w:proofErr w:type="gramEnd"/>
      <w:r>
        <w:rPr>
          <w:rFonts w:ascii="Verdana" w:hAnsi="Verdana"/>
          <w:color w:val="000000"/>
          <w:sz w:val="24"/>
          <w:szCs w:val="24"/>
          <w:lang/>
        </w:rPr>
        <w:t xml:space="preserve"> so that the Client would not need any special treatment for discovery of the Self-Issued OP.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28" w:name="self_issued.registration"/>
      <w:bookmarkEnd w:id="32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29" w:name="rfc.section.6.2"/>
      <w:bookmarkEnd w:id="329"/>
      <w:r>
        <w:rPr>
          <w:rFonts w:eastAsia="Times New Roman" w:cs="Times New Roman"/>
          <w:lang/>
        </w:rPr>
        <w:t>6.2.</w:t>
      </w:r>
      <w:proofErr w:type="gramStart"/>
      <w:r>
        <w:rPr>
          <w:rFonts w:eastAsia="Times New Roman" w:cs="Times New Roman"/>
          <w:lang/>
        </w:rPr>
        <w:t>  Self</w:t>
      </w:r>
      <w:proofErr w:type="gramEnd"/>
      <w:r>
        <w:rPr>
          <w:rFonts w:eastAsia="Times New Roman" w:cs="Times New Roman"/>
          <w:lang/>
        </w:rPr>
        <w:t>-Issued OpenID Provider Registration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using a Self-Issued OP, the Client is deemed to have registered with the OP and obtained following Client Registration Response. </w:t>
      </w:r>
    </w:p>
    <w:p w:rsidR="00D308F3" w:rsidRDefault="000B3073">
      <w:pPr>
        <w:spacing w:before="0" w:beforeAutospacing="0" w:after="0" w:afterAutospacing="0"/>
        <w:divId w:val="105126952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client_id</w:t>
      </w:r>
    </w:p>
    <w:p w:rsidR="00D308F3" w:rsidRDefault="000B3073">
      <w:pPr>
        <w:spacing w:before="0" w:beforeAutospacing="0" w:after="0" w:afterAutospacing="0"/>
        <w:ind w:left="720"/>
        <w:divId w:val="1051269522"/>
        <w:rPr>
          <w:rFonts w:ascii="Verdana" w:eastAsia="Times New Roman" w:hAnsi="Verdana" w:cs="Times New Roman"/>
          <w:color w:val="000000"/>
          <w:sz w:val="24"/>
          <w:szCs w:val="24"/>
          <w:lang/>
        </w:rPr>
      </w:pPr>
      <w:proofErr w:type="gramStart"/>
      <w:r>
        <w:rPr>
          <w:rStyle w:val="HTML3"/>
          <w:lang/>
        </w:rPr>
        <w:t>redirect_uri</w:t>
      </w:r>
      <w:proofErr w:type="gramEnd"/>
      <w:r>
        <w:rPr>
          <w:rFonts w:ascii="Verdana" w:eastAsia="Times New Roman" w:hAnsi="Verdana" w:cs="Times New Roman"/>
          <w:color w:val="000000"/>
          <w:sz w:val="24"/>
          <w:szCs w:val="24"/>
          <w:lang/>
        </w:rPr>
        <w:t xml:space="preserve"> value of the Client. </w:t>
      </w:r>
    </w:p>
    <w:p w:rsidR="00D308F3" w:rsidRDefault="000B3073">
      <w:pPr>
        <w:spacing w:before="0" w:beforeAutospacing="0" w:after="0" w:afterAutospacing="0"/>
        <w:divId w:val="105126952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client_secret_expires_at</w:t>
      </w:r>
    </w:p>
    <w:p w:rsidR="00D308F3" w:rsidRDefault="000B3073">
      <w:pPr>
        <w:spacing w:before="0" w:beforeAutospacing="0" w:after="0" w:afterAutospacing="0"/>
        <w:ind w:left="720"/>
        <w:divId w:val="1051269522"/>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0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Note: The OpenID Foundation may consider hosting the (stateless) endpoint </w:t>
      </w:r>
      <w:r>
        <w:rPr>
          <w:rStyle w:val="HTML3"/>
          <w:lang/>
        </w:rPr>
        <w:t>https://self-issued.me/registration/1.0/</w:t>
      </w:r>
      <w:r>
        <w:rPr>
          <w:rFonts w:ascii="Verdana" w:hAnsi="Verdana"/>
          <w:color w:val="000000"/>
          <w:sz w:val="24"/>
          <w:szCs w:val="24"/>
          <w:lang/>
        </w:rPr>
        <w:t xml:space="preserve"> that returns the response above so that the Client would not need to perform any special processing for registration of a Self-Issued OP.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30" w:name="SelfIssuedRegistrationRequest"/>
      <w:bookmarkEnd w:id="33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31" w:name="rfc.section.6.2.1"/>
      <w:bookmarkEnd w:id="331"/>
      <w:r>
        <w:rPr>
          <w:rFonts w:eastAsia="Times New Roman" w:cs="Times New Roman"/>
          <w:lang/>
        </w:rPr>
        <w:t>6.2.1.</w:t>
      </w:r>
      <w:proofErr w:type="gramStart"/>
      <w:r>
        <w:rPr>
          <w:rFonts w:eastAsia="Times New Roman" w:cs="Times New Roman"/>
          <w:lang/>
        </w:rPr>
        <w:t>  Providing</w:t>
      </w:r>
      <w:proofErr w:type="gramEnd"/>
      <w:r>
        <w:rPr>
          <w:rFonts w:eastAsia="Times New Roman" w:cs="Times New Roman"/>
          <w:lang/>
        </w:rPr>
        <w:t xml:space="preserve"> Additional Registration Information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registration</w:t>
      </w:r>
      <w:r>
        <w:rPr>
          <w:rFonts w:ascii="Verdana" w:hAnsi="Verdana"/>
          <w:color w:val="000000"/>
          <w:sz w:val="24"/>
          <w:szCs w:val="24"/>
          <w:lang/>
        </w:rPr>
        <w:t xml:space="preserve"> request parameter is used by the Client to provide information about itself to a Self-Issued OP that would normally be provided to an OP during Dynamic Client Registration. The value is a JSON object containing name/value pairs defined in Section 2.1 of the </w:t>
      </w:r>
      <w:hyperlink w:anchor="OpenID.Registration" w:history="1">
        <w:r>
          <w:rPr>
            <w:rStyle w:val="a3"/>
            <w:rFonts w:ascii="Verdana" w:hAnsi="Verdana"/>
            <w:sz w:val="24"/>
            <w:szCs w:val="24"/>
            <w:u w:val="none"/>
            <w:lang/>
          </w:rPr>
          <w:t>OpenID Connect Dynamic Client Registration 1.0 (</w:t>
        </w:r>
        <w:r>
          <w:rPr>
            <w:rStyle w:val="info"/>
            <w:rFonts w:ascii="Verdana" w:hAnsi="Verdana"/>
            <w:b/>
            <w:bCs/>
            <w:color w:val="990000"/>
            <w:sz w:val="24"/>
            <w:szCs w:val="24"/>
            <w:lang/>
          </w:rPr>
          <w:t>Sakimura, N., Bradley, J., and M. Jones, “OpenID Connect Dynamic Client Registration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[OpenID.Registration] specification.</w:t>
      </w:r>
      <w:proofErr w:type="gramEnd"/>
      <w:r>
        <w:rPr>
          <w:rFonts w:ascii="Verdana" w:hAnsi="Verdana"/>
          <w:color w:val="000000"/>
          <w:sz w:val="24"/>
          <w:szCs w:val="24"/>
          <w:lang/>
        </w:rPr>
        <w:t xml:space="preserve"> None of this information is REQUIRED by Self-Issued OPs, so the use of this parameter is OPTIONAL.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registration</w:t>
      </w:r>
      <w:r>
        <w:rPr>
          <w:rFonts w:ascii="Verdana" w:hAnsi="Verdana"/>
          <w:color w:val="000000"/>
          <w:sz w:val="24"/>
          <w:szCs w:val="24"/>
          <w:lang/>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sz w:val="24"/>
            <w:szCs w:val="24"/>
            <w:u w:val="none"/>
            <w:lang/>
          </w:rPr>
          <w:t>Section 2.9 (</w:t>
        </w:r>
        <w:r>
          <w:rPr>
            <w:rStyle w:val="info"/>
            <w:rFonts w:ascii="Verdana" w:hAnsi="Verdana"/>
            <w:b/>
            <w:bCs/>
            <w:color w:val="990000"/>
            <w:sz w:val="24"/>
            <w:szCs w:val="24"/>
            <w:lang/>
          </w:rPr>
          <w:t>Request Object</w:t>
        </w:r>
        <w:r>
          <w:rPr>
            <w:rStyle w:val="a3"/>
            <w:rFonts w:ascii="Verdana" w:hAnsi="Verdana"/>
            <w:sz w:val="24"/>
            <w:szCs w:val="24"/>
            <w:u w:val="none"/>
            <w:lang/>
          </w:rPr>
          <w:t>)</w:t>
        </w:r>
      </w:hyperlink>
      <w:r>
        <w:rPr>
          <w:rFonts w:ascii="Verdana" w:hAnsi="Verdana"/>
          <w:color w:val="000000"/>
          <w:sz w:val="24"/>
          <w:szCs w:val="24"/>
          <w:lang/>
        </w:rPr>
        <w:t xml:space="preserve">, the JSON is used as the value of the </w:t>
      </w:r>
      <w:r>
        <w:rPr>
          <w:rStyle w:val="HTML3"/>
          <w:lang/>
        </w:rPr>
        <w:t>registration</w:t>
      </w:r>
      <w:r>
        <w:rPr>
          <w:rFonts w:ascii="Verdana" w:hAnsi="Verdana"/>
          <w:color w:val="000000"/>
          <w:sz w:val="24"/>
          <w:szCs w:val="24"/>
          <w:lang/>
        </w:rPr>
        <w:t xml:space="preserve"> member.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Registration parameters that would typically be used in requests to Self-Issued OPs are </w:t>
      </w:r>
      <w:r>
        <w:rPr>
          <w:rStyle w:val="HTML3"/>
          <w:lang/>
        </w:rPr>
        <w:t>policy_uri</w:t>
      </w:r>
      <w:r>
        <w:rPr>
          <w:rFonts w:ascii="Verdana" w:hAnsi="Verdana"/>
          <w:color w:val="000000"/>
          <w:sz w:val="24"/>
          <w:szCs w:val="24"/>
          <w:lang/>
        </w:rPr>
        <w:t xml:space="preserve">, </w:t>
      </w:r>
      <w:r>
        <w:rPr>
          <w:rStyle w:val="HTML3"/>
          <w:lang/>
        </w:rPr>
        <w:t>tos_uri</w:t>
      </w:r>
      <w:r>
        <w:rPr>
          <w:rFonts w:ascii="Verdana" w:hAnsi="Verdana"/>
          <w:color w:val="000000"/>
          <w:sz w:val="24"/>
          <w:szCs w:val="24"/>
          <w:lang/>
        </w:rPr>
        <w:t xml:space="preserve">, and </w:t>
      </w:r>
      <w:r>
        <w:rPr>
          <w:rStyle w:val="HTML3"/>
          <w:lang/>
        </w:rPr>
        <w:t>logo_uri</w:t>
      </w:r>
      <w:r>
        <w:rPr>
          <w:rFonts w:ascii="Verdana" w:hAnsi="Verdana"/>
          <w:color w:val="000000"/>
          <w:sz w:val="24"/>
          <w:szCs w:val="24"/>
          <w:lang/>
        </w:rPr>
        <w:t xml:space="preserve">. If the Client uses more than one redirect URI, the </w:t>
      </w:r>
      <w:r>
        <w:rPr>
          <w:rStyle w:val="HTML3"/>
          <w:lang/>
        </w:rPr>
        <w:t>redirect_uris</w:t>
      </w:r>
      <w:r>
        <w:rPr>
          <w:rFonts w:ascii="Verdana" w:hAnsi="Verdana"/>
          <w:color w:val="000000"/>
          <w:sz w:val="24"/>
          <w:szCs w:val="24"/>
          <w:lang/>
        </w:rPr>
        <w:t xml:space="preserve"> parameter would be used to register them. Finally, if the Client is requesting encrypted responses, it would use the </w:t>
      </w:r>
      <w:r>
        <w:rPr>
          <w:rStyle w:val="HTML3"/>
          <w:lang/>
        </w:rPr>
        <w:t>jwks_uri</w:t>
      </w:r>
      <w:r>
        <w:rPr>
          <w:rFonts w:ascii="Verdana" w:hAnsi="Verdana"/>
          <w:color w:val="000000"/>
          <w:sz w:val="24"/>
          <w:szCs w:val="24"/>
          <w:lang/>
        </w:rPr>
        <w:t xml:space="preserve">, </w:t>
      </w:r>
      <w:r>
        <w:rPr>
          <w:rStyle w:val="HTML3"/>
          <w:lang/>
        </w:rPr>
        <w:t>id_token_encrypted_response_alg</w:t>
      </w:r>
      <w:r>
        <w:rPr>
          <w:rFonts w:ascii="Verdana" w:hAnsi="Verdana"/>
          <w:color w:val="000000"/>
          <w:sz w:val="24"/>
          <w:szCs w:val="24"/>
          <w:lang/>
        </w:rPr>
        <w:t xml:space="preserve"> and </w:t>
      </w:r>
      <w:r>
        <w:rPr>
          <w:rStyle w:val="HTML3"/>
          <w:lang/>
        </w:rPr>
        <w:t>id_token_encrypted_response_enc</w:t>
      </w:r>
      <w:r>
        <w:rPr>
          <w:rFonts w:ascii="Verdana" w:hAnsi="Verdana"/>
          <w:color w:val="000000"/>
          <w:sz w:val="24"/>
          <w:szCs w:val="24"/>
          <w:lang/>
        </w:rPr>
        <w:t xml:space="preserve"> parameters.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32" w:name="self_issued.request"/>
      <w:bookmarkEnd w:id="33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33" w:name="rfc.section.6.3"/>
      <w:bookmarkEnd w:id="333"/>
      <w:r>
        <w:rPr>
          <w:rFonts w:eastAsia="Times New Roman" w:cs="Times New Roman"/>
          <w:lang/>
        </w:rPr>
        <w:t>6.3.</w:t>
      </w:r>
      <w:proofErr w:type="gramStart"/>
      <w:r>
        <w:rPr>
          <w:rFonts w:eastAsia="Times New Roman" w:cs="Times New Roman"/>
          <w:lang/>
        </w:rPr>
        <w:t>  Self</w:t>
      </w:r>
      <w:proofErr w:type="gramEnd"/>
      <w:r>
        <w:rPr>
          <w:rFonts w:eastAsia="Times New Roman" w:cs="Times New Roman"/>
          <w:lang/>
        </w:rPr>
        <w:t>-Issued OpenID Provider Request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Client sends the Authorization Request to the Authorization Endpoint with the following parameters: </w:t>
      </w:r>
    </w:p>
    <w:p w:rsidR="00D308F3" w:rsidRDefault="000B3073">
      <w:pPr>
        <w:spacing w:before="0" w:beforeAutospacing="0" w:after="0" w:afterAutospacing="0"/>
        <w:divId w:val="75925398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response_type</w:t>
      </w:r>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 xml:space="preserve">Constant string value </w:t>
      </w:r>
      <w:r>
        <w:rPr>
          <w:rStyle w:val="HTML3"/>
          <w:lang/>
        </w:rPr>
        <w:t>id_token</w:t>
      </w:r>
      <w:r>
        <w:rPr>
          <w:rFonts w:ascii="Verdana" w:eastAsia="Times New Roman" w:hAnsi="Verdana" w:cs="Times New Roman"/>
          <w:color w:val="000000"/>
          <w:sz w:val="24"/>
          <w:szCs w:val="24"/>
          <w:lang/>
        </w:rPr>
        <w:t>.</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client_id</w:t>
      </w:r>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Client ID value for the Client, which in this case contains the </w:t>
      </w:r>
      <w:r>
        <w:rPr>
          <w:rStyle w:val="HTML3"/>
          <w:lang/>
        </w:rPr>
        <w:t>redirect_uri</w:t>
      </w:r>
      <w:r>
        <w:rPr>
          <w:rFonts w:ascii="Verdana" w:eastAsia="Times New Roman" w:hAnsi="Verdana" w:cs="Times New Roman"/>
          <w:color w:val="000000"/>
          <w:sz w:val="24"/>
          <w:szCs w:val="24"/>
          <w:lang/>
        </w:rPr>
        <w:t xml:space="preserve"> value of the Client. Since the Client's </w:t>
      </w:r>
      <w:r>
        <w:rPr>
          <w:rStyle w:val="HTML3"/>
          <w:lang/>
        </w:rPr>
        <w:t>redirect_uri</w:t>
      </w:r>
      <w:r>
        <w:rPr>
          <w:rFonts w:ascii="Verdana" w:eastAsia="Times New Roman" w:hAnsi="Verdana" w:cs="Times New Roman"/>
          <w:color w:val="000000"/>
          <w:sz w:val="24"/>
          <w:szCs w:val="24"/>
          <w:lang/>
        </w:rPr>
        <w:t xml:space="preserve"> URI value is communicated as the Client ID, a </w:t>
      </w:r>
      <w:r>
        <w:rPr>
          <w:rStyle w:val="HTML3"/>
          <w:lang/>
        </w:rPr>
        <w:t>redirect_uri</w:t>
      </w:r>
      <w:r>
        <w:rPr>
          <w:rFonts w:ascii="Verdana" w:eastAsia="Times New Roman" w:hAnsi="Verdana" w:cs="Times New Roman"/>
          <w:color w:val="000000"/>
          <w:sz w:val="24"/>
          <w:szCs w:val="24"/>
          <w:lang/>
        </w:rPr>
        <w:t xml:space="preserve"> parameter is NOT REQUIRED to also be included in the request. </w:t>
      </w:r>
    </w:p>
    <w:p w:rsidR="00D308F3" w:rsidRDefault="000B3073">
      <w:pPr>
        <w:spacing w:before="0" w:beforeAutospacing="0" w:after="0" w:afterAutospacing="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scope</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REQUIRED.</w:t>
      </w:r>
      <w:proofErr w:type="gramEnd"/>
      <w:r>
        <w:rPr>
          <w:rFonts w:ascii="Verdana" w:eastAsia="Times New Roman" w:hAnsi="Verdana" w:cs="Times New Roman"/>
          <w:color w:val="000000"/>
          <w:sz w:val="24"/>
          <w:szCs w:val="24"/>
          <w:lang/>
        </w:rPr>
        <w:t xml:space="preserve"> </w:t>
      </w:r>
      <w:proofErr w:type="gramStart"/>
      <w:r>
        <w:rPr>
          <w:rStyle w:val="HTML3"/>
          <w:lang/>
        </w:rPr>
        <w:t>scope</w:t>
      </w:r>
      <w:proofErr w:type="gramEnd"/>
      <w:r>
        <w:rPr>
          <w:rFonts w:ascii="Verdana" w:eastAsia="Times New Roman" w:hAnsi="Verdana" w:cs="Times New Roman"/>
          <w:color w:val="000000"/>
          <w:sz w:val="24"/>
          <w:szCs w:val="24"/>
          <w:lang/>
        </w:rPr>
        <w:t xml:space="preserve"> parameter value, as specified in </w:t>
      </w:r>
      <w:hyperlink w:anchor="scopes" w:history="1">
        <w:r>
          <w:rPr>
            <w:rFonts w:ascii="Verdana" w:eastAsia="Times New Roman" w:hAnsi="Verdana" w:cs="Times New Roman"/>
            <w:b/>
            <w:bCs/>
            <w:color w:val="990000"/>
            <w:sz w:val="24"/>
            <w:szCs w:val="24"/>
            <w:lang/>
          </w:rPr>
          <w:t>Section 2.4 (</w:t>
        </w:r>
        <w:r>
          <w:rPr>
            <w:rStyle w:val="info"/>
            <w:rFonts w:ascii="Verdana" w:eastAsia="Times New Roman" w:hAnsi="Verdana" w:cs="Times New Roman"/>
            <w:b/>
            <w:bCs/>
            <w:color w:val="990000"/>
            <w:sz w:val="24"/>
            <w:szCs w:val="24"/>
            <w:lang/>
          </w:rPr>
          <w:t>Scope Values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id_token_hint</w:t>
      </w:r>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Previously issued ID Token passed to the Authorization Server as a hint about the End-User's current or past authenticated session with the Client. This SHOULD be present when </w:t>
      </w:r>
      <w:r>
        <w:rPr>
          <w:rStyle w:val="HTML3"/>
          <w:lang/>
        </w:rPr>
        <w:t>prompt=none</w:t>
      </w:r>
      <w:r>
        <w:rPr>
          <w:rFonts w:ascii="Verdana" w:eastAsia="Times New Roman" w:hAnsi="Verdana" w:cs="Times New Roman"/>
          <w:color w:val="000000"/>
          <w:sz w:val="24"/>
          <w:szCs w:val="24"/>
          <w:lang/>
        </w:rPr>
        <w:t xml:space="preserve"> is used. If the End-User identified by the ID Token is logged in or is logged in by the request, then the Authorization Server returns a positive response; otherwise, it SHOULD return a negative response. </w:t>
      </w:r>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the ID Token received by the RP is encrypted, the Client MUST decrypt the signed ID Token contained within the encrypted ID Token. The Client MAY re-encrypt the signed ID token to the Authentication Server using a key that enables the server to decrypt the ID Token. In this case, the </w:t>
      </w:r>
      <w:r>
        <w:rPr>
          <w:rStyle w:val="HTML3"/>
          <w:lang/>
        </w:rPr>
        <w:t>sub</w:t>
      </w:r>
      <w:r>
        <w:rPr>
          <w:rFonts w:ascii="Verdana" w:eastAsia="Times New Roman" w:hAnsi="Verdana" w:cs="Times New Roman"/>
          <w:color w:val="000000"/>
          <w:sz w:val="24"/>
          <w:szCs w:val="24"/>
          <w:lang/>
        </w:rPr>
        <w:t xml:space="preserve"> (subject) of the signed ID Token MUST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sent as the </w:t>
      </w:r>
      <w:r>
        <w:rPr>
          <w:rStyle w:val="HTML3"/>
          <w:lang/>
        </w:rPr>
        <w:t>kid</w:t>
      </w:r>
      <w:r>
        <w:rPr>
          <w:rFonts w:ascii="Verdana" w:eastAsia="Times New Roman" w:hAnsi="Verdana" w:cs="Times New Roman"/>
          <w:color w:val="000000"/>
          <w:sz w:val="24"/>
          <w:szCs w:val="24"/>
          <w:lang/>
        </w:rPr>
        <w:t xml:space="preserve"> (Key ID) of the JWE. Encrypting content to Self-Issued OPs is currently only supported when the OP's JWK key type is </w:t>
      </w:r>
      <w:r>
        <w:rPr>
          <w:rStyle w:val="HTML3"/>
          <w:lang/>
        </w:rPr>
        <w:t>RSA</w:t>
      </w:r>
      <w:r>
        <w:rPr>
          <w:rFonts w:ascii="Verdana" w:eastAsia="Times New Roman" w:hAnsi="Verdana" w:cs="Times New Roman"/>
          <w:color w:val="000000"/>
          <w:sz w:val="24"/>
          <w:szCs w:val="24"/>
          <w:lang/>
        </w:rPr>
        <w:t xml:space="preserve"> and the encryption algorithm used is </w:t>
      </w:r>
      <w:r>
        <w:rPr>
          <w:rStyle w:val="HTML3"/>
          <w:lang/>
        </w:rPr>
        <w:t>RSA1_5</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claims</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parameter is used to request that specific Claims be returned. The value is a JSON object, as specified in </w:t>
      </w:r>
      <w:hyperlink w:anchor="ClaimsRequest" w:history="1">
        <w:r>
          <w:rPr>
            <w:rFonts w:ascii="Verdana" w:eastAsia="Times New Roman" w:hAnsi="Verdana" w:cs="Times New Roman"/>
            <w:b/>
            <w:bCs/>
            <w:color w:val="990000"/>
            <w:sz w:val="24"/>
            <w:szCs w:val="24"/>
            <w:lang/>
          </w:rPr>
          <w:t>Section 2.6 (</w:t>
        </w:r>
        <w:r>
          <w:rPr>
            <w:rStyle w:val="info"/>
            <w:rFonts w:ascii="Verdana" w:eastAsia="Times New Roman" w:hAnsi="Verdana" w:cs="Times New Roman"/>
            <w:b/>
            <w:bCs/>
            <w:color w:val="990000"/>
            <w:sz w:val="24"/>
            <w:szCs w:val="24"/>
            <w:lang/>
          </w:rPr>
          <w:t>Claims Request</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registration</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This parameter is used by the Client to provide information about itself 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lang/>
          </w:rPr>
          <w:t>Section 6.2.1 (</w:t>
        </w:r>
        <w:r>
          <w:rPr>
            <w:rStyle w:val="info"/>
            <w:rFonts w:ascii="Verdana" w:eastAsia="Times New Roman" w:hAnsi="Verdana" w:cs="Times New Roman"/>
            <w:b/>
            <w:bCs/>
            <w:color w:val="990000"/>
            <w:sz w:val="24"/>
            <w:szCs w:val="24"/>
            <w:lang/>
          </w:rPr>
          <w:t>Providing Additional Registration Information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request</w:t>
      </w:r>
      <w:proofErr w:type="gramEnd"/>
    </w:p>
    <w:p w:rsidR="00D308F3" w:rsidRDefault="000B3073">
      <w:pPr>
        <w:spacing w:before="0" w:beforeAutospacing="0" w:after="0" w:afterAutospacing="0"/>
        <w:ind w:left="720"/>
        <w:divId w:val="759253987"/>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OPTIONAL.</w:t>
      </w:r>
      <w:proofErr w:type="gramEnd"/>
      <w:r>
        <w:rPr>
          <w:rFonts w:ascii="Verdana" w:eastAsia="Times New Roman" w:hAnsi="Verdana" w:cs="Times New Roman"/>
          <w:color w:val="000000"/>
          <w:sz w:val="24"/>
          <w:szCs w:val="24"/>
          <w:lang/>
        </w:rPr>
        <w:t xml:space="preserve"> Request Object value, as specified in </w:t>
      </w:r>
      <w:hyperlink w:anchor="RequestObject" w:history="1">
        <w:r>
          <w:rPr>
            <w:rFonts w:ascii="Verdana" w:eastAsia="Times New Roman" w:hAnsi="Verdana" w:cs="Times New Roman"/>
            <w:b/>
            <w:bCs/>
            <w:color w:val="990000"/>
            <w:sz w:val="24"/>
            <w:szCs w:val="24"/>
            <w:lang/>
          </w:rPr>
          <w:t>Section 2.9 (</w:t>
        </w:r>
        <w:r>
          <w:rPr>
            <w:rStyle w:val="info"/>
            <w:rFonts w:ascii="Verdana" w:eastAsia="Times New Roman" w:hAnsi="Verdana" w:cs="Times New Roman"/>
            <w:b/>
            <w:bCs/>
            <w:color w:val="990000"/>
            <w:sz w:val="24"/>
            <w:szCs w:val="24"/>
            <w:lang/>
          </w:rPr>
          <w:t>Request Object</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The Request Object MAY be encrypted in a JWE by the Client. In this case, the </w:t>
      </w:r>
      <w:r>
        <w:rPr>
          <w:rStyle w:val="HTML3"/>
          <w:lang/>
        </w:rPr>
        <w:t>sub</w:t>
      </w:r>
      <w:r>
        <w:rPr>
          <w:rFonts w:ascii="Verdana" w:eastAsia="Times New Roman" w:hAnsi="Verdana" w:cs="Times New Roman"/>
          <w:color w:val="000000"/>
          <w:sz w:val="24"/>
          <w:szCs w:val="24"/>
          <w:lang/>
        </w:rPr>
        <w:t xml:space="preserve"> (subject) of a previously issued ID Token for this Client MUST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sent as the </w:t>
      </w:r>
      <w:r>
        <w:rPr>
          <w:rStyle w:val="HTML3"/>
          <w:lang/>
        </w:rPr>
        <w:t>kid</w:t>
      </w:r>
      <w:r>
        <w:rPr>
          <w:rFonts w:ascii="Verdana" w:eastAsia="Times New Roman" w:hAnsi="Verdana" w:cs="Times New Roman"/>
          <w:color w:val="000000"/>
          <w:sz w:val="24"/>
          <w:szCs w:val="24"/>
          <w:lang/>
        </w:rPr>
        <w:t xml:space="preserve"> (Key ID) of the JWE. Encrypting content to Self-Issued OPs is currently only supported when the OP's JWK key type is </w:t>
      </w:r>
      <w:r>
        <w:rPr>
          <w:rStyle w:val="HTML3"/>
          <w:lang/>
        </w:rPr>
        <w:t>RSA</w:t>
      </w:r>
      <w:r>
        <w:rPr>
          <w:rFonts w:ascii="Verdana" w:eastAsia="Times New Roman" w:hAnsi="Verdana" w:cs="Times New Roman"/>
          <w:color w:val="000000"/>
          <w:sz w:val="24"/>
          <w:szCs w:val="24"/>
          <w:lang/>
        </w:rPr>
        <w:t xml:space="preserve"> and the encryption algorithm used is </w:t>
      </w:r>
      <w:r>
        <w:rPr>
          <w:rStyle w:val="HTML3"/>
          <w:lang/>
        </w:rPr>
        <w:t>RSA1_5</w:t>
      </w:r>
      <w:r>
        <w:rPr>
          <w:rFonts w:ascii="Verdana" w:eastAsia="Times New Roman" w:hAnsi="Verdana" w:cs="Times New Roman"/>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Other parameters MAY be sent. Note that all Claims are returned in the ID Token.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entire URL MUST NOT exceed 2048 ASCII characters.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Following is a non-normative example (with line wraps for display purposes only): </w:t>
      </w:r>
    </w:p>
    <w:p w:rsidR="00D308F3" w:rsidRDefault="000B3073">
      <w:pPr>
        <w:pStyle w:val="HTML1"/>
        <w:divId w:val="1804075922"/>
        <w:rPr>
          <w:lang/>
        </w:rPr>
      </w:pPr>
      <w:r>
        <w:rPr>
          <w:lang/>
        </w:rPr>
        <w:t xml:space="preserve">   HTTP/1.1 302 Found   Location: openid://     ?response_type=id_token     &amp;client_id=https%3A%2F%2Fclient.example.org%2Fcb     &amp;scope=openid%20profile     &amp;state=af0ifjsldkj     &amp;nonce=n-0S6_WzA2Mj     registration=&amp;%7B%22logo_uri%22%3A%22https%3A%2F%2F       client.example.org%2Flogo.png%22%7D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34" w:name="self_issued.response"/>
      <w:bookmarkEnd w:id="33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35" w:name="rfc.section.6.4"/>
      <w:bookmarkEnd w:id="335"/>
      <w:r>
        <w:rPr>
          <w:rFonts w:eastAsia="Times New Roman" w:cs="Times New Roman"/>
          <w:lang/>
        </w:rPr>
        <w:t>6.4.</w:t>
      </w:r>
      <w:proofErr w:type="gramStart"/>
      <w:r>
        <w:rPr>
          <w:rFonts w:eastAsia="Times New Roman" w:cs="Times New Roman"/>
          <w:lang/>
        </w:rPr>
        <w:t>  Self</w:t>
      </w:r>
      <w:proofErr w:type="gramEnd"/>
      <w:r>
        <w:rPr>
          <w:rFonts w:eastAsia="Times New Roman" w:cs="Times New Roman"/>
          <w:lang/>
        </w:rPr>
        <w:t>-Issued OpenID Provider Response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Self-Issued OpenID Provider response is the same as the normal implicit flow response with the following refinements. Since it is an implicit flow response, the response parameters will be returned in a fragment. </w:t>
      </w:r>
    </w:p>
    <w:p w:rsidR="00D308F3" w:rsidRDefault="000B3073">
      <w:pPr>
        <w:numPr>
          <w:ilvl w:val="0"/>
          <w:numId w:val="1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iss</w:t>
      </w:r>
      <w:r>
        <w:rPr>
          <w:rFonts w:ascii="Verdana" w:eastAsia="Times New Roman" w:hAnsi="Verdana" w:cs="Times New Roman"/>
          <w:color w:val="000000"/>
          <w:sz w:val="24"/>
          <w:szCs w:val="24"/>
          <w:lang/>
        </w:rPr>
        <w:t xml:space="preserve"> (issuer) Claim Value is </w:t>
      </w:r>
      <w:r>
        <w:rPr>
          <w:rStyle w:val="HTML3"/>
          <w:lang/>
        </w:rPr>
        <w:t>https://self-issued.me</w:t>
      </w:r>
      <w:r>
        <w:rPr>
          <w:rFonts w:ascii="Verdana" w:eastAsia="Times New Roman" w:hAnsi="Verdana" w:cs="Times New Roman"/>
          <w:color w:val="000000"/>
          <w:sz w:val="24"/>
          <w:szCs w:val="24"/>
          <w:lang/>
        </w:rPr>
        <w:t xml:space="preserve">. </w:t>
      </w:r>
    </w:p>
    <w:p w:rsidR="00D308F3" w:rsidRDefault="000B3073">
      <w:pPr>
        <w:numPr>
          <w:ilvl w:val="0"/>
          <w:numId w:val="1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 </w:t>
      </w:r>
      <w:r>
        <w:rPr>
          <w:rStyle w:val="HTML3"/>
          <w:lang/>
        </w:rPr>
        <w:t>sub_jwk</w:t>
      </w:r>
      <w:r>
        <w:rPr>
          <w:rFonts w:ascii="Verdana" w:eastAsia="Times New Roman" w:hAnsi="Verdana" w:cs="Times New Roman"/>
          <w:color w:val="000000"/>
          <w:sz w:val="24"/>
          <w:szCs w:val="24"/>
          <w:lang/>
        </w:rPr>
        <w:t xml:space="preserve"> Claim is present, with its value being the public key value used to check the signature of the ID Token. </w:t>
      </w:r>
    </w:p>
    <w:p w:rsidR="00D308F3" w:rsidRDefault="000B3073">
      <w:pPr>
        <w:numPr>
          <w:ilvl w:val="0"/>
          <w:numId w:val="1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sub</w:t>
      </w:r>
      <w:r>
        <w:rPr>
          <w:rFonts w:ascii="Verdana" w:eastAsia="Times New Roman" w:hAnsi="Verdana" w:cs="Times New Roman"/>
          <w:color w:val="000000"/>
          <w:sz w:val="24"/>
          <w:szCs w:val="24"/>
          <w:lang/>
        </w:rPr>
        <w:t xml:space="preserve"> (subject) Claim value is the base64url encoded SHA-256 hash of the concatenation of the octets of the UTF-8 representations of the base64url encoded key values in the </w:t>
      </w:r>
      <w:r>
        <w:rPr>
          <w:rStyle w:val="HTML3"/>
          <w:lang/>
        </w:rPr>
        <w:t>sub_jwk</w:t>
      </w:r>
      <w:r>
        <w:rPr>
          <w:rFonts w:ascii="Verdana" w:eastAsia="Times New Roman" w:hAnsi="Verdana" w:cs="Times New Roman"/>
          <w:color w:val="000000"/>
          <w:sz w:val="24"/>
          <w:szCs w:val="24"/>
          <w:lang/>
        </w:rPr>
        <w:t xml:space="preserve"> Claim. When the </w:t>
      </w:r>
      <w:r>
        <w:rPr>
          <w:rStyle w:val="HTML3"/>
          <w:lang/>
        </w:rPr>
        <w:t>kty</w:t>
      </w:r>
      <w:r>
        <w:rPr>
          <w:rFonts w:ascii="Verdana" w:eastAsia="Times New Roman" w:hAnsi="Verdana" w:cs="Times New Roman"/>
          <w:color w:val="000000"/>
          <w:sz w:val="24"/>
          <w:szCs w:val="24"/>
          <w:lang/>
        </w:rPr>
        <w:t xml:space="preserve"> value is </w:t>
      </w:r>
      <w:r>
        <w:rPr>
          <w:rStyle w:val="HTML3"/>
          <w:lang/>
        </w:rPr>
        <w:t>RSA</w:t>
      </w:r>
      <w:r>
        <w:rPr>
          <w:rFonts w:ascii="Verdana" w:eastAsia="Times New Roman" w:hAnsi="Verdana" w:cs="Times New Roman"/>
          <w:color w:val="000000"/>
          <w:sz w:val="24"/>
          <w:szCs w:val="24"/>
          <w:lang/>
        </w:rPr>
        <w:t xml:space="preserve">, the key values </w:t>
      </w:r>
      <w:r>
        <w:rPr>
          <w:rStyle w:val="HTML3"/>
          <w:lang/>
        </w:rPr>
        <w:t>n</w:t>
      </w:r>
      <w:r>
        <w:rPr>
          <w:rFonts w:ascii="Verdana" w:eastAsia="Times New Roman" w:hAnsi="Verdana" w:cs="Times New Roman"/>
          <w:color w:val="000000"/>
          <w:sz w:val="24"/>
          <w:szCs w:val="24"/>
          <w:lang/>
        </w:rPr>
        <w:t xml:space="preserve"> and </w:t>
      </w:r>
      <w:r>
        <w:rPr>
          <w:rStyle w:val="HTML3"/>
          <w:lang/>
        </w:rPr>
        <w:t>e</w:t>
      </w:r>
      <w:r>
        <w:rPr>
          <w:rFonts w:ascii="Verdana" w:eastAsia="Times New Roman" w:hAnsi="Verdana" w:cs="Times New Roman"/>
          <w:color w:val="000000"/>
          <w:sz w:val="24"/>
          <w:szCs w:val="24"/>
          <w:lang/>
        </w:rPr>
        <w:t xml:space="preserve"> are concatenated in that order. When the </w:t>
      </w:r>
      <w:r>
        <w:rPr>
          <w:rStyle w:val="HTML3"/>
          <w:lang/>
        </w:rPr>
        <w:t>kty</w:t>
      </w:r>
      <w:r>
        <w:rPr>
          <w:rFonts w:ascii="Verdana" w:eastAsia="Times New Roman" w:hAnsi="Verdana" w:cs="Times New Roman"/>
          <w:color w:val="000000"/>
          <w:sz w:val="24"/>
          <w:szCs w:val="24"/>
          <w:lang/>
        </w:rPr>
        <w:t xml:space="preserve"> value is </w:t>
      </w:r>
      <w:r>
        <w:rPr>
          <w:rStyle w:val="HTML3"/>
          <w:lang/>
        </w:rPr>
        <w:t>EC</w:t>
      </w:r>
      <w:r>
        <w:rPr>
          <w:rFonts w:ascii="Verdana" w:eastAsia="Times New Roman" w:hAnsi="Verdana" w:cs="Times New Roman"/>
          <w:color w:val="000000"/>
          <w:sz w:val="24"/>
          <w:szCs w:val="24"/>
          <w:lang/>
        </w:rPr>
        <w:t xml:space="preserve">, the key values </w:t>
      </w:r>
      <w:r>
        <w:rPr>
          <w:rStyle w:val="HTML3"/>
          <w:lang/>
        </w:rPr>
        <w:t>crv</w:t>
      </w:r>
      <w:r>
        <w:rPr>
          <w:rFonts w:ascii="Verdana" w:eastAsia="Times New Roman" w:hAnsi="Verdana" w:cs="Times New Roman"/>
          <w:color w:val="000000"/>
          <w:sz w:val="24"/>
          <w:szCs w:val="24"/>
          <w:lang/>
        </w:rPr>
        <w:t xml:space="preserve">, </w:t>
      </w:r>
      <w:r>
        <w:rPr>
          <w:rStyle w:val="HTML3"/>
          <w:lang/>
        </w:rPr>
        <w:t>x</w:t>
      </w:r>
      <w:r>
        <w:rPr>
          <w:rFonts w:ascii="Verdana" w:eastAsia="Times New Roman" w:hAnsi="Verdana" w:cs="Times New Roman"/>
          <w:color w:val="000000"/>
          <w:sz w:val="24"/>
          <w:szCs w:val="24"/>
          <w:lang/>
        </w:rPr>
        <w:t xml:space="preserve">, and </w:t>
      </w:r>
      <w:r>
        <w:rPr>
          <w:rStyle w:val="HTML3"/>
          <w:lang/>
        </w:rPr>
        <w:t>y</w:t>
      </w:r>
      <w:r>
        <w:rPr>
          <w:rFonts w:ascii="Verdana" w:eastAsia="Times New Roman" w:hAnsi="Verdana" w:cs="Times New Roman"/>
          <w:color w:val="000000"/>
          <w:sz w:val="24"/>
          <w:szCs w:val="24"/>
          <w:lang/>
        </w:rPr>
        <w:t xml:space="preserve"> are concatenated in that order. </w:t>
      </w:r>
    </w:p>
    <w:p w:rsidR="00D308F3" w:rsidRDefault="000B3073">
      <w:pPr>
        <w:numPr>
          <w:ilvl w:val="0"/>
          <w:numId w:val="1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No Access Token is returned for accessing a UserInfo Endpoint, so all Claims returned MUST be in the ID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36" w:name="self_issued.validation"/>
      <w:bookmarkEnd w:id="33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37" w:name="rfc.section.6.5"/>
      <w:bookmarkEnd w:id="337"/>
      <w:r>
        <w:rPr>
          <w:rFonts w:eastAsia="Times New Roman" w:cs="Times New Roman"/>
          <w:lang/>
        </w:rPr>
        <w:t>6.5.</w:t>
      </w:r>
      <w:proofErr w:type="gramStart"/>
      <w:r>
        <w:rPr>
          <w:rFonts w:eastAsia="Times New Roman" w:cs="Times New Roman"/>
          <w:lang/>
        </w:rPr>
        <w:t>  Self</w:t>
      </w:r>
      <w:proofErr w:type="gramEnd"/>
      <w:r>
        <w:rPr>
          <w:rFonts w:eastAsia="Times New Roman" w:cs="Times New Roman"/>
          <w:lang/>
        </w:rPr>
        <w:t>-Issued ID Token Validation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any of the validation procedures defined in this specification fail, any operations requiring the information that failed to correctly validate MUST be aborted and the information that failed to validate MUST NOT be used.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validate the ID Token in the Authorization or Token Endpoint Response, the Client MUST </w:t>
      </w:r>
      <w:proofErr w:type="gramStart"/>
      <w:r>
        <w:rPr>
          <w:rFonts w:ascii="Verdana" w:hAnsi="Verdana"/>
          <w:color w:val="000000"/>
          <w:sz w:val="24"/>
          <w:szCs w:val="24"/>
          <w:lang/>
        </w:rPr>
        <w:t>do</w:t>
      </w:r>
      <w:proofErr w:type="gramEnd"/>
      <w:r>
        <w:rPr>
          <w:rFonts w:ascii="Verdana" w:hAnsi="Verdana"/>
          <w:color w:val="000000"/>
          <w:sz w:val="24"/>
          <w:szCs w:val="24"/>
          <w:lang/>
        </w:rPr>
        <w:t xml:space="preserve"> the following: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MUST validate that the value of the </w:t>
      </w:r>
      <w:r>
        <w:rPr>
          <w:rStyle w:val="HTML3"/>
          <w:lang/>
        </w:rPr>
        <w:t>iss</w:t>
      </w:r>
      <w:r>
        <w:rPr>
          <w:rFonts w:ascii="Verdana" w:eastAsia="Times New Roman" w:hAnsi="Verdana" w:cs="Times New Roman"/>
          <w:color w:val="000000"/>
          <w:sz w:val="24"/>
          <w:szCs w:val="24"/>
          <w:lang/>
        </w:rPr>
        <w:t xml:space="preserve"> (issuer) Claim is </w:t>
      </w:r>
      <w:r>
        <w:rPr>
          <w:rStyle w:val="HTML3"/>
          <w:lang/>
        </w:rPr>
        <w:t>https://self-isued.me</w:t>
      </w:r>
      <w:r>
        <w:rPr>
          <w:rFonts w:ascii="Verdana" w:eastAsia="Times New Roman" w:hAnsi="Verdana" w:cs="Times New Roman"/>
          <w:color w:val="000000"/>
          <w:sz w:val="24"/>
          <w:szCs w:val="24"/>
          <w:lang/>
        </w:rPr>
        <w:t xml:space="preserve">. If </w:t>
      </w:r>
      <w:r>
        <w:rPr>
          <w:rStyle w:val="HTML3"/>
          <w:lang/>
        </w:rPr>
        <w:t>iss</w:t>
      </w:r>
      <w:r>
        <w:rPr>
          <w:rFonts w:ascii="Verdana" w:eastAsia="Times New Roman" w:hAnsi="Verdana" w:cs="Times New Roman"/>
          <w:color w:val="000000"/>
          <w:sz w:val="24"/>
          <w:szCs w:val="24"/>
          <w:lang/>
        </w:rPr>
        <w:t xml:space="preserve"> contains a different value, the ID Token is not Self-Issued, and instead it MUST be validated according to </w:t>
      </w:r>
      <w:hyperlink w:anchor="id.token.validation" w:history="1">
        <w:r>
          <w:rPr>
            <w:rFonts w:ascii="Verdana" w:eastAsia="Times New Roman" w:hAnsi="Verdana" w:cs="Times New Roman"/>
            <w:b/>
            <w:bCs/>
            <w:color w:val="990000"/>
            <w:sz w:val="24"/>
            <w:szCs w:val="24"/>
            <w:lang/>
          </w:rPr>
          <w:t>Section 4.2 (</w:t>
        </w:r>
        <w:r>
          <w:rPr>
            <w:rStyle w:val="info"/>
            <w:rFonts w:ascii="Verdana" w:eastAsia="Times New Roman" w:hAnsi="Verdana" w:cs="Times New Roman"/>
            <w:b/>
            <w:bCs/>
            <w:color w:val="990000"/>
            <w:sz w:val="24"/>
            <w:szCs w:val="24"/>
            <w:lang/>
          </w:rPr>
          <w:t>ID Token Validation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MUST validate that the </w:t>
      </w:r>
      <w:r>
        <w:rPr>
          <w:rStyle w:val="HTML3"/>
          <w:lang/>
        </w:rPr>
        <w:t>aud</w:t>
      </w:r>
      <w:r>
        <w:rPr>
          <w:rFonts w:ascii="Verdana" w:eastAsia="Times New Roman" w:hAnsi="Verdana" w:cs="Times New Roman"/>
          <w:color w:val="000000"/>
          <w:sz w:val="24"/>
          <w:szCs w:val="24"/>
          <w:lang/>
        </w:rPr>
        <w:t xml:space="preserve"> (audience) Claim contains the value of the </w:t>
      </w:r>
      <w:r>
        <w:rPr>
          <w:rStyle w:val="HTML3"/>
          <w:lang/>
        </w:rPr>
        <w:t>redirect_uri</w:t>
      </w:r>
      <w:r>
        <w:rPr>
          <w:rFonts w:ascii="Verdana" w:eastAsia="Times New Roman" w:hAnsi="Verdana" w:cs="Times New Roman"/>
          <w:color w:val="000000"/>
          <w:sz w:val="24"/>
          <w:szCs w:val="24"/>
          <w:lang/>
        </w:rPr>
        <w:t xml:space="preserve"> that the Client sent in the authentication request as an audience.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MUST validate the signature of the ID Token according to </w:t>
      </w:r>
      <w:hyperlink w:anchor="JWS" w:history="1">
        <w:r>
          <w:rPr>
            <w:rFonts w:ascii="Verdana" w:eastAsia="Times New Roman" w:hAnsi="Verdana" w:cs="Times New Roman"/>
            <w:b/>
            <w:bCs/>
            <w:color w:val="990000"/>
            <w:sz w:val="24"/>
            <w:szCs w:val="24"/>
            <w:lang/>
          </w:rPr>
          <w:t>JWS (</w:t>
        </w:r>
        <w:r>
          <w:rPr>
            <w:rStyle w:val="info"/>
            <w:rFonts w:ascii="Verdana" w:eastAsia="Times New Roman" w:hAnsi="Verdana" w:cs="Times New Roman"/>
            <w:b/>
            <w:bCs/>
            <w:color w:val="990000"/>
            <w:sz w:val="24"/>
            <w:szCs w:val="24"/>
            <w:lang/>
          </w:rPr>
          <w:t>Jones, M., Bradley, J., and N. Sakimura, “JSON Web Signature (JWS),”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[JWS] using the algorithm specified in the </w:t>
      </w:r>
      <w:r>
        <w:rPr>
          <w:rStyle w:val="HTML3"/>
          <w:lang/>
        </w:rPr>
        <w:t>alg</w:t>
      </w:r>
      <w:r>
        <w:rPr>
          <w:rFonts w:ascii="Verdana" w:eastAsia="Times New Roman" w:hAnsi="Verdana" w:cs="Times New Roman"/>
          <w:color w:val="000000"/>
          <w:sz w:val="24"/>
          <w:szCs w:val="24"/>
          <w:lang/>
        </w:rPr>
        <w:t xml:space="preserve"> parameter of the JWT header </w:t>
      </w:r>
      <w:hyperlink w:anchor="JWT" w:history="1">
        <w:r>
          <w:rPr>
            <w:rFonts w:ascii="Verdana" w:eastAsia="Times New Roman" w:hAnsi="Verdana" w:cs="Times New Roman"/>
            <w:b/>
            <w:bCs/>
            <w:color w:val="990000"/>
            <w:sz w:val="24"/>
            <w:szCs w:val="24"/>
            <w:lang/>
          </w:rPr>
          <w:t>[JWT] (</w:t>
        </w:r>
        <w:r>
          <w:rPr>
            <w:rStyle w:val="info"/>
            <w:rFonts w:ascii="Verdana" w:eastAsia="Times New Roman" w:hAnsi="Verdana" w:cs="Times New Roman"/>
            <w:b/>
            <w:bCs/>
            <w:color w:val="990000"/>
            <w:sz w:val="24"/>
            <w:szCs w:val="24"/>
            <w:lang/>
          </w:rPr>
          <w:t>Jones, M., Bradley, J., and N. Sakimura, “JSON Web Token (JWT),”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using the key in the </w:t>
      </w:r>
      <w:r>
        <w:rPr>
          <w:rStyle w:val="HTML3"/>
          <w:lang/>
        </w:rPr>
        <w:t>sub_jwk</w:t>
      </w:r>
      <w:r>
        <w:rPr>
          <w:rFonts w:ascii="Verdana" w:eastAsia="Times New Roman" w:hAnsi="Verdana" w:cs="Times New Roman"/>
          <w:color w:val="000000"/>
          <w:sz w:val="24"/>
          <w:szCs w:val="24"/>
          <w:lang/>
        </w:rPr>
        <w:t xml:space="preserve"> Claim; the key is a bare key in JWK format (not an X.509 certificate value).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alg</w:t>
      </w:r>
      <w:r>
        <w:rPr>
          <w:rFonts w:ascii="Verdana" w:eastAsia="Times New Roman" w:hAnsi="Verdana" w:cs="Times New Roman"/>
          <w:color w:val="000000"/>
          <w:sz w:val="24"/>
          <w:szCs w:val="24"/>
          <w:lang/>
        </w:rPr>
        <w:t xml:space="preserve"> value SHOULD be the default of </w:t>
      </w:r>
      <w:r>
        <w:rPr>
          <w:rStyle w:val="HTML3"/>
          <w:lang/>
        </w:rPr>
        <w:t>RS256</w:t>
      </w:r>
      <w:r>
        <w:rPr>
          <w:rFonts w:ascii="Verdana" w:eastAsia="Times New Roman" w:hAnsi="Verdana" w:cs="Times New Roman"/>
          <w:color w:val="000000"/>
          <w:sz w:val="24"/>
          <w:szCs w:val="24"/>
          <w:lang/>
        </w:rPr>
        <w:t xml:space="preserve">. It MAY also be </w:t>
      </w:r>
      <w:r>
        <w:rPr>
          <w:rStyle w:val="HTML3"/>
          <w:lang/>
        </w:rPr>
        <w:t>ES256</w:t>
      </w:r>
      <w:r>
        <w:rPr>
          <w:rFonts w:ascii="Verdana" w:eastAsia="Times New Roman" w:hAnsi="Verdana" w:cs="Times New Roman"/>
          <w:color w:val="000000"/>
          <w:sz w:val="24"/>
          <w:szCs w:val="24"/>
          <w:lang/>
        </w:rPr>
        <w:t xml:space="preserve">.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Client MUST validate that the </w:t>
      </w:r>
      <w:r>
        <w:rPr>
          <w:rStyle w:val="HTML3"/>
          <w:lang/>
        </w:rPr>
        <w:t>sub</w:t>
      </w:r>
      <w:r>
        <w:rPr>
          <w:rFonts w:ascii="Verdana" w:eastAsia="Times New Roman" w:hAnsi="Verdana" w:cs="Times New Roman"/>
          <w:color w:val="000000"/>
          <w:sz w:val="24"/>
          <w:szCs w:val="24"/>
          <w:lang/>
        </w:rPr>
        <w:t xml:space="preserve"> (subject) Claim value is the base64url encoded SHA-256 hash of the concatenation of the octets of the UTF-8 representations of the base64url encoded key values in the </w:t>
      </w:r>
      <w:r>
        <w:rPr>
          <w:rStyle w:val="HTML3"/>
          <w:lang/>
        </w:rPr>
        <w:t>sub_jwk</w:t>
      </w:r>
      <w:r>
        <w:rPr>
          <w:rFonts w:ascii="Verdana" w:eastAsia="Times New Roman" w:hAnsi="Verdana" w:cs="Times New Roman"/>
          <w:color w:val="000000"/>
          <w:sz w:val="24"/>
          <w:szCs w:val="24"/>
          <w:lang/>
        </w:rPr>
        <w:t xml:space="preserve"> Claim. When the </w:t>
      </w:r>
      <w:r>
        <w:rPr>
          <w:rStyle w:val="HTML3"/>
          <w:lang/>
        </w:rPr>
        <w:t>kty</w:t>
      </w:r>
      <w:r>
        <w:rPr>
          <w:rFonts w:ascii="Verdana" w:eastAsia="Times New Roman" w:hAnsi="Verdana" w:cs="Times New Roman"/>
          <w:color w:val="000000"/>
          <w:sz w:val="24"/>
          <w:szCs w:val="24"/>
          <w:lang/>
        </w:rPr>
        <w:t xml:space="preserve"> value is </w:t>
      </w:r>
      <w:r>
        <w:rPr>
          <w:rStyle w:val="HTML3"/>
          <w:lang/>
        </w:rPr>
        <w:t>RSA</w:t>
      </w:r>
      <w:r>
        <w:rPr>
          <w:rFonts w:ascii="Verdana" w:eastAsia="Times New Roman" w:hAnsi="Verdana" w:cs="Times New Roman"/>
          <w:color w:val="000000"/>
          <w:sz w:val="24"/>
          <w:szCs w:val="24"/>
          <w:lang/>
        </w:rPr>
        <w:t xml:space="preserve">, the key values </w:t>
      </w:r>
      <w:r>
        <w:rPr>
          <w:rStyle w:val="HTML3"/>
          <w:lang/>
        </w:rPr>
        <w:t>n</w:t>
      </w:r>
      <w:r>
        <w:rPr>
          <w:rFonts w:ascii="Verdana" w:eastAsia="Times New Roman" w:hAnsi="Verdana" w:cs="Times New Roman"/>
          <w:color w:val="000000"/>
          <w:sz w:val="24"/>
          <w:szCs w:val="24"/>
          <w:lang/>
        </w:rPr>
        <w:t xml:space="preserve"> and </w:t>
      </w:r>
      <w:r>
        <w:rPr>
          <w:rStyle w:val="HTML3"/>
          <w:lang/>
        </w:rPr>
        <w:t>e</w:t>
      </w:r>
      <w:r>
        <w:rPr>
          <w:rFonts w:ascii="Verdana" w:eastAsia="Times New Roman" w:hAnsi="Verdana" w:cs="Times New Roman"/>
          <w:color w:val="000000"/>
          <w:sz w:val="24"/>
          <w:szCs w:val="24"/>
          <w:lang/>
        </w:rPr>
        <w:t xml:space="preserve"> are concatenated in that order. When the </w:t>
      </w:r>
      <w:r>
        <w:rPr>
          <w:rStyle w:val="HTML3"/>
          <w:lang/>
        </w:rPr>
        <w:t>kty</w:t>
      </w:r>
      <w:r>
        <w:rPr>
          <w:rFonts w:ascii="Verdana" w:eastAsia="Times New Roman" w:hAnsi="Verdana" w:cs="Times New Roman"/>
          <w:color w:val="000000"/>
          <w:sz w:val="24"/>
          <w:szCs w:val="24"/>
          <w:lang/>
        </w:rPr>
        <w:t xml:space="preserve"> value is </w:t>
      </w:r>
      <w:r>
        <w:rPr>
          <w:rStyle w:val="HTML3"/>
          <w:lang/>
        </w:rPr>
        <w:t>EC</w:t>
      </w:r>
      <w:r>
        <w:rPr>
          <w:rFonts w:ascii="Verdana" w:eastAsia="Times New Roman" w:hAnsi="Verdana" w:cs="Times New Roman"/>
          <w:color w:val="000000"/>
          <w:sz w:val="24"/>
          <w:szCs w:val="24"/>
          <w:lang/>
        </w:rPr>
        <w:t xml:space="preserve">, the key values </w:t>
      </w:r>
      <w:r>
        <w:rPr>
          <w:rStyle w:val="HTML3"/>
          <w:lang/>
        </w:rPr>
        <w:t>crv</w:t>
      </w:r>
      <w:r>
        <w:rPr>
          <w:rFonts w:ascii="Verdana" w:eastAsia="Times New Roman" w:hAnsi="Verdana" w:cs="Times New Roman"/>
          <w:color w:val="000000"/>
          <w:sz w:val="24"/>
          <w:szCs w:val="24"/>
          <w:lang/>
        </w:rPr>
        <w:t xml:space="preserve">, </w:t>
      </w:r>
      <w:r>
        <w:rPr>
          <w:rStyle w:val="HTML3"/>
          <w:lang/>
        </w:rPr>
        <w:t>x</w:t>
      </w:r>
      <w:r>
        <w:rPr>
          <w:rFonts w:ascii="Verdana" w:eastAsia="Times New Roman" w:hAnsi="Verdana" w:cs="Times New Roman"/>
          <w:color w:val="000000"/>
          <w:sz w:val="24"/>
          <w:szCs w:val="24"/>
          <w:lang/>
        </w:rPr>
        <w:t xml:space="preserve">, and </w:t>
      </w:r>
      <w:r>
        <w:rPr>
          <w:rStyle w:val="HTML3"/>
          <w:lang/>
        </w:rPr>
        <w:t>y</w:t>
      </w:r>
      <w:r>
        <w:rPr>
          <w:rFonts w:ascii="Verdana" w:eastAsia="Times New Roman" w:hAnsi="Verdana" w:cs="Times New Roman"/>
          <w:color w:val="000000"/>
          <w:sz w:val="24"/>
          <w:szCs w:val="24"/>
          <w:lang/>
        </w:rPr>
        <w:t xml:space="preserve"> are concatenated in that order.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current time MUST be less than the value of the </w:t>
      </w:r>
      <w:r>
        <w:rPr>
          <w:rStyle w:val="HTML3"/>
          <w:lang/>
        </w:rPr>
        <w:t>exp</w:t>
      </w:r>
      <w:r>
        <w:rPr>
          <w:rFonts w:ascii="Verdana" w:eastAsia="Times New Roman" w:hAnsi="Verdana" w:cs="Times New Roman"/>
          <w:color w:val="000000"/>
          <w:sz w:val="24"/>
          <w:szCs w:val="24"/>
          <w:lang/>
        </w:rPr>
        <w:t xml:space="preserve"> Claim (possibly allowing for some small leeway to account for clock skew).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w:t>
      </w:r>
      <w:r>
        <w:rPr>
          <w:rStyle w:val="HTML3"/>
          <w:lang/>
        </w:rPr>
        <w:t>iat</w:t>
      </w:r>
      <w:r>
        <w:rPr>
          <w:rFonts w:ascii="Verdana" w:eastAsia="Times New Roman" w:hAnsi="Verdana" w:cs="Times New Roman"/>
          <w:color w:val="000000"/>
          <w:sz w:val="24"/>
          <w:szCs w:val="24"/>
          <w:lang/>
        </w:rPr>
        <w:t xml:space="preserve"> Claim can be used to reject tokens that were issued too far away from the current time, limiting the amount of time that nonces need to be stored to prevent attacks. The acceptable range is Client specific. </w:t>
      </w:r>
    </w:p>
    <w:p w:rsidR="00D308F3" w:rsidRDefault="000B3073">
      <w:pPr>
        <w:numPr>
          <w:ilvl w:val="0"/>
          <w:numId w:val="1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If a nonce value was sent in the Authorization Request, a </w:t>
      </w:r>
      <w:r>
        <w:rPr>
          <w:rStyle w:val="HTML3"/>
          <w:lang/>
        </w:rPr>
        <w:t>nonce</w:t>
      </w:r>
      <w:r>
        <w:rPr>
          <w:rFonts w:ascii="Verdana" w:eastAsia="Times New Roman" w:hAnsi="Verdana" w:cs="Times New Roman"/>
          <w:color w:val="000000"/>
          <w:sz w:val="24"/>
          <w:szCs w:val="24"/>
          <w:lang/>
        </w:rPr>
        <w:t xml:space="preserve"> Claim MUST </w:t>
      </w:r>
      <w:proofErr w:type="gramStart"/>
      <w:r>
        <w:rPr>
          <w:rFonts w:ascii="Verdana" w:eastAsia="Times New Roman" w:hAnsi="Verdana" w:cs="Times New Roman"/>
          <w:color w:val="000000"/>
          <w:sz w:val="24"/>
          <w:szCs w:val="24"/>
          <w:lang/>
        </w:rPr>
        <w:t>be</w:t>
      </w:r>
      <w:proofErr w:type="gramEnd"/>
      <w:r>
        <w:rPr>
          <w:rFonts w:ascii="Verdana" w:eastAsia="Times New Roman" w:hAnsi="Verdana" w:cs="Times New Roman"/>
          <w:color w:val="000000"/>
          <w:sz w:val="24"/>
          <w:szCs w:val="24"/>
          <w:lang/>
        </w:rPr>
        <w:t xml:space="preserve"> present and its value of the checked to verify that it is the same value as the one that was sent in the Authorization Request. The Client SHOULD check the </w:t>
      </w:r>
      <w:r>
        <w:rPr>
          <w:rStyle w:val="HTML3"/>
          <w:lang/>
        </w:rPr>
        <w:t>nonce</w:t>
      </w:r>
      <w:r>
        <w:rPr>
          <w:rFonts w:ascii="Verdana" w:eastAsia="Times New Roman" w:hAnsi="Verdana" w:cs="Times New Roman"/>
          <w:color w:val="000000"/>
          <w:sz w:val="24"/>
          <w:szCs w:val="24"/>
          <w:lang/>
        </w:rPr>
        <w:t xml:space="preserve"> value for replay attacks. The precise method for detecting replay attacks is Client specific.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following is a non-normative example of a base64url decoded Self-Issued ID Token (with line wraps for display purposes only): </w:t>
      </w:r>
    </w:p>
    <w:p w:rsidR="00D308F3" w:rsidRDefault="000B3073">
      <w:pPr>
        <w:pStyle w:val="HTML1"/>
        <w:divId w:val="1119449757"/>
        <w:rPr>
          <w:lang/>
        </w:rPr>
      </w:pPr>
      <w:r>
        <w:rPr>
          <w:lang/>
        </w:rPr>
        <w:t xml:space="preserve">   {    "iss": "https://self-issued.me",    "sub": "wBy8QvHbPzUnL0x63h13QqvUYcOur1X0cbQpPVRqX5k",    "aud": "https://client.example.org/cb",    "nonce": "n-0S6_WzA2Mj",    "exp": 1311281970,    "iat": 1311280970,    "sub_jwk": {      "kty":"RSA",      "n": "0vx7agoebGcQSuuPiLJXZptN9nndrQmbXEps2aiAFbWhM78LhWx      4cbbfAAtVT86zwu1RK7aPFFxuhDR1L6tSoc_BJECPebWKRXjBZCiFV4n3oknjhMs      tn64tZ_2W-5JsGY4Hc5n9yBXArwl93lqt7_RN5w6Cf0h4QyQ5v-65YGjQR0_FDW2      QvzqY368QQMicAtaSqzs8KJZgnYb9c7d0zgdAZHzu6qMQvRL5hajrn1n91CbOpbI      SD08qNLyrdkt-bFTWhAI4vMQFh6WeZu0fM4lFd2NcRwr3XPksINHaQ-G_xBniIqb      w0Ls1jF44-csFCur-kEgU8awapJzKnqDKgw",      "e":"AQAB"     }   }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38" w:name="stringops"/>
      <w:bookmarkEnd w:id="33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39" w:name="rfc.section.7"/>
      <w:bookmarkEnd w:id="339"/>
      <w:r>
        <w:rPr>
          <w:rFonts w:eastAsia="Times New Roman" w:cs="Times New Roman"/>
          <w:lang/>
        </w:rPr>
        <w:t>7.  String Operations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Processing some OpenID Connect messages requires comparing values in the messages to known values. For example, the Claim Names returned by the UserInfo Endpoint might be compared to specific Claim Names such as </w:t>
      </w:r>
      <w:r>
        <w:rPr>
          <w:rStyle w:val="HTML3"/>
          <w:lang/>
        </w:rPr>
        <w:t>sub</w:t>
      </w:r>
      <w:r>
        <w:rPr>
          <w:rFonts w:ascii="Verdana" w:hAnsi="Verdana"/>
          <w:color w:val="000000"/>
          <w:sz w:val="24"/>
          <w:szCs w:val="24"/>
          <w:lang/>
        </w:rPr>
        <w:t xml:space="preserve">. Comparing Unicode strings, however, has significant security implications.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Therefore, comparisons between JSON strings and other Unicode strings MUST be performed as specified below: </w:t>
      </w:r>
    </w:p>
    <w:p w:rsidR="00D308F3" w:rsidRDefault="000B3073">
      <w:pPr>
        <w:numPr>
          <w:ilvl w:val="0"/>
          <w:numId w:val="1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 any JSON applied escaping to produce an array of Unicode code points. </w:t>
      </w:r>
    </w:p>
    <w:p w:rsidR="00D308F3" w:rsidRDefault="009A6988">
      <w:pPr>
        <w:numPr>
          <w:ilvl w:val="0"/>
          <w:numId w:val="14"/>
        </w:numPr>
        <w:ind w:left="1200" w:right="480"/>
        <w:divId w:val="1259220216"/>
        <w:rPr>
          <w:rFonts w:ascii="Verdana" w:eastAsia="Times New Roman" w:hAnsi="Verdana" w:cs="Times New Roman"/>
          <w:color w:val="000000"/>
          <w:sz w:val="24"/>
          <w:szCs w:val="24"/>
          <w:lang/>
        </w:rPr>
      </w:pPr>
      <w:hyperlink w:anchor="USA15" w:history="1">
        <w:r w:rsidR="000B3073">
          <w:rPr>
            <w:rFonts w:ascii="Verdana" w:eastAsia="Times New Roman" w:hAnsi="Verdana" w:cs="Times New Roman"/>
            <w:b/>
            <w:bCs/>
            <w:color w:val="990000"/>
            <w:sz w:val="24"/>
            <w:szCs w:val="24"/>
            <w:lang/>
          </w:rPr>
          <w:t>Unicode Normalization (</w:t>
        </w:r>
        <w:r w:rsidR="000B3073">
          <w:rPr>
            <w:rStyle w:val="info"/>
            <w:rFonts w:ascii="Verdana" w:eastAsia="Times New Roman" w:hAnsi="Verdana" w:cs="Times New Roman"/>
            <w:b/>
            <w:bCs/>
            <w:color w:val="990000"/>
            <w:sz w:val="24"/>
            <w:szCs w:val="24"/>
            <w:lang/>
          </w:rPr>
          <w:t>Davis, M., Whistler, K., and M. Dürst, “Unicode Normalization Forms,” 09 2009.</w:t>
        </w:r>
        <w:r w:rsidR="000B3073">
          <w:rPr>
            <w:rFonts w:ascii="Verdana" w:eastAsia="Times New Roman" w:hAnsi="Verdana" w:cs="Times New Roman"/>
            <w:b/>
            <w:bCs/>
            <w:color w:val="990000"/>
            <w:sz w:val="24"/>
            <w:szCs w:val="24"/>
            <w:lang/>
          </w:rPr>
          <w:t>)</w:t>
        </w:r>
      </w:hyperlink>
      <w:r w:rsidR="000B3073">
        <w:rPr>
          <w:rFonts w:ascii="Verdana" w:eastAsia="Times New Roman" w:hAnsi="Verdana" w:cs="Times New Roman"/>
          <w:color w:val="000000"/>
          <w:sz w:val="24"/>
          <w:szCs w:val="24"/>
          <w:lang/>
        </w:rPr>
        <w:t xml:space="preserve"> [USA15] MUST NOT be applied at any point to either the JSON string or to the string it is to be compared against. </w:t>
      </w:r>
    </w:p>
    <w:p w:rsidR="00D308F3" w:rsidRDefault="000B3073">
      <w:pPr>
        <w:numPr>
          <w:ilvl w:val="0"/>
          <w:numId w:val="1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Comparisons between the two strings MUST be performed as a Unicode code point to code point equality comparison.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several places, this specification uses space delimited lists of strings. In all such cases, only the ASCII space character (0x20) MAY be used for this purpose.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40" w:name="ImplementationConsiderations"/>
      <w:bookmarkEnd w:id="34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41" w:name="rfc.section.8"/>
      <w:bookmarkEnd w:id="341"/>
      <w:r>
        <w:rPr>
          <w:rFonts w:eastAsia="Times New Roman" w:cs="Times New Roman"/>
          <w:lang/>
        </w:rPr>
        <w:t>8.  Implementation Considerations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defines features used by both Relying Parties and OpenID Providers. Features that are mandatory to implement for Relying Parties are already described in the </w:t>
      </w:r>
      <w:hyperlink w:anchor="OpenID.Basic" w:history="1">
        <w:r>
          <w:rPr>
            <w:rStyle w:val="a3"/>
            <w:rFonts w:ascii="Verdana" w:hAnsi="Verdana"/>
            <w:sz w:val="24"/>
            <w:szCs w:val="24"/>
            <w:u w:val="none"/>
            <w:lang/>
          </w:rPr>
          <w:t>OpenID Connect Basic Client Profile 1.0 (</w:t>
        </w:r>
        <w:r>
          <w:rPr>
            <w:rStyle w:val="info"/>
            <w:rFonts w:ascii="Verdana" w:hAnsi="Verdana"/>
            <w:b/>
            <w:bCs/>
            <w:color w:val="990000"/>
            <w:sz w:val="24"/>
            <w:szCs w:val="24"/>
            <w:lang/>
          </w:rPr>
          <w:t>Sakimura, N., Bradley, J., Jones, M., de Medeiros, B., and C. Mortimore, “OpenID Connect Basic Client Profile 1.0,” May 2013.</w:t>
        </w:r>
        <w:r>
          <w:rPr>
            <w:rStyle w:val="a3"/>
            <w:rFonts w:ascii="Verdana" w:hAnsi="Verdana"/>
            <w:sz w:val="24"/>
            <w:szCs w:val="24"/>
            <w:u w:val="none"/>
            <w:lang/>
          </w:rPr>
          <w:t>)</w:t>
        </w:r>
      </w:hyperlink>
      <w:r>
        <w:rPr>
          <w:rFonts w:ascii="Verdana" w:hAnsi="Verdana"/>
          <w:color w:val="000000"/>
          <w:sz w:val="24"/>
          <w:szCs w:val="24"/>
          <w:lang/>
        </w:rPr>
        <w:t xml:space="preserve"> </w:t>
      </w:r>
      <w:proofErr w:type="gramStart"/>
      <w:r>
        <w:rPr>
          <w:rFonts w:ascii="Verdana" w:hAnsi="Verdana"/>
          <w:color w:val="000000"/>
          <w:sz w:val="24"/>
          <w:szCs w:val="24"/>
          <w:lang/>
        </w:rPr>
        <w:t xml:space="preserve">[OpenID.Basic] and </w:t>
      </w:r>
      <w:hyperlink w:anchor="OpenID.Implicit" w:history="1">
        <w:r>
          <w:rPr>
            <w:rStyle w:val="a3"/>
            <w:rFonts w:ascii="Verdana" w:hAnsi="Verdana"/>
            <w:sz w:val="24"/>
            <w:szCs w:val="24"/>
            <w:u w:val="none"/>
            <w:lang/>
          </w:rPr>
          <w:t>OpenID Connect Implicit Client Profile 1.0 (</w:t>
        </w:r>
        <w:r>
          <w:rPr>
            <w:rStyle w:val="info"/>
            <w:rFonts w:ascii="Verdana" w:hAnsi="Verdana"/>
            <w:b/>
            <w:bCs/>
            <w:color w:val="990000"/>
            <w:sz w:val="24"/>
            <w:szCs w:val="24"/>
            <w:lang/>
          </w:rPr>
          <w:t>Sakimura, N., Bradley, J., Jones, M., de Medeiros, B., Mortimore, C., and E. Jay, “OpenID Connect Implicit Client Profile 1.0,” May 2013.</w:t>
        </w:r>
        <w:r>
          <w:rPr>
            <w:rStyle w:val="a3"/>
            <w:rFonts w:ascii="Verdana" w:hAnsi="Verdana"/>
            <w:sz w:val="24"/>
            <w:szCs w:val="24"/>
            <w:u w:val="none"/>
            <w:lang/>
          </w:rPr>
          <w:t>)</w:t>
        </w:r>
        <w:proofErr w:type="gramEnd"/>
      </w:hyperlink>
      <w:r>
        <w:rPr>
          <w:rFonts w:ascii="Verdana" w:hAnsi="Verdana"/>
          <w:color w:val="000000"/>
          <w:sz w:val="24"/>
          <w:szCs w:val="24"/>
          <w:lang/>
        </w:rPr>
        <w:t xml:space="preserve"> [OpenID.Implicit] specifications, and so are not discussed again here.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It is expected that some OpenID Providers will require static, out-of-band configuration of RPs using them, whereas others will support dynamic usage by RPs without a pre-established relationship between them. For that reason, the mandatory-to-implement features for OPs are listed below in two groups: the first for all OPs and the second for "Dynamic" OpenID Providers.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42" w:name="ServerMTI"/>
      <w:bookmarkEnd w:id="34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43" w:name="rfc.section.8.1"/>
      <w:bookmarkEnd w:id="343"/>
      <w:r>
        <w:rPr>
          <w:rFonts w:eastAsia="Times New Roman" w:cs="Times New Roman"/>
          <w:lang/>
        </w:rPr>
        <w:t>8.1.</w:t>
      </w:r>
      <w:proofErr w:type="gramStart"/>
      <w:r>
        <w:rPr>
          <w:rFonts w:eastAsia="Times New Roman" w:cs="Times New Roman"/>
          <w:lang/>
        </w:rPr>
        <w:t>  Mandatory</w:t>
      </w:r>
      <w:proofErr w:type="gramEnd"/>
      <w:r>
        <w:rPr>
          <w:rFonts w:eastAsia="Times New Roman" w:cs="Times New Roman"/>
          <w:lang/>
        </w:rPr>
        <w:t xml:space="preserve"> to Implement Features for All OpenID Providers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All OpenID Providers MUST implement the following features defined in this specification. This list augments the set of features that are already listed elsewhere as being "REQUIRED" or are described with a "MUST", and so is not, by itself, a comprehensive set of implementation requirements for OPs. </w:t>
      </w:r>
    </w:p>
    <w:p w:rsidR="00D308F3" w:rsidRDefault="000B3073">
      <w:pPr>
        <w:spacing w:before="0" w:beforeAutospacing="0" w:after="0" w:afterAutospacing="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Signing ID Tokens with RSA SHA-256</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OPs MUST support signing ID Tokens with the RSA SHA-256 algorithm (an </w:t>
      </w:r>
      <w:r>
        <w:rPr>
          <w:rStyle w:val="HTML3"/>
          <w:lang/>
        </w:rPr>
        <w:t>alg</w:t>
      </w:r>
      <w:r>
        <w:rPr>
          <w:rFonts w:ascii="Verdana" w:eastAsia="Times New Roman" w:hAnsi="Verdana" w:cs="Times New Roman"/>
          <w:color w:val="000000"/>
          <w:sz w:val="24"/>
          <w:szCs w:val="24"/>
          <w:lang/>
        </w:rPr>
        <w:t xml:space="preserve"> value of </w:t>
      </w:r>
      <w:r>
        <w:rPr>
          <w:rStyle w:val="HTML3"/>
          <w:lang/>
        </w:rPr>
        <w:t>RS256</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Prompt Parameter</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OPs MUST support the </w:t>
      </w:r>
      <w:r>
        <w:rPr>
          <w:rStyle w:val="HTML3"/>
          <w:lang/>
        </w:rPr>
        <w:t>prompt</w:t>
      </w:r>
      <w:r>
        <w:rPr>
          <w:rFonts w:ascii="Verdana" w:eastAsia="Times New Roman" w:hAnsi="Verdana" w:cs="Times New Roman"/>
          <w:color w:val="000000"/>
          <w:sz w:val="24"/>
          <w:szCs w:val="24"/>
          <w:lang/>
        </w:rPr>
        <w:t xml:space="preserve"> parameter, as defined in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including the specified user interface behaviors such as </w:t>
      </w:r>
      <w:r>
        <w:rPr>
          <w:rStyle w:val="HTML3"/>
          <w:lang/>
        </w:rPr>
        <w:t>none</w:t>
      </w:r>
      <w:r>
        <w:rPr>
          <w:rFonts w:ascii="Verdana" w:eastAsia="Times New Roman" w:hAnsi="Verdana" w:cs="Times New Roman"/>
          <w:color w:val="000000"/>
          <w:sz w:val="24"/>
          <w:szCs w:val="24"/>
          <w:lang/>
        </w:rPr>
        <w:t xml:space="preserve"> and </w:t>
      </w:r>
      <w:r>
        <w:rPr>
          <w:rStyle w:val="HTML3"/>
          <w:lang/>
        </w:rPr>
        <w:t>login</w:t>
      </w:r>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Display Parameter</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OPs MUST support the </w:t>
      </w:r>
      <w:r>
        <w:rPr>
          <w:rStyle w:val="HTML3"/>
          <w:lang/>
        </w:rPr>
        <w:t>display</w:t>
      </w:r>
      <w:r>
        <w:rPr>
          <w:rFonts w:ascii="Verdana" w:eastAsia="Times New Roman" w:hAnsi="Verdana" w:cs="Times New Roman"/>
          <w:color w:val="000000"/>
          <w:sz w:val="24"/>
          <w:szCs w:val="24"/>
          <w:lang/>
        </w:rPr>
        <w:t xml:space="preserve"> parameter, as defined in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(Note that the minimum level of support required for this parameter is simply to have its use not result in an error.) </w:t>
      </w:r>
    </w:p>
    <w:p w:rsidR="00D308F3" w:rsidRDefault="000B3073">
      <w:pPr>
        <w:spacing w:before="0" w:beforeAutospacing="0" w:after="0" w:afterAutospacing="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Preferred Locales</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OPs MUST support requests for preferred languages and scripts for the user interface and for Claims via the </w:t>
      </w:r>
      <w:r>
        <w:rPr>
          <w:rStyle w:val="HTML3"/>
          <w:lang/>
        </w:rPr>
        <w:t>ui_locales</w:t>
      </w:r>
      <w:r>
        <w:rPr>
          <w:rFonts w:ascii="Verdana" w:eastAsia="Times New Roman" w:hAnsi="Verdana" w:cs="Times New Roman"/>
          <w:color w:val="000000"/>
          <w:sz w:val="24"/>
          <w:szCs w:val="24"/>
          <w:lang/>
        </w:rPr>
        <w:t xml:space="preserve"> and </w:t>
      </w:r>
      <w:r>
        <w:rPr>
          <w:rStyle w:val="HTML3"/>
          <w:lang/>
        </w:rPr>
        <w:t>claims_locales</w:t>
      </w:r>
      <w:r>
        <w:rPr>
          <w:rFonts w:ascii="Verdana" w:eastAsia="Times New Roman" w:hAnsi="Verdana" w:cs="Times New Roman"/>
          <w:color w:val="000000"/>
          <w:sz w:val="24"/>
          <w:szCs w:val="24"/>
          <w:lang/>
        </w:rPr>
        <w:t xml:space="preserve"> request parameters, as defined in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(Note that the minimum level of support required for these parameters is simply to have their use not result in errors.) </w:t>
      </w:r>
    </w:p>
    <w:p w:rsidR="00D308F3" w:rsidRDefault="000B3073">
      <w:pPr>
        <w:spacing w:before="0" w:beforeAutospacing="0" w:after="0" w:afterAutospacing="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Authentication Time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OPs MUST support returning the time at which the End-User authenticated via the </w:t>
      </w:r>
      <w:r>
        <w:rPr>
          <w:rStyle w:val="HTML3"/>
          <w:lang/>
        </w:rPr>
        <w:t>auth_time</w:t>
      </w:r>
      <w:r>
        <w:rPr>
          <w:rFonts w:ascii="Verdana" w:eastAsia="Times New Roman" w:hAnsi="Verdana" w:cs="Times New Roman"/>
          <w:color w:val="000000"/>
          <w:sz w:val="24"/>
          <w:szCs w:val="24"/>
          <w:lang/>
        </w:rPr>
        <w:t xml:space="preserve"> Claim, as defined in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Maximum Authentication Age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OPs MUST support enforcing a maximum authentication age via the </w:t>
      </w:r>
      <w:r>
        <w:rPr>
          <w:rStyle w:val="HTML3"/>
          <w:lang/>
        </w:rPr>
        <w:t>max_age</w:t>
      </w:r>
      <w:r>
        <w:rPr>
          <w:rFonts w:ascii="Verdana" w:eastAsia="Times New Roman" w:hAnsi="Verdana" w:cs="Times New Roman"/>
          <w:color w:val="000000"/>
          <w:sz w:val="24"/>
          <w:szCs w:val="24"/>
          <w:lang/>
        </w:rPr>
        <w:t xml:space="preserve"> parameter, as defined in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Authentication Context Class Reference</w:t>
      </w:r>
    </w:p>
    <w:p w:rsidR="00D308F3" w:rsidRDefault="000B3073">
      <w:pPr>
        <w:spacing w:before="0" w:beforeAutospacing="0" w:after="0" w:afterAutospacing="0"/>
        <w:ind w:left="720"/>
        <w:divId w:val="247156308"/>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OPs MUST support requests for specific Authentication Context Class Reference values via the </w:t>
      </w:r>
      <w:r>
        <w:rPr>
          <w:rStyle w:val="HTML3"/>
          <w:lang/>
        </w:rPr>
        <w:t>acr_values</w:t>
      </w:r>
      <w:r>
        <w:rPr>
          <w:rFonts w:ascii="Verdana" w:eastAsia="Times New Roman" w:hAnsi="Verdana" w:cs="Times New Roman"/>
          <w:color w:val="000000"/>
          <w:sz w:val="24"/>
          <w:szCs w:val="24"/>
          <w:lang/>
        </w:rPr>
        <w:t xml:space="preserve"> parameter, as defined in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(Note that the minimum level of support required for this parameter is simply to have its use not result in an error.)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44" w:name="DynamicMTI"/>
      <w:bookmarkEnd w:id="34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45" w:name="rfc.section.8.2"/>
      <w:bookmarkEnd w:id="345"/>
      <w:r>
        <w:rPr>
          <w:rFonts w:eastAsia="Times New Roman" w:cs="Times New Roman"/>
          <w:lang/>
        </w:rPr>
        <w:t>8.2.</w:t>
      </w:r>
      <w:proofErr w:type="gramStart"/>
      <w:r>
        <w:rPr>
          <w:rFonts w:eastAsia="Times New Roman" w:cs="Times New Roman"/>
          <w:lang/>
        </w:rPr>
        <w:t>  Mandatory</w:t>
      </w:r>
      <w:proofErr w:type="gramEnd"/>
      <w:r>
        <w:rPr>
          <w:rFonts w:eastAsia="Times New Roman" w:cs="Times New Roman"/>
          <w:lang/>
        </w:rPr>
        <w:t xml:space="preserve"> to Implement Features for Dynamic OpenID Providers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to the features listed above, OpenID Providers supporting dynamic establishment of relationships with RPs that they do not have a pre-configured relationship with MUST also implement the following features defined in this and related specifications. </w:t>
      </w:r>
    </w:p>
    <w:p w:rsidR="00D308F3" w:rsidRDefault="000B3073">
      <w:pPr>
        <w:spacing w:before="0" w:beforeAutospacing="0" w:after="0" w:afterAutospacing="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Discovery</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These OPs MUST support Discovery, as defined in </w:t>
      </w:r>
      <w:hyperlink w:anchor="OpenID.Discovery" w:history="1">
        <w:r>
          <w:rPr>
            <w:rFonts w:ascii="Verdana" w:eastAsia="Times New Roman" w:hAnsi="Verdana" w:cs="Times New Roman"/>
            <w:b/>
            <w:bCs/>
            <w:color w:val="990000"/>
            <w:sz w:val="24"/>
            <w:szCs w:val="24"/>
            <w:lang/>
          </w:rPr>
          <w:t>OpenID Connect Discovery 1.0 (</w:t>
        </w:r>
        <w:r>
          <w:rPr>
            <w:rStyle w:val="info"/>
            <w:rFonts w:ascii="Verdana" w:eastAsia="Times New Roman" w:hAnsi="Verdana" w:cs="Times New Roman"/>
            <w:b/>
            <w:bCs/>
            <w:color w:val="990000"/>
            <w:sz w:val="24"/>
            <w:szCs w:val="24"/>
            <w:lang/>
          </w:rPr>
          <w:t>Sakimura, N., Bradley, J., Jones, M., and E. Jay, “OpenID Connect Discovery 1.0,”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[OpenID.Discovery].</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Dynamic Registration</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These OPs MUST support Dynamic Client Registration, as defined in </w:t>
      </w:r>
      <w:hyperlink w:anchor="OpenID.Registration" w:history="1">
        <w:r>
          <w:rPr>
            <w:rFonts w:ascii="Verdana" w:eastAsia="Times New Roman" w:hAnsi="Verdana" w:cs="Times New Roman"/>
            <w:b/>
            <w:bCs/>
            <w:color w:val="990000"/>
            <w:sz w:val="24"/>
            <w:szCs w:val="24"/>
            <w:lang/>
          </w:rPr>
          <w:t>OpenID Connect Dynamic Client Registration 1.0 (</w:t>
        </w:r>
        <w:r>
          <w:rPr>
            <w:rStyle w:val="info"/>
            <w:rFonts w:ascii="Verdana" w:eastAsia="Times New Roman" w:hAnsi="Verdana" w:cs="Times New Roman"/>
            <w:b/>
            <w:bCs/>
            <w:color w:val="990000"/>
            <w:sz w:val="24"/>
            <w:szCs w:val="24"/>
            <w:lang/>
          </w:rPr>
          <w:t>Sakimura, N., Bradley, J., and M. Jones, “OpenID Connect Dynamic Client Registration 1.0,” May 2013.</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roofErr w:type="gramStart"/>
      <w:r>
        <w:rPr>
          <w:rFonts w:ascii="Verdana" w:eastAsia="Times New Roman" w:hAnsi="Verdana" w:cs="Times New Roman"/>
          <w:color w:val="000000"/>
          <w:sz w:val="24"/>
          <w:szCs w:val="24"/>
          <w:lang/>
        </w:rPr>
        <w:t>[OpenID.Registration].</w:t>
      </w:r>
      <w:proofErr w:type="gramEnd"/>
      <w:r>
        <w:rPr>
          <w:rFonts w:ascii="Verdana" w:eastAsia="Times New Roman" w:hAnsi="Verdana" w:cs="Times New Roman"/>
          <w:color w:val="000000"/>
          <w:sz w:val="24"/>
          <w:szCs w:val="24"/>
          <w:lang/>
        </w:rPr>
        <w:t xml:space="preserve"> </w:t>
      </w:r>
    </w:p>
    <w:p w:rsidR="00D308F3" w:rsidRDefault="000B3073">
      <w:pPr>
        <w:spacing w:before="0" w:beforeAutospacing="0" w:after="0" w:afterAutospacing="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UserInfo Endpoint</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All dynamic OPs that issue Access Tokens MUST support the UserInfo Endpoint, as defined in </w:t>
      </w:r>
      <w:hyperlink w:anchor="userinfo" w:history="1">
        <w:r>
          <w:rPr>
            <w:rFonts w:ascii="Verdana" w:eastAsia="Times New Roman" w:hAnsi="Verdana" w:cs="Times New Roman"/>
            <w:b/>
            <w:bCs/>
            <w:color w:val="990000"/>
            <w:sz w:val="24"/>
            <w:szCs w:val="24"/>
            <w:lang/>
          </w:rPr>
          <w:t>Section 2.3 (</w:t>
        </w:r>
        <w:r>
          <w:rPr>
            <w:rStyle w:val="info"/>
            <w:rFonts w:ascii="Verdana" w:eastAsia="Times New Roman" w:hAnsi="Verdana" w:cs="Times New Roman"/>
            <w:b/>
            <w:bCs/>
            <w:color w:val="990000"/>
            <w:sz w:val="24"/>
            <w:szCs w:val="24"/>
            <w:lang/>
          </w:rPr>
          <w:t>UserInfo Endpoint</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(Self-Issued OPs do not issue Access Tokens.) </w:t>
      </w:r>
    </w:p>
    <w:p w:rsidR="00D308F3" w:rsidRDefault="000B3073">
      <w:pPr>
        <w:spacing w:before="0" w:beforeAutospacing="0" w:after="0" w:afterAutospacing="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Public Keys Published as Bare Keys</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These OPs MUST publish their public keys as bare keys, rather than in in X.509 format. </w:t>
      </w:r>
    </w:p>
    <w:p w:rsidR="00D308F3" w:rsidRDefault="000B3073">
      <w:pPr>
        <w:spacing w:before="0" w:beforeAutospacing="0" w:after="0" w:afterAutospacing="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Request URI</w:t>
      </w:r>
    </w:p>
    <w:p w:rsidR="00D308F3" w:rsidRDefault="000B3073">
      <w:pPr>
        <w:spacing w:before="0" w:beforeAutospacing="0" w:after="0" w:afterAutospacing="0"/>
        <w:ind w:left="720"/>
        <w:divId w:val="478806095"/>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These OPs MUST support requests made using a Request Object value that is retrieved from a Request URI that is provided with the </w:t>
      </w:r>
      <w:r>
        <w:rPr>
          <w:rStyle w:val="HTML3"/>
          <w:lang/>
        </w:rPr>
        <w:t>request_uri</w:t>
      </w:r>
      <w:r>
        <w:rPr>
          <w:rFonts w:ascii="Verdana" w:eastAsia="Times New Roman" w:hAnsi="Verdana" w:cs="Times New Roman"/>
          <w:color w:val="000000"/>
          <w:sz w:val="24"/>
          <w:szCs w:val="24"/>
          <w:lang/>
        </w:rPr>
        <w:t xml:space="preserve"> parameter, as defined in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46" w:name="related"/>
      <w:bookmarkEnd w:id="34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0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47" w:name="rfc.section.8.3"/>
      <w:bookmarkEnd w:id="347"/>
      <w:r>
        <w:rPr>
          <w:rFonts w:eastAsia="Times New Roman" w:cs="Times New Roman"/>
          <w:lang/>
        </w:rPr>
        <w:t>8.3.</w:t>
      </w:r>
      <w:proofErr w:type="gramStart"/>
      <w:r>
        <w:rPr>
          <w:rFonts w:eastAsia="Times New Roman" w:cs="Times New Roman"/>
          <w:lang/>
        </w:rPr>
        <w:t>  Related</w:t>
      </w:r>
      <w:proofErr w:type="gramEnd"/>
      <w:r>
        <w:rPr>
          <w:rFonts w:eastAsia="Times New Roman" w:cs="Times New Roman"/>
          <w:lang/>
        </w:rPr>
        <w:t xml:space="preserve"> Specifications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is an abstract specification. It needs to be bound to a protocol to be used in practice. One such example of protocol binding is: </w:t>
      </w:r>
    </w:p>
    <w:p w:rsidR="00D308F3" w:rsidRDefault="009A6988">
      <w:pPr>
        <w:numPr>
          <w:ilvl w:val="0"/>
          <w:numId w:val="15"/>
        </w:numPr>
        <w:ind w:left="1200" w:right="480"/>
        <w:divId w:val="1259220216"/>
        <w:rPr>
          <w:rFonts w:ascii="Verdana" w:eastAsia="Times New Roman" w:hAnsi="Verdana" w:cs="Times New Roman"/>
          <w:color w:val="000000"/>
          <w:sz w:val="24"/>
          <w:szCs w:val="24"/>
          <w:lang/>
        </w:rPr>
      </w:pPr>
      <w:hyperlink w:anchor="OpenID.Standard" w:history="1">
        <w:r w:rsidR="000B3073">
          <w:rPr>
            <w:rFonts w:ascii="Verdana" w:eastAsia="Times New Roman" w:hAnsi="Verdana" w:cs="Times New Roman"/>
            <w:b/>
            <w:bCs/>
            <w:color w:val="990000"/>
            <w:sz w:val="24"/>
            <w:szCs w:val="24"/>
            <w:lang/>
          </w:rPr>
          <w:t>OpenID Connect Standard 1.0 (</w:t>
        </w:r>
        <w:r w:rsidR="000B3073">
          <w:rPr>
            <w:rStyle w:val="info"/>
            <w:rFonts w:ascii="Verdana" w:eastAsia="Times New Roman" w:hAnsi="Verdana" w:cs="Times New Roman"/>
            <w:b/>
            <w:bCs/>
            <w:color w:val="990000"/>
            <w:sz w:val="24"/>
            <w:szCs w:val="24"/>
            <w:lang/>
          </w:rPr>
          <w:t>Sakimura, N., Bradley, J., Jones, M., de Medeiros, B., Mortimore, C., and E. Jay, “OpenID Connect Standard 1.0,” May 2013.</w:t>
        </w:r>
        <w:r w:rsidR="000B3073">
          <w:rPr>
            <w:rFonts w:ascii="Verdana" w:eastAsia="Times New Roman" w:hAnsi="Verdana" w:cs="Times New Roman"/>
            <w:b/>
            <w:bCs/>
            <w:color w:val="990000"/>
            <w:sz w:val="24"/>
            <w:szCs w:val="24"/>
            <w:lang/>
          </w:rPr>
          <w:t>)</w:t>
        </w:r>
      </w:hyperlink>
      <w:r w:rsidR="000B3073">
        <w:rPr>
          <w:rFonts w:ascii="Verdana" w:eastAsia="Times New Roman" w:hAnsi="Verdana" w:cs="Times New Roman"/>
          <w:color w:val="000000"/>
          <w:sz w:val="24"/>
          <w:szCs w:val="24"/>
          <w:lang/>
        </w:rPr>
        <w:t xml:space="preserve"> [OpenID.Standard] - Protocol binding for the full set of OpenID Connect messages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These related OpenID Connect specifications MAY OPTIONALLY be used in combination with this specification to provide additional functionality: </w:t>
      </w:r>
    </w:p>
    <w:p w:rsidR="00D308F3" w:rsidRDefault="009A6988">
      <w:pPr>
        <w:numPr>
          <w:ilvl w:val="0"/>
          <w:numId w:val="16"/>
        </w:numPr>
        <w:ind w:left="1200" w:right="480"/>
        <w:divId w:val="1259220216"/>
        <w:rPr>
          <w:rFonts w:ascii="Verdana" w:eastAsia="Times New Roman" w:hAnsi="Verdana" w:cs="Times New Roman"/>
          <w:color w:val="000000"/>
          <w:sz w:val="24"/>
          <w:szCs w:val="24"/>
          <w:lang/>
        </w:rPr>
      </w:pPr>
      <w:hyperlink w:anchor="OpenID.Discovery" w:history="1">
        <w:r w:rsidR="000B3073">
          <w:rPr>
            <w:rFonts w:ascii="Verdana" w:eastAsia="Times New Roman" w:hAnsi="Verdana" w:cs="Times New Roman"/>
            <w:b/>
            <w:bCs/>
            <w:color w:val="990000"/>
            <w:sz w:val="24"/>
            <w:szCs w:val="24"/>
            <w:lang/>
          </w:rPr>
          <w:t>OpenID Connect Discovery 1.0 (</w:t>
        </w:r>
        <w:r w:rsidR="000B3073">
          <w:rPr>
            <w:rStyle w:val="info"/>
            <w:rFonts w:ascii="Verdana" w:eastAsia="Times New Roman" w:hAnsi="Verdana" w:cs="Times New Roman"/>
            <w:b/>
            <w:bCs/>
            <w:color w:val="990000"/>
            <w:sz w:val="24"/>
            <w:szCs w:val="24"/>
            <w:lang/>
          </w:rPr>
          <w:t>Sakimura, N., Bradley, J., Jones, M., and E. Jay, “OpenID Connect Discovery 1.0,” May 2013.</w:t>
        </w:r>
        <w:r w:rsidR="000B3073">
          <w:rPr>
            <w:rFonts w:ascii="Verdana" w:eastAsia="Times New Roman" w:hAnsi="Verdana" w:cs="Times New Roman"/>
            <w:b/>
            <w:bCs/>
            <w:color w:val="990000"/>
            <w:sz w:val="24"/>
            <w:szCs w:val="24"/>
            <w:lang/>
          </w:rPr>
          <w:t>)</w:t>
        </w:r>
      </w:hyperlink>
      <w:r w:rsidR="000B3073">
        <w:rPr>
          <w:rFonts w:ascii="Verdana" w:eastAsia="Times New Roman" w:hAnsi="Verdana" w:cs="Times New Roman"/>
          <w:color w:val="000000"/>
          <w:sz w:val="24"/>
          <w:szCs w:val="24"/>
          <w:lang/>
        </w:rPr>
        <w:t xml:space="preserve"> [OpenID.Discovery] - Dynamic discovery for user and Authorization Server endpoints and information </w:t>
      </w:r>
    </w:p>
    <w:p w:rsidR="00D308F3" w:rsidRDefault="009A6988">
      <w:pPr>
        <w:numPr>
          <w:ilvl w:val="0"/>
          <w:numId w:val="16"/>
        </w:numPr>
        <w:ind w:left="1200" w:right="480"/>
        <w:divId w:val="1259220216"/>
        <w:rPr>
          <w:rFonts w:ascii="Verdana" w:eastAsia="Times New Roman" w:hAnsi="Verdana" w:cs="Times New Roman"/>
          <w:color w:val="000000"/>
          <w:sz w:val="24"/>
          <w:szCs w:val="24"/>
          <w:lang/>
        </w:rPr>
      </w:pPr>
      <w:hyperlink w:anchor="OpenID.Registration" w:history="1">
        <w:r w:rsidR="000B3073">
          <w:rPr>
            <w:rFonts w:ascii="Verdana" w:eastAsia="Times New Roman" w:hAnsi="Verdana" w:cs="Times New Roman"/>
            <w:b/>
            <w:bCs/>
            <w:color w:val="990000"/>
            <w:sz w:val="24"/>
            <w:szCs w:val="24"/>
            <w:lang/>
          </w:rPr>
          <w:t>OpenID Connect Dynamic Client Registration 1.0 (</w:t>
        </w:r>
        <w:r w:rsidR="000B3073">
          <w:rPr>
            <w:rStyle w:val="info"/>
            <w:rFonts w:ascii="Verdana" w:eastAsia="Times New Roman" w:hAnsi="Verdana" w:cs="Times New Roman"/>
            <w:b/>
            <w:bCs/>
            <w:color w:val="990000"/>
            <w:sz w:val="24"/>
            <w:szCs w:val="24"/>
            <w:lang/>
          </w:rPr>
          <w:t>Sakimura, N., Bradley, J., and M. Jones, “OpenID Connect Dynamic Client Registration 1.0,” May 2013.</w:t>
        </w:r>
        <w:r w:rsidR="000B3073">
          <w:rPr>
            <w:rFonts w:ascii="Verdana" w:eastAsia="Times New Roman" w:hAnsi="Verdana" w:cs="Times New Roman"/>
            <w:b/>
            <w:bCs/>
            <w:color w:val="990000"/>
            <w:sz w:val="24"/>
            <w:szCs w:val="24"/>
            <w:lang/>
          </w:rPr>
          <w:t>)</w:t>
        </w:r>
      </w:hyperlink>
      <w:r w:rsidR="000B3073">
        <w:rPr>
          <w:rFonts w:ascii="Verdana" w:eastAsia="Times New Roman" w:hAnsi="Verdana" w:cs="Times New Roman"/>
          <w:color w:val="000000"/>
          <w:sz w:val="24"/>
          <w:szCs w:val="24"/>
          <w:lang/>
        </w:rPr>
        <w:t xml:space="preserve"> [OpenID.Registration] - Dynamic registration of OpenID Connect Clients with OpenID Providers </w:t>
      </w:r>
    </w:p>
    <w:p w:rsidR="00D308F3" w:rsidRDefault="009A6988">
      <w:pPr>
        <w:numPr>
          <w:ilvl w:val="0"/>
          <w:numId w:val="16"/>
        </w:numPr>
        <w:ind w:left="1200" w:right="480"/>
        <w:divId w:val="1259220216"/>
        <w:rPr>
          <w:rFonts w:ascii="Verdana" w:eastAsia="Times New Roman" w:hAnsi="Verdana" w:cs="Times New Roman"/>
          <w:color w:val="000000"/>
          <w:sz w:val="24"/>
          <w:szCs w:val="24"/>
          <w:lang/>
        </w:rPr>
      </w:pPr>
      <w:hyperlink w:anchor="OpenID.Basic" w:history="1">
        <w:r w:rsidR="000B3073">
          <w:rPr>
            <w:rFonts w:ascii="Verdana" w:eastAsia="Times New Roman" w:hAnsi="Verdana" w:cs="Times New Roman"/>
            <w:b/>
            <w:bCs/>
            <w:color w:val="990000"/>
            <w:sz w:val="24"/>
            <w:szCs w:val="24"/>
            <w:lang/>
          </w:rPr>
          <w:t>OpenID Connect Basic Client Profile 1.0 (</w:t>
        </w:r>
        <w:r w:rsidR="000B3073">
          <w:rPr>
            <w:rStyle w:val="info"/>
            <w:rFonts w:ascii="Verdana" w:eastAsia="Times New Roman" w:hAnsi="Verdana" w:cs="Times New Roman"/>
            <w:b/>
            <w:bCs/>
            <w:color w:val="990000"/>
            <w:sz w:val="24"/>
            <w:szCs w:val="24"/>
            <w:lang/>
          </w:rPr>
          <w:t>Sakimura, N., Bradley, J., Jones, M., de Medeiros, B., and C. Mortimore, “OpenID Connect Basic Client Profile 1.0,” May 2013.</w:t>
        </w:r>
        <w:r w:rsidR="000B3073">
          <w:rPr>
            <w:rFonts w:ascii="Verdana" w:eastAsia="Times New Roman" w:hAnsi="Verdana" w:cs="Times New Roman"/>
            <w:b/>
            <w:bCs/>
            <w:color w:val="990000"/>
            <w:sz w:val="24"/>
            <w:szCs w:val="24"/>
            <w:lang/>
          </w:rPr>
          <w:t>)</w:t>
        </w:r>
      </w:hyperlink>
      <w:r w:rsidR="000B3073">
        <w:rPr>
          <w:rFonts w:ascii="Verdana" w:eastAsia="Times New Roman" w:hAnsi="Verdana" w:cs="Times New Roman"/>
          <w:color w:val="000000"/>
          <w:sz w:val="24"/>
          <w:szCs w:val="24"/>
          <w:lang/>
        </w:rPr>
        <w:t xml:space="preserve"> [OpenID.Basic] - Protocol binding for a subset of the OpenID Connect Messages that is intended for use by basic Web-based Relying Parties using the OAuth </w:t>
      </w:r>
      <w:r w:rsidR="000B3073">
        <w:rPr>
          <w:rStyle w:val="HTML3"/>
          <w:lang/>
        </w:rPr>
        <w:t>authorization_code</w:t>
      </w:r>
      <w:r w:rsidR="000B3073">
        <w:rPr>
          <w:rFonts w:ascii="Verdana" w:eastAsia="Times New Roman" w:hAnsi="Verdana" w:cs="Times New Roman"/>
          <w:color w:val="000000"/>
          <w:sz w:val="24"/>
          <w:szCs w:val="24"/>
          <w:lang/>
        </w:rPr>
        <w:t xml:space="preserve"> grant type. </w:t>
      </w:r>
    </w:p>
    <w:p w:rsidR="00D308F3" w:rsidRDefault="009A6988">
      <w:pPr>
        <w:numPr>
          <w:ilvl w:val="0"/>
          <w:numId w:val="16"/>
        </w:numPr>
        <w:ind w:left="1200" w:right="480"/>
        <w:divId w:val="1259220216"/>
        <w:rPr>
          <w:rFonts w:ascii="Verdana" w:eastAsia="Times New Roman" w:hAnsi="Verdana" w:cs="Times New Roman"/>
          <w:color w:val="000000"/>
          <w:sz w:val="24"/>
          <w:szCs w:val="24"/>
          <w:lang/>
        </w:rPr>
      </w:pPr>
      <w:hyperlink w:anchor="OpenID.Implicit" w:history="1">
        <w:r w:rsidR="000B3073">
          <w:rPr>
            <w:rFonts w:ascii="Verdana" w:eastAsia="Times New Roman" w:hAnsi="Verdana" w:cs="Times New Roman"/>
            <w:b/>
            <w:bCs/>
            <w:color w:val="990000"/>
            <w:sz w:val="24"/>
            <w:szCs w:val="24"/>
            <w:lang/>
          </w:rPr>
          <w:t>OpenID Connect Implicit Client Profile 1.0 (</w:t>
        </w:r>
        <w:r w:rsidR="000B3073">
          <w:rPr>
            <w:rStyle w:val="info"/>
            <w:rFonts w:ascii="Verdana" w:eastAsia="Times New Roman" w:hAnsi="Verdana" w:cs="Times New Roman"/>
            <w:b/>
            <w:bCs/>
            <w:color w:val="990000"/>
            <w:sz w:val="24"/>
            <w:szCs w:val="24"/>
            <w:lang/>
          </w:rPr>
          <w:t>Sakimura, N., Bradley, J., Jones, M., de Medeiros, B., Mortimore, C., and E. Jay, “OpenID Connect Implicit Client Profile 1.0,” May 2013.</w:t>
        </w:r>
        <w:r w:rsidR="000B3073">
          <w:rPr>
            <w:rFonts w:ascii="Verdana" w:eastAsia="Times New Roman" w:hAnsi="Verdana" w:cs="Times New Roman"/>
            <w:b/>
            <w:bCs/>
            <w:color w:val="990000"/>
            <w:sz w:val="24"/>
            <w:szCs w:val="24"/>
            <w:lang/>
          </w:rPr>
          <w:t>)</w:t>
        </w:r>
      </w:hyperlink>
      <w:r w:rsidR="000B3073">
        <w:rPr>
          <w:rFonts w:ascii="Verdana" w:eastAsia="Times New Roman" w:hAnsi="Verdana" w:cs="Times New Roman"/>
          <w:color w:val="000000"/>
          <w:sz w:val="24"/>
          <w:szCs w:val="24"/>
          <w:lang/>
        </w:rPr>
        <w:t xml:space="preserve"> [OpenID.Implicit] - Protocol binding for a subset of the OpenID Connect Messages that is intended for use by basic Web-based Relying Parties using the OAuth implicit grant type. </w:t>
      </w:r>
    </w:p>
    <w:p w:rsidR="00D308F3" w:rsidRDefault="009A6988">
      <w:pPr>
        <w:numPr>
          <w:ilvl w:val="0"/>
          <w:numId w:val="16"/>
        </w:numPr>
        <w:ind w:left="1200" w:right="480"/>
        <w:divId w:val="1259220216"/>
        <w:rPr>
          <w:rFonts w:ascii="Verdana" w:eastAsia="Times New Roman" w:hAnsi="Verdana" w:cs="Times New Roman"/>
          <w:color w:val="000000"/>
          <w:sz w:val="24"/>
          <w:szCs w:val="24"/>
          <w:lang/>
        </w:rPr>
      </w:pPr>
      <w:hyperlink w:anchor="OpenID.Session" w:history="1">
        <w:r w:rsidR="000B3073">
          <w:rPr>
            <w:rFonts w:ascii="Verdana" w:eastAsia="Times New Roman" w:hAnsi="Verdana" w:cs="Times New Roman"/>
            <w:b/>
            <w:bCs/>
            <w:color w:val="990000"/>
            <w:sz w:val="24"/>
            <w:szCs w:val="24"/>
            <w:lang/>
          </w:rPr>
          <w:t>OpenID Connect Session Management 1.0 (</w:t>
        </w:r>
        <w:r w:rsidR="000B3073">
          <w:rPr>
            <w:rStyle w:val="info"/>
            <w:rFonts w:ascii="Verdana" w:eastAsia="Times New Roman" w:hAnsi="Verdana" w:cs="Times New Roman"/>
            <w:b/>
            <w:bCs/>
            <w:color w:val="990000"/>
            <w:sz w:val="24"/>
            <w:szCs w:val="24"/>
            <w:lang/>
          </w:rPr>
          <w:t>Sakimura, N., Bradley, J., Jones, M., de Medeiros, B., Mortimore, C., and E. Jay, “OpenID Connect Session Management 1.0,” May 2013.</w:t>
        </w:r>
        <w:r w:rsidR="000B3073">
          <w:rPr>
            <w:rFonts w:ascii="Verdana" w:eastAsia="Times New Roman" w:hAnsi="Verdana" w:cs="Times New Roman"/>
            <w:b/>
            <w:bCs/>
            <w:color w:val="990000"/>
            <w:sz w:val="24"/>
            <w:szCs w:val="24"/>
            <w:lang/>
          </w:rPr>
          <w:t>)</w:t>
        </w:r>
      </w:hyperlink>
      <w:r w:rsidR="000B3073">
        <w:rPr>
          <w:rFonts w:ascii="Verdana" w:eastAsia="Times New Roman" w:hAnsi="Verdana" w:cs="Times New Roman"/>
          <w:color w:val="000000"/>
          <w:sz w:val="24"/>
          <w:szCs w:val="24"/>
          <w:lang/>
        </w:rPr>
        <w:t xml:space="preserve"> [OpenID.Session] - Session management for OpenID Connect sessions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48" w:name="security_considerations"/>
      <w:bookmarkEnd w:id="34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49" w:name="rfc.section.9"/>
      <w:bookmarkEnd w:id="349"/>
      <w:r>
        <w:rPr>
          <w:rFonts w:eastAsia="Times New Roman" w:cs="Times New Roman"/>
          <w:lang/>
        </w:rPr>
        <w:t>9.  Security Considerations</w:t>
      </w:r>
    </w:p>
    <w:p w:rsidR="00D308F3" w:rsidRDefault="009A6988">
      <w:pPr>
        <w:pStyle w:val="Web"/>
        <w:divId w:val="1259220216"/>
        <w:rPr>
          <w:rFonts w:ascii="Verdana" w:hAnsi="Verdana"/>
          <w:color w:val="000000"/>
          <w:sz w:val="24"/>
          <w:szCs w:val="24"/>
          <w:lang/>
        </w:rPr>
      </w:pPr>
      <w:hyperlink w:anchor="RFC6819" w:history="1">
        <w:r w:rsidR="000B3073">
          <w:rPr>
            <w:rStyle w:val="a3"/>
            <w:rFonts w:ascii="Verdana" w:hAnsi="Verdana"/>
            <w:sz w:val="24"/>
            <w:szCs w:val="24"/>
            <w:u w:val="none"/>
            <w:lang/>
          </w:rPr>
          <w:t>OAuth 2.0 Threat Model and Security Considerations (</w:t>
        </w:r>
        <w:r w:rsidR="000B3073">
          <w:rPr>
            <w:rStyle w:val="info"/>
            <w:rFonts w:ascii="Verdana" w:hAnsi="Verdana"/>
            <w:b/>
            <w:bCs/>
            <w:color w:val="990000"/>
            <w:sz w:val="24"/>
            <w:szCs w:val="24"/>
            <w:lang/>
          </w:rPr>
          <w:t>Lodderstedt, T., McGloin, M., and P. Hunt, “OAuth 2.0 Threat Model and Security Considerations,” January 2013.</w:t>
        </w:r>
        <w:r w:rsidR="000B3073">
          <w:rPr>
            <w:rStyle w:val="a3"/>
            <w:rFonts w:ascii="Verdana" w:hAnsi="Verdana"/>
            <w:sz w:val="24"/>
            <w:szCs w:val="24"/>
            <w:u w:val="none"/>
            <w:lang/>
          </w:rPr>
          <w:t>)</w:t>
        </w:r>
      </w:hyperlink>
      <w:r w:rsidR="000B3073">
        <w:rPr>
          <w:rFonts w:ascii="Verdana" w:hAnsi="Verdana"/>
          <w:color w:val="000000"/>
          <w:sz w:val="24"/>
          <w:szCs w:val="24"/>
          <w:lang/>
        </w:rPr>
        <w:t xml:space="preserve"> [RFC6819] provides an extensive list of threats and controls that applies to this standard as well. </w:t>
      </w:r>
      <w:hyperlink w:anchor="ISO29115" w:history="1">
        <w:proofErr w:type="gramStart"/>
        <w:r w:rsidR="000B3073">
          <w:rPr>
            <w:rStyle w:val="a3"/>
            <w:rFonts w:ascii="Verdana" w:hAnsi="Verdana"/>
            <w:sz w:val="24"/>
            <w:szCs w:val="24"/>
            <w:u w:val="none"/>
            <w:lang/>
          </w:rPr>
          <w:t>ISO/IEC 29115 (</w:t>
        </w:r>
        <w:r w:rsidR="000B3073">
          <w:rPr>
            <w:rStyle w:val="info"/>
            <w:rFonts w:ascii="Verdana" w:hAnsi="Verdana"/>
            <w:b/>
            <w:bCs/>
            <w:color w:val="990000"/>
            <w:sz w:val="24"/>
            <w:szCs w:val="24"/>
            <w:lang/>
          </w:rPr>
          <w:t>International Organization for Standardization, “ISO/IEC FDIS 29115 -- Information technology - Security techniques - Entity authentication assurance framework,” December 2012.</w:t>
        </w:r>
        <w:r w:rsidR="000B3073">
          <w:rPr>
            <w:rStyle w:val="a3"/>
            <w:rFonts w:ascii="Verdana" w:hAnsi="Verdana"/>
            <w:sz w:val="24"/>
            <w:szCs w:val="24"/>
            <w:u w:val="none"/>
            <w:lang/>
          </w:rPr>
          <w:t>)</w:t>
        </w:r>
        <w:proofErr w:type="gramEnd"/>
      </w:hyperlink>
      <w:r w:rsidR="000B3073">
        <w:rPr>
          <w:rFonts w:ascii="Verdana" w:hAnsi="Verdana"/>
          <w:color w:val="000000"/>
          <w:sz w:val="24"/>
          <w:szCs w:val="24"/>
          <w:lang/>
        </w:rPr>
        <w:t xml:space="preserve"> [ISO29115] also provides threats and controls that implementers need to take into account. In addition, this standard provides additional control measures listed below.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50" w:name="request_disclosure"/>
      <w:bookmarkEnd w:id="35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51" w:name="rfc.section.9.1"/>
      <w:bookmarkEnd w:id="351"/>
      <w:r>
        <w:rPr>
          <w:rFonts w:eastAsia="Times New Roman" w:cs="Times New Roman"/>
          <w:lang/>
        </w:rPr>
        <w:t>9.1.</w:t>
      </w:r>
      <w:proofErr w:type="gramStart"/>
      <w:r>
        <w:rPr>
          <w:rFonts w:eastAsia="Times New Roman" w:cs="Times New Roman"/>
          <w:lang/>
        </w:rPr>
        <w:t>  Request</w:t>
      </w:r>
      <w:proofErr w:type="gramEnd"/>
      <w:r>
        <w:rPr>
          <w:rFonts w:eastAsia="Times New Roman" w:cs="Times New Roman"/>
          <w:lang/>
        </w:rPr>
        <w:t xml:space="preserve"> Disclosure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appropriate measures are not taken, a request might be disclosed to an attacker, posing security and privacy threats.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to what is stated in Section 5.1.1 of </w:t>
      </w:r>
      <w:hyperlink w:anchor="RFC6819" w:history="1">
        <w:r>
          <w:rPr>
            <w:rStyle w:val="a3"/>
            <w:rFonts w:ascii="Verdana" w:hAnsi="Verdana"/>
            <w:sz w:val="24"/>
            <w:szCs w:val="24"/>
            <w:u w:val="none"/>
            <w:lang/>
          </w:rPr>
          <w:t>[RFC6819] (</w:t>
        </w:r>
        <w:r>
          <w:rPr>
            <w:rStyle w:val="info"/>
            <w:rFonts w:ascii="Verdana" w:hAnsi="Verdana"/>
            <w:b/>
            <w:bCs/>
            <w:color w:val="990000"/>
            <w:sz w:val="24"/>
            <w:szCs w:val="24"/>
            <w:lang/>
          </w:rPr>
          <w:t>Lodderstedt, T., McGloin, M., and P. Hunt, “OAuth 2.0 Threat Model and Security Considerations,” January 2013.</w:t>
        </w:r>
        <w:r>
          <w:rPr>
            <w:rStyle w:val="a3"/>
            <w:rFonts w:ascii="Verdana" w:hAnsi="Verdana"/>
            <w:sz w:val="24"/>
            <w:szCs w:val="24"/>
            <w:u w:val="none"/>
            <w:lang/>
          </w:rPr>
          <w:t>)</w:t>
        </w:r>
      </w:hyperlink>
      <w:r>
        <w:rPr>
          <w:rFonts w:ascii="Verdana" w:hAnsi="Verdana"/>
          <w:color w:val="000000"/>
          <w:sz w:val="24"/>
          <w:szCs w:val="24"/>
          <w:lang/>
        </w:rPr>
        <w:t xml:space="preserve">, this standard provides a way to provide the confidentiality of the request end to end through the use of </w:t>
      </w:r>
      <w:r>
        <w:rPr>
          <w:rStyle w:val="HTML3"/>
          <w:lang/>
        </w:rPr>
        <w:t>request</w:t>
      </w:r>
      <w:r>
        <w:rPr>
          <w:rFonts w:ascii="Verdana" w:hAnsi="Verdana"/>
          <w:color w:val="000000"/>
          <w:sz w:val="24"/>
          <w:szCs w:val="24"/>
          <w:lang/>
        </w:rPr>
        <w:t xml:space="preserve"> or </w:t>
      </w:r>
      <w:r>
        <w:rPr>
          <w:rStyle w:val="HTML3"/>
          <w:lang/>
        </w:rPr>
        <w:t>request_uri</w:t>
      </w:r>
      <w:r>
        <w:rPr>
          <w:rFonts w:ascii="Verdana" w:hAnsi="Verdana"/>
          <w:color w:val="000000"/>
          <w:sz w:val="24"/>
          <w:szCs w:val="24"/>
          <w:lang/>
        </w:rPr>
        <w:t xml:space="preserve"> parameters, where the content of the </w:t>
      </w:r>
      <w:r>
        <w:rPr>
          <w:rStyle w:val="HTML3"/>
          <w:lang/>
        </w:rPr>
        <w:t>request</w:t>
      </w:r>
      <w:r>
        <w:rPr>
          <w:rFonts w:ascii="Verdana" w:hAnsi="Verdana"/>
          <w:color w:val="000000"/>
          <w:sz w:val="24"/>
          <w:szCs w:val="24"/>
          <w:lang/>
        </w:rPr>
        <w:t xml:space="preserve"> is an encrypted JWT with the appropriate key and cipher. This protects even against a compromised User-Agent in the case of indirect request.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52" w:name="server_masquerading"/>
      <w:bookmarkEnd w:id="35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53" w:name="rfc.section.9.2"/>
      <w:bookmarkEnd w:id="353"/>
      <w:r>
        <w:rPr>
          <w:rFonts w:eastAsia="Times New Roman" w:cs="Times New Roman"/>
          <w:lang/>
        </w:rPr>
        <w:t>9.2.</w:t>
      </w:r>
      <w:proofErr w:type="gramStart"/>
      <w:r>
        <w:rPr>
          <w:rFonts w:eastAsia="Times New Roman" w:cs="Times New Roman"/>
          <w:lang/>
        </w:rPr>
        <w:t>  Server</w:t>
      </w:r>
      <w:proofErr w:type="gramEnd"/>
      <w:r>
        <w:rPr>
          <w:rFonts w:eastAsia="Times New Roman" w:cs="Times New Roman"/>
          <w:lang/>
        </w:rPr>
        <w:t xml:space="preserve"> Masquerading</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 malicious Server might masquerade as the legitimate server using various means. To detect such an attack, the Client needs to authenticate the server.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to what is stated in Section 5.1.2 of </w:t>
      </w:r>
      <w:hyperlink w:anchor="RFC6819" w:history="1">
        <w:r>
          <w:rPr>
            <w:rStyle w:val="a3"/>
            <w:rFonts w:ascii="Verdana" w:hAnsi="Verdana"/>
            <w:sz w:val="24"/>
            <w:szCs w:val="24"/>
            <w:u w:val="none"/>
            <w:lang/>
          </w:rPr>
          <w:t>[RFC6819] (</w:t>
        </w:r>
        <w:r>
          <w:rPr>
            <w:rStyle w:val="info"/>
            <w:rFonts w:ascii="Verdana" w:hAnsi="Verdana"/>
            <w:b/>
            <w:bCs/>
            <w:color w:val="990000"/>
            <w:sz w:val="24"/>
            <w:szCs w:val="24"/>
            <w:lang/>
          </w:rPr>
          <w:t>Lodderstedt, T., McGloin, M., and P. Hunt, “OAuth 2.0 Threat Model and Security Considerations,” January 2013.</w:t>
        </w:r>
        <w:r>
          <w:rPr>
            <w:rStyle w:val="a3"/>
            <w:rFonts w:ascii="Verdana" w:hAnsi="Verdana"/>
            <w:sz w:val="24"/>
            <w:szCs w:val="24"/>
            <w:u w:val="none"/>
            <w:lang/>
          </w:rPr>
          <w:t>)</w:t>
        </w:r>
      </w:hyperlink>
      <w:r>
        <w:rPr>
          <w:rFonts w:ascii="Verdana" w:hAnsi="Verdana"/>
          <w:color w:val="000000"/>
          <w:sz w:val="24"/>
          <w:szCs w:val="24"/>
          <w:lang/>
        </w:rPr>
        <w:t xml:space="preserve">, this standard provides a way to authenticate the Server through either the use of Signed or Encrypted JWTs with an appropriate key and cipher.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54" w:name="token_manufacture"/>
      <w:bookmarkEnd w:id="35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55" w:name="rfc.section.9.3"/>
      <w:bookmarkEnd w:id="355"/>
      <w:r>
        <w:rPr>
          <w:rFonts w:eastAsia="Times New Roman" w:cs="Times New Roman"/>
          <w:lang/>
        </w:rPr>
        <w:t>9.3.</w:t>
      </w:r>
      <w:proofErr w:type="gramStart"/>
      <w:r>
        <w:rPr>
          <w:rFonts w:eastAsia="Times New Roman" w:cs="Times New Roman"/>
          <w:lang/>
        </w:rPr>
        <w:t>  Token</w:t>
      </w:r>
      <w:proofErr w:type="gramEnd"/>
      <w:r>
        <w:rPr>
          <w:rFonts w:eastAsia="Times New Roman" w:cs="Times New Roman"/>
          <w:lang/>
        </w:rPr>
        <w:t xml:space="preserve"> Manufacture/Modification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Attacker might generate a bogus token or modify the token content (such as the authentication or attribute statements) of an existing parseable token, causing the RP to grant inappropriate access to the Client. For example, an Attacker might modify the parseable token to extend the validity period; a Client might modify the parseable token to have access to information that they should not be able to view.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There are two ways to mitigate this attack: </w:t>
      </w:r>
    </w:p>
    <w:p w:rsidR="00D308F3" w:rsidRDefault="000B3073">
      <w:pPr>
        <w:numPr>
          <w:ilvl w:val="0"/>
          <w:numId w:val="1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token can be digitally signed by the OP. The Relying Party SHOULD </w:t>
      </w:r>
      <w:proofErr w:type="gramStart"/>
      <w:r>
        <w:rPr>
          <w:rFonts w:ascii="Verdana" w:eastAsia="Times New Roman" w:hAnsi="Verdana" w:cs="Times New Roman"/>
          <w:color w:val="000000"/>
          <w:sz w:val="24"/>
          <w:szCs w:val="24"/>
          <w:lang/>
        </w:rPr>
        <w:t>validate</w:t>
      </w:r>
      <w:proofErr w:type="gramEnd"/>
      <w:r>
        <w:rPr>
          <w:rFonts w:ascii="Verdana" w:eastAsia="Times New Roman" w:hAnsi="Verdana" w:cs="Times New Roman"/>
          <w:color w:val="000000"/>
          <w:sz w:val="24"/>
          <w:szCs w:val="24"/>
          <w:lang/>
        </w:rPr>
        <w:t xml:space="preserve"> the digital signature to verify that it was issued by a legitimate OP. </w:t>
      </w:r>
    </w:p>
    <w:p w:rsidR="00D308F3" w:rsidRDefault="000B3073">
      <w:pPr>
        <w:numPr>
          <w:ilvl w:val="0"/>
          <w:numId w:val="1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token can be sent over a protected channel such as TLS. See </w:t>
      </w:r>
      <w:hyperlink w:anchor="TLS_requirements" w:history="1">
        <w:r>
          <w:rPr>
            <w:rFonts w:ascii="Verdana" w:eastAsia="Times New Roman" w:hAnsi="Verdana" w:cs="Times New Roman"/>
            <w:b/>
            <w:bCs/>
            <w:color w:val="990000"/>
            <w:sz w:val="24"/>
            <w:szCs w:val="24"/>
            <w:lang/>
          </w:rPr>
          <w:t>Section 9.15 (</w:t>
        </w:r>
        <w:r>
          <w:rPr>
            <w:rStyle w:val="info"/>
            <w:rFonts w:ascii="Verdana" w:eastAsia="Times New Roman" w:hAnsi="Verdana" w:cs="Times New Roman"/>
            <w:b/>
            <w:bCs/>
            <w:color w:val="990000"/>
            <w:sz w:val="24"/>
            <w:szCs w:val="24"/>
            <w:lang/>
          </w:rPr>
          <w:t>TLS Requirements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for more information on using TLS. In this specification, the token is always sent over a TLS protected channel. Note however, that this measure is only a defense against third party attackers and is not applicable to the case where the Client is the attacker.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56" w:name="response_disclosure"/>
      <w:bookmarkEnd w:id="35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57" w:name="rfc.section.9.4"/>
      <w:bookmarkEnd w:id="357"/>
      <w:r>
        <w:rPr>
          <w:rFonts w:eastAsia="Times New Roman" w:cs="Times New Roman"/>
          <w:lang/>
        </w:rPr>
        <w:t>9.4.</w:t>
      </w:r>
      <w:proofErr w:type="gramStart"/>
      <w:r>
        <w:rPr>
          <w:rFonts w:eastAsia="Times New Roman" w:cs="Times New Roman"/>
          <w:lang/>
        </w:rPr>
        <w:t>  Server</w:t>
      </w:r>
      <w:proofErr w:type="gramEnd"/>
      <w:r>
        <w:rPr>
          <w:rFonts w:eastAsia="Times New Roman" w:cs="Times New Roman"/>
          <w:lang/>
        </w:rPr>
        <w:t xml:space="preserve"> Response Disclosure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server response might contain authentication and attribute statements that include sensitive Client information. Disclosure of the response contents can make the Client vulnerable to other types of attacks.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server response disclosure can be mitigated in the following two ways: </w:t>
      </w:r>
    </w:p>
    <w:p w:rsidR="00D308F3" w:rsidRDefault="000B3073">
      <w:pPr>
        <w:numPr>
          <w:ilvl w:val="0"/>
          <w:numId w:val="1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Using the </w:t>
      </w:r>
      <w:r>
        <w:rPr>
          <w:rStyle w:val="HTML3"/>
          <w:lang/>
        </w:rPr>
        <w:t>code</w:t>
      </w:r>
      <w:r>
        <w:rPr>
          <w:rFonts w:ascii="Verdana" w:eastAsia="Times New Roman" w:hAnsi="Verdana" w:cs="Times New Roman"/>
          <w:color w:val="000000"/>
          <w:sz w:val="24"/>
          <w:szCs w:val="24"/>
          <w:lang/>
        </w:rPr>
        <w:t xml:space="preserve"> response type. The response is sent over a TLS protected channel, where the Client is authenticated by the </w:t>
      </w:r>
      <w:r>
        <w:rPr>
          <w:rStyle w:val="HTML3"/>
          <w:lang/>
        </w:rPr>
        <w:t>client_id</w:t>
      </w:r>
      <w:r>
        <w:rPr>
          <w:rFonts w:ascii="Verdana" w:eastAsia="Times New Roman" w:hAnsi="Verdana" w:cs="Times New Roman"/>
          <w:color w:val="000000"/>
          <w:sz w:val="24"/>
          <w:szCs w:val="24"/>
          <w:lang/>
        </w:rPr>
        <w:t xml:space="preserve"> and </w:t>
      </w:r>
      <w:r>
        <w:rPr>
          <w:rStyle w:val="HTML3"/>
          <w:lang/>
        </w:rPr>
        <w:t>client_secret</w:t>
      </w:r>
      <w:r>
        <w:rPr>
          <w:rFonts w:ascii="Verdana" w:eastAsia="Times New Roman" w:hAnsi="Verdana" w:cs="Times New Roman"/>
          <w:color w:val="000000"/>
          <w:sz w:val="24"/>
          <w:szCs w:val="24"/>
          <w:lang/>
        </w:rPr>
        <w:t xml:space="preserve">. </w:t>
      </w:r>
    </w:p>
    <w:p w:rsidR="00D308F3" w:rsidRDefault="000B3073">
      <w:pPr>
        <w:numPr>
          <w:ilvl w:val="0"/>
          <w:numId w:val="1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For other response types, the signed response can be encrypted with the Client's public key or a shared secret as an encrypted JWT with an appropriate key and cipher.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58" w:name="server_response_repudiation"/>
      <w:bookmarkEnd w:id="35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59" w:name="rfc.section.9.5"/>
      <w:bookmarkEnd w:id="359"/>
      <w:r>
        <w:rPr>
          <w:rFonts w:eastAsia="Times New Roman" w:cs="Times New Roman"/>
          <w:lang/>
        </w:rPr>
        <w:t>9.5.</w:t>
      </w:r>
      <w:proofErr w:type="gramStart"/>
      <w:r>
        <w:rPr>
          <w:rFonts w:eastAsia="Times New Roman" w:cs="Times New Roman"/>
          <w:lang/>
        </w:rPr>
        <w:t>  Server</w:t>
      </w:r>
      <w:proofErr w:type="gramEnd"/>
      <w:r>
        <w:rPr>
          <w:rFonts w:eastAsia="Times New Roman" w:cs="Times New Roman"/>
          <w:lang/>
        </w:rPr>
        <w:t xml:space="preserve"> Response Repudiation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 response might be repudiated by the server if the proper mechanisms are not in place. For example, if a Server does not digitally sign a response, the Server can claim that it was not generated through the services of the Server.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60" w:name="request_repudation"/>
      <w:bookmarkEnd w:id="36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61" w:name="rfc.section.9.6"/>
      <w:bookmarkEnd w:id="361"/>
      <w:r>
        <w:rPr>
          <w:rFonts w:eastAsia="Times New Roman" w:cs="Times New Roman"/>
          <w:lang/>
        </w:rPr>
        <w:t>9.6.</w:t>
      </w:r>
      <w:proofErr w:type="gramStart"/>
      <w:r>
        <w:rPr>
          <w:rFonts w:eastAsia="Times New Roman" w:cs="Times New Roman"/>
          <w:lang/>
        </w:rPr>
        <w:t>  Request</w:t>
      </w:r>
      <w:proofErr w:type="gramEnd"/>
      <w:r>
        <w:rPr>
          <w:rFonts w:eastAsia="Times New Roman" w:cs="Times New Roman"/>
          <w:lang/>
        </w:rPr>
        <w:t xml:space="preserve"> Repudiation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Since it is possible for a compromised or malicious Client to send a request to the wrong party, a Client that was authenticated using only a bearer token can repudiate any transaction.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mitigate this threat, the Server MAY require that the request be digitally signed by the Client using a key that supports non-repudiation. The Server SHOULD validate the digital signature to verify that it was issued by a legitimate Client and the integrity is intact.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62" w:name="access_token_redirect"/>
      <w:bookmarkEnd w:id="36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63" w:name="rfc.section.9.7"/>
      <w:bookmarkEnd w:id="363"/>
      <w:r>
        <w:rPr>
          <w:rFonts w:eastAsia="Times New Roman" w:cs="Times New Roman"/>
          <w:lang/>
        </w:rPr>
        <w:t>9.7.</w:t>
      </w:r>
      <w:proofErr w:type="gramStart"/>
      <w:r>
        <w:rPr>
          <w:rFonts w:eastAsia="Times New Roman" w:cs="Times New Roman"/>
          <w:lang/>
        </w:rPr>
        <w:t>  Access</w:t>
      </w:r>
      <w:proofErr w:type="gramEnd"/>
      <w:r>
        <w:rPr>
          <w:rFonts w:eastAsia="Times New Roman" w:cs="Times New Roman"/>
          <w:lang/>
        </w:rPr>
        <w:t xml:space="preserve"> Token Redirect</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Attacker uses the Access Token generated for one resource to obtain access to a second resource.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mitigate this threat, the Access Token SHOULD be audience and scope restricted. One way of implementing it is to include the identifier of the resource for whom it was generated as audience. The resource verifies that incoming tokens include its identifier as the audience of the token.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64" w:name="token_reuse"/>
      <w:bookmarkEnd w:id="36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65" w:name="rfc.section.9.8"/>
      <w:bookmarkEnd w:id="365"/>
      <w:r>
        <w:rPr>
          <w:rFonts w:eastAsia="Times New Roman" w:cs="Times New Roman"/>
          <w:lang/>
        </w:rPr>
        <w:t>9.8.</w:t>
      </w:r>
      <w:proofErr w:type="gramStart"/>
      <w:r>
        <w:rPr>
          <w:rFonts w:eastAsia="Times New Roman" w:cs="Times New Roman"/>
          <w:lang/>
        </w:rPr>
        <w:t>  Token</w:t>
      </w:r>
      <w:proofErr w:type="gramEnd"/>
      <w:r>
        <w:rPr>
          <w:rFonts w:eastAsia="Times New Roman" w:cs="Times New Roman"/>
          <w:lang/>
        </w:rPr>
        <w:t xml:space="preserve"> Reuse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An Attacker attempts to use a one-time use token such as an Authorization Code that has already been used once with the intended Resource. To mitigate this threat, the token SHOULD include a timestamp and a short validity lifetime. The Relying Party then checks the timestamp and lifetime values to ensure that the token is currently valid.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Alternatively, the server MAY record the state of the use of the token and check the status for each request.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66" w:name="auth_code_capture"/>
      <w:bookmarkEnd w:id="36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1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67" w:name="rfc.section.9.9"/>
      <w:bookmarkEnd w:id="367"/>
      <w:r>
        <w:rPr>
          <w:rFonts w:eastAsia="Times New Roman" w:cs="Times New Roman"/>
          <w:lang/>
        </w:rPr>
        <w:t>9.9.</w:t>
      </w:r>
      <w:proofErr w:type="gramStart"/>
      <w:r>
        <w:rPr>
          <w:rFonts w:eastAsia="Times New Roman" w:cs="Times New Roman"/>
          <w:lang/>
        </w:rPr>
        <w:t>  Eavesdropping</w:t>
      </w:r>
      <w:proofErr w:type="gramEnd"/>
      <w:r>
        <w:rPr>
          <w:rFonts w:eastAsia="Times New Roman" w:cs="Times New Roman"/>
          <w:lang/>
        </w:rPr>
        <w:t xml:space="preserve"> or Leaking Authorization Codes (Secondary Authenticator Capture)</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to the attack patterns described in Section 4.4.1.1 of </w:t>
      </w:r>
      <w:hyperlink w:anchor="RFC6819" w:history="1">
        <w:r>
          <w:rPr>
            <w:rStyle w:val="a3"/>
            <w:rFonts w:ascii="Verdana" w:hAnsi="Verdana"/>
            <w:sz w:val="24"/>
            <w:szCs w:val="24"/>
            <w:u w:val="none"/>
            <w:lang/>
          </w:rPr>
          <w:t>[RFC6819] (</w:t>
        </w:r>
        <w:r>
          <w:rPr>
            <w:rStyle w:val="info"/>
            <w:rFonts w:ascii="Verdana" w:hAnsi="Verdana"/>
            <w:b/>
            <w:bCs/>
            <w:color w:val="990000"/>
            <w:sz w:val="24"/>
            <w:szCs w:val="24"/>
            <w:lang/>
          </w:rPr>
          <w:t>Lodderstedt, T., McGloin, M., and P. Hunt, “OAuth 2.0 Threat Model and Security Considerations,” January 2013.</w:t>
        </w:r>
        <w:r>
          <w:rPr>
            <w:rStyle w:val="a3"/>
            <w:rFonts w:ascii="Verdana" w:hAnsi="Verdana"/>
            <w:sz w:val="24"/>
            <w:szCs w:val="24"/>
            <w:u w:val="none"/>
            <w:lang/>
          </w:rPr>
          <w:t>)</w:t>
        </w:r>
      </w:hyperlink>
      <w:r>
        <w:rPr>
          <w:rFonts w:ascii="Verdana" w:hAnsi="Verdana"/>
          <w:color w:val="000000"/>
          <w:sz w:val="24"/>
          <w:szCs w:val="24"/>
          <w:lang/>
        </w:rPr>
        <w:t xml:space="preserve">, an Authorization Code can be captured in the User-Agent where the TLS session is terminated if the User-Agent is infected by malware. However, capturing it is not useful as long as the profile uses either Client authentication or an encrypted response.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68" w:name="token_substitution"/>
      <w:bookmarkEnd w:id="36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69" w:name="rfc.section.9.10"/>
      <w:bookmarkEnd w:id="369"/>
      <w:r>
        <w:rPr>
          <w:rFonts w:eastAsia="Times New Roman" w:cs="Times New Roman"/>
          <w:lang/>
        </w:rPr>
        <w:t>9.10.</w:t>
      </w:r>
      <w:proofErr w:type="gramStart"/>
      <w:r>
        <w:rPr>
          <w:rFonts w:eastAsia="Times New Roman" w:cs="Times New Roman"/>
          <w:lang/>
        </w:rPr>
        <w:t>  Token</w:t>
      </w:r>
      <w:proofErr w:type="gramEnd"/>
      <w:r>
        <w:rPr>
          <w:rFonts w:eastAsia="Times New Roman" w:cs="Times New Roman"/>
          <w:lang/>
        </w:rPr>
        <w:t xml:space="preserve"> Substitution</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Token Substitution is a class of attacks in which a malicious user swaps various tokens, including swapping an Authorization Code for a legitimate user with another token that the attacker has. </w:t>
      </w:r>
    </w:p>
    <w:p w:rsidR="00D308F3" w:rsidRDefault="000B3073">
      <w:pPr>
        <w:pStyle w:val="Web"/>
        <w:divId w:val="1259220216"/>
        <w:rPr>
          <w:rFonts w:ascii="Verdana" w:hAnsi="Verdana"/>
          <w:color w:val="000000"/>
          <w:sz w:val="24"/>
          <w:szCs w:val="24"/>
          <w:lang/>
        </w:rPr>
      </w:pPr>
      <w:proofErr w:type="gramStart"/>
      <w:r>
        <w:rPr>
          <w:rFonts w:ascii="Verdana" w:hAnsi="Verdana"/>
          <w:color w:val="000000"/>
          <w:sz w:val="24"/>
          <w:szCs w:val="24"/>
          <w:lang/>
        </w:rPr>
        <w:t xml:space="preserve">The implicit flow of </w:t>
      </w:r>
      <w:hyperlink w:anchor="RFC6749" w:history="1">
        <w:r>
          <w:rPr>
            <w:rStyle w:val="a3"/>
            <w:rFonts w:ascii="Verdana" w:hAnsi="Verdana"/>
            <w:sz w:val="24"/>
            <w:szCs w:val="24"/>
            <w:u w:val="none"/>
            <w:lang/>
          </w:rPr>
          <w:t>OAuth 2.0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proofErr w:type="gramEnd"/>
      </w:hyperlink>
      <w:r>
        <w:rPr>
          <w:rFonts w:ascii="Verdana" w:hAnsi="Verdana"/>
          <w:color w:val="000000"/>
          <w:sz w:val="24"/>
          <w:szCs w:val="24"/>
          <w:lang/>
        </w:rPr>
        <w:t xml:space="preserve"> [RFC6749] is not designed to mitigate this risk. In Section 10.16, it normatively requires that any use of the authorization process as a form of delegated End-User authentication to the Client MUST NOT use the implicit flow without employing additional security mechanisms that enable the Client to determine whether the Access Token was issued for its use.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OpenID Connect, this is mitigated through mechanisms provided through the ID Token. The ID Token is a signed security token that provides Claims such as </w:t>
      </w:r>
      <w:r>
        <w:rPr>
          <w:rStyle w:val="HTML3"/>
          <w:lang/>
        </w:rPr>
        <w:t>iss</w:t>
      </w:r>
      <w:r>
        <w:rPr>
          <w:rFonts w:ascii="Verdana" w:hAnsi="Verdana"/>
          <w:color w:val="000000"/>
          <w:sz w:val="24"/>
          <w:szCs w:val="24"/>
          <w:lang/>
        </w:rPr>
        <w:t xml:space="preserve"> (issuer), </w:t>
      </w:r>
      <w:r>
        <w:rPr>
          <w:rStyle w:val="HTML3"/>
          <w:lang/>
        </w:rPr>
        <w:t>sub</w:t>
      </w:r>
      <w:r>
        <w:rPr>
          <w:rFonts w:ascii="Verdana" w:hAnsi="Verdana"/>
          <w:color w:val="000000"/>
          <w:sz w:val="24"/>
          <w:szCs w:val="24"/>
          <w:lang/>
        </w:rPr>
        <w:t xml:space="preserve"> (subject), </w:t>
      </w:r>
      <w:r>
        <w:rPr>
          <w:rStyle w:val="HTML3"/>
          <w:lang/>
        </w:rPr>
        <w:t>aud</w:t>
      </w:r>
      <w:r>
        <w:rPr>
          <w:rFonts w:ascii="Verdana" w:hAnsi="Verdana"/>
          <w:color w:val="000000"/>
          <w:sz w:val="24"/>
          <w:szCs w:val="24"/>
          <w:lang/>
        </w:rPr>
        <w:t xml:space="preserve"> (audience), </w:t>
      </w:r>
      <w:r>
        <w:rPr>
          <w:rStyle w:val="HTML3"/>
          <w:lang/>
        </w:rPr>
        <w:t>azp</w:t>
      </w:r>
      <w:r>
        <w:rPr>
          <w:rFonts w:ascii="Verdana" w:hAnsi="Verdana"/>
          <w:color w:val="000000"/>
          <w:sz w:val="24"/>
          <w:szCs w:val="24"/>
          <w:lang/>
        </w:rPr>
        <w:t xml:space="preserve"> (authorized party), </w:t>
      </w:r>
      <w:r>
        <w:rPr>
          <w:rStyle w:val="HTML3"/>
          <w:lang/>
        </w:rPr>
        <w:t>at_hash</w:t>
      </w:r>
      <w:r>
        <w:rPr>
          <w:rFonts w:ascii="Verdana" w:hAnsi="Verdana"/>
          <w:color w:val="000000"/>
          <w:sz w:val="24"/>
          <w:szCs w:val="24"/>
          <w:lang/>
        </w:rPr>
        <w:t xml:space="preserve"> (access token hash), and </w:t>
      </w:r>
      <w:r>
        <w:rPr>
          <w:rStyle w:val="HTML3"/>
          <w:lang/>
        </w:rPr>
        <w:t>c_hash</w:t>
      </w:r>
      <w:r>
        <w:rPr>
          <w:rFonts w:ascii="Verdana" w:hAnsi="Verdana"/>
          <w:color w:val="000000"/>
          <w:sz w:val="24"/>
          <w:szCs w:val="24"/>
          <w:lang/>
        </w:rPr>
        <w:t xml:space="preserve"> (code hash). Using the ID Token, the Client is capable of detecting the Token Substitution Attack.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w:t>
      </w:r>
      <w:r>
        <w:rPr>
          <w:rStyle w:val="HTML3"/>
          <w:lang/>
        </w:rPr>
        <w:t>c_hash</w:t>
      </w:r>
      <w:r>
        <w:rPr>
          <w:rFonts w:ascii="Verdana" w:hAnsi="Verdana"/>
          <w:color w:val="000000"/>
          <w:sz w:val="24"/>
          <w:szCs w:val="24"/>
          <w:lang/>
        </w:rPr>
        <w:t xml:space="preserve"> in the ID Token enables Clients to prevent </w:t>
      </w:r>
      <w:r>
        <w:rPr>
          <w:rStyle w:val="HTML3"/>
          <w:lang/>
        </w:rPr>
        <w:t>code</w:t>
      </w:r>
      <w:r>
        <w:rPr>
          <w:rFonts w:ascii="Verdana" w:hAnsi="Verdana"/>
          <w:color w:val="000000"/>
          <w:sz w:val="24"/>
          <w:szCs w:val="24"/>
          <w:lang/>
        </w:rPr>
        <w:t xml:space="preserve"> substitution.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Also, a malicious user may attempt to impersonate a more privileged user by subverting the communication channel between the Authorization Endpoint and Client, or the Token Endpoint and Client, for example by swapping the </w:t>
      </w:r>
      <w:r>
        <w:rPr>
          <w:rStyle w:val="HTML3"/>
          <w:lang/>
        </w:rPr>
        <w:t>code</w:t>
      </w:r>
      <w:r>
        <w:rPr>
          <w:rFonts w:ascii="Verdana" w:hAnsi="Verdana"/>
          <w:color w:val="000000"/>
          <w:sz w:val="24"/>
          <w:szCs w:val="24"/>
          <w:lang/>
        </w:rPr>
        <w:t xml:space="preserve"> or reordering the messages, to convince the Token Endpoint that the attacker's authorization grant corresponds to a grant sent on behalf of a more privileged user.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For HTTP bindings such as OpenID Connect Standard 1.0, the responses to Token Requests are bound to the corresponding requests by message order in HTTP, as both the response containing the token and requests are protected by TLS, which will detect and prevent packet reordering.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 designing another binding of OpenID Connect Messages to a protocol incapable of strongly binding Token Endpoint requests to responses, additional mechanisms to address this issue MUST be utilized. One such mechanism could be to include an ID Token with a </w:t>
      </w:r>
      <w:r>
        <w:rPr>
          <w:rStyle w:val="HTML3"/>
          <w:lang/>
        </w:rPr>
        <w:t>c_hash</w:t>
      </w:r>
      <w:r>
        <w:rPr>
          <w:rFonts w:ascii="Verdana" w:hAnsi="Verdana"/>
          <w:color w:val="000000"/>
          <w:sz w:val="24"/>
          <w:szCs w:val="24"/>
          <w:lang/>
        </w:rPr>
        <w:t xml:space="preserve"> Claim in the token request and response.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70" w:name="TimingAttack"/>
      <w:bookmarkEnd w:id="37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71" w:name="rfc.section.9.11"/>
      <w:bookmarkEnd w:id="371"/>
      <w:r>
        <w:rPr>
          <w:rFonts w:eastAsia="Times New Roman" w:cs="Times New Roman"/>
          <w:lang/>
        </w:rPr>
        <w:t>9.11.</w:t>
      </w:r>
      <w:proofErr w:type="gramStart"/>
      <w:r>
        <w:rPr>
          <w:rFonts w:eastAsia="Times New Roman" w:cs="Times New Roman"/>
          <w:lang/>
        </w:rPr>
        <w:t>  Timing</w:t>
      </w:r>
      <w:proofErr w:type="gramEnd"/>
      <w:r>
        <w:rPr>
          <w:rFonts w:eastAsia="Times New Roman" w:cs="Times New Roman"/>
          <w:lang/>
        </w:rPr>
        <w:t xml:space="preserve"> Attack</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 timing attack allows the attacker to obtain an unnecessary large amount of information through the elapsed time differences in the code paths taken by successful and unsuccessful decryption operations or successful and unsuccessful signature validation of a message. It can be used to reduce the effective key length of the cipher used.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Implementations SHOULD NOT terminate the validation process at the instant of the finding an error but SHOULD continue running until all the octets have been processed to avoid this attack.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72" w:name="OtherCryptoAttacks"/>
      <w:bookmarkEnd w:id="37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73" w:name="rfc.section.9.12"/>
      <w:bookmarkEnd w:id="373"/>
      <w:r>
        <w:rPr>
          <w:rFonts w:eastAsia="Times New Roman" w:cs="Times New Roman"/>
          <w:lang/>
        </w:rPr>
        <w:t>9.12.</w:t>
      </w:r>
      <w:proofErr w:type="gramStart"/>
      <w:r>
        <w:rPr>
          <w:rFonts w:eastAsia="Times New Roman" w:cs="Times New Roman"/>
          <w:lang/>
        </w:rPr>
        <w:t>  Other</w:t>
      </w:r>
      <w:proofErr w:type="gramEnd"/>
      <w:r>
        <w:rPr>
          <w:rFonts w:eastAsia="Times New Roman" w:cs="Times New Roman"/>
          <w:lang/>
        </w:rPr>
        <w:t xml:space="preserve"> Crypto Related Attacks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There are various crypto related attacks possible depending on the method used for encryption and signature / integrity checking. Implementers need to consult the Security Considerations for the </w:t>
      </w:r>
      <w:hyperlink w:anchor="JWT" w:history="1">
        <w:r>
          <w:rPr>
            <w:rStyle w:val="a3"/>
            <w:rFonts w:ascii="Verdana" w:hAnsi="Verdana"/>
            <w:sz w:val="24"/>
            <w:szCs w:val="24"/>
            <w:u w:val="none"/>
            <w:lang/>
          </w:rPr>
          <w:t>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[JWT] specification and specifications that it references to avoid the vulnerabilities identified in these specifications.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74" w:name="signing_order"/>
      <w:bookmarkEnd w:id="37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75" w:name="rfc.section.9.13"/>
      <w:bookmarkEnd w:id="375"/>
      <w:r>
        <w:rPr>
          <w:rFonts w:eastAsia="Times New Roman" w:cs="Times New Roman"/>
          <w:lang/>
        </w:rPr>
        <w:t>9.13.</w:t>
      </w:r>
      <w:proofErr w:type="gramStart"/>
      <w:r>
        <w:rPr>
          <w:rFonts w:eastAsia="Times New Roman" w:cs="Times New Roman"/>
          <w:lang/>
        </w:rPr>
        <w:t>  Signing</w:t>
      </w:r>
      <w:proofErr w:type="gramEnd"/>
      <w:r>
        <w:rPr>
          <w:rFonts w:eastAsia="Times New Roman" w:cs="Times New Roman"/>
          <w:lang/>
        </w:rPr>
        <w:t xml:space="preserve"> and Encryption Order</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Signatures over encrypted text are not considered valid in many jurisdictions. Therefore, for integrity and non-repudiation, this specification requires signing the plain text JSON Claims.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76" w:name="issuer_identifier"/>
      <w:bookmarkEnd w:id="37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77" w:name="rfc.section.9.14"/>
      <w:bookmarkEnd w:id="377"/>
      <w:r>
        <w:rPr>
          <w:rFonts w:eastAsia="Times New Roman" w:cs="Times New Roman"/>
          <w:lang/>
        </w:rPr>
        <w:t>9.14.</w:t>
      </w:r>
      <w:proofErr w:type="gramStart"/>
      <w:r>
        <w:rPr>
          <w:rFonts w:eastAsia="Times New Roman" w:cs="Times New Roman"/>
          <w:lang/>
        </w:rPr>
        <w:t>  Issuer</w:t>
      </w:r>
      <w:proofErr w:type="gramEnd"/>
      <w:r>
        <w:rPr>
          <w:rFonts w:eastAsia="Times New Roman" w:cs="Times New Roman"/>
          <w:lang/>
        </w:rPr>
        <w:t xml:space="preserve"> Identifier</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OpenID Connect supports multiple issuers per Host and Port combination. The issuer returned by discovery MUST exactly match the value of </w:t>
      </w:r>
      <w:r>
        <w:rPr>
          <w:rStyle w:val="HTML3"/>
          <w:lang/>
        </w:rPr>
        <w:t>iss</w:t>
      </w:r>
      <w:r>
        <w:rPr>
          <w:rFonts w:ascii="Verdana" w:hAnsi="Verdana"/>
          <w:color w:val="000000"/>
          <w:sz w:val="24"/>
          <w:szCs w:val="24"/>
          <w:lang/>
        </w:rPr>
        <w:t xml:space="preserve"> in the ID Token.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OpenID Connect treats the path component of any URI as part of the user identifier. For instance, the subject "1234" with an issuer of "https://example.com" is not equivalent to the subject "1234" with an issuer of "https://example.com/sales".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It is RECOMMENDED that only a single issuer per host be used.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78" w:name="TLS_requirements"/>
      <w:bookmarkEnd w:id="37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79" w:name="rfc.section.9.15"/>
      <w:bookmarkEnd w:id="379"/>
      <w:r>
        <w:rPr>
          <w:rFonts w:eastAsia="Times New Roman" w:cs="Times New Roman"/>
          <w:lang/>
        </w:rPr>
        <w:t>9.15.</w:t>
      </w:r>
      <w:proofErr w:type="gramStart"/>
      <w:r>
        <w:rPr>
          <w:rFonts w:eastAsia="Times New Roman" w:cs="Times New Roman"/>
          <w:lang/>
        </w:rPr>
        <w:t>  TLS</w:t>
      </w:r>
      <w:proofErr w:type="gramEnd"/>
      <w:r>
        <w:rPr>
          <w:rFonts w:eastAsia="Times New Roman" w:cs="Times New Roman"/>
          <w:lang/>
        </w:rPr>
        <w:t xml:space="preserve"> Requirements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Implementations MUST support TLS. Which version(s) ought to be implemented will vary over time, and depend on the widespread deployment and known security vulnerabilities at the time of implementation. </w:t>
      </w:r>
      <w:proofErr w:type="gramStart"/>
      <w:r>
        <w:rPr>
          <w:rFonts w:ascii="Verdana" w:hAnsi="Verdana"/>
          <w:color w:val="000000"/>
          <w:sz w:val="24"/>
          <w:szCs w:val="24"/>
          <w:lang/>
        </w:rPr>
        <w:t xml:space="preserve">At the time of this writing, TLS version 1.2 </w:t>
      </w:r>
      <w:hyperlink w:anchor="RFC5246" w:history="1">
        <w:r>
          <w:rPr>
            <w:rStyle w:val="a3"/>
            <w:rFonts w:ascii="Verdana" w:hAnsi="Verdana"/>
            <w:sz w:val="24"/>
            <w:szCs w:val="24"/>
            <w:u w:val="none"/>
            <w:lang/>
          </w:rPr>
          <w:t>[RFC5246] (</w:t>
        </w:r>
        <w:r>
          <w:rPr>
            <w:rStyle w:val="info"/>
            <w:rFonts w:ascii="Verdana" w:hAnsi="Verdana"/>
            <w:b/>
            <w:bCs/>
            <w:color w:val="990000"/>
            <w:sz w:val="24"/>
            <w:szCs w:val="24"/>
            <w:lang/>
          </w:rPr>
          <w:t>Dierks, T. and E. Rescorla, “The Transport Layer Security (TLS) Protocol Version 1.2,” August 2008.</w:t>
        </w:r>
        <w:r>
          <w:rPr>
            <w:rStyle w:val="a3"/>
            <w:rFonts w:ascii="Verdana" w:hAnsi="Verdana"/>
            <w:sz w:val="24"/>
            <w:szCs w:val="24"/>
            <w:u w:val="none"/>
            <w:lang/>
          </w:rPr>
          <w:t>)</w:t>
        </w:r>
        <w:proofErr w:type="gramEnd"/>
      </w:hyperlink>
      <w:r>
        <w:rPr>
          <w:rFonts w:ascii="Verdana" w:hAnsi="Verdana"/>
          <w:color w:val="000000"/>
          <w:sz w:val="24"/>
          <w:szCs w:val="24"/>
          <w:lang/>
        </w:rPr>
        <w:t xml:space="preserve"> </w:t>
      </w:r>
      <w:proofErr w:type="gramStart"/>
      <w:r>
        <w:rPr>
          <w:rFonts w:ascii="Verdana" w:hAnsi="Verdana"/>
          <w:color w:val="000000"/>
          <w:sz w:val="24"/>
          <w:szCs w:val="24"/>
          <w:lang/>
        </w:rPr>
        <w:t>is</w:t>
      </w:r>
      <w:proofErr w:type="gramEnd"/>
      <w:r>
        <w:rPr>
          <w:rFonts w:ascii="Verdana" w:hAnsi="Verdana"/>
          <w:color w:val="000000"/>
          <w:sz w:val="24"/>
          <w:szCs w:val="24"/>
          <w:lang/>
        </w:rPr>
        <w:t xml:space="preserve"> the most recent version, but has very limited actual deployment, and might not be readily available in implementation toolkits. </w:t>
      </w:r>
      <w:proofErr w:type="gramStart"/>
      <w:r>
        <w:rPr>
          <w:rFonts w:ascii="Verdana" w:hAnsi="Verdana"/>
          <w:color w:val="000000"/>
          <w:sz w:val="24"/>
          <w:szCs w:val="24"/>
          <w:lang/>
        </w:rPr>
        <w:t xml:space="preserve">TLS version 1.0 </w:t>
      </w:r>
      <w:hyperlink w:anchor="RFC2246" w:history="1">
        <w:r>
          <w:rPr>
            <w:rStyle w:val="a3"/>
            <w:rFonts w:ascii="Verdana" w:hAnsi="Verdana"/>
            <w:sz w:val="24"/>
            <w:szCs w:val="24"/>
            <w:u w:val="none"/>
            <w:lang/>
          </w:rPr>
          <w:t>[RFC2246] (</w:t>
        </w:r>
        <w:r>
          <w:rPr>
            <w:rStyle w:val="info"/>
            <w:rFonts w:ascii="Verdana" w:hAnsi="Verdana"/>
            <w:b/>
            <w:bCs/>
            <w:color w:val="990000"/>
            <w:sz w:val="24"/>
            <w:szCs w:val="24"/>
            <w:lang/>
          </w:rPr>
          <w:t>Dierks, T. and C. Allen, “The TLS Protocol Version 1.0,” January 1999.</w:t>
        </w:r>
        <w:r>
          <w:rPr>
            <w:rStyle w:val="a3"/>
            <w:rFonts w:ascii="Verdana" w:hAnsi="Verdana"/>
            <w:sz w:val="24"/>
            <w:szCs w:val="24"/>
            <w:u w:val="none"/>
            <w:lang/>
          </w:rPr>
          <w:t>)</w:t>
        </w:r>
        <w:proofErr w:type="gramEnd"/>
      </w:hyperlink>
      <w:r>
        <w:rPr>
          <w:rFonts w:ascii="Verdana" w:hAnsi="Verdana"/>
          <w:color w:val="000000"/>
          <w:sz w:val="24"/>
          <w:szCs w:val="24"/>
          <w:lang/>
        </w:rPr>
        <w:t xml:space="preserve"> </w:t>
      </w:r>
      <w:proofErr w:type="gramStart"/>
      <w:r>
        <w:rPr>
          <w:rFonts w:ascii="Verdana" w:hAnsi="Verdana"/>
          <w:color w:val="000000"/>
          <w:sz w:val="24"/>
          <w:szCs w:val="24"/>
          <w:lang/>
        </w:rPr>
        <w:t>is</w:t>
      </w:r>
      <w:proofErr w:type="gramEnd"/>
      <w:r>
        <w:rPr>
          <w:rFonts w:ascii="Verdana" w:hAnsi="Verdana"/>
          <w:color w:val="000000"/>
          <w:sz w:val="24"/>
          <w:szCs w:val="24"/>
          <w:lang/>
        </w:rPr>
        <w:t xml:space="preserve"> the most widely deployed version, and will give the broadest interoperability.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protect against information disclosure and tampering, confidentiality protection MUST be applied using TLS with a ciphersuite that provides confidentiality and integrity protection.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Whenever TLS is used, a TLS server certificate check MUST be performed, per </w:t>
      </w:r>
      <w:hyperlink w:anchor="RFC6125" w:history="1">
        <w:r>
          <w:rPr>
            <w:rStyle w:val="a3"/>
            <w:rFonts w:ascii="Verdana" w:hAnsi="Verdana"/>
            <w:sz w:val="24"/>
            <w:szCs w:val="24"/>
            <w:u w:val="none"/>
            <w:lang/>
          </w:rPr>
          <w:t>RFC 6125 (</w:t>
        </w:r>
        <w:r>
          <w:rPr>
            <w:rStyle w:val="info"/>
            <w:rFonts w:ascii="Verdana" w:hAnsi="Verdana"/>
            <w:b/>
            <w:bCs/>
            <w:color w:val="990000"/>
            <w:sz w:val="24"/>
            <w:szCs w:val="24"/>
            <w:lang/>
          </w:rPr>
          <w:t>Saint-Andre, P. and J. Hodges, “Representation and Verification of Domain-Based Application Service Identity within Internet Public Key Infrastructure Using X.509 (PKIX) Certificates in the Context of Transport Layer Security (TLS),” March 2011.</w:t>
        </w:r>
        <w:r>
          <w:rPr>
            <w:rStyle w:val="a3"/>
            <w:rFonts w:ascii="Verdana" w:hAnsi="Verdana"/>
            <w:sz w:val="24"/>
            <w:szCs w:val="24"/>
            <w:u w:val="none"/>
            <w:lang/>
          </w:rPr>
          <w:t>)</w:t>
        </w:r>
      </w:hyperlink>
      <w:r>
        <w:rPr>
          <w:rFonts w:ascii="Verdana" w:hAnsi="Verdana"/>
          <w:color w:val="000000"/>
          <w:sz w:val="24"/>
          <w:szCs w:val="24"/>
          <w:lang/>
        </w:rPr>
        <w:t xml:space="preserve"> [RFC6125].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80" w:name="token_lifetime"/>
      <w:bookmarkEnd w:id="380"/>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81" w:name="rfc.section.9.16"/>
      <w:bookmarkEnd w:id="381"/>
      <w:r>
        <w:rPr>
          <w:rFonts w:eastAsia="Times New Roman" w:cs="Times New Roman"/>
          <w:lang/>
        </w:rPr>
        <w:t>9.16.</w:t>
      </w:r>
      <w:proofErr w:type="gramStart"/>
      <w:r>
        <w:rPr>
          <w:rFonts w:eastAsia="Times New Roman" w:cs="Times New Roman"/>
          <w:lang/>
        </w:rPr>
        <w:t>  Lifetimes</w:t>
      </w:r>
      <w:proofErr w:type="gramEnd"/>
      <w:r>
        <w:rPr>
          <w:rFonts w:eastAsia="Times New Roman" w:cs="Times New Roman"/>
          <w:lang/>
        </w:rPr>
        <w:t xml:space="preserve"> of Access Tokens and Refresh Tokens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Access Token grants are not revocable by the Authorization Server. Access Token grant lifetimes SHOULD be kept to single use or very short lifetimes.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If access to the UserInfo Endpoint or other protected resources is required, a Refresh Token SHOULD </w:t>
      </w:r>
      <w:proofErr w:type="gramStart"/>
      <w:r>
        <w:rPr>
          <w:rFonts w:ascii="Verdana" w:hAnsi="Verdana"/>
          <w:color w:val="000000"/>
          <w:sz w:val="24"/>
          <w:szCs w:val="24"/>
          <w:lang/>
        </w:rPr>
        <w:t>be</w:t>
      </w:r>
      <w:proofErr w:type="gramEnd"/>
      <w:r>
        <w:rPr>
          <w:rFonts w:ascii="Verdana" w:hAnsi="Verdana"/>
          <w:color w:val="000000"/>
          <w:sz w:val="24"/>
          <w:szCs w:val="24"/>
          <w:lang/>
        </w:rPr>
        <w:t xml:space="preserve"> used. The Client MAY then exchange the Refresh Token at the Token Endpoint for a fresh short-lived Access Token that can be used to access the resource.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Authorization Server SHOULD clearly </w:t>
      </w:r>
      <w:proofErr w:type="gramStart"/>
      <w:r>
        <w:rPr>
          <w:rFonts w:ascii="Verdana" w:hAnsi="Verdana"/>
          <w:color w:val="000000"/>
          <w:sz w:val="24"/>
          <w:szCs w:val="24"/>
          <w:lang/>
        </w:rPr>
        <w:t>identify</w:t>
      </w:r>
      <w:proofErr w:type="gramEnd"/>
      <w:r>
        <w:rPr>
          <w:rFonts w:ascii="Verdana" w:hAnsi="Verdana"/>
          <w:color w:val="000000"/>
          <w:sz w:val="24"/>
          <w:szCs w:val="24"/>
          <w:lang/>
        </w:rPr>
        <w:t xml:space="preserve"> long-term grants to the User during Authorization. The Authorization Server SHOULD </w:t>
      </w:r>
      <w:proofErr w:type="gramStart"/>
      <w:r>
        <w:rPr>
          <w:rFonts w:ascii="Verdana" w:hAnsi="Verdana"/>
          <w:color w:val="000000"/>
          <w:sz w:val="24"/>
          <w:szCs w:val="24"/>
          <w:lang/>
        </w:rPr>
        <w:t>provide</w:t>
      </w:r>
      <w:proofErr w:type="gramEnd"/>
      <w:r>
        <w:rPr>
          <w:rFonts w:ascii="Verdana" w:hAnsi="Verdana"/>
          <w:color w:val="000000"/>
          <w:sz w:val="24"/>
          <w:szCs w:val="24"/>
          <w:lang/>
        </w:rPr>
        <w:t xml:space="preserve"> a mechanism for the End-User to revoke Refresh Tokens granted to a Client.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82" w:name="SymmetricKeyEntropy"/>
      <w:bookmarkEnd w:id="38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83" w:name="rfc.section.9.17"/>
      <w:bookmarkEnd w:id="383"/>
      <w:r>
        <w:rPr>
          <w:rFonts w:eastAsia="Times New Roman" w:cs="Times New Roman"/>
          <w:lang/>
        </w:rPr>
        <w:t>9.17.</w:t>
      </w:r>
      <w:proofErr w:type="gramStart"/>
      <w:r>
        <w:rPr>
          <w:rFonts w:eastAsia="Times New Roman" w:cs="Times New Roman"/>
          <w:lang/>
        </w:rPr>
        <w:t>  Symmetric</w:t>
      </w:r>
      <w:proofErr w:type="gramEnd"/>
      <w:r>
        <w:rPr>
          <w:rFonts w:eastAsia="Times New Roman" w:cs="Times New Roman"/>
          <w:lang/>
        </w:rPr>
        <w:t xml:space="preserve"> Key Entropy</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w:t>
      </w:r>
      <w:hyperlink w:anchor="sigs" w:history="1">
        <w:r>
          <w:rPr>
            <w:rStyle w:val="a3"/>
            <w:rFonts w:ascii="Verdana" w:hAnsi="Verdana"/>
            <w:sz w:val="24"/>
            <w:szCs w:val="24"/>
            <w:u w:val="none"/>
            <w:lang/>
          </w:rPr>
          <w:t>Section 3.3 (</w:t>
        </w:r>
        <w:r>
          <w:rPr>
            <w:rStyle w:val="info"/>
            <w:rFonts w:ascii="Verdana" w:hAnsi="Verdana"/>
            <w:b/>
            <w:bCs/>
            <w:color w:val="990000"/>
            <w:sz w:val="24"/>
            <w:szCs w:val="24"/>
            <w:lang/>
          </w:rPr>
          <w:t>Signing</w:t>
        </w:r>
        <w:r>
          <w:rPr>
            <w:rStyle w:val="a3"/>
            <w:rFonts w:ascii="Verdana" w:hAnsi="Verdana"/>
            <w:sz w:val="24"/>
            <w:szCs w:val="24"/>
            <w:u w:val="none"/>
            <w:lang/>
          </w:rPr>
          <w:t>)</w:t>
        </w:r>
      </w:hyperlink>
      <w:r>
        <w:rPr>
          <w:rFonts w:ascii="Verdana" w:hAnsi="Verdana"/>
          <w:color w:val="000000"/>
          <w:sz w:val="24"/>
          <w:szCs w:val="24"/>
          <w:lang/>
        </w:rPr>
        <w:t xml:space="preserve"> and </w:t>
      </w:r>
      <w:hyperlink w:anchor="enc" w:history="1">
        <w:r>
          <w:rPr>
            <w:rStyle w:val="a3"/>
            <w:rFonts w:ascii="Verdana" w:hAnsi="Verdana"/>
            <w:sz w:val="24"/>
            <w:szCs w:val="24"/>
            <w:u w:val="none"/>
            <w:lang/>
          </w:rPr>
          <w:t>Section 3.4 (</w:t>
        </w:r>
        <w:r>
          <w:rPr>
            <w:rStyle w:val="info"/>
            <w:rFonts w:ascii="Verdana" w:hAnsi="Verdana"/>
            <w:b/>
            <w:bCs/>
            <w:color w:val="990000"/>
            <w:sz w:val="24"/>
            <w:szCs w:val="24"/>
            <w:lang/>
          </w:rPr>
          <w:t>Encryption</w:t>
        </w:r>
        <w:r>
          <w:rPr>
            <w:rStyle w:val="a3"/>
            <w:rFonts w:ascii="Verdana" w:hAnsi="Verdana"/>
            <w:sz w:val="24"/>
            <w:szCs w:val="24"/>
            <w:u w:val="none"/>
            <w:lang/>
          </w:rPr>
          <w:t>)</w:t>
        </w:r>
      </w:hyperlink>
      <w:r>
        <w:rPr>
          <w:rFonts w:ascii="Verdana" w:hAnsi="Verdana"/>
          <w:color w:val="000000"/>
          <w:sz w:val="24"/>
          <w:szCs w:val="24"/>
          <w:lang/>
        </w:rPr>
        <w:t xml:space="preserve">, keys are derived from the </w:t>
      </w:r>
      <w:r>
        <w:rPr>
          <w:rStyle w:val="HTML3"/>
          <w:lang/>
        </w:rPr>
        <w:t>client_secret</w:t>
      </w:r>
      <w:r>
        <w:rPr>
          <w:rFonts w:ascii="Verdana" w:hAnsi="Verdana"/>
          <w:color w:val="000000"/>
          <w:sz w:val="24"/>
          <w:szCs w:val="24"/>
          <w:lang/>
        </w:rPr>
        <w:t xml:space="preserve"> value. Thus, when used with symmetric signing or encryption operations, </w:t>
      </w:r>
      <w:r>
        <w:rPr>
          <w:rStyle w:val="HTML3"/>
          <w:lang/>
        </w:rPr>
        <w:t>client_secret</w:t>
      </w:r>
      <w:r>
        <w:rPr>
          <w:rFonts w:ascii="Verdana" w:hAnsi="Verdana"/>
          <w:color w:val="000000"/>
          <w:sz w:val="24"/>
          <w:szCs w:val="24"/>
          <w:lang/>
        </w:rPr>
        <w:t xml:space="preserve"> values MUST contain sufficient entropy to generate cryptographically strong keys. Also, </w:t>
      </w:r>
      <w:r>
        <w:rPr>
          <w:rStyle w:val="HTML3"/>
          <w:lang/>
        </w:rPr>
        <w:t>client_secret</w:t>
      </w:r>
      <w:r>
        <w:rPr>
          <w:rFonts w:ascii="Verdana" w:hAnsi="Verdana"/>
          <w:color w:val="000000"/>
          <w:sz w:val="24"/>
          <w:szCs w:val="24"/>
          <w:lang/>
        </w:rPr>
        <w:t xml:space="preserve"> values MUST also contain at least the minimum of number of octets required for MAC keys for the particular algorithm used. So for instance, for </w:t>
      </w:r>
      <w:r>
        <w:rPr>
          <w:rStyle w:val="HTML3"/>
          <w:lang/>
        </w:rPr>
        <w:t>HS256</w:t>
      </w:r>
      <w:r>
        <w:rPr>
          <w:rFonts w:ascii="Verdana" w:hAnsi="Verdana"/>
          <w:color w:val="000000"/>
          <w:sz w:val="24"/>
          <w:szCs w:val="24"/>
          <w:lang/>
        </w:rPr>
        <w:t xml:space="preserve">, the </w:t>
      </w:r>
      <w:r>
        <w:rPr>
          <w:rStyle w:val="HTML3"/>
          <w:lang/>
        </w:rPr>
        <w:t>client_secret</w:t>
      </w:r>
      <w:r>
        <w:rPr>
          <w:rFonts w:ascii="Verdana" w:hAnsi="Verdana"/>
          <w:color w:val="000000"/>
          <w:sz w:val="24"/>
          <w:szCs w:val="24"/>
          <w:lang/>
        </w:rPr>
        <w:t xml:space="preserve"> value MUST contain at least 8 octets (and almost certainly SHOULD contain more, since </w:t>
      </w:r>
      <w:r>
        <w:rPr>
          <w:rStyle w:val="HTML3"/>
          <w:lang/>
        </w:rPr>
        <w:t>client_secret</w:t>
      </w:r>
      <w:r>
        <w:rPr>
          <w:rFonts w:ascii="Verdana" w:hAnsi="Verdana"/>
          <w:color w:val="000000"/>
          <w:sz w:val="24"/>
          <w:szCs w:val="24"/>
          <w:lang/>
        </w:rPr>
        <w:t xml:space="preserve"> values are likely to use a restricted alphabet.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84" w:name="NeedForSignedRequests"/>
      <w:bookmarkEnd w:id="384"/>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85" w:name="rfc.section.9.18"/>
      <w:bookmarkEnd w:id="385"/>
      <w:r>
        <w:rPr>
          <w:rFonts w:eastAsia="Times New Roman" w:cs="Times New Roman"/>
          <w:lang/>
        </w:rPr>
        <w:t>9.18.</w:t>
      </w:r>
      <w:proofErr w:type="gramStart"/>
      <w:r>
        <w:rPr>
          <w:rFonts w:eastAsia="Times New Roman" w:cs="Times New Roman"/>
          <w:lang/>
        </w:rPr>
        <w:t>  Need</w:t>
      </w:r>
      <w:proofErr w:type="gramEnd"/>
      <w:r>
        <w:rPr>
          <w:rFonts w:eastAsia="Times New Roman" w:cs="Times New Roman"/>
          <w:lang/>
        </w:rPr>
        <w:t xml:space="preserve"> for Signed Requests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some situations, Clients might need to use signed requests to ensure that the desired request parameters are delivered to the OP without having been tampered with. For instance, the </w:t>
      </w:r>
      <w:r>
        <w:rPr>
          <w:rStyle w:val="HTML3"/>
          <w:lang/>
        </w:rPr>
        <w:t>max_age</w:t>
      </w:r>
      <w:r>
        <w:rPr>
          <w:rFonts w:ascii="Verdana" w:hAnsi="Verdana"/>
          <w:color w:val="000000"/>
          <w:sz w:val="24"/>
          <w:szCs w:val="24"/>
          <w:lang/>
        </w:rPr>
        <w:t xml:space="preserve"> and </w:t>
      </w:r>
      <w:r>
        <w:rPr>
          <w:rStyle w:val="HTML3"/>
          <w:lang/>
        </w:rPr>
        <w:t>acr_values</w:t>
      </w:r>
      <w:r>
        <w:rPr>
          <w:rFonts w:ascii="Verdana" w:hAnsi="Verdana"/>
          <w:color w:val="000000"/>
          <w:sz w:val="24"/>
          <w:szCs w:val="24"/>
          <w:lang/>
        </w:rPr>
        <w:t xml:space="preserve"> provide more assurance about the nature of the authentication performed when delivered in signed requests.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86" w:name="NeedForEncryptedRequests"/>
      <w:bookmarkEnd w:id="386"/>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87" w:name="rfc.section.9.19"/>
      <w:bookmarkEnd w:id="387"/>
      <w:r>
        <w:rPr>
          <w:rFonts w:eastAsia="Times New Roman" w:cs="Times New Roman"/>
          <w:lang/>
        </w:rPr>
        <w:t>9.19.</w:t>
      </w:r>
      <w:proofErr w:type="gramStart"/>
      <w:r>
        <w:rPr>
          <w:rFonts w:eastAsia="Times New Roman" w:cs="Times New Roman"/>
          <w:lang/>
        </w:rPr>
        <w:t>  Need</w:t>
      </w:r>
      <w:proofErr w:type="gramEnd"/>
      <w:r>
        <w:rPr>
          <w:rFonts w:eastAsia="Times New Roman" w:cs="Times New Roman"/>
          <w:lang/>
        </w:rPr>
        <w:t xml:space="preserve"> for Encrypted Requests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some situations, knowing the contents of an OpenID Connect request can, in and of itself, reveal sensitive information about the End-User. For instance, knowing that the Client is requesting a particular Claim or that it is requesting that a particular authentication method be used can reveal sensitive information about the End-User. OpenID Connect enables requests to be encrypted to the OpenID Provider to prevent such potentially sensitive information from being revealed.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388" w:name="privacy_considerations"/>
      <w:bookmarkEnd w:id="388"/>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1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389" w:name="rfc.section.10"/>
      <w:bookmarkEnd w:id="389"/>
      <w:r>
        <w:rPr>
          <w:rFonts w:eastAsia="Times New Roman" w:cs="Times New Roman"/>
          <w:lang/>
        </w:rPr>
        <w:t>10.  Privacy Considerations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UserInfo Response typically contains Personally Identifiable Information (PII). As such, End-User consent for the release of the information for the specified purpose SHOULD be obtained at or prior to the authorization time in accordance with relevant regulations. The purpose of use is typically registered in association with the </w:t>
      </w:r>
      <w:r>
        <w:rPr>
          <w:rStyle w:val="HTML3"/>
          <w:lang/>
        </w:rPr>
        <w:t>redirect_uris</w:t>
      </w:r>
      <w:r>
        <w:rPr>
          <w:rFonts w:ascii="Verdana" w:hAnsi="Verdana"/>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Only necessary UserInfo data should be stored at the Client and the Client SHOULD associate the received data with the purpose of use statement.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Resource Server SHOULD </w:t>
      </w:r>
      <w:proofErr w:type="gramStart"/>
      <w:r>
        <w:rPr>
          <w:rFonts w:ascii="Verdana" w:hAnsi="Verdana"/>
          <w:color w:val="000000"/>
          <w:sz w:val="24"/>
          <w:szCs w:val="24"/>
          <w:lang/>
        </w:rPr>
        <w:t>make</w:t>
      </w:r>
      <w:proofErr w:type="gramEnd"/>
      <w:r>
        <w:rPr>
          <w:rFonts w:ascii="Verdana" w:hAnsi="Verdana"/>
          <w:color w:val="000000"/>
          <w:sz w:val="24"/>
          <w:szCs w:val="24"/>
          <w:lang/>
        </w:rPr>
        <w:t xml:space="preserve"> the UserInfo access log available to the End-User so that the End-User can monitor who accessed his data.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To protect the End-User from a possible correlation among Clients, the use of a Pairwise Pseudonymous Identifier (PPID) as the </w:t>
      </w:r>
      <w:r>
        <w:rPr>
          <w:rStyle w:val="HTML3"/>
          <w:lang/>
        </w:rPr>
        <w:t>sub</w:t>
      </w:r>
      <w:r>
        <w:rPr>
          <w:rFonts w:ascii="Verdana" w:hAnsi="Verdana"/>
          <w:color w:val="000000"/>
          <w:sz w:val="24"/>
          <w:szCs w:val="24"/>
          <w:lang/>
        </w:rPr>
        <w:t xml:space="preserve"> SHOULD be considered. </w:t>
      </w:r>
    </w:p>
    <w:p w:rsidR="00483A96" w:rsidRPr="00483A96" w:rsidRDefault="00483A96" w:rsidP="00483A96">
      <w:pPr>
        <w:spacing w:before="0" w:beforeAutospacing="0" w:after="0" w:afterAutospacing="0"/>
        <w:ind w:left="480" w:right="480"/>
        <w:divId w:val="1259220216"/>
        <w:rPr>
          <w:ins w:id="390" w:author="Nat" w:date="2013-06-04T19:42:00Z"/>
          <w:rFonts w:ascii="Verdana" w:eastAsia="Times New Roman" w:hAnsi="Verdana" w:cs="Times New Roman"/>
          <w:color w:val="000000"/>
          <w:sz w:val="24"/>
          <w:szCs w:val="24"/>
          <w:lang/>
        </w:rPr>
      </w:pPr>
      <w:bookmarkStart w:id="391" w:name="IANA"/>
      <w:bookmarkEnd w:id="391"/>
      <w:ins w:id="392" w:author="Nat" w:date="2013-06-04T19:42:00Z">
        <w:r>
          <w:rPr>
            <w:rFonts w:ascii="Verdana" w:hAnsi="Verdana" w:cs="Times New Roman" w:hint="eastAsia"/>
            <w:color w:val="000000"/>
            <w:sz w:val="24"/>
            <w:szCs w:val="24"/>
            <w:lang/>
          </w:rPr>
          <w:t xml:space="preserve">Unless other conditions for processing than explicit consent is fulfilled, </w:t>
        </w:r>
      </w:ins>
      <w:ins w:id="393" w:author="Nat" w:date="2013-06-04T19:43:00Z">
        <w:r>
          <w:rPr>
            <w:rFonts w:ascii="Verdana" w:hAnsi="Verdana" w:cs="Times New Roman" w:hint="eastAsia"/>
            <w:color w:val="000000"/>
            <w:sz w:val="24"/>
            <w:szCs w:val="24"/>
            <w:lang/>
          </w:rPr>
          <w:t>u</w:t>
        </w:r>
      </w:ins>
      <w:ins w:id="394" w:author="Nat" w:date="2013-06-04T19:42:00Z">
        <w:r w:rsidRPr="00483A96">
          <w:rPr>
            <w:rFonts w:ascii="Verdana" w:eastAsia="Times New Roman" w:hAnsi="Verdana" w:cs="Times New Roman"/>
            <w:color w:val="000000"/>
            <w:sz w:val="24"/>
            <w:szCs w:val="24"/>
            <w:lang/>
          </w:rPr>
          <w:t xml:space="preserve">pon receipt of a scope parameter containing the offline_access value, the Authorization Server: </w:t>
        </w:r>
      </w:ins>
    </w:p>
    <w:p w:rsidR="00483A96" w:rsidRPr="00483A96" w:rsidRDefault="00483A96" w:rsidP="00483A96">
      <w:pPr>
        <w:numPr>
          <w:ilvl w:val="0"/>
          <w:numId w:val="11"/>
        </w:numPr>
        <w:spacing w:before="0" w:beforeAutospacing="0" w:after="0" w:afterAutospacing="0"/>
        <w:ind w:right="480"/>
        <w:divId w:val="1259220216"/>
        <w:rPr>
          <w:ins w:id="395" w:author="Nat" w:date="2013-06-04T19:42:00Z"/>
          <w:rFonts w:ascii="Verdana" w:eastAsia="Times New Roman" w:hAnsi="Verdana" w:cs="Times New Roman"/>
          <w:color w:val="000000"/>
          <w:sz w:val="24"/>
          <w:szCs w:val="24"/>
          <w:lang/>
        </w:rPr>
      </w:pPr>
      <w:ins w:id="396" w:author="Nat" w:date="2013-06-04T19:43:00Z">
        <w:r>
          <w:rPr>
            <w:rFonts w:ascii="Verdana" w:hAnsi="Verdana" w:cs="Times New Roman" w:hint="eastAsia"/>
            <w:color w:val="000000"/>
            <w:sz w:val="24"/>
            <w:szCs w:val="24"/>
            <w:lang/>
          </w:rPr>
          <w:t>MUST</w:t>
        </w:r>
      </w:ins>
      <w:ins w:id="397" w:author="Nat" w:date="2013-06-04T19:42:00Z">
        <w:r w:rsidRPr="00483A96">
          <w:rPr>
            <w:rFonts w:ascii="Verdana" w:eastAsia="Times New Roman" w:hAnsi="Verdana" w:cs="Times New Roman"/>
            <w:color w:val="000000"/>
            <w:sz w:val="24"/>
            <w:szCs w:val="24"/>
            <w:lang/>
          </w:rPr>
          <w:t xml:space="preserve"> ensure that the prompt parameter contains consent; if the prompt parameter does not contain consent then it </w:t>
        </w:r>
        <w:r>
          <w:rPr>
            <w:rFonts w:ascii="Verdana" w:hAnsi="Verdana" w:cs="Times New Roman" w:hint="eastAsia"/>
            <w:color w:val="000000"/>
            <w:sz w:val="24"/>
            <w:szCs w:val="24"/>
            <w:lang/>
          </w:rPr>
          <w:t>SHOULD</w:t>
        </w:r>
        <w:r w:rsidRPr="00483A96">
          <w:rPr>
            <w:rFonts w:ascii="Verdana" w:eastAsia="Times New Roman" w:hAnsi="Verdana" w:cs="Times New Roman"/>
            <w:color w:val="000000"/>
            <w:sz w:val="24"/>
            <w:szCs w:val="24"/>
            <w:lang/>
          </w:rPr>
          <w:t xml:space="preserve"> ignore the offline_access request, </w:t>
        </w:r>
      </w:ins>
    </w:p>
    <w:p w:rsidR="00483A96" w:rsidRPr="00483A96" w:rsidRDefault="00483A96" w:rsidP="00483A96">
      <w:pPr>
        <w:numPr>
          <w:ilvl w:val="0"/>
          <w:numId w:val="11"/>
        </w:numPr>
        <w:spacing w:before="0" w:beforeAutospacing="0" w:after="0" w:afterAutospacing="0"/>
        <w:ind w:right="480"/>
        <w:divId w:val="1259220216"/>
        <w:rPr>
          <w:ins w:id="398" w:author="Nat" w:date="2013-06-04T19:42:00Z"/>
          <w:rFonts w:ascii="Verdana" w:eastAsia="Times New Roman" w:hAnsi="Verdana" w:cs="Times New Roman"/>
          <w:color w:val="000000"/>
          <w:sz w:val="24"/>
          <w:szCs w:val="24"/>
          <w:lang/>
        </w:rPr>
      </w:pPr>
      <w:ins w:id="399" w:author="Nat" w:date="2013-06-04T19:42:00Z">
        <w:r w:rsidRPr="00483A96">
          <w:rPr>
            <w:rFonts w:ascii="Verdana" w:eastAsia="Times New Roman" w:hAnsi="Verdana" w:cs="Times New Roman"/>
            <w:color w:val="000000"/>
            <w:sz w:val="24"/>
            <w:szCs w:val="24"/>
            <w:lang/>
          </w:rPr>
          <w:t xml:space="preserve">MUST ignore the offline_access request if the Client is not using a response_type value that would result in an Authorization Code being returned. </w:t>
        </w:r>
      </w:ins>
    </w:p>
    <w:p w:rsidR="00483A96" w:rsidRPr="00483A96" w:rsidRDefault="00483A96" w:rsidP="00483A96">
      <w:pPr>
        <w:numPr>
          <w:ilvl w:val="0"/>
          <w:numId w:val="11"/>
        </w:numPr>
        <w:spacing w:before="0" w:beforeAutospacing="0" w:after="0" w:afterAutospacing="0"/>
        <w:ind w:right="480"/>
        <w:divId w:val="1259220216"/>
        <w:rPr>
          <w:ins w:id="400" w:author="Nat" w:date="2013-06-04T19:42:00Z"/>
          <w:rFonts w:ascii="Verdana" w:eastAsia="Times New Roman" w:hAnsi="Verdana" w:cs="Times New Roman"/>
          <w:color w:val="000000"/>
          <w:sz w:val="24"/>
          <w:szCs w:val="24"/>
          <w:lang/>
        </w:rPr>
      </w:pPr>
      <w:ins w:id="401" w:author="Nat" w:date="2013-06-04T19:42:00Z">
        <w:r w:rsidRPr="00483A96">
          <w:rPr>
            <w:rFonts w:ascii="Verdana" w:eastAsia="Times New Roman" w:hAnsi="Verdana" w:cs="Times New Roman"/>
            <w:color w:val="000000"/>
            <w:sz w:val="24"/>
            <w:szCs w:val="24"/>
            <w:lang/>
          </w:rPr>
          <w:t xml:space="preserve">MUST explicitly receive user consent for all Clients when the registered application_type is web, </w:t>
        </w:r>
      </w:ins>
    </w:p>
    <w:p w:rsidR="00483A96" w:rsidRPr="00483A96" w:rsidRDefault="00483A96" w:rsidP="00483A96">
      <w:pPr>
        <w:numPr>
          <w:ilvl w:val="0"/>
          <w:numId w:val="11"/>
        </w:numPr>
        <w:spacing w:before="0" w:beforeAutospacing="0" w:after="0" w:afterAutospacing="0"/>
        <w:ind w:right="480"/>
        <w:divId w:val="1259220216"/>
        <w:rPr>
          <w:ins w:id="402" w:author="Nat" w:date="2013-06-04T19:42:00Z"/>
          <w:rFonts w:ascii="Verdana" w:eastAsia="Times New Roman" w:hAnsi="Verdana" w:cs="Times New Roman"/>
          <w:color w:val="000000"/>
          <w:sz w:val="24"/>
          <w:szCs w:val="24"/>
          <w:lang/>
        </w:rPr>
      </w:pPr>
      <w:ins w:id="403" w:author="Nat" w:date="2013-06-04T19:42:00Z">
        <w:r w:rsidRPr="00483A96">
          <w:rPr>
            <w:rFonts w:ascii="Verdana" w:eastAsia="Times New Roman" w:hAnsi="Verdana" w:cs="Times New Roman"/>
            <w:color w:val="000000"/>
            <w:sz w:val="24"/>
            <w:szCs w:val="24"/>
            <w:lang/>
          </w:rPr>
          <w:t xml:space="preserve">SHOULD explicitly receive user consent for all Clients when the registered application_type is native. </w:t>
        </w:r>
      </w:ins>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04" w:name="rfc.section.11"/>
      <w:bookmarkEnd w:id="404"/>
      <w:r>
        <w:rPr>
          <w:rFonts w:eastAsia="Times New Roman" w:cs="Times New Roman"/>
          <w:lang/>
        </w:rPr>
        <w:t>11.  IANA Considerations</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05" w:name="ClaimsRegistry"/>
      <w:bookmarkEnd w:id="405"/>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06" w:name="rfc.section.11.1"/>
      <w:bookmarkEnd w:id="406"/>
      <w:r>
        <w:rPr>
          <w:rFonts w:eastAsia="Times New Roman" w:cs="Times New Roman"/>
          <w:lang/>
        </w:rPr>
        <w:t>11.1.</w:t>
      </w:r>
      <w:proofErr w:type="gramStart"/>
      <w:r>
        <w:rPr>
          <w:rFonts w:eastAsia="Times New Roman" w:cs="Times New Roman"/>
          <w:lang/>
        </w:rPr>
        <w:t>  JSON</w:t>
      </w:r>
      <w:proofErr w:type="gramEnd"/>
      <w:r>
        <w:rPr>
          <w:rFonts w:eastAsia="Times New Roman" w:cs="Times New Roman"/>
          <w:lang/>
        </w:rPr>
        <w:t xml:space="preserve"> Web Token Claims Registry</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registers the Claims defined in </w:t>
      </w:r>
      <w:hyperlink w:anchor="StandardClaims" w:history="1">
        <w:r>
          <w:rPr>
            <w:rStyle w:val="a3"/>
            <w:rFonts w:ascii="Verdana" w:hAnsi="Verdana"/>
            <w:sz w:val="24"/>
            <w:szCs w:val="24"/>
            <w:u w:val="none"/>
            <w:lang/>
          </w:rPr>
          <w:t>Section 2.5 (</w:t>
        </w:r>
        <w:r>
          <w:rPr>
            <w:rStyle w:val="info"/>
            <w:rFonts w:ascii="Verdana" w:hAnsi="Verdana"/>
            <w:b/>
            <w:bCs/>
            <w:color w:val="990000"/>
            <w:sz w:val="24"/>
            <w:szCs w:val="24"/>
            <w:lang/>
          </w:rPr>
          <w:t>Standard Claims</w:t>
        </w:r>
        <w:r>
          <w:rPr>
            <w:rStyle w:val="a3"/>
            <w:rFonts w:ascii="Verdana" w:hAnsi="Verdana"/>
            <w:sz w:val="24"/>
            <w:szCs w:val="24"/>
            <w:u w:val="none"/>
            <w:lang/>
          </w:rPr>
          <w:t>)</w:t>
        </w:r>
      </w:hyperlink>
      <w:r>
        <w:rPr>
          <w:rFonts w:ascii="Verdana" w:hAnsi="Verdana"/>
          <w:color w:val="000000"/>
          <w:sz w:val="24"/>
          <w:szCs w:val="24"/>
          <w:lang/>
        </w:rPr>
        <w:t xml:space="preserve"> and </w:t>
      </w:r>
      <w:hyperlink w:anchor="id_token" w:history="1">
        <w:r>
          <w:rPr>
            <w:rStyle w:val="a3"/>
            <w:rFonts w:ascii="Verdana" w:hAnsi="Verdana"/>
            <w:sz w:val="24"/>
            <w:szCs w:val="24"/>
            <w:u w:val="none"/>
            <w:lang/>
          </w:rPr>
          <w:t>Section 2.1.2.1 (</w:t>
        </w:r>
        <w:r>
          <w:rPr>
            <w:rStyle w:val="info"/>
            <w:rFonts w:ascii="Verdana" w:hAnsi="Verdana"/>
            <w:b/>
            <w:bCs/>
            <w:color w:val="990000"/>
            <w:sz w:val="24"/>
            <w:szCs w:val="24"/>
            <w:lang/>
          </w:rPr>
          <w:t>ID Token</w:t>
        </w:r>
        <w:r>
          <w:rPr>
            <w:rStyle w:val="a3"/>
            <w:rFonts w:ascii="Verdana" w:hAnsi="Verdana"/>
            <w:sz w:val="24"/>
            <w:szCs w:val="24"/>
            <w:u w:val="none"/>
            <w:lang/>
          </w:rPr>
          <w:t>)</w:t>
        </w:r>
      </w:hyperlink>
      <w:r>
        <w:rPr>
          <w:rFonts w:ascii="Verdana" w:hAnsi="Verdana"/>
          <w:color w:val="000000"/>
          <w:sz w:val="24"/>
          <w:szCs w:val="24"/>
          <w:lang/>
        </w:rPr>
        <w:t xml:space="preserve"> in the IANA JSON Web Token Claims registry defined in </w:t>
      </w:r>
      <w:hyperlink w:anchor="JWT" w:history="1">
        <w:r>
          <w:rPr>
            <w:rStyle w:val="a3"/>
            <w:rFonts w:ascii="Verdana" w:hAnsi="Verdana"/>
            <w:sz w:val="24"/>
            <w:szCs w:val="24"/>
            <w:u w:val="none"/>
            <w:lang/>
          </w:rPr>
          <w:t>[JWT] (</w:t>
        </w:r>
        <w:r>
          <w:rPr>
            <w:rStyle w:val="info"/>
            <w:rFonts w:ascii="Verdana" w:hAnsi="Verdana"/>
            <w:b/>
            <w:bCs/>
            <w:color w:val="990000"/>
            <w:sz w:val="24"/>
            <w:szCs w:val="24"/>
            <w:lang/>
          </w:rPr>
          <w:t>Jones, M., Bradley, J., and N. Sakimura, “JSON Web Token (JWT),” May 2013.</w:t>
        </w:r>
        <w:r>
          <w:rPr>
            <w:rStyle w:val="a3"/>
            <w:rFonts w:ascii="Verdana" w:hAnsi="Verdana"/>
            <w:sz w:val="24"/>
            <w:szCs w:val="24"/>
            <w:u w:val="none"/>
            <w:lang/>
          </w:rPr>
          <w:t>)</w:t>
        </w:r>
      </w:hyperlink>
      <w:r>
        <w:rPr>
          <w:rFonts w:ascii="Verdana" w:hAnsi="Verdana"/>
          <w:color w:val="000000"/>
          <w:sz w:val="24"/>
          <w:szCs w:val="24"/>
          <w:lang/>
        </w:rPr>
        <w:t xml:space="preserv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07" w:name="ClaimsContents"/>
      <w:bookmarkEnd w:id="40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08" w:name="rfc.section.11.1.1"/>
      <w:bookmarkEnd w:id="408"/>
      <w:r>
        <w:rPr>
          <w:rFonts w:eastAsia="Times New Roman" w:cs="Times New Roman"/>
          <w:lang/>
        </w:rPr>
        <w:t>11.1.1.</w:t>
      </w:r>
      <w:proofErr w:type="gramStart"/>
      <w:r>
        <w:rPr>
          <w:rFonts w:eastAsia="Times New Roman" w:cs="Times New Roman"/>
          <w:lang/>
        </w:rPr>
        <w:t>  Registry</w:t>
      </w:r>
      <w:proofErr w:type="gramEnd"/>
      <w:r>
        <w:rPr>
          <w:rFonts w:eastAsia="Times New Roman" w:cs="Times New Roman"/>
          <w:lang/>
        </w:rPr>
        <w:t xml:space="preserve"> Contents</w:t>
      </w:r>
    </w:p>
    <w:p w:rsidR="00D308F3" w:rsidRDefault="000B3073">
      <w:pPr>
        <w:numPr>
          <w:ilvl w:val="0"/>
          <w:numId w:val="1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name</w:t>
      </w:r>
      <w:r>
        <w:rPr>
          <w:rFonts w:ascii="Verdana" w:eastAsia="Times New Roman" w:hAnsi="Verdana" w:cs="Times New Roman"/>
          <w:color w:val="000000"/>
          <w:sz w:val="24"/>
          <w:szCs w:val="24"/>
          <w:lang/>
        </w:rPr>
        <w:t xml:space="preserve"> </w:t>
      </w:r>
    </w:p>
    <w:p w:rsidR="00D308F3" w:rsidRDefault="000B3073">
      <w:pPr>
        <w:numPr>
          <w:ilvl w:val="0"/>
          <w:numId w:val="1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1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given_name</w:t>
      </w:r>
      <w:r>
        <w:rPr>
          <w:rFonts w:ascii="Verdana" w:eastAsia="Times New Roman" w:hAnsi="Verdana" w:cs="Times New Roman"/>
          <w:color w:val="000000"/>
          <w:sz w:val="24"/>
          <w:szCs w:val="24"/>
          <w:lang/>
        </w:rPr>
        <w:t xml:space="preserve"> </w:t>
      </w:r>
    </w:p>
    <w:p w:rsidR="00D308F3" w:rsidRDefault="000B3073">
      <w:pPr>
        <w:numPr>
          <w:ilvl w:val="0"/>
          <w:numId w:val="2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family_name</w:t>
      </w:r>
      <w:r>
        <w:rPr>
          <w:rFonts w:ascii="Verdana" w:eastAsia="Times New Roman" w:hAnsi="Verdana" w:cs="Times New Roman"/>
          <w:color w:val="000000"/>
          <w:sz w:val="24"/>
          <w:szCs w:val="24"/>
          <w:lang/>
        </w:rPr>
        <w:t xml:space="preserve"> </w:t>
      </w:r>
    </w:p>
    <w:p w:rsidR="00D308F3" w:rsidRDefault="000B3073">
      <w:pPr>
        <w:numPr>
          <w:ilvl w:val="0"/>
          <w:numId w:val="2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middle_name</w:t>
      </w:r>
      <w:r>
        <w:rPr>
          <w:rFonts w:ascii="Verdana" w:eastAsia="Times New Roman" w:hAnsi="Verdana" w:cs="Times New Roman"/>
          <w:color w:val="000000"/>
          <w:sz w:val="24"/>
          <w:szCs w:val="24"/>
          <w:lang/>
        </w:rPr>
        <w:t xml:space="preserve"> </w:t>
      </w:r>
    </w:p>
    <w:p w:rsidR="00D308F3" w:rsidRDefault="000B3073">
      <w:pPr>
        <w:numPr>
          <w:ilvl w:val="0"/>
          <w:numId w:val="2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nickname</w:t>
      </w:r>
      <w:r>
        <w:rPr>
          <w:rFonts w:ascii="Verdana" w:eastAsia="Times New Roman" w:hAnsi="Verdana" w:cs="Times New Roman"/>
          <w:color w:val="000000"/>
          <w:sz w:val="24"/>
          <w:szCs w:val="24"/>
          <w:lang/>
        </w:rPr>
        <w:t xml:space="preserve"> </w:t>
      </w:r>
    </w:p>
    <w:p w:rsidR="00D308F3" w:rsidRDefault="000B3073">
      <w:pPr>
        <w:numPr>
          <w:ilvl w:val="0"/>
          <w:numId w:val="2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preferred_username</w:t>
      </w:r>
      <w:r>
        <w:rPr>
          <w:rFonts w:ascii="Verdana" w:eastAsia="Times New Roman" w:hAnsi="Verdana" w:cs="Times New Roman"/>
          <w:color w:val="000000"/>
          <w:sz w:val="24"/>
          <w:szCs w:val="24"/>
          <w:lang/>
        </w:rPr>
        <w:t xml:space="preserve"> </w:t>
      </w:r>
    </w:p>
    <w:p w:rsidR="00D308F3" w:rsidRDefault="000B3073">
      <w:pPr>
        <w:numPr>
          <w:ilvl w:val="0"/>
          <w:numId w:val="2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profile</w:t>
      </w:r>
      <w:r>
        <w:rPr>
          <w:rFonts w:ascii="Verdana" w:eastAsia="Times New Roman" w:hAnsi="Verdana" w:cs="Times New Roman"/>
          <w:color w:val="000000"/>
          <w:sz w:val="24"/>
          <w:szCs w:val="24"/>
          <w:lang/>
        </w:rPr>
        <w:t xml:space="preserve"> </w:t>
      </w:r>
    </w:p>
    <w:p w:rsidR="00D308F3" w:rsidRDefault="000B3073">
      <w:pPr>
        <w:numPr>
          <w:ilvl w:val="0"/>
          <w:numId w:val="2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picture</w:t>
      </w:r>
      <w:r>
        <w:rPr>
          <w:rFonts w:ascii="Verdana" w:eastAsia="Times New Roman" w:hAnsi="Verdana" w:cs="Times New Roman"/>
          <w:color w:val="000000"/>
          <w:sz w:val="24"/>
          <w:szCs w:val="24"/>
          <w:lang/>
        </w:rPr>
        <w:t xml:space="preserve"> </w:t>
      </w:r>
    </w:p>
    <w:p w:rsidR="00D308F3" w:rsidRDefault="000B3073">
      <w:pPr>
        <w:numPr>
          <w:ilvl w:val="0"/>
          <w:numId w:val="2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website</w:t>
      </w:r>
      <w:r>
        <w:rPr>
          <w:rFonts w:ascii="Verdana" w:eastAsia="Times New Roman" w:hAnsi="Verdana" w:cs="Times New Roman"/>
          <w:color w:val="000000"/>
          <w:sz w:val="24"/>
          <w:szCs w:val="24"/>
          <w:lang/>
        </w:rPr>
        <w:t xml:space="preserve"> </w:t>
      </w:r>
    </w:p>
    <w:p w:rsidR="00D308F3" w:rsidRDefault="000B3073">
      <w:pPr>
        <w:numPr>
          <w:ilvl w:val="0"/>
          <w:numId w:val="2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email</w:t>
      </w:r>
      <w:r>
        <w:rPr>
          <w:rFonts w:ascii="Verdana" w:eastAsia="Times New Roman" w:hAnsi="Verdana" w:cs="Times New Roman"/>
          <w:color w:val="000000"/>
          <w:sz w:val="24"/>
          <w:szCs w:val="24"/>
          <w:lang/>
        </w:rPr>
        <w:t xml:space="preserve"> </w:t>
      </w:r>
    </w:p>
    <w:p w:rsidR="00D308F3" w:rsidRDefault="000B3073">
      <w:pPr>
        <w:numPr>
          <w:ilvl w:val="0"/>
          <w:numId w:val="2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2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email_verified</w:t>
      </w:r>
      <w:r>
        <w:rPr>
          <w:rFonts w:ascii="Verdana" w:eastAsia="Times New Roman" w:hAnsi="Verdana" w:cs="Times New Roman"/>
          <w:color w:val="000000"/>
          <w:sz w:val="24"/>
          <w:szCs w:val="24"/>
          <w:lang/>
        </w:rPr>
        <w:t xml:space="preserve"> </w:t>
      </w:r>
    </w:p>
    <w:p w:rsidR="00D308F3" w:rsidRDefault="000B3073">
      <w:pPr>
        <w:numPr>
          <w:ilvl w:val="0"/>
          <w:numId w:val="2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2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gender</w:t>
      </w:r>
      <w:r>
        <w:rPr>
          <w:rFonts w:ascii="Verdana" w:eastAsia="Times New Roman" w:hAnsi="Verdana" w:cs="Times New Roman"/>
          <w:color w:val="000000"/>
          <w:sz w:val="24"/>
          <w:szCs w:val="24"/>
          <w:lang/>
        </w:rPr>
        <w:t xml:space="preserve"> </w:t>
      </w:r>
    </w:p>
    <w:p w:rsidR="00D308F3" w:rsidRDefault="000B3073">
      <w:pPr>
        <w:numPr>
          <w:ilvl w:val="0"/>
          <w:numId w:val="3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birthdate</w:t>
      </w:r>
      <w:r>
        <w:rPr>
          <w:rFonts w:ascii="Verdana" w:eastAsia="Times New Roman" w:hAnsi="Verdana" w:cs="Times New Roman"/>
          <w:color w:val="000000"/>
          <w:sz w:val="24"/>
          <w:szCs w:val="24"/>
          <w:lang/>
        </w:rPr>
        <w:t xml:space="preserve"> </w:t>
      </w:r>
    </w:p>
    <w:p w:rsidR="00D308F3" w:rsidRDefault="000B3073">
      <w:pPr>
        <w:numPr>
          <w:ilvl w:val="0"/>
          <w:numId w:val="3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zoneinfo</w:t>
      </w:r>
      <w:r>
        <w:rPr>
          <w:rFonts w:ascii="Verdana" w:eastAsia="Times New Roman" w:hAnsi="Verdana" w:cs="Times New Roman"/>
          <w:color w:val="000000"/>
          <w:sz w:val="24"/>
          <w:szCs w:val="24"/>
          <w:lang/>
        </w:rPr>
        <w:t xml:space="preserve"> </w:t>
      </w:r>
    </w:p>
    <w:p w:rsidR="00D308F3" w:rsidRDefault="000B3073">
      <w:pPr>
        <w:numPr>
          <w:ilvl w:val="0"/>
          <w:numId w:val="3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locale</w:t>
      </w:r>
      <w:r>
        <w:rPr>
          <w:rFonts w:ascii="Verdana" w:eastAsia="Times New Roman" w:hAnsi="Verdana" w:cs="Times New Roman"/>
          <w:color w:val="000000"/>
          <w:sz w:val="24"/>
          <w:szCs w:val="24"/>
          <w:lang/>
        </w:rPr>
        <w:t xml:space="preserve"> </w:t>
      </w:r>
    </w:p>
    <w:p w:rsidR="00D308F3" w:rsidRDefault="000B3073">
      <w:pPr>
        <w:numPr>
          <w:ilvl w:val="0"/>
          <w:numId w:val="3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phone_number</w:t>
      </w:r>
      <w:r>
        <w:rPr>
          <w:rFonts w:ascii="Verdana" w:eastAsia="Times New Roman" w:hAnsi="Verdana" w:cs="Times New Roman"/>
          <w:color w:val="000000"/>
          <w:sz w:val="24"/>
          <w:szCs w:val="24"/>
          <w:lang/>
        </w:rPr>
        <w:t xml:space="preserve"> </w:t>
      </w:r>
    </w:p>
    <w:p w:rsidR="00D308F3" w:rsidRDefault="000B3073">
      <w:pPr>
        <w:numPr>
          <w:ilvl w:val="0"/>
          <w:numId w:val="3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address</w:t>
      </w:r>
      <w:r>
        <w:rPr>
          <w:rFonts w:ascii="Verdana" w:eastAsia="Times New Roman" w:hAnsi="Verdana" w:cs="Times New Roman"/>
          <w:color w:val="000000"/>
          <w:sz w:val="24"/>
          <w:szCs w:val="24"/>
          <w:lang/>
        </w:rPr>
        <w:t xml:space="preserve"> </w:t>
      </w:r>
    </w:p>
    <w:p w:rsidR="00D308F3" w:rsidRDefault="000B3073">
      <w:pPr>
        <w:numPr>
          <w:ilvl w:val="0"/>
          <w:numId w:val="3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updated_at</w:t>
      </w:r>
      <w:r>
        <w:rPr>
          <w:rFonts w:ascii="Verdana" w:eastAsia="Times New Roman" w:hAnsi="Verdana" w:cs="Times New Roman"/>
          <w:color w:val="000000"/>
          <w:sz w:val="24"/>
          <w:szCs w:val="24"/>
          <w:lang/>
        </w:rPr>
        <w:t xml:space="preserve"> </w:t>
      </w:r>
    </w:p>
    <w:p w:rsidR="00D308F3" w:rsidRDefault="000B3073">
      <w:pPr>
        <w:numPr>
          <w:ilvl w:val="0"/>
          <w:numId w:val="3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StandardClaims" w:history="1">
        <w:r>
          <w:rPr>
            <w:rFonts w:ascii="Verdana" w:eastAsia="Times New Roman" w:hAnsi="Verdana" w:cs="Times New Roman"/>
            <w:b/>
            <w:bCs/>
            <w:color w:val="990000"/>
            <w:sz w:val="24"/>
            <w:szCs w:val="24"/>
            <w:lang/>
          </w:rPr>
          <w:t>Section 2.5 (</w:t>
        </w:r>
        <w:r>
          <w:rPr>
            <w:rStyle w:val="info"/>
            <w:rFonts w:ascii="Verdana" w:eastAsia="Times New Roman" w:hAnsi="Verdana" w:cs="Times New Roman"/>
            <w:b/>
            <w:bCs/>
            <w:color w:val="990000"/>
            <w:sz w:val="24"/>
            <w:szCs w:val="24"/>
            <w:lang/>
          </w:rPr>
          <w:t>Standard Claims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azp</w:t>
      </w:r>
      <w:r>
        <w:rPr>
          <w:rFonts w:ascii="Verdana" w:eastAsia="Times New Roman" w:hAnsi="Verdana" w:cs="Times New Roman"/>
          <w:color w:val="000000"/>
          <w:sz w:val="24"/>
          <w:szCs w:val="24"/>
          <w:lang/>
        </w:rPr>
        <w:t xml:space="preserve"> </w:t>
      </w:r>
    </w:p>
    <w:p w:rsidR="00D308F3" w:rsidRDefault="000B3073">
      <w:pPr>
        <w:numPr>
          <w:ilvl w:val="0"/>
          <w:numId w:val="3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nonce</w:t>
      </w:r>
      <w:r>
        <w:rPr>
          <w:rFonts w:ascii="Verdana" w:eastAsia="Times New Roman" w:hAnsi="Verdana" w:cs="Times New Roman"/>
          <w:color w:val="000000"/>
          <w:sz w:val="24"/>
          <w:szCs w:val="24"/>
          <w:lang/>
        </w:rPr>
        <w:t xml:space="preserve"> </w:t>
      </w:r>
    </w:p>
    <w:p w:rsidR="00D308F3" w:rsidRDefault="000B3073">
      <w:pPr>
        <w:numPr>
          <w:ilvl w:val="0"/>
          <w:numId w:val="3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3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auth_time</w:t>
      </w:r>
      <w:r>
        <w:rPr>
          <w:rFonts w:ascii="Verdana" w:eastAsia="Times New Roman" w:hAnsi="Verdana" w:cs="Times New Roman"/>
          <w:color w:val="000000"/>
          <w:sz w:val="24"/>
          <w:szCs w:val="24"/>
          <w:lang/>
        </w:rPr>
        <w:t xml:space="preserve"> </w:t>
      </w:r>
    </w:p>
    <w:p w:rsidR="00D308F3" w:rsidRDefault="000B3073">
      <w:pPr>
        <w:numPr>
          <w:ilvl w:val="0"/>
          <w:numId w:val="3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3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at_hash</w:t>
      </w:r>
      <w:r>
        <w:rPr>
          <w:rFonts w:ascii="Verdana" w:eastAsia="Times New Roman" w:hAnsi="Verdana" w:cs="Times New Roman"/>
          <w:color w:val="000000"/>
          <w:sz w:val="24"/>
          <w:szCs w:val="24"/>
          <w:lang/>
        </w:rPr>
        <w:t xml:space="preserve"> </w:t>
      </w:r>
    </w:p>
    <w:p w:rsidR="00D308F3" w:rsidRDefault="000B3073">
      <w:pPr>
        <w:numPr>
          <w:ilvl w:val="0"/>
          <w:numId w:val="4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c_hash</w:t>
      </w:r>
      <w:r>
        <w:rPr>
          <w:rFonts w:ascii="Verdana" w:eastAsia="Times New Roman" w:hAnsi="Verdana" w:cs="Times New Roman"/>
          <w:color w:val="000000"/>
          <w:sz w:val="24"/>
          <w:szCs w:val="24"/>
          <w:lang/>
        </w:rPr>
        <w:t xml:space="preserve"> </w:t>
      </w:r>
    </w:p>
    <w:p w:rsidR="00D308F3" w:rsidRDefault="000B3073">
      <w:pPr>
        <w:numPr>
          <w:ilvl w:val="0"/>
          <w:numId w:val="4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acr</w:t>
      </w:r>
      <w:r>
        <w:rPr>
          <w:rFonts w:ascii="Verdana" w:eastAsia="Times New Roman" w:hAnsi="Verdana" w:cs="Times New Roman"/>
          <w:color w:val="000000"/>
          <w:sz w:val="24"/>
          <w:szCs w:val="24"/>
          <w:lang/>
        </w:rPr>
        <w:t xml:space="preserve"> </w:t>
      </w:r>
    </w:p>
    <w:p w:rsidR="00D308F3" w:rsidRDefault="000B3073">
      <w:pPr>
        <w:numPr>
          <w:ilvl w:val="0"/>
          <w:numId w:val="4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amr</w:t>
      </w:r>
      <w:r>
        <w:rPr>
          <w:rFonts w:ascii="Verdana" w:eastAsia="Times New Roman" w:hAnsi="Verdana" w:cs="Times New Roman"/>
          <w:color w:val="000000"/>
          <w:sz w:val="24"/>
          <w:szCs w:val="24"/>
          <w:lang/>
        </w:rPr>
        <w:t xml:space="preserve"> </w:t>
      </w:r>
    </w:p>
    <w:p w:rsidR="00D308F3" w:rsidRDefault="000B3073">
      <w:pPr>
        <w:numPr>
          <w:ilvl w:val="0"/>
          <w:numId w:val="4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Claim Name: </w:t>
      </w:r>
      <w:r>
        <w:rPr>
          <w:rStyle w:val="HTML3"/>
          <w:lang/>
        </w:rPr>
        <w:t>sub_jwk</w:t>
      </w:r>
      <w:r>
        <w:rPr>
          <w:rFonts w:ascii="Verdana" w:eastAsia="Times New Roman" w:hAnsi="Verdana" w:cs="Times New Roman"/>
          <w:color w:val="000000"/>
          <w:sz w:val="24"/>
          <w:szCs w:val="24"/>
          <w:lang/>
        </w:rPr>
        <w:t xml:space="preserve"> </w:t>
      </w:r>
    </w:p>
    <w:p w:rsidR="00D308F3" w:rsidRDefault="000B3073">
      <w:pPr>
        <w:numPr>
          <w:ilvl w:val="0"/>
          <w:numId w:val="4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id_token" w:history="1">
        <w:r>
          <w:rPr>
            <w:rFonts w:ascii="Verdana" w:eastAsia="Times New Roman" w:hAnsi="Verdana" w:cs="Times New Roman"/>
            <w:b/>
            <w:bCs/>
            <w:color w:val="990000"/>
            <w:sz w:val="24"/>
            <w:szCs w:val="24"/>
            <w:lang/>
          </w:rPr>
          <w:t>Section 2.1.2.1 (</w:t>
        </w:r>
        <w:r>
          <w:rPr>
            <w:rStyle w:val="info"/>
            <w:rFonts w:ascii="Verdana" w:eastAsia="Times New Roman" w:hAnsi="Verdana" w:cs="Times New Roman"/>
            <w:b/>
            <w:bCs/>
            <w:color w:val="990000"/>
            <w:sz w:val="24"/>
            <w:szCs w:val="24"/>
            <w:lang/>
          </w:rPr>
          <w:t>ID Token</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09" w:name="OAuthParametersRegistry"/>
      <w:bookmarkEnd w:id="409"/>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10" w:name="rfc.section.11.2"/>
      <w:bookmarkEnd w:id="410"/>
      <w:r>
        <w:rPr>
          <w:rFonts w:eastAsia="Times New Roman" w:cs="Times New Roman"/>
          <w:lang/>
        </w:rPr>
        <w:t>11.2.</w:t>
      </w:r>
      <w:proofErr w:type="gramStart"/>
      <w:r>
        <w:rPr>
          <w:rFonts w:eastAsia="Times New Roman" w:cs="Times New Roman"/>
          <w:lang/>
        </w:rPr>
        <w:t>  OAuth</w:t>
      </w:r>
      <w:proofErr w:type="gramEnd"/>
      <w:r>
        <w:rPr>
          <w:rFonts w:eastAsia="Times New Roman" w:cs="Times New Roman"/>
          <w:lang/>
        </w:rPr>
        <w:t xml:space="preserve"> Parameters Registry</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registers the following parameters in the IANA OAuth Parameters registry defined in </w:t>
      </w:r>
      <w:hyperlink w:anchor="RFC6749" w:history="1">
        <w:r>
          <w:rPr>
            <w:rStyle w:val="a3"/>
            <w:rFonts w:ascii="Verdana" w:hAnsi="Verdana"/>
            <w:sz w:val="24"/>
            <w:szCs w:val="24"/>
            <w:u w:val="none"/>
            <w:lang/>
          </w:rPr>
          <w:t>RFC 6749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11" w:name="ParametersContents"/>
      <w:bookmarkEnd w:id="411"/>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12" w:name="rfc.section.11.2.1"/>
      <w:bookmarkEnd w:id="412"/>
      <w:r>
        <w:rPr>
          <w:rFonts w:eastAsia="Times New Roman" w:cs="Times New Roman"/>
          <w:lang/>
        </w:rPr>
        <w:t>11.2.1.</w:t>
      </w:r>
      <w:proofErr w:type="gramStart"/>
      <w:r>
        <w:rPr>
          <w:rFonts w:eastAsia="Times New Roman" w:cs="Times New Roman"/>
          <w:lang/>
        </w:rPr>
        <w:t>  Registry</w:t>
      </w:r>
      <w:proofErr w:type="gramEnd"/>
      <w:r>
        <w:rPr>
          <w:rFonts w:eastAsia="Times New Roman" w:cs="Times New Roman"/>
          <w:lang/>
        </w:rPr>
        <w:t xml:space="preserve"> Contents</w:t>
      </w:r>
    </w:p>
    <w:p w:rsidR="00D308F3" w:rsidRDefault="000B3073">
      <w:pPr>
        <w:numPr>
          <w:ilvl w:val="0"/>
          <w:numId w:val="4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nonce</w:t>
      </w:r>
      <w:r>
        <w:rPr>
          <w:rFonts w:ascii="Verdana" w:eastAsia="Times New Roman" w:hAnsi="Verdana" w:cs="Times New Roman"/>
          <w:color w:val="000000"/>
          <w:sz w:val="24"/>
          <w:szCs w:val="24"/>
          <w:lang/>
        </w:rPr>
        <w:t xml:space="preserve"> </w:t>
      </w:r>
    </w:p>
    <w:p w:rsidR="00D308F3" w:rsidRDefault="000B3073">
      <w:pPr>
        <w:numPr>
          <w:ilvl w:val="0"/>
          <w:numId w:val="4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4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4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display</w:t>
      </w:r>
      <w:r>
        <w:rPr>
          <w:rFonts w:ascii="Verdana" w:eastAsia="Times New Roman" w:hAnsi="Verdana" w:cs="Times New Roman"/>
          <w:color w:val="000000"/>
          <w:sz w:val="24"/>
          <w:szCs w:val="24"/>
          <w:lang/>
        </w:rPr>
        <w:t xml:space="preserve"> </w:t>
      </w:r>
    </w:p>
    <w:p w:rsidR="00D308F3" w:rsidRDefault="000B3073">
      <w:pPr>
        <w:numPr>
          <w:ilvl w:val="0"/>
          <w:numId w:val="4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4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4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prompt</w:t>
      </w:r>
      <w:r>
        <w:rPr>
          <w:rFonts w:ascii="Verdana" w:eastAsia="Times New Roman" w:hAnsi="Verdana" w:cs="Times New Roman"/>
          <w:color w:val="000000"/>
          <w:sz w:val="24"/>
          <w:szCs w:val="24"/>
          <w:lang/>
        </w:rPr>
        <w:t xml:space="preserve"> </w:t>
      </w:r>
    </w:p>
    <w:p w:rsidR="00D308F3" w:rsidRDefault="000B3073">
      <w:pPr>
        <w:numPr>
          <w:ilvl w:val="0"/>
          <w:numId w:val="4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4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4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max_age</w:t>
      </w:r>
      <w:r>
        <w:rPr>
          <w:rFonts w:ascii="Verdana" w:eastAsia="Times New Roman" w:hAnsi="Verdana" w:cs="Times New Roman"/>
          <w:color w:val="000000"/>
          <w:sz w:val="24"/>
          <w:szCs w:val="24"/>
          <w:lang/>
        </w:rPr>
        <w:t xml:space="preserve"> </w:t>
      </w:r>
    </w:p>
    <w:p w:rsidR="00D308F3" w:rsidRDefault="000B3073">
      <w:pPr>
        <w:numPr>
          <w:ilvl w:val="0"/>
          <w:numId w:val="4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4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4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ui_locales</w:t>
      </w:r>
      <w:r>
        <w:rPr>
          <w:rFonts w:ascii="Verdana" w:eastAsia="Times New Roman" w:hAnsi="Verdana" w:cs="Times New Roman"/>
          <w:color w:val="000000"/>
          <w:sz w:val="24"/>
          <w:szCs w:val="24"/>
          <w:lang/>
        </w:rPr>
        <w:t xml:space="preserve"> </w:t>
      </w:r>
    </w:p>
    <w:p w:rsidR="00D308F3" w:rsidRDefault="000B3073">
      <w:pPr>
        <w:numPr>
          <w:ilvl w:val="0"/>
          <w:numId w:val="4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4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4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4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claims_locales</w:t>
      </w:r>
      <w:r>
        <w:rPr>
          <w:rFonts w:ascii="Verdana" w:eastAsia="Times New Roman" w:hAnsi="Verdana" w:cs="Times New Roman"/>
          <w:color w:val="000000"/>
          <w:sz w:val="24"/>
          <w:szCs w:val="24"/>
          <w:lang/>
        </w:rPr>
        <w:t xml:space="preserve"> </w:t>
      </w:r>
    </w:p>
    <w:p w:rsidR="00D308F3" w:rsidRDefault="000B3073">
      <w:pPr>
        <w:numPr>
          <w:ilvl w:val="0"/>
          <w:numId w:val="5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id_token_hint</w:t>
      </w:r>
      <w:r>
        <w:rPr>
          <w:rFonts w:ascii="Verdana" w:eastAsia="Times New Roman" w:hAnsi="Verdana" w:cs="Times New Roman"/>
          <w:color w:val="000000"/>
          <w:sz w:val="24"/>
          <w:szCs w:val="24"/>
          <w:lang/>
        </w:rPr>
        <w:t xml:space="preserve"> </w:t>
      </w:r>
    </w:p>
    <w:p w:rsidR="00D308F3" w:rsidRDefault="000B3073">
      <w:pPr>
        <w:numPr>
          <w:ilvl w:val="0"/>
          <w:numId w:val="5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login_hint</w:t>
      </w:r>
      <w:r>
        <w:rPr>
          <w:rFonts w:ascii="Verdana" w:eastAsia="Times New Roman" w:hAnsi="Verdana" w:cs="Times New Roman"/>
          <w:color w:val="000000"/>
          <w:sz w:val="24"/>
          <w:szCs w:val="24"/>
          <w:lang/>
        </w:rPr>
        <w:t xml:space="preserve"> </w:t>
      </w:r>
    </w:p>
    <w:p w:rsidR="00D308F3" w:rsidRDefault="000B3073">
      <w:pPr>
        <w:numPr>
          <w:ilvl w:val="0"/>
          <w:numId w:val="5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acr_values</w:t>
      </w:r>
      <w:r>
        <w:rPr>
          <w:rFonts w:ascii="Verdana" w:eastAsia="Times New Roman" w:hAnsi="Verdana" w:cs="Times New Roman"/>
          <w:color w:val="000000"/>
          <w:sz w:val="24"/>
          <w:szCs w:val="24"/>
          <w:lang/>
        </w:rPr>
        <w:t xml:space="preserve"> </w:t>
      </w:r>
    </w:p>
    <w:p w:rsidR="00D308F3" w:rsidRDefault="000B3073">
      <w:pPr>
        <w:numPr>
          <w:ilvl w:val="0"/>
          <w:numId w:val="5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claims</w:t>
      </w:r>
      <w:r>
        <w:rPr>
          <w:rFonts w:ascii="Verdana" w:eastAsia="Times New Roman" w:hAnsi="Verdana" w:cs="Times New Roman"/>
          <w:color w:val="000000"/>
          <w:sz w:val="24"/>
          <w:szCs w:val="24"/>
          <w:lang/>
        </w:rPr>
        <w:t xml:space="preserve"> </w:t>
      </w:r>
    </w:p>
    <w:p w:rsidR="00D308F3" w:rsidRDefault="000B3073">
      <w:pPr>
        <w:numPr>
          <w:ilvl w:val="0"/>
          <w:numId w:val="5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registration</w:t>
      </w:r>
      <w:r>
        <w:rPr>
          <w:rFonts w:ascii="Verdana" w:eastAsia="Times New Roman" w:hAnsi="Verdana" w:cs="Times New Roman"/>
          <w:color w:val="000000"/>
          <w:sz w:val="24"/>
          <w:szCs w:val="24"/>
          <w:lang/>
        </w:rPr>
        <w:t xml:space="preserve"> </w:t>
      </w:r>
    </w:p>
    <w:p w:rsidR="00D308F3" w:rsidRDefault="000B3073">
      <w:pPr>
        <w:numPr>
          <w:ilvl w:val="0"/>
          <w:numId w:val="5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request</w:t>
      </w:r>
      <w:r>
        <w:rPr>
          <w:rFonts w:ascii="Verdana" w:eastAsia="Times New Roman" w:hAnsi="Verdana" w:cs="Times New Roman"/>
          <w:color w:val="000000"/>
          <w:sz w:val="24"/>
          <w:szCs w:val="24"/>
          <w:lang/>
        </w:rPr>
        <w:t xml:space="preserve"> </w:t>
      </w:r>
    </w:p>
    <w:p w:rsidR="00D308F3" w:rsidRDefault="000B3073">
      <w:pPr>
        <w:numPr>
          <w:ilvl w:val="0"/>
          <w:numId w:val="5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request_uri</w:t>
      </w:r>
      <w:r>
        <w:rPr>
          <w:rFonts w:ascii="Verdana" w:eastAsia="Times New Roman" w:hAnsi="Verdana" w:cs="Times New Roman"/>
          <w:color w:val="000000"/>
          <w:sz w:val="24"/>
          <w:szCs w:val="24"/>
          <w:lang/>
        </w:rPr>
        <w:t xml:space="preserve"> </w:t>
      </w:r>
    </w:p>
    <w:p w:rsidR="00D308F3" w:rsidRDefault="000B3073">
      <w:pPr>
        <w:numPr>
          <w:ilvl w:val="0"/>
          <w:numId w:val="5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Request </w:t>
      </w:r>
    </w:p>
    <w:p w:rsidR="00D308F3" w:rsidRDefault="000B3073">
      <w:pPr>
        <w:numPr>
          <w:ilvl w:val="0"/>
          <w:numId w:val="5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RequestParameters" w:history="1">
        <w:r>
          <w:rPr>
            <w:rFonts w:ascii="Verdana" w:eastAsia="Times New Roman" w:hAnsi="Verdana" w:cs="Times New Roman"/>
            <w:b/>
            <w:bCs/>
            <w:color w:val="990000"/>
            <w:sz w:val="24"/>
            <w:szCs w:val="24"/>
            <w:lang/>
          </w:rPr>
          <w:t>Section 2.1.1.1 (</w:t>
        </w:r>
        <w:r>
          <w:rPr>
            <w:rStyle w:val="info"/>
            <w:rFonts w:ascii="Verdana" w:eastAsia="Times New Roman" w:hAnsi="Verdana" w:cs="Times New Roman"/>
            <w:b/>
            <w:bCs/>
            <w:color w:val="990000"/>
            <w:sz w:val="24"/>
            <w:szCs w:val="24"/>
            <w:lang/>
          </w:rPr>
          <w:t>Request Parameters</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0B3073">
      <w:pPr>
        <w:numPr>
          <w:ilvl w:val="0"/>
          <w:numId w:val="5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name: </w:t>
      </w:r>
      <w:r>
        <w:rPr>
          <w:rStyle w:val="HTML3"/>
          <w:lang/>
        </w:rPr>
        <w:t>id_token</w:t>
      </w:r>
      <w:r>
        <w:rPr>
          <w:rFonts w:ascii="Verdana" w:eastAsia="Times New Roman" w:hAnsi="Verdana" w:cs="Times New Roman"/>
          <w:color w:val="000000"/>
          <w:sz w:val="24"/>
          <w:szCs w:val="24"/>
          <w:lang/>
        </w:rPr>
        <w:t xml:space="preserve"> </w:t>
      </w:r>
    </w:p>
    <w:p w:rsidR="00D308F3" w:rsidRDefault="000B3073">
      <w:pPr>
        <w:numPr>
          <w:ilvl w:val="0"/>
          <w:numId w:val="5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Parameter usage location: Authorization Response, Access Token Response </w:t>
      </w:r>
    </w:p>
    <w:p w:rsidR="00D308F3" w:rsidRDefault="000B3073">
      <w:pPr>
        <w:numPr>
          <w:ilvl w:val="0"/>
          <w:numId w:val="5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ccess_token_response" w:history="1">
        <w:r>
          <w:rPr>
            <w:rFonts w:ascii="Verdana" w:eastAsia="Times New Roman" w:hAnsi="Verdana" w:cs="Times New Roman"/>
            <w:b/>
            <w:bCs/>
            <w:color w:val="990000"/>
            <w:sz w:val="24"/>
            <w:szCs w:val="24"/>
            <w:lang/>
          </w:rPr>
          <w:t>Section 2.2.3 (</w:t>
        </w:r>
        <w:r>
          <w:rPr>
            <w:rStyle w:val="info"/>
            <w:rFonts w:ascii="Verdana" w:eastAsia="Times New Roman" w:hAnsi="Verdana" w:cs="Times New Roman"/>
            <w:b/>
            <w:bCs/>
            <w:color w:val="990000"/>
            <w:sz w:val="24"/>
            <w:szCs w:val="24"/>
            <w:lang/>
          </w:rPr>
          <w:t>Access Token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5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information: None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13" w:name="OAuthErrorRegistry"/>
      <w:bookmarkEnd w:id="413"/>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8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14" w:name="rfc.section.11.3"/>
      <w:bookmarkEnd w:id="414"/>
      <w:r>
        <w:rPr>
          <w:rFonts w:eastAsia="Times New Roman" w:cs="Times New Roman"/>
          <w:lang/>
        </w:rPr>
        <w:t>11.3.</w:t>
      </w:r>
      <w:proofErr w:type="gramStart"/>
      <w:r>
        <w:rPr>
          <w:rFonts w:eastAsia="Times New Roman" w:cs="Times New Roman"/>
          <w:lang/>
        </w:rPr>
        <w:t>  OAuth</w:t>
      </w:r>
      <w:proofErr w:type="gramEnd"/>
      <w:r>
        <w:rPr>
          <w:rFonts w:eastAsia="Times New Roman" w:cs="Times New Roman"/>
          <w:lang/>
        </w:rPr>
        <w:t xml:space="preserve"> Extensions Error Registry</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This specification registers the following errors in the IANA OAuth Extensions Error registry defined in </w:t>
      </w:r>
      <w:hyperlink w:anchor="RFC6749" w:history="1">
        <w:r>
          <w:rPr>
            <w:rStyle w:val="a3"/>
            <w:rFonts w:ascii="Verdana" w:hAnsi="Verdana"/>
            <w:sz w:val="24"/>
            <w:szCs w:val="24"/>
            <w:u w:val="none"/>
            <w:lang/>
          </w:rPr>
          <w:t>RFC 6749 (</w:t>
        </w:r>
        <w:r>
          <w:rPr>
            <w:rStyle w:val="info"/>
            <w:rFonts w:ascii="Verdana" w:hAnsi="Verdana"/>
            <w:b/>
            <w:bCs/>
            <w:color w:val="990000"/>
            <w:sz w:val="24"/>
            <w:szCs w:val="24"/>
            <w:lang/>
          </w:rPr>
          <w:t>Hardt, D., “The OAuth 2.0 Authorization Framework,” October 2012.</w:t>
        </w:r>
        <w:r>
          <w:rPr>
            <w:rStyle w:val="a3"/>
            <w:rFonts w:ascii="Verdana" w:hAnsi="Verdana"/>
            <w:sz w:val="24"/>
            <w:szCs w:val="24"/>
            <w:u w:val="none"/>
            <w:lang/>
          </w:rPr>
          <w:t>)</w:t>
        </w:r>
      </w:hyperlink>
      <w:r>
        <w:rPr>
          <w:rFonts w:ascii="Verdana" w:hAnsi="Verdana"/>
          <w:color w:val="000000"/>
          <w:sz w:val="24"/>
          <w:szCs w:val="24"/>
          <w:lang/>
        </w:rPr>
        <w:t xml:space="preserve"> [RFC6749].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15" w:name="ErrorContents"/>
      <w:bookmarkEnd w:id="415"/>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16" w:name="rfc.section.11.3.1"/>
      <w:bookmarkEnd w:id="416"/>
      <w:r>
        <w:rPr>
          <w:rFonts w:eastAsia="Times New Roman" w:cs="Times New Roman"/>
          <w:lang/>
        </w:rPr>
        <w:t>11.3.1.</w:t>
      </w:r>
      <w:proofErr w:type="gramStart"/>
      <w:r>
        <w:rPr>
          <w:rFonts w:eastAsia="Times New Roman" w:cs="Times New Roman"/>
          <w:lang/>
        </w:rPr>
        <w:t>  Registry</w:t>
      </w:r>
      <w:proofErr w:type="gramEnd"/>
      <w:r>
        <w:rPr>
          <w:rFonts w:eastAsia="Times New Roman" w:cs="Times New Roman"/>
          <w:lang/>
        </w:rPr>
        <w:t xml:space="preserve"> Contents</w:t>
      </w:r>
    </w:p>
    <w:p w:rsidR="00D308F3" w:rsidRDefault="000B3073">
      <w:pPr>
        <w:numPr>
          <w:ilvl w:val="0"/>
          <w:numId w:val="5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name: </w:t>
      </w:r>
      <w:r>
        <w:rPr>
          <w:rStyle w:val="HTML3"/>
          <w:lang/>
        </w:rPr>
        <w:t>invalid_redirect_uri</w:t>
      </w:r>
      <w:r>
        <w:rPr>
          <w:rFonts w:ascii="Verdana" w:eastAsia="Times New Roman" w:hAnsi="Verdana" w:cs="Times New Roman"/>
          <w:color w:val="000000"/>
          <w:sz w:val="24"/>
          <w:szCs w:val="24"/>
          <w:lang/>
        </w:rPr>
        <w:t xml:space="preserve"> </w:t>
      </w:r>
    </w:p>
    <w:p w:rsidR="00D308F3" w:rsidRDefault="000B3073">
      <w:pPr>
        <w:numPr>
          <w:ilvl w:val="0"/>
          <w:numId w:val="5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usage location: Authorization Endpoint </w:t>
      </w:r>
    </w:p>
    <w:p w:rsidR="00D308F3" w:rsidRDefault="000B3073">
      <w:pPr>
        <w:numPr>
          <w:ilvl w:val="0"/>
          <w:numId w:val="5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protocol extension: OpenID Connect </w:t>
      </w:r>
    </w:p>
    <w:p w:rsidR="00D308F3" w:rsidRDefault="000B3073">
      <w:pPr>
        <w:numPr>
          <w:ilvl w:val="0"/>
          <w:numId w:val="5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5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uthError" w:history="1">
        <w:r>
          <w:rPr>
            <w:rFonts w:ascii="Verdana" w:eastAsia="Times New Roman" w:hAnsi="Verdana" w:cs="Times New Roman"/>
            <w:b/>
            <w:bCs/>
            <w:color w:val="990000"/>
            <w:sz w:val="24"/>
            <w:szCs w:val="24"/>
            <w:lang/>
          </w:rPr>
          <w:t>Section 2.1.3 (</w:t>
        </w:r>
        <w:r>
          <w:rPr>
            <w:rStyle w:val="info"/>
            <w:rFonts w:ascii="Verdana" w:eastAsia="Times New Roman" w:hAnsi="Verdana" w:cs="Times New Roman"/>
            <w:b/>
            <w:bCs/>
            <w:color w:val="990000"/>
            <w:sz w:val="24"/>
            <w:szCs w:val="24"/>
            <w:lang/>
          </w:rPr>
          <w:t>Authorization Error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6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name: </w:t>
      </w:r>
      <w:r>
        <w:rPr>
          <w:rStyle w:val="HTML3"/>
          <w:lang/>
        </w:rPr>
        <w:t>interaction_required</w:t>
      </w:r>
      <w:r>
        <w:rPr>
          <w:rFonts w:ascii="Verdana" w:eastAsia="Times New Roman" w:hAnsi="Verdana" w:cs="Times New Roman"/>
          <w:color w:val="000000"/>
          <w:sz w:val="24"/>
          <w:szCs w:val="24"/>
          <w:lang/>
        </w:rPr>
        <w:t xml:space="preserve"> </w:t>
      </w:r>
    </w:p>
    <w:p w:rsidR="00D308F3" w:rsidRDefault="000B3073">
      <w:pPr>
        <w:numPr>
          <w:ilvl w:val="0"/>
          <w:numId w:val="6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usage location: Authorization Endpoint </w:t>
      </w:r>
    </w:p>
    <w:p w:rsidR="00D308F3" w:rsidRDefault="000B3073">
      <w:pPr>
        <w:numPr>
          <w:ilvl w:val="0"/>
          <w:numId w:val="6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protocol extension: OpenID Connect </w:t>
      </w:r>
    </w:p>
    <w:p w:rsidR="00D308F3" w:rsidRDefault="000B3073">
      <w:pPr>
        <w:numPr>
          <w:ilvl w:val="0"/>
          <w:numId w:val="6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6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uthError" w:history="1">
        <w:r>
          <w:rPr>
            <w:rFonts w:ascii="Verdana" w:eastAsia="Times New Roman" w:hAnsi="Verdana" w:cs="Times New Roman"/>
            <w:b/>
            <w:bCs/>
            <w:color w:val="990000"/>
            <w:sz w:val="24"/>
            <w:szCs w:val="24"/>
            <w:lang/>
          </w:rPr>
          <w:t>Section 2.1.3 (</w:t>
        </w:r>
        <w:r>
          <w:rPr>
            <w:rStyle w:val="info"/>
            <w:rFonts w:ascii="Verdana" w:eastAsia="Times New Roman" w:hAnsi="Verdana" w:cs="Times New Roman"/>
            <w:b/>
            <w:bCs/>
            <w:color w:val="990000"/>
            <w:sz w:val="24"/>
            <w:szCs w:val="24"/>
            <w:lang/>
          </w:rPr>
          <w:t>Authorization Error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6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name: </w:t>
      </w:r>
      <w:r>
        <w:rPr>
          <w:rStyle w:val="HTML3"/>
          <w:lang/>
        </w:rPr>
        <w:t>login_required</w:t>
      </w:r>
      <w:r>
        <w:rPr>
          <w:rFonts w:ascii="Verdana" w:eastAsia="Times New Roman" w:hAnsi="Verdana" w:cs="Times New Roman"/>
          <w:color w:val="000000"/>
          <w:sz w:val="24"/>
          <w:szCs w:val="24"/>
          <w:lang/>
        </w:rPr>
        <w:t xml:space="preserve"> </w:t>
      </w:r>
    </w:p>
    <w:p w:rsidR="00D308F3" w:rsidRDefault="000B3073">
      <w:pPr>
        <w:numPr>
          <w:ilvl w:val="0"/>
          <w:numId w:val="6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usage location: Authorization Endpoint </w:t>
      </w:r>
    </w:p>
    <w:p w:rsidR="00D308F3" w:rsidRDefault="000B3073">
      <w:pPr>
        <w:numPr>
          <w:ilvl w:val="0"/>
          <w:numId w:val="6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protocol extension: OpenID Connect </w:t>
      </w:r>
    </w:p>
    <w:p w:rsidR="00D308F3" w:rsidRDefault="000B3073">
      <w:pPr>
        <w:numPr>
          <w:ilvl w:val="0"/>
          <w:numId w:val="6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6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uthError" w:history="1">
        <w:r>
          <w:rPr>
            <w:rFonts w:ascii="Verdana" w:eastAsia="Times New Roman" w:hAnsi="Verdana" w:cs="Times New Roman"/>
            <w:b/>
            <w:bCs/>
            <w:color w:val="990000"/>
            <w:sz w:val="24"/>
            <w:szCs w:val="24"/>
            <w:lang/>
          </w:rPr>
          <w:t>Section 2.1.3 (</w:t>
        </w:r>
        <w:r>
          <w:rPr>
            <w:rStyle w:val="info"/>
            <w:rFonts w:ascii="Verdana" w:eastAsia="Times New Roman" w:hAnsi="Verdana" w:cs="Times New Roman"/>
            <w:b/>
            <w:bCs/>
            <w:color w:val="990000"/>
            <w:sz w:val="24"/>
            <w:szCs w:val="24"/>
            <w:lang/>
          </w:rPr>
          <w:t>Authorization Error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6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name: </w:t>
      </w:r>
      <w:r>
        <w:rPr>
          <w:rStyle w:val="HTML3"/>
          <w:lang/>
        </w:rPr>
        <w:t>session_selection_required</w:t>
      </w:r>
      <w:r>
        <w:rPr>
          <w:rFonts w:ascii="Verdana" w:eastAsia="Times New Roman" w:hAnsi="Verdana" w:cs="Times New Roman"/>
          <w:color w:val="000000"/>
          <w:sz w:val="24"/>
          <w:szCs w:val="24"/>
          <w:lang/>
        </w:rPr>
        <w:t xml:space="preserve"> </w:t>
      </w:r>
    </w:p>
    <w:p w:rsidR="00D308F3" w:rsidRDefault="000B3073">
      <w:pPr>
        <w:numPr>
          <w:ilvl w:val="0"/>
          <w:numId w:val="6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usage location: Authorization Endpoint </w:t>
      </w:r>
    </w:p>
    <w:p w:rsidR="00D308F3" w:rsidRDefault="000B3073">
      <w:pPr>
        <w:numPr>
          <w:ilvl w:val="0"/>
          <w:numId w:val="6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protocol extension: OpenID Connect </w:t>
      </w:r>
    </w:p>
    <w:p w:rsidR="00D308F3" w:rsidRDefault="000B3073">
      <w:pPr>
        <w:numPr>
          <w:ilvl w:val="0"/>
          <w:numId w:val="6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6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uthError" w:history="1">
        <w:r>
          <w:rPr>
            <w:rFonts w:ascii="Verdana" w:eastAsia="Times New Roman" w:hAnsi="Verdana" w:cs="Times New Roman"/>
            <w:b/>
            <w:bCs/>
            <w:color w:val="990000"/>
            <w:sz w:val="24"/>
            <w:szCs w:val="24"/>
            <w:lang/>
          </w:rPr>
          <w:t>Section 2.1.3 (</w:t>
        </w:r>
        <w:r>
          <w:rPr>
            <w:rStyle w:val="info"/>
            <w:rFonts w:ascii="Verdana" w:eastAsia="Times New Roman" w:hAnsi="Verdana" w:cs="Times New Roman"/>
            <w:b/>
            <w:bCs/>
            <w:color w:val="990000"/>
            <w:sz w:val="24"/>
            <w:szCs w:val="24"/>
            <w:lang/>
          </w:rPr>
          <w:t>Authorization Error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6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name: </w:t>
      </w:r>
      <w:r>
        <w:rPr>
          <w:rStyle w:val="HTML3"/>
          <w:lang/>
        </w:rPr>
        <w:t>consent_required</w:t>
      </w:r>
      <w:r>
        <w:rPr>
          <w:rFonts w:ascii="Verdana" w:eastAsia="Times New Roman" w:hAnsi="Verdana" w:cs="Times New Roman"/>
          <w:color w:val="000000"/>
          <w:sz w:val="24"/>
          <w:szCs w:val="24"/>
          <w:lang/>
        </w:rPr>
        <w:t xml:space="preserve"> </w:t>
      </w:r>
    </w:p>
    <w:p w:rsidR="00D308F3" w:rsidRDefault="000B3073">
      <w:pPr>
        <w:numPr>
          <w:ilvl w:val="0"/>
          <w:numId w:val="6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usage location: Authorization Endpoint </w:t>
      </w:r>
    </w:p>
    <w:p w:rsidR="00D308F3" w:rsidRDefault="000B3073">
      <w:pPr>
        <w:numPr>
          <w:ilvl w:val="0"/>
          <w:numId w:val="6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protocol extension: OpenID Connect </w:t>
      </w:r>
    </w:p>
    <w:p w:rsidR="00D308F3" w:rsidRDefault="000B3073">
      <w:pPr>
        <w:numPr>
          <w:ilvl w:val="0"/>
          <w:numId w:val="6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6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uthError" w:history="1">
        <w:r>
          <w:rPr>
            <w:rFonts w:ascii="Verdana" w:eastAsia="Times New Roman" w:hAnsi="Verdana" w:cs="Times New Roman"/>
            <w:b/>
            <w:bCs/>
            <w:color w:val="990000"/>
            <w:sz w:val="24"/>
            <w:szCs w:val="24"/>
            <w:lang/>
          </w:rPr>
          <w:t>Section 2.1.3 (</w:t>
        </w:r>
        <w:r>
          <w:rPr>
            <w:rStyle w:val="info"/>
            <w:rFonts w:ascii="Verdana" w:eastAsia="Times New Roman" w:hAnsi="Verdana" w:cs="Times New Roman"/>
            <w:b/>
            <w:bCs/>
            <w:color w:val="990000"/>
            <w:sz w:val="24"/>
            <w:szCs w:val="24"/>
            <w:lang/>
          </w:rPr>
          <w:t>Authorization Error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6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name: </w:t>
      </w:r>
      <w:r>
        <w:rPr>
          <w:rStyle w:val="HTML3"/>
          <w:lang/>
        </w:rPr>
        <w:t>invalid_request_uri</w:t>
      </w:r>
      <w:r>
        <w:rPr>
          <w:rFonts w:ascii="Verdana" w:eastAsia="Times New Roman" w:hAnsi="Verdana" w:cs="Times New Roman"/>
          <w:color w:val="000000"/>
          <w:sz w:val="24"/>
          <w:szCs w:val="24"/>
          <w:lang/>
        </w:rPr>
        <w:t xml:space="preserve"> </w:t>
      </w:r>
    </w:p>
    <w:p w:rsidR="00D308F3" w:rsidRDefault="000B3073">
      <w:pPr>
        <w:numPr>
          <w:ilvl w:val="0"/>
          <w:numId w:val="6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usage location: Authorization Endpoint </w:t>
      </w:r>
    </w:p>
    <w:p w:rsidR="00D308F3" w:rsidRDefault="000B3073">
      <w:pPr>
        <w:numPr>
          <w:ilvl w:val="0"/>
          <w:numId w:val="6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protocol extension: OpenID Connect </w:t>
      </w:r>
    </w:p>
    <w:p w:rsidR="00D308F3" w:rsidRDefault="000B3073">
      <w:pPr>
        <w:numPr>
          <w:ilvl w:val="0"/>
          <w:numId w:val="6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6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uthError" w:history="1">
        <w:r>
          <w:rPr>
            <w:rFonts w:ascii="Verdana" w:eastAsia="Times New Roman" w:hAnsi="Verdana" w:cs="Times New Roman"/>
            <w:b/>
            <w:bCs/>
            <w:color w:val="990000"/>
            <w:sz w:val="24"/>
            <w:szCs w:val="24"/>
            <w:lang/>
          </w:rPr>
          <w:t>Section 2.1.3 (</w:t>
        </w:r>
        <w:r>
          <w:rPr>
            <w:rStyle w:val="info"/>
            <w:rFonts w:ascii="Verdana" w:eastAsia="Times New Roman" w:hAnsi="Verdana" w:cs="Times New Roman"/>
            <w:b/>
            <w:bCs/>
            <w:color w:val="990000"/>
            <w:sz w:val="24"/>
            <w:szCs w:val="24"/>
            <w:lang/>
          </w:rPr>
          <w:t>Authorization Error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0B3073">
      <w:pPr>
        <w:numPr>
          <w:ilvl w:val="0"/>
          <w:numId w:val="6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name: </w:t>
      </w:r>
      <w:r>
        <w:rPr>
          <w:rStyle w:val="HTML3"/>
          <w:lang/>
        </w:rPr>
        <w:t>invalid_request_object</w:t>
      </w:r>
      <w:r>
        <w:rPr>
          <w:rFonts w:ascii="Verdana" w:eastAsia="Times New Roman" w:hAnsi="Verdana" w:cs="Times New Roman"/>
          <w:color w:val="000000"/>
          <w:sz w:val="24"/>
          <w:szCs w:val="24"/>
          <w:lang/>
        </w:rPr>
        <w:t xml:space="preserve"> </w:t>
      </w:r>
    </w:p>
    <w:p w:rsidR="00D308F3" w:rsidRDefault="000B3073">
      <w:pPr>
        <w:numPr>
          <w:ilvl w:val="0"/>
          <w:numId w:val="6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Error usage location: Authorization Endpoint </w:t>
      </w:r>
    </w:p>
    <w:p w:rsidR="00D308F3" w:rsidRDefault="000B3073">
      <w:pPr>
        <w:numPr>
          <w:ilvl w:val="0"/>
          <w:numId w:val="6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Related protocol extension: OpenID Connect </w:t>
      </w:r>
    </w:p>
    <w:p w:rsidR="00D308F3" w:rsidRDefault="000B3073">
      <w:pPr>
        <w:numPr>
          <w:ilvl w:val="0"/>
          <w:numId w:val="6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 controller: OpenID Foundation Artifact Binding Working Group - openid-specs-ab@lists.openid.net </w:t>
      </w:r>
    </w:p>
    <w:p w:rsidR="00D308F3" w:rsidRDefault="000B3073">
      <w:pPr>
        <w:numPr>
          <w:ilvl w:val="0"/>
          <w:numId w:val="6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Specification document(s): </w:t>
      </w:r>
      <w:hyperlink w:anchor="AuthError" w:history="1">
        <w:r>
          <w:rPr>
            <w:rFonts w:ascii="Verdana" w:eastAsia="Times New Roman" w:hAnsi="Verdana" w:cs="Times New Roman"/>
            <w:b/>
            <w:bCs/>
            <w:color w:val="990000"/>
            <w:sz w:val="24"/>
            <w:szCs w:val="24"/>
            <w:lang/>
          </w:rPr>
          <w:t>Section 2.1.3 (</w:t>
        </w:r>
        <w:r>
          <w:rPr>
            <w:rStyle w:val="info"/>
            <w:rFonts w:ascii="Verdana" w:eastAsia="Times New Roman" w:hAnsi="Verdana" w:cs="Times New Roman"/>
            <w:b/>
            <w:bCs/>
            <w:color w:val="990000"/>
            <w:sz w:val="24"/>
            <w:szCs w:val="24"/>
            <w:lang/>
          </w:rPr>
          <w:t>Authorization Error Response</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of this document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17" w:name="rfc.references"/>
      <w:bookmarkEnd w:id="41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18" w:name="rfc.section.12"/>
      <w:bookmarkEnd w:id="418"/>
      <w:r>
        <w:rPr>
          <w:rFonts w:eastAsia="Times New Roman" w:cs="Times New Roman"/>
          <w:lang/>
        </w:rPr>
        <w:t>12.  References</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19" w:name="rfc.references1"/>
      <w:bookmarkEnd w:id="419"/>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r>
        <w:rPr>
          <w:rFonts w:eastAsia="Times New Roman" w:cs="Times New Roman"/>
          <w:lang/>
        </w:rPr>
        <w:t>12.1. Normative References</w:t>
      </w:r>
    </w:p>
    <w:tbl>
      <w:tblPr>
        <w:tblW w:w="4950" w:type="pct"/>
        <w:tblCellSpacing w:w="15" w:type="dxa"/>
        <w:tblCellMar>
          <w:top w:w="15" w:type="dxa"/>
          <w:left w:w="15" w:type="dxa"/>
          <w:bottom w:w="15" w:type="dxa"/>
          <w:right w:w="15" w:type="dxa"/>
        </w:tblCellMar>
        <w:tblLook w:val="04A0"/>
      </w:tblPr>
      <w:tblGrid>
        <w:gridCol w:w="2605"/>
        <w:gridCol w:w="5903"/>
      </w:tblGrid>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0" w:name="E.164"/>
            <w:r>
              <w:rPr>
                <w:rFonts w:ascii="Verdana" w:eastAsia="Times New Roman" w:hAnsi="Verdana" w:cs="Times New Roman"/>
                <w:b/>
                <w:bCs/>
                <w:color w:val="000000"/>
              </w:rPr>
              <w:t>[E.164]</w:t>
            </w:r>
            <w:bookmarkEnd w:id="42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8" w:history="1">
              <w:r>
                <w:rPr>
                  <w:rStyle w:val="a3"/>
                  <w:rFonts w:ascii="Verdana" w:eastAsia="Times New Roman" w:hAnsi="Verdana" w:cs="Times New Roman"/>
                </w:rPr>
                <w:t>E.164: The international public telecommunication numbering plan</w:t>
              </w:r>
            </w:hyperlink>
            <w:r>
              <w:rPr>
                <w:rFonts w:ascii="Verdana" w:eastAsia="Times New Roman" w:hAnsi="Verdana" w:cs="Times New Roman"/>
                <w:color w:val="000000"/>
              </w:rPr>
              <w:t>,” 2010.</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1" w:name="IANA.Language"/>
            <w:r>
              <w:rPr>
                <w:rFonts w:ascii="Verdana" w:eastAsia="Times New Roman" w:hAnsi="Verdana" w:cs="Times New Roman"/>
                <w:b/>
                <w:bCs/>
                <w:color w:val="000000"/>
              </w:rPr>
              <w:t>[IANA.Language]</w:t>
            </w:r>
            <w:bookmarkEnd w:id="42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Internet Assigned Numbers Authority (IANA), “</w:t>
            </w:r>
            <w:hyperlink r:id="rId9" w:history="1">
              <w:r>
                <w:rPr>
                  <w:rStyle w:val="a3"/>
                  <w:rFonts w:ascii="Verdana" w:eastAsia="Times New Roman" w:hAnsi="Verdana" w:cs="Times New Roman"/>
                </w:rPr>
                <w:t>Language Subtag Registry</w:t>
              </w:r>
            </w:hyperlink>
            <w:r>
              <w:rPr>
                <w:rFonts w:ascii="Verdana" w:eastAsia="Times New Roman" w:hAnsi="Verdana" w:cs="Times New Roman"/>
                <w:color w:val="000000"/>
              </w:rPr>
              <w:t>,” 2005.</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2" w:name="ISO29115"/>
            <w:r>
              <w:rPr>
                <w:rFonts w:ascii="Verdana" w:eastAsia="Times New Roman" w:hAnsi="Verdana" w:cs="Times New Roman"/>
                <w:b/>
                <w:bCs/>
                <w:color w:val="000000"/>
              </w:rPr>
              <w:t>[ISO29115]</w:t>
            </w:r>
            <w:bookmarkEnd w:id="42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10" w:history="1">
              <w:r>
                <w:rPr>
                  <w:rStyle w:val="a3"/>
                  <w:rFonts w:ascii="Verdana" w:eastAsia="Times New Roman" w:hAnsi="Verdana" w:cs="Times New Roman"/>
                </w:rPr>
                <w:t>ISO/IEC FDIS 29115 -- Information technology - Security techniques - Entity authentication assurance framework</w:t>
              </w:r>
            </w:hyperlink>
            <w:r>
              <w:rPr>
                <w:rFonts w:ascii="Verdana" w:eastAsia="Times New Roman" w:hAnsi="Verdana" w:cs="Times New Roman"/>
                <w:color w:val="000000"/>
              </w:rPr>
              <w:t>,” ISO/IEC 29115, December 2012.</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3" w:name="ISO3166-1"/>
            <w:r>
              <w:rPr>
                <w:rFonts w:ascii="Verdana" w:eastAsia="Times New Roman" w:hAnsi="Verdana" w:cs="Times New Roman"/>
                <w:b/>
                <w:bCs/>
                <w:color w:val="000000"/>
              </w:rPr>
              <w:t>[ISO3166-1]</w:t>
            </w:r>
            <w:bookmarkEnd w:id="42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11" w:history="1">
              <w:r>
                <w:rPr>
                  <w:rStyle w:val="a3"/>
                  <w:rFonts w:ascii="Verdana" w:eastAsia="Times New Roman" w:hAnsi="Verdana" w:cs="Times New Roman"/>
                </w:rPr>
                <w:t>ISO 3166-1:1997. Codes for the representation of names of countries and their subdivisions -- Part 1: Country codes</w:t>
              </w:r>
            </w:hyperlink>
            <w:r>
              <w:rPr>
                <w:rFonts w:ascii="Verdana" w:eastAsia="Times New Roman" w:hAnsi="Verdana" w:cs="Times New Roman"/>
                <w:color w:val="000000"/>
              </w:rPr>
              <w:t>,” 1997.</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4" w:name="ISO639-1"/>
            <w:r>
              <w:rPr>
                <w:rFonts w:ascii="Verdana" w:eastAsia="Times New Roman" w:hAnsi="Verdana" w:cs="Times New Roman"/>
                <w:b/>
                <w:bCs/>
                <w:color w:val="000000"/>
              </w:rPr>
              <w:t>[ISO639-1]</w:t>
            </w:r>
            <w:bookmarkEnd w:id="42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“ISO 639-1:2002. Codes for the representation of names of languages -- Part 1: Alpha-2 code,” 2002.</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5" w:name="ISO8601-2004"/>
            <w:r>
              <w:rPr>
                <w:rFonts w:ascii="Verdana" w:eastAsia="Times New Roman" w:hAnsi="Verdana" w:cs="Times New Roman"/>
                <w:b/>
                <w:bCs/>
                <w:color w:val="000000"/>
              </w:rPr>
              <w:t>[ISO8601-2004]</w:t>
            </w:r>
            <w:bookmarkEnd w:id="42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“ISO 8601:2004. Data elements and interchange formats - Information interchange - Representation of dates and times,” 2004.</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6" w:name="JWA"/>
            <w:r>
              <w:rPr>
                <w:rFonts w:ascii="Verdana" w:eastAsia="Times New Roman" w:hAnsi="Verdana" w:cs="Times New Roman"/>
                <w:b/>
                <w:bCs/>
                <w:color w:val="000000"/>
              </w:rPr>
              <w:t>[JWA]</w:t>
            </w:r>
            <w:bookmarkEnd w:id="42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2" w:history="1">
              <w:r>
                <w:rPr>
                  <w:rStyle w:val="a3"/>
                  <w:rFonts w:ascii="Verdana" w:eastAsia="Times New Roman" w:hAnsi="Verdana" w:cs="Times New Roman"/>
                </w:rPr>
                <w:t>JSON Web Algorithms (JWA)</w:t>
              </w:r>
            </w:hyperlink>
            <w:r>
              <w:rPr>
                <w:rFonts w:ascii="Verdana" w:eastAsia="Times New Roman" w:hAnsi="Verdana" w:cs="Times New Roman"/>
                <w:color w:val="000000"/>
              </w:rPr>
              <w:t>,” draft-ietf-jose-json-web-algorithms (work in progress), May 2013 (</w:t>
            </w:r>
            <w:hyperlink r:id="rId13"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7" w:name="JWE"/>
            <w:r>
              <w:rPr>
                <w:rFonts w:ascii="Verdana" w:eastAsia="Times New Roman" w:hAnsi="Verdana" w:cs="Times New Roman"/>
                <w:b/>
                <w:bCs/>
                <w:color w:val="000000"/>
              </w:rPr>
              <w:t>[JWE]</w:t>
            </w:r>
            <w:bookmarkEnd w:id="42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Rescorla, E., and J. Hildebrand, “</w:t>
            </w:r>
            <w:hyperlink r:id="rId14" w:history="1">
              <w:r>
                <w:rPr>
                  <w:rStyle w:val="a3"/>
                  <w:rFonts w:ascii="Verdana" w:eastAsia="Times New Roman" w:hAnsi="Verdana" w:cs="Times New Roman"/>
                </w:rPr>
                <w:t>JSON Web Encryption (JWE)</w:t>
              </w:r>
            </w:hyperlink>
            <w:r>
              <w:rPr>
                <w:rFonts w:ascii="Verdana" w:eastAsia="Times New Roman" w:hAnsi="Verdana" w:cs="Times New Roman"/>
                <w:color w:val="000000"/>
              </w:rPr>
              <w:t>,” draft-ietf-jose-json-web-encryption (work in progress), May 2013 (</w:t>
            </w:r>
            <w:hyperlink r:id="rId15"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8" w:name="JWK"/>
            <w:r>
              <w:rPr>
                <w:rFonts w:ascii="Verdana" w:eastAsia="Times New Roman" w:hAnsi="Verdana" w:cs="Times New Roman"/>
                <w:b/>
                <w:bCs/>
                <w:color w:val="000000"/>
              </w:rPr>
              <w:t>[JWK]</w:t>
            </w:r>
            <w:bookmarkEnd w:id="42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6" w:history="1">
              <w:r>
                <w:rPr>
                  <w:rStyle w:val="a3"/>
                  <w:rFonts w:ascii="Verdana" w:eastAsia="Times New Roman" w:hAnsi="Verdana" w:cs="Times New Roman"/>
                </w:rPr>
                <w:t>JSON Web Key (JWK)</w:t>
              </w:r>
            </w:hyperlink>
            <w:r>
              <w:rPr>
                <w:rFonts w:ascii="Verdana" w:eastAsia="Times New Roman" w:hAnsi="Verdana" w:cs="Times New Roman"/>
                <w:color w:val="000000"/>
              </w:rPr>
              <w:t>,” draft-ietf-jose-json-web-key (work in progress), May 2013 (</w:t>
            </w:r>
            <w:hyperlink r:id="rId17"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29" w:name="JWS"/>
            <w:r>
              <w:rPr>
                <w:rFonts w:ascii="Verdana" w:eastAsia="Times New Roman" w:hAnsi="Verdana" w:cs="Times New Roman"/>
                <w:b/>
                <w:bCs/>
                <w:color w:val="000000"/>
              </w:rPr>
              <w:t>[JWS]</w:t>
            </w:r>
            <w:bookmarkEnd w:id="42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8" w:history="1">
              <w:r>
                <w:rPr>
                  <w:rStyle w:val="a3"/>
                  <w:rFonts w:ascii="Verdana" w:eastAsia="Times New Roman" w:hAnsi="Verdana" w:cs="Times New Roman"/>
                </w:rPr>
                <w:t>JSON Web Signature (JWS)</w:t>
              </w:r>
            </w:hyperlink>
            <w:r>
              <w:rPr>
                <w:rFonts w:ascii="Verdana" w:eastAsia="Times New Roman" w:hAnsi="Verdana" w:cs="Times New Roman"/>
                <w:color w:val="000000"/>
              </w:rPr>
              <w:t>,” draft-ietf-jose-json-web-signature (work in progress), May 2013 (</w:t>
            </w:r>
            <w:hyperlink r:id="rId19"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0" w:name="JWT"/>
            <w:r>
              <w:rPr>
                <w:rFonts w:ascii="Verdana" w:eastAsia="Times New Roman" w:hAnsi="Verdana" w:cs="Times New Roman"/>
                <w:b/>
                <w:bCs/>
                <w:color w:val="000000"/>
              </w:rPr>
              <w:t>[JWT]</w:t>
            </w:r>
            <w:bookmarkEnd w:id="43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20" w:history="1">
              <w:r>
                <w:rPr>
                  <w:rStyle w:val="a3"/>
                  <w:rFonts w:ascii="Verdana" w:eastAsia="Times New Roman" w:hAnsi="Verdana" w:cs="Times New Roman"/>
                </w:rPr>
                <w:t>JSON Web Token (JWT)</w:t>
              </w:r>
            </w:hyperlink>
            <w:r>
              <w:rPr>
                <w:rFonts w:ascii="Verdana" w:eastAsia="Times New Roman" w:hAnsi="Verdana" w:cs="Times New Roman"/>
                <w:color w:val="000000"/>
              </w:rPr>
              <w:t>,” draft-ietf-oauth-json-web-token (work in progress), May 2013 (</w:t>
            </w:r>
            <w:hyperlink r:id="rId21"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1" w:name="OAuth.Assertions"/>
            <w:r>
              <w:rPr>
                <w:rFonts w:ascii="Verdana" w:eastAsia="Times New Roman" w:hAnsi="Verdana" w:cs="Times New Roman"/>
                <w:b/>
                <w:bCs/>
                <w:color w:val="000000"/>
              </w:rPr>
              <w:t>[OAuth.Assertions]</w:t>
            </w:r>
            <w:bookmarkEnd w:id="43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Campbell, B., Mortimore, C., Jones, M., and Y. Goland, “</w:t>
            </w:r>
            <w:hyperlink r:id="rId22" w:history="1">
              <w:r>
                <w:rPr>
                  <w:rStyle w:val="a3"/>
                  <w:rFonts w:ascii="Verdana" w:eastAsia="Times New Roman" w:hAnsi="Verdana" w:cs="Times New Roman"/>
                </w:rPr>
                <w:t>Assertion Framework for OAuth 2.0</w:t>
              </w:r>
            </w:hyperlink>
            <w:r>
              <w:rPr>
                <w:rFonts w:ascii="Verdana" w:eastAsia="Times New Roman" w:hAnsi="Verdana" w:cs="Times New Roman"/>
                <w:color w:val="000000"/>
              </w:rPr>
              <w:t>,” draft-ietf-oauth-assertions (work in progress), March 2013 (</w:t>
            </w:r>
            <w:hyperlink r:id="rId23"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2" w:name="OAuth.JWT"/>
            <w:r>
              <w:rPr>
                <w:rFonts w:ascii="Verdana" w:eastAsia="Times New Roman" w:hAnsi="Verdana" w:cs="Times New Roman"/>
                <w:b/>
                <w:bCs/>
                <w:color w:val="000000"/>
              </w:rPr>
              <w:t>[OAuth.JWT]</w:t>
            </w:r>
            <w:bookmarkEnd w:id="43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Campbell, B., and C. Mortimore, “</w:t>
            </w:r>
            <w:hyperlink r:id="rId24" w:history="1">
              <w:r>
                <w:rPr>
                  <w:rStyle w:val="a3"/>
                  <w:rFonts w:ascii="Verdana" w:eastAsia="Times New Roman" w:hAnsi="Verdana" w:cs="Times New Roman"/>
                </w:rPr>
                <w:t>JSON Web Token (JWT) Bearer Token Profiles for OAuth 2.0</w:t>
              </w:r>
            </w:hyperlink>
            <w:r>
              <w:rPr>
                <w:rFonts w:ascii="Verdana" w:eastAsia="Times New Roman" w:hAnsi="Verdana" w:cs="Times New Roman"/>
                <w:color w:val="000000"/>
              </w:rPr>
              <w:t>,” draft-ietf-oauth-jwt-bearer (work in progress), March 2013 (</w:t>
            </w:r>
            <w:hyperlink r:id="rId25"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3" w:name="OAuth.Responses"/>
            <w:r>
              <w:rPr>
                <w:rFonts w:ascii="Verdana" w:eastAsia="Times New Roman" w:hAnsi="Verdana" w:cs="Times New Roman"/>
                <w:b/>
                <w:bCs/>
                <w:color w:val="000000"/>
              </w:rPr>
              <w:t>[OAuth.Responses]</w:t>
            </w:r>
            <w:bookmarkEnd w:id="43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proofErr w:type="gramStart"/>
            <w:r>
              <w:rPr>
                <w:rFonts w:ascii="Verdana" w:eastAsia="Times New Roman" w:hAnsi="Verdana" w:cs="Times New Roman"/>
                <w:color w:val="000000"/>
              </w:rPr>
              <w:t>de</w:t>
            </w:r>
            <w:proofErr w:type="gramEnd"/>
            <w:r>
              <w:rPr>
                <w:rFonts w:ascii="Verdana" w:eastAsia="Times New Roman" w:hAnsi="Verdana" w:cs="Times New Roman"/>
                <w:color w:val="000000"/>
              </w:rPr>
              <w:t xml:space="preserve"> Medeiros, B., Scurtescu, M., and P. Tarjan, “</w:t>
            </w:r>
            <w:hyperlink r:id="rId26" w:history="1">
              <w:r>
                <w:rPr>
                  <w:rStyle w:val="a3"/>
                  <w:rFonts w:ascii="Verdana" w:eastAsia="Times New Roman" w:hAnsi="Verdana" w:cs="Times New Roman"/>
                </w:rPr>
                <w:t>OAuth 2.0 Multiple Response Type Encoding Practices</w:t>
              </w:r>
            </w:hyperlink>
            <w:r>
              <w:rPr>
                <w:rFonts w:ascii="Verdana" w:eastAsia="Times New Roman" w:hAnsi="Verdana" w:cs="Times New Roman"/>
                <w:color w:val="000000"/>
              </w:rPr>
              <w:t>,” June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4" w:name="OpenID.Discovery"/>
            <w:r>
              <w:rPr>
                <w:rFonts w:ascii="Verdana" w:eastAsia="Times New Roman" w:hAnsi="Verdana" w:cs="Times New Roman"/>
                <w:b/>
                <w:bCs/>
                <w:color w:val="000000"/>
              </w:rPr>
              <w:t>[OpenID.Discovery]</w:t>
            </w:r>
            <w:bookmarkEnd w:id="43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and E. Jay, “</w:t>
            </w:r>
            <w:hyperlink r:id="rId27" w:history="1">
              <w:r>
                <w:rPr>
                  <w:rStyle w:val="a3"/>
                  <w:rFonts w:ascii="Verdana" w:eastAsia="Times New Roman" w:hAnsi="Verdana" w:cs="Times New Roman"/>
                </w:rPr>
                <w:t>OpenID Connect Discovery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5" w:name="OpenID.Registration"/>
            <w:r>
              <w:rPr>
                <w:rFonts w:ascii="Verdana" w:eastAsia="Times New Roman" w:hAnsi="Verdana" w:cs="Times New Roman"/>
                <w:b/>
                <w:bCs/>
                <w:color w:val="000000"/>
              </w:rPr>
              <w:t>[OpenID.Registration]</w:t>
            </w:r>
            <w:bookmarkEnd w:id="43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and M. Jones, “</w:t>
            </w:r>
            <w:hyperlink r:id="rId28" w:history="1">
              <w:r>
                <w:rPr>
                  <w:rStyle w:val="a3"/>
                  <w:rFonts w:ascii="Verdana" w:eastAsia="Times New Roman" w:hAnsi="Verdana" w:cs="Times New Roman"/>
                </w:rPr>
                <w:t>OpenID Connect Dynamic Client Registration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6" w:name="RFC2119"/>
            <w:r>
              <w:rPr>
                <w:rFonts w:ascii="Verdana" w:eastAsia="Times New Roman" w:hAnsi="Verdana" w:cs="Times New Roman"/>
                <w:b/>
                <w:bCs/>
                <w:color w:val="000000"/>
              </w:rPr>
              <w:t>[RFC2119]</w:t>
            </w:r>
            <w:bookmarkEnd w:id="436"/>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29" w:history="1">
              <w:r w:rsidR="000B3073">
                <w:rPr>
                  <w:rStyle w:val="a3"/>
                  <w:rFonts w:ascii="Verdana" w:eastAsia="Times New Roman" w:hAnsi="Verdana" w:cs="Times New Roman"/>
                </w:rPr>
                <w:t>Bradner, S.</w:t>
              </w:r>
            </w:hyperlink>
            <w:r w:rsidR="000B3073">
              <w:rPr>
                <w:rFonts w:ascii="Verdana" w:eastAsia="Times New Roman" w:hAnsi="Verdana" w:cs="Times New Roman"/>
                <w:color w:val="000000"/>
              </w:rPr>
              <w:t>, “</w:t>
            </w:r>
            <w:hyperlink r:id="rId30" w:history="1">
              <w:r w:rsidR="000B3073">
                <w:rPr>
                  <w:rStyle w:val="a3"/>
                  <w:rFonts w:ascii="Verdana" w:eastAsia="Times New Roman" w:hAnsi="Verdana" w:cs="Times New Roman"/>
                </w:rPr>
                <w:t>Key words for use in RFCs to Indicate Requirement Levels</w:t>
              </w:r>
            </w:hyperlink>
            <w:r w:rsidR="000B3073">
              <w:rPr>
                <w:rFonts w:ascii="Verdana" w:eastAsia="Times New Roman" w:hAnsi="Verdana" w:cs="Times New Roman"/>
                <w:color w:val="000000"/>
              </w:rPr>
              <w:t>,” BCP 14, RFC 2119, March 1997 (</w:t>
            </w:r>
            <w:hyperlink r:id="rId31" w:history="1">
              <w:r w:rsidR="000B3073">
                <w:rPr>
                  <w:rStyle w:val="a3"/>
                  <w:rFonts w:ascii="Verdana" w:eastAsia="Times New Roman" w:hAnsi="Verdana" w:cs="Times New Roman"/>
                </w:rPr>
                <w:t>TXT</w:t>
              </w:r>
            </w:hyperlink>
            <w:r w:rsidR="000B3073">
              <w:rPr>
                <w:rFonts w:ascii="Verdana" w:eastAsia="Times New Roman" w:hAnsi="Verdana" w:cs="Times New Roman"/>
                <w:color w:val="000000"/>
              </w:rPr>
              <w:t xml:space="preserve">, </w:t>
            </w:r>
            <w:hyperlink r:id="rId32" w:history="1">
              <w:r w:rsidR="000B3073">
                <w:rPr>
                  <w:rStyle w:val="a3"/>
                  <w:rFonts w:ascii="Verdana" w:eastAsia="Times New Roman" w:hAnsi="Verdana" w:cs="Times New Roman"/>
                </w:rPr>
                <w:t>HTML</w:t>
              </w:r>
            </w:hyperlink>
            <w:r w:rsidR="000B3073">
              <w:rPr>
                <w:rFonts w:ascii="Verdana" w:eastAsia="Times New Roman" w:hAnsi="Verdana" w:cs="Times New Roman"/>
                <w:color w:val="000000"/>
              </w:rPr>
              <w:t xml:space="preserve">, </w:t>
            </w:r>
            <w:hyperlink r:id="rId33" w:history="1">
              <w:r w:rsidR="000B3073">
                <w:rPr>
                  <w:rStyle w:val="a3"/>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7" w:name="RFC2246"/>
            <w:r>
              <w:rPr>
                <w:rFonts w:ascii="Verdana" w:eastAsia="Times New Roman" w:hAnsi="Verdana" w:cs="Times New Roman"/>
                <w:b/>
                <w:bCs/>
                <w:color w:val="000000"/>
              </w:rPr>
              <w:t>[RFC2246]</w:t>
            </w:r>
            <w:bookmarkEnd w:id="437"/>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34" w:history="1">
              <w:r w:rsidR="000B3073">
                <w:rPr>
                  <w:rStyle w:val="a3"/>
                  <w:rFonts w:ascii="Verdana" w:eastAsia="Times New Roman" w:hAnsi="Verdana" w:cs="Times New Roman"/>
                </w:rPr>
                <w:t>Dierks, T.</w:t>
              </w:r>
            </w:hyperlink>
            <w:r w:rsidR="000B3073">
              <w:rPr>
                <w:rFonts w:ascii="Verdana" w:eastAsia="Times New Roman" w:hAnsi="Verdana" w:cs="Times New Roman"/>
                <w:color w:val="000000"/>
              </w:rPr>
              <w:t xml:space="preserve"> and </w:t>
            </w:r>
            <w:hyperlink r:id="rId35" w:history="1">
              <w:r w:rsidR="000B3073">
                <w:rPr>
                  <w:rStyle w:val="a3"/>
                  <w:rFonts w:ascii="Verdana" w:eastAsia="Times New Roman" w:hAnsi="Verdana" w:cs="Times New Roman"/>
                </w:rPr>
                <w:t>C. Allen</w:t>
              </w:r>
            </w:hyperlink>
            <w:r w:rsidR="000B3073">
              <w:rPr>
                <w:rFonts w:ascii="Verdana" w:eastAsia="Times New Roman" w:hAnsi="Verdana" w:cs="Times New Roman"/>
                <w:color w:val="000000"/>
              </w:rPr>
              <w:t>, “</w:t>
            </w:r>
            <w:hyperlink r:id="rId36" w:history="1">
              <w:r w:rsidR="000B3073">
                <w:rPr>
                  <w:rStyle w:val="a3"/>
                  <w:rFonts w:ascii="Verdana" w:eastAsia="Times New Roman" w:hAnsi="Verdana" w:cs="Times New Roman"/>
                </w:rPr>
                <w:t>The TLS Protocol Version 1.0</w:t>
              </w:r>
            </w:hyperlink>
            <w:r w:rsidR="000B3073">
              <w:rPr>
                <w:rFonts w:ascii="Verdana" w:eastAsia="Times New Roman" w:hAnsi="Verdana" w:cs="Times New Roman"/>
                <w:color w:val="000000"/>
              </w:rPr>
              <w:t>,” RFC 2246, January 1999 (</w:t>
            </w:r>
            <w:hyperlink r:id="rId37" w:history="1">
              <w:r w:rsidR="000B3073">
                <w:rPr>
                  <w:rStyle w:val="a3"/>
                  <w:rFonts w:ascii="Verdana" w:eastAsia="Times New Roman" w:hAnsi="Verdana" w:cs="Times New Roman"/>
                </w:rPr>
                <w:t>TXT</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8" w:name="RFC2616"/>
            <w:r>
              <w:rPr>
                <w:rFonts w:ascii="Verdana" w:eastAsia="Times New Roman" w:hAnsi="Verdana" w:cs="Times New Roman"/>
                <w:b/>
                <w:bCs/>
                <w:color w:val="000000"/>
              </w:rPr>
              <w:t>[RFC2616]</w:t>
            </w:r>
            <w:bookmarkEnd w:id="438"/>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38" w:history="1">
              <w:r w:rsidR="000B3073">
                <w:rPr>
                  <w:rStyle w:val="a3"/>
                  <w:rFonts w:ascii="Verdana" w:eastAsia="Times New Roman" w:hAnsi="Verdana" w:cs="Times New Roman"/>
                </w:rPr>
                <w:t>Fielding, R.</w:t>
              </w:r>
            </w:hyperlink>
            <w:r w:rsidR="000B3073">
              <w:rPr>
                <w:rFonts w:ascii="Verdana" w:eastAsia="Times New Roman" w:hAnsi="Verdana" w:cs="Times New Roman"/>
                <w:color w:val="000000"/>
              </w:rPr>
              <w:t xml:space="preserve">, </w:t>
            </w:r>
            <w:hyperlink r:id="rId39" w:history="1">
              <w:r w:rsidR="000B3073">
                <w:rPr>
                  <w:rStyle w:val="a3"/>
                  <w:rFonts w:ascii="Verdana" w:eastAsia="Times New Roman" w:hAnsi="Verdana" w:cs="Times New Roman"/>
                </w:rPr>
                <w:t>Gettys, J.</w:t>
              </w:r>
            </w:hyperlink>
            <w:r w:rsidR="000B3073">
              <w:rPr>
                <w:rFonts w:ascii="Verdana" w:eastAsia="Times New Roman" w:hAnsi="Verdana" w:cs="Times New Roman"/>
                <w:color w:val="000000"/>
              </w:rPr>
              <w:t xml:space="preserve">, </w:t>
            </w:r>
            <w:hyperlink r:id="rId40" w:history="1">
              <w:r w:rsidR="000B3073">
                <w:rPr>
                  <w:rStyle w:val="a3"/>
                  <w:rFonts w:ascii="Verdana" w:eastAsia="Times New Roman" w:hAnsi="Verdana" w:cs="Times New Roman"/>
                </w:rPr>
                <w:t>Mogul, J.</w:t>
              </w:r>
            </w:hyperlink>
            <w:r w:rsidR="000B3073">
              <w:rPr>
                <w:rFonts w:ascii="Verdana" w:eastAsia="Times New Roman" w:hAnsi="Verdana" w:cs="Times New Roman"/>
                <w:color w:val="000000"/>
              </w:rPr>
              <w:t xml:space="preserve">, </w:t>
            </w:r>
            <w:hyperlink r:id="rId41" w:history="1">
              <w:r w:rsidR="000B3073">
                <w:rPr>
                  <w:rStyle w:val="a3"/>
                  <w:rFonts w:ascii="Verdana" w:eastAsia="Times New Roman" w:hAnsi="Verdana" w:cs="Times New Roman"/>
                </w:rPr>
                <w:t>Frystyk, H.</w:t>
              </w:r>
            </w:hyperlink>
            <w:r w:rsidR="000B3073">
              <w:rPr>
                <w:rFonts w:ascii="Verdana" w:eastAsia="Times New Roman" w:hAnsi="Verdana" w:cs="Times New Roman"/>
                <w:color w:val="000000"/>
              </w:rPr>
              <w:t xml:space="preserve">, </w:t>
            </w:r>
            <w:hyperlink r:id="rId42" w:history="1">
              <w:r w:rsidR="000B3073">
                <w:rPr>
                  <w:rStyle w:val="a3"/>
                  <w:rFonts w:ascii="Verdana" w:eastAsia="Times New Roman" w:hAnsi="Verdana" w:cs="Times New Roman"/>
                </w:rPr>
                <w:t>Masinter, L.</w:t>
              </w:r>
            </w:hyperlink>
            <w:r w:rsidR="000B3073">
              <w:rPr>
                <w:rFonts w:ascii="Verdana" w:eastAsia="Times New Roman" w:hAnsi="Verdana" w:cs="Times New Roman"/>
                <w:color w:val="000000"/>
              </w:rPr>
              <w:t xml:space="preserve">, </w:t>
            </w:r>
            <w:hyperlink r:id="rId43" w:history="1">
              <w:r w:rsidR="000B3073">
                <w:rPr>
                  <w:rStyle w:val="a3"/>
                  <w:rFonts w:ascii="Verdana" w:eastAsia="Times New Roman" w:hAnsi="Verdana" w:cs="Times New Roman"/>
                </w:rPr>
                <w:t>Leach, P.</w:t>
              </w:r>
            </w:hyperlink>
            <w:r w:rsidR="000B3073">
              <w:rPr>
                <w:rFonts w:ascii="Verdana" w:eastAsia="Times New Roman" w:hAnsi="Verdana" w:cs="Times New Roman"/>
                <w:color w:val="000000"/>
              </w:rPr>
              <w:t xml:space="preserve">, and </w:t>
            </w:r>
            <w:hyperlink r:id="rId44" w:history="1">
              <w:r w:rsidR="000B3073">
                <w:rPr>
                  <w:rStyle w:val="a3"/>
                  <w:rFonts w:ascii="Verdana" w:eastAsia="Times New Roman" w:hAnsi="Verdana" w:cs="Times New Roman"/>
                </w:rPr>
                <w:t>T. Berners-Lee</w:t>
              </w:r>
            </w:hyperlink>
            <w:r w:rsidR="000B3073">
              <w:rPr>
                <w:rFonts w:ascii="Verdana" w:eastAsia="Times New Roman" w:hAnsi="Verdana" w:cs="Times New Roman"/>
                <w:color w:val="000000"/>
              </w:rPr>
              <w:t>, “</w:t>
            </w:r>
            <w:hyperlink r:id="rId45" w:history="1">
              <w:r w:rsidR="000B3073">
                <w:rPr>
                  <w:rStyle w:val="a3"/>
                  <w:rFonts w:ascii="Verdana" w:eastAsia="Times New Roman" w:hAnsi="Verdana" w:cs="Times New Roman"/>
                </w:rPr>
                <w:t>Hypertext Transfer Protocol -- HTTP/1.1</w:t>
              </w:r>
            </w:hyperlink>
            <w:r w:rsidR="000B3073">
              <w:rPr>
                <w:rFonts w:ascii="Verdana" w:eastAsia="Times New Roman" w:hAnsi="Verdana" w:cs="Times New Roman"/>
                <w:color w:val="000000"/>
              </w:rPr>
              <w:t>,” RFC 2616, June 1999 (</w:t>
            </w:r>
            <w:hyperlink r:id="rId46" w:history="1">
              <w:r w:rsidR="000B3073">
                <w:rPr>
                  <w:rStyle w:val="a3"/>
                  <w:rFonts w:ascii="Verdana" w:eastAsia="Times New Roman" w:hAnsi="Verdana" w:cs="Times New Roman"/>
                </w:rPr>
                <w:t>TXT</w:t>
              </w:r>
            </w:hyperlink>
            <w:r w:rsidR="000B3073">
              <w:rPr>
                <w:rFonts w:ascii="Verdana" w:eastAsia="Times New Roman" w:hAnsi="Verdana" w:cs="Times New Roman"/>
                <w:color w:val="000000"/>
              </w:rPr>
              <w:t xml:space="preserve">, </w:t>
            </w:r>
            <w:hyperlink r:id="rId47" w:history="1">
              <w:r w:rsidR="000B3073">
                <w:rPr>
                  <w:rStyle w:val="a3"/>
                  <w:rFonts w:ascii="Verdana" w:eastAsia="Times New Roman" w:hAnsi="Verdana" w:cs="Times New Roman"/>
                </w:rPr>
                <w:t>PS</w:t>
              </w:r>
            </w:hyperlink>
            <w:r w:rsidR="000B3073">
              <w:rPr>
                <w:rFonts w:ascii="Verdana" w:eastAsia="Times New Roman" w:hAnsi="Verdana" w:cs="Times New Roman"/>
                <w:color w:val="000000"/>
              </w:rPr>
              <w:t xml:space="preserve">, </w:t>
            </w:r>
            <w:hyperlink r:id="rId48" w:history="1">
              <w:r w:rsidR="000B3073">
                <w:rPr>
                  <w:rStyle w:val="a3"/>
                  <w:rFonts w:ascii="Verdana" w:eastAsia="Times New Roman" w:hAnsi="Verdana" w:cs="Times New Roman"/>
                </w:rPr>
                <w:t>PDF</w:t>
              </w:r>
            </w:hyperlink>
            <w:r w:rsidR="000B3073">
              <w:rPr>
                <w:rFonts w:ascii="Verdana" w:eastAsia="Times New Roman" w:hAnsi="Verdana" w:cs="Times New Roman"/>
                <w:color w:val="000000"/>
              </w:rPr>
              <w:t xml:space="preserve">, </w:t>
            </w:r>
            <w:hyperlink r:id="rId49" w:history="1">
              <w:r w:rsidR="000B3073">
                <w:rPr>
                  <w:rStyle w:val="a3"/>
                  <w:rFonts w:ascii="Verdana" w:eastAsia="Times New Roman" w:hAnsi="Verdana" w:cs="Times New Roman"/>
                </w:rPr>
                <w:t>HTML</w:t>
              </w:r>
            </w:hyperlink>
            <w:r w:rsidR="000B3073">
              <w:rPr>
                <w:rFonts w:ascii="Verdana" w:eastAsia="Times New Roman" w:hAnsi="Verdana" w:cs="Times New Roman"/>
                <w:color w:val="000000"/>
              </w:rPr>
              <w:t xml:space="preserve">, </w:t>
            </w:r>
            <w:hyperlink r:id="rId50" w:history="1">
              <w:r w:rsidR="000B3073">
                <w:rPr>
                  <w:rStyle w:val="a3"/>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39" w:name="RFC3339"/>
            <w:r>
              <w:rPr>
                <w:rFonts w:ascii="Verdana" w:eastAsia="Times New Roman" w:hAnsi="Verdana" w:cs="Times New Roman"/>
                <w:b/>
                <w:bCs/>
                <w:color w:val="000000"/>
              </w:rPr>
              <w:t>[RFC3339]</w:t>
            </w:r>
            <w:bookmarkEnd w:id="439"/>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51" w:history="1">
              <w:r w:rsidR="000B3073">
                <w:rPr>
                  <w:rStyle w:val="a3"/>
                  <w:rFonts w:ascii="Verdana" w:eastAsia="Times New Roman" w:hAnsi="Verdana" w:cs="Times New Roman"/>
                </w:rPr>
                <w:t>Klyne, G., Ed.</w:t>
              </w:r>
            </w:hyperlink>
            <w:r w:rsidR="000B3073">
              <w:rPr>
                <w:rFonts w:ascii="Verdana" w:eastAsia="Times New Roman" w:hAnsi="Verdana" w:cs="Times New Roman"/>
                <w:color w:val="000000"/>
              </w:rPr>
              <w:t xml:space="preserve"> and </w:t>
            </w:r>
            <w:hyperlink r:id="rId52" w:history="1">
              <w:r w:rsidR="000B3073">
                <w:rPr>
                  <w:rStyle w:val="a3"/>
                  <w:rFonts w:ascii="Verdana" w:eastAsia="Times New Roman" w:hAnsi="Verdana" w:cs="Times New Roman"/>
                </w:rPr>
                <w:t>C. Newman</w:t>
              </w:r>
            </w:hyperlink>
            <w:r w:rsidR="000B3073">
              <w:rPr>
                <w:rFonts w:ascii="Verdana" w:eastAsia="Times New Roman" w:hAnsi="Verdana" w:cs="Times New Roman"/>
                <w:color w:val="000000"/>
              </w:rPr>
              <w:t>, “</w:t>
            </w:r>
            <w:hyperlink r:id="rId53" w:history="1">
              <w:r w:rsidR="000B3073">
                <w:rPr>
                  <w:rStyle w:val="a3"/>
                  <w:rFonts w:ascii="Verdana" w:eastAsia="Times New Roman" w:hAnsi="Verdana" w:cs="Times New Roman"/>
                </w:rPr>
                <w:t>Date and Time on the Internet: Timestamps</w:t>
              </w:r>
            </w:hyperlink>
            <w:r w:rsidR="000B3073">
              <w:rPr>
                <w:rFonts w:ascii="Verdana" w:eastAsia="Times New Roman" w:hAnsi="Verdana" w:cs="Times New Roman"/>
                <w:color w:val="000000"/>
              </w:rPr>
              <w:t>,” RFC 3339, July 2002 (</w:t>
            </w:r>
            <w:hyperlink r:id="rId54" w:history="1">
              <w:r w:rsidR="000B3073">
                <w:rPr>
                  <w:rStyle w:val="a3"/>
                  <w:rFonts w:ascii="Verdana" w:eastAsia="Times New Roman" w:hAnsi="Verdana" w:cs="Times New Roman"/>
                </w:rPr>
                <w:t>TXT</w:t>
              </w:r>
            </w:hyperlink>
            <w:r w:rsidR="000B3073">
              <w:rPr>
                <w:rFonts w:ascii="Verdana" w:eastAsia="Times New Roman" w:hAnsi="Verdana" w:cs="Times New Roman"/>
                <w:color w:val="000000"/>
              </w:rPr>
              <w:t xml:space="preserve">, </w:t>
            </w:r>
            <w:hyperlink r:id="rId55" w:history="1">
              <w:r w:rsidR="000B3073">
                <w:rPr>
                  <w:rStyle w:val="a3"/>
                  <w:rFonts w:ascii="Verdana" w:eastAsia="Times New Roman" w:hAnsi="Verdana" w:cs="Times New Roman"/>
                </w:rPr>
                <w:t>HTML</w:t>
              </w:r>
            </w:hyperlink>
            <w:r w:rsidR="000B3073">
              <w:rPr>
                <w:rFonts w:ascii="Verdana" w:eastAsia="Times New Roman" w:hAnsi="Verdana" w:cs="Times New Roman"/>
                <w:color w:val="000000"/>
              </w:rPr>
              <w:t xml:space="preserve">, </w:t>
            </w:r>
            <w:hyperlink r:id="rId56" w:history="1">
              <w:r w:rsidR="000B3073">
                <w:rPr>
                  <w:rStyle w:val="a3"/>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0" w:name="RFC3966"/>
            <w:r>
              <w:rPr>
                <w:rFonts w:ascii="Verdana" w:eastAsia="Times New Roman" w:hAnsi="Verdana" w:cs="Times New Roman"/>
                <w:b/>
                <w:bCs/>
                <w:color w:val="000000"/>
              </w:rPr>
              <w:t>[RFC3966]</w:t>
            </w:r>
            <w:bookmarkEnd w:id="44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Schulzrinne, H., “</w:t>
            </w:r>
            <w:hyperlink r:id="rId57" w:history="1">
              <w:r>
                <w:rPr>
                  <w:rStyle w:val="a3"/>
                  <w:rFonts w:ascii="Verdana" w:eastAsia="Times New Roman" w:hAnsi="Verdana" w:cs="Times New Roman"/>
                </w:rPr>
                <w:t>The tel URI for Telephone Numbers</w:t>
              </w:r>
            </w:hyperlink>
            <w:r>
              <w:rPr>
                <w:rFonts w:ascii="Verdana" w:eastAsia="Times New Roman" w:hAnsi="Verdana" w:cs="Times New Roman"/>
                <w:color w:val="000000"/>
              </w:rPr>
              <w:t>,” RFC 3966, December 2004 (</w:t>
            </w:r>
            <w:hyperlink r:id="rId58"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1" w:name="RFC4627"/>
            <w:r>
              <w:rPr>
                <w:rFonts w:ascii="Verdana" w:eastAsia="Times New Roman" w:hAnsi="Verdana" w:cs="Times New Roman"/>
                <w:b/>
                <w:bCs/>
                <w:color w:val="000000"/>
              </w:rPr>
              <w:t>[RFC4627]</w:t>
            </w:r>
            <w:bookmarkEnd w:id="44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Crockford, D., “</w:t>
            </w:r>
            <w:hyperlink r:id="rId59" w:history="1">
              <w:r>
                <w:rPr>
                  <w:rStyle w:val="a3"/>
                  <w:rFonts w:ascii="Verdana" w:eastAsia="Times New Roman" w:hAnsi="Verdana" w:cs="Times New Roman"/>
                </w:rPr>
                <w:t>The application/json Media Type for JavaScript Object Notation (JSON)</w:t>
              </w:r>
            </w:hyperlink>
            <w:r>
              <w:rPr>
                <w:rFonts w:ascii="Verdana" w:eastAsia="Times New Roman" w:hAnsi="Verdana" w:cs="Times New Roman"/>
                <w:color w:val="000000"/>
              </w:rPr>
              <w:t>,” RFC 4627, July 2006 (</w:t>
            </w:r>
            <w:hyperlink r:id="rId60"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2" w:name="RFC5246"/>
            <w:r>
              <w:rPr>
                <w:rFonts w:ascii="Verdana" w:eastAsia="Times New Roman" w:hAnsi="Verdana" w:cs="Times New Roman"/>
                <w:b/>
                <w:bCs/>
                <w:color w:val="000000"/>
              </w:rPr>
              <w:t>[RFC5246]</w:t>
            </w:r>
            <w:bookmarkEnd w:id="442"/>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Dierks, T. and E. Rescorla, “</w:t>
            </w:r>
            <w:hyperlink r:id="rId61" w:history="1">
              <w:r>
                <w:rPr>
                  <w:rStyle w:val="a3"/>
                  <w:rFonts w:ascii="Verdana" w:eastAsia="Times New Roman" w:hAnsi="Verdana" w:cs="Times New Roman"/>
                </w:rPr>
                <w:t>The Transport Layer Security (TLS) Protocol Version 1.2</w:t>
              </w:r>
            </w:hyperlink>
            <w:r>
              <w:rPr>
                <w:rFonts w:ascii="Verdana" w:eastAsia="Times New Roman" w:hAnsi="Verdana" w:cs="Times New Roman"/>
                <w:color w:val="000000"/>
              </w:rPr>
              <w:t>,” RFC 5246, August 2008 (</w:t>
            </w:r>
            <w:hyperlink r:id="rId62"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3" w:name="RFC5322"/>
            <w:r>
              <w:rPr>
                <w:rFonts w:ascii="Verdana" w:eastAsia="Times New Roman" w:hAnsi="Verdana" w:cs="Times New Roman"/>
                <w:b/>
                <w:bCs/>
                <w:color w:val="000000"/>
              </w:rPr>
              <w:t>[RFC5322]</w:t>
            </w:r>
            <w:bookmarkEnd w:id="443"/>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63" w:history="1">
              <w:r w:rsidR="000B3073">
                <w:rPr>
                  <w:rStyle w:val="a3"/>
                  <w:rFonts w:ascii="Verdana" w:eastAsia="Times New Roman" w:hAnsi="Verdana" w:cs="Times New Roman"/>
                </w:rPr>
                <w:t>Resnick, P., Ed.</w:t>
              </w:r>
            </w:hyperlink>
            <w:r w:rsidR="000B3073">
              <w:rPr>
                <w:rFonts w:ascii="Verdana" w:eastAsia="Times New Roman" w:hAnsi="Verdana" w:cs="Times New Roman"/>
                <w:color w:val="000000"/>
              </w:rPr>
              <w:t>, “</w:t>
            </w:r>
            <w:hyperlink r:id="rId64" w:history="1">
              <w:r w:rsidR="000B3073">
                <w:rPr>
                  <w:rStyle w:val="a3"/>
                  <w:rFonts w:ascii="Verdana" w:eastAsia="Times New Roman" w:hAnsi="Verdana" w:cs="Times New Roman"/>
                </w:rPr>
                <w:t>Internet Message Format</w:t>
              </w:r>
            </w:hyperlink>
            <w:r w:rsidR="000B3073">
              <w:rPr>
                <w:rFonts w:ascii="Verdana" w:eastAsia="Times New Roman" w:hAnsi="Verdana" w:cs="Times New Roman"/>
                <w:color w:val="000000"/>
              </w:rPr>
              <w:t>,” RFC 5322, October 2008 (</w:t>
            </w:r>
            <w:hyperlink r:id="rId65" w:history="1">
              <w:r w:rsidR="000B3073">
                <w:rPr>
                  <w:rStyle w:val="a3"/>
                  <w:rFonts w:ascii="Verdana" w:eastAsia="Times New Roman" w:hAnsi="Verdana" w:cs="Times New Roman"/>
                </w:rPr>
                <w:t>TXT</w:t>
              </w:r>
            </w:hyperlink>
            <w:r w:rsidR="000B3073">
              <w:rPr>
                <w:rFonts w:ascii="Verdana" w:eastAsia="Times New Roman" w:hAnsi="Verdana" w:cs="Times New Roman"/>
                <w:color w:val="000000"/>
              </w:rPr>
              <w:t xml:space="preserve">, </w:t>
            </w:r>
            <w:hyperlink r:id="rId66" w:history="1">
              <w:r w:rsidR="000B3073">
                <w:rPr>
                  <w:rStyle w:val="a3"/>
                  <w:rFonts w:ascii="Verdana" w:eastAsia="Times New Roman" w:hAnsi="Verdana" w:cs="Times New Roman"/>
                </w:rPr>
                <w:t>HTML</w:t>
              </w:r>
            </w:hyperlink>
            <w:r w:rsidR="000B3073">
              <w:rPr>
                <w:rFonts w:ascii="Verdana" w:eastAsia="Times New Roman" w:hAnsi="Verdana" w:cs="Times New Roman"/>
                <w:color w:val="000000"/>
              </w:rPr>
              <w:t xml:space="preserve">, </w:t>
            </w:r>
            <w:hyperlink r:id="rId67" w:history="1">
              <w:r w:rsidR="000B3073">
                <w:rPr>
                  <w:rStyle w:val="a3"/>
                  <w:rFonts w:ascii="Verdana" w:eastAsia="Times New Roman" w:hAnsi="Verdana" w:cs="Times New Roman"/>
                </w:rPr>
                <w:t>XML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4" w:name="RFC5646"/>
            <w:r>
              <w:rPr>
                <w:rFonts w:ascii="Verdana" w:eastAsia="Times New Roman" w:hAnsi="Verdana" w:cs="Times New Roman"/>
                <w:b/>
                <w:bCs/>
                <w:color w:val="000000"/>
              </w:rPr>
              <w:t>[RFC5646]</w:t>
            </w:r>
            <w:bookmarkEnd w:id="44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Phillips, A. and M. Davis, “</w:t>
            </w:r>
            <w:hyperlink r:id="rId68" w:history="1">
              <w:r>
                <w:rPr>
                  <w:rStyle w:val="a3"/>
                  <w:rFonts w:ascii="Verdana" w:eastAsia="Times New Roman" w:hAnsi="Verdana" w:cs="Times New Roman"/>
                </w:rPr>
                <w:t>Tags for Identifying Languages</w:t>
              </w:r>
            </w:hyperlink>
            <w:r>
              <w:rPr>
                <w:rFonts w:ascii="Verdana" w:eastAsia="Times New Roman" w:hAnsi="Verdana" w:cs="Times New Roman"/>
                <w:color w:val="000000"/>
              </w:rPr>
              <w:t>,” BCP 47, RFC 5646, September 2009 (</w:t>
            </w:r>
            <w:hyperlink r:id="rId69"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5" w:name="RFC6125"/>
            <w:r>
              <w:rPr>
                <w:rFonts w:ascii="Verdana" w:eastAsia="Times New Roman" w:hAnsi="Verdana" w:cs="Times New Roman"/>
                <w:b/>
                <w:bCs/>
                <w:color w:val="000000"/>
              </w:rPr>
              <w:t>[RFC6125]</w:t>
            </w:r>
            <w:bookmarkEnd w:id="44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Saint-Andre, P. and J. Hodges, “</w:t>
            </w:r>
            <w:hyperlink r:id="rId70" w:history="1">
              <w:r>
                <w:rPr>
                  <w:rStyle w:val="a3"/>
                  <w:rFonts w:ascii="Verdana" w:eastAsia="Times New Roman" w:hAnsi="Verdana" w:cs="Times New Roman"/>
                </w:rPr>
                <w:t>Representation and Verification of Domain-Based Application Service Identity within Internet Public Key Infrastructure Using X.509 (PKIX) Certificates in the Context of Transport Layer Security (TLS)</w:t>
              </w:r>
            </w:hyperlink>
            <w:r>
              <w:rPr>
                <w:rFonts w:ascii="Verdana" w:eastAsia="Times New Roman" w:hAnsi="Verdana" w:cs="Times New Roman"/>
                <w:color w:val="000000"/>
              </w:rPr>
              <w:t>,” RFC 6125, March 2011 (</w:t>
            </w:r>
            <w:hyperlink r:id="rId71"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6" w:name="RFC6711"/>
            <w:r>
              <w:rPr>
                <w:rFonts w:ascii="Verdana" w:eastAsia="Times New Roman" w:hAnsi="Verdana" w:cs="Times New Roman"/>
                <w:b/>
                <w:bCs/>
                <w:color w:val="000000"/>
              </w:rPr>
              <w:t>[RFC6711]</w:t>
            </w:r>
            <w:bookmarkEnd w:id="446"/>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Johansson, L., “</w:t>
            </w:r>
            <w:hyperlink r:id="rId72" w:history="1">
              <w:r>
                <w:rPr>
                  <w:rStyle w:val="a3"/>
                  <w:rFonts w:ascii="Verdana" w:eastAsia="Times New Roman" w:hAnsi="Verdana" w:cs="Times New Roman"/>
                </w:rPr>
                <w:t>An IANA Registry for Level of Assurance (LoA) Profiles</w:t>
              </w:r>
            </w:hyperlink>
            <w:r>
              <w:rPr>
                <w:rFonts w:ascii="Verdana" w:eastAsia="Times New Roman" w:hAnsi="Verdana" w:cs="Times New Roman"/>
                <w:color w:val="000000"/>
              </w:rPr>
              <w:t>,” RFC 6711, August 2012 (</w:t>
            </w:r>
            <w:hyperlink r:id="rId73"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7" w:name="RFC6749"/>
            <w:r>
              <w:rPr>
                <w:rFonts w:ascii="Verdana" w:eastAsia="Times New Roman" w:hAnsi="Verdana" w:cs="Times New Roman"/>
                <w:b/>
                <w:bCs/>
                <w:color w:val="000000"/>
              </w:rPr>
              <w:t>[RFC6749]</w:t>
            </w:r>
            <w:bookmarkEnd w:id="44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Hardt, D., “</w:t>
            </w:r>
            <w:hyperlink r:id="rId74" w:history="1">
              <w:r>
                <w:rPr>
                  <w:rStyle w:val="a3"/>
                  <w:rFonts w:ascii="Verdana" w:eastAsia="Times New Roman" w:hAnsi="Verdana" w:cs="Times New Roman"/>
                </w:rPr>
                <w:t>The OAuth 2.0 Authorization Framework</w:t>
              </w:r>
            </w:hyperlink>
            <w:r>
              <w:rPr>
                <w:rFonts w:ascii="Verdana" w:eastAsia="Times New Roman" w:hAnsi="Verdana" w:cs="Times New Roman"/>
                <w:color w:val="000000"/>
              </w:rPr>
              <w:t>,” RFC 6749, October 2012 (</w:t>
            </w:r>
            <w:hyperlink r:id="rId75"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8" w:name="RFC6750"/>
            <w:r>
              <w:rPr>
                <w:rFonts w:ascii="Verdana" w:eastAsia="Times New Roman" w:hAnsi="Verdana" w:cs="Times New Roman"/>
                <w:b/>
                <w:bCs/>
                <w:color w:val="000000"/>
              </w:rPr>
              <w:t>[RFC6750]</w:t>
            </w:r>
            <w:bookmarkEnd w:id="44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and D. Hardt, “</w:t>
            </w:r>
            <w:hyperlink r:id="rId76" w:history="1">
              <w:r>
                <w:rPr>
                  <w:rStyle w:val="a3"/>
                  <w:rFonts w:ascii="Verdana" w:eastAsia="Times New Roman" w:hAnsi="Verdana" w:cs="Times New Roman"/>
                </w:rPr>
                <w:t>The OAuth 2.0 Authorization Framework: Bearer Token Usage</w:t>
              </w:r>
            </w:hyperlink>
            <w:r>
              <w:rPr>
                <w:rFonts w:ascii="Verdana" w:eastAsia="Times New Roman" w:hAnsi="Verdana" w:cs="Times New Roman"/>
                <w:color w:val="000000"/>
              </w:rPr>
              <w:t>,” RFC 6750, October 2012 (</w:t>
            </w:r>
            <w:hyperlink r:id="rId77"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49" w:name="RFC6819"/>
            <w:r>
              <w:rPr>
                <w:rFonts w:ascii="Verdana" w:eastAsia="Times New Roman" w:hAnsi="Verdana" w:cs="Times New Roman"/>
                <w:b/>
                <w:bCs/>
                <w:color w:val="000000"/>
              </w:rPr>
              <w:t>[RFC6819]</w:t>
            </w:r>
            <w:bookmarkEnd w:id="44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Lodderstedt, T., McGloin, M., and P. Hunt, “</w:t>
            </w:r>
            <w:hyperlink r:id="rId78" w:history="1">
              <w:r>
                <w:rPr>
                  <w:rStyle w:val="a3"/>
                  <w:rFonts w:ascii="Verdana" w:eastAsia="Times New Roman" w:hAnsi="Verdana" w:cs="Times New Roman"/>
                </w:rPr>
                <w:t>OAuth 2.0 Threat Model and Security Considerations</w:t>
              </w:r>
            </w:hyperlink>
            <w:r>
              <w:rPr>
                <w:rFonts w:ascii="Verdana" w:eastAsia="Times New Roman" w:hAnsi="Verdana" w:cs="Times New Roman"/>
                <w:color w:val="000000"/>
              </w:rPr>
              <w:t>,” RFC 6819, January 2013 (</w:t>
            </w:r>
            <w:hyperlink r:id="rId79"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0" w:name="USA15"/>
            <w:r>
              <w:rPr>
                <w:rFonts w:ascii="Verdana" w:eastAsia="Times New Roman" w:hAnsi="Verdana" w:cs="Times New Roman"/>
                <w:b/>
                <w:bCs/>
                <w:color w:val="000000"/>
              </w:rPr>
              <w:t>[USA15]</w:t>
            </w:r>
            <w:bookmarkEnd w:id="450"/>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80" w:history="1">
              <w:r w:rsidR="000B3073">
                <w:rPr>
                  <w:rStyle w:val="a3"/>
                  <w:rFonts w:ascii="Verdana" w:eastAsia="Times New Roman" w:hAnsi="Verdana" w:cs="Times New Roman"/>
                </w:rPr>
                <w:t>Davis, M.</w:t>
              </w:r>
            </w:hyperlink>
            <w:r w:rsidR="000B3073">
              <w:rPr>
                <w:rFonts w:ascii="Verdana" w:eastAsia="Times New Roman" w:hAnsi="Verdana" w:cs="Times New Roman"/>
                <w:color w:val="000000"/>
              </w:rPr>
              <w:t xml:space="preserve">, </w:t>
            </w:r>
            <w:hyperlink r:id="rId81" w:history="1">
              <w:r w:rsidR="000B3073">
                <w:rPr>
                  <w:rStyle w:val="a3"/>
                  <w:rFonts w:ascii="Verdana" w:eastAsia="Times New Roman" w:hAnsi="Verdana" w:cs="Times New Roman"/>
                </w:rPr>
                <w:t>Whistler, K.</w:t>
              </w:r>
            </w:hyperlink>
            <w:r w:rsidR="000B3073">
              <w:rPr>
                <w:rFonts w:ascii="Verdana" w:eastAsia="Times New Roman" w:hAnsi="Verdana" w:cs="Times New Roman"/>
                <w:color w:val="000000"/>
              </w:rPr>
              <w:t>, and M. Dürst, “Unicode Normalization Forms,” Unicode Standard Annex 15, 09 2009.</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1" w:name="zoneinfo"/>
            <w:r>
              <w:rPr>
                <w:rFonts w:ascii="Verdana" w:eastAsia="Times New Roman" w:hAnsi="Verdana" w:cs="Times New Roman"/>
                <w:b/>
                <w:bCs/>
                <w:color w:val="000000"/>
              </w:rPr>
              <w:t>[zoneinfo]</w:t>
            </w:r>
            <w:bookmarkEnd w:id="451"/>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Public Domain, “</w:t>
            </w:r>
            <w:hyperlink r:id="rId82" w:history="1">
              <w:r>
                <w:rPr>
                  <w:rStyle w:val="a3"/>
                  <w:rFonts w:ascii="Verdana" w:eastAsia="Times New Roman" w:hAnsi="Verdana" w:cs="Times New Roman"/>
                </w:rPr>
                <w:t>The tz database</w:t>
              </w:r>
            </w:hyperlink>
            <w:r>
              <w:rPr>
                <w:rFonts w:ascii="Verdana" w:eastAsia="Times New Roman" w:hAnsi="Verdana" w:cs="Times New Roman"/>
                <w:color w:val="000000"/>
              </w:rPr>
              <w:t>,” June 2011.</w:t>
            </w:r>
          </w:p>
        </w:tc>
      </w:tr>
    </w:tbl>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52" w:name="rfc.references2"/>
      <w:bookmarkEnd w:id="452"/>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r>
        <w:rPr>
          <w:rFonts w:eastAsia="Times New Roman" w:cs="Times New Roman"/>
          <w:lang/>
        </w:rPr>
        <w:t>12.2. Informative References</w:t>
      </w:r>
    </w:p>
    <w:tbl>
      <w:tblPr>
        <w:tblW w:w="4950" w:type="pct"/>
        <w:tblCellSpacing w:w="15" w:type="dxa"/>
        <w:tblCellMar>
          <w:top w:w="15" w:type="dxa"/>
          <w:left w:w="15" w:type="dxa"/>
          <w:bottom w:w="15" w:type="dxa"/>
          <w:right w:w="15" w:type="dxa"/>
        </w:tblCellMar>
        <w:tblLook w:val="04A0"/>
      </w:tblPr>
      <w:tblGrid>
        <w:gridCol w:w="2247"/>
        <w:gridCol w:w="6261"/>
      </w:tblGrid>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3" w:name="OpenID.2.0"/>
            <w:r>
              <w:rPr>
                <w:rFonts w:ascii="Verdana" w:eastAsia="Times New Roman" w:hAnsi="Verdana" w:cs="Times New Roman"/>
                <w:b/>
                <w:bCs/>
                <w:color w:val="000000"/>
              </w:rPr>
              <w:t>[OpenID.2.0]</w:t>
            </w:r>
            <w:bookmarkEnd w:id="453"/>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OpenID Foundation, “OpenID Authentication 2.0,” December 2007 (</w:t>
            </w:r>
            <w:hyperlink r:id="rId83"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84"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4" w:name="OpenID.Basic"/>
            <w:r>
              <w:rPr>
                <w:rFonts w:ascii="Verdana" w:eastAsia="Times New Roman" w:hAnsi="Verdana" w:cs="Times New Roman"/>
                <w:b/>
                <w:bCs/>
                <w:color w:val="000000"/>
              </w:rPr>
              <w:t>[OpenID.Basic]</w:t>
            </w:r>
            <w:bookmarkEnd w:id="454"/>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and C. Mortimore, “</w:t>
            </w:r>
            <w:hyperlink r:id="rId85" w:history="1">
              <w:r>
                <w:rPr>
                  <w:rStyle w:val="a3"/>
                  <w:rFonts w:ascii="Verdana" w:eastAsia="Times New Roman" w:hAnsi="Verdana" w:cs="Times New Roman"/>
                </w:rPr>
                <w:t>OpenID Connect Basic Client Profile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5" w:name="OpenID.Implicit"/>
            <w:r>
              <w:rPr>
                <w:rFonts w:ascii="Verdana" w:eastAsia="Times New Roman" w:hAnsi="Verdana" w:cs="Times New Roman"/>
                <w:b/>
                <w:bCs/>
                <w:color w:val="000000"/>
              </w:rPr>
              <w:t>[OpenID.Implicit]</w:t>
            </w:r>
            <w:bookmarkEnd w:id="455"/>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86" w:history="1">
              <w:r>
                <w:rPr>
                  <w:rStyle w:val="a3"/>
                  <w:rFonts w:ascii="Verdana" w:eastAsia="Times New Roman" w:hAnsi="Verdana" w:cs="Times New Roman"/>
                </w:rPr>
                <w:t>OpenID Connect Implicit Client Profile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6" w:name="OpenID.PAPE"/>
            <w:r>
              <w:rPr>
                <w:rFonts w:ascii="Verdana" w:eastAsia="Times New Roman" w:hAnsi="Verdana" w:cs="Times New Roman"/>
                <w:b/>
                <w:bCs/>
                <w:color w:val="000000"/>
              </w:rPr>
              <w:t>[OpenID.PAPE]</w:t>
            </w:r>
            <w:bookmarkEnd w:id="456"/>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87" w:history="1">
              <w:r w:rsidR="000B3073">
                <w:rPr>
                  <w:rStyle w:val="a3"/>
                  <w:rFonts w:ascii="Verdana" w:eastAsia="Times New Roman" w:hAnsi="Verdana" w:cs="Times New Roman"/>
                </w:rPr>
                <w:t>Recordon, D.</w:t>
              </w:r>
            </w:hyperlink>
            <w:r w:rsidR="000B3073">
              <w:rPr>
                <w:rFonts w:ascii="Verdana" w:eastAsia="Times New Roman" w:hAnsi="Verdana" w:cs="Times New Roman"/>
                <w:color w:val="000000"/>
              </w:rPr>
              <w:t xml:space="preserve">, </w:t>
            </w:r>
            <w:hyperlink r:id="rId88" w:history="1">
              <w:r w:rsidR="000B3073">
                <w:rPr>
                  <w:rStyle w:val="a3"/>
                  <w:rFonts w:ascii="Verdana" w:eastAsia="Times New Roman" w:hAnsi="Verdana" w:cs="Times New Roman"/>
                </w:rPr>
                <w:t>Jones, M.</w:t>
              </w:r>
            </w:hyperlink>
            <w:r w:rsidR="000B3073">
              <w:rPr>
                <w:rFonts w:ascii="Verdana" w:eastAsia="Times New Roman" w:hAnsi="Verdana" w:cs="Times New Roman"/>
                <w:color w:val="000000"/>
              </w:rPr>
              <w:t xml:space="preserve">, </w:t>
            </w:r>
            <w:hyperlink r:id="rId89" w:history="1">
              <w:r w:rsidR="000B3073">
                <w:rPr>
                  <w:rStyle w:val="a3"/>
                  <w:rFonts w:ascii="Verdana" w:eastAsia="Times New Roman" w:hAnsi="Verdana" w:cs="Times New Roman"/>
                </w:rPr>
                <w:t>Bufu, J., Ed.</w:t>
              </w:r>
            </w:hyperlink>
            <w:r w:rsidR="000B3073">
              <w:rPr>
                <w:rFonts w:ascii="Verdana" w:eastAsia="Times New Roman" w:hAnsi="Verdana" w:cs="Times New Roman"/>
                <w:color w:val="000000"/>
              </w:rPr>
              <w:t xml:space="preserve">, </w:t>
            </w:r>
            <w:hyperlink r:id="rId90" w:history="1">
              <w:r w:rsidR="000B3073">
                <w:rPr>
                  <w:rStyle w:val="a3"/>
                  <w:rFonts w:ascii="Verdana" w:eastAsia="Times New Roman" w:hAnsi="Verdana" w:cs="Times New Roman"/>
                </w:rPr>
                <w:t>Daugherty, J., Ed.</w:t>
              </w:r>
            </w:hyperlink>
            <w:r w:rsidR="000B3073">
              <w:rPr>
                <w:rFonts w:ascii="Verdana" w:eastAsia="Times New Roman" w:hAnsi="Verdana" w:cs="Times New Roman"/>
                <w:color w:val="000000"/>
              </w:rPr>
              <w:t xml:space="preserve">, and </w:t>
            </w:r>
            <w:hyperlink r:id="rId91" w:history="1">
              <w:r w:rsidR="000B3073">
                <w:rPr>
                  <w:rStyle w:val="a3"/>
                  <w:rFonts w:ascii="Verdana" w:eastAsia="Times New Roman" w:hAnsi="Verdana" w:cs="Times New Roman"/>
                </w:rPr>
                <w:t>N. Sakimura</w:t>
              </w:r>
            </w:hyperlink>
            <w:r w:rsidR="000B3073">
              <w:rPr>
                <w:rFonts w:ascii="Verdana" w:eastAsia="Times New Roman" w:hAnsi="Verdana" w:cs="Times New Roman"/>
                <w:color w:val="000000"/>
              </w:rPr>
              <w:t>, “OpenID Provider Authentication Policy Extension 1.0,” December 2008 (</w:t>
            </w:r>
            <w:hyperlink r:id="rId92" w:history="1">
              <w:r w:rsidR="000B3073">
                <w:rPr>
                  <w:rStyle w:val="a3"/>
                  <w:rFonts w:ascii="Verdana" w:eastAsia="Times New Roman" w:hAnsi="Verdana" w:cs="Times New Roman"/>
                </w:rPr>
                <w:t>TXT</w:t>
              </w:r>
            </w:hyperlink>
            <w:r w:rsidR="000B3073">
              <w:rPr>
                <w:rFonts w:ascii="Verdana" w:eastAsia="Times New Roman" w:hAnsi="Verdana" w:cs="Times New Roman"/>
                <w:color w:val="000000"/>
              </w:rPr>
              <w:t xml:space="preserve">, </w:t>
            </w:r>
            <w:hyperlink r:id="rId93" w:history="1">
              <w:r w:rsidR="000B3073">
                <w:rPr>
                  <w:rStyle w:val="a3"/>
                  <w:rFonts w:ascii="Verdana" w:eastAsia="Times New Roman" w:hAnsi="Verdana" w:cs="Times New Roman"/>
                </w:rPr>
                <w:t>HTML</w:t>
              </w:r>
            </w:hyperlink>
            <w:r w:rsidR="000B3073">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7" w:name="OpenID.Session"/>
            <w:r>
              <w:rPr>
                <w:rFonts w:ascii="Verdana" w:eastAsia="Times New Roman" w:hAnsi="Verdana" w:cs="Times New Roman"/>
                <w:b/>
                <w:bCs/>
                <w:color w:val="000000"/>
              </w:rPr>
              <w:t>[OpenID.Session]</w:t>
            </w:r>
            <w:bookmarkEnd w:id="457"/>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4" w:history="1">
              <w:r>
                <w:rPr>
                  <w:rStyle w:val="a3"/>
                  <w:rFonts w:ascii="Verdana" w:eastAsia="Times New Roman" w:hAnsi="Verdana" w:cs="Times New Roman"/>
                </w:rPr>
                <w:t>OpenID Connect Session Management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8" w:name="OpenID.Standard"/>
            <w:r>
              <w:rPr>
                <w:rFonts w:ascii="Verdana" w:eastAsia="Times New Roman" w:hAnsi="Verdana" w:cs="Times New Roman"/>
                <w:b/>
                <w:bCs/>
                <w:color w:val="000000"/>
              </w:rPr>
              <w:t>[OpenID.Standard]</w:t>
            </w:r>
            <w:bookmarkEnd w:id="458"/>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5" w:history="1">
              <w:r>
                <w:rPr>
                  <w:rStyle w:val="a3"/>
                  <w:rFonts w:ascii="Verdana" w:eastAsia="Times New Roman" w:hAnsi="Verdana" w:cs="Times New Roman"/>
                </w:rPr>
                <w:t>OpenID Connect Standard 1.0</w:t>
              </w:r>
            </w:hyperlink>
            <w:r>
              <w:rPr>
                <w:rFonts w:ascii="Verdana" w:eastAsia="Times New Roman" w:hAnsi="Verdana" w:cs="Times New Roman"/>
                <w:color w:val="000000"/>
              </w:rPr>
              <w:t>,” May 2013.</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59" w:name="RFC4949"/>
            <w:r>
              <w:rPr>
                <w:rFonts w:ascii="Verdana" w:eastAsia="Times New Roman" w:hAnsi="Verdana" w:cs="Times New Roman"/>
                <w:b/>
                <w:bCs/>
                <w:color w:val="000000"/>
              </w:rPr>
              <w:t>[RFC4949]</w:t>
            </w:r>
            <w:bookmarkEnd w:id="459"/>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Shirey, R., “</w:t>
            </w:r>
            <w:hyperlink r:id="rId96" w:history="1">
              <w:r>
                <w:rPr>
                  <w:rStyle w:val="a3"/>
                  <w:rFonts w:ascii="Verdana" w:eastAsia="Times New Roman" w:hAnsi="Verdana" w:cs="Times New Roman"/>
                </w:rPr>
                <w:t>Internet Security Glossary, Version 2</w:t>
              </w:r>
            </w:hyperlink>
            <w:r>
              <w:rPr>
                <w:rFonts w:ascii="Verdana" w:eastAsia="Times New Roman" w:hAnsi="Verdana" w:cs="Times New Roman"/>
                <w:color w:val="000000"/>
              </w:rPr>
              <w:t>,” RFC 4949, August 2007 (</w:t>
            </w:r>
            <w:hyperlink r:id="rId97"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D308F3">
        <w:trPr>
          <w:divId w:val="1259220216"/>
          <w:tblCellSpacing w:w="15" w:type="dxa"/>
        </w:trPr>
        <w:tc>
          <w:tcPr>
            <w:tcW w:w="0" w:type="auto"/>
            <w:hideMark/>
          </w:tcPr>
          <w:p w:rsidR="00D308F3" w:rsidRDefault="000B3073">
            <w:pPr>
              <w:spacing w:before="0" w:beforeAutospacing="0" w:after="0" w:afterAutospacing="0"/>
              <w:rPr>
                <w:rFonts w:ascii="Verdana" w:eastAsia="Times New Roman" w:hAnsi="Verdana" w:cs="Times New Roman"/>
                <w:color w:val="000000"/>
              </w:rPr>
            </w:pPr>
            <w:bookmarkStart w:id="460" w:name="X.1252"/>
            <w:r>
              <w:rPr>
                <w:rFonts w:ascii="Verdana" w:eastAsia="Times New Roman" w:hAnsi="Verdana" w:cs="Times New Roman"/>
                <w:b/>
                <w:bCs/>
                <w:color w:val="000000"/>
              </w:rPr>
              <w:t>[X.1252]</w:t>
            </w:r>
            <w:bookmarkEnd w:id="460"/>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98" w:history="1">
              <w:r>
                <w:rPr>
                  <w:rStyle w:val="a3"/>
                  <w:rFonts w:ascii="Verdana" w:eastAsia="Times New Roman" w:hAnsi="Verdana" w:cs="Times New Roman"/>
                </w:rPr>
                <w:t>ITU-T Recommendation X.1252 -- Cyberspace security -- Identity management -- Baseline identity management terms and definitions</w:t>
              </w:r>
            </w:hyperlink>
            <w:r>
              <w:rPr>
                <w:rFonts w:ascii="Verdana" w:eastAsia="Times New Roman" w:hAnsi="Verdana" w:cs="Times New Roman"/>
                <w:color w:val="000000"/>
              </w:rPr>
              <w:t>,” ITU-T X.1252, November 2010.</w:t>
            </w:r>
          </w:p>
        </w:tc>
      </w:tr>
    </w:tbl>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61" w:name="Acknowledgements"/>
      <w:bookmarkEnd w:id="461"/>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62" w:name="rfc.section.A"/>
      <w:bookmarkEnd w:id="462"/>
      <w:proofErr w:type="gramStart"/>
      <w:r>
        <w:rPr>
          <w:rFonts w:eastAsia="Times New Roman" w:cs="Times New Roman"/>
          <w:lang/>
        </w:rPr>
        <w:t>Appendix A.</w:t>
      </w:r>
      <w:proofErr w:type="gramEnd"/>
      <w:r>
        <w:rPr>
          <w:rFonts w:eastAsia="Times New Roman" w:cs="Times New Roman"/>
          <w:lang/>
        </w:rPr>
        <w:t>  Acknowledgements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As a successor version of OpenID, this specification heavily relies on ideas explored in </w:t>
      </w:r>
      <w:hyperlink w:anchor="OpenID.2.0" w:history="1">
        <w:r>
          <w:rPr>
            <w:rStyle w:val="a3"/>
            <w:rFonts w:ascii="Verdana" w:hAnsi="Verdana"/>
            <w:sz w:val="24"/>
            <w:szCs w:val="24"/>
            <w:u w:val="none"/>
            <w:lang/>
          </w:rPr>
          <w:t>OpenID Authentication 2.0 (</w:t>
        </w:r>
        <w:r>
          <w:rPr>
            <w:rStyle w:val="info"/>
            <w:rFonts w:ascii="Verdana" w:hAnsi="Verdana"/>
            <w:b/>
            <w:bCs/>
            <w:color w:val="990000"/>
            <w:sz w:val="24"/>
            <w:szCs w:val="24"/>
            <w:lang/>
          </w:rPr>
          <w:t>OpenID Foundation, “OpenID Authentication 2.0,” December 2007.</w:t>
        </w:r>
        <w:r>
          <w:rPr>
            <w:rStyle w:val="a3"/>
            <w:rFonts w:ascii="Verdana" w:hAnsi="Verdana"/>
            <w:sz w:val="24"/>
            <w:szCs w:val="24"/>
            <w:u w:val="none"/>
            <w:lang/>
          </w:rPr>
          <w:t>)</w:t>
        </w:r>
      </w:hyperlink>
      <w:r>
        <w:rPr>
          <w:rFonts w:ascii="Verdana" w:hAnsi="Verdana"/>
          <w:color w:val="000000"/>
          <w:sz w:val="24"/>
          <w:szCs w:val="24"/>
          <w:lang/>
        </w:rPr>
        <w:t xml:space="preserve"> [OpenID.2.0]. Please refer to Appendix C of OpenID Authentication 2.0 for the full list of the contributors for that specification.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In addition, the OpenID Community would like to thank the following people for the work they have done in the drafting and editing of this specification.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Naveen Agarwal (naa@google.com), Google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Amanda Anganes (aanganes@mitre.org), Mitre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Casper Biering (cb@peercraft.com), Peercraft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John Bradley (ve7jtb@ve7jtb.com), Ping Identity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Johnny Bufu (jbufu@janrain.com), Janrain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Tim Bray (tbray@textuality.com), Google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Brian Campbell (bcampbell@pingidentity.com), Ping Identity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Breno de Medeiros (breno@gmail.com), Google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Pamela Dingle (pdingle@pingidentity.com), Ping Identity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Vladimir Dzhuvinov (vladimir@nimbusds.com), NimbusDS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George Fletcher (george.fletcher@corp.aol.com), AOL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Roland Hedberg (roland.hedberg@adm.umu.se), Independent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Ryo Ito (ryo.ito@mixi.co.jp), mixi, Inc.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Edmund Jay (ejay@mgi1.com), Illumila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Michael B. Jones (mbj@microsoft.com), Microsoft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Torsten Lodderstedt (t.lodderstedt@telekom.de), Deutsche Telekom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Nov Matake (nov@matake.jp), Independent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Chuck Mortimore (cmortimore@salesforce.com), Salesforce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Anthony Nadalin (tonynad@microsoft.com), Microsoft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Hideki Nara (hideki.nara@gmail.com), Takt Communications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Axel Nennker (axel.nennker@telekom.de), Deutsche Telekom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David Recordon (dr@fb.com), Facebook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Justin Richer (jricher@mitre.org), Mitre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Nat Sakimura (n-sakimura@nri.co.jp), Nomura Research Institute, Ltd.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Luke Shepard (lshepard@fb.com), Facebook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Andreas Akre Solberg (andreas.solberg@uninett.no), UNINET </w:t>
      </w:r>
    </w:p>
    <w:p w:rsidR="00D308F3" w:rsidRDefault="000B3073">
      <w:pPr>
        <w:pStyle w:val="Web"/>
        <w:divId w:val="1764451464"/>
        <w:rPr>
          <w:rFonts w:ascii="Verdana" w:hAnsi="Verdana"/>
          <w:color w:val="000000"/>
          <w:sz w:val="24"/>
          <w:szCs w:val="24"/>
          <w:lang/>
        </w:rPr>
      </w:pPr>
      <w:r>
        <w:rPr>
          <w:rFonts w:ascii="Verdana" w:hAnsi="Verdana"/>
          <w:color w:val="000000"/>
          <w:sz w:val="24"/>
          <w:szCs w:val="24"/>
          <w:lang/>
        </w:rPr>
        <w:t xml:space="preserve">Paul Tarjan (pt@fb.com), Facebook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63" w:name="Notices"/>
      <w:bookmarkEnd w:id="463"/>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64" w:name="rfc.section.B"/>
      <w:bookmarkEnd w:id="464"/>
      <w:proofErr w:type="gramStart"/>
      <w:r>
        <w:rPr>
          <w:rFonts w:eastAsia="Times New Roman" w:cs="Times New Roman"/>
          <w:lang/>
        </w:rPr>
        <w:t>Appendix B.</w:t>
      </w:r>
      <w:proofErr w:type="gramEnd"/>
      <w:r>
        <w:rPr>
          <w:rFonts w:eastAsia="Times New Roman" w:cs="Times New Roman"/>
          <w:lang/>
        </w:rPr>
        <w:t>  Notices</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Copyright (c) 2013 The OpenID Foundation.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(i) developing specifications, and (ii) implementing Implementers Drafts and Final Specifications based on such documents, provided that attribution be made to the OIDF as the source of the material, but that such attribution does not indicate an endorsement by the OIDF.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65" w:name="History"/>
      <w:bookmarkEnd w:id="465"/>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bookmarkStart w:id="466" w:name="rfc.section.C"/>
      <w:bookmarkEnd w:id="466"/>
      <w:proofErr w:type="gramStart"/>
      <w:r>
        <w:rPr>
          <w:rFonts w:eastAsia="Times New Roman" w:cs="Times New Roman"/>
          <w:lang/>
        </w:rPr>
        <w:t>Appendix C.</w:t>
      </w:r>
      <w:proofErr w:type="gramEnd"/>
      <w:r>
        <w:rPr>
          <w:rFonts w:eastAsia="Times New Roman" w:cs="Times New Roman"/>
          <w:lang/>
        </w:rPr>
        <w:t>  Document History</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w:t>
      </w:r>
      <w:proofErr w:type="gramStart"/>
      <w:r>
        <w:rPr>
          <w:rFonts w:ascii="Verdana" w:hAnsi="Verdana"/>
          <w:color w:val="000000"/>
          <w:sz w:val="24"/>
          <w:szCs w:val="24"/>
          <w:lang/>
        </w:rPr>
        <w:t>[ To</w:t>
      </w:r>
      <w:proofErr w:type="gramEnd"/>
      <w:r>
        <w:rPr>
          <w:rFonts w:ascii="Verdana" w:hAnsi="Verdana"/>
          <w:color w:val="000000"/>
          <w:sz w:val="24"/>
          <w:szCs w:val="24"/>
          <w:lang/>
        </w:rPr>
        <w:t xml:space="preserve"> be removed from the final specification ]]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-19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Stated that OPs should perform no other nonce processing than returning </w:t>
      </w:r>
      <w:r>
        <w:rPr>
          <w:rStyle w:val="HTML3"/>
          <w:lang/>
        </w:rPr>
        <w:t>nonce</w:t>
      </w:r>
      <w:r>
        <w:rPr>
          <w:rFonts w:ascii="Verdana" w:eastAsia="Times New Roman" w:hAnsi="Verdana" w:cs="Times New Roman"/>
          <w:color w:val="000000"/>
          <w:sz w:val="24"/>
          <w:szCs w:val="24"/>
          <w:lang/>
        </w:rPr>
        <w:t xml:space="preserve"> values received in requests as claims in issued ID Tokens.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Stated that sufficient entropy must be present in </w:t>
      </w:r>
      <w:r>
        <w:rPr>
          <w:rStyle w:val="HTML3"/>
          <w:lang/>
        </w:rPr>
        <w:t>nonce</w:t>
      </w:r>
      <w:r>
        <w:rPr>
          <w:rFonts w:ascii="Verdana" w:eastAsia="Times New Roman" w:hAnsi="Verdana" w:cs="Times New Roman"/>
          <w:color w:val="000000"/>
          <w:sz w:val="24"/>
          <w:szCs w:val="24"/>
          <w:lang/>
        </w:rPr>
        <w:t xml:space="preserve"> values to prevent attackers from guessing values.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Required that the </w:t>
      </w:r>
      <w:r>
        <w:rPr>
          <w:rStyle w:val="HTML3"/>
          <w:lang/>
        </w:rPr>
        <w:t>aud</w:t>
      </w:r>
      <w:r>
        <w:rPr>
          <w:rFonts w:ascii="Verdana" w:eastAsia="Times New Roman" w:hAnsi="Verdana" w:cs="Times New Roman"/>
          <w:color w:val="000000"/>
          <w:sz w:val="24"/>
          <w:szCs w:val="24"/>
          <w:lang/>
        </w:rPr>
        <w:t xml:space="preserve"> value in an ID Token issued from a Refresh Token must match that in the originally issued ID Token.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Stated that the Authorization Server need not be listed as an audience of the ID Token when it is used as an </w:t>
      </w:r>
      <w:r>
        <w:rPr>
          <w:rStyle w:val="HTML3"/>
          <w:lang/>
        </w:rPr>
        <w:t>id_token_hint</w:t>
      </w:r>
      <w:r>
        <w:rPr>
          <w:rFonts w:ascii="Verdana" w:eastAsia="Times New Roman" w:hAnsi="Verdana" w:cs="Times New Roman"/>
          <w:color w:val="000000"/>
          <w:sz w:val="24"/>
          <w:szCs w:val="24"/>
          <w:lang/>
        </w:rPr>
        <w:t xml:space="preserve"> value.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Restricted the meaning of the </w:t>
      </w:r>
      <w:r>
        <w:rPr>
          <w:rStyle w:val="HTML3"/>
          <w:lang/>
        </w:rPr>
        <w:t>azp</w:t>
      </w:r>
      <w:r>
        <w:rPr>
          <w:rFonts w:ascii="Verdana" w:eastAsia="Times New Roman" w:hAnsi="Verdana" w:cs="Times New Roman"/>
          <w:color w:val="000000"/>
          <w:sz w:val="24"/>
          <w:szCs w:val="24"/>
          <w:lang/>
        </w:rPr>
        <w:t xml:space="preserve"> (authorized party) Claim to simply be the single party to which the ID Token was issued.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the requirement to support the UserInfo endpoint from applying to all OpenID Providers to only applying to dynamic OpenID Providers.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from using the term "byte" to either "octet" or "character".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#835 - Clarified requirements on using </w:t>
      </w:r>
      <w:r>
        <w:rPr>
          <w:rStyle w:val="HTML3"/>
          <w:lang/>
        </w:rPr>
        <w:t>value</w:t>
      </w:r>
      <w:r>
        <w:rPr>
          <w:rFonts w:ascii="Verdana" w:eastAsia="Times New Roman" w:hAnsi="Verdana" w:cs="Times New Roman"/>
          <w:color w:val="000000"/>
          <w:sz w:val="24"/>
          <w:szCs w:val="24"/>
          <w:lang/>
        </w:rPr>
        <w:t xml:space="preserve"> and </w:t>
      </w:r>
      <w:r>
        <w:rPr>
          <w:rStyle w:val="HTML3"/>
          <w:lang/>
        </w:rPr>
        <w:t>values</w:t>
      </w:r>
      <w:r>
        <w:rPr>
          <w:rFonts w:ascii="Verdana" w:eastAsia="Times New Roman" w:hAnsi="Verdana" w:cs="Times New Roman"/>
          <w:color w:val="000000"/>
          <w:sz w:val="24"/>
          <w:szCs w:val="24"/>
          <w:lang/>
        </w:rPr>
        <w:t xml:space="preserve"> qualifiers when requesting specific values for individual claims.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definition of the </w:t>
      </w:r>
      <w:r>
        <w:rPr>
          <w:rStyle w:val="HTML3"/>
          <w:lang/>
        </w:rPr>
        <w:t>x5c</w:t>
      </w:r>
      <w:r>
        <w:rPr>
          <w:rFonts w:ascii="Verdana" w:eastAsia="Times New Roman" w:hAnsi="Verdana" w:cs="Times New Roman"/>
          <w:color w:val="000000"/>
          <w:sz w:val="24"/>
          <w:szCs w:val="24"/>
          <w:lang/>
        </w:rPr>
        <w:t xml:space="preserve"> JWK key member since it is now defined in the JWK specification.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Stated that the JWS Compact Serialization and the JWE Compact Serialization are always used for JWS and JWE data structures.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#847 - Corrected type of </w:t>
      </w:r>
      <w:r>
        <w:rPr>
          <w:rStyle w:val="HTML3"/>
          <w:lang/>
        </w:rPr>
        <w:t>updated_at</w:t>
      </w:r>
      <w:r>
        <w:rPr>
          <w:rFonts w:ascii="Verdana" w:eastAsia="Times New Roman" w:hAnsi="Verdana" w:cs="Times New Roman"/>
          <w:color w:val="000000"/>
          <w:sz w:val="24"/>
          <w:szCs w:val="24"/>
          <w:lang/>
        </w:rPr>
        <w:t xml:space="preserve"> to number.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#840 - Provided a better description of the Token Substitution attack.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#844 - Provided a better Authentication definition.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#845 - Added a reference to ITU-T X.1252. </w:t>
      </w:r>
    </w:p>
    <w:p w:rsidR="00D308F3" w:rsidRDefault="000B3073">
      <w:pPr>
        <w:numPr>
          <w:ilvl w:val="0"/>
          <w:numId w:val="6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Said that we're using the terms "validate" and "verify" as defined by RFC 4949.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-18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Replaced the </w:t>
      </w:r>
      <w:r>
        <w:rPr>
          <w:rStyle w:val="HTML3"/>
          <w:lang/>
        </w:rPr>
        <w:t>PKIX</w:t>
      </w:r>
      <w:r>
        <w:rPr>
          <w:rFonts w:ascii="Verdana" w:eastAsia="Times New Roman" w:hAnsi="Verdana" w:cs="Times New Roman"/>
          <w:color w:val="000000"/>
          <w:sz w:val="24"/>
          <w:szCs w:val="24"/>
          <w:lang/>
        </w:rPr>
        <w:t xml:space="preserve"> JWK key type with the </w:t>
      </w:r>
      <w:r>
        <w:rPr>
          <w:rStyle w:val="HTML3"/>
          <w:lang/>
        </w:rPr>
        <w:t>x5c</w:t>
      </w:r>
      <w:r>
        <w:rPr>
          <w:rFonts w:ascii="Verdana" w:eastAsia="Times New Roman" w:hAnsi="Verdana" w:cs="Times New Roman"/>
          <w:color w:val="000000"/>
          <w:sz w:val="24"/>
          <w:szCs w:val="24"/>
          <w:lang/>
        </w:rPr>
        <w:t xml:space="preserve"> JWK key member. (This will be removed from this specification once this member is defined in the JWK specification.)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#820 - Removed assumption that Clients that want encrypted responses also sign requests.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#821 - Moved definition of JSON Serialization to where it's used.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#825 - Replaced </w:t>
      </w:r>
      <w:r>
        <w:rPr>
          <w:rStyle w:val="HTML3"/>
          <w:lang/>
        </w:rPr>
        <w:t>updated_time</w:t>
      </w:r>
      <w:r>
        <w:rPr>
          <w:rFonts w:ascii="Verdana" w:eastAsia="Times New Roman" w:hAnsi="Verdana" w:cs="Times New Roman"/>
          <w:color w:val="000000"/>
          <w:sz w:val="24"/>
          <w:szCs w:val="24"/>
          <w:lang/>
        </w:rPr>
        <w:t xml:space="preserve">, which used the RFC 3339 textual time format, with </w:t>
      </w:r>
      <w:r>
        <w:rPr>
          <w:rStyle w:val="HTML3"/>
          <w:lang/>
        </w:rPr>
        <w:t>updated_at</w:t>
      </w:r>
      <w:r>
        <w:rPr>
          <w:rFonts w:ascii="Verdana" w:eastAsia="Times New Roman" w:hAnsi="Verdana" w:cs="Times New Roman"/>
          <w:color w:val="000000"/>
          <w:sz w:val="24"/>
          <w:szCs w:val="24"/>
          <w:lang/>
        </w:rPr>
        <w:t xml:space="preserve">, using the numeric time format used by </w:t>
      </w:r>
      <w:r>
        <w:rPr>
          <w:rStyle w:val="HTML3"/>
          <w:lang/>
        </w:rPr>
        <w:t>iat</w:t>
      </w:r>
      <w:r>
        <w:rPr>
          <w:rFonts w:ascii="Verdana" w:eastAsia="Times New Roman" w:hAnsi="Verdana" w:cs="Times New Roman"/>
          <w:color w:val="000000"/>
          <w:sz w:val="24"/>
          <w:szCs w:val="24"/>
          <w:lang/>
        </w:rPr>
        <w:t xml:space="preserve">, etc.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#826 - Clarified </w:t>
      </w:r>
      <w:r>
        <w:rPr>
          <w:rStyle w:val="HTML3"/>
          <w:lang/>
        </w:rPr>
        <w:t>response_type</w:t>
      </w:r>
      <w:r>
        <w:rPr>
          <w:rFonts w:ascii="Verdana" w:eastAsia="Times New Roman" w:hAnsi="Verdana" w:cs="Times New Roman"/>
          <w:color w:val="000000"/>
          <w:sz w:val="24"/>
          <w:szCs w:val="24"/>
          <w:lang/>
        </w:rPr>
        <w:t xml:space="preserve"> values for which an </w:t>
      </w:r>
      <w:r>
        <w:rPr>
          <w:rStyle w:val="HTML3"/>
          <w:lang/>
        </w:rPr>
        <w:t>offline_access</w:t>
      </w:r>
      <w:r>
        <w:rPr>
          <w:rFonts w:ascii="Verdana" w:eastAsia="Times New Roman" w:hAnsi="Verdana" w:cs="Times New Roman"/>
          <w:color w:val="000000"/>
          <w:sz w:val="24"/>
          <w:szCs w:val="24"/>
          <w:lang/>
        </w:rPr>
        <w:t xml:space="preserve"> request must be ignored.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#827 - Added </w:t>
      </w:r>
      <w:r>
        <w:rPr>
          <w:rStyle w:val="HTML3"/>
          <w:lang/>
        </w:rPr>
        <w:t>request_uri_not_supported</w:t>
      </w:r>
      <w:r>
        <w:rPr>
          <w:rFonts w:ascii="Verdana" w:eastAsia="Times New Roman" w:hAnsi="Verdana" w:cs="Times New Roman"/>
          <w:color w:val="000000"/>
          <w:sz w:val="24"/>
          <w:szCs w:val="24"/>
          <w:lang/>
        </w:rPr>
        <w:t xml:space="preserve"> error code.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#828 - Stated that an extension would be needed if a key wrapping key of greater than 256 bits for symmetric encryption needs to be derived.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#829 - Stated that additional scope values can be defined and used and that scope values that are not understood should be ignored.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#831 - Stated that JWS and JWE header parameters used to communicate key values and key references should not be used in ID Tokens, since these are communicated in advance using Discovery and Registration parameters. </w:t>
      </w:r>
    </w:p>
    <w:p w:rsidR="00D308F3" w:rsidRDefault="000B3073">
      <w:pPr>
        <w:numPr>
          <w:ilvl w:val="0"/>
          <w:numId w:val="6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#712 and #830 - Clarified the </w:t>
      </w:r>
      <w:r>
        <w:rPr>
          <w:rStyle w:val="HTML3"/>
          <w:lang/>
        </w:rPr>
        <w:t>azp</w:t>
      </w:r>
      <w:r>
        <w:rPr>
          <w:rFonts w:ascii="Verdana" w:eastAsia="Times New Roman" w:hAnsi="Verdana" w:cs="Times New Roman"/>
          <w:color w:val="000000"/>
          <w:sz w:val="24"/>
          <w:szCs w:val="24"/>
          <w:lang/>
        </w:rPr>
        <w:t xml:space="preserve"> description and made </w:t>
      </w:r>
      <w:r>
        <w:rPr>
          <w:rStyle w:val="HTML3"/>
          <w:lang/>
        </w:rPr>
        <w:t>azp</w:t>
      </w:r>
      <w:r>
        <w:rPr>
          <w:rFonts w:ascii="Verdana" w:eastAsia="Times New Roman" w:hAnsi="Verdana" w:cs="Times New Roman"/>
          <w:color w:val="000000"/>
          <w:sz w:val="24"/>
          <w:szCs w:val="24"/>
          <w:lang/>
        </w:rPr>
        <w:t xml:space="preserve"> multi-valued, like </w:t>
      </w:r>
      <w:r>
        <w:rPr>
          <w:rStyle w:val="HTML3"/>
          <w:lang/>
        </w:rPr>
        <w:t>aud</w:t>
      </w:r>
      <w:r>
        <w:rPr>
          <w:rFonts w:ascii="Verdana" w:eastAsia="Times New Roman" w:hAnsi="Verdana" w:cs="Times New Roman"/>
          <w:color w:val="000000"/>
          <w:sz w:val="24"/>
          <w:szCs w:val="24"/>
          <w:lang/>
        </w:rPr>
        <w:t xml:space="preserv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-17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#802 - Clarified recommendations and responsibilities for producing and consuming Claims with and without language tags.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#797 - Clarified the intended semantics of e-mail verification and that the precise verification rules are context-specific.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#806 - Added </w:t>
      </w:r>
      <w:r>
        <w:rPr>
          <w:rStyle w:val="HTML3"/>
          <w:lang/>
        </w:rPr>
        <w:t>phone_number_verified</w:t>
      </w:r>
      <w:r>
        <w:rPr>
          <w:rFonts w:ascii="Verdana" w:eastAsia="Times New Roman" w:hAnsi="Verdana" w:cs="Times New Roman"/>
          <w:color w:val="000000"/>
          <w:sz w:val="24"/>
          <w:szCs w:val="24"/>
          <w:lang/>
        </w:rPr>
        <w:t xml:space="preserve"> Claim.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#800 - Specified that phone number extensions are to be represented using RFC 3966 extension syntax.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#795 - Specified that e-mail addresses must conform to the RFC 5322 addr-spec syntax.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#808 - Specified that phone numbers may be used as </w:t>
      </w:r>
      <w:r>
        <w:rPr>
          <w:rStyle w:val="HTML3"/>
          <w:lang/>
        </w:rPr>
        <w:t>login_hint</w:t>
      </w:r>
      <w:r>
        <w:rPr>
          <w:rFonts w:ascii="Verdana" w:eastAsia="Times New Roman" w:hAnsi="Verdana" w:cs="Times New Roman"/>
          <w:color w:val="000000"/>
          <w:sz w:val="24"/>
          <w:szCs w:val="24"/>
          <w:lang/>
        </w:rPr>
        <w:t xml:space="preserve"> values.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#801 - Removed </w:t>
      </w:r>
      <w:r>
        <w:rPr>
          <w:rStyle w:val="HTML3"/>
          <w:lang/>
        </w:rPr>
        <w:t>schema</w:t>
      </w:r>
      <w:r>
        <w:rPr>
          <w:rFonts w:ascii="Verdana" w:eastAsia="Times New Roman" w:hAnsi="Verdana" w:cs="Times New Roman"/>
          <w:color w:val="000000"/>
          <w:sz w:val="24"/>
          <w:szCs w:val="24"/>
          <w:lang/>
        </w:rPr>
        <w:t xml:space="preserve"> and </w:t>
      </w:r>
      <w:r>
        <w:rPr>
          <w:rStyle w:val="HTML3"/>
          <w:lang/>
        </w:rPr>
        <w:t>id</w:t>
      </w:r>
      <w:r>
        <w:rPr>
          <w:rFonts w:ascii="Verdana" w:eastAsia="Times New Roman" w:hAnsi="Verdana" w:cs="Times New Roman"/>
          <w:color w:val="000000"/>
          <w:sz w:val="24"/>
          <w:szCs w:val="24"/>
          <w:lang/>
        </w:rPr>
        <w:t xml:space="preserve"> parameters to UserInfo Endpoint. Also fixed related issue #791 - Removed </w:t>
      </w:r>
      <w:r>
        <w:rPr>
          <w:rStyle w:val="HTML3"/>
          <w:lang/>
        </w:rPr>
        <w:t>invalid_schema</w:t>
      </w:r>
      <w:r>
        <w:rPr>
          <w:rFonts w:ascii="Verdana" w:eastAsia="Times New Roman" w:hAnsi="Verdana" w:cs="Times New Roman"/>
          <w:color w:val="000000"/>
          <w:sz w:val="24"/>
          <w:szCs w:val="24"/>
          <w:lang/>
        </w:rPr>
        <w:t xml:space="preserve"> error.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#793, #796, and #799 - Allow name Claims to contain multiple space-separated names.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#794 - Required </w:t>
      </w:r>
      <w:r>
        <w:rPr>
          <w:rStyle w:val="HTML3"/>
          <w:lang/>
        </w:rPr>
        <w:t>picture</w:t>
      </w:r>
      <w:r>
        <w:rPr>
          <w:rFonts w:ascii="Verdana" w:eastAsia="Times New Roman" w:hAnsi="Verdana" w:cs="Times New Roman"/>
          <w:color w:val="000000"/>
          <w:sz w:val="24"/>
          <w:szCs w:val="24"/>
          <w:lang/>
        </w:rPr>
        <w:t xml:space="preserve"> to refer to an image file that is a picture of the End-User.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#805 - Placed requirements on use of the </w:t>
      </w:r>
      <w:r>
        <w:rPr>
          <w:rStyle w:val="HTML3"/>
          <w:lang/>
        </w:rPr>
        <w:t>sub</w:t>
      </w:r>
      <w:r>
        <w:rPr>
          <w:rFonts w:ascii="Verdana" w:eastAsia="Times New Roman" w:hAnsi="Verdana" w:cs="Times New Roman"/>
          <w:color w:val="000000"/>
          <w:sz w:val="24"/>
          <w:szCs w:val="24"/>
          <w:lang/>
        </w:rPr>
        <w:t xml:space="preserve"> Claim when Aggregated Claims and Distributed Claims are used, to prevent unintended correlations.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#811 - Specify that language tag components should be spelled using the character cases registered in the IANA Language Subtag Registry.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#812 - Clarified that language tag values used need not be unnecessarily specific.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#816 - Changed "must understand" language to "MUST be ignored if not understood". </w:t>
      </w:r>
    </w:p>
    <w:p w:rsidR="00D308F3" w:rsidRDefault="000B3073">
      <w:pPr>
        <w:numPr>
          <w:ilvl w:val="0"/>
          <w:numId w:val="6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section on using Additional Claims.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-16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#709 - OpenID Request Object - "registration" in non-Self-Issued case.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#711 - Awkward phrase "The following Claims are REQUIRED and OPTIONAL".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#712 - "azp" definition clarification.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#713 - Explicitly require "sub" claim to be returned from UserInfo endpoint.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#715 - Delete "profile" from request object example.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#729 - ITU-T X.1254 | ISO/IEC 29115 now separate.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#722 - Text on "id_token_hint" needs to be clarified.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#718 - Text on re-encrypting should be clearer.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#738 - Behavior when "openid" scope is omitted.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#714 - Clarified text specifying response_type behaviors, including prohibiting the use of the "token" response_type, since it returns no ID Token.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statement "whenever TLS is used, a TLS server certificate check MUST be performed, per </w:t>
      </w:r>
      <w:hyperlink w:anchor="RFC6125" w:history="1">
        <w:r>
          <w:rPr>
            <w:rFonts w:ascii="Verdana" w:eastAsia="Times New Roman" w:hAnsi="Verdana" w:cs="Times New Roman"/>
            <w:b/>
            <w:bCs/>
            <w:color w:val="990000"/>
            <w:sz w:val="24"/>
            <w:szCs w:val="24"/>
            <w:lang/>
          </w:rPr>
          <w:t>RFC 6125 (</w:t>
        </w:r>
        <w:r>
          <w:rPr>
            <w:rStyle w:val="info"/>
            <w:rFonts w:ascii="Verdana" w:eastAsia="Times New Roman" w:hAnsi="Verdana" w:cs="Times New Roman"/>
            <w:b/>
            <w:bCs/>
            <w:color w:val="990000"/>
            <w:sz w:val="24"/>
            <w:szCs w:val="24"/>
            <w:lang/>
          </w:rPr>
          <w:t>Saint-Andre, P. and J. Hodges, “Representation and Verification of Domain-Based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lang/>
          </w:rPr>
          <w:t>)</w:t>
        </w:r>
      </w:hyperlink>
      <w:r>
        <w:rPr>
          <w:rFonts w:ascii="Verdana" w:eastAsia="Times New Roman" w:hAnsi="Verdana" w:cs="Times New Roman"/>
          <w:color w:val="000000"/>
          <w:sz w:val="24"/>
          <w:szCs w:val="24"/>
          <w:lang/>
        </w:rPr>
        <w:t xml:space="preserve"> [RFC6125]" to TLS Requirements section in Security Considerations.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 that when any validations fail, any operations requiring the information that failed to correctly validate MUST be aborted and the information that failed to validate MUST NOT be used.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#742 - Added new </w:t>
      </w:r>
      <w:r>
        <w:rPr>
          <w:rStyle w:val="HTML3"/>
          <w:lang/>
        </w:rPr>
        <w:t>ui_locales</w:t>
      </w:r>
      <w:r>
        <w:rPr>
          <w:rFonts w:ascii="Verdana" w:eastAsia="Times New Roman" w:hAnsi="Verdana" w:cs="Times New Roman"/>
          <w:color w:val="000000"/>
          <w:sz w:val="24"/>
          <w:szCs w:val="24"/>
          <w:lang/>
        </w:rPr>
        <w:t xml:space="preserve">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#743 - Promoted </w:t>
      </w:r>
      <w:r>
        <w:rPr>
          <w:rStyle w:val="HTML3"/>
          <w:lang/>
        </w:rPr>
        <w:t>preferred_locales</w:t>
      </w:r>
      <w:r>
        <w:rPr>
          <w:rFonts w:ascii="Verdana" w:eastAsia="Times New Roman" w:hAnsi="Verdana" w:cs="Times New Roman"/>
          <w:color w:val="000000"/>
          <w:sz w:val="24"/>
          <w:szCs w:val="24"/>
          <w:lang/>
        </w:rPr>
        <w:t xml:space="preserve"> to being a top-level parameter. Also renamed it to </w:t>
      </w:r>
      <w:r>
        <w:rPr>
          <w:rStyle w:val="HTML3"/>
          <w:lang/>
        </w:rPr>
        <w:t>claims_locales</w:t>
      </w:r>
      <w:r>
        <w:rPr>
          <w:rFonts w:ascii="Verdana" w:eastAsia="Times New Roman" w:hAnsi="Verdana" w:cs="Times New Roman"/>
          <w:color w:val="000000"/>
          <w:sz w:val="24"/>
          <w:szCs w:val="24"/>
          <w:lang/>
        </w:rPr>
        <w:t xml:space="preserve"> to disambiguate it from the new </w:t>
      </w:r>
      <w:r>
        <w:rPr>
          <w:rStyle w:val="HTML3"/>
          <w:lang/>
        </w:rPr>
        <w:t>ui_locales</w:t>
      </w:r>
      <w:r>
        <w:rPr>
          <w:rFonts w:ascii="Verdana" w:eastAsia="Times New Roman" w:hAnsi="Verdana" w:cs="Times New Roman"/>
          <w:color w:val="000000"/>
          <w:sz w:val="24"/>
          <w:szCs w:val="24"/>
          <w:lang/>
        </w:rPr>
        <w:t xml:space="preserve">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#744 - Promoted </w:t>
      </w:r>
      <w:r>
        <w:rPr>
          <w:rStyle w:val="HTML3"/>
          <w:lang/>
        </w:rPr>
        <w:t>max_age</w:t>
      </w:r>
      <w:r>
        <w:rPr>
          <w:rFonts w:ascii="Verdana" w:eastAsia="Times New Roman" w:hAnsi="Verdana" w:cs="Times New Roman"/>
          <w:color w:val="000000"/>
          <w:sz w:val="24"/>
          <w:szCs w:val="24"/>
          <w:lang/>
        </w:rPr>
        <w:t xml:space="preserve"> to being a top-level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#748 - Promoted </w:t>
      </w:r>
      <w:r>
        <w:rPr>
          <w:rStyle w:val="HTML3"/>
          <w:lang/>
        </w:rPr>
        <w:t>claims</w:t>
      </w:r>
      <w:r>
        <w:rPr>
          <w:rFonts w:ascii="Verdana" w:eastAsia="Times New Roman" w:hAnsi="Verdana" w:cs="Times New Roman"/>
          <w:color w:val="000000"/>
          <w:sz w:val="24"/>
          <w:szCs w:val="24"/>
          <w:lang/>
        </w:rPr>
        <w:t xml:space="preserve"> to being a top-level parameter separate from the OpenID Request Object.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#765 - Created </w:t>
      </w:r>
      <w:r>
        <w:rPr>
          <w:rStyle w:val="HTML3"/>
          <w:lang/>
        </w:rPr>
        <w:t>acr_values</w:t>
      </w:r>
      <w:r>
        <w:rPr>
          <w:rFonts w:ascii="Verdana" w:eastAsia="Times New Roman" w:hAnsi="Verdana" w:cs="Times New Roman"/>
          <w:color w:val="000000"/>
          <w:sz w:val="24"/>
          <w:szCs w:val="24"/>
          <w:lang/>
        </w:rPr>
        <w:t xml:space="preserve"> top-level request parameter and changed </w:t>
      </w:r>
      <w:r>
        <w:rPr>
          <w:rStyle w:val="HTML3"/>
          <w:lang/>
        </w:rPr>
        <w:t>default_acr</w:t>
      </w:r>
      <w:r>
        <w:rPr>
          <w:rFonts w:ascii="Verdana" w:eastAsia="Times New Roman" w:hAnsi="Verdana" w:cs="Times New Roman"/>
          <w:color w:val="000000"/>
          <w:sz w:val="24"/>
          <w:szCs w:val="24"/>
          <w:lang/>
        </w:rPr>
        <w:t xml:space="preserve"> registration parameter to </w:t>
      </w:r>
      <w:r>
        <w:rPr>
          <w:rStyle w:val="HTML3"/>
          <w:lang/>
        </w:rPr>
        <w:t>default_acr_values</w:t>
      </w:r>
      <w:r>
        <w:rPr>
          <w:rFonts w:ascii="Verdana" w:eastAsia="Times New Roman" w:hAnsi="Verdana" w:cs="Times New Roman"/>
          <w:color w:val="000000"/>
          <w:sz w:val="24"/>
          <w:szCs w:val="24"/>
          <w:lang/>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#761 - client_secret as the HMAC key and #762 - client_secret to key. We now use the phrase "the bytes of the UTF-8 representation of the </w:t>
      </w:r>
      <w:r>
        <w:rPr>
          <w:rStyle w:val="HTML3"/>
          <w:lang/>
        </w:rPr>
        <w:t>client_secret</w:t>
      </w:r>
      <w:r>
        <w:rPr>
          <w:rFonts w:ascii="Verdana" w:eastAsia="Times New Roman" w:hAnsi="Verdana" w:cs="Times New Roman"/>
          <w:color w:val="000000"/>
          <w:sz w:val="24"/>
          <w:szCs w:val="24"/>
          <w:lang/>
        </w:rPr>
        <w:t xml:space="preserve"> value". Also added security considerations about symmetric key entropy.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#597 - Changed representation of omitted year in </w:t>
      </w:r>
      <w:r>
        <w:rPr>
          <w:rStyle w:val="HTML3"/>
          <w:lang/>
        </w:rPr>
        <w:t>birthdate</w:t>
      </w:r>
      <w:r>
        <w:rPr>
          <w:rFonts w:ascii="Verdana" w:eastAsia="Times New Roman" w:hAnsi="Verdana" w:cs="Times New Roman"/>
          <w:color w:val="000000"/>
          <w:sz w:val="24"/>
          <w:szCs w:val="24"/>
          <w:lang/>
        </w:rPr>
        <w:t xml:space="preserve"> from </w:t>
      </w:r>
      <w:r>
        <w:rPr>
          <w:rStyle w:val="HTML3"/>
          <w:lang/>
        </w:rPr>
        <w:t>9999</w:t>
      </w:r>
      <w:r>
        <w:rPr>
          <w:rFonts w:ascii="Verdana" w:eastAsia="Times New Roman" w:hAnsi="Verdana" w:cs="Times New Roman"/>
          <w:color w:val="000000"/>
          <w:sz w:val="24"/>
          <w:szCs w:val="24"/>
          <w:lang/>
        </w:rPr>
        <w:t xml:space="preserve"> to </w:t>
      </w:r>
      <w:r>
        <w:rPr>
          <w:rStyle w:val="HTML3"/>
          <w:lang/>
        </w:rPr>
        <w:t>0000</w:t>
      </w:r>
      <w:r>
        <w:rPr>
          <w:rFonts w:ascii="Verdana" w:eastAsia="Times New Roman" w:hAnsi="Verdana" w:cs="Times New Roman"/>
          <w:color w:val="000000"/>
          <w:sz w:val="24"/>
          <w:szCs w:val="24"/>
          <w:lang/>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#769 - Added Claim Type identifiers and definition.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#773 - Added </w:t>
      </w:r>
      <w:r>
        <w:rPr>
          <w:rStyle w:val="HTML3"/>
          <w:lang/>
        </w:rPr>
        <w:t>request_uris</w:t>
      </w:r>
      <w:r>
        <w:rPr>
          <w:rFonts w:ascii="Verdana" w:eastAsia="Times New Roman" w:hAnsi="Verdana" w:cs="Times New Roman"/>
          <w:color w:val="000000"/>
          <w:sz w:val="24"/>
          <w:szCs w:val="24"/>
          <w:lang/>
        </w:rPr>
        <w:t xml:space="preserve"> registration parameter to pre-register </w:t>
      </w:r>
      <w:r>
        <w:rPr>
          <w:rStyle w:val="HTML3"/>
          <w:lang/>
        </w:rPr>
        <w:t>request_uri</w:t>
      </w:r>
      <w:r>
        <w:rPr>
          <w:rFonts w:ascii="Verdana" w:eastAsia="Times New Roman" w:hAnsi="Verdana" w:cs="Times New Roman"/>
          <w:color w:val="000000"/>
          <w:sz w:val="24"/>
          <w:szCs w:val="24"/>
          <w:lang/>
        </w:rPr>
        <w:t xml:space="preserve"> values. Also clarified that the referenced resource contents may be cached.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#748 - Changed OpenID Request Object processing rules so that the Request Object parameters are combined with those passed as OAuth 2.0 parameters, with the Request Object parameters taking precedence. This enables fixed parameters to be passed in pre-signed, possibly pre-encrypted, and cached Request Objects, with parameters that will vary per request like </w:t>
      </w:r>
      <w:r>
        <w:rPr>
          <w:rStyle w:val="HTML3"/>
          <w:lang/>
        </w:rPr>
        <w:t>state</w:t>
      </w:r>
      <w:r>
        <w:rPr>
          <w:rFonts w:ascii="Verdana" w:eastAsia="Times New Roman" w:hAnsi="Verdana" w:cs="Times New Roman"/>
          <w:color w:val="000000"/>
          <w:sz w:val="24"/>
          <w:szCs w:val="24"/>
          <w:lang/>
        </w:rPr>
        <w:t xml:space="preserve"> and </w:t>
      </w:r>
      <w:r>
        <w:rPr>
          <w:rStyle w:val="HTML3"/>
          <w:lang/>
        </w:rPr>
        <w:t>nonce</w:t>
      </w:r>
      <w:r>
        <w:rPr>
          <w:rFonts w:ascii="Verdana" w:eastAsia="Times New Roman" w:hAnsi="Verdana" w:cs="Times New Roman"/>
          <w:color w:val="000000"/>
          <w:sz w:val="24"/>
          <w:szCs w:val="24"/>
          <w:lang/>
        </w:rPr>
        <w:t xml:space="preserve"> being passed as OAuth 2.0 parameters. This is particularly important now that </w:t>
      </w:r>
      <w:r>
        <w:rPr>
          <w:rStyle w:val="HTML3"/>
          <w:lang/>
        </w:rPr>
        <w:t>request_uri</w:t>
      </w:r>
      <w:r>
        <w:rPr>
          <w:rFonts w:ascii="Verdana" w:eastAsia="Times New Roman" w:hAnsi="Verdana" w:cs="Times New Roman"/>
          <w:color w:val="000000"/>
          <w:sz w:val="24"/>
          <w:szCs w:val="24"/>
          <w:lang/>
        </w:rPr>
        <w:t xml:space="preserve"> values can be pre-registered.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#765 - Added Security Considerations about the need for signed and encrypted requests.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#763 - OPs MUST </w:t>
      </w:r>
      <w:proofErr w:type="gramStart"/>
      <w:r>
        <w:rPr>
          <w:rFonts w:ascii="Verdana" w:eastAsia="Times New Roman" w:hAnsi="Verdana" w:cs="Times New Roman"/>
          <w:color w:val="000000"/>
          <w:sz w:val="24"/>
          <w:szCs w:val="24"/>
          <w:lang/>
        </w:rPr>
        <w:t>treat</w:t>
      </w:r>
      <w:proofErr w:type="gramEnd"/>
      <w:r>
        <w:rPr>
          <w:rFonts w:ascii="Verdana" w:eastAsia="Times New Roman" w:hAnsi="Verdana" w:cs="Times New Roman"/>
          <w:color w:val="000000"/>
          <w:sz w:val="24"/>
          <w:szCs w:val="24"/>
          <w:lang/>
        </w:rPr>
        <w:t xml:space="preserve"> the inability to return an Essential requested </w:t>
      </w:r>
      <w:r>
        <w:rPr>
          <w:rStyle w:val="HTML3"/>
          <w:lang/>
        </w:rPr>
        <w:t>acr</w:t>
      </w:r>
      <w:r>
        <w:rPr>
          <w:rFonts w:ascii="Verdana" w:eastAsia="Times New Roman" w:hAnsi="Verdana" w:cs="Times New Roman"/>
          <w:color w:val="000000"/>
          <w:sz w:val="24"/>
          <w:szCs w:val="24"/>
          <w:lang/>
        </w:rPr>
        <w:t xml:space="preserve"> Claim Value as a failed authentication attempt.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#739 - Added values for Self-Issued registration.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#779 - Parameters missing from IANA Considerations.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#760 - Added rationale for </w:t>
      </w:r>
      <w:r>
        <w:rPr>
          <w:rStyle w:val="HTML3"/>
          <w:lang/>
        </w:rPr>
        <w:t>request_uri</w:t>
      </w:r>
      <w:r>
        <w:rPr>
          <w:rFonts w:ascii="Verdana" w:eastAsia="Times New Roman" w:hAnsi="Verdana" w:cs="Times New Roman"/>
          <w:color w:val="000000"/>
          <w:sz w:val="24"/>
          <w:szCs w:val="24"/>
          <w:lang/>
        </w:rPr>
        <w:t xml:space="preserve"> usage.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#782 - Changed uses of "_url" in identifiers to "_uri".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#703 - Added the PKIX JWK key type (and example) for X.509 certificates and consolidated the </w:t>
      </w:r>
      <w:r>
        <w:rPr>
          <w:rStyle w:val="HTML3"/>
          <w:lang/>
        </w:rPr>
        <w:t>x509_uri</w:t>
      </w:r>
      <w:r>
        <w:rPr>
          <w:rFonts w:ascii="Verdana" w:eastAsia="Times New Roman" w:hAnsi="Verdana" w:cs="Times New Roman"/>
          <w:color w:val="000000"/>
          <w:sz w:val="24"/>
          <w:szCs w:val="24"/>
          <w:lang/>
        </w:rPr>
        <w:t xml:space="preserve">, </w:t>
      </w:r>
      <w:r>
        <w:rPr>
          <w:rStyle w:val="HTML3"/>
          <w:lang/>
        </w:rPr>
        <w:t>x509_encryption_uri</w:t>
      </w:r>
      <w:r>
        <w:rPr>
          <w:rFonts w:ascii="Verdana" w:eastAsia="Times New Roman" w:hAnsi="Verdana" w:cs="Times New Roman"/>
          <w:color w:val="000000"/>
          <w:sz w:val="24"/>
          <w:szCs w:val="24"/>
          <w:lang/>
        </w:rPr>
        <w:t xml:space="preserve">, and </w:t>
      </w:r>
      <w:r>
        <w:rPr>
          <w:rStyle w:val="HTML3"/>
          <w:lang/>
        </w:rPr>
        <w:t>jwk_encryption_uri</w:t>
      </w:r>
      <w:r>
        <w:rPr>
          <w:rFonts w:ascii="Verdana" w:eastAsia="Times New Roman" w:hAnsi="Verdana" w:cs="Times New Roman"/>
          <w:color w:val="000000"/>
          <w:sz w:val="24"/>
          <w:szCs w:val="24"/>
          <w:lang/>
        </w:rPr>
        <w:t xml:space="preserve"> parameters into a combined </w:t>
      </w:r>
      <w:r>
        <w:rPr>
          <w:rStyle w:val="HTML3"/>
          <w:lang/>
        </w:rPr>
        <w:t>jwk_uri</w:t>
      </w:r>
      <w:r>
        <w:rPr>
          <w:rFonts w:ascii="Verdana" w:eastAsia="Times New Roman" w:hAnsi="Verdana" w:cs="Times New Roman"/>
          <w:color w:val="000000"/>
          <w:sz w:val="24"/>
          <w:szCs w:val="24"/>
          <w:lang/>
        </w:rPr>
        <w:t xml:space="preserve"> parameter. Also Fixed #704 - Provided suggested guidance about how to do key rotation of asymmetric keys for both signing and encryption using </w:t>
      </w:r>
      <w:r>
        <w:rPr>
          <w:rStyle w:val="HTML3"/>
          <w:lang/>
        </w:rPr>
        <w:t>jwk_uri</w:t>
      </w:r>
      <w:r>
        <w:rPr>
          <w:rFonts w:ascii="Verdana" w:eastAsia="Times New Roman" w:hAnsi="Verdana" w:cs="Times New Roman"/>
          <w:color w:val="000000"/>
          <w:sz w:val="24"/>
          <w:szCs w:val="24"/>
          <w:lang/>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Made UserInfo Endpoint MTI to support for all OPs that issue Access Tokens.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#719 - Moved message definitions for Self-Issued OPs to the Messages spec.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#671 - Specified that an Access Token must be requested when Claims are requested from the UserInfo endpoint.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#717 - Parameters and values should be distinguished more clearly.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#786 - Changed the name of </w:t>
      </w:r>
      <w:r>
        <w:rPr>
          <w:rStyle w:val="HTML3"/>
          <w:lang/>
        </w:rPr>
        <w:t>jwk_uri</w:t>
      </w:r>
      <w:r>
        <w:rPr>
          <w:rFonts w:ascii="Verdana" w:eastAsia="Times New Roman" w:hAnsi="Verdana" w:cs="Times New Roman"/>
          <w:color w:val="000000"/>
          <w:sz w:val="24"/>
          <w:szCs w:val="24"/>
          <w:lang/>
        </w:rPr>
        <w:t xml:space="preserve"> to </w:t>
      </w:r>
      <w:r>
        <w:rPr>
          <w:rStyle w:val="HTML3"/>
          <w:lang/>
        </w:rPr>
        <w:t>jwks_uri</w:t>
      </w:r>
      <w:r>
        <w:rPr>
          <w:rFonts w:ascii="Verdana" w:eastAsia="Times New Roman" w:hAnsi="Verdana" w:cs="Times New Roman"/>
          <w:color w:val="000000"/>
          <w:sz w:val="24"/>
          <w:szCs w:val="24"/>
          <w:lang/>
        </w:rPr>
        <w:t xml:space="preserv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Clarified when the </w:t>
      </w:r>
      <w:r>
        <w:rPr>
          <w:rStyle w:val="HTML3"/>
          <w:lang/>
        </w:rPr>
        <w:t>http</w:t>
      </w:r>
      <w:r>
        <w:rPr>
          <w:rFonts w:ascii="Verdana" w:eastAsia="Times New Roman" w:hAnsi="Verdana" w:cs="Times New Roman"/>
          <w:color w:val="000000"/>
          <w:sz w:val="24"/>
          <w:szCs w:val="24"/>
          <w:lang/>
        </w:rPr>
        <w:t xml:space="preserve"> scheme can and can not be used in </w:t>
      </w:r>
      <w:r>
        <w:rPr>
          <w:rStyle w:val="HTML3"/>
          <w:lang/>
        </w:rPr>
        <w:t>redirect_uri</w:t>
      </w:r>
      <w:r>
        <w:rPr>
          <w:rFonts w:ascii="Verdana" w:eastAsia="Times New Roman" w:hAnsi="Verdana" w:cs="Times New Roman"/>
          <w:color w:val="000000"/>
          <w:sz w:val="24"/>
          <w:szCs w:val="24"/>
          <w:lang/>
        </w:rPr>
        <w:t xml:space="preserve"> values.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#748 - Defined MTI features for OPs. Also added </w:t>
      </w:r>
      <w:r>
        <w:rPr>
          <w:rStyle w:val="HTML3"/>
          <w:lang/>
        </w:rPr>
        <w:t>request_not_supported</w:t>
      </w:r>
      <w:r>
        <w:rPr>
          <w:rFonts w:ascii="Verdana" w:eastAsia="Times New Roman" w:hAnsi="Verdana" w:cs="Times New Roman"/>
          <w:color w:val="000000"/>
          <w:sz w:val="24"/>
          <w:szCs w:val="24"/>
          <w:lang/>
        </w:rPr>
        <w:t xml:space="preserve"> error code.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#784 - Required publication of public keys as bare keys.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#785 - Enabled scope values to be used to request Claims when using the </w:t>
      </w:r>
      <w:r>
        <w:rPr>
          <w:rStyle w:val="HTML3"/>
          <w:lang/>
        </w:rPr>
        <w:t>response_type</w:t>
      </w:r>
      <w:r>
        <w:rPr>
          <w:rFonts w:ascii="Verdana" w:eastAsia="Times New Roman" w:hAnsi="Verdana" w:cs="Times New Roman"/>
          <w:color w:val="000000"/>
          <w:sz w:val="24"/>
          <w:szCs w:val="24"/>
          <w:lang/>
        </w:rPr>
        <w:t xml:space="preserve"> value </w:t>
      </w:r>
      <w:r>
        <w:rPr>
          <w:rStyle w:val="HTML3"/>
          <w:lang/>
        </w:rPr>
        <w:t>id_token</w:t>
      </w:r>
      <w:r>
        <w:rPr>
          <w:rFonts w:ascii="Verdana" w:eastAsia="Times New Roman" w:hAnsi="Verdana" w:cs="Times New Roman"/>
          <w:color w:val="000000"/>
          <w:sz w:val="24"/>
          <w:szCs w:val="24"/>
          <w:lang/>
        </w:rPr>
        <w:t xml:space="preserve"> (for which no Access Token is issued).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#787 - Don't prohibit returning an ID Token from the Token Endpoint when grant types other than </w:t>
      </w:r>
      <w:r>
        <w:rPr>
          <w:rStyle w:val="HTML3"/>
          <w:lang/>
        </w:rPr>
        <w:t>authorization_code</w:t>
      </w:r>
      <w:r>
        <w:rPr>
          <w:rFonts w:ascii="Verdana" w:eastAsia="Times New Roman" w:hAnsi="Verdana" w:cs="Times New Roman"/>
          <w:color w:val="000000"/>
          <w:sz w:val="24"/>
          <w:szCs w:val="24"/>
          <w:lang/>
        </w:rPr>
        <w:t xml:space="preserve"> are used.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#710 - Gave an example of how requesting Claims with scope values is equivalent to requesting them with the </w:t>
      </w:r>
      <w:r>
        <w:rPr>
          <w:rStyle w:val="HTML3"/>
          <w:lang/>
        </w:rPr>
        <w:t>claims</w:t>
      </w:r>
      <w:r>
        <w:rPr>
          <w:rFonts w:ascii="Verdana" w:eastAsia="Times New Roman" w:hAnsi="Verdana" w:cs="Times New Roman"/>
          <w:color w:val="000000"/>
          <w:sz w:val="24"/>
          <w:szCs w:val="24"/>
          <w:lang/>
        </w:rPr>
        <w:t xml:space="preserve"> request parameter.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Stated that the </w:t>
      </w:r>
      <w:r>
        <w:rPr>
          <w:rStyle w:val="HTML3"/>
          <w:lang/>
        </w:rPr>
        <w:t>azp</w:t>
      </w:r>
      <w:r>
        <w:rPr>
          <w:rFonts w:ascii="Verdana" w:eastAsia="Times New Roman" w:hAnsi="Verdana" w:cs="Times New Roman"/>
          <w:color w:val="000000"/>
          <w:sz w:val="24"/>
          <w:szCs w:val="24"/>
          <w:lang/>
        </w:rPr>
        <w:t xml:space="preserve"> Claim is only needed when the party requesting the ID Token is different than the audience of the ID Token.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#788 - Renamed "OpenID Request Object" to "Request Object".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Use legal </w:t>
      </w:r>
      <w:r>
        <w:rPr>
          <w:rStyle w:val="HTML3"/>
          <w:lang/>
        </w:rPr>
        <w:t>acr</w:t>
      </w:r>
      <w:r>
        <w:rPr>
          <w:rFonts w:ascii="Verdana" w:eastAsia="Times New Roman" w:hAnsi="Verdana" w:cs="Times New Roman"/>
          <w:color w:val="000000"/>
          <w:sz w:val="24"/>
          <w:szCs w:val="24"/>
          <w:lang/>
        </w:rPr>
        <w:t xml:space="preserve"> values in examples.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#789 - Added </w:t>
      </w:r>
      <w:r>
        <w:rPr>
          <w:rStyle w:val="HTML3"/>
          <w:lang/>
        </w:rPr>
        <w:t>amr</w:t>
      </w:r>
      <w:r>
        <w:rPr>
          <w:rFonts w:ascii="Verdana" w:eastAsia="Times New Roman" w:hAnsi="Verdana" w:cs="Times New Roman"/>
          <w:color w:val="000000"/>
          <w:sz w:val="24"/>
          <w:szCs w:val="24"/>
          <w:lang/>
        </w:rPr>
        <w:t xml:space="preserve"> (authentication methods references) Claim.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#790 - Removed "MUST understand" text about request parameters, since OAuth requires that unrecognized parameters MUST be ignored. </w:t>
      </w:r>
    </w:p>
    <w:p w:rsidR="00D308F3" w:rsidRDefault="000B3073">
      <w:pPr>
        <w:numPr>
          <w:ilvl w:val="0"/>
          <w:numId w:val="6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requirements for ID Tokens returned as a result of a token refresh request.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-15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#671 - Section 2.1.1 added test to require client to request an access token for the UserInfo Endpoint if requesting the default scopes.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#637 - Removed requirement for hash of at_token and code to be SHA2 in Section 2.1.2.1 and Section 5.2.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Fixes #620 - Update Section 2.1.2 and Section 2.2.3 to allow for other token types, but make bearer mandatory to support for clients.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Fixes #684 Removed error </w:t>
      </w:r>
      <w:proofErr w:type="gramStart"/>
      <w:r>
        <w:rPr>
          <w:rFonts w:ascii="Verdana" w:eastAsia="Times New Roman" w:hAnsi="Verdana" w:cs="Times New Roman"/>
          <w:color w:val="000000"/>
          <w:sz w:val="24"/>
          <w:szCs w:val="24"/>
          <w:lang/>
        </w:rPr>
        <w:t>response</w:t>
      </w:r>
      <w:proofErr w:type="gramEnd"/>
      <w:r>
        <w:rPr>
          <w:rFonts w:ascii="Verdana" w:eastAsia="Times New Roman" w:hAnsi="Verdana" w:cs="Times New Roman"/>
          <w:color w:val="000000"/>
          <w:sz w:val="24"/>
          <w:szCs w:val="24"/>
          <w:lang/>
        </w:rPr>
        <w:t xml:space="preserve"> in redirect to client if the redirect_uri is wrong to align with OAuth.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#695 - Contradictory OPTIONAL MUSTs in JWT Client Authentication.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#600 - Register Connect Claims in JWT Claims Registry.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Made the OpenID Foundation Artifact Binding Working Group the change controller for the values registered with IANA.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Moved OAuth error registrations from Standard to Messages since the errors are defined in Messages and not in Standard.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Use "OpenID Connect" as the "Related protocol extension" value in OAuth Extensions Error registry entries.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#657 - Section 2.1.1 Specify the sub is used as the kid if the request object or id_token_hint is encrypted.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Implementation Considerations section on Mandatory to Implement (MTI) features, per issue #604.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Specified that dynamic OPs must publish their public keys in X.509 format, per issue #633.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#648 - Specific response types now used in place of "implicit flow" and "code flow". The wording for at_hash and c_hash is now clearer.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#698 - Inconsistent use of articles.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#699 - OpenID Provider (OP) definition repetitive.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#701 - Mention of SWD without a reference.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#700 - Incomplete specification names.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#702 - Make scopes a reference to the scopes section.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#702 - Consent is for claims - not scopes.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up Scopes section to make it clear that claims requested by the scopes are voluntary.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OAuth Threat Model is now RFC 6819.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Renamed the </w:t>
      </w:r>
      <w:r>
        <w:rPr>
          <w:rStyle w:val="HTML3"/>
          <w:lang/>
        </w:rPr>
        <w:t>user_jwk</w:t>
      </w:r>
      <w:r>
        <w:rPr>
          <w:rFonts w:ascii="Verdana" w:eastAsia="Times New Roman" w:hAnsi="Verdana" w:cs="Times New Roman"/>
          <w:color w:val="000000"/>
          <w:sz w:val="24"/>
          <w:szCs w:val="24"/>
          <w:lang/>
        </w:rPr>
        <w:t xml:space="preserve"> Claim to </w:t>
      </w:r>
      <w:r>
        <w:rPr>
          <w:rStyle w:val="HTML3"/>
          <w:lang/>
        </w:rPr>
        <w:t>sub_jwk</w:t>
      </w:r>
      <w:r>
        <w:rPr>
          <w:rFonts w:ascii="Verdana" w:eastAsia="Times New Roman" w:hAnsi="Verdana" w:cs="Times New Roman"/>
          <w:color w:val="000000"/>
          <w:sz w:val="24"/>
          <w:szCs w:val="24"/>
          <w:lang/>
        </w:rPr>
        <w:t xml:space="preserve">, paralleling the change from </w:t>
      </w:r>
      <w:r>
        <w:rPr>
          <w:rStyle w:val="HTML3"/>
          <w:lang/>
        </w:rPr>
        <w:t>user_id</w:t>
      </w:r>
      <w:r>
        <w:rPr>
          <w:rFonts w:ascii="Verdana" w:eastAsia="Times New Roman" w:hAnsi="Verdana" w:cs="Times New Roman"/>
          <w:color w:val="000000"/>
          <w:sz w:val="24"/>
          <w:szCs w:val="24"/>
          <w:lang/>
        </w:rPr>
        <w:t xml:space="preserve"> to </w:t>
      </w:r>
      <w:r>
        <w:rPr>
          <w:rStyle w:val="HTML3"/>
          <w:lang/>
        </w:rPr>
        <w:t>sub</w:t>
      </w:r>
      <w:r>
        <w:rPr>
          <w:rFonts w:ascii="Verdana" w:eastAsia="Times New Roman" w:hAnsi="Verdana" w:cs="Times New Roman"/>
          <w:color w:val="000000"/>
          <w:sz w:val="24"/>
          <w:szCs w:val="24"/>
          <w:lang/>
        </w:rPr>
        <w:t xml:space="preserve">. </w:t>
      </w:r>
    </w:p>
    <w:p w:rsidR="00D308F3" w:rsidRDefault="000B3073">
      <w:pPr>
        <w:numPr>
          <w:ilvl w:val="0"/>
          <w:numId w:val="7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Defined and registered the </w:t>
      </w:r>
      <w:r>
        <w:rPr>
          <w:rStyle w:val="HTML3"/>
          <w:lang/>
        </w:rPr>
        <w:t>sub_jwk</w:t>
      </w:r>
      <w:r>
        <w:rPr>
          <w:rFonts w:ascii="Verdana" w:eastAsia="Times New Roman" w:hAnsi="Verdana" w:cs="Times New Roman"/>
          <w:color w:val="000000"/>
          <w:sz w:val="24"/>
          <w:szCs w:val="24"/>
          <w:lang/>
        </w:rPr>
        <w:t xml:space="preserve"> claim.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-14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#687 - Inconsistency between </w:t>
      </w:r>
      <w:r>
        <w:rPr>
          <w:rStyle w:val="HTML3"/>
          <w:lang/>
        </w:rPr>
        <w:t>user_id</w:t>
      </w:r>
      <w:r>
        <w:rPr>
          <w:rFonts w:ascii="Verdana" w:eastAsia="Times New Roman" w:hAnsi="Verdana" w:cs="Times New Roman"/>
          <w:color w:val="000000"/>
          <w:sz w:val="24"/>
          <w:szCs w:val="24"/>
          <w:lang/>
        </w:rPr>
        <w:t xml:space="preserve"> and </w:t>
      </w:r>
      <w:r>
        <w:rPr>
          <w:rStyle w:val="HTML3"/>
          <w:lang/>
        </w:rPr>
        <w:t>prn</w:t>
      </w:r>
      <w:r>
        <w:rPr>
          <w:rFonts w:ascii="Verdana" w:eastAsia="Times New Roman" w:hAnsi="Verdana" w:cs="Times New Roman"/>
          <w:color w:val="000000"/>
          <w:sz w:val="24"/>
          <w:szCs w:val="24"/>
          <w:lang/>
        </w:rPr>
        <w:t xml:space="preserve"> claims. The fix changed these names: user_id -&gt; sub, user_id_types_supported -&gt; subject_types_supported, user_id_type -&gt; subject_type, and prn -&gt; sub.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#689 - Track JWT change that allows JWTs to have multiple audiences.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#660 - Clarified that returning the </w:t>
      </w:r>
      <w:r>
        <w:rPr>
          <w:rStyle w:val="HTML3"/>
          <w:lang/>
        </w:rPr>
        <w:t>sub</w:t>
      </w:r>
      <w:r>
        <w:rPr>
          <w:rFonts w:ascii="Verdana" w:eastAsia="Times New Roman" w:hAnsi="Verdana" w:cs="Times New Roman"/>
          <w:color w:val="000000"/>
          <w:sz w:val="24"/>
          <w:szCs w:val="24"/>
          <w:lang/>
        </w:rPr>
        <w:t xml:space="preserve"> value from the UserInfo endpoint is mandatory.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#636 - ID Token authorized party claim.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#539 - Add scope for offline access.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#690 - Inconsistent language in requirement of id_token response_type.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Clarified that </w:t>
      </w:r>
      <w:r>
        <w:rPr>
          <w:rStyle w:val="HTML3"/>
          <w:lang/>
        </w:rPr>
        <w:t>jwk_uri</w:t>
      </w:r>
      <w:r>
        <w:rPr>
          <w:rFonts w:ascii="Verdana" w:eastAsia="Times New Roman" w:hAnsi="Verdana" w:cs="Times New Roman"/>
          <w:color w:val="000000"/>
          <w:sz w:val="24"/>
          <w:szCs w:val="24"/>
          <w:lang/>
        </w:rPr>
        <w:t xml:space="preserve"> and </w:t>
      </w:r>
      <w:r>
        <w:rPr>
          <w:rStyle w:val="HTML3"/>
          <w:lang/>
        </w:rPr>
        <w:t>jwk_encryption_uri</w:t>
      </w:r>
      <w:r>
        <w:rPr>
          <w:rFonts w:ascii="Verdana" w:eastAsia="Times New Roman" w:hAnsi="Verdana" w:cs="Times New Roman"/>
          <w:color w:val="000000"/>
          <w:sz w:val="24"/>
          <w:szCs w:val="24"/>
          <w:lang/>
        </w:rPr>
        <w:t xml:space="preserve"> refer to documents containing JWK Sets - not single JWK keys.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#689 - Add caution about multiple audiences and azp. </w:t>
      </w:r>
    </w:p>
    <w:p w:rsidR="00D308F3" w:rsidRDefault="000B3073">
      <w:pPr>
        <w:numPr>
          <w:ilvl w:val="0"/>
          <w:numId w:val="7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#692 typos.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-13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#588 - Messages: Token lifetime not privacy consideration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#597 - Messages: Changed claim name birthday to birthdate and made the format ISO 8601:2004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#606 - Messages - 2.1.1. ID Token - acr missing the type. Type String.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#617 - Messages - 1.2 Terminology: id_token. Added sentence that it can contain other claims.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#608 - Messages - Request ID Token and Response ID Token. Moved response ID Token from section 2.1 to the response section.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#543 - Messages - Security Consideration. Added ref to X.1254 | ISO 29115.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#611 - Messages - Changed the default test to indicate that the value of auth_time needs to be essential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#646 - Messages - Add login_hint as an OAuth parameter and put in example in request object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#607 - Messages - add example decoded id_token.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#658 - Messages - 2.1.1 "id_token" name crash, id_token renamed to id_token_hint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#612 - Messages - 4.1 change request_object_algs_supported to be RS256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#662 - Messages - changed id_token_signed_response_algs to id_token_signed_response_alg in 5.1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#678 - Messages - Changed 5.1.3 terminology of acr to reflect essential vs. required and fixed example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#679 - Messages - update reference to LoA registry from ID to RFC6711.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#614 - Discovery - 3.2 </w:t>
      </w:r>
      <w:proofErr w:type="gramStart"/>
      <w:r>
        <w:rPr>
          <w:rFonts w:ascii="Verdana" w:eastAsia="Times New Roman" w:hAnsi="Verdana" w:cs="Times New Roman"/>
          <w:color w:val="000000"/>
          <w:sz w:val="24"/>
          <w:szCs w:val="24"/>
          <w:lang/>
        </w:rPr>
        <w:t>Distinguishing</w:t>
      </w:r>
      <w:proofErr w:type="gramEnd"/>
      <w:r>
        <w:rPr>
          <w:rFonts w:ascii="Verdana" w:eastAsia="Times New Roman" w:hAnsi="Verdana" w:cs="Times New Roman"/>
          <w:color w:val="000000"/>
          <w:sz w:val="24"/>
          <w:szCs w:val="24"/>
          <w:lang/>
        </w:rPr>
        <w:t xml:space="preserve"> between signature and integrity parameters for HMAC algorithms. This fix tracks the parameter changes made to the JWE spec in draft-ietf-jose-json-web-encryption-06. It deletes the parameters {userinfo</w:t>
      </w:r>
      <w:proofErr w:type="gramStart"/>
      <w:r>
        <w:rPr>
          <w:rFonts w:ascii="Verdana" w:eastAsia="Times New Roman" w:hAnsi="Verdana" w:cs="Times New Roman"/>
          <w:color w:val="000000"/>
          <w:sz w:val="24"/>
          <w:szCs w:val="24"/>
          <w:lang/>
        </w:rPr>
        <w:t>,id</w:t>
      </w:r>
      <w:proofErr w:type="gramEnd"/>
      <w:r>
        <w:rPr>
          <w:rFonts w:ascii="Verdana" w:eastAsia="Times New Roman" w:hAnsi="Verdana" w:cs="Times New Roman"/>
          <w:color w:val="000000"/>
          <w:sz w:val="24"/>
          <w:szCs w:val="24"/>
          <w:lang/>
        </w:rPr>
        <w:t xml:space="preserve">_token}_encrypted_response_int. It replaces the parameters {userinfo,id_token,request_object,token_endpoint}_algs_supported with {userinfo,id_token,request_object,token_endpoint}_signing_alg_values_supported and {userinfo,id_token,request_object,token_endpoint}_encryption_{alg,enc}_values_supported.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#673 - Registration 2.1: Rename require_signed_request_object to request_object_alg. The actual change was to rename require_signed_request_object to request_object_signing_alg, following the naming convention used in the resolution to issue #614.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#666 - JWS signature validation vs. verification.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Referenced OAuth 2.0 RFCs -- RFC 6749 and RFC 6750. </w:t>
      </w:r>
    </w:p>
    <w:p w:rsidR="00D308F3" w:rsidRDefault="000B3073">
      <w:pPr>
        <w:numPr>
          <w:ilvl w:val="0"/>
          <w:numId w:val="7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#663 Sec 5.2 to allow for non SHA2 HMAC algs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-12 </w:t>
      </w:r>
    </w:p>
    <w:p w:rsidR="00D308F3" w:rsidRDefault="000B3073">
      <w:pPr>
        <w:numPr>
          <w:ilvl w:val="0"/>
          <w:numId w:val="7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w:t>
      </w:r>
      <w:r>
        <w:rPr>
          <w:rStyle w:val="HTML3"/>
          <w:lang/>
        </w:rPr>
        <w:t>preferred_username</w:t>
      </w:r>
      <w:r>
        <w:rPr>
          <w:rFonts w:ascii="Verdana" w:eastAsia="Times New Roman" w:hAnsi="Verdana" w:cs="Times New Roman"/>
          <w:color w:val="000000"/>
          <w:sz w:val="24"/>
          <w:szCs w:val="24"/>
          <w:lang/>
        </w:rPr>
        <w:t xml:space="preserve"> claim under </w:t>
      </w:r>
      <w:r>
        <w:rPr>
          <w:rStyle w:val="HTML3"/>
          <w:lang/>
        </w:rPr>
        <w:t>profile</w:t>
      </w:r>
      <w:r>
        <w:rPr>
          <w:rFonts w:ascii="Verdana" w:eastAsia="Times New Roman" w:hAnsi="Verdana" w:cs="Times New Roman"/>
          <w:color w:val="000000"/>
          <w:sz w:val="24"/>
          <w:szCs w:val="24"/>
          <w:lang/>
        </w:rPr>
        <w:t xml:space="preserve"> scope </w:t>
      </w:r>
    </w:p>
    <w:p w:rsidR="00D308F3" w:rsidRDefault="000B3073">
      <w:pPr>
        <w:numPr>
          <w:ilvl w:val="0"/>
          <w:numId w:val="7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section on claim stability </w:t>
      </w:r>
    </w:p>
    <w:p w:rsidR="00D308F3" w:rsidRDefault="000B3073">
      <w:pPr>
        <w:numPr>
          <w:ilvl w:val="0"/>
          <w:numId w:val="7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w:t>
      </w:r>
      <w:r>
        <w:rPr>
          <w:rStyle w:val="HTML3"/>
          <w:lang/>
        </w:rPr>
        <w:t>request_uri</w:t>
      </w:r>
      <w:r>
        <w:rPr>
          <w:rFonts w:ascii="Verdana" w:eastAsia="Times New Roman" w:hAnsi="Verdana" w:cs="Times New Roman"/>
          <w:color w:val="000000"/>
          <w:sz w:val="24"/>
          <w:szCs w:val="24"/>
          <w:lang/>
        </w:rPr>
        <w:t xml:space="preserve"> to </w:t>
      </w:r>
      <w:r>
        <w:rPr>
          <w:rStyle w:val="HTML3"/>
          <w:lang/>
        </w:rPr>
        <w:t>request_uri</w:t>
      </w:r>
      <w:r>
        <w:rPr>
          <w:rFonts w:ascii="Verdana" w:eastAsia="Times New Roman" w:hAnsi="Verdana" w:cs="Times New Roman"/>
          <w:color w:val="000000"/>
          <w:sz w:val="24"/>
          <w:szCs w:val="24"/>
          <w:lang/>
        </w:rPr>
        <w:t xml:space="preserve"> in Section 2.1.2.1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-11 </w:t>
      </w:r>
    </w:p>
    <w:p w:rsidR="00D308F3" w:rsidRDefault="000B3073">
      <w:pPr>
        <w:numPr>
          <w:ilvl w:val="0"/>
          <w:numId w:val="7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w:t>
      </w:r>
      <w:r>
        <w:rPr>
          <w:rStyle w:val="HTML3"/>
          <w:lang/>
        </w:rPr>
        <w:t>claims_in_id_token</w:t>
      </w:r>
      <w:r>
        <w:rPr>
          <w:rFonts w:ascii="Verdana" w:eastAsia="Times New Roman" w:hAnsi="Verdana" w:cs="Times New Roman"/>
          <w:color w:val="000000"/>
          <w:sz w:val="24"/>
          <w:szCs w:val="24"/>
          <w:lang/>
        </w:rPr>
        <w:t xml:space="preserve"> scope value, per decision on June 15, 2012 special working group call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-10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w:t>
      </w:r>
      <w:r>
        <w:rPr>
          <w:rStyle w:val="HTML3"/>
          <w:lang/>
        </w:rPr>
        <w:t>verified</w:t>
      </w:r>
      <w:r>
        <w:rPr>
          <w:rFonts w:ascii="Verdana" w:eastAsia="Times New Roman" w:hAnsi="Verdana" w:cs="Times New Roman"/>
          <w:color w:val="000000"/>
          <w:sz w:val="24"/>
          <w:szCs w:val="24"/>
          <w:lang/>
        </w:rPr>
        <w:t xml:space="preserve"> to </w:t>
      </w:r>
      <w:r>
        <w:rPr>
          <w:rStyle w:val="HTML3"/>
          <w:lang/>
        </w:rPr>
        <w:t>email_verified</w:t>
      </w:r>
      <w:r>
        <w:rPr>
          <w:rFonts w:ascii="Verdana" w:eastAsia="Times New Roman" w:hAnsi="Verdana" w:cs="Times New Roman"/>
          <w:color w:val="000000"/>
          <w:sz w:val="24"/>
          <w:szCs w:val="24"/>
          <w:lang/>
        </w:rPr>
        <w:t xml:space="preserve">, per issue #564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scope value </w:t>
      </w:r>
      <w:r>
        <w:rPr>
          <w:rStyle w:val="HTML3"/>
          <w:lang/>
        </w:rPr>
        <w:t>claims_in_id_token</w:t>
      </w:r>
      <w:r>
        <w:rPr>
          <w:rFonts w:ascii="Verdana" w:eastAsia="Times New Roman" w:hAnsi="Verdana" w:cs="Times New Roman"/>
          <w:color w:val="000000"/>
          <w:sz w:val="24"/>
          <w:szCs w:val="24"/>
          <w:lang/>
        </w:rPr>
        <w:t xml:space="preserve"> as a switch to indicate that the UserInfo claims should be returned in the ID Token, per issue #561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w:t>
      </w:r>
      <w:r>
        <w:rPr>
          <w:rStyle w:val="HTML3"/>
          <w:lang/>
        </w:rPr>
        <w:t>optional</w:t>
      </w:r>
      <w:r>
        <w:rPr>
          <w:rFonts w:ascii="Verdana" w:eastAsia="Times New Roman" w:hAnsi="Verdana" w:cs="Times New Roman"/>
          <w:color w:val="000000"/>
          <w:sz w:val="24"/>
          <w:szCs w:val="24"/>
          <w:lang/>
        </w:rPr>
        <w:t xml:space="preserve"> claim request parameter and added </w:t>
      </w:r>
      <w:r>
        <w:rPr>
          <w:rStyle w:val="HTML3"/>
          <w:lang/>
        </w:rPr>
        <w:t>essential</w:t>
      </w:r>
      <w:r>
        <w:rPr>
          <w:rFonts w:ascii="Verdana" w:eastAsia="Times New Roman" w:hAnsi="Verdana" w:cs="Times New Roman"/>
          <w:color w:val="000000"/>
          <w:sz w:val="24"/>
          <w:szCs w:val="24"/>
          <w:lang/>
        </w:rPr>
        <w:t xml:space="preserve"> claim request parameter, per issue #577. We changed terminology from "optional" to "voluntary" and "required" to "essential" to better match privacy policy requirements.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Check ID Endpoint, per issue #570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PAPE Reference to the Informative References, per issue #574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"id_token" response type as being MTI for OpenID Providers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Specified that parameters present in both the OpenID Request Object and the OAuth 2.0 Authorization Request MUST exactly match, per issue #575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OpenID Request Object from being specified as a JWT to being specified as a JWS signed base64url encoded JSON object, per issue #592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default ID Token signing algorithm to RS256, per issue #571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default OpenID Request Object signing algorithm to RS256, per issue #571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Made use of the nonce REQUIRED when using the implicit flow and OPTIONAL when using the code flow, per issue #569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client.example.com to client.example.org, per issue #251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Listed author of ISO29115 as "International Telecommunication Union and International Organization for Standardization", per issue #589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method of calculating signing and encryption keys for symmetric algorithms, per issue #578 </w:t>
      </w:r>
    </w:p>
    <w:p w:rsidR="00D308F3" w:rsidRDefault="000B3073">
      <w:pPr>
        <w:numPr>
          <w:ilvl w:val="0"/>
          <w:numId w:val="75"/>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Use standards track versions of JSON Web Token (JWT) and OAuth JWT Bearer Token Profiles specs (draft-ietf-oauth-json-web-token and draft-ietf-oauth-oauth-jwt-bearer)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-09</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error interaction_required and removed user_mismatched, per issue #523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invalid_request_redirect_uri to invalid_redirect_uri, per issue #553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"embedded" display type, since its semantics were not well defined, per issue #514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optional id_token to authorization request parameters, per issue #535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Now requested claims add to those requested with scope values, rather than replacing them, per issue #547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Make changes to allow path in the issuer_identifier, per issue #513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Make changes to userinfo_encrypted_response_* and id_token_encrypted_response_* to match registration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 hash and hash check of access_token and code to id_token, per issue #510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Notices </w:t>
      </w:r>
    </w:p>
    <w:p w:rsidR="00D308F3" w:rsidRDefault="000B3073">
      <w:pPr>
        <w:numPr>
          <w:ilvl w:val="0"/>
          <w:numId w:val="76"/>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References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-08</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the version number and date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#551 Sec 2.1.2.1 to clarify the OpenID Request Object MUST NOT include "request" nor "request_uri"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#540 Sec 2.2.3 id_token MUST NOT be returned for grant_type=refresh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#542 Sec 2.1.2.1 required fields for request object to match Standard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 2.2.1 to refer to client_secret value rather than Client Password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 4.2, 4.3, 4.4 to replace requirement for using x.509 keyuse extension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reference to RFC2459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 2.1.1.1.1 added rationale for sector_identifier_url from registration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 2.1.1.1.1 added examples of other ways to generate PPID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iat as a required claim in ID Tokens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Enumerated claims requested by the "profile" scope value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 2.1.2 response_type references standard rather than repeating values that are binding specific </w:t>
      </w:r>
    </w:p>
    <w:p w:rsidR="00D308F3" w:rsidRDefault="000B3073">
      <w:pPr>
        <w:numPr>
          <w:ilvl w:val="0"/>
          <w:numId w:val="77"/>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 2.1.2 remove outdated language about openid scope requiring id_token to be returned with token response_type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-07</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definition and usage for assertion and claim object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Consistent use of End-User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'format' from userinfo and id_token object of the OpenID Request Object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email scope allows access to the 'verified' claim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ID Token 'audience' claim MUST be </w:t>
      </w:r>
      <w:r>
        <w:rPr>
          <w:rStyle w:val="HTML3"/>
          <w:lang/>
        </w:rPr>
        <w:t>client_id</w:t>
      </w:r>
      <w:r>
        <w:rPr>
          <w:rFonts w:ascii="Verdana" w:eastAsia="Times New Roman" w:hAnsi="Verdana" w:cs="Times New Roman"/>
          <w:color w:val="000000"/>
          <w:sz w:val="24"/>
          <w:szCs w:val="24"/>
          <w:lang/>
        </w:rPr>
        <w:t xml:space="preserve">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Rename artifact to authorization code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language pertaining to custom userinfo schemas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Check ID Endpoint returns only JSON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Check ID Response verification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 'audience' parameter from Authorization Request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Moved display=none to prompt=none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additional display parameter options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Moved IANA considerations to Standard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error codes to Authorization Endpoint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client authentication section regarding various supported client authentication schemes and their validation. This includes symmetric and asymmetric authentication, JWT Bearer Token Profiles, OAuth 2.0 Assertion Profile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Check ID Response verification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'auth_time' to ID Token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validation for request object encryption and signature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explanation for user_id type and calculating pairwise identifiers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steps for signature and validation and encryption and decryption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verification of issuer identifier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Redefined 'nonce' in Authorization Request. Changed to REQUIRED parameter.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usage of the word "approval" to "consent"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Use RFC 6125 to verify TLS endpoints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ID Token MUST be JWT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Access Tokens should include an audience claim for the Resource Server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Updated Security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OpenID Request Object parameters takes precedence over the same parameters in the Authorization Request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Allow other gender strings in UserInfo schema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UserInfo claim 'locale' to 'preferred_locales' and changed it to be a list of values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UserInfo claim 'user_id' to REQUIRED. Added requirement to compare user_id from userinfo endpoint to id_token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RECOMMENDED E.164 format for UserInfo 'phone_number' claim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UserInfo Error Response to augment and return OAuth 2.0 Bearer Token Error Response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Expanded section regarding UserInfo 'address' claim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Privacy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rational for signing then encrypting added to security considerations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section about string comparison rules needed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The Authorization Server MUST </w:t>
      </w:r>
      <w:proofErr w:type="gramStart"/>
      <w:r>
        <w:rPr>
          <w:rFonts w:ascii="Verdana" w:eastAsia="Times New Roman" w:hAnsi="Verdana" w:cs="Times New Roman"/>
          <w:color w:val="000000"/>
          <w:sz w:val="24"/>
          <w:szCs w:val="24"/>
          <w:lang/>
        </w:rPr>
        <w:t>understand</w:t>
      </w:r>
      <w:proofErr w:type="gramEnd"/>
      <w:r>
        <w:rPr>
          <w:rFonts w:ascii="Verdana" w:eastAsia="Times New Roman" w:hAnsi="Verdana" w:cs="Times New Roman"/>
          <w:color w:val="000000"/>
          <w:sz w:val="24"/>
          <w:szCs w:val="24"/>
          <w:lang/>
        </w:rPr>
        <w:t xml:space="preserve"> all the request parameters except for any unsupported claims.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Make openid scope provide user_id from userinfo endpoint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explanation of select_account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Check ID Endpoint uses ID Token as Access Token according to Bearer Token spec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Clients MUST verify </w:t>
      </w:r>
      <w:r>
        <w:rPr>
          <w:rStyle w:val="HTML3"/>
          <w:lang/>
        </w:rPr>
        <w:t>client_id</w:t>
      </w:r>
      <w:r>
        <w:rPr>
          <w:rFonts w:ascii="Verdana" w:eastAsia="Times New Roman" w:hAnsi="Verdana" w:cs="Times New Roman"/>
          <w:color w:val="000000"/>
          <w:sz w:val="24"/>
          <w:szCs w:val="24"/>
          <w:lang/>
        </w:rPr>
        <w:t xml:space="preserve"> in ID Token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Bumped version + date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Update John Bradley email and affiliation for Implementer's Draft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invalid_authorization_code, invalid_id_token error codes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Section 2.3 client MUST NOT send encrypted JWT to the Check ID Endpoint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Section 2.1.2.1.2 Added user_id claim and moved iso29115 to claims element of id_token member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Defined Authentication Context, Authentication Context Class Reference (acr), replaced iso29115 with acr. </w:t>
      </w:r>
    </w:p>
    <w:p w:rsidR="00D308F3" w:rsidRDefault="000B3073">
      <w:pPr>
        <w:numPr>
          <w:ilvl w:val="0"/>
          <w:numId w:val="78"/>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Corrected instances of x509_url_encryption to x509_encryption_url and jwk_url_encryption to jwk_encryption_url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-06</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section 3.1.4.1 to say the errors are returned as defined by the response type not always as query parameters. </w:t>
      </w:r>
      <w:proofErr w:type="gramStart"/>
      <w:r>
        <w:rPr>
          <w:rFonts w:ascii="Verdana" w:eastAsia="Times New Roman" w:hAnsi="Verdana" w:cs="Times New Roman"/>
          <w:color w:val="000000"/>
          <w:sz w:val="24"/>
          <w:szCs w:val="24"/>
          <w:lang/>
        </w:rPr>
        <w:t>per</w:t>
      </w:r>
      <w:proofErr w:type="gramEnd"/>
      <w:r>
        <w:rPr>
          <w:rFonts w:ascii="Verdana" w:eastAsia="Times New Roman" w:hAnsi="Verdana" w:cs="Times New Roman"/>
          <w:color w:val="000000"/>
          <w:sz w:val="24"/>
          <w:szCs w:val="24"/>
          <w:lang/>
        </w:rPr>
        <w:t xml:space="preserve"> ticket #174.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Bumped version + date.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section 3.3.3 to refer to errors in Bearer Token.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3.1.3 to ref the other response types ticket #173.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Included reference to multiple response types.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3.1.2.1 to indicate default Claims in id_token.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section 3.2.2 to reference the access token response from the token endpoint 4.1.4.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section 3.2.1 to include refresh tokens. </w:t>
      </w:r>
    </w:p>
    <w:p w:rsidR="00D308F3" w:rsidRDefault="000B3073">
      <w:pPr>
        <w:numPr>
          <w:ilvl w:val="0"/>
          <w:numId w:val="79"/>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Fixed section 3.1.1 to be clear on JWT being the token format per ticket #171.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-05</w:t>
      </w:r>
    </w:p>
    <w:p w:rsidR="00D308F3" w:rsidRDefault="000B3073">
      <w:pPr>
        <w:numPr>
          <w:ilvl w:val="0"/>
          <w:numId w:val="8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Changed check_session to check_id. </w:t>
      </w:r>
    </w:p>
    <w:p w:rsidR="00D308F3" w:rsidRDefault="000B3073">
      <w:pPr>
        <w:numPr>
          <w:ilvl w:val="0"/>
          <w:numId w:val="80"/>
        </w:numPr>
        <w:ind w:left="1200" w:right="480"/>
        <w:divId w:val="1259220216"/>
        <w:rPr>
          <w:rFonts w:ascii="Verdana" w:eastAsia="Times New Roman" w:hAnsi="Verdana" w:cs="Times New Roman"/>
          <w:color w:val="000000"/>
          <w:sz w:val="24"/>
          <w:szCs w:val="24"/>
          <w:lang/>
        </w:rPr>
      </w:pPr>
      <w:proofErr w:type="gramStart"/>
      <w:r>
        <w:rPr>
          <w:rFonts w:ascii="Verdana" w:eastAsia="Times New Roman" w:hAnsi="Verdana" w:cs="Times New Roman"/>
          <w:color w:val="000000"/>
          <w:sz w:val="24"/>
          <w:szCs w:val="24"/>
          <w:lang/>
        </w:rPr>
        <w:t>schema=</w:t>
      </w:r>
      <w:proofErr w:type="gramEnd"/>
      <w:r>
        <w:rPr>
          <w:rFonts w:ascii="Verdana" w:eastAsia="Times New Roman" w:hAnsi="Verdana" w:cs="Times New Roman"/>
          <w:color w:val="000000"/>
          <w:sz w:val="24"/>
          <w:szCs w:val="24"/>
          <w:lang/>
        </w:rPr>
        <w:t xml:space="preserve">openid now required when requesting UserInfo. </w:t>
      </w:r>
    </w:p>
    <w:p w:rsidR="00D308F3" w:rsidRDefault="000B3073">
      <w:pPr>
        <w:numPr>
          <w:ilvl w:val="0"/>
          <w:numId w:val="8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issued_to, since not well defined. </w:t>
      </w:r>
    </w:p>
    <w:p w:rsidR="00D308F3" w:rsidRDefault="000B3073">
      <w:pPr>
        <w:numPr>
          <w:ilvl w:val="0"/>
          <w:numId w:val="80"/>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Removed display values popup, touch, and mobile, since not well defined.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-04 </w:t>
      </w:r>
    </w:p>
    <w:p w:rsidR="00D308F3" w:rsidRDefault="000B3073">
      <w:pPr>
        <w:numPr>
          <w:ilvl w:val="0"/>
          <w:numId w:val="8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Changes associated with renaming "Lite" to "Basic Client" and replacing "Core" and "Framework" with "Messages" and "Standard". </w:t>
      </w:r>
    </w:p>
    <w:p w:rsidR="00D308F3" w:rsidRDefault="000B3073">
      <w:pPr>
        <w:numPr>
          <w:ilvl w:val="0"/>
          <w:numId w:val="81"/>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Numerous cleanups, including updating references.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-03 </w:t>
      </w:r>
    </w:p>
    <w:p w:rsidR="00D308F3" w:rsidRDefault="000B3073">
      <w:pPr>
        <w:numPr>
          <w:ilvl w:val="0"/>
          <w:numId w:val="8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Added secret_type to the Token endpoint. </w:t>
      </w:r>
    </w:p>
    <w:p w:rsidR="00D308F3" w:rsidRDefault="000B3073">
      <w:pPr>
        <w:numPr>
          <w:ilvl w:val="0"/>
          <w:numId w:val="82"/>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Minor edits to the samples.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-02 </w:t>
      </w:r>
    </w:p>
    <w:p w:rsidR="00D308F3" w:rsidRDefault="000B3073">
      <w:pPr>
        <w:numPr>
          <w:ilvl w:val="0"/>
          <w:numId w:val="83"/>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Incorporates feedback from Nat Sakimura. </w:t>
      </w:r>
    </w:p>
    <w:p w:rsidR="00D308F3" w:rsidRDefault="000B3073">
      <w:pPr>
        <w:pStyle w:val="Web"/>
        <w:divId w:val="1259220216"/>
        <w:rPr>
          <w:rFonts w:ascii="Verdana" w:hAnsi="Verdana"/>
          <w:color w:val="000000"/>
          <w:sz w:val="24"/>
          <w:szCs w:val="24"/>
          <w:lang/>
        </w:rPr>
      </w:pPr>
      <w:r>
        <w:rPr>
          <w:rFonts w:ascii="Verdana" w:hAnsi="Verdana"/>
          <w:color w:val="000000"/>
          <w:sz w:val="24"/>
          <w:szCs w:val="24"/>
          <w:lang/>
        </w:rPr>
        <w:t xml:space="preserve">-01 </w:t>
      </w:r>
    </w:p>
    <w:p w:rsidR="00D308F3" w:rsidRDefault="000B3073">
      <w:pPr>
        <w:numPr>
          <w:ilvl w:val="0"/>
          <w:numId w:val="84"/>
        </w:numPr>
        <w:ind w:left="1200" w:right="480"/>
        <w:divId w:val="1259220216"/>
        <w:rPr>
          <w:rFonts w:ascii="Verdana" w:eastAsia="Times New Roman" w:hAnsi="Verdana" w:cs="Times New Roman"/>
          <w:color w:val="000000"/>
          <w:sz w:val="24"/>
          <w:szCs w:val="24"/>
          <w:lang/>
        </w:rPr>
      </w:pPr>
      <w:r>
        <w:rPr>
          <w:rFonts w:ascii="Verdana" w:eastAsia="Times New Roman" w:hAnsi="Verdana" w:cs="Times New Roman"/>
          <w:color w:val="000000"/>
          <w:sz w:val="24"/>
          <w:szCs w:val="24"/>
          <w:lang/>
        </w:rPr>
        <w:t xml:space="preserve">First Draft that incorporates the merge of the Core and Framework specs. </w:t>
      </w:r>
    </w:p>
    <w:p w:rsidR="00D308F3" w:rsidRDefault="00D308F3">
      <w:pPr>
        <w:spacing w:before="0" w:beforeAutospacing="0" w:after="0" w:afterAutospacing="0"/>
        <w:divId w:val="1259220216"/>
        <w:rPr>
          <w:rFonts w:ascii="Verdana" w:eastAsia="Times New Roman" w:hAnsi="Verdana" w:cs="Times New Roman"/>
          <w:color w:val="000000"/>
          <w:sz w:val="24"/>
          <w:szCs w:val="24"/>
          <w:lang/>
        </w:rPr>
      </w:pPr>
      <w:bookmarkStart w:id="467" w:name="rfc.authors"/>
      <w:bookmarkEnd w:id="467"/>
    </w:p>
    <w:p w:rsidR="00D308F3" w:rsidRDefault="009A6988">
      <w:pPr>
        <w:spacing w:before="0" w:beforeAutospacing="0" w:after="0" w:afterAutospacing="0"/>
        <w:divId w:val="1259220216"/>
        <w:rPr>
          <w:rFonts w:ascii="Verdana" w:eastAsia="Times New Roman" w:hAnsi="Verdana" w:cs="Times New Roman"/>
          <w:color w:val="000000"/>
          <w:sz w:val="24"/>
          <w:szCs w:val="24"/>
          <w:lang/>
        </w:rPr>
      </w:pPr>
      <w:r w:rsidRPr="009A6988">
        <w:rPr>
          <w:rFonts w:ascii="Verdana" w:eastAsia="Times New Roman" w:hAnsi="Verdana" w:cs="Times New Roman"/>
          <w:color w:val="000000"/>
          <w:sz w:val="24"/>
          <w:szCs w:val="24"/>
          <w:lang/>
        </w:rPr>
        <w:pict>
          <v:rect id="_x0000_i109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tblPr>
      <w:tblGrid>
        <w:gridCol w:w="786"/>
      </w:tblGrid>
      <w:tr w:rsidR="00D308F3">
        <w:trPr>
          <w:divId w:val="1259220216"/>
          <w:trHeight w:val="225"/>
          <w:tblCellSpacing w:w="20" w:type="dxa"/>
        </w:trPr>
        <w:tc>
          <w:tcPr>
            <w:tcW w:w="450" w:type="dxa"/>
            <w:shd w:val="clear" w:color="auto" w:fill="990000"/>
            <w:vAlign w:val="center"/>
            <w:hideMark/>
          </w:tcPr>
          <w:p w:rsidR="00D308F3" w:rsidRDefault="009A6988">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sidR="000B3073">
                <w:rPr>
                  <w:rStyle w:val="a3"/>
                  <w:rFonts w:ascii="Verdana" w:eastAsia="Times New Roman" w:hAnsi="Verdana" w:cs="Times New Roman"/>
                  <w:sz w:val="24"/>
                  <w:szCs w:val="24"/>
                </w:rPr>
                <w:t> TOC </w:t>
              </w:r>
            </w:hyperlink>
          </w:p>
        </w:tc>
      </w:tr>
    </w:tbl>
    <w:p w:rsidR="00D308F3" w:rsidRDefault="000B3073">
      <w:pPr>
        <w:pStyle w:val="3"/>
        <w:divId w:val="1259220216"/>
        <w:rPr>
          <w:rFonts w:eastAsia="Times New Roman" w:cs="Times New Roman"/>
          <w:lang/>
        </w:rPr>
      </w:pPr>
      <w:r>
        <w:rPr>
          <w:rFonts w:eastAsia="Times New Roman" w:cs="Times New Roman"/>
          <w:lang/>
        </w:rPr>
        <w:t>Authors' Addresses</w:t>
      </w:r>
    </w:p>
    <w:tbl>
      <w:tblPr>
        <w:tblW w:w="4950" w:type="pct"/>
        <w:tblCellSpacing w:w="0" w:type="dxa"/>
        <w:tblCellMar>
          <w:left w:w="0" w:type="dxa"/>
          <w:right w:w="0" w:type="dxa"/>
        </w:tblCellMar>
        <w:tblLook w:val="04A0"/>
      </w:tblPr>
      <w:tblGrid>
        <w:gridCol w:w="2929"/>
        <w:gridCol w:w="5490"/>
      </w:tblGrid>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Nat Sakimura</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Nomura Research Institute, Ltd.</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99" w:history="1">
              <w:r w:rsidR="000B3073">
                <w:rPr>
                  <w:rStyle w:val="a3"/>
                  <w:rFonts w:ascii="Verdana" w:eastAsia="Times New Roman" w:hAnsi="Verdana" w:cs="Times New Roman"/>
                </w:rPr>
                <w:t>n-sakimura@nri.co.jp</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John Bradley</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Ping Identity</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100" w:history="1">
              <w:r w:rsidR="000B3073">
                <w:rPr>
                  <w:rStyle w:val="a3"/>
                  <w:rFonts w:ascii="Verdana" w:eastAsia="Times New Roman" w:hAnsi="Verdana" w:cs="Times New Roman"/>
                </w:rPr>
                <w:t>ve7jtb@ve7jtb.com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Michael B. Jones</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Microsoft</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101" w:history="1">
              <w:r w:rsidR="000B3073">
                <w:rPr>
                  <w:rStyle w:val="a3"/>
                  <w:rFonts w:ascii="Verdana" w:eastAsia="Times New Roman" w:hAnsi="Verdana" w:cs="Times New Roman"/>
                </w:rPr>
                <w:t>mbj@microsoft.com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Breno de Medeiros</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Google Inc.</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102" w:history="1">
              <w:r w:rsidR="000B3073">
                <w:rPr>
                  <w:rStyle w:val="a3"/>
                  <w:rFonts w:ascii="Verdana" w:eastAsia="Times New Roman" w:hAnsi="Verdana" w:cs="Times New Roman"/>
                </w:rPr>
                <w:t>breno@google.com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Chuck Mortimore</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Salesforce</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103" w:history="1">
              <w:r w:rsidR="000B3073">
                <w:rPr>
                  <w:rStyle w:val="a3"/>
                  <w:rFonts w:ascii="Verdana" w:eastAsia="Times New Roman" w:hAnsi="Verdana" w:cs="Times New Roman"/>
                </w:rPr>
                <w:t>cmortimore@salesforce.com</w:t>
              </w:r>
            </w:hyperlink>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Edmund Jay</w:t>
            </w:r>
          </w:p>
        </w:tc>
      </w:tr>
      <w:tr w:rsidR="00D308F3">
        <w:trPr>
          <w:divId w:val="1259220216"/>
          <w:tblCellSpacing w:w="0" w:type="dxa"/>
        </w:trPr>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D308F3"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Illumila</w:t>
            </w:r>
          </w:p>
        </w:tc>
      </w:tr>
      <w:tr w:rsidR="00D308F3">
        <w:trPr>
          <w:divId w:val="1259220216"/>
          <w:tblCellSpacing w:w="0" w:type="dxa"/>
        </w:trPr>
        <w:tc>
          <w:tcPr>
            <w:tcW w:w="0" w:type="auto"/>
            <w:vAlign w:val="center"/>
            <w:hideMark/>
          </w:tcPr>
          <w:p w:rsidR="00D308F3"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D308F3" w:rsidRDefault="009A6988">
            <w:pPr>
              <w:spacing w:before="0" w:beforeAutospacing="0" w:after="0" w:afterAutospacing="0"/>
              <w:rPr>
                <w:rFonts w:ascii="Verdana" w:eastAsia="Times New Roman" w:hAnsi="Verdana" w:cs="Times New Roman"/>
                <w:color w:val="000000"/>
              </w:rPr>
            </w:pPr>
            <w:hyperlink r:id="rId104" w:history="1">
              <w:r w:rsidR="000B3073">
                <w:rPr>
                  <w:rStyle w:val="a3"/>
                  <w:rFonts w:ascii="Verdana" w:eastAsia="Times New Roman" w:hAnsi="Verdana" w:cs="Times New Roman"/>
                </w:rPr>
                <w:t>ejay@mgi1.com</w:t>
              </w:r>
            </w:hyperlink>
          </w:p>
        </w:tc>
      </w:tr>
    </w:tbl>
    <w:p w:rsidR="00D308F3" w:rsidRDefault="00D308F3">
      <w:pPr>
        <w:spacing w:before="0" w:beforeAutospacing="0" w:after="0" w:afterAutospacing="0"/>
        <w:divId w:val="1259220216"/>
        <w:rPr>
          <w:rFonts w:eastAsia="Times New Roman" w:cs="Times New Roman"/>
        </w:rPr>
      </w:pPr>
    </w:p>
    <w:sectPr w:rsidR="00D308F3" w:rsidSect="009A6988">
      <w:pgSz w:w="11906" w:h="16838"/>
      <w:pgMar w:top="1985" w:right="1701" w:bottom="1701" w:left="1701" w:header="851" w:footer="992" w:gutter="0"/>
      <w:cols w:space="425"/>
      <w:docGrid w:linePitch="40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 w:author="Nat" w:date="2013-06-04T20:01:00Z" w:initials="NS">
    <w:p w:rsidR="0055262A" w:rsidRDefault="0055262A">
      <w:pPr>
        <w:pStyle w:val="aa"/>
      </w:pPr>
      <w:bookmarkStart w:id="7" w:name="_GoBack"/>
      <w:bookmarkEnd w:id="7"/>
      <w:r>
        <w:rPr>
          <w:rStyle w:val="a9"/>
        </w:rPr>
        <w:annotationRef/>
      </w:r>
      <w:r>
        <w:rPr>
          <w:rFonts w:hint="eastAsia"/>
        </w:rPr>
        <w:t xml:space="preserve">Are we allowed to use a normative language in the Abstract? I thought we were not. If it is not allowed, then we can just delete this sentence. </w:t>
      </w:r>
    </w:p>
  </w:comment>
  <w:comment w:id="13" w:author="Nat" w:date="2013-06-04T20:01:00Z" w:initials="NS">
    <w:p w:rsidR="00DD6228" w:rsidRDefault="00DD6228">
      <w:pPr>
        <w:pStyle w:val="aa"/>
      </w:pPr>
      <w:r>
        <w:rPr>
          <w:rStyle w:val="a9"/>
        </w:rPr>
        <w:annotationRef/>
      </w:r>
      <w:r>
        <w:rPr>
          <w:rFonts w:hint="eastAsia"/>
        </w:rPr>
        <w:t xml:space="preserve">Introduction was empty, so I came up with a proposal text. </w:t>
      </w:r>
    </w:p>
  </w:comment>
  <w:comment w:id="22" w:author="Sakimura Nat" w:date="2013-06-04T20:01:00Z" w:initials="NS">
    <w:p w:rsidR="00B34855" w:rsidRDefault="00B34855">
      <w:pPr>
        <w:pStyle w:val="aa"/>
      </w:pPr>
      <w:r>
        <w:rPr>
          <w:rStyle w:val="a9"/>
        </w:rPr>
        <w:annotationRef/>
      </w:r>
      <w:r>
        <w:t>Does not work since there is no single definition of either the term. There is a “tutorial” that explains it. Delete this phrase and add the definition extracted from the tutorial to the defined terms.</w:t>
      </w:r>
    </w:p>
  </w:comment>
  <w:comment w:id="47" w:author="Mike Jones" w:date="2013-06-04T20:01:00Z" w:initials="mbj">
    <w:p w:rsidR="00B34855" w:rsidRDefault="00B34855">
      <w:pPr>
        <w:pStyle w:val="aa"/>
      </w:pPr>
      <w:r>
        <w:rPr>
          <w:rStyle w:val="a9"/>
        </w:rPr>
        <w:annotationRef/>
      </w:r>
      <w:r>
        <w:t>To make this actionable to developers, I believe that we do need to make it clear that the entity being referred to is normally the End-User.</w:t>
      </w:r>
    </w:p>
  </w:comment>
  <w:comment w:id="52" w:author="Sakimura Nat" w:date="2013-06-04T20:01:00Z" w:initials="NS">
    <w:p w:rsidR="00B34855" w:rsidRDefault="00B34855" w:rsidP="003818F2">
      <w:pPr>
        <w:pStyle w:val="aa"/>
      </w:pPr>
      <w:r>
        <w:rPr>
          <w:rStyle w:val="a9"/>
        </w:rPr>
        <w:annotationRef/>
      </w:r>
      <w:r>
        <w:rPr>
          <w:rStyle w:val="a9"/>
        </w:rPr>
        <w:annotationRef/>
      </w:r>
      <w:r>
        <w:t xml:space="preserve">After a bit of thinking, I now believe that this definition is wrong in several respect. Authentication should not be linked to authorized to log in. “Log in” is equivalent to be granted access to a protected resource, which happens to be a user interface. So, this definition is conflating the authorization and authentication. Authentication, as defined in X.1254 and ISO 29115 is “provision of assurance in the identity of an entity”. This is quite accurate, but Mike says this is too abstract. Perhaps could we say “Process of verifying the accuracy of the identity. Typically it involves the verification of the current or past possession of particular credentials including what the entity knows, possesses, has physical feature of, behaves, and combination of these utilizing heuristics. </w:t>
      </w:r>
    </w:p>
    <w:p w:rsidR="00B34855" w:rsidRDefault="00B34855">
      <w:pPr>
        <w:pStyle w:val="aa"/>
      </w:pPr>
    </w:p>
  </w:comment>
  <w:comment w:id="54" w:author="Nat" w:date="2013-06-04T20:01:00Z" w:initials="NS">
    <w:p w:rsidR="009D4C4D" w:rsidRDefault="009D4C4D">
      <w:pPr>
        <w:pStyle w:val="aa"/>
      </w:pPr>
      <w:r>
        <w:rPr>
          <w:rStyle w:val="a9"/>
        </w:rPr>
        <w:annotationRef/>
      </w:r>
      <w:r>
        <w:rPr>
          <w:rFonts w:hint="eastAsia"/>
        </w:rPr>
        <w:t xml:space="preserve">It is now an International Standard. </w:t>
      </w:r>
    </w:p>
  </w:comment>
  <w:comment w:id="58" w:author="Nat" w:date="2013-06-04T20:01:00Z" w:initials="NS">
    <w:p w:rsidR="00A661D8" w:rsidRDefault="00A661D8">
      <w:pPr>
        <w:pStyle w:val="aa"/>
      </w:pPr>
      <w:r>
        <w:rPr>
          <w:rStyle w:val="a9"/>
        </w:rPr>
        <w:annotationRef/>
      </w:r>
      <w:r>
        <w:rPr>
          <w:rFonts w:hint="eastAsia"/>
        </w:rPr>
        <w:t xml:space="preserve">We are using </w:t>
      </w:r>
      <w:r>
        <w:t>‘</w:t>
      </w:r>
      <w:r>
        <w:rPr>
          <w:rFonts w:hint="eastAsia"/>
        </w:rPr>
        <w:t>claim</w:t>
      </w:r>
      <w:r>
        <w:t>’</w:t>
      </w:r>
      <w:r>
        <w:rPr>
          <w:rFonts w:hint="eastAsia"/>
        </w:rPr>
        <w:t xml:space="preserve"> as a request from the client, so this </w:t>
      </w:r>
      <w:r>
        <w:t>qualifier</w:t>
      </w:r>
      <w:r>
        <w:rPr>
          <w:rFonts w:hint="eastAsia"/>
        </w:rPr>
        <w:t xml:space="preserve"> is too restrictive. </w:t>
      </w:r>
    </w:p>
  </w:comment>
  <w:comment w:id="61" w:author="Nat" w:date="2013-06-04T20:01:00Z" w:initials="NS">
    <w:p w:rsidR="005711AC" w:rsidRDefault="005711AC">
      <w:pPr>
        <w:pStyle w:val="aa"/>
      </w:pPr>
      <w:r>
        <w:rPr>
          <w:rStyle w:val="a9"/>
        </w:rPr>
        <w:annotationRef/>
      </w:r>
      <w:r>
        <w:rPr>
          <w:rFonts w:hint="eastAsia"/>
        </w:rPr>
        <w:t xml:space="preserve">Since we have removed </w:t>
      </w:r>
      <w:r>
        <w:t>‘</w:t>
      </w:r>
      <w:r>
        <w:rPr>
          <w:rFonts w:hint="eastAsia"/>
        </w:rPr>
        <w:t>assert</w:t>
      </w:r>
      <w:r>
        <w:t>’</w:t>
      </w:r>
      <w:r>
        <w:rPr>
          <w:rFonts w:hint="eastAsia"/>
        </w:rPr>
        <w:t xml:space="preserve"> from the Claims definition. </w:t>
      </w:r>
    </w:p>
  </w:comment>
  <w:comment w:id="77" w:author="Mike Jones" w:date="2013-06-04T20:01:00Z" w:initials="mbj">
    <w:p w:rsidR="00B34855" w:rsidRDefault="00B34855">
      <w:pPr>
        <w:pStyle w:val="aa"/>
      </w:pPr>
      <w:r>
        <w:rPr>
          <w:rStyle w:val="a9"/>
        </w:rPr>
        <w:annotationRef/>
      </w:r>
      <w:r>
        <w:t>We’re always using the term “Claim” – not Attribute.</w:t>
      </w:r>
    </w:p>
  </w:comment>
  <w:comment w:id="85" w:author="Mike Jones" w:date="2013-06-04T20:01:00Z" w:initials="mbj">
    <w:p w:rsidR="00B34855" w:rsidRDefault="00B34855">
      <w:pPr>
        <w:pStyle w:val="aa"/>
      </w:pPr>
      <w:r>
        <w:rPr>
          <w:rStyle w:val="a9"/>
        </w:rPr>
        <w:annotationRef/>
      </w:r>
      <w:r>
        <w:t>Using “attribute” would confuse it with the SAML term.  We consciously removed all uses of the term “attribute” about 6 months ago.  We shouldn’t be putting it back now.</w:t>
      </w:r>
    </w:p>
  </w:comment>
  <w:comment w:id="72" w:author="Sakimura Nat" w:date="2013-06-04T20:01:00Z" w:initials="NS">
    <w:p w:rsidR="00B34855" w:rsidRDefault="00B34855">
      <w:pPr>
        <w:pStyle w:val="aa"/>
      </w:pPr>
      <w:r>
        <w:rPr>
          <w:rStyle w:val="a9"/>
        </w:rPr>
        <w:annotationRef/>
      </w:r>
      <w:r>
        <w:t xml:space="preserve">These are often confused and conflated terms, so it is better to explicitly define Both definitions are form X.1254 / ISO 29115.  </w:t>
      </w:r>
    </w:p>
  </w:comment>
  <w:comment w:id="94" w:author="Sakimura Nat" w:date="2013-06-04T20:01:00Z" w:initials="NS">
    <w:p w:rsidR="00B34855" w:rsidRDefault="00B34855">
      <w:pPr>
        <w:pStyle w:val="aa"/>
      </w:pPr>
      <w:r>
        <w:rPr>
          <w:rStyle w:val="a9"/>
        </w:rPr>
        <w:annotationRef/>
      </w:r>
      <w:r>
        <w:t xml:space="preserve">Extracting from RFC4949 validation vs. verification clause. </w:t>
      </w:r>
    </w:p>
  </w:comment>
  <w:comment w:id="114" w:author="Nat" w:date="2013-06-04T20:01:00Z" w:initials="NS">
    <w:p w:rsidR="007322F7" w:rsidRDefault="007322F7">
      <w:pPr>
        <w:pStyle w:val="aa"/>
      </w:pPr>
      <w:r>
        <w:rPr>
          <w:rStyle w:val="a9"/>
        </w:rPr>
        <w:annotationRef/>
      </w:r>
      <w:r>
        <w:t>Tautology</w:t>
      </w:r>
    </w:p>
  </w:comment>
  <w:comment w:id="139" w:author="Nat" w:date="2013-06-04T20:01:00Z" w:initials="NS">
    <w:p w:rsidR="009B0B96" w:rsidRDefault="009B0B96">
      <w:pPr>
        <w:pStyle w:val="aa"/>
      </w:pPr>
      <w:r>
        <w:rPr>
          <w:rStyle w:val="a9"/>
        </w:rPr>
        <w:annotationRef/>
      </w:r>
      <w:r>
        <w:rPr>
          <w:rFonts w:hint="eastAsia"/>
        </w:rPr>
        <w:t>Not sure if it is appropriate. Is it not SHOULD with MUST return error? It is entirely possible that the us</w:t>
      </w:r>
      <w:r w:rsidR="00103013">
        <w:rPr>
          <w:rFonts w:hint="eastAsia"/>
        </w:rPr>
        <w:t xml:space="preserve">er is using a user-agent </w:t>
      </w:r>
      <w:r>
        <w:rPr>
          <w:rFonts w:hint="eastAsia"/>
        </w:rPr>
        <w:t xml:space="preserve">without a </w:t>
      </w:r>
      <w:r w:rsidR="00103013">
        <w:rPr>
          <w:rFonts w:hint="eastAsia"/>
        </w:rPr>
        <w:t xml:space="preserve">configurable </w:t>
      </w:r>
      <w:r>
        <w:rPr>
          <w:rFonts w:hint="eastAsia"/>
        </w:rPr>
        <w:t xml:space="preserve">user interface. </w:t>
      </w:r>
    </w:p>
  </w:comment>
  <w:comment w:id="143" w:author="Nat" w:date="2013-06-04T20:01:00Z" w:initials="NS">
    <w:p w:rsidR="001A23FD" w:rsidRDefault="001A23FD">
      <w:pPr>
        <w:pStyle w:val="aa"/>
      </w:pPr>
      <w:r>
        <w:rPr>
          <w:rStyle w:val="a9"/>
        </w:rPr>
        <w:annotationRef/>
      </w:r>
      <w:r>
        <w:rPr>
          <w:rFonts w:hint="eastAsia"/>
        </w:rPr>
        <w:t xml:space="preserve">As per discussion over email and the ticket. </w:t>
      </w:r>
    </w:p>
  </w:comment>
  <w:comment w:id="150" w:author="Nat" w:date="2013-06-04T20:01:00Z" w:initials="NS">
    <w:p w:rsidR="00815CCE" w:rsidRDefault="00815CCE">
      <w:pPr>
        <w:pStyle w:val="aa"/>
        <w:rPr>
          <w:rFonts w:hint="eastAsia"/>
        </w:rPr>
      </w:pPr>
      <w:r>
        <w:rPr>
          <w:rStyle w:val="a9"/>
        </w:rPr>
        <w:annotationRef/>
      </w:r>
      <w:r>
        <w:rPr>
          <w:rFonts w:hint="eastAsia"/>
        </w:rPr>
        <w:t xml:space="preserve">Alternertive text proposal: </w:t>
      </w:r>
    </w:p>
    <w:p w:rsidR="00815CCE" w:rsidRDefault="00815CCE">
      <w:pPr>
        <w:pStyle w:val="aa"/>
      </w:pPr>
      <w:r>
        <w:rPr>
          <w:rFonts w:hint="eastAsia"/>
        </w:rPr>
        <w:t xml:space="preserve">Specifies the allowable elapsed time in number of seconds since the last time the End-User was actively authenticated. If the elapsed time is greater than this value, the OP MUST attempt to actively re-authenticate the End-User. </w:t>
      </w:r>
    </w:p>
  </w:comment>
  <w:comment w:id="159" w:author="Nat" w:date="2013-06-04T20:01:00Z" w:initials="NS">
    <w:p w:rsidR="001B7BD1" w:rsidRDefault="001B7BD1">
      <w:pPr>
        <w:pStyle w:val="aa"/>
      </w:pPr>
      <w:r>
        <w:rPr>
          <w:rStyle w:val="a9"/>
        </w:rPr>
        <w:annotationRef/>
      </w:r>
      <w:r>
        <w:rPr>
          <w:rFonts w:hint="eastAsia"/>
        </w:rPr>
        <w:t xml:space="preserve">In all of that follows, it should state the data type. </w:t>
      </w:r>
    </w:p>
  </w:comment>
  <w:comment w:id="165" w:author="Nat" w:date="2013-06-04T20:01:00Z" w:initials="NS">
    <w:p w:rsidR="001B7BD1" w:rsidRDefault="001B7BD1">
      <w:pPr>
        <w:pStyle w:val="aa"/>
      </w:pPr>
      <w:r>
        <w:rPr>
          <w:rStyle w:val="a9"/>
        </w:rPr>
        <w:annotationRef/>
      </w:r>
      <w:r>
        <w:rPr>
          <w:rFonts w:hint="eastAsia"/>
        </w:rPr>
        <w:t xml:space="preserve">Data type is not specified. I suppose it is string or array of strings. </w:t>
      </w:r>
    </w:p>
  </w:comment>
  <w:comment w:id="182" w:author="Nat" w:date="2013-06-04T20:01:00Z" w:initials="NS">
    <w:p w:rsidR="000D2DB5" w:rsidRDefault="000D2DB5">
      <w:pPr>
        <w:pStyle w:val="aa"/>
      </w:pPr>
      <w:r>
        <w:rPr>
          <w:rStyle w:val="a9"/>
        </w:rPr>
        <w:annotationRef/>
      </w:r>
      <w:r>
        <w:rPr>
          <w:rFonts w:hint="eastAsia"/>
        </w:rPr>
        <w:t xml:space="preserve">Replace with the agreed upon text. </w:t>
      </w:r>
    </w:p>
  </w:comment>
  <w:comment w:id="189" w:author="Nat" w:date="2013-06-04T20:01:00Z" w:initials="NS">
    <w:p w:rsidR="00DE6605" w:rsidRDefault="00DE6605">
      <w:pPr>
        <w:pStyle w:val="aa"/>
      </w:pPr>
      <w:r>
        <w:rPr>
          <w:rStyle w:val="a9"/>
        </w:rPr>
        <w:annotationRef/>
      </w:r>
      <w:r w:rsidRPr="00DE6605">
        <w:rPr>
          <w:rFonts w:hint="eastAsia"/>
        </w:rPr>
        <w:t>MUST</w:t>
      </w:r>
      <w:r>
        <w:rPr>
          <w:rFonts w:hint="eastAsia"/>
        </w:rPr>
        <w:t xml:space="preserve"> directly</w:t>
      </w:r>
      <w:r w:rsidRPr="00DE6605">
        <w:rPr>
          <w:rFonts w:hint="eastAsia"/>
        </w:rPr>
        <w:t xml:space="preserve">? Do we want to rule out a third party validation endpoint? Clients MUST validate the ID Token </w:t>
      </w:r>
      <w:r w:rsidRPr="00DE6605">
        <w:t>…</w:t>
      </w:r>
      <w:r>
        <w:rPr>
          <w:rFonts w:hint="eastAsia"/>
        </w:rPr>
        <w:t xml:space="preserve"> is fine</w:t>
      </w:r>
      <w:r w:rsidRPr="00DE6605">
        <w:rPr>
          <w:rFonts w:hint="eastAsia"/>
        </w:rPr>
        <w:t xml:space="preserve">, but if we say </w:t>
      </w:r>
      <w:r w:rsidRPr="00DE6605">
        <w:t>‘</w:t>
      </w:r>
      <w:r w:rsidRPr="00DE6605">
        <w:rPr>
          <w:rFonts w:hint="eastAsia"/>
        </w:rPr>
        <w:t>directly</w:t>
      </w:r>
      <w:r w:rsidRPr="00DE6605">
        <w:t>’</w:t>
      </w:r>
      <w:r w:rsidRPr="00DE6605">
        <w:rPr>
          <w:rFonts w:hint="eastAsia"/>
        </w:rPr>
        <w:t>, not so sure.</w:t>
      </w:r>
    </w:p>
  </w:comment>
  <w:comment w:id="196" w:author="Nat" w:date="2013-06-04T20:01:00Z" w:initials="NS">
    <w:p w:rsidR="009B1AA8" w:rsidRDefault="009B1AA8">
      <w:pPr>
        <w:pStyle w:val="aa"/>
        <w:rPr>
          <w:rFonts w:hint="eastAsia"/>
        </w:rPr>
      </w:pPr>
      <w:r>
        <w:rPr>
          <w:rStyle w:val="a9"/>
        </w:rPr>
        <w:annotationRef/>
      </w:r>
      <w:r>
        <w:rPr>
          <w:rFonts w:hint="eastAsia"/>
        </w:rPr>
        <w:t xml:space="preserve">Dependency on unfinished work. </w:t>
      </w:r>
      <w:r w:rsidR="008A1D5D">
        <w:rPr>
          <w:rFonts w:hint="eastAsia"/>
        </w:rPr>
        <w:t xml:space="preserve">Perhaps we do not want ot normatively reference them but import text. </w:t>
      </w:r>
    </w:p>
    <w:p w:rsidR="008A1D5D" w:rsidRDefault="008A1D5D">
      <w:pPr>
        <w:pStyle w:val="aa"/>
        <w:rPr>
          <w:rFonts w:hint="eastAsia"/>
        </w:rPr>
      </w:pPr>
    </w:p>
    <w:p w:rsidR="008A1D5D" w:rsidRDefault="008A1D5D">
      <w:pPr>
        <w:pStyle w:val="aa"/>
      </w:pPr>
      <w:r>
        <w:rPr>
          <w:rFonts w:hint="eastAsia"/>
        </w:rPr>
        <w:t xml:space="preserve">BTW, why the assertion framework does not define Authorize or other header method? The current method is polluting the server uri space. I can sort of understand this for SAML, since the token will be big, but for JWT, it makes sense to define a header method, which is much more suitable for REST services. </w:t>
      </w:r>
    </w:p>
  </w:comment>
  <w:comment w:id="209" w:author="Nat" w:date="2013-06-04T20:01:00Z" w:initials="NS">
    <w:p w:rsidR="00D62DAB" w:rsidRDefault="00D62DAB">
      <w:pPr>
        <w:pStyle w:val="aa"/>
      </w:pPr>
      <w:r>
        <w:rPr>
          <w:rStyle w:val="a9"/>
        </w:rPr>
        <w:annotationRef/>
      </w:r>
      <w:r>
        <w:rPr>
          <w:rFonts w:hint="eastAsia"/>
        </w:rPr>
        <w:t xml:space="preserve">This is binding Messages to HTTPS. In principle, it should not. This text should belong to Standard. </w:t>
      </w:r>
    </w:p>
  </w:comment>
  <w:comment w:id="206" w:author="Nat" w:date="2013-06-04T20:01:00Z" w:initials="NS">
    <w:p w:rsidR="00CA0E64" w:rsidRPr="00CA0E64" w:rsidRDefault="00CA0E64" w:rsidP="00CA0E64">
      <w:pPr>
        <w:pStyle w:val="aa"/>
        <w:rPr>
          <w:rFonts w:hint="eastAsia"/>
        </w:rPr>
      </w:pPr>
      <w:r>
        <w:rPr>
          <w:rStyle w:val="a9"/>
        </w:rPr>
        <w:annotationRef/>
      </w:r>
      <w:r w:rsidRPr="00CA0E64">
        <w:rPr>
          <w:rFonts w:hint="eastAsia"/>
        </w:rPr>
        <w:t xml:space="preserve">Revert back the entire section to </w:t>
      </w:r>
      <w:hyperlink r:id="rId1" w:history="1">
        <w:r w:rsidRPr="00CA0E64">
          <w:rPr>
            <w:rStyle w:val="a3"/>
          </w:rPr>
          <w:t>1a684ca</w:t>
        </w:r>
      </w:hyperlink>
      <w:r w:rsidRPr="00CA0E64">
        <w:rPr>
          <w:rFonts w:hint="eastAsia"/>
        </w:rPr>
        <w:t xml:space="preserve">. The commit comment for </w:t>
      </w:r>
      <w:hyperlink r:id="rId2" w:history="1">
        <w:r w:rsidRPr="00CA0E64">
          <w:rPr>
            <w:rStyle w:val="a3"/>
          </w:rPr>
          <w:t>7b55d1b</w:t>
        </w:r>
      </w:hyperlink>
      <w:r w:rsidRPr="00CA0E64">
        <w:rPr>
          <w:rFonts w:hint="eastAsia"/>
        </w:rPr>
        <w:t xml:space="preserve"> on March 1, 2013 was </w:t>
      </w:r>
      <w:r w:rsidRPr="00CA0E64">
        <w:t>“Enabled scope values to be used to request Claims when using th</w:t>
      </w:r>
      <w:r w:rsidRPr="00CA0E64">
        <w:rPr>
          <w:rFonts w:hint="eastAsia"/>
        </w:rPr>
        <w:t xml:space="preserve">e </w:t>
      </w:r>
      <w:proofErr w:type="gramStart"/>
      <w:r w:rsidRPr="00CA0E64">
        <w:t>“</w:t>
      </w:r>
      <w:r w:rsidRPr="00CA0E64">
        <w:rPr>
          <w:rFonts w:hint="eastAsia"/>
        </w:rPr>
        <w:t xml:space="preserve"> but</w:t>
      </w:r>
      <w:proofErr w:type="gramEnd"/>
      <w:r w:rsidRPr="00CA0E64">
        <w:rPr>
          <w:rFonts w:hint="eastAsia"/>
        </w:rPr>
        <w:t xml:space="preserve"> this change is not. And this </w:t>
      </w:r>
      <w:r w:rsidRPr="00CA0E64">
        <w:t xml:space="preserve">is change is not linked to a ticket. </w:t>
      </w:r>
      <w:r w:rsidRPr="00CA0E64">
        <w:rPr>
          <w:rFonts w:hint="eastAsia"/>
        </w:rPr>
        <w:t xml:space="preserve">The change proposal is not found on the mail list nor meeting minute of Feb. 28. The change introduced the OAuth binding, which should live in Standard here not here. </w:t>
      </w:r>
    </w:p>
    <w:p w:rsidR="00CA0E64" w:rsidRPr="00CA0E64" w:rsidRDefault="00CA0E64" w:rsidP="00CA0E64">
      <w:pPr>
        <w:pStyle w:val="aa"/>
        <w:rPr>
          <w:rFonts w:hint="eastAsia"/>
        </w:rPr>
      </w:pPr>
    </w:p>
    <w:p w:rsidR="00CA0E64" w:rsidRDefault="00CA0E64" w:rsidP="00CA0E64">
      <w:pPr>
        <w:pStyle w:val="aa"/>
      </w:pPr>
      <w:r w:rsidRPr="00CA0E64">
        <w:rPr>
          <w:rFonts w:hint="eastAsia"/>
        </w:rPr>
        <w:t>The current text actually can be used in Standard.</w:t>
      </w:r>
    </w:p>
  </w:comment>
  <w:comment w:id="228" w:author="Nat" w:date="2013-06-04T20:01:00Z" w:initials="NS">
    <w:p w:rsidR="002D44CC" w:rsidRDefault="002D44CC">
      <w:pPr>
        <w:pStyle w:val="aa"/>
      </w:pPr>
      <w:r>
        <w:rPr>
          <w:rStyle w:val="a9"/>
        </w:rPr>
        <w:annotationRef/>
      </w:r>
      <w:r>
        <w:rPr>
          <w:rFonts w:hint="eastAsia"/>
        </w:rPr>
        <w:t xml:space="preserve">I do not understand it why. </w:t>
      </w:r>
    </w:p>
  </w:comment>
  <w:comment w:id="302" w:author="Nat" w:date="2013-06-04T20:01:00Z" w:initials="NS">
    <w:p w:rsidR="00F82CA5" w:rsidRDefault="00F82CA5">
      <w:pPr>
        <w:pStyle w:val="aa"/>
        <w:rPr>
          <w:rFonts w:hint="eastAsia"/>
        </w:rPr>
      </w:pPr>
      <w:r>
        <w:rPr>
          <w:rStyle w:val="a9"/>
        </w:rPr>
        <w:annotationRef/>
      </w:r>
      <w:r>
        <w:rPr>
          <w:rFonts w:hint="eastAsia"/>
        </w:rPr>
        <w:t xml:space="preserve">The text was introduced Dec 28, 2012 </w:t>
      </w:r>
      <w:proofErr w:type="gramStart"/>
      <w:r>
        <w:rPr>
          <w:rFonts w:hint="eastAsia"/>
        </w:rPr>
        <w:t xml:space="preserve">by </w:t>
      </w:r>
      <w:r w:rsidRPr="00F82CA5">
        <w:t> </w:t>
      </w:r>
      <w:proofErr w:type="gramEnd"/>
      <w:hyperlink r:id="rId3" w:history="1">
        <w:r w:rsidRPr="00F82CA5">
          <w:rPr>
            <w:rStyle w:val="a3"/>
          </w:rPr>
          <w:t>b78446d3b78e</w:t>
        </w:r>
      </w:hyperlink>
    </w:p>
    <w:p w:rsidR="00F82CA5" w:rsidRDefault="00795016">
      <w:pPr>
        <w:pStyle w:val="aa"/>
      </w:pPr>
      <w:r>
        <w:rPr>
          <w:rFonts w:ascii="Verdana" w:hAnsi="Verdana"/>
          <w:vanish/>
          <w:color w:val="000000"/>
          <w:sz w:val="24"/>
          <w:szCs w:val="24"/>
        </w:rPr>
        <w:t xml:space="preserve">          ivacy Consideration section. than explicit consent is fulfilled, ss. d be SHOULD. es. ce the token will be big, but fo</w:t>
      </w:r>
    </w:p>
  </w:comment>
  <w:comment w:id="311" w:author="Nat" w:date="2013-06-04T20:01:00Z" w:initials="NS">
    <w:p w:rsidR="00F82CA5" w:rsidRDefault="00F82CA5">
      <w:pPr>
        <w:pStyle w:val="aa"/>
      </w:pPr>
      <w:r>
        <w:rPr>
          <w:rStyle w:val="a9"/>
        </w:rPr>
        <w:annotationRef/>
      </w:r>
      <w:r>
        <w:rPr>
          <w:rFonts w:hint="eastAsia"/>
        </w:rPr>
        <w:t xml:space="preserve">Not always true. Drop it. </w:t>
      </w:r>
    </w:p>
  </w:comment>
  <w:comment w:id="314" w:author="Nat" w:date="2013-06-04T20:01:00Z" w:initials="NS">
    <w:p w:rsidR="00483A96" w:rsidRDefault="00483A96">
      <w:pPr>
        <w:pStyle w:val="aa"/>
      </w:pPr>
      <w:r>
        <w:rPr>
          <w:rStyle w:val="a9"/>
        </w:rPr>
        <w:annotationRef/>
      </w:r>
      <w:r>
        <w:rPr>
          <w:rFonts w:hint="eastAsia"/>
        </w:rPr>
        <w:t xml:space="preserve">These can be a current good practice for Consumer oriented service. It does not belong to a protocol. </w:t>
      </w:r>
      <w:r w:rsidR="00D52042">
        <w:rPr>
          <w:rFonts w:hint="eastAsia"/>
        </w:rPr>
        <w:t xml:space="preserve">Moved to Privacy Consideration section. </w:t>
      </w:r>
    </w:p>
  </w:comment>
  <w:comment w:id="303" w:author="Nat" w:date="2013-06-04T20:01:00Z" w:initials="NS">
    <w:p w:rsidR="00791D39" w:rsidRDefault="00791D39">
      <w:pPr>
        <w:pStyle w:val="aa"/>
      </w:pPr>
      <w:r>
        <w:rPr>
          <w:rStyle w:val="a9"/>
        </w:rPr>
        <w:annotationRef/>
      </w:r>
      <w:r>
        <w:rPr>
          <w:rFonts w:hint="eastAsia"/>
        </w:rPr>
        <w:t xml:space="preserve">Again, it could have been </w:t>
      </w:r>
      <w:r>
        <w:t>covered</w:t>
      </w:r>
      <w:r>
        <w:rPr>
          <w:rFonts w:hint="eastAsia"/>
        </w:rPr>
        <w:t xml:space="preserve"> by other conditions for processing than explicit consent, so all the MUST should be SHOULD. Think of an enterprise context. The HR may need to send salary slip to an employee</w:t>
      </w:r>
      <w:r>
        <w:t>’</w:t>
      </w:r>
      <w:r>
        <w:rPr>
          <w:rFonts w:hint="eastAsia"/>
        </w:rPr>
        <w:t xml:space="preserve">s address. It should not be required to get an explicit consent to do it.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977" w:rsidRDefault="00FC6977" w:rsidP="00B34855">
      <w:pPr>
        <w:spacing w:before="0" w:after="0"/>
      </w:pPr>
      <w:r>
        <w:separator/>
      </w:r>
    </w:p>
  </w:endnote>
  <w:endnote w:type="continuationSeparator" w:id="0">
    <w:p w:rsidR="00FC6977" w:rsidRDefault="00FC6977" w:rsidP="00B3485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onaco">
    <w:altName w:val="Courier New"/>
    <w:charset w:val="00"/>
    <w:family w:val="auto"/>
    <w:pitch w:val="variable"/>
    <w:sig w:usb0="00000003" w:usb1="00000000" w:usb2="00000000" w:usb3="00000000" w:csb0="00000001" w:csb1="00000000"/>
  </w:font>
  <w:font w:name="ヒラギノ角ゴ ProN W3">
    <w:altName w:val="ＭＳ 明朝"/>
    <w:charset w:val="4E"/>
    <w:family w:val="auto"/>
    <w:pitch w:val="variable"/>
    <w:sig w:usb0="00000000" w:usb1="7AC7FFFF" w:usb2="00000012" w:usb3="00000000" w:csb0="0002000D"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977" w:rsidRDefault="00FC6977" w:rsidP="00B34855">
      <w:pPr>
        <w:spacing w:before="0" w:after="0"/>
      </w:pPr>
      <w:r>
        <w:separator/>
      </w:r>
    </w:p>
  </w:footnote>
  <w:footnote w:type="continuationSeparator" w:id="0">
    <w:p w:rsidR="00FC6977" w:rsidRDefault="00FC6977" w:rsidP="00B34855">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9DB"/>
    <w:multiLevelType w:val="multilevel"/>
    <w:tmpl w:val="55E0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25C0C"/>
    <w:multiLevelType w:val="multilevel"/>
    <w:tmpl w:val="F992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15047"/>
    <w:multiLevelType w:val="multilevel"/>
    <w:tmpl w:val="E5F2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9478CF"/>
    <w:multiLevelType w:val="multilevel"/>
    <w:tmpl w:val="EEEEA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D2420A"/>
    <w:multiLevelType w:val="multilevel"/>
    <w:tmpl w:val="9C22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9C7061"/>
    <w:multiLevelType w:val="multilevel"/>
    <w:tmpl w:val="38A2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47498C"/>
    <w:multiLevelType w:val="multilevel"/>
    <w:tmpl w:val="78E2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1836E0"/>
    <w:multiLevelType w:val="multilevel"/>
    <w:tmpl w:val="F04E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6E1B42"/>
    <w:multiLevelType w:val="multilevel"/>
    <w:tmpl w:val="B9FE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920674"/>
    <w:multiLevelType w:val="multilevel"/>
    <w:tmpl w:val="6C64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2D3FE6"/>
    <w:multiLevelType w:val="multilevel"/>
    <w:tmpl w:val="46C2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1C1B85"/>
    <w:multiLevelType w:val="multilevel"/>
    <w:tmpl w:val="F03A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0D2603"/>
    <w:multiLevelType w:val="multilevel"/>
    <w:tmpl w:val="E922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347632"/>
    <w:multiLevelType w:val="multilevel"/>
    <w:tmpl w:val="3BD49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9E21F0"/>
    <w:multiLevelType w:val="multilevel"/>
    <w:tmpl w:val="69B6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B2087A"/>
    <w:multiLevelType w:val="multilevel"/>
    <w:tmpl w:val="C804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1732B6"/>
    <w:multiLevelType w:val="multilevel"/>
    <w:tmpl w:val="737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B93000"/>
    <w:multiLevelType w:val="multilevel"/>
    <w:tmpl w:val="6950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B700B6"/>
    <w:multiLevelType w:val="multilevel"/>
    <w:tmpl w:val="F5CE8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0E768D"/>
    <w:multiLevelType w:val="multilevel"/>
    <w:tmpl w:val="A540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76E5E1C"/>
    <w:multiLevelType w:val="multilevel"/>
    <w:tmpl w:val="5F22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E6651D"/>
    <w:multiLevelType w:val="multilevel"/>
    <w:tmpl w:val="C2CE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2B6DF5"/>
    <w:multiLevelType w:val="multilevel"/>
    <w:tmpl w:val="5002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383FEB"/>
    <w:multiLevelType w:val="multilevel"/>
    <w:tmpl w:val="DC68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196F59"/>
    <w:multiLevelType w:val="multilevel"/>
    <w:tmpl w:val="EF54F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CD35081"/>
    <w:multiLevelType w:val="multilevel"/>
    <w:tmpl w:val="51C2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1356EC"/>
    <w:multiLevelType w:val="multilevel"/>
    <w:tmpl w:val="BCD2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9E0E09"/>
    <w:multiLevelType w:val="multilevel"/>
    <w:tmpl w:val="2CCE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01F5F42"/>
    <w:multiLevelType w:val="multilevel"/>
    <w:tmpl w:val="54B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0474749"/>
    <w:multiLevelType w:val="multilevel"/>
    <w:tmpl w:val="E42E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1391957"/>
    <w:multiLevelType w:val="multilevel"/>
    <w:tmpl w:val="B822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2B17023"/>
    <w:multiLevelType w:val="multilevel"/>
    <w:tmpl w:val="96CA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40305FF"/>
    <w:multiLevelType w:val="multilevel"/>
    <w:tmpl w:val="8C72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46B2A7E"/>
    <w:multiLevelType w:val="multilevel"/>
    <w:tmpl w:val="CB7C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6510D2E"/>
    <w:multiLevelType w:val="multilevel"/>
    <w:tmpl w:val="8F54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71F61C9"/>
    <w:multiLevelType w:val="multilevel"/>
    <w:tmpl w:val="3D5C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A9519F2"/>
    <w:multiLevelType w:val="multilevel"/>
    <w:tmpl w:val="224C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EAF1210"/>
    <w:multiLevelType w:val="multilevel"/>
    <w:tmpl w:val="5AFE1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EC30C76"/>
    <w:multiLevelType w:val="multilevel"/>
    <w:tmpl w:val="6264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FCF2040"/>
    <w:multiLevelType w:val="multilevel"/>
    <w:tmpl w:val="FE92B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FDE5BDA"/>
    <w:multiLevelType w:val="multilevel"/>
    <w:tmpl w:val="FBC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359731C"/>
    <w:multiLevelType w:val="multilevel"/>
    <w:tmpl w:val="8764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F04F3D"/>
    <w:multiLevelType w:val="multilevel"/>
    <w:tmpl w:val="2B24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271487"/>
    <w:multiLevelType w:val="multilevel"/>
    <w:tmpl w:val="7EEC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86344DD"/>
    <w:multiLevelType w:val="multilevel"/>
    <w:tmpl w:val="47723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8FC28F3"/>
    <w:multiLevelType w:val="multilevel"/>
    <w:tmpl w:val="5A584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965635F"/>
    <w:multiLevelType w:val="multilevel"/>
    <w:tmpl w:val="1C681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9CC5B0D"/>
    <w:multiLevelType w:val="multilevel"/>
    <w:tmpl w:val="8A1E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A4D25C0"/>
    <w:multiLevelType w:val="multilevel"/>
    <w:tmpl w:val="01685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CD66E7E"/>
    <w:multiLevelType w:val="multilevel"/>
    <w:tmpl w:val="4240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CEA7EAF"/>
    <w:multiLevelType w:val="multilevel"/>
    <w:tmpl w:val="9F22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E472E3D"/>
    <w:multiLevelType w:val="multilevel"/>
    <w:tmpl w:val="1F40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CD5D13"/>
    <w:multiLevelType w:val="multilevel"/>
    <w:tmpl w:val="C782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0E41286"/>
    <w:multiLevelType w:val="multilevel"/>
    <w:tmpl w:val="9EC8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0E47226"/>
    <w:multiLevelType w:val="multilevel"/>
    <w:tmpl w:val="DBAC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4AE5F60"/>
    <w:multiLevelType w:val="multilevel"/>
    <w:tmpl w:val="68EE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5B709D0"/>
    <w:multiLevelType w:val="multilevel"/>
    <w:tmpl w:val="5FC69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6461138"/>
    <w:multiLevelType w:val="multilevel"/>
    <w:tmpl w:val="979A5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8AF7A37"/>
    <w:multiLevelType w:val="multilevel"/>
    <w:tmpl w:val="A32C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98B6BDF"/>
    <w:multiLevelType w:val="multilevel"/>
    <w:tmpl w:val="5738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B1C1B73"/>
    <w:multiLevelType w:val="multilevel"/>
    <w:tmpl w:val="8440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C3D67C5"/>
    <w:multiLevelType w:val="multilevel"/>
    <w:tmpl w:val="55E0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C8650D0"/>
    <w:multiLevelType w:val="multilevel"/>
    <w:tmpl w:val="FF1A5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E9E272F"/>
    <w:multiLevelType w:val="multilevel"/>
    <w:tmpl w:val="C45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EB87A80"/>
    <w:multiLevelType w:val="multilevel"/>
    <w:tmpl w:val="B21A0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FB1647F"/>
    <w:multiLevelType w:val="multilevel"/>
    <w:tmpl w:val="75FE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0381525"/>
    <w:multiLevelType w:val="multilevel"/>
    <w:tmpl w:val="E488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0F8553F"/>
    <w:multiLevelType w:val="multilevel"/>
    <w:tmpl w:val="2764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21B6545"/>
    <w:multiLevelType w:val="multilevel"/>
    <w:tmpl w:val="C8504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34B70EB"/>
    <w:multiLevelType w:val="multilevel"/>
    <w:tmpl w:val="6200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3FD2DDD"/>
    <w:multiLevelType w:val="multilevel"/>
    <w:tmpl w:val="4894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4265F11"/>
    <w:multiLevelType w:val="multilevel"/>
    <w:tmpl w:val="D91C9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591473D"/>
    <w:multiLevelType w:val="multilevel"/>
    <w:tmpl w:val="55E0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67A2098"/>
    <w:multiLevelType w:val="multilevel"/>
    <w:tmpl w:val="4D00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89207D9"/>
    <w:multiLevelType w:val="multilevel"/>
    <w:tmpl w:val="79D4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AD407E9"/>
    <w:multiLevelType w:val="multilevel"/>
    <w:tmpl w:val="2B0E1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DCF6725"/>
    <w:multiLevelType w:val="multilevel"/>
    <w:tmpl w:val="9D82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F0905B2"/>
    <w:multiLevelType w:val="multilevel"/>
    <w:tmpl w:val="6520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0827E0B"/>
    <w:multiLevelType w:val="multilevel"/>
    <w:tmpl w:val="86E21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24101EF"/>
    <w:multiLevelType w:val="multilevel"/>
    <w:tmpl w:val="DB70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6903C76"/>
    <w:multiLevelType w:val="multilevel"/>
    <w:tmpl w:val="6CEA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D35C4C"/>
    <w:multiLevelType w:val="multilevel"/>
    <w:tmpl w:val="44C8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DA04294"/>
    <w:multiLevelType w:val="multilevel"/>
    <w:tmpl w:val="B17C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E6248DD"/>
    <w:multiLevelType w:val="multilevel"/>
    <w:tmpl w:val="0448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38"/>
  </w:num>
  <w:num w:numId="3">
    <w:abstractNumId w:val="14"/>
  </w:num>
  <w:num w:numId="4">
    <w:abstractNumId w:val="48"/>
  </w:num>
  <w:num w:numId="5">
    <w:abstractNumId w:val="78"/>
  </w:num>
  <w:num w:numId="6">
    <w:abstractNumId w:val="25"/>
  </w:num>
  <w:num w:numId="7">
    <w:abstractNumId w:val="46"/>
  </w:num>
  <w:num w:numId="8">
    <w:abstractNumId w:val="19"/>
  </w:num>
  <w:num w:numId="9">
    <w:abstractNumId w:val="56"/>
  </w:num>
  <w:num w:numId="10">
    <w:abstractNumId w:val="44"/>
  </w:num>
  <w:num w:numId="11">
    <w:abstractNumId w:val="2"/>
  </w:num>
  <w:num w:numId="12">
    <w:abstractNumId w:val="26"/>
  </w:num>
  <w:num w:numId="13">
    <w:abstractNumId w:val="75"/>
  </w:num>
  <w:num w:numId="14">
    <w:abstractNumId w:val="40"/>
  </w:num>
  <w:num w:numId="15">
    <w:abstractNumId w:val="77"/>
  </w:num>
  <w:num w:numId="16">
    <w:abstractNumId w:val="41"/>
  </w:num>
  <w:num w:numId="17">
    <w:abstractNumId w:val="24"/>
  </w:num>
  <w:num w:numId="18">
    <w:abstractNumId w:val="45"/>
  </w:num>
  <w:num w:numId="19">
    <w:abstractNumId w:val="55"/>
  </w:num>
  <w:num w:numId="20">
    <w:abstractNumId w:val="32"/>
  </w:num>
  <w:num w:numId="21">
    <w:abstractNumId w:val="16"/>
  </w:num>
  <w:num w:numId="22">
    <w:abstractNumId w:val="0"/>
  </w:num>
  <w:num w:numId="23">
    <w:abstractNumId w:val="66"/>
  </w:num>
  <w:num w:numId="24">
    <w:abstractNumId w:val="10"/>
  </w:num>
  <w:num w:numId="25">
    <w:abstractNumId w:val="13"/>
  </w:num>
  <w:num w:numId="26">
    <w:abstractNumId w:val="21"/>
  </w:num>
  <w:num w:numId="27">
    <w:abstractNumId w:val="50"/>
  </w:num>
  <w:num w:numId="28">
    <w:abstractNumId w:val="67"/>
  </w:num>
  <w:num w:numId="29">
    <w:abstractNumId w:val="18"/>
  </w:num>
  <w:num w:numId="30">
    <w:abstractNumId w:val="74"/>
  </w:num>
  <w:num w:numId="31">
    <w:abstractNumId w:val="42"/>
  </w:num>
  <w:num w:numId="32">
    <w:abstractNumId w:val="69"/>
  </w:num>
  <w:num w:numId="33">
    <w:abstractNumId w:val="61"/>
  </w:num>
  <w:num w:numId="34">
    <w:abstractNumId w:val="73"/>
  </w:num>
  <w:num w:numId="35">
    <w:abstractNumId w:val="47"/>
  </w:num>
  <w:num w:numId="36">
    <w:abstractNumId w:val="68"/>
  </w:num>
  <w:num w:numId="37">
    <w:abstractNumId w:val="35"/>
  </w:num>
  <w:num w:numId="38">
    <w:abstractNumId w:val="70"/>
  </w:num>
  <w:num w:numId="39">
    <w:abstractNumId w:val="81"/>
  </w:num>
  <w:num w:numId="40">
    <w:abstractNumId w:val="34"/>
  </w:num>
  <w:num w:numId="41">
    <w:abstractNumId w:val="58"/>
  </w:num>
  <w:num w:numId="42">
    <w:abstractNumId w:val="1"/>
  </w:num>
  <w:num w:numId="43">
    <w:abstractNumId w:val="76"/>
  </w:num>
  <w:num w:numId="44">
    <w:abstractNumId w:val="62"/>
  </w:num>
  <w:num w:numId="45">
    <w:abstractNumId w:val="31"/>
  </w:num>
  <w:num w:numId="46">
    <w:abstractNumId w:val="17"/>
  </w:num>
  <w:num w:numId="47">
    <w:abstractNumId w:val="71"/>
  </w:num>
  <w:num w:numId="48">
    <w:abstractNumId w:val="60"/>
  </w:num>
  <w:num w:numId="49">
    <w:abstractNumId w:val="23"/>
  </w:num>
  <w:num w:numId="50">
    <w:abstractNumId w:val="36"/>
  </w:num>
  <w:num w:numId="51">
    <w:abstractNumId w:val="82"/>
  </w:num>
  <w:num w:numId="52">
    <w:abstractNumId w:val="29"/>
  </w:num>
  <w:num w:numId="53">
    <w:abstractNumId w:val="72"/>
  </w:num>
  <w:num w:numId="54">
    <w:abstractNumId w:val="64"/>
  </w:num>
  <w:num w:numId="55">
    <w:abstractNumId w:val="80"/>
  </w:num>
  <w:num w:numId="56">
    <w:abstractNumId w:val="37"/>
  </w:num>
  <w:num w:numId="57">
    <w:abstractNumId w:val="83"/>
  </w:num>
  <w:num w:numId="58">
    <w:abstractNumId w:val="22"/>
  </w:num>
  <w:num w:numId="59">
    <w:abstractNumId w:val="3"/>
  </w:num>
  <w:num w:numId="60">
    <w:abstractNumId w:val="43"/>
  </w:num>
  <w:num w:numId="61">
    <w:abstractNumId w:val="53"/>
  </w:num>
  <w:num w:numId="62">
    <w:abstractNumId w:val="12"/>
  </w:num>
  <w:num w:numId="63">
    <w:abstractNumId w:val="65"/>
  </w:num>
  <w:num w:numId="64">
    <w:abstractNumId w:val="15"/>
  </w:num>
  <w:num w:numId="65">
    <w:abstractNumId w:val="6"/>
  </w:num>
  <w:num w:numId="66">
    <w:abstractNumId w:val="54"/>
  </w:num>
  <w:num w:numId="67">
    <w:abstractNumId w:val="9"/>
  </w:num>
  <w:num w:numId="68">
    <w:abstractNumId w:val="5"/>
  </w:num>
  <w:num w:numId="69">
    <w:abstractNumId w:val="20"/>
  </w:num>
  <w:num w:numId="70">
    <w:abstractNumId w:val="30"/>
  </w:num>
  <w:num w:numId="71">
    <w:abstractNumId w:val="4"/>
  </w:num>
  <w:num w:numId="72">
    <w:abstractNumId w:val="27"/>
  </w:num>
  <w:num w:numId="73">
    <w:abstractNumId w:val="28"/>
  </w:num>
  <w:num w:numId="74">
    <w:abstractNumId w:val="52"/>
  </w:num>
  <w:num w:numId="75">
    <w:abstractNumId w:val="59"/>
  </w:num>
  <w:num w:numId="76">
    <w:abstractNumId w:val="7"/>
  </w:num>
  <w:num w:numId="77">
    <w:abstractNumId w:val="79"/>
  </w:num>
  <w:num w:numId="78">
    <w:abstractNumId w:val="51"/>
  </w:num>
  <w:num w:numId="79">
    <w:abstractNumId w:val="33"/>
  </w:num>
  <w:num w:numId="80">
    <w:abstractNumId w:val="39"/>
  </w:num>
  <w:num w:numId="81">
    <w:abstractNumId w:val="63"/>
  </w:num>
  <w:num w:numId="82">
    <w:abstractNumId w:val="8"/>
  </w:num>
  <w:num w:numId="83">
    <w:abstractNumId w:val="49"/>
  </w:num>
  <w:num w:numId="84">
    <w:abstractNumId w:val="11"/>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30"/>
  <w:bordersDoNotSurroundHeader/>
  <w:bordersDoNotSurroundFooter/>
  <w:proofState w:grammar="clean"/>
  <w:trackRevisions/>
  <w:defaultTabStop w:val="96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doNotBreakWrappedTables/>
    <w:doNotSnapToGridInCell/>
    <w:doNotWrapTextWithPunct/>
    <w:doNotUseEastAsianBreakRules/>
    <w:growAutofit/>
    <w:useFELayout/>
  </w:compat>
  <w:rsids>
    <w:rsidRoot w:val="005D7B68"/>
    <w:rsid w:val="00005FCB"/>
    <w:rsid w:val="00021B5B"/>
    <w:rsid w:val="000A6BE3"/>
    <w:rsid w:val="000B3073"/>
    <w:rsid w:val="000D2DB5"/>
    <w:rsid w:val="00103013"/>
    <w:rsid w:val="001A23FD"/>
    <w:rsid w:val="001B7BD1"/>
    <w:rsid w:val="001E217D"/>
    <w:rsid w:val="00206AB8"/>
    <w:rsid w:val="0021403F"/>
    <w:rsid w:val="002D44CC"/>
    <w:rsid w:val="003036AB"/>
    <w:rsid w:val="003818F2"/>
    <w:rsid w:val="00406FC2"/>
    <w:rsid w:val="00422A30"/>
    <w:rsid w:val="00483A96"/>
    <w:rsid w:val="0055262A"/>
    <w:rsid w:val="005711AC"/>
    <w:rsid w:val="005D7B68"/>
    <w:rsid w:val="00611647"/>
    <w:rsid w:val="0066221E"/>
    <w:rsid w:val="00676F00"/>
    <w:rsid w:val="006F2583"/>
    <w:rsid w:val="007322F7"/>
    <w:rsid w:val="00791D39"/>
    <w:rsid w:val="00795016"/>
    <w:rsid w:val="007A0BEE"/>
    <w:rsid w:val="00815CCE"/>
    <w:rsid w:val="00857431"/>
    <w:rsid w:val="008A1D5D"/>
    <w:rsid w:val="00950C79"/>
    <w:rsid w:val="009A6988"/>
    <w:rsid w:val="009B0B96"/>
    <w:rsid w:val="009B1AA8"/>
    <w:rsid w:val="009D4C4D"/>
    <w:rsid w:val="009E4AF5"/>
    <w:rsid w:val="00A661D8"/>
    <w:rsid w:val="00AC6E82"/>
    <w:rsid w:val="00B34855"/>
    <w:rsid w:val="00B5228A"/>
    <w:rsid w:val="00BA0137"/>
    <w:rsid w:val="00C35FD4"/>
    <w:rsid w:val="00CA0E64"/>
    <w:rsid w:val="00D308F3"/>
    <w:rsid w:val="00D52042"/>
    <w:rsid w:val="00D62DAB"/>
    <w:rsid w:val="00DA699E"/>
    <w:rsid w:val="00DD6228"/>
    <w:rsid w:val="00DE6605"/>
    <w:rsid w:val="00E04DC4"/>
    <w:rsid w:val="00F74AE3"/>
    <w:rsid w:val="00F82CA5"/>
    <w:rsid w:val="00FC697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988"/>
    <w:pPr>
      <w:spacing w:before="100" w:beforeAutospacing="1" w:after="100" w:afterAutospacing="1"/>
    </w:pPr>
    <w:rPr>
      <w:rFonts w:ascii="Times" w:hAnsi="Times" w:cstheme="minorBidi"/>
    </w:rPr>
  </w:style>
  <w:style w:type="paragraph" w:styleId="1">
    <w:name w:val="heading 1"/>
    <w:basedOn w:val="a"/>
    <w:link w:val="10"/>
    <w:uiPriority w:val="9"/>
    <w:qFormat/>
    <w:rsid w:val="009A6988"/>
    <w:pPr>
      <w:jc w:val="right"/>
      <w:outlineLvl w:val="0"/>
    </w:pPr>
    <w:rPr>
      <w:rFonts w:ascii="Helvetica" w:hAnsi="Helvetica"/>
      <w:b/>
      <w:bCs/>
      <w:color w:val="990000"/>
      <w:kern w:val="36"/>
      <w:sz w:val="48"/>
      <w:szCs w:val="48"/>
    </w:rPr>
  </w:style>
  <w:style w:type="paragraph" w:styleId="2">
    <w:name w:val="heading 2"/>
    <w:basedOn w:val="a"/>
    <w:link w:val="20"/>
    <w:uiPriority w:val="9"/>
    <w:qFormat/>
    <w:rsid w:val="009A6988"/>
    <w:pPr>
      <w:outlineLvl w:val="1"/>
    </w:pPr>
    <w:rPr>
      <w:rFonts w:ascii="Helvetica" w:hAnsi="Helvetica"/>
      <w:b/>
      <w:bCs/>
      <w:sz w:val="36"/>
      <w:szCs w:val="36"/>
    </w:rPr>
  </w:style>
  <w:style w:type="paragraph" w:styleId="3">
    <w:name w:val="heading 3"/>
    <w:basedOn w:val="a"/>
    <w:link w:val="30"/>
    <w:uiPriority w:val="9"/>
    <w:qFormat/>
    <w:rsid w:val="009A6988"/>
    <w:pPr>
      <w:outlineLvl w:val="2"/>
    </w:pPr>
    <w:rPr>
      <w:rFonts w:ascii="Helvetica" w:hAnsi="Helvetica"/>
      <w:b/>
      <w:bCs/>
      <w:color w:val="333333"/>
      <w:sz w:val="27"/>
      <w:szCs w:val="27"/>
    </w:rPr>
  </w:style>
  <w:style w:type="paragraph" w:styleId="4">
    <w:name w:val="heading 4"/>
    <w:basedOn w:val="a"/>
    <w:link w:val="40"/>
    <w:uiPriority w:val="9"/>
    <w:qFormat/>
    <w:rsid w:val="009A6988"/>
    <w:pPr>
      <w:outlineLvl w:val="3"/>
    </w:pPr>
    <w:rPr>
      <w:rFonts w:ascii="Helvetica" w:hAnsi="Helvetica"/>
      <w:b/>
      <w:bCs/>
      <w:sz w:val="24"/>
      <w:szCs w:val="24"/>
    </w:rPr>
  </w:style>
  <w:style w:type="paragraph" w:styleId="5">
    <w:name w:val="heading 5"/>
    <w:basedOn w:val="a"/>
    <w:link w:val="50"/>
    <w:uiPriority w:val="9"/>
    <w:qFormat/>
    <w:rsid w:val="009A6988"/>
    <w:pPr>
      <w:outlineLvl w:val="4"/>
    </w:pPr>
    <w:rPr>
      <w:rFonts w:ascii="Helvetica" w:hAnsi="Helvetica"/>
      <w:b/>
      <w:bCs/>
    </w:rPr>
  </w:style>
  <w:style w:type="paragraph" w:styleId="6">
    <w:name w:val="heading 6"/>
    <w:basedOn w:val="a"/>
    <w:link w:val="60"/>
    <w:uiPriority w:val="9"/>
    <w:qFormat/>
    <w:rsid w:val="009A6988"/>
    <w:pPr>
      <w:outlineLvl w:val="5"/>
    </w:pPr>
    <w:rPr>
      <w:rFonts w:ascii="Helvetica" w:hAnsi="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6988"/>
    <w:rPr>
      <w:b/>
      <w:bCs/>
      <w:color w:val="990000"/>
      <w:u w:val="single"/>
      <w:shd w:val="clear" w:color="auto" w:fill="auto"/>
    </w:rPr>
  </w:style>
  <w:style w:type="character" w:styleId="a4">
    <w:name w:val="FollowedHyperlink"/>
    <w:basedOn w:val="a0"/>
    <w:uiPriority w:val="99"/>
    <w:semiHidden/>
    <w:unhideWhenUsed/>
    <w:rsid w:val="009A6988"/>
    <w:rPr>
      <w:b/>
      <w:bCs/>
      <w:color w:val="663333"/>
      <w:u w:val="single"/>
      <w:shd w:val="clear" w:color="auto" w:fill="auto"/>
    </w:rPr>
  </w:style>
  <w:style w:type="character" w:styleId="HTML">
    <w:name w:val="HTML Cite"/>
    <w:basedOn w:val="a0"/>
    <w:uiPriority w:val="99"/>
    <w:semiHidden/>
    <w:unhideWhenUsed/>
    <w:rsid w:val="009A6988"/>
    <w:rPr>
      <w:b w:val="0"/>
      <w:bCs w:val="0"/>
      <w:i w:val="0"/>
      <w:iCs w:val="0"/>
    </w:rPr>
  </w:style>
  <w:style w:type="character" w:styleId="HTML0">
    <w:name w:val="HTML Definition"/>
    <w:basedOn w:val="a0"/>
    <w:uiPriority w:val="99"/>
    <w:semiHidden/>
    <w:unhideWhenUsed/>
    <w:rsid w:val="009A6988"/>
    <w:rPr>
      <w:b/>
      <w:bCs/>
      <w:i w:val="0"/>
      <w:iCs w:val="0"/>
    </w:rPr>
  </w:style>
  <w:style w:type="character" w:styleId="a5">
    <w:name w:val="Emphasis"/>
    <w:basedOn w:val="a0"/>
    <w:uiPriority w:val="20"/>
    <w:qFormat/>
    <w:rsid w:val="009A6988"/>
    <w:rPr>
      <w:i/>
      <w:iCs/>
    </w:rPr>
  </w:style>
  <w:style w:type="character" w:customStyle="1" w:styleId="10">
    <w:name w:val="見出し 1 (文字)"/>
    <w:basedOn w:val="a0"/>
    <w:link w:val="1"/>
    <w:uiPriority w:val="9"/>
    <w:rsid w:val="009A6988"/>
    <w:rPr>
      <w:rFonts w:asciiTheme="majorHAnsi" w:eastAsiaTheme="majorEastAsia" w:hAnsiTheme="majorHAnsi" w:cstheme="majorBidi"/>
      <w:sz w:val="28"/>
      <w:szCs w:val="28"/>
    </w:rPr>
  </w:style>
  <w:style w:type="character" w:customStyle="1" w:styleId="20">
    <w:name w:val="見出し 2 (文字)"/>
    <w:basedOn w:val="a0"/>
    <w:link w:val="2"/>
    <w:uiPriority w:val="9"/>
    <w:semiHidden/>
    <w:rsid w:val="009A6988"/>
    <w:rPr>
      <w:rFonts w:asciiTheme="majorHAnsi" w:eastAsiaTheme="majorEastAsia" w:hAnsiTheme="majorHAnsi" w:cstheme="majorBidi"/>
    </w:rPr>
  </w:style>
  <w:style w:type="character" w:customStyle="1" w:styleId="30">
    <w:name w:val="見出し 3 (文字)"/>
    <w:basedOn w:val="a0"/>
    <w:link w:val="3"/>
    <w:uiPriority w:val="9"/>
    <w:semiHidden/>
    <w:rsid w:val="009A6988"/>
    <w:rPr>
      <w:rFonts w:asciiTheme="majorHAnsi" w:eastAsiaTheme="majorEastAsia" w:hAnsiTheme="majorHAnsi" w:cstheme="majorBidi"/>
    </w:rPr>
  </w:style>
  <w:style w:type="character" w:customStyle="1" w:styleId="40">
    <w:name w:val="見出し 4 (文字)"/>
    <w:basedOn w:val="a0"/>
    <w:link w:val="4"/>
    <w:uiPriority w:val="9"/>
    <w:semiHidden/>
    <w:rsid w:val="009A6988"/>
    <w:rPr>
      <w:rFonts w:ascii="Times" w:eastAsiaTheme="minorEastAsia" w:hAnsi="Times" w:cstheme="minorBidi"/>
      <w:b/>
      <w:bCs/>
    </w:rPr>
  </w:style>
  <w:style w:type="character" w:customStyle="1" w:styleId="50">
    <w:name w:val="見出し 5 (文字)"/>
    <w:basedOn w:val="a0"/>
    <w:link w:val="5"/>
    <w:uiPriority w:val="9"/>
    <w:semiHidden/>
    <w:rsid w:val="009A6988"/>
    <w:rPr>
      <w:rFonts w:asciiTheme="majorHAnsi" w:eastAsiaTheme="majorEastAsia" w:hAnsiTheme="majorHAnsi" w:cstheme="majorBidi"/>
    </w:rPr>
  </w:style>
  <w:style w:type="character" w:customStyle="1" w:styleId="60">
    <w:name w:val="見出し 6 (文字)"/>
    <w:basedOn w:val="a0"/>
    <w:link w:val="6"/>
    <w:uiPriority w:val="9"/>
    <w:semiHidden/>
    <w:rsid w:val="009A6988"/>
    <w:rPr>
      <w:rFonts w:ascii="Times" w:eastAsiaTheme="minorEastAsia" w:hAnsi="Times" w:cstheme="minorBidi"/>
      <w:b/>
      <w:bCs/>
    </w:rPr>
  </w:style>
  <w:style w:type="paragraph" w:styleId="HTML1">
    <w:name w:val="HTML Preformatted"/>
    <w:basedOn w:val="a"/>
    <w:link w:val="HTML2"/>
    <w:uiPriority w:val="99"/>
    <w:semiHidden/>
    <w:unhideWhenUsed/>
    <w:rsid w:val="009A6988"/>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2">
    <w:name w:val="HTML 書式付き (文字)"/>
    <w:basedOn w:val="a0"/>
    <w:link w:val="HTML1"/>
    <w:uiPriority w:val="99"/>
    <w:semiHidden/>
    <w:rsid w:val="009A6988"/>
    <w:rPr>
      <w:rFonts w:ascii="Courier" w:eastAsiaTheme="minorEastAsia" w:hAnsi="Courier" w:cstheme="minorBidi"/>
    </w:rPr>
  </w:style>
  <w:style w:type="character" w:styleId="a6">
    <w:name w:val="Strong"/>
    <w:basedOn w:val="a0"/>
    <w:uiPriority w:val="22"/>
    <w:qFormat/>
    <w:rsid w:val="009A6988"/>
    <w:rPr>
      <w:b/>
      <w:bCs/>
    </w:rPr>
  </w:style>
  <w:style w:type="character" w:styleId="HTML3">
    <w:name w:val="HTML Typewriter"/>
    <w:basedOn w:val="a0"/>
    <w:uiPriority w:val="99"/>
    <w:semiHidden/>
    <w:unhideWhenUsed/>
    <w:rsid w:val="009A6988"/>
    <w:rPr>
      <w:rFonts w:ascii="Courier New" w:eastAsiaTheme="minorEastAsia" w:hAnsi="Courier New" w:cs="Courier" w:hint="default"/>
      <w:color w:val="003366"/>
      <w:sz w:val="24"/>
      <w:szCs w:val="24"/>
    </w:rPr>
  </w:style>
  <w:style w:type="paragraph" w:styleId="Web">
    <w:name w:val="Normal (Web)"/>
    <w:basedOn w:val="a"/>
    <w:uiPriority w:val="99"/>
    <w:semiHidden/>
    <w:unhideWhenUsed/>
    <w:rsid w:val="009A6988"/>
    <w:pPr>
      <w:ind w:left="480" w:right="480"/>
    </w:pPr>
    <w:rPr>
      <w:rFonts w:cs="Times New Roman"/>
    </w:rPr>
  </w:style>
  <w:style w:type="paragraph" w:customStyle="1" w:styleId="copyright">
    <w:name w:val="copyright"/>
    <w:basedOn w:val="a"/>
    <w:rsid w:val="009A6988"/>
    <w:pPr>
      <w:ind w:left="480" w:right="480"/>
    </w:pPr>
  </w:style>
  <w:style w:type="paragraph" w:customStyle="1" w:styleId="toc">
    <w:name w:val="toc"/>
    <w:basedOn w:val="a"/>
    <w:rsid w:val="009A6988"/>
    <w:pPr>
      <w:ind w:left="720" w:right="480"/>
    </w:pPr>
    <w:rPr>
      <w:b/>
      <w:bCs/>
      <w:sz w:val="24"/>
      <w:szCs w:val="24"/>
    </w:rPr>
  </w:style>
  <w:style w:type="paragraph" w:customStyle="1" w:styleId="key">
    <w:name w:val="key"/>
    <w:basedOn w:val="a"/>
    <w:rsid w:val="009A6988"/>
    <w:pPr>
      <w:ind w:left="480" w:right="480"/>
    </w:pPr>
  </w:style>
  <w:style w:type="paragraph" w:customStyle="1" w:styleId="id">
    <w:name w:val="id"/>
    <w:basedOn w:val="a"/>
    <w:rsid w:val="009A6988"/>
    <w:pPr>
      <w:ind w:left="480" w:right="480"/>
    </w:pPr>
  </w:style>
  <w:style w:type="paragraph" w:customStyle="1" w:styleId="str">
    <w:name w:val="str"/>
    <w:basedOn w:val="a"/>
    <w:rsid w:val="009A6988"/>
    <w:pPr>
      <w:ind w:left="480" w:right="480"/>
    </w:pPr>
  </w:style>
  <w:style w:type="paragraph" w:customStyle="1" w:styleId="val">
    <w:name w:val="val"/>
    <w:basedOn w:val="a"/>
    <w:rsid w:val="009A6988"/>
    <w:pPr>
      <w:ind w:left="480" w:right="480"/>
    </w:pPr>
  </w:style>
  <w:style w:type="paragraph" w:customStyle="1" w:styleId="rep">
    <w:name w:val="rep"/>
    <w:basedOn w:val="a"/>
    <w:rsid w:val="009A6988"/>
    <w:pPr>
      <w:ind w:left="480" w:right="480"/>
    </w:pPr>
  </w:style>
  <w:style w:type="paragraph" w:customStyle="1" w:styleId="oth">
    <w:name w:val="oth"/>
    <w:basedOn w:val="a"/>
    <w:rsid w:val="009A6988"/>
    <w:pPr>
      <w:ind w:left="480" w:right="480"/>
    </w:pPr>
  </w:style>
  <w:style w:type="paragraph" w:customStyle="1" w:styleId="err">
    <w:name w:val="err"/>
    <w:basedOn w:val="a"/>
    <w:rsid w:val="009A6988"/>
    <w:pPr>
      <w:ind w:left="480" w:right="480"/>
    </w:pPr>
  </w:style>
  <w:style w:type="character" w:customStyle="1" w:styleId="rfc">
    <w:name w:val="rfc"/>
    <w:basedOn w:val="a0"/>
    <w:rsid w:val="009A6988"/>
  </w:style>
  <w:style w:type="character" w:customStyle="1" w:styleId="hottext">
    <w:name w:val="hottext"/>
    <w:basedOn w:val="a0"/>
    <w:rsid w:val="009A6988"/>
  </w:style>
  <w:style w:type="character" w:customStyle="1" w:styleId="info">
    <w:name w:val="info"/>
    <w:basedOn w:val="a0"/>
    <w:rsid w:val="009A6988"/>
  </w:style>
  <w:style w:type="character" w:customStyle="1" w:styleId="rfc1">
    <w:name w:val="rfc1"/>
    <w:basedOn w:val="a0"/>
    <w:rsid w:val="009A6988"/>
    <w:rPr>
      <w:rFonts w:ascii="Monaco" w:hAnsi="Monaco" w:hint="default"/>
      <w:b/>
      <w:bCs/>
      <w:color w:val="666666"/>
    </w:rPr>
  </w:style>
  <w:style w:type="character" w:customStyle="1" w:styleId="hottext1">
    <w:name w:val="hottext1"/>
    <w:basedOn w:val="a0"/>
    <w:rsid w:val="009A6988"/>
    <w:rPr>
      <w:rFonts w:ascii="Monaco" w:hAnsi="Monaco" w:hint="default"/>
      <w:b w:val="0"/>
      <w:bCs w:val="0"/>
      <w:color w:val="FFFFFF"/>
    </w:rPr>
  </w:style>
  <w:style w:type="character" w:customStyle="1" w:styleId="info1">
    <w:name w:val="info1"/>
    <w:basedOn w:val="a0"/>
    <w:rsid w:val="009A6988"/>
    <w:rPr>
      <w:vanish w:val="0"/>
      <w:webHidden w:val="0"/>
      <w:color w:val="990000"/>
      <w:sz w:val="20"/>
      <w:szCs w:val="20"/>
      <w:bdr w:val="single" w:sz="6" w:space="2" w:color="333333" w:frame="1"/>
      <w:shd w:val="clear" w:color="auto" w:fill="EEEEEE"/>
      <w:specVanish w:val="0"/>
    </w:rPr>
  </w:style>
  <w:style w:type="paragraph" w:customStyle="1" w:styleId="key1">
    <w:name w:val="key1"/>
    <w:basedOn w:val="a"/>
    <w:rsid w:val="009A6988"/>
    <w:pPr>
      <w:ind w:left="480" w:right="480"/>
    </w:pPr>
    <w:rPr>
      <w:b/>
      <w:bCs/>
      <w:color w:val="3333CC"/>
    </w:rPr>
  </w:style>
  <w:style w:type="paragraph" w:customStyle="1" w:styleId="id1">
    <w:name w:val="id1"/>
    <w:basedOn w:val="a"/>
    <w:rsid w:val="009A6988"/>
    <w:pPr>
      <w:ind w:left="480" w:right="480"/>
    </w:pPr>
    <w:rPr>
      <w:color w:val="990000"/>
    </w:rPr>
  </w:style>
  <w:style w:type="paragraph" w:customStyle="1" w:styleId="str1">
    <w:name w:val="str1"/>
    <w:basedOn w:val="a"/>
    <w:rsid w:val="009A6988"/>
    <w:pPr>
      <w:shd w:val="clear" w:color="auto" w:fill="CCFFFF"/>
      <w:ind w:left="480" w:right="480"/>
    </w:pPr>
    <w:rPr>
      <w:color w:val="000000"/>
    </w:rPr>
  </w:style>
  <w:style w:type="paragraph" w:customStyle="1" w:styleId="val1">
    <w:name w:val="val1"/>
    <w:basedOn w:val="a"/>
    <w:rsid w:val="009A6988"/>
    <w:pPr>
      <w:ind w:left="480" w:right="480"/>
    </w:pPr>
    <w:rPr>
      <w:color w:val="006666"/>
    </w:rPr>
  </w:style>
  <w:style w:type="paragraph" w:customStyle="1" w:styleId="rep1">
    <w:name w:val="rep1"/>
    <w:basedOn w:val="a"/>
    <w:rsid w:val="009A6988"/>
    <w:pPr>
      <w:ind w:left="480" w:right="480"/>
    </w:pPr>
    <w:rPr>
      <w:color w:val="990099"/>
    </w:rPr>
  </w:style>
  <w:style w:type="paragraph" w:customStyle="1" w:styleId="oth1">
    <w:name w:val="oth1"/>
    <w:basedOn w:val="a"/>
    <w:rsid w:val="009A6988"/>
    <w:pPr>
      <w:shd w:val="clear" w:color="auto" w:fill="FFCCFF"/>
      <w:ind w:left="480" w:right="480"/>
    </w:pPr>
    <w:rPr>
      <w:color w:val="000000"/>
    </w:rPr>
  </w:style>
  <w:style w:type="paragraph" w:customStyle="1" w:styleId="err1">
    <w:name w:val="err1"/>
    <w:basedOn w:val="a"/>
    <w:rsid w:val="009A6988"/>
    <w:pPr>
      <w:shd w:val="clear" w:color="auto" w:fill="FFCCCC"/>
      <w:ind w:left="480" w:right="480"/>
    </w:pPr>
  </w:style>
  <w:style w:type="character" w:customStyle="1" w:styleId="rfc2">
    <w:name w:val="rfc2"/>
    <w:basedOn w:val="a0"/>
    <w:rsid w:val="009A6988"/>
    <w:rPr>
      <w:rFonts w:ascii="Monaco" w:hAnsi="Monaco" w:hint="default"/>
      <w:b/>
      <w:bCs/>
      <w:color w:val="666666"/>
    </w:rPr>
  </w:style>
  <w:style w:type="character" w:customStyle="1" w:styleId="hottext2">
    <w:name w:val="hottext2"/>
    <w:basedOn w:val="a0"/>
    <w:rsid w:val="009A6988"/>
    <w:rPr>
      <w:rFonts w:ascii="Monaco" w:hAnsi="Monaco" w:hint="default"/>
      <w:b w:val="0"/>
      <w:bCs w:val="0"/>
      <w:color w:val="FFFFFF"/>
    </w:rPr>
  </w:style>
  <w:style w:type="character" w:customStyle="1" w:styleId="info2">
    <w:name w:val="info2"/>
    <w:basedOn w:val="a0"/>
    <w:rsid w:val="009A6988"/>
    <w:rPr>
      <w:vanish w:val="0"/>
      <w:webHidden w:val="0"/>
      <w:color w:val="990000"/>
      <w:sz w:val="20"/>
      <w:szCs w:val="20"/>
      <w:bdr w:val="single" w:sz="6" w:space="2" w:color="333333" w:frame="1"/>
      <w:shd w:val="clear" w:color="auto" w:fill="EEEEEE"/>
      <w:specVanish w:val="0"/>
    </w:rPr>
  </w:style>
  <w:style w:type="paragraph" w:customStyle="1" w:styleId="key2">
    <w:name w:val="key2"/>
    <w:basedOn w:val="a"/>
    <w:rsid w:val="009A6988"/>
    <w:pPr>
      <w:ind w:left="480" w:right="480"/>
    </w:pPr>
    <w:rPr>
      <w:b/>
      <w:bCs/>
      <w:color w:val="3333CC"/>
    </w:rPr>
  </w:style>
  <w:style w:type="paragraph" w:customStyle="1" w:styleId="id2">
    <w:name w:val="id2"/>
    <w:basedOn w:val="a"/>
    <w:rsid w:val="009A6988"/>
    <w:pPr>
      <w:ind w:left="480" w:right="480"/>
    </w:pPr>
    <w:rPr>
      <w:color w:val="990000"/>
    </w:rPr>
  </w:style>
  <w:style w:type="paragraph" w:customStyle="1" w:styleId="str2">
    <w:name w:val="str2"/>
    <w:basedOn w:val="a"/>
    <w:rsid w:val="009A6988"/>
    <w:pPr>
      <w:shd w:val="clear" w:color="auto" w:fill="CCFFFF"/>
      <w:ind w:left="480" w:right="480"/>
    </w:pPr>
    <w:rPr>
      <w:color w:val="000000"/>
    </w:rPr>
  </w:style>
  <w:style w:type="paragraph" w:customStyle="1" w:styleId="val2">
    <w:name w:val="val2"/>
    <w:basedOn w:val="a"/>
    <w:rsid w:val="009A6988"/>
    <w:pPr>
      <w:ind w:left="480" w:right="480"/>
    </w:pPr>
    <w:rPr>
      <w:color w:val="006666"/>
    </w:rPr>
  </w:style>
  <w:style w:type="paragraph" w:customStyle="1" w:styleId="rep2">
    <w:name w:val="rep2"/>
    <w:basedOn w:val="a"/>
    <w:rsid w:val="009A6988"/>
    <w:pPr>
      <w:ind w:left="480" w:right="480"/>
    </w:pPr>
    <w:rPr>
      <w:color w:val="990099"/>
    </w:rPr>
  </w:style>
  <w:style w:type="paragraph" w:customStyle="1" w:styleId="oth2">
    <w:name w:val="oth2"/>
    <w:basedOn w:val="a"/>
    <w:rsid w:val="009A6988"/>
    <w:pPr>
      <w:shd w:val="clear" w:color="auto" w:fill="FFCCFF"/>
      <w:ind w:left="480" w:right="480"/>
    </w:pPr>
    <w:rPr>
      <w:color w:val="000000"/>
    </w:rPr>
  </w:style>
  <w:style w:type="paragraph" w:customStyle="1" w:styleId="err2">
    <w:name w:val="err2"/>
    <w:basedOn w:val="a"/>
    <w:rsid w:val="009A6988"/>
    <w:pPr>
      <w:shd w:val="clear" w:color="auto" w:fill="FFCCCC"/>
      <w:ind w:left="480" w:right="480"/>
    </w:pPr>
  </w:style>
  <w:style w:type="paragraph" w:styleId="a7">
    <w:name w:val="Balloon Text"/>
    <w:basedOn w:val="a"/>
    <w:link w:val="a8"/>
    <w:uiPriority w:val="99"/>
    <w:semiHidden/>
    <w:unhideWhenUsed/>
    <w:rsid w:val="005D7B68"/>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5D7B68"/>
    <w:rPr>
      <w:rFonts w:ascii="ヒラギノ角ゴ ProN W3" w:eastAsia="ヒラギノ角ゴ ProN W3" w:hAnsi="Times" w:cstheme="minorBidi"/>
      <w:sz w:val="18"/>
      <w:szCs w:val="18"/>
    </w:rPr>
  </w:style>
  <w:style w:type="character" w:styleId="a9">
    <w:name w:val="annotation reference"/>
    <w:basedOn w:val="a0"/>
    <w:uiPriority w:val="99"/>
    <w:semiHidden/>
    <w:unhideWhenUsed/>
    <w:rsid w:val="005D7B68"/>
    <w:rPr>
      <w:sz w:val="18"/>
      <w:szCs w:val="18"/>
    </w:rPr>
  </w:style>
  <w:style w:type="paragraph" w:styleId="aa">
    <w:name w:val="annotation text"/>
    <w:basedOn w:val="a"/>
    <w:link w:val="ab"/>
    <w:uiPriority w:val="99"/>
    <w:unhideWhenUsed/>
    <w:rsid w:val="005D7B68"/>
  </w:style>
  <w:style w:type="character" w:customStyle="1" w:styleId="ab">
    <w:name w:val="コメント文字列 (文字)"/>
    <w:basedOn w:val="a0"/>
    <w:link w:val="aa"/>
    <w:uiPriority w:val="99"/>
    <w:rsid w:val="005D7B68"/>
    <w:rPr>
      <w:rFonts w:ascii="Times" w:hAnsi="Times" w:cstheme="minorBidi"/>
    </w:rPr>
  </w:style>
  <w:style w:type="paragraph" w:styleId="ac">
    <w:name w:val="annotation subject"/>
    <w:basedOn w:val="aa"/>
    <w:next w:val="aa"/>
    <w:link w:val="ad"/>
    <w:uiPriority w:val="99"/>
    <w:semiHidden/>
    <w:unhideWhenUsed/>
    <w:rsid w:val="005D7B68"/>
    <w:rPr>
      <w:b/>
      <w:bCs/>
    </w:rPr>
  </w:style>
  <w:style w:type="character" w:customStyle="1" w:styleId="ad">
    <w:name w:val="コメント内容 (文字)"/>
    <w:basedOn w:val="ab"/>
    <w:link w:val="ac"/>
    <w:uiPriority w:val="99"/>
    <w:semiHidden/>
    <w:rsid w:val="005D7B68"/>
    <w:rPr>
      <w:rFonts w:ascii="Times" w:hAnsi="Times" w:cstheme="minorBidi"/>
      <w:b/>
      <w:bCs/>
    </w:rPr>
  </w:style>
  <w:style w:type="paragraph" w:styleId="ae">
    <w:name w:val="header"/>
    <w:basedOn w:val="a"/>
    <w:link w:val="af"/>
    <w:uiPriority w:val="99"/>
    <w:semiHidden/>
    <w:unhideWhenUsed/>
    <w:rsid w:val="00B34855"/>
    <w:pPr>
      <w:tabs>
        <w:tab w:val="center" w:pos="4252"/>
        <w:tab w:val="right" w:pos="8504"/>
      </w:tabs>
      <w:snapToGrid w:val="0"/>
    </w:pPr>
  </w:style>
  <w:style w:type="character" w:customStyle="1" w:styleId="af">
    <w:name w:val="ヘッダー (文字)"/>
    <w:basedOn w:val="a0"/>
    <w:link w:val="ae"/>
    <w:uiPriority w:val="99"/>
    <w:semiHidden/>
    <w:rsid w:val="00B34855"/>
    <w:rPr>
      <w:rFonts w:ascii="Times" w:hAnsi="Times" w:cstheme="minorBidi"/>
    </w:rPr>
  </w:style>
  <w:style w:type="paragraph" w:styleId="af0">
    <w:name w:val="footer"/>
    <w:basedOn w:val="a"/>
    <w:link w:val="af1"/>
    <w:uiPriority w:val="99"/>
    <w:semiHidden/>
    <w:unhideWhenUsed/>
    <w:rsid w:val="00B34855"/>
    <w:pPr>
      <w:tabs>
        <w:tab w:val="center" w:pos="4252"/>
        <w:tab w:val="right" w:pos="8504"/>
      </w:tabs>
      <w:snapToGrid w:val="0"/>
    </w:pPr>
  </w:style>
  <w:style w:type="character" w:customStyle="1" w:styleId="af1">
    <w:name w:val="フッター (文字)"/>
    <w:basedOn w:val="a0"/>
    <w:link w:val="af0"/>
    <w:uiPriority w:val="99"/>
    <w:semiHidden/>
    <w:rsid w:val="00B34855"/>
    <w:rPr>
      <w:rFonts w:ascii="Times" w:hAnsi="Times"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rFonts w:ascii="Times" w:hAnsi="Times" w:cstheme="minorBidi"/>
    </w:rPr>
  </w:style>
  <w:style w:type="paragraph" w:styleId="Heading1">
    <w:name w:val="heading 1"/>
    <w:basedOn w:val="Normal"/>
    <w:link w:val="Heading1Char"/>
    <w:uiPriority w:val="9"/>
    <w:qFormat/>
    <w:pPr>
      <w:jc w:val="right"/>
      <w:outlineLvl w:val="0"/>
    </w:pPr>
    <w:rPr>
      <w:rFonts w:ascii="Helvetica" w:hAnsi="Helvetica"/>
      <w:b/>
      <w:bCs/>
      <w:color w:val="990000"/>
      <w:kern w:val="36"/>
      <w:sz w:val="48"/>
      <w:szCs w:val="48"/>
    </w:rPr>
  </w:style>
  <w:style w:type="paragraph" w:styleId="Heading2">
    <w:name w:val="heading 2"/>
    <w:basedOn w:val="Normal"/>
    <w:link w:val="Heading2Char"/>
    <w:uiPriority w:val="9"/>
    <w:qFormat/>
    <w:pPr>
      <w:outlineLvl w:val="1"/>
    </w:pPr>
    <w:rPr>
      <w:rFonts w:ascii="Helvetica" w:hAnsi="Helvetica"/>
      <w:b/>
      <w:bCs/>
      <w:sz w:val="36"/>
      <w:szCs w:val="36"/>
    </w:rPr>
  </w:style>
  <w:style w:type="paragraph" w:styleId="Heading3">
    <w:name w:val="heading 3"/>
    <w:basedOn w:val="Normal"/>
    <w:link w:val="Heading3Char"/>
    <w:uiPriority w:val="9"/>
    <w:qFormat/>
    <w:pPr>
      <w:outlineLvl w:val="2"/>
    </w:pPr>
    <w:rPr>
      <w:rFonts w:ascii="Helvetica" w:hAnsi="Helvetica"/>
      <w:b/>
      <w:bCs/>
      <w:color w:val="333333"/>
      <w:sz w:val="27"/>
      <w:szCs w:val="27"/>
    </w:rPr>
  </w:style>
  <w:style w:type="paragraph" w:styleId="Heading4">
    <w:name w:val="heading 4"/>
    <w:basedOn w:val="Normal"/>
    <w:link w:val="Heading4Char"/>
    <w:uiPriority w:val="9"/>
    <w:qFormat/>
    <w:pPr>
      <w:outlineLvl w:val="3"/>
    </w:pPr>
    <w:rPr>
      <w:rFonts w:ascii="Helvetica" w:hAnsi="Helvetica"/>
      <w:b/>
      <w:bCs/>
      <w:sz w:val="24"/>
      <w:szCs w:val="24"/>
    </w:rPr>
  </w:style>
  <w:style w:type="paragraph" w:styleId="Heading5">
    <w:name w:val="heading 5"/>
    <w:basedOn w:val="Normal"/>
    <w:link w:val="Heading5Char"/>
    <w:uiPriority w:val="9"/>
    <w:qFormat/>
    <w:pPr>
      <w:outlineLvl w:val="4"/>
    </w:pPr>
    <w:rPr>
      <w:rFonts w:ascii="Helvetica" w:hAnsi="Helvetica"/>
      <w:b/>
      <w:bCs/>
    </w:rPr>
  </w:style>
  <w:style w:type="paragraph" w:styleId="Heading6">
    <w:name w:val="heading 6"/>
    <w:basedOn w:val="Normal"/>
    <w:link w:val="Heading6Char"/>
    <w:uiPriority w:val="9"/>
    <w:qFormat/>
    <w:pPr>
      <w:outlineLvl w:val="5"/>
    </w:pPr>
    <w:rPr>
      <w:rFonts w:ascii="Helvetica" w:hAnsi="Helvetica"/>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b/>
      <w:bCs/>
      <w:color w:val="990000"/>
      <w:u w:val="single"/>
      <w:shd w:val="clear" w:color="auto" w:fill="auto"/>
    </w:rPr>
  </w:style>
  <w:style w:type="character" w:styleId="FollowedHyperlink">
    <w:name w:val="FollowedHyperlink"/>
    <w:basedOn w:val="DefaultParagraphFont"/>
    <w:uiPriority w:val="99"/>
    <w:semiHidden/>
    <w:unhideWhenUsed/>
    <w:rPr>
      <w:b/>
      <w:bCs/>
      <w:color w:val="663333"/>
      <w:u w:val="single"/>
      <w:shd w:val="clear" w:color="auto" w:fill="auto"/>
    </w:rPr>
  </w:style>
  <w:style w:type="character" w:styleId="HTMLCite">
    <w:name w:val="HTML Cite"/>
    <w:basedOn w:val="DefaultParagraphFont"/>
    <w:uiPriority w:val="99"/>
    <w:semiHidden/>
    <w:unhideWhenUsed/>
    <w:rPr>
      <w:b w:val="0"/>
      <w:bCs w:val="0"/>
      <w:i w:val="0"/>
      <w:iCs w:val="0"/>
    </w:rPr>
  </w:style>
  <w:style w:type="character" w:styleId="HTMLDefinition">
    <w:name w:val="HTML Definition"/>
    <w:basedOn w:val="DefaultParagraphFont"/>
    <w:uiPriority w:val="99"/>
    <w:semiHidden/>
    <w:unhideWhenUsed/>
    <w:rPr>
      <w:b/>
      <w:bCs/>
      <w:i w:val="0"/>
      <w:iCs w:val="0"/>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rPr>
  </w:style>
  <w:style w:type="character" w:customStyle="1" w:styleId="Heading4Char">
    <w:name w:val="Heading 4 Char"/>
    <w:basedOn w:val="DefaultParagraphFont"/>
    <w:link w:val="Heading4"/>
    <w:uiPriority w:val="9"/>
    <w:semiHidden/>
    <w:rPr>
      <w:rFonts w:ascii="Times" w:eastAsiaTheme="minorEastAsia" w:hAnsi="Times" w:cstheme="minorBidi"/>
      <w:b/>
      <w:b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Pr>
      <w:rFonts w:ascii="Times" w:eastAsiaTheme="minorEastAsia" w:hAnsi="Times" w:cstheme="minorBidi"/>
      <w:b/>
      <w:bCs/>
    </w:rPr>
  </w:style>
  <w:style w:type="paragraph" w:styleId="HTMLPreformatted">
    <w:name w:val="HTML Preformatted"/>
    <w:basedOn w:val="Normal"/>
    <w:link w:val="HTMLPreformattedChar"/>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PreformattedChar">
    <w:name w:val="HTML Preformatted Char"/>
    <w:basedOn w:val="DefaultParagraphFont"/>
    <w:link w:val="HTMLPreformatted"/>
    <w:uiPriority w:val="99"/>
    <w:semiHidden/>
    <w:rPr>
      <w:rFonts w:ascii="Courier" w:eastAsiaTheme="minorEastAsia" w:hAnsi="Courier" w:cstheme="minorBidi"/>
    </w:rPr>
  </w:style>
  <w:style w:type="character" w:styleId="Strong">
    <w:name w:val="Strong"/>
    <w:basedOn w:val="DefaultParagraphFont"/>
    <w:uiPriority w:val="22"/>
    <w:qFormat/>
    <w:rPr>
      <w:b/>
      <w:bCs/>
    </w:rPr>
  </w:style>
  <w:style w:type="character" w:styleId="HTMLTypewriter">
    <w:name w:val="HTML Typewriter"/>
    <w:basedOn w:val="DefaultParagraphFont"/>
    <w:uiPriority w:val="99"/>
    <w:semiHidden/>
    <w:unhideWhenUsed/>
    <w:rPr>
      <w:rFonts w:ascii="Courier New" w:eastAsiaTheme="minorEastAsia" w:hAnsi="Courier New" w:cs="Courier" w:hint="default"/>
      <w:color w:val="003366"/>
      <w:sz w:val="24"/>
      <w:szCs w:val="24"/>
    </w:rPr>
  </w:style>
  <w:style w:type="paragraph" w:styleId="NormalWeb">
    <w:name w:val="Normal (Web)"/>
    <w:basedOn w:val="Normal"/>
    <w:uiPriority w:val="99"/>
    <w:semiHidden/>
    <w:unhideWhenUsed/>
    <w:pPr>
      <w:ind w:left="480" w:right="480"/>
    </w:pPr>
    <w:rPr>
      <w:rFonts w:cs="Times New Roman"/>
    </w:rPr>
  </w:style>
  <w:style w:type="paragraph" w:customStyle="1" w:styleId="copyright">
    <w:name w:val="copyright"/>
    <w:basedOn w:val="Normal"/>
    <w:pPr>
      <w:ind w:left="480" w:right="480"/>
    </w:pPr>
  </w:style>
  <w:style w:type="paragraph" w:customStyle="1" w:styleId="toc">
    <w:name w:val="toc"/>
    <w:basedOn w:val="Normal"/>
    <w:pPr>
      <w:ind w:left="720" w:right="480"/>
    </w:pPr>
    <w:rPr>
      <w:b/>
      <w:bCs/>
      <w:sz w:val="24"/>
      <w:szCs w:val="24"/>
    </w:rPr>
  </w:style>
  <w:style w:type="paragraph" w:customStyle="1" w:styleId="key">
    <w:name w:val="key"/>
    <w:basedOn w:val="Normal"/>
    <w:pPr>
      <w:ind w:left="480" w:right="480"/>
    </w:pPr>
  </w:style>
  <w:style w:type="paragraph" w:customStyle="1" w:styleId="id">
    <w:name w:val="id"/>
    <w:basedOn w:val="Normal"/>
    <w:pPr>
      <w:ind w:left="480" w:right="480"/>
    </w:pPr>
  </w:style>
  <w:style w:type="paragraph" w:customStyle="1" w:styleId="str">
    <w:name w:val="str"/>
    <w:basedOn w:val="Normal"/>
    <w:pPr>
      <w:ind w:left="480" w:right="480"/>
    </w:pPr>
  </w:style>
  <w:style w:type="paragraph" w:customStyle="1" w:styleId="val">
    <w:name w:val="val"/>
    <w:basedOn w:val="Normal"/>
    <w:pPr>
      <w:ind w:left="480" w:right="480"/>
    </w:pPr>
  </w:style>
  <w:style w:type="paragraph" w:customStyle="1" w:styleId="rep">
    <w:name w:val="rep"/>
    <w:basedOn w:val="Normal"/>
    <w:pPr>
      <w:ind w:left="480" w:right="480"/>
    </w:pPr>
  </w:style>
  <w:style w:type="paragraph" w:customStyle="1" w:styleId="oth">
    <w:name w:val="oth"/>
    <w:basedOn w:val="Normal"/>
    <w:pPr>
      <w:ind w:left="480" w:right="480"/>
    </w:pPr>
  </w:style>
  <w:style w:type="paragraph" w:customStyle="1" w:styleId="err">
    <w:name w:val="err"/>
    <w:basedOn w:val="Normal"/>
    <w:pPr>
      <w:ind w:left="480" w:right="480"/>
    </w:pPr>
  </w:style>
  <w:style w:type="character" w:customStyle="1" w:styleId="rfc">
    <w:name w:val="rfc"/>
    <w:basedOn w:val="DefaultParagraphFont"/>
  </w:style>
  <w:style w:type="character" w:customStyle="1" w:styleId="hottext">
    <w:name w:val="hottext"/>
    <w:basedOn w:val="DefaultParagraphFont"/>
  </w:style>
  <w:style w:type="character" w:customStyle="1" w:styleId="info">
    <w:name w:val="info"/>
    <w:basedOn w:val="DefaultParagraphFont"/>
  </w:style>
  <w:style w:type="character" w:customStyle="1" w:styleId="rfc1">
    <w:name w:val="rfc1"/>
    <w:basedOn w:val="DefaultParagraphFont"/>
    <w:rPr>
      <w:rFonts w:ascii="Monaco" w:hAnsi="Monaco" w:hint="default"/>
      <w:b/>
      <w:bCs/>
      <w:color w:val="666666"/>
    </w:rPr>
  </w:style>
  <w:style w:type="character" w:customStyle="1" w:styleId="hottext1">
    <w:name w:val="hottext1"/>
    <w:basedOn w:val="DefaultParagraphFont"/>
    <w:rPr>
      <w:rFonts w:ascii="Monaco" w:hAnsi="Monaco" w:hint="default"/>
      <w:b w:val="0"/>
      <w:bCs w:val="0"/>
      <w:color w:val="FFFFFF"/>
    </w:rPr>
  </w:style>
  <w:style w:type="character" w:customStyle="1" w:styleId="info1">
    <w:name w:val="info1"/>
    <w:basedOn w:val="DefaultParagraphFont"/>
    <w:rPr>
      <w:vanish w:val="0"/>
      <w:webHidden w:val="0"/>
      <w:color w:val="990000"/>
      <w:sz w:val="20"/>
      <w:szCs w:val="20"/>
      <w:bdr w:val="single" w:sz="6" w:space="2" w:color="333333" w:frame="1"/>
      <w:shd w:val="clear" w:color="auto" w:fill="EEEEEE"/>
      <w:specVanish w:val="0"/>
    </w:rPr>
  </w:style>
  <w:style w:type="paragraph" w:customStyle="1" w:styleId="key1">
    <w:name w:val="key1"/>
    <w:basedOn w:val="Normal"/>
    <w:pPr>
      <w:ind w:left="480" w:right="480"/>
    </w:pPr>
    <w:rPr>
      <w:b/>
      <w:bCs/>
      <w:color w:val="3333CC"/>
    </w:rPr>
  </w:style>
  <w:style w:type="paragraph" w:customStyle="1" w:styleId="id1">
    <w:name w:val="id1"/>
    <w:basedOn w:val="Normal"/>
    <w:pPr>
      <w:ind w:left="480" w:right="480"/>
    </w:pPr>
    <w:rPr>
      <w:color w:val="990000"/>
    </w:rPr>
  </w:style>
  <w:style w:type="paragraph" w:customStyle="1" w:styleId="str1">
    <w:name w:val="str1"/>
    <w:basedOn w:val="Normal"/>
    <w:pPr>
      <w:shd w:val="clear" w:color="auto" w:fill="CCFFFF"/>
      <w:ind w:left="480" w:right="480"/>
    </w:pPr>
    <w:rPr>
      <w:color w:val="000000"/>
    </w:rPr>
  </w:style>
  <w:style w:type="paragraph" w:customStyle="1" w:styleId="val1">
    <w:name w:val="val1"/>
    <w:basedOn w:val="Normal"/>
    <w:pPr>
      <w:ind w:left="480" w:right="480"/>
    </w:pPr>
    <w:rPr>
      <w:color w:val="006666"/>
    </w:rPr>
  </w:style>
  <w:style w:type="paragraph" w:customStyle="1" w:styleId="rep1">
    <w:name w:val="rep1"/>
    <w:basedOn w:val="Normal"/>
    <w:pPr>
      <w:ind w:left="480" w:right="480"/>
    </w:pPr>
    <w:rPr>
      <w:color w:val="990099"/>
    </w:rPr>
  </w:style>
  <w:style w:type="paragraph" w:customStyle="1" w:styleId="oth1">
    <w:name w:val="oth1"/>
    <w:basedOn w:val="Normal"/>
    <w:pPr>
      <w:shd w:val="clear" w:color="auto" w:fill="FFCCFF"/>
      <w:ind w:left="480" w:right="480"/>
    </w:pPr>
    <w:rPr>
      <w:color w:val="000000"/>
    </w:rPr>
  </w:style>
  <w:style w:type="paragraph" w:customStyle="1" w:styleId="err1">
    <w:name w:val="err1"/>
    <w:basedOn w:val="Normal"/>
    <w:pPr>
      <w:shd w:val="clear" w:color="auto" w:fill="FFCCCC"/>
      <w:ind w:left="480" w:right="480"/>
    </w:pPr>
  </w:style>
  <w:style w:type="character" w:customStyle="1" w:styleId="rfc2">
    <w:name w:val="rfc2"/>
    <w:basedOn w:val="DefaultParagraphFont"/>
    <w:rPr>
      <w:rFonts w:ascii="Monaco" w:hAnsi="Monaco" w:hint="default"/>
      <w:b/>
      <w:bCs/>
      <w:color w:val="666666"/>
    </w:rPr>
  </w:style>
  <w:style w:type="character" w:customStyle="1" w:styleId="hottext2">
    <w:name w:val="hottext2"/>
    <w:basedOn w:val="DefaultParagraphFont"/>
    <w:rPr>
      <w:rFonts w:ascii="Monaco" w:hAnsi="Monaco" w:hint="default"/>
      <w:b w:val="0"/>
      <w:bCs w:val="0"/>
      <w:color w:val="FFFFFF"/>
    </w:rPr>
  </w:style>
  <w:style w:type="character" w:customStyle="1" w:styleId="info2">
    <w:name w:val="info2"/>
    <w:basedOn w:val="DefaultParagraphFont"/>
    <w:rPr>
      <w:vanish w:val="0"/>
      <w:webHidden w:val="0"/>
      <w:color w:val="990000"/>
      <w:sz w:val="20"/>
      <w:szCs w:val="20"/>
      <w:bdr w:val="single" w:sz="6" w:space="2" w:color="333333" w:frame="1"/>
      <w:shd w:val="clear" w:color="auto" w:fill="EEEEEE"/>
      <w:specVanish w:val="0"/>
    </w:rPr>
  </w:style>
  <w:style w:type="paragraph" w:customStyle="1" w:styleId="key2">
    <w:name w:val="key2"/>
    <w:basedOn w:val="Normal"/>
    <w:pPr>
      <w:ind w:left="480" w:right="480"/>
    </w:pPr>
    <w:rPr>
      <w:b/>
      <w:bCs/>
      <w:color w:val="3333CC"/>
    </w:rPr>
  </w:style>
  <w:style w:type="paragraph" w:customStyle="1" w:styleId="id2">
    <w:name w:val="id2"/>
    <w:basedOn w:val="Normal"/>
    <w:pPr>
      <w:ind w:left="480" w:right="480"/>
    </w:pPr>
    <w:rPr>
      <w:color w:val="990000"/>
    </w:rPr>
  </w:style>
  <w:style w:type="paragraph" w:customStyle="1" w:styleId="str2">
    <w:name w:val="str2"/>
    <w:basedOn w:val="Normal"/>
    <w:pPr>
      <w:shd w:val="clear" w:color="auto" w:fill="CCFFFF"/>
      <w:ind w:left="480" w:right="480"/>
    </w:pPr>
    <w:rPr>
      <w:color w:val="000000"/>
    </w:rPr>
  </w:style>
  <w:style w:type="paragraph" w:customStyle="1" w:styleId="val2">
    <w:name w:val="val2"/>
    <w:basedOn w:val="Normal"/>
    <w:pPr>
      <w:ind w:left="480" w:right="480"/>
    </w:pPr>
    <w:rPr>
      <w:color w:val="006666"/>
    </w:rPr>
  </w:style>
  <w:style w:type="paragraph" w:customStyle="1" w:styleId="rep2">
    <w:name w:val="rep2"/>
    <w:basedOn w:val="Normal"/>
    <w:pPr>
      <w:ind w:left="480" w:right="480"/>
    </w:pPr>
    <w:rPr>
      <w:color w:val="990099"/>
    </w:rPr>
  </w:style>
  <w:style w:type="paragraph" w:customStyle="1" w:styleId="oth2">
    <w:name w:val="oth2"/>
    <w:basedOn w:val="Normal"/>
    <w:pPr>
      <w:shd w:val="clear" w:color="auto" w:fill="FFCCFF"/>
      <w:ind w:left="480" w:right="480"/>
    </w:pPr>
    <w:rPr>
      <w:color w:val="000000"/>
    </w:rPr>
  </w:style>
  <w:style w:type="paragraph" w:customStyle="1" w:styleId="err2">
    <w:name w:val="err2"/>
    <w:basedOn w:val="Normal"/>
    <w:pPr>
      <w:shd w:val="clear" w:color="auto" w:fill="FFCCCC"/>
      <w:ind w:left="480" w:right="480"/>
    </w:pPr>
  </w:style>
  <w:style w:type="paragraph" w:styleId="BalloonText">
    <w:name w:val="Balloon Text"/>
    <w:basedOn w:val="Normal"/>
    <w:link w:val="BalloonTextChar"/>
    <w:uiPriority w:val="99"/>
    <w:semiHidden/>
    <w:unhideWhenUsed/>
    <w:rsid w:val="005D7B68"/>
    <w:pPr>
      <w:spacing w:before="0" w:after="0"/>
    </w:pPr>
    <w:rPr>
      <w:rFonts w:ascii="ヒラギノ角ゴ ProN W3" w:eastAsia="ヒラギノ角ゴ ProN W3"/>
      <w:sz w:val="18"/>
      <w:szCs w:val="18"/>
    </w:rPr>
  </w:style>
  <w:style w:type="character" w:customStyle="1" w:styleId="BalloonTextChar">
    <w:name w:val="Balloon Text Char"/>
    <w:basedOn w:val="DefaultParagraphFont"/>
    <w:link w:val="BalloonText"/>
    <w:uiPriority w:val="99"/>
    <w:semiHidden/>
    <w:rsid w:val="005D7B68"/>
    <w:rPr>
      <w:rFonts w:ascii="ヒラギノ角ゴ ProN W3" w:eastAsia="ヒラギノ角ゴ ProN W3" w:hAnsi="Times" w:cstheme="minorBidi"/>
      <w:sz w:val="18"/>
      <w:szCs w:val="18"/>
    </w:rPr>
  </w:style>
  <w:style w:type="character" w:styleId="CommentReference">
    <w:name w:val="annotation reference"/>
    <w:basedOn w:val="DefaultParagraphFont"/>
    <w:uiPriority w:val="99"/>
    <w:semiHidden/>
    <w:unhideWhenUsed/>
    <w:rsid w:val="005D7B68"/>
    <w:rPr>
      <w:sz w:val="18"/>
      <w:szCs w:val="18"/>
    </w:rPr>
  </w:style>
  <w:style w:type="paragraph" w:styleId="CommentText">
    <w:name w:val="annotation text"/>
    <w:basedOn w:val="Normal"/>
    <w:link w:val="CommentTextChar"/>
    <w:uiPriority w:val="99"/>
    <w:semiHidden/>
    <w:unhideWhenUsed/>
    <w:rsid w:val="005D7B68"/>
  </w:style>
  <w:style w:type="character" w:customStyle="1" w:styleId="CommentTextChar">
    <w:name w:val="Comment Text Char"/>
    <w:basedOn w:val="DefaultParagraphFont"/>
    <w:link w:val="CommentText"/>
    <w:uiPriority w:val="99"/>
    <w:semiHidden/>
    <w:rsid w:val="005D7B68"/>
    <w:rPr>
      <w:rFonts w:ascii="Times" w:hAnsi="Times" w:cstheme="minorBidi"/>
    </w:rPr>
  </w:style>
  <w:style w:type="paragraph" w:styleId="CommentSubject">
    <w:name w:val="annotation subject"/>
    <w:basedOn w:val="CommentText"/>
    <w:next w:val="CommentText"/>
    <w:link w:val="CommentSubjectChar"/>
    <w:uiPriority w:val="99"/>
    <w:semiHidden/>
    <w:unhideWhenUsed/>
    <w:rsid w:val="005D7B68"/>
    <w:rPr>
      <w:b/>
      <w:bCs/>
    </w:rPr>
  </w:style>
  <w:style w:type="character" w:customStyle="1" w:styleId="CommentSubjectChar">
    <w:name w:val="Comment Subject Char"/>
    <w:basedOn w:val="CommentTextChar"/>
    <w:link w:val="CommentSubject"/>
    <w:uiPriority w:val="99"/>
    <w:semiHidden/>
    <w:rsid w:val="005D7B68"/>
    <w:rPr>
      <w:rFonts w:ascii="Times" w:hAnsi="Times" w:cstheme="minorBidi"/>
      <w:b/>
      <w:bCs/>
    </w:rPr>
  </w:style>
</w:styles>
</file>

<file path=word/webSettings.xml><?xml version="1.0" encoding="utf-8"?>
<w:webSettings xmlns:r="http://schemas.openxmlformats.org/officeDocument/2006/relationships" xmlns:w="http://schemas.openxmlformats.org/wordprocessingml/2006/main">
  <w:divs>
    <w:div w:id="125922021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832185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32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5015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2679695">
          <w:blockQuote w:val="1"/>
          <w:marLeft w:val="720"/>
          <w:marRight w:val="720"/>
          <w:marTop w:val="100"/>
          <w:marBottom w:val="100"/>
          <w:divBdr>
            <w:top w:val="none" w:sz="0" w:space="0" w:color="auto"/>
            <w:left w:val="none" w:sz="0" w:space="0" w:color="auto"/>
            <w:bottom w:val="none" w:sz="0" w:space="0" w:color="auto"/>
            <w:right w:val="none" w:sz="0" w:space="0" w:color="auto"/>
          </w:divBdr>
        </w:div>
        <w:div w:id="975648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579746">
          <w:marLeft w:val="720"/>
          <w:marRight w:val="0"/>
          <w:marTop w:val="0"/>
          <w:marBottom w:val="0"/>
          <w:divBdr>
            <w:top w:val="none" w:sz="0" w:space="0" w:color="auto"/>
            <w:left w:val="none" w:sz="0" w:space="0" w:color="auto"/>
            <w:bottom w:val="none" w:sz="0" w:space="0" w:color="auto"/>
            <w:right w:val="none" w:sz="0" w:space="0" w:color="auto"/>
          </w:divBdr>
        </w:div>
        <w:div w:id="1613896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714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7461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721875">
              <w:blockQuote w:val="1"/>
              <w:marLeft w:val="720"/>
              <w:marRight w:val="720"/>
              <w:marTop w:val="100"/>
              <w:marBottom w:val="100"/>
              <w:divBdr>
                <w:top w:val="none" w:sz="0" w:space="0" w:color="auto"/>
                <w:left w:val="none" w:sz="0" w:space="0" w:color="auto"/>
                <w:bottom w:val="none" w:sz="0" w:space="0" w:color="auto"/>
                <w:right w:val="none" w:sz="0" w:space="0" w:color="auto"/>
              </w:divBdr>
            </w:div>
            <w:div w:id="225528452">
              <w:marLeft w:val="720"/>
              <w:marRight w:val="0"/>
              <w:marTop w:val="0"/>
              <w:marBottom w:val="0"/>
              <w:divBdr>
                <w:top w:val="none" w:sz="0" w:space="0" w:color="auto"/>
                <w:left w:val="none" w:sz="0" w:space="0" w:color="auto"/>
                <w:bottom w:val="none" w:sz="0" w:space="0" w:color="auto"/>
                <w:right w:val="none" w:sz="0" w:space="0" w:color="auto"/>
              </w:divBdr>
            </w:div>
          </w:divsChild>
        </w:div>
        <w:div w:id="1478571046">
          <w:blockQuote w:val="1"/>
          <w:marLeft w:val="720"/>
          <w:marRight w:val="720"/>
          <w:marTop w:val="100"/>
          <w:marBottom w:val="100"/>
          <w:divBdr>
            <w:top w:val="none" w:sz="0" w:space="0" w:color="auto"/>
            <w:left w:val="none" w:sz="0" w:space="0" w:color="auto"/>
            <w:bottom w:val="none" w:sz="0" w:space="0" w:color="auto"/>
            <w:right w:val="none" w:sz="0" w:space="0" w:color="auto"/>
          </w:divBdr>
        </w:div>
        <w:div w:id="862284521">
          <w:marLeft w:val="720"/>
          <w:marRight w:val="0"/>
          <w:marTop w:val="0"/>
          <w:marBottom w:val="0"/>
          <w:divBdr>
            <w:top w:val="none" w:sz="0" w:space="0" w:color="auto"/>
            <w:left w:val="none" w:sz="0" w:space="0" w:color="auto"/>
            <w:bottom w:val="none" w:sz="0" w:space="0" w:color="auto"/>
            <w:right w:val="none" w:sz="0" w:space="0" w:color="auto"/>
          </w:divBdr>
        </w:div>
        <w:div w:id="210457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803081">
          <w:blockQuote w:val="1"/>
          <w:marLeft w:val="720"/>
          <w:marRight w:val="720"/>
          <w:marTop w:val="100"/>
          <w:marBottom w:val="100"/>
          <w:divBdr>
            <w:top w:val="none" w:sz="0" w:space="0" w:color="auto"/>
            <w:left w:val="none" w:sz="0" w:space="0" w:color="auto"/>
            <w:bottom w:val="none" w:sz="0" w:space="0" w:color="auto"/>
            <w:right w:val="none" w:sz="0" w:space="0" w:color="auto"/>
          </w:divBdr>
        </w:div>
        <w:div w:id="279144158">
          <w:marLeft w:val="720"/>
          <w:marRight w:val="0"/>
          <w:marTop w:val="0"/>
          <w:marBottom w:val="0"/>
          <w:divBdr>
            <w:top w:val="none" w:sz="0" w:space="0" w:color="auto"/>
            <w:left w:val="none" w:sz="0" w:space="0" w:color="auto"/>
            <w:bottom w:val="none" w:sz="0" w:space="0" w:color="auto"/>
            <w:right w:val="none" w:sz="0" w:space="0" w:color="auto"/>
          </w:divBdr>
        </w:div>
        <w:div w:id="1578828905">
          <w:marLeft w:val="720"/>
          <w:marRight w:val="0"/>
          <w:marTop w:val="0"/>
          <w:marBottom w:val="0"/>
          <w:divBdr>
            <w:top w:val="none" w:sz="0" w:space="0" w:color="auto"/>
            <w:left w:val="none" w:sz="0" w:space="0" w:color="auto"/>
            <w:bottom w:val="none" w:sz="0" w:space="0" w:color="auto"/>
            <w:right w:val="none" w:sz="0" w:space="0" w:color="auto"/>
          </w:divBdr>
        </w:div>
        <w:div w:id="308049751">
          <w:blockQuote w:val="1"/>
          <w:marLeft w:val="720"/>
          <w:marRight w:val="720"/>
          <w:marTop w:val="100"/>
          <w:marBottom w:val="100"/>
          <w:divBdr>
            <w:top w:val="none" w:sz="0" w:space="0" w:color="auto"/>
            <w:left w:val="none" w:sz="0" w:space="0" w:color="auto"/>
            <w:bottom w:val="none" w:sz="0" w:space="0" w:color="auto"/>
            <w:right w:val="none" w:sz="0" w:space="0" w:color="auto"/>
          </w:divBdr>
        </w:div>
        <w:div w:id="692803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71480">
          <w:marLeft w:val="720"/>
          <w:marRight w:val="0"/>
          <w:marTop w:val="0"/>
          <w:marBottom w:val="0"/>
          <w:divBdr>
            <w:top w:val="none" w:sz="0" w:space="0" w:color="auto"/>
            <w:left w:val="none" w:sz="0" w:space="0" w:color="auto"/>
            <w:bottom w:val="none" w:sz="0" w:space="0" w:color="auto"/>
            <w:right w:val="none" w:sz="0" w:space="0" w:color="auto"/>
          </w:divBdr>
        </w:div>
        <w:div w:id="12593666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4379751">
              <w:marLeft w:val="720"/>
              <w:marRight w:val="0"/>
              <w:marTop w:val="0"/>
              <w:marBottom w:val="0"/>
              <w:divBdr>
                <w:top w:val="none" w:sz="0" w:space="0" w:color="auto"/>
                <w:left w:val="none" w:sz="0" w:space="0" w:color="auto"/>
                <w:bottom w:val="none" w:sz="0" w:space="0" w:color="auto"/>
                <w:right w:val="none" w:sz="0" w:space="0" w:color="auto"/>
              </w:divBdr>
            </w:div>
            <w:div w:id="1970934648">
              <w:marLeft w:val="720"/>
              <w:marRight w:val="0"/>
              <w:marTop w:val="0"/>
              <w:marBottom w:val="0"/>
              <w:divBdr>
                <w:top w:val="none" w:sz="0" w:space="0" w:color="auto"/>
                <w:left w:val="none" w:sz="0" w:space="0" w:color="auto"/>
                <w:bottom w:val="none" w:sz="0" w:space="0" w:color="auto"/>
                <w:right w:val="none" w:sz="0" w:space="0" w:color="auto"/>
              </w:divBdr>
            </w:div>
            <w:div w:id="1766417291">
              <w:marLeft w:val="720"/>
              <w:marRight w:val="0"/>
              <w:marTop w:val="0"/>
              <w:marBottom w:val="0"/>
              <w:divBdr>
                <w:top w:val="none" w:sz="0" w:space="0" w:color="auto"/>
                <w:left w:val="none" w:sz="0" w:space="0" w:color="auto"/>
                <w:bottom w:val="none" w:sz="0" w:space="0" w:color="auto"/>
                <w:right w:val="none" w:sz="0" w:space="0" w:color="auto"/>
              </w:divBdr>
            </w:div>
            <w:div w:id="1853685997">
              <w:marLeft w:val="720"/>
              <w:marRight w:val="0"/>
              <w:marTop w:val="0"/>
              <w:marBottom w:val="0"/>
              <w:divBdr>
                <w:top w:val="none" w:sz="0" w:space="0" w:color="auto"/>
                <w:left w:val="none" w:sz="0" w:space="0" w:color="auto"/>
                <w:bottom w:val="none" w:sz="0" w:space="0" w:color="auto"/>
                <w:right w:val="none" w:sz="0" w:space="0" w:color="auto"/>
              </w:divBdr>
            </w:div>
          </w:divsChild>
        </w:div>
        <w:div w:id="1402291582">
          <w:marLeft w:val="720"/>
          <w:marRight w:val="0"/>
          <w:marTop w:val="0"/>
          <w:marBottom w:val="0"/>
          <w:divBdr>
            <w:top w:val="none" w:sz="0" w:space="0" w:color="auto"/>
            <w:left w:val="none" w:sz="0" w:space="0" w:color="auto"/>
            <w:bottom w:val="none" w:sz="0" w:space="0" w:color="auto"/>
            <w:right w:val="none" w:sz="0" w:space="0" w:color="auto"/>
          </w:divBdr>
        </w:div>
        <w:div w:id="599534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787370">
          <w:marLeft w:val="720"/>
          <w:marRight w:val="0"/>
          <w:marTop w:val="0"/>
          <w:marBottom w:val="0"/>
          <w:divBdr>
            <w:top w:val="none" w:sz="0" w:space="0" w:color="auto"/>
            <w:left w:val="none" w:sz="0" w:space="0" w:color="auto"/>
            <w:bottom w:val="none" w:sz="0" w:space="0" w:color="auto"/>
            <w:right w:val="none" w:sz="0" w:space="0" w:color="auto"/>
          </w:divBdr>
        </w:div>
        <w:div w:id="1147938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867782">
          <w:marLeft w:val="720"/>
          <w:marRight w:val="0"/>
          <w:marTop w:val="0"/>
          <w:marBottom w:val="0"/>
          <w:divBdr>
            <w:top w:val="none" w:sz="0" w:space="0" w:color="auto"/>
            <w:left w:val="none" w:sz="0" w:space="0" w:color="auto"/>
            <w:bottom w:val="none" w:sz="0" w:space="0" w:color="auto"/>
            <w:right w:val="none" w:sz="0" w:space="0" w:color="auto"/>
          </w:divBdr>
        </w:div>
        <w:div w:id="1794252550">
          <w:marLeft w:val="720"/>
          <w:marRight w:val="0"/>
          <w:marTop w:val="0"/>
          <w:marBottom w:val="0"/>
          <w:divBdr>
            <w:top w:val="none" w:sz="0" w:space="0" w:color="auto"/>
            <w:left w:val="none" w:sz="0" w:space="0" w:color="auto"/>
            <w:bottom w:val="none" w:sz="0" w:space="0" w:color="auto"/>
            <w:right w:val="none" w:sz="0" w:space="0" w:color="auto"/>
          </w:divBdr>
        </w:div>
        <w:div w:id="1876381694">
          <w:marLeft w:val="720"/>
          <w:marRight w:val="0"/>
          <w:marTop w:val="0"/>
          <w:marBottom w:val="0"/>
          <w:divBdr>
            <w:top w:val="none" w:sz="0" w:space="0" w:color="auto"/>
            <w:left w:val="none" w:sz="0" w:space="0" w:color="auto"/>
            <w:bottom w:val="none" w:sz="0" w:space="0" w:color="auto"/>
            <w:right w:val="none" w:sz="0" w:space="0" w:color="auto"/>
          </w:divBdr>
        </w:div>
        <w:div w:id="1916814551">
          <w:marLeft w:val="720"/>
          <w:marRight w:val="0"/>
          <w:marTop w:val="0"/>
          <w:marBottom w:val="0"/>
          <w:divBdr>
            <w:top w:val="none" w:sz="0" w:space="0" w:color="auto"/>
            <w:left w:val="none" w:sz="0" w:space="0" w:color="auto"/>
            <w:bottom w:val="none" w:sz="0" w:space="0" w:color="auto"/>
            <w:right w:val="none" w:sz="0" w:space="0" w:color="auto"/>
          </w:divBdr>
        </w:div>
        <w:div w:id="2098167665">
          <w:marLeft w:val="720"/>
          <w:marRight w:val="0"/>
          <w:marTop w:val="0"/>
          <w:marBottom w:val="0"/>
          <w:divBdr>
            <w:top w:val="none" w:sz="0" w:space="0" w:color="auto"/>
            <w:left w:val="none" w:sz="0" w:space="0" w:color="auto"/>
            <w:bottom w:val="none" w:sz="0" w:space="0" w:color="auto"/>
            <w:right w:val="none" w:sz="0" w:space="0" w:color="auto"/>
          </w:divBdr>
        </w:div>
        <w:div w:id="1296989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897699">
          <w:marLeft w:val="720"/>
          <w:marRight w:val="0"/>
          <w:marTop w:val="0"/>
          <w:marBottom w:val="0"/>
          <w:divBdr>
            <w:top w:val="none" w:sz="0" w:space="0" w:color="auto"/>
            <w:left w:val="none" w:sz="0" w:space="0" w:color="auto"/>
            <w:bottom w:val="none" w:sz="0" w:space="0" w:color="auto"/>
            <w:right w:val="none" w:sz="0" w:space="0" w:color="auto"/>
          </w:divBdr>
        </w:div>
        <w:div w:id="1329167573">
          <w:blockQuote w:val="1"/>
          <w:marLeft w:val="720"/>
          <w:marRight w:val="720"/>
          <w:marTop w:val="100"/>
          <w:marBottom w:val="100"/>
          <w:divBdr>
            <w:top w:val="none" w:sz="0" w:space="0" w:color="auto"/>
            <w:left w:val="none" w:sz="0" w:space="0" w:color="auto"/>
            <w:bottom w:val="none" w:sz="0" w:space="0" w:color="auto"/>
            <w:right w:val="none" w:sz="0" w:space="0" w:color="auto"/>
          </w:divBdr>
        </w:div>
        <w:div w:id="754909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45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353112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367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169797">
          <w:blockQuote w:val="1"/>
          <w:marLeft w:val="720"/>
          <w:marRight w:val="720"/>
          <w:marTop w:val="100"/>
          <w:marBottom w:val="100"/>
          <w:divBdr>
            <w:top w:val="none" w:sz="0" w:space="0" w:color="auto"/>
            <w:left w:val="none" w:sz="0" w:space="0" w:color="auto"/>
            <w:bottom w:val="none" w:sz="0" w:space="0" w:color="auto"/>
            <w:right w:val="none" w:sz="0" w:space="0" w:color="auto"/>
          </w:divBdr>
        </w:div>
        <w:div w:id="890919399">
          <w:marLeft w:val="720"/>
          <w:marRight w:val="0"/>
          <w:marTop w:val="0"/>
          <w:marBottom w:val="0"/>
          <w:divBdr>
            <w:top w:val="none" w:sz="0" w:space="0" w:color="auto"/>
            <w:left w:val="none" w:sz="0" w:space="0" w:color="auto"/>
            <w:bottom w:val="none" w:sz="0" w:space="0" w:color="auto"/>
            <w:right w:val="none" w:sz="0" w:space="0" w:color="auto"/>
          </w:divBdr>
        </w:div>
        <w:div w:id="1051269522">
          <w:blockQuote w:val="1"/>
          <w:marLeft w:val="720"/>
          <w:marRight w:val="720"/>
          <w:marTop w:val="100"/>
          <w:marBottom w:val="100"/>
          <w:divBdr>
            <w:top w:val="none" w:sz="0" w:space="0" w:color="auto"/>
            <w:left w:val="none" w:sz="0" w:space="0" w:color="auto"/>
            <w:bottom w:val="none" w:sz="0" w:space="0" w:color="auto"/>
            <w:right w:val="none" w:sz="0" w:space="0" w:color="auto"/>
          </w:divBdr>
        </w:div>
        <w:div w:id="759253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075922">
          <w:marLeft w:val="720"/>
          <w:marRight w:val="0"/>
          <w:marTop w:val="0"/>
          <w:marBottom w:val="0"/>
          <w:divBdr>
            <w:top w:val="none" w:sz="0" w:space="0" w:color="auto"/>
            <w:left w:val="none" w:sz="0" w:space="0" w:color="auto"/>
            <w:bottom w:val="none" w:sz="0" w:space="0" w:color="auto"/>
            <w:right w:val="none" w:sz="0" w:space="0" w:color="auto"/>
          </w:divBdr>
        </w:div>
        <w:div w:id="1119449757">
          <w:marLeft w:val="720"/>
          <w:marRight w:val="0"/>
          <w:marTop w:val="0"/>
          <w:marBottom w:val="0"/>
          <w:divBdr>
            <w:top w:val="none" w:sz="0" w:space="0" w:color="auto"/>
            <w:left w:val="none" w:sz="0" w:space="0" w:color="auto"/>
            <w:bottom w:val="none" w:sz="0" w:space="0" w:color="auto"/>
            <w:right w:val="none" w:sz="0" w:space="0" w:color="auto"/>
          </w:divBdr>
        </w:div>
        <w:div w:id="247156308">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06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451464">
          <w:blockQuote w:val="1"/>
          <w:marLeft w:val="720"/>
          <w:marRight w:val="720"/>
          <w:marTop w:val="100"/>
          <w:marBottom w:val="100"/>
          <w:divBdr>
            <w:top w:val="none" w:sz="0" w:space="0" w:color="auto"/>
            <w:left w:val="none" w:sz="0" w:space="0" w:color="auto"/>
            <w:bottom w:val="none" w:sz="0" w:space="0" w:color="auto"/>
            <w:right w:val="none" w:sz="0" w:space="0" w:color="auto"/>
          </w:divBdr>
        </w:div>
        <w:div w:id="779573393">
          <w:marLeft w:val="0"/>
          <w:marRight w:val="0"/>
          <w:marTop w:val="0"/>
          <w:marBottom w:val="0"/>
          <w:divBdr>
            <w:top w:val="none" w:sz="0" w:space="0" w:color="auto"/>
            <w:left w:val="none" w:sz="0" w:space="0" w:color="auto"/>
            <w:bottom w:val="none" w:sz="0" w:space="0" w:color="auto"/>
            <w:right w:val="none" w:sz="0" w:space="0" w:color="auto"/>
          </w:divBdr>
        </w:div>
        <w:div w:id="1756243288">
          <w:marLeft w:val="0"/>
          <w:marRight w:val="0"/>
          <w:marTop w:val="0"/>
          <w:marBottom w:val="0"/>
          <w:divBdr>
            <w:top w:val="none" w:sz="0" w:space="0" w:color="auto"/>
            <w:left w:val="none" w:sz="0" w:space="0" w:color="auto"/>
            <w:bottom w:val="none" w:sz="0" w:space="0" w:color="auto"/>
            <w:right w:val="none" w:sz="0" w:space="0" w:color="auto"/>
          </w:divBdr>
        </w:div>
        <w:div w:id="1790121340">
          <w:marLeft w:val="0"/>
          <w:marRight w:val="0"/>
          <w:marTop w:val="0"/>
          <w:marBottom w:val="0"/>
          <w:divBdr>
            <w:top w:val="none" w:sz="0" w:space="0" w:color="auto"/>
            <w:left w:val="none" w:sz="0" w:space="0" w:color="auto"/>
            <w:bottom w:val="none" w:sz="0" w:space="0" w:color="auto"/>
            <w:right w:val="none" w:sz="0" w:space="0" w:color="auto"/>
          </w:divBdr>
        </w:div>
        <w:div w:id="12035954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allowPNG/>
  <w:doNotSaveAsSingleFile/>
</w:webSettings>
</file>

<file path=word/_rels/comments.xml.rels><?xml version="1.0" encoding="UTF-8" standalone="yes"?>
<Relationships xmlns="http://schemas.openxmlformats.org/package/2006/relationships"><Relationship Id="rId3" Type="http://schemas.openxmlformats.org/officeDocument/2006/relationships/hyperlink" Target="https://bitbucket.org/openid/connect/commits/b78446d3b78e" TargetMode="External"/><Relationship Id="rId2" Type="http://schemas.openxmlformats.org/officeDocument/2006/relationships/hyperlink" Target="https://bitbucket.org/openid/connect/src/7b55d1bdb3b7/openid-connect-messages-1_0.xml" TargetMode="External"/><Relationship Id="rId1" Type="http://schemas.openxmlformats.org/officeDocument/2006/relationships/hyperlink" Target="https://bitbucket.org/openid/connect/src/1a684ca37240/openid-connect-messages-1_0.xml"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openid.net/specs/oauth-v2-multiple-response-types-1_0-07.html" TargetMode="External"/><Relationship Id="rId21" Type="http://schemas.openxmlformats.org/officeDocument/2006/relationships/hyperlink" Target="http://tools.ietf.org/html/draft-ietf-oauth-json-web-token-08" TargetMode="External"/><Relationship Id="rId42" Type="http://schemas.openxmlformats.org/officeDocument/2006/relationships/hyperlink" Target="mailto:masinter@parc.xerox.com" TargetMode="External"/><Relationship Id="rId47" Type="http://schemas.openxmlformats.org/officeDocument/2006/relationships/hyperlink" Target="http://www.rfc-editor.org/rfc/rfc2616.ps" TargetMode="External"/><Relationship Id="rId63" Type="http://schemas.openxmlformats.org/officeDocument/2006/relationships/hyperlink" Target="mailto:presnick@qualcomm.com" TargetMode="External"/><Relationship Id="rId68" Type="http://schemas.openxmlformats.org/officeDocument/2006/relationships/hyperlink" Target="http://tools.ietf.org/html/rfc5646" TargetMode="External"/><Relationship Id="rId84" Type="http://schemas.openxmlformats.org/officeDocument/2006/relationships/hyperlink" Target="http://www.openid.net/specs/openid-authentication-2_0.html" TargetMode="External"/><Relationship Id="rId89" Type="http://schemas.openxmlformats.org/officeDocument/2006/relationships/hyperlink" Target="mailto:johnny.bufu@gmail.com" TargetMode="External"/><Relationship Id="rId7" Type="http://schemas.openxmlformats.org/officeDocument/2006/relationships/comments" Target="comments.xml"/><Relationship Id="rId71" Type="http://schemas.openxmlformats.org/officeDocument/2006/relationships/hyperlink" Target="http://www.rfc-editor.org/rfc/rfc6125.txt" TargetMode="External"/><Relationship Id="rId92" Type="http://schemas.openxmlformats.org/officeDocument/2006/relationships/hyperlink" Target="http://openid.net/specs/openid-provider-authentication-policy-extension-1_0.txt" TargetMode="External"/><Relationship Id="rId2" Type="http://schemas.openxmlformats.org/officeDocument/2006/relationships/styles" Target="styles.xml"/><Relationship Id="rId16" Type="http://schemas.openxmlformats.org/officeDocument/2006/relationships/hyperlink" Target="http://tools.ietf.org/html/draft-ietf-jose-json-web-key" TargetMode="External"/><Relationship Id="rId29" Type="http://schemas.openxmlformats.org/officeDocument/2006/relationships/hyperlink" Target="mailto:sob@harvard.edu" TargetMode="External"/><Relationship Id="rId107" Type="http://schemas.microsoft.com/office/2007/relationships/stylesWithEffects" Target="stylesWithEffects.xml"/><Relationship Id="rId11" Type="http://schemas.openxmlformats.org/officeDocument/2006/relationships/hyperlink" Target="http://www.w3.org/WAI/ER/IG/ert/iso639.htm" TargetMode="External"/><Relationship Id="rId24" Type="http://schemas.openxmlformats.org/officeDocument/2006/relationships/hyperlink" Target="http://tools.ietf.org/html/draft-ietf-oauth-jwt-bearer" TargetMode="External"/><Relationship Id="rId32" Type="http://schemas.openxmlformats.org/officeDocument/2006/relationships/hyperlink" Target="http://xml.resource.org/public/rfc/html/rfc2119.html" TargetMode="External"/><Relationship Id="rId37" Type="http://schemas.openxmlformats.org/officeDocument/2006/relationships/hyperlink" Target="http://www.rfc-editor.org/rfc/rfc2246.txt" TargetMode="External"/><Relationship Id="rId40" Type="http://schemas.openxmlformats.org/officeDocument/2006/relationships/hyperlink" Target="mailto:mogul@wrl.dec.com" TargetMode="External"/><Relationship Id="rId45" Type="http://schemas.openxmlformats.org/officeDocument/2006/relationships/hyperlink" Target="http://tools.ietf.org/html/rfc2616" TargetMode="External"/><Relationship Id="rId53" Type="http://schemas.openxmlformats.org/officeDocument/2006/relationships/hyperlink" Target="http://tools.ietf.org/html/rfc3339" TargetMode="External"/><Relationship Id="rId58" Type="http://schemas.openxmlformats.org/officeDocument/2006/relationships/hyperlink" Target="http://www.rfc-editor.org/rfc/rfc3966.txt" TargetMode="External"/><Relationship Id="rId66" Type="http://schemas.openxmlformats.org/officeDocument/2006/relationships/hyperlink" Target="http://xml.resource.org/public/rfc/html/rfc5322.html" TargetMode="External"/><Relationship Id="rId74" Type="http://schemas.openxmlformats.org/officeDocument/2006/relationships/hyperlink" Target="http://tools.ietf.org/html/rfc6749" TargetMode="External"/><Relationship Id="rId79" Type="http://schemas.openxmlformats.org/officeDocument/2006/relationships/hyperlink" Target="http://www.rfc-editor.org/rfc/rfc6819.txt" TargetMode="External"/><Relationship Id="rId87" Type="http://schemas.openxmlformats.org/officeDocument/2006/relationships/hyperlink" Target="mailto:david@sixapart.com" TargetMode="External"/><Relationship Id="rId102" Type="http://schemas.openxmlformats.org/officeDocument/2006/relationships/hyperlink" Target="mailto:breno@google.com" TargetMode="External"/><Relationship Id="rId5" Type="http://schemas.openxmlformats.org/officeDocument/2006/relationships/footnotes" Target="footnotes.xml"/><Relationship Id="rId61" Type="http://schemas.openxmlformats.org/officeDocument/2006/relationships/hyperlink" Target="http://tools.ietf.org/html/rfc5246" TargetMode="External"/><Relationship Id="rId82" Type="http://schemas.openxmlformats.org/officeDocument/2006/relationships/hyperlink" Target="http://www.twinsun.com/tz/tz-link.htm" TargetMode="External"/><Relationship Id="rId90" Type="http://schemas.openxmlformats.org/officeDocument/2006/relationships/hyperlink" Target="mailto:cygnus@janrain.com" TargetMode="External"/><Relationship Id="rId95" Type="http://schemas.openxmlformats.org/officeDocument/2006/relationships/hyperlink" Target="http://openid.net/specs/openid-connect-standard-1_0-20.html" TargetMode="External"/><Relationship Id="rId19" Type="http://schemas.openxmlformats.org/officeDocument/2006/relationships/hyperlink" Target="http://tools.ietf.org/html/draft-ietf-jose-json-web-signature-11" TargetMode="External"/><Relationship Id="rId14" Type="http://schemas.openxmlformats.org/officeDocument/2006/relationships/hyperlink" Target="http://tools.ietf.org/html/draft-ietf-jose-json-web-encryption" TargetMode="External"/><Relationship Id="rId22" Type="http://schemas.openxmlformats.org/officeDocument/2006/relationships/hyperlink" Target="http://tools.ietf.org/html/draft-ietf-oauth-assertions" TargetMode="External"/><Relationship Id="rId27" Type="http://schemas.openxmlformats.org/officeDocument/2006/relationships/hyperlink" Target="http://openid.net/specs/openid-connect-discovery-1_0-16.html" TargetMode="External"/><Relationship Id="rId30" Type="http://schemas.openxmlformats.org/officeDocument/2006/relationships/hyperlink" Target="http://tools.ietf.org/html/rfc2119" TargetMode="External"/><Relationship Id="rId35" Type="http://schemas.openxmlformats.org/officeDocument/2006/relationships/hyperlink" Target="mailto:callen@certicom.com" TargetMode="External"/><Relationship Id="rId43" Type="http://schemas.openxmlformats.org/officeDocument/2006/relationships/hyperlink" Target="mailto:paulle@microsoft.com" TargetMode="External"/><Relationship Id="rId48" Type="http://schemas.openxmlformats.org/officeDocument/2006/relationships/hyperlink" Target="http://www.rfc-editor.org/rfc/rfc2616.pdf" TargetMode="External"/><Relationship Id="rId56" Type="http://schemas.openxmlformats.org/officeDocument/2006/relationships/hyperlink" Target="http://xml.resource.org/public/rfc/xml/rfc3339.xml" TargetMode="External"/><Relationship Id="rId64" Type="http://schemas.openxmlformats.org/officeDocument/2006/relationships/hyperlink" Target="http://tools.ietf.org/html/rfc5322" TargetMode="External"/><Relationship Id="rId69" Type="http://schemas.openxmlformats.org/officeDocument/2006/relationships/hyperlink" Target="http://www.rfc-editor.org/rfc/rfc5646.txt" TargetMode="External"/><Relationship Id="rId77" Type="http://schemas.openxmlformats.org/officeDocument/2006/relationships/hyperlink" Target="http://www.rfc-editor.org/rfc/rfc6750.txt" TargetMode="External"/><Relationship Id="rId100" Type="http://schemas.openxmlformats.org/officeDocument/2006/relationships/hyperlink" Target="mailto:ve7jtb@ve7jtb.com" TargetMode="External"/><Relationship Id="rId105" Type="http://schemas.openxmlformats.org/officeDocument/2006/relationships/fontTable" Target="fontTable.xml"/><Relationship Id="rId8" Type="http://schemas.openxmlformats.org/officeDocument/2006/relationships/hyperlink" Target="http://www.itu.int/rec/T-REC-E.164-201011-I/en" TargetMode="External"/><Relationship Id="rId51" Type="http://schemas.openxmlformats.org/officeDocument/2006/relationships/hyperlink" Target="mailto:GK@ACM.ORG" TargetMode="External"/><Relationship Id="rId72" Type="http://schemas.openxmlformats.org/officeDocument/2006/relationships/hyperlink" Target="http://tools.ietf.org/html/rfc6711" TargetMode="External"/><Relationship Id="rId80" Type="http://schemas.openxmlformats.org/officeDocument/2006/relationships/hyperlink" Target="mailto:markdavis@google.com" TargetMode="External"/><Relationship Id="rId85" Type="http://schemas.openxmlformats.org/officeDocument/2006/relationships/hyperlink" Target="http://openid.net/specs/openid-connect-basic-1_0-27.html" TargetMode="External"/><Relationship Id="rId93" Type="http://schemas.openxmlformats.org/officeDocument/2006/relationships/hyperlink" Target="http://openid.net/specs/openid-provider-authentication-policy-extension-1_0.html" TargetMode="External"/><Relationship Id="rId98" Type="http://schemas.openxmlformats.org/officeDocument/2006/relationships/hyperlink" Target="http://www.itu.int/rec/dologin_pub.asp?lang=e&amp;id=T-REC-X.1252-201004-I!!PDF-E&amp;type=items" TargetMode="External"/><Relationship Id="rId3" Type="http://schemas.openxmlformats.org/officeDocument/2006/relationships/settings" Target="settings.xml"/><Relationship Id="rId12" Type="http://schemas.openxmlformats.org/officeDocument/2006/relationships/hyperlink" Target="http://tools.ietf.org/html/draft-ietf-jose-json-web-algorithms" TargetMode="External"/><Relationship Id="rId17" Type="http://schemas.openxmlformats.org/officeDocument/2006/relationships/hyperlink" Target="http://tools.ietf.org/html/draft-ietf-jose-json-web-key-11" TargetMode="External"/><Relationship Id="rId25" Type="http://schemas.openxmlformats.org/officeDocument/2006/relationships/hyperlink" Target="http://tools.ietf.org/html/draft-ietf-oauth-jwt-bearer-05" TargetMode="External"/><Relationship Id="rId33" Type="http://schemas.openxmlformats.org/officeDocument/2006/relationships/hyperlink" Target="http://xml.resource.org/public/rfc/xml/rfc2119.xml" TargetMode="External"/><Relationship Id="rId38" Type="http://schemas.openxmlformats.org/officeDocument/2006/relationships/hyperlink" Target="mailto:fielding@ics.uci.edu" TargetMode="External"/><Relationship Id="rId46" Type="http://schemas.openxmlformats.org/officeDocument/2006/relationships/hyperlink" Target="http://www.rfc-editor.org/rfc/rfc2616.txt" TargetMode="External"/><Relationship Id="rId59" Type="http://schemas.openxmlformats.org/officeDocument/2006/relationships/hyperlink" Target="http://tools.ietf.org/html/rfc4627" TargetMode="External"/><Relationship Id="rId67" Type="http://schemas.openxmlformats.org/officeDocument/2006/relationships/hyperlink" Target="http://xml.resource.org/public/rfc/xml/rfc5322.xml" TargetMode="External"/><Relationship Id="rId103" Type="http://schemas.openxmlformats.org/officeDocument/2006/relationships/hyperlink" Target="mailto:cmortimore@salesforce.com" TargetMode="External"/><Relationship Id="rId20" Type="http://schemas.openxmlformats.org/officeDocument/2006/relationships/hyperlink" Target="http://tools.ietf.org/html/draft-ietf-oauth-json-web-token" TargetMode="External"/><Relationship Id="rId41" Type="http://schemas.openxmlformats.org/officeDocument/2006/relationships/hyperlink" Target="mailto:frystyk@w3.org" TargetMode="External"/><Relationship Id="rId54" Type="http://schemas.openxmlformats.org/officeDocument/2006/relationships/hyperlink" Target="http://www.rfc-editor.org/rfc/rfc3339.txt" TargetMode="External"/><Relationship Id="rId62" Type="http://schemas.openxmlformats.org/officeDocument/2006/relationships/hyperlink" Target="http://www.rfc-editor.org/rfc/rfc5246.txt" TargetMode="External"/><Relationship Id="rId70" Type="http://schemas.openxmlformats.org/officeDocument/2006/relationships/hyperlink" Target="http://tools.ietf.org/html/rfc6125" TargetMode="External"/><Relationship Id="rId75" Type="http://schemas.openxmlformats.org/officeDocument/2006/relationships/hyperlink" Target="http://www.rfc-editor.org/rfc/rfc6749.txt" TargetMode="External"/><Relationship Id="rId83" Type="http://schemas.openxmlformats.org/officeDocument/2006/relationships/hyperlink" Target="http://www.openid.net/specs/openid-authentication-2_0.txt" TargetMode="External"/><Relationship Id="rId88" Type="http://schemas.openxmlformats.org/officeDocument/2006/relationships/hyperlink" Target="mailto:mbj@microsoft.com" TargetMode="External"/><Relationship Id="rId91" Type="http://schemas.openxmlformats.org/officeDocument/2006/relationships/hyperlink" Target="mailto:n-sakimura@nri.co.jp" TargetMode="External"/><Relationship Id="rId96" Type="http://schemas.openxmlformats.org/officeDocument/2006/relationships/hyperlink" Target="http://tools.ietf.org/html/rfc4949"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tools.ietf.org/html/draft-ietf-jose-json-web-encryption-11" TargetMode="External"/><Relationship Id="rId23" Type="http://schemas.openxmlformats.org/officeDocument/2006/relationships/hyperlink" Target="http://tools.ietf.org/html/draft-ietf-oauth-assertions-11" TargetMode="External"/><Relationship Id="rId28" Type="http://schemas.openxmlformats.org/officeDocument/2006/relationships/hyperlink" Target="http://openid.net/specs/openid-connect-registration-1_0-18.html" TargetMode="External"/><Relationship Id="rId36" Type="http://schemas.openxmlformats.org/officeDocument/2006/relationships/hyperlink" Target="http://tools.ietf.org/html/rfc2246" TargetMode="External"/><Relationship Id="rId49" Type="http://schemas.openxmlformats.org/officeDocument/2006/relationships/hyperlink" Target="http://xml.resource.org/public/rfc/html/rfc2616.html" TargetMode="External"/><Relationship Id="rId57" Type="http://schemas.openxmlformats.org/officeDocument/2006/relationships/hyperlink" Target="http://tools.ietf.org/html/rfc3966" TargetMode="External"/><Relationship Id="rId106" Type="http://schemas.openxmlformats.org/officeDocument/2006/relationships/theme" Target="theme/theme1.xml"/><Relationship Id="rId10" Type="http://schemas.openxmlformats.org/officeDocument/2006/relationships/hyperlink" Target="http://www.iso.org/iso/iso_catalogue/catalogue_tc/catalogue_detail.htm?csnumber=45138" TargetMode="External"/><Relationship Id="rId31" Type="http://schemas.openxmlformats.org/officeDocument/2006/relationships/hyperlink" Target="http://www.rfc-editor.org/rfc/rfc2119.txt" TargetMode="External"/><Relationship Id="rId44" Type="http://schemas.openxmlformats.org/officeDocument/2006/relationships/hyperlink" Target="mailto:timbl@w3.org" TargetMode="External"/><Relationship Id="rId52" Type="http://schemas.openxmlformats.org/officeDocument/2006/relationships/hyperlink" Target="mailto:chris.newman@sun.com" TargetMode="External"/><Relationship Id="rId60" Type="http://schemas.openxmlformats.org/officeDocument/2006/relationships/hyperlink" Target="http://www.rfc-editor.org/rfc/rfc4627.txt" TargetMode="External"/><Relationship Id="rId65" Type="http://schemas.openxmlformats.org/officeDocument/2006/relationships/hyperlink" Target="http://www.rfc-editor.org/rfc/rfc5322.txt" TargetMode="External"/><Relationship Id="rId73" Type="http://schemas.openxmlformats.org/officeDocument/2006/relationships/hyperlink" Target="http://www.rfc-editor.org/rfc/rfc6711.txt" TargetMode="External"/><Relationship Id="rId78" Type="http://schemas.openxmlformats.org/officeDocument/2006/relationships/hyperlink" Target="http://tools.ietf.org/html/rfc6819" TargetMode="External"/><Relationship Id="rId81" Type="http://schemas.openxmlformats.org/officeDocument/2006/relationships/hyperlink" Target="mailto:ken@unicode.org" TargetMode="External"/><Relationship Id="rId86" Type="http://schemas.openxmlformats.org/officeDocument/2006/relationships/hyperlink" Target="http://openid.net/specs/openid-connect-implicit-1_0-10.html" TargetMode="External"/><Relationship Id="rId94" Type="http://schemas.openxmlformats.org/officeDocument/2006/relationships/hyperlink" Target="http://openid.net/specs/openid-connect-session-1_0-14.html" TargetMode="External"/><Relationship Id="rId99" Type="http://schemas.openxmlformats.org/officeDocument/2006/relationships/hyperlink" Target="mailto:n-sakimura@nri.co.jp" TargetMode="External"/><Relationship Id="rId101" Type="http://schemas.openxmlformats.org/officeDocument/2006/relationships/hyperlink" Target="mailto:mbj@microsoft.com" TargetMode="External"/><Relationship Id="rId4" Type="http://schemas.openxmlformats.org/officeDocument/2006/relationships/webSettings" Target="webSettings.xml"/><Relationship Id="rId9" Type="http://schemas.openxmlformats.org/officeDocument/2006/relationships/hyperlink" Target="http://www.iana.org/assignments/language-subtag-registry" TargetMode="External"/><Relationship Id="rId13" Type="http://schemas.openxmlformats.org/officeDocument/2006/relationships/hyperlink" Target="http://tools.ietf.org/html/draft-ietf-jose-json-web-algorithms-11" TargetMode="External"/><Relationship Id="rId18" Type="http://schemas.openxmlformats.org/officeDocument/2006/relationships/hyperlink" Target="http://tools.ietf.org/html/draft-ietf-jose-json-web-signature" TargetMode="External"/><Relationship Id="rId39" Type="http://schemas.openxmlformats.org/officeDocument/2006/relationships/hyperlink" Target="mailto:jg@w3.org" TargetMode="External"/><Relationship Id="rId34" Type="http://schemas.openxmlformats.org/officeDocument/2006/relationships/hyperlink" Target="mailto:tdierks@certicom.com" TargetMode="External"/><Relationship Id="rId50" Type="http://schemas.openxmlformats.org/officeDocument/2006/relationships/hyperlink" Target="http://xml.resource.org/public/rfc/xml/rfc2616.xml" TargetMode="External"/><Relationship Id="rId55" Type="http://schemas.openxmlformats.org/officeDocument/2006/relationships/hyperlink" Target="http://xml.resource.org/public/rfc/html/rfc3339.html" TargetMode="External"/><Relationship Id="rId76" Type="http://schemas.openxmlformats.org/officeDocument/2006/relationships/hyperlink" Target="http://tools.ietf.org/html/rfc6750" TargetMode="External"/><Relationship Id="rId97" Type="http://schemas.openxmlformats.org/officeDocument/2006/relationships/hyperlink" Target="http://www.rfc-editor.org/rfc/rfc4949.txt" TargetMode="External"/><Relationship Id="rId104" Type="http://schemas.openxmlformats.org/officeDocument/2006/relationships/hyperlink" Target="mailto:ejay@mgi1.com"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52</Pages>
  <Words>31412</Words>
  <Characters>179053</Characters>
  <Application>Microsoft Office Word</Application>
  <DocSecurity>0</DocSecurity>
  <Lines>1492</Lines>
  <Paragraphs>420</Paragraphs>
  <ScaleCrop>false</ScaleCrop>
  <HeadingPairs>
    <vt:vector size="2" baseType="variant">
      <vt:variant>
        <vt:lpstr>タイトル</vt:lpstr>
      </vt:variant>
      <vt:variant>
        <vt:i4>1</vt:i4>
      </vt:variant>
    </vt:vector>
  </HeadingPairs>
  <TitlesOfParts>
    <vt:vector size="1" baseType="lpstr">
      <vt:lpstr>Draft: OpenID Connect Messages 1.0 - draft 19</vt:lpstr>
    </vt:vector>
  </TitlesOfParts>
  <Company/>
  <LinksUpToDate>false</LinksUpToDate>
  <CharactersWithSpaces>210045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Messages 1.0 - draft 19</dc:title>
  <dc:creator>Sakimura Nat</dc:creator>
  <cp:lastModifiedBy>Nat</cp:lastModifiedBy>
  <cp:revision>2</cp:revision>
  <dcterms:created xsi:type="dcterms:W3CDTF">2013-06-04T11:01:00Z</dcterms:created>
  <dcterms:modified xsi:type="dcterms:W3CDTF">2013-06-04T11:01:00Z</dcterms:modified>
</cp:coreProperties>
</file>