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r>
              <w:rPr>
                <w:rFonts w:ascii="Verdana" w:eastAsia="Times New Roman" w:hAnsi="Verdana" w:cs="Times New Roman"/>
                <w:color w:val="FFFFFF"/>
                <w:sz w:val="24"/>
                <w:szCs w:val="24"/>
              </w:rPr>
              <w:fldChar w:fldCharType="begin"/>
            </w:r>
            <w:r w:rsidR="00E4438B">
              <w:rPr>
                <w:rFonts w:ascii="Verdana" w:eastAsia="Times New Roman" w:hAnsi="Verdana" w:cs="Times New Roman"/>
                <w:color w:val="FFFFFF"/>
                <w:sz w:val="24"/>
                <w:szCs w:val="24"/>
              </w:rPr>
              <w:instrText xml:space="preserve"> HYPERLINK "" \l "toc" </w:instrText>
            </w:r>
            <w:r>
              <w:rPr>
                <w:rFonts w:ascii="Verdana" w:eastAsia="Times New Roman" w:hAnsi="Verdana" w:cs="Times New Roman"/>
                <w:color w:val="FFFFFF"/>
                <w:sz w:val="24"/>
                <w:szCs w:val="24"/>
              </w:rPr>
              <w:fldChar w:fldCharType="separate"/>
            </w:r>
            <w:r w:rsidR="00E4438B">
              <w:rPr>
                <w:rStyle w:val="a3"/>
                <w:rFonts w:ascii="Verdana" w:eastAsia="Times New Roman" w:hAnsi="Verdana" w:cs="Times New Roman"/>
                <w:sz w:val="24"/>
                <w:szCs w:val="24"/>
              </w:rPr>
              <w:t> TOC </w:t>
            </w:r>
            <w:r>
              <w:rPr>
                <w:rFonts w:ascii="Verdana" w:eastAsia="Times New Roman" w:hAnsi="Verdana" w:cs="Times New Roman"/>
                <w:color w:val="FFFFFF"/>
                <w:sz w:val="24"/>
                <w:szCs w:val="24"/>
              </w:rPr>
              <w:fldChar w:fldCharType="end"/>
            </w:r>
          </w:p>
        </w:tc>
      </w:tr>
    </w:tbl>
    <w:tbl>
      <w:tblPr>
        <w:tblW w:w="3300" w:type="pct"/>
        <w:tblCellSpacing w:w="0" w:type="dxa"/>
        <w:tblCellMar>
          <w:left w:w="0" w:type="dxa"/>
          <w:right w:w="0" w:type="dxa"/>
        </w:tblCellMar>
        <w:tblLook w:val="04A0"/>
      </w:tblPr>
      <w:tblGrid>
        <w:gridCol w:w="5613"/>
      </w:tblGrid>
      <w:tr w:rsidR="00E4438B">
        <w:trPr>
          <w:divId w:val="1298216981"/>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tblPr>
            <w:tblGrid>
              <w:gridCol w:w="2806"/>
              <w:gridCol w:w="2807"/>
            </w:tblGrid>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Draft</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B. de Medeiros</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xml:space="preserve">N. </w:t>
                  </w:r>
                  <w:proofErr w:type="spellStart"/>
                  <w:r>
                    <w:rPr>
                      <w:rFonts w:ascii="Arial" w:eastAsia="Times New Roman" w:hAnsi="Arial" w:cs="Arial"/>
                      <w:color w:val="FFFFFF"/>
                    </w:rPr>
                    <w:t>Agarwal</w:t>
                  </w:r>
                  <w:proofErr w:type="spellEnd"/>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Google</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N. Sakimura, Ed.</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NRI</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J. Bradley</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Ping Identity</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M. Jones</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Microsoft</w:t>
                  </w:r>
                </w:p>
              </w:tc>
            </w:tr>
            <w:tr w:rsidR="00E4438B">
              <w:trPr>
                <w:tblCellSpacing w:w="10" w:type="dxa"/>
              </w:trPr>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E4438B" w:rsidRDefault="00E4438B">
                  <w:pPr>
                    <w:spacing w:before="0" w:beforeAutospacing="0" w:after="0" w:afterAutospacing="0"/>
                    <w:rPr>
                      <w:rFonts w:ascii="Arial" w:eastAsia="Times New Roman" w:hAnsi="Arial" w:cs="Arial"/>
                      <w:color w:val="FFFFFF"/>
                    </w:rPr>
                  </w:pPr>
                  <w:r>
                    <w:rPr>
                      <w:rFonts w:ascii="Arial" w:eastAsia="Times New Roman" w:hAnsi="Arial" w:cs="Arial"/>
                      <w:color w:val="FFFFFF"/>
                    </w:rPr>
                    <w:t>May 30, 2013</w:t>
                  </w:r>
                </w:p>
              </w:tc>
            </w:tr>
          </w:tbl>
          <w:p w:rsidR="00E4438B" w:rsidRDefault="00E4438B">
            <w:pPr>
              <w:spacing w:before="0" w:beforeAutospacing="0" w:after="0" w:afterAutospacing="0"/>
              <w:rPr>
                <w:rFonts w:ascii="Verdana" w:eastAsia="Times New Roman" w:hAnsi="Verdana" w:cs="Times New Roman"/>
                <w:color w:val="000000"/>
                <w:sz w:val="24"/>
                <w:szCs w:val="24"/>
              </w:rPr>
            </w:pPr>
          </w:p>
        </w:tc>
      </w:tr>
    </w:tbl>
    <w:p w:rsidR="00E4438B" w:rsidRDefault="00E4438B">
      <w:pPr>
        <w:pStyle w:val="1"/>
        <w:divId w:val="1298216981"/>
        <w:rPr>
          <w:rFonts w:eastAsia="Times New Roman" w:cs="Times New Roman"/>
          <w:lang/>
        </w:rPr>
      </w:pPr>
      <w:r>
        <w:rPr>
          <w:rFonts w:eastAsia="Times New Roman" w:cs="Times New Roman"/>
          <w:lang/>
        </w:rPr>
        <w:br/>
        <w:t>OpenID Connect Session Management 1.0 - draft 14</w:t>
      </w:r>
    </w:p>
    <w:p w:rsidR="00E4438B" w:rsidRDefault="00E4438B">
      <w:pPr>
        <w:pStyle w:val="3"/>
        <w:divId w:val="1298216981"/>
        <w:rPr>
          <w:rFonts w:eastAsia="Times New Roman" w:cs="Times New Roman"/>
          <w:lang/>
        </w:rPr>
      </w:pPr>
      <w:r>
        <w:rPr>
          <w:rFonts w:eastAsia="Times New Roman" w:cs="Times New Roman"/>
          <w:lang/>
        </w:rPr>
        <w:t>Abstract</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OpenID Connect 1.0 is a simple identity layer on top of the OAuth 2.0 protocol. It allows Clients to verify the identity of the End-User based on the authentication performed by an Authorization Server, as well as to obtain basic profile information about the End-User in an interoperable and REST-like manner.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document describes how to manage sessions for OpenID Connect, including when to log out the End-User.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0" w:name="toc"/>
      <w:bookmarkEnd w:id="0"/>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25" style="width:0;height:.75pt" o:hralign="center" o:hrstd="t" o:hr="t" fillcolor="#aaa" stroked="f">
            <v:textbox inset="5.85pt,.7pt,5.85pt,.7pt"/>
          </v:rect>
        </w:pict>
      </w:r>
    </w:p>
    <w:p w:rsidR="00E4438B" w:rsidRDefault="00E4438B">
      <w:pPr>
        <w:pStyle w:val="3"/>
        <w:divId w:val="1298216981"/>
        <w:rPr>
          <w:rFonts w:eastAsia="Times New Roman" w:cs="Times New Roman"/>
          <w:lang/>
        </w:rPr>
      </w:pPr>
      <w:r>
        <w:rPr>
          <w:rFonts w:eastAsia="Times New Roman" w:cs="Times New Roman"/>
          <w:lang/>
        </w:rPr>
        <w:t>Table of Contents</w:t>
      </w:r>
    </w:p>
    <w:p w:rsidR="00E4438B" w:rsidRDefault="00666379">
      <w:pPr>
        <w:pStyle w:val="toc"/>
        <w:divId w:val="1298216981"/>
        <w:rPr>
          <w:rFonts w:ascii="Verdana" w:hAnsi="Verdana" w:cs="Times New Roman"/>
          <w:color w:val="000000"/>
          <w:lang/>
        </w:rPr>
      </w:pPr>
      <w:hyperlink w:anchor="Introduction" w:history="1">
        <w:r w:rsidR="00E4438B">
          <w:rPr>
            <w:rStyle w:val="a3"/>
            <w:rFonts w:ascii="Verdana" w:hAnsi="Verdana" w:cs="Times New Roman"/>
            <w:b/>
            <w:bCs/>
            <w:lang/>
          </w:rPr>
          <w:t>1.</w:t>
        </w:r>
      </w:hyperlink>
      <w:r w:rsidR="00E4438B">
        <w:rPr>
          <w:rFonts w:ascii="Verdana" w:hAnsi="Verdana" w:cs="Times New Roman"/>
          <w:color w:val="000000"/>
          <w:lang/>
        </w:rPr>
        <w:t>  Introduction</w:t>
      </w:r>
      <w:r w:rsidR="00E4438B">
        <w:rPr>
          <w:rFonts w:ascii="Verdana" w:hAnsi="Verdana" w:cs="Times New Roman"/>
          <w:color w:val="000000"/>
          <w:lang/>
        </w:rPr>
        <w:br/>
        <w:t>    </w:t>
      </w:r>
      <w:hyperlink w:anchor="rnc" w:history="1">
        <w:r w:rsidR="00E4438B">
          <w:rPr>
            <w:rStyle w:val="a3"/>
            <w:rFonts w:ascii="Verdana" w:hAnsi="Verdana" w:cs="Times New Roman"/>
            <w:b/>
            <w:bCs/>
            <w:lang/>
          </w:rPr>
          <w:t>1.1.</w:t>
        </w:r>
      </w:hyperlink>
      <w:r w:rsidR="00E4438B">
        <w:rPr>
          <w:rFonts w:ascii="Verdana" w:hAnsi="Verdana" w:cs="Times New Roman"/>
          <w:color w:val="000000"/>
          <w:lang/>
        </w:rPr>
        <w:t xml:space="preserve">  </w:t>
      </w:r>
      <w:proofErr w:type="gramStart"/>
      <w:r w:rsidR="00E4438B">
        <w:rPr>
          <w:rFonts w:ascii="Verdana" w:hAnsi="Verdana" w:cs="Times New Roman"/>
          <w:color w:val="000000"/>
          <w:lang/>
        </w:rPr>
        <w:t>Requirements Notation and Conventions</w:t>
      </w:r>
      <w:r w:rsidR="00E4438B">
        <w:rPr>
          <w:rFonts w:ascii="Verdana" w:hAnsi="Verdana" w:cs="Times New Roman"/>
          <w:color w:val="000000"/>
          <w:lang/>
        </w:rPr>
        <w:br/>
        <w:t>    </w:t>
      </w:r>
      <w:hyperlink w:anchor="terminology" w:history="1">
        <w:r w:rsidR="00E4438B">
          <w:rPr>
            <w:rStyle w:val="a3"/>
            <w:rFonts w:ascii="Verdana" w:hAnsi="Verdana" w:cs="Times New Roman"/>
            <w:b/>
            <w:bCs/>
            <w:lang/>
          </w:rPr>
          <w:t>1.2.</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Terminology</w:t>
      </w:r>
      <w:r w:rsidR="00E4438B">
        <w:rPr>
          <w:rFonts w:ascii="Verdana" w:hAnsi="Verdana" w:cs="Times New Roman"/>
          <w:color w:val="000000"/>
          <w:lang/>
        </w:rPr>
        <w:br/>
      </w:r>
      <w:hyperlink w:anchor="EndpointDiscovery" w:history="1">
        <w:r w:rsidR="00E4438B">
          <w:rPr>
            <w:rStyle w:val="a3"/>
            <w:rFonts w:ascii="Verdana" w:hAnsi="Verdana" w:cs="Times New Roman"/>
            <w:b/>
            <w:bCs/>
            <w:lang/>
          </w:rPr>
          <w:t>2.</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Endpoint Discovery</w:t>
      </w:r>
      <w:r w:rsidR="00E4438B">
        <w:rPr>
          <w:rFonts w:ascii="Verdana" w:hAnsi="Verdana" w:cs="Times New Roman"/>
          <w:color w:val="000000"/>
          <w:lang/>
        </w:rPr>
        <w:br/>
      </w:r>
      <w:hyperlink w:anchor="CreatingUpdatingSessions" w:history="1">
        <w:r w:rsidR="00E4438B">
          <w:rPr>
            <w:rStyle w:val="a3"/>
            <w:rFonts w:ascii="Verdana" w:hAnsi="Verdana" w:cs="Times New Roman"/>
            <w:b/>
            <w:bCs/>
            <w:lang/>
          </w:rPr>
          <w:t>3.</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Creating and Updating Sessions</w:t>
      </w:r>
      <w:r w:rsidR="00E4438B">
        <w:rPr>
          <w:rFonts w:ascii="Verdana" w:hAnsi="Verdana" w:cs="Times New Roman"/>
          <w:color w:val="000000"/>
          <w:lang/>
        </w:rPr>
        <w:br/>
      </w:r>
      <w:hyperlink w:anchor="ChangeNotification" w:history="1">
        <w:r w:rsidR="00E4438B">
          <w:rPr>
            <w:rStyle w:val="a3"/>
            <w:rFonts w:ascii="Verdana" w:hAnsi="Verdana" w:cs="Times New Roman"/>
            <w:b/>
            <w:bCs/>
            <w:lang/>
          </w:rPr>
          <w:t>4.</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Session Status Change Notification</w:t>
      </w:r>
      <w:r w:rsidR="00E4438B">
        <w:rPr>
          <w:rFonts w:ascii="Verdana" w:hAnsi="Verdana" w:cs="Times New Roman"/>
          <w:color w:val="000000"/>
          <w:lang/>
        </w:rPr>
        <w:br/>
        <w:t>    </w:t>
      </w:r>
      <w:hyperlink w:anchor="OPiframe" w:history="1">
        <w:r w:rsidR="00E4438B">
          <w:rPr>
            <w:rStyle w:val="a3"/>
            <w:rFonts w:ascii="Verdana" w:hAnsi="Verdana" w:cs="Times New Roman"/>
            <w:b/>
            <w:bCs/>
            <w:lang/>
          </w:rPr>
          <w:t>4.1.</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 xml:space="preserve">OP </w:t>
      </w:r>
      <w:proofErr w:type="spellStart"/>
      <w:r w:rsidR="00E4438B">
        <w:rPr>
          <w:rFonts w:ascii="Verdana" w:hAnsi="Verdana" w:cs="Times New Roman"/>
          <w:color w:val="000000"/>
          <w:lang/>
        </w:rPr>
        <w:t>iframe</w:t>
      </w:r>
      <w:proofErr w:type="spellEnd"/>
      <w:r w:rsidR="00E4438B">
        <w:rPr>
          <w:rFonts w:ascii="Verdana" w:hAnsi="Verdana" w:cs="Times New Roman"/>
          <w:color w:val="000000"/>
          <w:lang/>
        </w:rPr>
        <w:br/>
        <w:t>    </w:t>
      </w:r>
      <w:hyperlink w:anchor="RPiframe" w:history="1">
        <w:r w:rsidR="00E4438B">
          <w:rPr>
            <w:rStyle w:val="a3"/>
            <w:rFonts w:ascii="Verdana" w:hAnsi="Verdana" w:cs="Times New Roman"/>
            <w:b/>
            <w:bCs/>
            <w:lang/>
          </w:rPr>
          <w:t>4.2.</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 xml:space="preserve">RP </w:t>
      </w:r>
      <w:proofErr w:type="spellStart"/>
      <w:r w:rsidR="00E4438B">
        <w:rPr>
          <w:rFonts w:ascii="Verdana" w:hAnsi="Verdana" w:cs="Times New Roman"/>
          <w:color w:val="000000"/>
          <w:lang/>
        </w:rPr>
        <w:t>iframe</w:t>
      </w:r>
      <w:proofErr w:type="spellEnd"/>
      <w:r w:rsidR="00E4438B">
        <w:rPr>
          <w:rFonts w:ascii="Verdana" w:hAnsi="Verdana" w:cs="Times New Roman"/>
          <w:color w:val="000000"/>
          <w:lang/>
        </w:rPr>
        <w:br/>
      </w:r>
      <w:hyperlink w:anchor="RPLogout" w:history="1">
        <w:r w:rsidR="00E4438B">
          <w:rPr>
            <w:rStyle w:val="a3"/>
            <w:rFonts w:ascii="Verdana" w:hAnsi="Verdana" w:cs="Times New Roman"/>
            <w:b/>
            <w:bCs/>
            <w:lang/>
          </w:rPr>
          <w:t>5.</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RP-Initiated Logout</w:t>
      </w:r>
      <w:r w:rsidR="00E4438B">
        <w:rPr>
          <w:rFonts w:ascii="Verdana" w:hAnsi="Verdana" w:cs="Times New Roman"/>
          <w:color w:val="000000"/>
          <w:lang/>
        </w:rPr>
        <w:br/>
        <w:t>    </w:t>
      </w:r>
      <w:hyperlink w:anchor="RedirectionAfterLogout" w:history="1">
        <w:r w:rsidR="00E4438B">
          <w:rPr>
            <w:rStyle w:val="a3"/>
            <w:rFonts w:ascii="Verdana" w:hAnsi="Verdana" w:cs="Times New Roman"/>
            <w:b/>
            <w:bCs/>
            <w:lang/>
          </w:rPr>
          <w:t>5.1.</w:t>
        </w:r>
        <w:proofErr w:type="gramEnd"/>
      </w:hyperlink>
      <w:r w:rsidR="00E4438B">
        <w:rPr>
          <w:rFonts w:ascii="Verdana" w:hAnsi="Verdana" w:cs="Times New Roman"/>
          <w:color w:val="000000"/>
          <w:lang/>
        </w:rPr>
        <w:t xml:space="preserve">  Redirection to RP </w:t>
      </w:r>
      <w:proofErr w:type="gramStart"/>
      <w:r w:rsidR="00E4438B">
        <w:rPr>
          <w:rFonts w:ascii="Verdana" w:hAnsi="Verdana" w:cs="Times New Roman"/>
          <w:color w:val="000000"/>
          <w:lang/>
        </w:rPr>
        <w:t>After</w:t>
      </w:r>
      <w:proofErr w:type="gramEnd"/>
      <w:r w:rsidR="00E4438B">
        <w:rPr>
          <w:rFonts w:ascii="Verdana" w:hAnsi="Verdana" w:cs="Times New Roman"/>
          <w:color w:val="000000"/>
          <w:lang/>
        </w:rPr>
        <w:t xml:space="preserve"> Logout</w:t>
      </w:r>
      <w:r w:rsidR="00E4438B">
        <w:rPr>
          <w:rFonts w:ascii="Verdana" w:hAnsi="Verdana" w:cs="Times New Roman"/>
          <w:color w:val="000000"/>
          <w:lang/>
        </w:rPr>
        <w:br/>
      </w:r>
      <w:hyperlink w:anchor="Validation" w:history="1">
        <w:r w:rsidR="00E4438B">
          <w:rPr>
            <w:rStyle w:val="a3"/>
            <w:rFonts w:ascii="Verdana" w:hAnsi="Verdana" w:cs="Times New Roman"/>
            <w:b/>
            <w:bCs/>
            <w:lang/>
          </w:rPr>
          <w:t>6.</w:t>
        </w:r>
      </w:hyperlink>
      <w:r w:rsidR="00E4438B">
        <w:rPr>
          <w:rFonts w:ascii="Verdana" w:hAnsi="Verdana" w:cs="Times New Roman"/>
          <w:color w:val="000000"/>
          <w:lang/>
        </w:rPr>
        <w:t xml:space="preserve">  </w:t>
      </w:r>
      <w:proofErr w:type="gramStart"/>
      <w:r w:rsidR="00E4438B">
        <w:rPr>
          <w:rFonts w:ascii="Verdana" w:hAnsi="Verdana" w:cs="Times New Roman"/>
          <w:color w:val="000000"/>
          <w:lang/>
        </w:rPr>
        <w:t>Validation</w:t>
      </w:r>
      <w:r w:rsidR="00E4438B">
        <w:rPr>
          <w:rFonts w:ascii="Verdana" w:hAnsi="Verdana" w:cs="Times New Roman"/>
          <w:color w:val="000000"/>
          <w:lang/>
        </w:rPr>
        <w:br/>
      </w:r>
      <w:hyperlink w:anchor="ImplementationConsiderations" w:history="1">
        <w:r w:rsidR="00E4438B">
          <w:rPr>
            <w:rStyle w:val="a3"/>
            <w:rFonts w:ascii="Verdana" w:hAnsi="Verdana" w:cs="Times New Roman"/>
            <w:b/>
            <w:bCs/>
            <w:lang/>
          </w:rPr>
          <w:t>7.</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Implementation Considerations</w:t>
      </w:r>
      <w:r w:rsidR="00E4438B">
        <w:rPr>
          <w:rFonts w:ascii="Verdana" w:hAnsi="Verdana" w:cs="Times New Roman"/>
          <w:color w:val="000000"/>
          <w:lang/>
        </w:rPr>
        <w:br/>
      </w:r>
      <w:hyperlink w:anchor="Security" w:history="1">
        <w:r w:rsidR="00E4438B">
          <w:rPr>
            <w:rStyle w:val="a3"/>
            <w:rFonts w:ascii="Verdana" w:hAnsi="Verdana" w:cs="Times New Roman"/>
            <w:b/>
            <w:bCs/>
            <w:lang/>
          </w:rPr>
          <w:t>8.</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Security Considerations</w:t>
      </w:r>
      <w:r w:rsidR="00E4438B">
        <w:rPr>
          <w:rFonts w:ascii="Verdana" w:hAnsi="Verdana" w:cs="Times New Roman"/>
          <w:color w:val="000000"/>
          <w:lang/>
        </w:rPr>
        <w:br/>
      </w:r>
      <w:hyperlink w:anchor="IANA" w:history="1">
        <w:r w:rsidR="00E4438B">
          <w:rPr>
            <w:rStyle w:val="a3"/>
            <w:rFonts w:ascii="Verdana" w:hAnsi="Verdana" w:cs="Times New Roman"/>
            <w:b/>
            <w:bCs/>
            <w:lang/>
          </w:rPr>
          <w:t>9.</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IANA Considerations</w:t>
      </w:r>
      <w:r w:rsidR="00E4438B">
        <w:rPr>
          <w:rFonts w:ascii="Verdana" w:hAnsi="Verdana" w:cs="Times New Roman"/>
          <w:color w:val="000000"/>
          <w:lang/>
        </w:rPr>
        <w:br/>
        <w:t>    </w:t>
      </w:r>
      <w:hyperlink w:anchor="oauth_params" w:history="1">
        <w:r w:rsidR="00E4438B">
          <w:rPr>
            <w:rStyle w:val="a3"/>
            <w:rFonts w:ascii="Verdana" w:hAnsi="Verdana" w:cs="Times New Roman"/>
            <w:b/>
            <w:bCs/>
            <w:lang/>
          </w:rPr>
          <w:t>9.1.</w:t>
        </w:r>
        <w:proofErr w:type="gramEnd"/>
      </w:hyperlink>
      <w:r w:rsidR="00E4438B">
        <w:rPr>
          <w:rFonts w:ascii="Verdana" w:hAnsi="Verdana" w:cs="Times New Roman"/>
          <w:color w:val="000000"/>
          <w:lang/>
        </w:rPr>
        <w:t xml:space="preserve">  </w:t>
      </w:r>
      <w:proofErr w:type="spellStart"/>
      <w:proofErr w:type="gramStart"/>
      <w:r w:rsidR="00E4438B">
        <w:rPr>
          <w:rFonts w:ascii="Verdana" w:hAnsi="Verdana" w:cs="Times New Roman"/>
          <w:color w:val="000000"/>
          <w:lang/>
        </w:rPr>
        <w:t>OAuth</w:t>
      </w:r>
      <w:proofErr w:type="spellEnd"/>
      <w:r w:rsidR="00E4438B">
        <w:rPr>
          <w:rFonts w:ascii="Verdana" w:hAnsi="Verdana" w:cs="Times New Roman"/>
          <w:color w:val="000000"/>
          <w:lang/>
        </w:rPr>
        <w:t xml:space="preserve"> Parameters Registry</w:t>
      </w:r>
      <w:r w:rsidR="00E4438B">
        <w:rPr>
          <w:rFonts w:ascii="Verdana" w:hAnsi="Verdana" w:cs="Times New Roman"/>
          <w:color w:val="000000"/>
          <w:lang/>
        </w:rPr>
        <w:br/>
        <w:t>        </w:t>
      </w:r>
      <w:hyperlink w:anchor="ParametersContents" w:history="1">
        <w:r w:rsidR="00E4438B">
          <w:rPr>
            <w:rStyle w:val="a3"/>
            <w:rFonts w:ascii="Verdana" w:hAnsi="Verdana" w:cs="Times New Roman"/>
            <w:b/>
            <w:bCs/>
            <w:lang/>
          </w:rPr>
          <w:t>9.1.1.</w:t>
        </w:r>
        <w:proofErr w:type="gramEnd"/>
      </w:hyperlink>
      <w:r w:rsidR="00E4438B">
        <w:rPr>
          <w:rFonts w:ascii="Verdana" w:hAnsi="Verdana" w:cs="Times New Roman"/>
          <w:color w:val="000000"/>
          <w:lang/>
        </w:rPr>
        <w:t xml:space="preserve">  </w:t>
      </w:r>
      <w:proofErr w:type="gramStart"/>
      <w:r w:rsidR="00E4438B">
        <w:rPr>
          <w:rFonts w:ascii="Verdana" w:hAnsi="Verdana" w:cs="Times New Roman"/>
          <w:color w:val="000000"/>
          <w:lang/>
        </w:rPr>
        <w:t>Registry Contents</w:t>
      </w:r>
      <w:r w:rsidR="00E4438B">
        <w:rPr>
          <w:rFonts w:ascii="Verdana" w:hAnsi="Verdana" w:cs="Times New Roman"/>
          <w:color w:val="000000"/>
          <w:lang/>
        </w:rPr>
        <w:br/>
      </w:r>
      <w:hyperlink w:anchor="rfc.references1" w:history="1">
        <w:r w:rsidR="00E4438B">
          <w:rPr>
            <w:rStyle w:val="a3"/>
            <w:rFonts w:ascii="Verdana" w:hAnsi="Verdana" w:cs="Times New Roman"/>
            <w:b/>
            <w:bCs/>
            <w:lang/>
          </w:rPr>
          <w:t>10.</w:t>
        </w:r>
        <w:proofErr w:type="gramEnd"/>
      </w:hyperlink>
      <w:r w:rsidR="00E4438B">
        <w:rPr>
          <w:rFonts w:ascii="Verdana" w:hAnsi="Verdana" w:cs="Times New Roman"/>
          <w:color w:val="000000"/>
          <w:lang/>
        </w:rPr>
        <w:t>  Normative References</w:t>
      </w:r>
      <w:r w:rsidR="00E4438B">
        <w:rPr>
          <w:rFonts w:ascii="Verdana" w:hAnsi="Verdana" w:cs="Times New Roman"/>
          <w:color w:val="000000"/>
          <w:lang/>
        </w:rPr>
        <w:br/>
      </w:r>
      <w:hyperlink w:anchor="Acknowledgements" w:history="1">
        <w:r w:rsidR="00E4438B">
          <w:rPr>
            <w:rStyle w:val="a3"/>
            <w:rFonts w:ascii="Verdana" w:hAnsi="Verdana" w:cs="Times New Roman"/>
            <w:b/>
            <w:bCs/>
            <w:lang/>
          </w:rPr>
          <w:t>Appendix A.</w:t>
        </w:r>
      </w:hyperlink>
      <w:r w:rsidR="00E4438B">
        <w:rPr>
          <w:rFonts w:ascii="Verdana" w:hAnsi="Verdana" w:cs="Times New Roman"/>
          <w:color w:val="000000"/>
          <w:lang/>
        </w:rPr>
        <w:t>  Acknowledgements</w:t>
      </w:r>
      <w:r w:rsidR="00E4438B">
        <w:rPr>
          <w:rFonts w:ascii="Verdana" w:hAnsi="Verdana" w:cs="Times New Roman"/>
          <w:color w:val="000000"/>
          <w:lang/>
        </w:rPr>
        <w:br/>
      </w:r>
      <w:hyperlink w:anchor="Notices" w:history="1">
        <w:r w:rsidR="00E4438B">
          <w:rPr>
            <w:rStyle w:val="a3"/>
            <w:rFonts w:ascii="Verdana" w:hAnsi="Verdana" w:cs="Times New Roman"/>
            <w:b/>
            <w:bCs/>
            <w:lang/>
          </w:rPr>
          <w:t>Appendix B.</w:t>
        </w:r>
      </w:hyperlink>
      <w:r w:rsidR="00E4438B">
        <w:rPr>
          <w:rFonts w:ascii="Verdana" w:hAnsi="Verdana" w:cs="Times New Roman"/>
          <w:color w:val="000000"/>
          <w:lang/>
        </w:rPr>
        <w:t>  Notices</w:t>
      </w:r>
      <w:r w:rsidR="00E4438B">
        <w:rPr>
          <w:rFonts w:ascii="Verdana" w:hAnsi="Verdana" w:cs="Times New Roman"/>
          <w:color w:val="000000"/>
          <w:lang/>
        </w:rPr>
        <w:br/>
      </w:r>
      <w:hyperlink w:anchor="History" w:history="1">
        <w:r w:rsidR="00E4438B">
          <w:rPr>
            <w:rStyle w:val="a3"/>
            <w:rFonts w:ascii="Verdana" w:hAnsi="Verdana" w:cs="Times New Roman"/>
            <w:b/>
            <w:bCs/>
            <w:lang/>
          </w:rPr>
          <w:t>Appendix C.</w:t>
        </w:r>
      </w:hyperlink>
      <w:r w:rsidR="00E4438B">
        <w:rPr>
          <w:rFonts w:ascii="Verdana" w:hAnsi="Verdana" w:cs="Times New Roman"/>
          <w:color w:val="000000"/>
          <w:lang/>
        </w:rPr>
        <w:t>  Document History</w:t>
      </w:r>
      <w:r w:rsidR="00E4438B">
        <w:rPr>
          <w:rFonts w:ascii="Verdana" w:hAnsi="Verdana" w:cs="Times New Roman"/>
          <w:color w:val="000000"/>
          <w:lang/>
        </w:rPr>
        <w:br/>
      </w:r>
      <w:hyperlink w:anchor="rfc.authors" w:history="1">
        <w:r w:rsidR="00E4438B">
          <w:rPr>
            <w:rStyle w:val="a3"/>
            <w:rFonts w:ascii="Verdana" w:hAnsi="Verdana" w:cs="Times New Roman"/>
            <w:b/>
            <w:bCs/>
            <w:lang/>
          </w:rPr>
          <w:t>§</w:t>
        </w:r>
      </w:hyperlink>
      <w:r w:rsidR="00E4438B">
        <w:rPr>
          <w:rFonts w:ascii="Verdana" w:hAnsi="Verdana" w:cs="Times New Roman"/>
          <w:color w:val="000000"/>
          <w:lang/>
        </w:rPr>
        <w:t>  Authors' Addresses</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br w:type="textWrapping" w:clear="all"/>
      </w:r>
      <w:bookmarkStart w:id="1" w:name="Introduction"/>
      <w:bookmarkEnd w:id="1"/>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2" w:name="rfc.section.1"/>
      <w:bookmarkEnd w:id="2"/>
      <w:r>
        <w:rPr>
          <w:rFonts w:eastAsia="Times New Roman" w:cs="Times New Roman"/>
          <w:lang/>
        </w:rPr>
        <w:t>1.  Introduction</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complements the OpenID Connect Messages 1.0 and OpenID Connect Standard 1.0 specifications by defining how to monitor the End-User's login status at the OpenID Provider on an ongoing basis so that the Relying Party can log out the End-User once he has logged out of the OpenID Provider.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 w:name="rnc"/>
      <w:bookmarkEnd w:id="3"/>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4" w:name="rfc.section.1.1"/>
      <w:bookmarkEnd w:id="4"/>
      <w:r>
        <w:rPr>
          <w:rFonts w:eastAsia="Times New Roman" w:cs="Times New Roman"/>
          <w:lang/>
        </w:rPr>
        <w:t>1.1.  Requirements Notation and Conventions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sz w:val="24"/>
            <w:szCs w:val="24"/>
            <w:u w:val="none"/>
            <w:lang/>
          </w:rPr>
          <w:t>RFC 2119 (</w:t>
        </w:r>
        <w:r>
          <w:rPr>
            <w:rStyle w:val="info"/>
            <w:rFonts w:ascii="Verdana" w:hAnsi="Verdana"/>
            <w:b/>
            <w:bCs/>
            <w:color w:val="990000"/>
            <w:sz w:val="24"/>
            <w:szCs w:val="24"/>
            <w:lang/>
          </w:rPr>
          <w:t>Bradner, S., “Key words for use in RFCs to Indicate Requirement Levels,” March 1997.</w:t>
        </w:r>
        <w:r>
          <w:rPr>
            <w:rStyle w:val="a3"/>
            <w:rFonts w:ascii="Verdana" w:hAnsi="Verdana"/>
            <w:sz w:val="24"/>
            <w:szCs w:val="24"/>
            <w:u w:val="none"/>
            <w:lang/>
          </w:rPr>
          <w:t>)</w:t>
        </w:r>
      </w:hyperlink>
      <w:r>
        <w:rPr>
          <w:rFonts w:ascii="Verdana" w:hAnsi="Verdana"/>
          <w:color w:val="000000"/>
          <w:sz w:val="24"/>
          <w:szCs w:val="24"/>
          <w:lang/>
        </w:rPr>
        <w:t xml:space="preserve"> [RFC2119].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Throughout this document, values are quoted to indicate that they are to be taken literally. When using these values in protocol messages, the quotes MUST NOT be used as part of the value.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5" w:name="terminology"/>
      <w:bookmarkEnd w:id="5"/>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6" w:name="rfc.section.1.2"/>
      <w:bookmarkEnd w:id="6"/>
      <w:r>
        <w:rPr>
          <w:rFonts w:eastAsia="Times New Roman" w:cs="Times New Roman"/>
          <w:lang/>
        </w:rPr>
        <w:t>1.2.  Terminology</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and the terms defined by </w:t>
      </w:r>
      <w:hyperlink w:anchor="OpenID.Messages" w:history="1">
        <w:r>
          <w:rPr>
            <w:rStyle w:val="a3"/>
            <w:rFonts w:ascii="Verdana" w:hAnsi="Verdana"/>
            <w:sz w:val="24"/>
            <w:szCs w:val="24"/>
            <w:u w:val="none"/>
            <w:lang/>
          </w:rPr>
          <w:t>OpenID Connect Messages 1.0 (</w:t>
        </w:r>
        <w:r>
          <w:rPr>
            <w:rStyle w:val="info"/>
            <w:rFonts w:ascii="Verdana" w:hAnsi="Verdana"/>
            <w:b/>
            <w:bCs/>
            <w:color w:val="990000"/>
            <w:sz w:val="24"/>
            <w:szCs w:val="24"/>
            <w:lang/>
          </w:rPr>
          <w:t>Sakimura, N., Bradley, J., Jones, M., de Medeiros, B., Mortimore, C., and E. Jay, “OpenID Connect Messages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spellStart"/>
      <w:r>
        <w:rPr>
          <w:rFonts w:ascii="Verdana" w:hAnsi="Verdana"/>
          <w:color w:val="000000"/>
          <w:sz w:val="24"/>
          <w:szCs w:val="24"/>
          <w:lang/>
        </w:rPr>
        <w:t>OpenID.Messages</w:t>
      </w:r>
      <w:proofErr w:type="spellEnd"/>
      <w:r>
        <w:rPr>
          <w:rFonts w:ascii="Verdana" w:hAnsi="Verdana"/>
          <w:color w:val="000000"/>
          <w:sz w:val="24"/>
          <w:szCs w:val="24"/>
          <w:lang/>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also defines the following term: </w:t>
      </w:r>
    </w:p>
    <w:p w:rsidR="00E4438B" w:rsidRDefault="00E4438B">
      <w:pPr>
        <w:spacing w:before="0" w:beforeAutospacing="0" w:after="0" w:afterAutospacing="0"/>
        <w:divId w:val="1088963312"/>
        <w:rPr>
          <w:rFonts w:ascii="Verdana" w:eastAsia="Times New Roman" w:hAnsi="Verdana" w:cs="Times New Roman"/>
          <w:color w:val="000000"/>
          <w:sz w:val="24"/>
          <w:szCs w:val="24"/>
          <w:lang/>
        </w:rPr>
      </w:pPr>
      <w:commentRangeStart w:id="7"/>
      <w:r>
        <w:rPr>
          <w:rFonts w:ascii="Verdana" w:eastAsia="Times New Roman" w:hAnsi="Verdana" w:cs="Times New Roman"/>
          <w:color w:val="000000"/>
          <w:sz w:val="24"/>
          <w:szCs w:val="24"/>
          <w:lang/>
        </w:rPr>
        <w:t>Session</w:t>
      </w:r>
    </w:p>
    <w:p w:rsidR="00E4438B" w:rsidRPr="00E4438B" w:rsidRDefault="00E4438B" w:rsidP="00E4438B">
      <w:pPr>
        <w:ind w:left="1920"/>
        <w:divId w:val="1088963312"/>
        <w:rPr>
          <w:ins w:id="8" w:author="Sakimura Nat" w:date="2013-06-04T07:50:00Z"/>
          <w:rFonts w:ascii="Verdana" w:eastAsia="Times New Roman" w:hAnsi="Verdana" w:cs="Times New Roman"/>
        </w:rPr>
      </w:pPr>
      <w:bookmarkStart w:id="9" w:name="_GoBack"/>
      <w:del w:id="10" w:author="Sakimura Nat" w:date="2013-06-04T07:52:00Z">
        <w:r w:rsidDel="00E4438B">
          <w:rPr>
            <w:rFonts w:ascii="Verdana" w:eastAsia="Times New Roman" w:hAnsi="Verdana" w:cs="Times New Roman"/>
            <w:color w:val="000000"/>
            <w:sz w:val="24"/>
            <w:szCs w:val="24"/>
            <w:lang/>
          </w:rPr>
          <w:delText>Instance of an interactive logged-in session at a Relying Party with a particular OpenID Provider and End-User identity</w:delText>
        </w:r>
        <w:commentRangeEnd w:id="7"/>
        <w:r w:rsidDel="00E4438B">
          <w:rPr>
            <w:rStyle w:val="a7"/>
          </w:rPr>
          <w:commentReference w:id="7"/>
        </w:r>
        <w:r w:rsidDel="00E4438B">
          <w:rPr>
            <w:rFonts w:ascii="Verdana" w:eastAsia="Times New Roman" w:hAnsi="Verdana" w:cs="Times New Roman"/>
            <w:color w:val="000000"/>
            <w:sz w:val="24"/>
            <w:szCs w:val="24"/>
            <w:lang/>
          </w:rPr>
          <w:delText>.</w:delText>
        </w:r>
      </w:del>
      <w:ins w:id="11" w:author="Sakimura Nat" w:date="2013-06-04T07:50:00Z">
        <w:r>
          <w:rPr>
            <w:rFonts w:ascii="Verdana" w:eastAsia="Times New Roman" w:hAnsi="Verdana" w:cs="Times New Roman"/>
          </w:rPr>
          <w:t>C</w:t>
        </w:r>
        <w:r w:rsidRPr="00E4438B">
          <w:rPr>
            <w:rFonts w:ascii="Verdana" w:eastAsia="Times New Roman" w:hAnsi="Verdana" w:cs="Times New Roman"/>
          </w:rPr>
          <w:t xml:space="preserve">ontinuous period of time during which a user accesses a </w:t>
        </w:r>
      </w:ins>
      <w:ins w:id="12" w:author="Sakimura Nat" w:date="2013-06-04T07:51:00Z">
        <w:r>
          <w:rPr>
            <w:rFonts w:ascii="Verdana" w:eastAsia="Times New Roman" w:hAnsi="Verdana" w:cs="Times New Roman"/>
          </w:rPr>
          <w:t xml:space="preserve">Relying Party </w:t>
        </w:r>
      </w:ins>
      <w:ins w:id="13" w:author="Sakimura Nat" w:date="2013-06-04T07:52:00Z">
        <w:r>
          <w:rPr>
            <w:rFonts w:ascii="Verdana" w:eastAsia="Times New Roman" w:hAnsi="Verdana" w:cs="Times New Roman"/>
          </w:rPr>
          <w:t>relying on the Authentication of the End-User performed by the OpenID Provider</w:t>
        </w:r>
      </w:ins>
      <w:bookmarkEnd w:id="9"/>
    </w:p>
    <w:p w:rsidR="00E4438B" w:rsidRDefault="00E4438B">
      <w:pPr>
        <w:spacing w:before="0" w:beforeAutospacing="0" w:after="0" w:afterAutospacing="0"/>
        <w:ind w:left="720"/>
        <w:divId w:val="108896331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14" w:name="EndpointDiscovery"/>
      <w:bookmarkEnd w:id="14"/>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15" w:name="rfc.section.2"/>
      <w:bookmarkEnd w:id="15"/>
      <w:r>
        <w:rPr>
          <w:rFonts w:eastAsia="Times New Roman" w:cs="Times New Roman"/>
          <w:lang/>
        </w:rPr>
        <w:t>2.  Endpoint Discovery</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To support OpenID Connect session management, the RP needs to obtain the session management related endpoint URLs. These URLs are normally obtained via the OP's Discovery response, as described in </w:t>
      </w:r>
      <w:hyperlink w:anchor="OpenID.Discovery" w:history="1">
        <w:r>
          <w:rPr>
            <w:rStyle w:val="a3"/>
            <w:rFonts w:ascii="Verdana" w:hAnsi="Verdana"/>
            <w:sz w:val="24"/>
            <w:szCs w:val="24"/>
            <w:u w:val="none"/>
            <w:lang/>
          </w:rPr>
          <w:t>OpenID Connect Discovery 1.0 (</w:t>
        </w:r>
        <w:r>
          <w:rPr>
            <w:rStyle w:val="info"/>
            <w:rFonts w:ascii="Verdana" w:hAnsi="Verdana"/>
            <w:b/>
            <w:bCs/>
            <w:color w:val="990000"/>
            <w:sz w:val="24"/>
            <w:szCs w:val="24"/>
            <w:lang/>
          </w:rPr>
          <w:t>Sakimura, N., Bradley, J., Jones, M., and E. Jay, “OpenID Connect Discovery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spellStart"/>
      <w:r>
        <w:rPr>
          <w:rFonts w:ascii="Verdana" w:hAnsi="Verdana"/>
          <w:color w:val="000000"/>
          <w:sz w:val="24"/>
          <w:szCs w:val="24"/>
          <w:lang/>
        </w:rPr>
        <w:t>OpenID.Discovery</w:t>
      </w:r>
      <w:proofErr w:type="spellEnd"/>
      <w:r>
        <w:rPr>
          <w:rFonts w:ascii="Verdana" w:hAnsi="Verdana"/>
          <w:color w:val="000000"/>
          <w:sz w:val="24"/>
          <w:szCs w:val="24"/>
          <w:lang/>
        </w:rPr>
        <w:t xml:space="preserve">], or MAY be learned via other mechanisms.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 endpoints defined in this specification are as follows: </w:t>
      </w:r>
    </w:p>
    <w:p w:rsidR="00E4438B" w:rsidRDefault="00E4438B">
      <w:pPr>
        <w:spacing w:before="0" w:beforeAutospacing="0" w:after="0" w:afterAutospacing="0"/>
        <w:divId w:val="8595143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check_session_iframe</w:t>
      </w:r>
    </w:p>
    <w:p w:rsidR="00E4438B" w:rsidRDefault="00E4438B">
      <w:pPr>
        <w:spacing w:before="0" w:beforeAutospacing="0" w:after="0" w:afterAutospacing="0"/>
        <w:ind w:left="720"/>
        <w:divId w:val="8595143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URL of an OP iframe that supports cross-origin communications for session state information with the RP Client, using the HTML 5 postMessage API. The page is loaded from an invisible iframe embedded in an RP page so that it can run in the OP's security context. It accepts postMessage requests from the relevant RP iframe and uses postMessage to post back the login status of the End-User at the OP. </w:t>
      </w:r>
    </w:p>
    <w:p w:rsidR="00E4438B" w:rsidRDefault="00E4438B">
      <w:pPr>
        <w:spacing w:before="0" w:beforeAutospacing="0" w:after="0" w:afterAutospacing="0"/>
        <w:divId w:val="8595143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end_session_endpoint</w:t>
      </w:r>
    </w:p>
    <w:p w:rsidR="00E4438B" w:rsidRDefault="00E4438B">
      <w:pPr>
        <w:spacing w:before="0" w:beforeAutospacing="0" w:after="0" w:afterAutospacing="0"/>
        <w:ind w:left="720"/>
        <w:divId w:val="8595143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URL at the OP that an RP can redirect to to request that the End-User be logged out at the OP.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16" w:name="CreatingUpdatingSessions"/>
      <w:bookmarkEnd w:id="16"/>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17" w:name="rfc.section.3"/>
      <w:bookmarkEnd w:id="17"/>
      <w:r>
        <w:rPr>
          <w:rFonts w:eastAsia="Times New Roman" w:cs="Times New Roman"/>
          <w:lang/>
        </w:rPr>
        <w:t>3.  Creating and Updating Sessions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OpenID Connect, the session at the RP typically starts when the RP validates the End-User's ID Token. Refer to the OpenID Connect Messages 1.0 </w:t>
      </w:r>
      <w:hyperlink w:anchor="OpenID.Messages" w:history="1">
        <w:r>
          <w:rPr>
            <w:rStyle w:val="a3"/>
            <w:rFonts w:ascii="Verdana" w:hAnsi="Verdana"/>
            <w:sz w:val="24"/>
            <w:szCs w:val="24"/>
            <w:u w:val="none"/>
            <w:lang/>
          </w:rPr>
          <w:t>[OpenID.Messages] (</w:t>
        </w:r>
        <w:r>
          <w:rPr>
            <w:rStyle w:val="info"/>
            <w:rFonts w:ascii="Verdana" w:hAnsi="Verdana"/>
            <w:b/>
            <w:bCs/>
            <w:color w:val="990000"/>
            <w:sz w:val="24"/>
            <w:szCs w:val="24"/>
            <w:lang/>
          </w:rPr>
          <w:t>Sakimura, N., Bradley, J., Jones, M., de Medeiros, B., Mortimore, C., and E. Jay, “OpenID Connect Messages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and</w:t>
      </w:r>
      <w:proofErr w:type="gramEnd"/>
      <w:r>
        <w:rPr>
          <w:rFonts w:ascii="Verdana" w:hAnsi="Verdana"/>
          <w:color w:val="000000"/>
          <w:sz w:val="24"/>
          <w:szCs w:val="24"/>
          <w:lang/>
        </w:rPr>
        <w:t xml:space="preserve"> </w:t>
      </w:r>
      <w:proofErr w:type="spellStart"/>
      <w:r>
        <w:rPr>
          <w:rFonts w:ascii="Verdana" w:hAnsi="Verdana"/>
          <w:color w:val="000000"/>
          <w:sz w:val="24"/>
          <w:szCs w:val="24"/>
          <w:lang/>
        </w:rPr>
        <w:t>OpenID</w:t>
      </w:r>
      <w:proofErr w:type="spellEnd"/>
      <w:r>
        <w:rPr>
          <w:rFonts w:ascii="Verdana" w:hAnsi="Verdana"/>
          <w:color w:val="000000"/>
          <w:sz w:val="24"/>
          <w:szCs w:val="24"/>
          <w:lang/>
        </w:rPr>
        <w:t xml:space="preserve"> Connect Standard 1.0 </w:t>
      </w:r>
      <w:hyperlink w:anchor="OpenID.Standard" w:history="1">
        <w:r>
          <w:rPr>
            <w:rStyle w:val="a3"/>
            <w:rFonts w:ascii="Verdana" w:hAnsi="Verdana"/>
            <w:sz w:val="24"/>
            <w:szCs w:val="24"/>
            <w:u w:val="none"/>
            <w:lang/>
          </w:rPr>
          <w:t>[OpenID.Standard] (</w:t>
        </w:r>
        <w:r>
          <w:rPr>
            <w:rStyle w:val="info"/>
            <w:rFonts w:ascii="Verdana" w:hAnsi="Verdana"/>
            <w:b/>
            <w:bCs/>
            <w:color w:val="990000"/>
            <w:sz w:val="24"/>
            <w:szCs w:val="24"/>
            <w:lang/>
          </w:rPr>
          <w:t>Sakimura, N., Bradley, J., Jones, M., de Medeiros, B., Mortimore, C., and E. Jay, “OpenID Connect Standard 1.0,” May 2013.</w:t>
        </w:r>
        <w:r>
          <w:rPr>
            <w:rStyle w:val="a3"/>
            <w:rFonts w:ascii="Verdana" w:hAnsi="Verdana"/>
            <w:sz w:val="24"/>
            <w:szCs w:val="24"/>
            <w:u w:val="none"/>
            <w:lang/>
          </w:rPr>
          <w:t>)</w:t>
        </w:r>
      </w:hyperlink>
      <w:r>
        <w:rPr>
          <w:rFonts w:ascii="Verdana" w:hAnsi="Verdana"/>
          <w:color w:val="000000"/>
          <w:sz w:val="24"/>
          <w:szCs w:val="24"/>
          <w:lang/>
        </w:rPr>
        <w:t xml:space="preserve"> specifications to find out how to obtain an ID Token and validate it. When the OP supports session management, it MUST also return the Session State as an additional </w:t>
      </w:r>
      <w:r>
        <w:rPr>
          <w:rStyle w:val="HTML3"/>
          <w:lang/>
        </w:rPr>
        <w:t>session_state</w:t>
      </w:r>
      <w:r>
        <w:rPr>
          <w:rFonts w:ascii="Verdana" w:hAnsi="Verdana"/>
          <w:color w:val="000000"/>
          <w:sz w:val="24"/>
          <w:szCs w:val="24"/>
          <w:lang/>
        </w:rPr>
        <w:t xml:space="preserve"> parameter in the Authorization Response. An OpenID Connect Authorization Response is specified in Section 2.1.2 of OpenID Connect Messages 1.0.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parameter is: </w:t>
      </w:r>
    </w:p>
    <w:p w:rsidR="00E4438B" w:rsidRDefault="00E4438B">
      <w:pPr>
        <w:spacing w:before="0" w:beforeAutospacing="0" w:after="0" w:afterAutospacing="0"/>
        <w:divId w:val="103739369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session_state</w:t>
      </w:r>
    </w:p>
    <w:p w:rsidR="00E4438B" w:rsidRDefault="00E4438B">
      <w:pPr>
        <w:spacing w:before="0" w:beforeAutospacing="0" w:after="0" w:afterAutospacing="0"/>
        <w:ind w:left="720"/>
        <w:divId w:val="103739369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Session State. JSON string that represents the End-User's login state at the OP. This string is opaque to the RP. This is REQUIRED if session management is supported.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18" w:name="ChangeNotification"/>
      <w:bookmarkEnd w:id="18"/>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19" w:name="rfc.section.4"/>
      <w:bookmarkEnd w:id="19"/>
      <w:r>
        <w:rPr>
          <w:rFonts w:eastAsia="Times New Roman" w:cs="Times New Roman"/>
          <w:lang/>
        </w:rPr>
        <w:t>4.  Session Status Change Notification</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ID Token typically comes with the expiry date. The RP MAY rely on it to expire the RP session. However, it is entirely possible that the End-User might have logged out of the OP before the expiry date. Therefore, it is highly desirable to be able to find out the login status of the End-User at the OP.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To do so, it is possible to repeat the authentication request with prompt=none. However, this causes network traffic and this is problematic on the mobile devices that are increasingly becoming popular. Therefore, once the session is established with the authentication request and response, it is desirable to be able to check the login status at the OP without causing network traffic by polling the hidden OP iframe from a RP iframe with origin restricted postMessage as follows.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20" w:name="OPiframe"/>
      <w:bookmarkEnd w:id="20"/>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21" w:name="rfc.section.4.1"/>
      <w:bookmarkEnd w:id="21"/>
      <w:r>
        <w:rPr>
          <w:rFonts w:eastAsia="Times New Roman" w:cs="Times New Roman"/>
          <w:lang/>
        </w:rPr>
        <w:t>4.1.  OP iframe</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RP typically loads an invisible OP iframe in the page from the OP's </w:t>
      </w:r>
      <w:r>
        <w:rPr>
          <w:rStyle w:val="HTML3"/>
          <w:lang/>
        </w:rPr>
        <w:t>check_session_iframe</w:t>
      </w:r>
      <w:r>
        <w:rPr>
          <w:rFonts w:ascii="Verdana" w:hAnsi="Verdana"/>
          <w:color w:val="000000"/>
          <w:sz w:val="24"/>
          <w:szCs w:val="24"/>
          <w:lang/>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RP MUST assign an </w:t>
      </w:r>
      <w:r>
        <w:rPr>
          <w:rStyle w:val="HTML3"/>
          <w:lang/>
        </w:rPr>
        <w:t>id</w:t>
      </w:r>
      <w:r>
        <w:rPr>
          <w:rFonts w:ascii="Verdana" w:hAnsi="Verdana"/>
          <w:color w:val="000000"/>
          <w:sz w:val="24"/>
          <w:szCs w:val="24"/>
          <w:lang/>
        </w:rPr>
        <w:t xml:space="preserve"> attribute to the iframe so that it can address it later.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 iframe MUST enforce that the caller has the same origin as its parent frame. It MUST reject postMessage requests from any other source origin.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postMessage from the RP iframe delivers the concatenation of the following, as the data: </w:t>
      </w:r>
    </w:p>
    <w:p w:rsidR="00E4438B" w:rsidRDefault="00E4438B">
      <w:pPr>
        <w:numPr>
          <w:ilvl w:val="0"/>
          <w:numId w:val="1"/>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 ID + " " + Session State </w:t>
      </w:r>
    </w:p>
    <w:p w:rsidR="00E4438B" w:rsidRDefault="00E4438B" w:rsidP="00D67475">
      <w:pPr>
        <w:pStyle w:val="Web"/>
        <w:divId w:val="1298216981"/>
        <w:rPr>
          <w:rFonts w:ascii="Verdana" w:hAnsi="Verdana"/>
          <w:color w:val="000000"/>
          <w:sz w:val="24"/>
          <w:szCs w:val="24"/>
          <w:lang/>
        </w:rPr>
      </w:pPr>
      <w:r>
        <w:rPr>
          <w:rFonts w:ascii="Verdana" w:hAnsi="Verdana"/>
          <w:color w:val="000000"/>
          <w:sz w:val="24"/>
          <w:szCs w:val="24"/>
          <w:lang/>
        </w:rPr>
        <w:t xml:space="preserve">The OP </w:t>
      </w:r>
      <w:del w:id="22" w:author="Nat" w:date="2013-06-04T13:09:00Z">
        <w:r w:rsidDel="00D67475">
          <w:rPr>
            <w:rFonts w:ascii="Verdana" w:hAnsi="Verdana"/>
            <w:color w:val="000000"/>
            <w:sz w:val="24"/>
            <w:szCs w:val="24"/>
            <w:lang/>
          </w:rPr>
          <w:delText xml:space="preserve">frame </w:delText>
        </w:r>
      </w:del>
      <w:commentRangeStart w:id="23"/>
      <w:proofErr w:type="spellStart"/>
      <w:ins w:id="24" w:author="Nat" w:date="2013-06-04T13:09:00Z">
        <w:r w:rsidR="00D67475">
          <w:rPr>
            <w:rFonts w:ascii="Verdana" w:hAnsi="Verdana" w:hint="eastAsia"/>
            <w:color w:val="000000"/>
            <w:sz w:val="24"/>
            <w:szCs w:val="24"/>
            <w:lang/>
          </w:rPr>
          <w:t>i</w:t>
        </w:r>
      </w:ins>
      <w:ins w:id="25" w:author="Nat" w:date="2013-06-04T13:10:00Z">
        <w:r w:rsidR="00D67475">
          <w:rPr>
            <w:rFonts w:ascii="Verdana" w:hAnsi="Verdana" w:hint="eastAsia"/>
            <w:color w:val="000000"/>
            <w:sz w:val="24"/>
            <w:szCs w:val="24"/>
            <w:lang/>
          </w:rPr>
          <w:t>frame</w:t>
        </w:r>
      </w:ins>
      <w:proofErr w:type="spellEnd"/>
      <w:ins w:id="26" w:author="Nat" w:date="2013-06-04T13:09:00Z">
        <w:r w:rsidR="00D67475">
          <w:rPr>
            <w:rFonts w:ascii="Verdana" w:hAnsi="Verdana"/>
            <w:color w:val="000000"/>
            <w:sz w:val="24"/>
            <w:szCs w:val="24"/>
            <w:lang/>
          </w:rPr>
          <w:t xml:space="preserve"> </w:t>
        </w:r>
      </w:ins>
      <w:commentRangeEnd w:id="23"/>
      <w:ins w:id="27" w:author="Nat" w:date="2013-06-04T13:10:00Z">
        <w:r w:rsidR="00D67475">
          <w:rPr>
            <w:rStyle w:val="a7"/>
            <w:rFonts w:cstheme="minorBidi"/>
          </w:rPr>
          <w:commentReference w:id="23"/>
        </w:r>
      </w:ins>
      <w:r>
        <w:rPr>
          <w:rFonts w:ascii="Verdana" w:hAnsi="Verdana"/>
          <w:color w:val="000000"/>
          <w:sz w:val="24"/>
          <w:szCs w:val="24"/>
          <w:lang/>
        </w:rPr>
        <w:t xml:space="preserve">has access to Browser state at the OP (in a cookie or in HTML5 storage) that it uses to calculate and compare </w:t>
      </w:r>
      <w:ins w:id="28" w:author="Nat" w:date="2013-06-04T13:12:00Z">
        <w:r w:rsidR="003802FA">
          <w:rPr>
            <w:rFonts w:ascii="Verdana" w:hAnsi="Verdana" w:hint="eastAsia"/>
            <w:color w:val="000000"/>
            <w:sz w:val="24"/>
            <w:szCs w:val="24"/>
            <w:lang/>
          </w:rPr>
          <w:t xml:space="preserve">with </w:t>
        </w:r>
      </w:ins>
      <w:r>
        <w:rPr>
          <w:rFonts w:ascii="Verdana" w:hAnsi="Verdana"/>
          <w:color w:val="000000"/>
          <w:sz w:val="24"/>
          <w:szCs w:val="24"/>
          <w:lang/>
        </w:rPr>
        <w:t xml:space="preserve">the OP session state that was passed by the RP.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 iframe MUST recalculate it from the previously obtained Client ID, the source origin URL (from the postMessage), and the current OP Browser state. If the received value and the calculated value do not match, then the OP iframe MUST postMessage the string </w:t>
      </w:r>
      <w:r>
        <w:rPr>
          <w:rStyle w:val="HTML3"/>
          <w:lang/>
        </w:rPr>
        <w:t>changed</w:t>
      </w:r>
      <w:r>
        <w:rPr>
          <w:rFonts w:ascii="Verdana" w:hAnsi="Verdana"/>
          <w:color w:val="000000"/>
          <w:sz w:val="24"/>
          <w:szCs w:val="24"/>
          <w:lang/>
        </w:rPr>
        <w:t xml:space="preserve"> back to the source. If it matched, then it MUST postMessage the string </w:t>
      </w:r>
      <w:r>
        <w:rPr>
          <w:rStyle w:val="HTML3"/>
          <w:lang/>
        </w:rPr>
        <w:t>unchanged</w:t>
      </w:r>
      <w:r>
        <w:rPr>
          <w:rFonts w:ascii="Verdana" w:hAnsi="Verdana"/>
          <w:color w:val="000000"/>
          <w:sz w:val="24"/>
          <w:szCs w:val="24"/>
          <w:lang/>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Following is non-normative example pseudo-code for the OP iframe: </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window.addEventListener</w:t>
      </w:r>
      <w:proofErr w:type="spellEnd"/>
      <w:r w:rsidRPr="00FE37A5">
        <w:rPr>
          <w:rFonts w:ascii="Courier New" w:eastAsia="ＭＳ ゴシック" w:hAnsi="Courier New" w:cs="Courier New"/>
          <w:color w:val="000000"/>
          <w:sz w:val="24"/>
          <w:szCs w:val="24"/>
        </w:rPr>
        <w:t>(</w:t>
      </w:r>
      <w:proofErr w:type="gramEnd"/>
      <w:r w:rsidRPr="00FE37A5">
        <w:rPr>
          <w:rFonts w:ascii="Courier New" w:eastAsia="ＭＳ ゴシック" w:hAnsi="Courier New" w:cs="Courier New"/>
          <w:color w:val="000000"/>
          <w:sz w:val="24"/>
          <w:szCs w:val="24"/>
        </w:rPr>
        <w:t xml:space="preserve">"message", </w:t>
      </w:r>
      <w:proofErr w:type="spellStart"/>
      <w:r w:rsidRPr="00FE37A5">
        <w:rPr>
          <w:rFonts w:ascii="Courier New" w:eastAsia="ＭＳ ゴシック" w:hAnsi="Courier New" w:cs="Courier New"/>
          <w:color w:val="000000"/>
          <w:sz w:val="24"/>
          <w:szCs w:val="24"/>
        </w:rPr>
        <w:t>receiveMessage</w:t>
      </w:r>
      <w:proofErr w:type="spellEnd"/>
      <w:r w:rsidRPr="00FE37A5">
        <w:rPr>
          <w:rFonts w:ascii="Courier New" w:eastAsia="ＭＳ ゴシック" w:hAnsi="Courier New" w:cs="Courier New"/>
          <w:color w:val="000000"/>
          <w:sz w:val="24"/>
          <w:szCs w:val="24"/>
        </w:rPr>
        <w:t>, false);</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gramStart"/>
      <w:r w:rsidRPr="00FE37A5">
        <w:rPr>
          <w:rFonts w:ascii="Courier New" w:eastAsia="ＭＳ ゴシック" w:hAnsi="Courier New" w:cs="Courier New"/>
          <w:color w:val="000000"/>
          <w:sz w:val="24"/>
          <w:szCs w:val="24"/>
        </w:rPr>
        <w:t>function</w:t>
      </w:r>
      <w:proofErr w:type="gramEnd"/>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receiveMessage</w:t>
      </w:r>
      <w:proofErr w:type="spellEnd"/>
      <w:r w:rsidRPr="00FE37A5">
        <w:rPr>
          <w:rFonts w:ascii="Courier New" w:eastAsia="ＭＳ ゴシック" w:hAnsi="Courier New" w:cs="Courier New"/>
          <w:color w:val="000000"/>
          <w:sz w:val="24"/>
          <w:szCs w:val="24"/>
        </w:rPr>
        <w:t xml:space="preserve">(e){ // e has </w:t>
      </w:r>
      <w:proofErr w:type="spellStart"/>
      <w:r w:rsidRPr="00FE37A5">
        <w:rPr>
          <w:rFonts w:ascii="Courier New" w:eastAsia="ＭＳ ゴシック" w:hAnsi="Courier New" w:cs="Courier New"/>
          <w:color w:val="000000"/>
          <w:sz w:val="24"/>
          <w:szCs w:val="24"/>
        </w:rPr>
        <w:t>client_id</w:t>
      </w:r>
      <w:proofErr w:type="spellEnd"/>
      <w:r w:rsidRPr="00FE37A5">
        <w:rPr>
          <w:rFonts w:ascii="Courier New" w:eastAsia="ＭＳ ゴシック" w:hAnsi="Courier New" w:cs="Courier New"/>
          <w:color w:val="000000"/>
          <w:sz w:val="24"/>
          <w:szCs w:val="24"/>
        </w:rPr>
        <w:t xml:space="preserve"> and </w:t>
      </w:r>
      <w:proofErr w:type="spellStart"/>
      <w:r w:rsidRPr="00FE37A5">
        <w:rPr>
          <w:rFonts w:ascii="Courier New" w:eastAsia="ＭＳ ゴシック" w:hAnsi="Courier New" w:cs="Courier New"/>
          <w:color w:val="000000"/>
          <w:sz w:val="24"/>
          <w:szCs w:val="24"/>
        </w:rPr>
        <w:t>session_state</w:t>
      </w:r>
      <w:proofErr w:type="spellEnd"/>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 </w:t>
      </w:r>
      <w:proofErr w:type="gramStart"/>
      <w:r w:rsidRPr="00FE37A5">
        <w:rPr>
          <w:rFonts w:ascii="Courier New" w:eastAsia="ＭＳ ゴシック" w:hAnsi="Courier New" w:cs="Courier New"/>
          <w:color w:val="000000"/>
          <w:sz w:val="24"/>
          <w:szCs w:val="24"/>
        </w:rPr>
        <w:t>Validate</w:t>
      </w:r>
      <w:proofErr w:type="gramEnd"/>
      <w:r w:rsidRPr="00FE37A5">
        <w:rPr>
          <w:rFonts w:ascii="Courier New" w:eastAsia="ＭＳ ゴシック" w:hAnsi="Courier New" w:cs="Courier New"/>
          <w:color w:val="000000"/>
          <w:sz w:val="24"/>
          <w:szCs w:val="24"/>
        </w:rPr>
        <w:t xml:space="preserve"> message origin</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var</w:t>
      </w:r>
      <w:proofErr w:type="spellEnd"/>
      <w:proofErr w:type="gramEnd"/>
      <w:r w:rsidRPr="00FE37A5">
        <w:rPr>
          <w:rFonts w:ascii="Courier New" w:eastAsia="ＭＳ ゴシック" w:hAnsi="Courier New" w:cs="Courier New"/>
          <w:color w:val="000000"/>
          <w:sz w:val="24"/>
          <w:szCs w:val="24"/>
        </w:rPr>
        <w:t xml:space="preserve"> salt;</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client_id</w:t>
      </w:r>
      <w:proofErr w:type="spellEnd"/>
      <w:r w:rsidRPr="00FE37A5">
        <w:rPr>
          <w:rFonts w:ascii="Courier New" w:eastAsia="ＭＳ ゴシック" w:hAnsi="Courier New" w:cs="Courier New"/>
          <w:color w:val="000000"/>
          <w:sz w:val="24"/>
          <w:szCs w:val="24"/>
        </w:rPr>
        <w:t xml:space="preserve"> = </w:t>
      </w:r>
      <w:proofErr w:type="spellStart"/>
      <w:proofErr w:type="gramStart"/>
      <w:r w:rsidRPr="00FE37A5">
        <w:rPr>
          <w:rFonts w:ascii="Courier New" w:eastAsia="ＭＳ ゴシック" w:hAnsi="Courier New" w:cs="Courier New"/>
          <w:color w:val="000000"/>
          <w:sz w:val="24"/>
          <w:szCs w:val="24"/>
        </w:rPr>
        <w:t>message.split</w:t>
      </w:r>
      <w:proofErr w:type="spellEnd"/>
      <w:r w:rsidRPr="00FE37A5">
        <w:rPr>
          <w:rFonts w:ascii="Courier New" w:eastAsia="ＭＳ ゴシック" w:hAnsi="Courier New" w:cs="Courier New"/>
          <w:color w:val="000000"/>
          <w:sz w:val="24"/>
          <w:szCs w:val="24"/>
        </w:rPr>
        <w:t>(</w:t>
      </w:r>
      <w:proofErr w:type="gramEnd"/>
      <w:r w:rsidRPr="00FE37A5">
        <w:rPr>
          <w:rFonts w:ascii="Courier New" w:eastAsia="ＭＳ ゴシック" w:hAnsi="Courier New" w:cs="Courier New"/>
          <w:color w:val="000000"/>
          <w:sz w:val="24"/>
          <w:szCs w:val="24"/>
        </w:rPr>
        <w:t>' ')[0];</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session_state</w:t>
      </w:r>
      <w:proofErr w:type="spellEnd"/>
      <w:r w:rsidRPr="00FE37A5">
        <w:rPr>
          <w:rFonts w:ascii="Courier New" w:eastAsia="ＭＳ ゴシック" w:hAnsi="Courier New" w:cs="Courier New"/>
          <w:color w:val="000000"/>
          <w:sz w:val="24"/>
          <w:szCs w:val="24"/>
        </w:rPr>
        <w:t xml:space="preserve"> = </w:t>
      </w:r>
      <w:proofErr w:type="spellStart"/>
      <w:proofErr w:type="gramStart"/>
      <w:r w:rsidRPr="00FE37A5">
        <w:rPr>
          <w:rFonts w:ascii="Courier New" w:eastAsia="ＭＳ ゴシック" w:hAnsi="Courier New" w:cs="Courier New"/>
          <w:color w:val="000000"/>
          <w:sz w:val="24"/>
          <w:szCs w:val="24"/>
        </w:rPr>
        <w:t>message.split</w:t>
      </w:r>
      <w:proofErr w:type="spellEnd"/>
      <w:r w:rsidRPr="00FE37A5">
        <w:rPr>
          <w:rFonts w:ascii="Courier New" w:eastAsia="ＭＳ ゴシック" w:hAnsi="Courier New" w:cs="Courier New"/>
          <w:color w:val="000000"/>
          <w:sz w:val="24"/>
          <w:szCs w:val="24"/>
        </w:rPr>
        <w:t>(</w:t>
      </w:r>
      <w:proofErr w:type="gramEnd"/>
      <w:r w:rsidRPr="00FE37A5">
        <w:rPr>
          <w:rFonts w:ascii="Courier New" w:eastAsia="ＭＳ ゴシック" w:hAnsi="Courier New" w:cs="Courier New"/>
          <w:color w:val="000000"/>
          <w:sz w:val="24"/>
          <w:szCs w:val="24"/>
        </w:rPr>
        <w:t>' ')[1];</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gramStart"/>
      <w:r w:rsidRPr="00FE37A5">
        <w:rPr>
          <w:rFonts w:ascii="Courier New" w:eastAsia="ＭＳ ゴシック" w:hAnsi="Courier New" w:cs="Courier New"/>
          <w:color w:val="000000"/>
          <w:sz w:val="24"/>
          <w:szCs w:val="24"/>
        </w:rPr>
        <w:t>salt</w:t>
      </w:r>
      <w:proofErr w:type="gramEnd"/>
      <w:r w:rsidRPr="00FE37A5">
        <w:rPr>
          <w:rFonts w:ascii="Courier New" w:eastAsia="ＭＳ ゴシック" w:hAnsi="Courier New" w:cs="Courier New"/>
          <w:color w:val="000000"/>
          <w:sz w:val="24"/>
          <w:szCs w:val="24"/>
        </w:rPr>
        <w:t xml:space="preserve"> = </w:t>
      </w:r>
      <w:proofErr w:type="spellStart"/>
      <w:r w:rsidRPr="00FE37A5">
        <w:rPr>
          <w:rFonts w:ascii="Courier New" w:eastAsia="ＭＳ ゴシック" w:hAnsi="Courier New" w:cs="Courier New"/>
          <w:color w:val="000000"/>
          <w:sz w:val="24"/>
          <w:szCs w:val="24"/>
        </w:rPr>
        <w:t>session_state.split</w:t>
      </w:r>
      <w:proofErr w:type="spellEnd"/>
      <w:r w:rsidRPr="00FE37A5">
        <w:rPr>
          <w:rFonts w:ascii="Courier New" w:eastAsia="ＭＳ ゴシック" w:hAnsi="Courier New" w:cs="Courier New"/>
          <w:color w:val="000000"/>
          <w:sz w:val="24"/>
          <w:szCs w:val="24"/>
        </w:rPr>
        <w:t>('.')[1];</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var</w:t>
      </w:r>
      <w:proofErr w:type="spellEnd"/>
      <w:proofErr w:type="gramEnd"/>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opbs</w:t>
      </w:r>
      <w:proofErr w:type="spellEnd"/>
      <w:r w:rsidRPr="00FE37A5">
        <w:rPr>
          <w:rFonts w:ascii="Courier New" w:eastAsia="ＭＳ ゴシック" w:hAnsi="Courier New" w:cs="Courier New"/>
          <w:color w:val="000000"/>
          <w:sz w:val="24"/>
          <w:szCs w:val="24"/>
        </w:rPr>
        <w:t xml:space="preserve"> = </w:t>
      </w:r>
      <w:proofErr w:type="spellStart"/>
      <w:r w:rsidRPr="00FE37A5">
        <w:rPr>
          <w:rFonts w:ascii="Courier New" w:eastAsia="ＭＳ ゴシック" w:hAnsi="Courier New" w:cs="Courier New"/>
          <w:color w:val="000000"/>
          <w:sz w:val="24"/>
          <w:szCs w:val="24"/>
        </w:rPr>
        <w:t>get_op_browser_state</w:t>
      </w:r>
      <w:proofErr w:type="spellEnd"/>
      <w:r w:rsidRPr="00FE37A5">
        <w:rPr>
          <w:rFonts w:ascii="Courier New" w:eastAsia="ＭＳ ゴシック" w:hAnsi="Courier New" w:cs="Courier New"/>
          <w:color w:val="000000"/>
          <w:sz w:val="24"/>
          <w:szCs w:val="24"/>
        </w:rPr>
        <w:t>();</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var</w:t>
      </w:r>
      <w:proofErr w:type="spellEnd"/>
      <w:proofErr w:type="gramEnd"/>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ss</w:t>
      </w:r>
      <w:proofErr w:type="spellEnd"/>
      <w:r w:rsidRPr="00FE37A5">
        <w:rPr>
          <w:rFonts w:ascii="Courier New" w:eastAsia="ＭＳ ゴシック" w:hAnsi="Courier New" w:cs="Courier New"/>
          <w:color w:val="000000"/>
          <w:sz w:val="24"/>
          <w:szCs w:val="24"/>
        </w:rPr>
        <w:t xml:space="preserve"> = CryptoJS.SHA256(</w:t>
      </w:r>
      <w:proofErr w:type="spellStart"/>
      <w:r w:rsidRPr="00FE37A5">
        <w:rPr>
          <w:rFonts w:ascii="Courier New" w:eastAsia="ＭＳ ゴシック" w:hAnsi="Courier New" w:cs="Courier New"/>
          <w:color w:val="000000"/>
          <w:sz w:val="24"/>
          <w:szCs w:val="24"/>
        </w:rPr>
        <w:t>client_id</w:t>
      </w:r>
      <w:proofErr w:type="spellEnd"/>
      <w:r w:rsidRPr="00FE37A5">
        <w:rPr>
          <w:rFonts w:ascii="Courier New" w:eastAsia="ＭＳ ゴシック" w:hAnsi="Courier New" w:cs="Courier New"/>
          <w:color w:val="000000"/>
          <w:sz w:val="24"/>
          <w:szCs w:val="24"/>
        </w:rPr>
        <w:t xml:space="preserve"> + ' </w:t>
      </w:r>
      <w:proofErr w:type="spellStart"/>
      <w:r w:rsidRPr="00FE37A5">
        <w:rPr>
          <w:rFonts w:ascii="Courier New" w:eastAsia="ＭＳ ゴシック" w:hAnsi="Courier New" w:cs="Courier New"/>
          <w:color w:val="000000"/>
          <w:sz w:val="24"/>
          <w:szCs w:val="24"/>
        </w:rPr>
        <w:t>'</w:t>
      </w:r>
      <w:proofErr w:type="spellEnd"/>
      <w:r w:rsidRPr="00FE37A5">
        <w:rPr>
          <w:rFonts w:ascii="Courier New" w:eastAsia="ＭＳ ゴシック" w:hAnsi="Courier New" w:cs="Courier New"/>
          <w:color w:val="000000"/>
          <w:sz w:val="24"/>
          <w:szCs w:val="24"/>
        </w:rPr>
        <w:t xml:space="preserve"> + </w:t>
      </w:r>
      <w:proofErr w:type="spellStart"/>
      <w:r w:rsidRPr="00FE37A5">
        <w:rPr>
          <w:rFonts w:ascii="Courier New" w:eastAsia="ＭＳ ゴシック" w:hAnsi="Courier New" w:cs="Courier New"/>
          <w:color w:val="000000"/>
          <w:sz w:val="24"/>
          <w:szCs w:val="24"/>
        </w:rPr>
        <w:t>e.origin</w:t>
      </w:r>
      <w:proofErr w:type="spellEnd"/>
      <w:r w:rsidRPr="00FE37A5">
        <w:rPr>
          <w:rFonts w:ascii="Courier New" w:eastAsia="ＭＳ ゴシック" w:hAnsi="Courier New" w:cs="Courier New"/>
          <w:color w:val="000000"/>
          <w:sz w:val="24"/>
          <w:szCs w:val="24"/>
        </w:rPr>
        <w:t xml:space="preserve"> + ' </w:t>
      </w:r>
      <w:proofErr w:type="spellStart"/>
      <w:r w:rsidRPr="00FE37A5">
        <w:rPr>
          <w:rFonts w:ascii="Courier New" w:eastAsia="ＭＳ ゴシック" w:hAnsi="Courier New" w:cs="Courier New"/>
          <w:color w:val="000000"/>
          <w:sz w:val="24"/>
          <w:szCs w:val="24"/>
        </w:rPr>
        <w:t>'</w:t>
      </w:r>
      <w:proofErr w:type="spellEnd"/>
      <w:r w:rsidRPr="00FE37A5">
        <w:rPr>
          <w:rFonts w:ascii="Courier New" w:eastAsia="ＭＳ ゴシック" w:hAnsi="Courier New" w:cs="Courier New"/>
          <w:color w:val="000000"/>
          <w:sz w:val="24"/>
          <w:szCs w:val="24"/>
        </w:rPr>
        <w:t xml:space="preserve"> +</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opbs</w:t>
      </w:r>
      <w:proofErr w:type="spellEnd"/>
      <w:proofErr w:type="gramEnd"/>
      <w:r w:rsidRPr="00FE37A5">
        <w:rPr>
          <w:rFonts w:ascii="Courier New" w:eastAsia="ＭＳ ゴシック" w:hAnsi="Courier New" w:cs="Courier New"/>
          <w:color w:val="000000"/>
          <w:sz w:val="24"/>
          <w:szCs w:val="24"/>
        </w:rPr>
        <w:t xml:space="preserve"> + [' ' + salt]) [+ "." + </w:t>
      </w:r>
      <w:proofErr w:type="gramStart"/>
      <w:r w:rsidRPr="00FE37A5">
        <w:rPr>
          <w:rFonts w:ascii="Courier New" w:eastAsia="ＭＳ ゴシック" w:hAnsi="Courier New" w:cs="Courier New"/>
          <w:color w:val="000000"/>
          <w:sz w:val="24"/>
          <w:szCs w:val="24"/>
        </w:rPr>
        <w:t>salt</w:t>
      </w:r>
      <w:proofErr w:type="gramEnd"/>
      <w:r w:rsidRPr="00FE37A5">
        <w:rPr>
          <w:rFonts w:ascii="Courier New" w:eastAsia="ＭＳ ゴシック" w:hAnsi="Courier New" w:cs="Courier New"/>
          <w:color w:val="000000"/>
          <w:sz w:val="24"/>
          <w:szCs w:val="24"/>
        </w:rPr>
        <w:t>];</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gramStart"/>
      <w:r w:rsidRPr="00FE37A5">
        <w:rPr>
          <w:rFonts w:ascii="Courier New" w:eastAsia="ＭＳ ゴシック" w:hAnsi="Courier New" w:cs="Courier New"/>
          <w:color w:val="000000"/>
          <w:sz w:val="24"/>
          <w:szCs w:val="24"/>
        </w:rPr>
        <w:t>if</w:t>
      </w:r>
      <w:proofErr w:type="gramEnd"/>
      <w:r w:rsidRPr="00FE37A5">
        <w:rPr>
          <w:rFonts w:ascii="Courier New" w:eastAsia="ＭＳ ゴシック" w:hAnsi="Courier New" w:cs="Courier New"/>
          <w:color w:val="000000"/>
          <w:sz w:val="24"/>
          <w:szCs w:val="24"/>
        </w:rPr>
        <w:t xml:space="preserve"> (</w:t>
      </w:r>
      <w:proofErr w:type="spellStart"/>
      <w:r w:rsidRPr="00FE37A5">
        <w:rPr>
          <w:rFonts w:ascii="Courier New" w:eastAsia="ＭＳ ゴシック" w:hAnsi="Courier New" w:cs="Courier New"/>
          <w:color w:val="000000"/>
          <w:sz w:val="24"/>
          <w:szCs w:val="24"/>
        </w:rPr>
        <w:t>e.session_state</w:t>
      </w:r>
      <w:proofErr w:type="spellEnd"/>
      <w:r w:rsidRPr="00FE37A5">
        <w:rPr>
          <w:rFonts w:ascii="Courier New" w:eastAsia="ＭＳ ゴシック" w:hAnsi="Courier New" w:cs="Courier New"/>
          <w:color w:val="000000"/>
          <w:sz w:val="24"/>
          <w:szCs w:val="24"/>
        </w:rPr>
        <w:t xml:space="preserve"> == </w:t>
      </w:r>
      <w:proofErr w:type="spellStart"/>
      <w:r w:rsidRPr="00FE37A5">
        <w:rPr>
          <w:rFonts w:ascii="Courier New" w:eastAsia="ＭＳ ゴシック" w:hAnsi="Courier New" w:cs="Courier New"/>
          <w:color w:val="000000"/>
          <w:sz w:val="24"/>
          <w:szCs w:val="24"/>
        </w:rPr>
        <w:t>ss</w:t>
      </w:r>
      <w:proofErr w:type="spellEnd"/>
      <w:r w:rsidRPr="00FE37A5">
        <w:rPr>
          <w:rFonts w:ascii="Courier New" w:eastAsia="ＭＳ ゴシック" w:hAnsi="Courier New" w:cs="Courier New"/>
          <w:color w:val="000000"/>
          <w:sz w:val="24"/>
          <w:szCs w:val="24"/>
        </w:rPr>
        <w:t>) {</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gramStart"/>
      <w:r w:rsidRPr="00FE37A5">
        <w:rPr>
          <w:rFonts w:ascii="Courier New" w:eastAsia="ＭＳ ゴシック" w:hAnsi="Courier New" w:cs="Courier New"/>
          <w:color w:val="000000"/>
          <w:sz w:val="24"/>
          <w:szCs w:val="24"/>
        </w:rPr>
        <w:t>stat</w:t>
      </w:r>
      <w:proofErr w:type="gramEnd"/>
      <w:r w:rsidRPr="00FE37A5">
        <w:rPr>
          <w:rFonts w:ascii="Courier New" w:eastAsia="ＭＳ ゴシック" w:hAnsi="Courier New" w:cs="Courier New"/>
          <w:color w:val="000000"/>
          <w:sz w:val="24"/>
          <w:szCs w:val="24"/>
        </w:rPr>
        <w:t xml:space="preserve"> = 'unchanged';</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 else {</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gramStart"/>
      <w:r w:rsidRPr="00FE37A5">
        <w:rPr>
          <w:rFonts w:ascii="Courier New" w:eastAsia="ＭＳ ゴシック" w:hAnsi="Courier New" w:cs="Courier New"/>
          <w:color w:val="000000"/>
          <w:sz w:val="24"/>
          <w:szCs w:val="24"/>
        </w:rPr>
        <w:t>stat</w:t>
      </w:r>
      <w:proofErr w:type="gramEnd"/>
      <w:r w:rsidRPr="00FE37A5">
        <w:rPr>
          <w:rFonts w:ascii="Courier New" w:eastAsia="ＭＳ ゴシック" w:hAnsi="Courier New" w:cs="Courier New"/>
          <w:color w:val="000000"/>
          <w:sz w:val="24"/>
          <w:szCs w:val="24"/>
        </w:rPr>
        <w:t xml:space="preserve"> = 'changed';</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roofErr w:type="spellStart"/>
      <w:proofErr w:type="gramStart"/>
      <w:r w:rsidRPr="00FE37A5">
        <w:rPr>
          <w:rFonts w:ascii="Courier New" w:eastAsia="ＭＳ ゴシック" w:hAnsi="Courier New" w:cs="Courier New"/>
          <w:color w:val="000000"/>
          <w:sz w:val="24"/>
          <w:szCs w:val="24"/>
        </w:rPr>
        <w:t>e.source.postMessage</w:t>
      </w:r>
      <w:proofErr w:type="spellEnd"/>
      <w:r w:rsidRPr="00FE37A5">
        <w:rPr>
          <w:rFonts w:ascii="Courier New" w:eastAsia="ＭＳ ゴシック" w:hAnsi="Courier New" w:cs="Courier New"/>
          <w:color w:val="000000"/>
          <w:sz w:val="24"/>
          <w:szCs w:val="24"/>
        </w:rPr>
        <w:t>(</w:t>
      </w:r>
      <w:proofErr w:type="gramEnd"/>
      <w:r w:rsidRPr="00FE37A5">
        <w:rPr>
          <w:rFonts w:ascii="Courier New" w:eastAsia="ＭＳ ゴシック" w:hAnsi="Courier New" w:cs="Courier New"/>
          <w:color w:val="000000"/>
          <w:sz w:val="24"/>
          <w:szCs w:val="24"/>
        </w:rPr>
        <w:t xml:space="preserve">stat, </w:t>
      </w:r>
      <w:proofErr w:type="spellStart"/>
      <w:r w:rsidRPr="00FE37A5">
        <w:rPr>
          <w:rFonts w:ascii="Courier New" w:eastAsia="ＭＳ ゴシック" w:hAnsi="Courier New" w:cs="Courier New"/>
          <w:color w:val="000000"/>
          <w:sz w:val="24"/>
          <w:szCs w:val="24"/>
        </w:rPr>
        <w:t>e.origin</w:t>
      </w:r>
      <w:proofErr w:type="spellEnd"/>
      <w:r w:rsidRPr="00FE37A5">
        <w:rPr>
          <w:rFonts w:ascii="Courier New" w:eastAsia="ＭＳ ゴシック" w:hAnsi="Courier New" w:cs="Courier New"/>
          <w:color w:val="000000"/>
          <w:sz w:val="24"/>
          <w:szCs w:val="24"/>
        </w:rPr>
        <w:t>);</w:t>
      </w:r>
    </w:p>
    <w:p w:rsidR="00FE37A5" w:rsidRPr="00FE37A5" w:rsidRDefault="00FE37A5" w:rsidP="00FE37A5">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298216981"/>
        <w:rPr>
          <w:rFonts w:ascii="Courier New" w:eastAsia="ＭＳ ゴシック" w:hAnsi="Courier New" w:cs="Courier New"/>
          <w:color w:val="000000"/>
          <w:sz w:val="24"/>
          <w:szCs w:val="24"/>
        </w:rPr>
      </w:pPr>
      <w:r w:rsidRPr="00FE37A5">
        <w:rPr>
          <w:rFonts w:ascii="Courier New" w:eastAsia="ＭＳ ゴシック" w:hAnsi="Courier New" w:cs="Courier New"/>
          <w:color w:val="000000"/>
          <w:sz w:val="24"/>
          <w:szCs w:val="24"/>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 browser state is typically going to be stored in a cookie or HTML5 local storage. It is origin bound to the Authorization Server. It captures meaningful events such as logins, logouts, change of user, change of authorization status for Clients being used by the End-User, etc. Thus, the OP SHOULD update the value of the browser state in response to such meaningful events. As a result, the next call to check_session() after such an event will return the value </w:t>
      </w:r>
      <w:r>
        <w:rPr>
          <w:rStyle w:val="HTML3"/>
          <w:lang/>
        </w:rPr>
        <w:t>changed</w:t>
      </w:r>
      <w:r>
        <w:rPr>
          <w:rFonts w:ascii="Verdana" w:hAnsi="Verdana"/>
          <w:color w:val="000000"/>
          <w:sz w:val="24"/>
          <w:szCs w:val="24"/>
          <w:lang/>
        </w:rPr>
        <w:t xml:space="preserve">. It is RECOMMENDED that the OP not update the browser state too frequently in the absence of meaningful events so as to spare excessive network traffic at the Client in response to spurious </w:t>
      </w:r>
      <w:r>
        <w:rPr>
          <w:rStyle w:val="HTML3"/>
          <w:lang/>
        </w:rPr>
        <w:t>changed</w:t>
      </w:r>
      <w:r>
        <w:rPr>
          <w:rFonts w:ascii="Verdana" w:hAnsi="Verdana"/>
          <w:color w:val="000000"/>
          <w:sz w:val="24"/>
          <w:szCs w:val="24"/>
          <w:lang/>
        </w:rPr>
        <w:t xml:space="preserve"> events.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computation of the session state returned in response to unsuccessful Authorization Requests SHOULD, in addition to the browser state, incorporate sufficient randomness in the form of a salt so as to prevent identification of an End-User across successive calls to the OP's Authorization Endpoint.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the case of an authorized Client (successful Authorization Response), the OP SHOULD change the value of the session state returned to the Client under one of the following events: </w:t>
      </w:r>
    </w:p>
    <w:p w:rsidR="00E4438B" w:rsidRDefault="00E4438B">
      <w:pPr>
        <w:numPr>
          <w:ilvl w:val="0"/>
          <w:numId w:val="2"/>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set of users authenticated to the browser changes (login, logout, session add). </w:t>
      </w:r>
    </w:p>
    <w:p w:rsidR="00E4438B" w:rsidRDefault="00E4438B">
      <w:pPr>
        <w:numPr>
          <w:ilvl w:val="0"/>
          <w:numId w:val="2"/>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status of Clients being used by the End-User changes.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addition, the browser state used to verify the session state SHOULD change with such events. Calls to check_session() will return </w:t>
      </w:r>
      <w:r>
        <w:rPr>
          <w:rStyle w:val="HTML3"/>
          <w:lang/>
        </w:rPr>
        <w:t>changed</w:t>
      </w:r>
      <w:r>
        <w:rPr>
          <w:rFonts w:ascii="Verdana" w:hAnsi="Verdana"/>
          <w:color w:val="000000"/>
          <w:sz w:val="24"/>
          <w:szCs w:val="24"/>
          <w:lang/>
        </w:rPr>
        <w:t xml:space="preserve"> against earlier versions of session state after such events. It is RECOMMENDED that the browser state SHOULD NOT vary too frequently in the absence of such events to minimize network traffic caused by the Client's response to </w:t>
      </w:r>
      <w:r>
        <w:rPr>
          <w:rStyle w:val="HTML3"/>
          <w:lang/>
        </w:rPr>
        <w:t>changed</w:t>
      </w:r>
      <w:r>
        <w:rPr>
          <w:rFonts w:ascii="Verdana" w:hAnsi="Verdana"/>
          <w:color w:val="000000"/>
          <w:sz w:val="24"/>
          <w:szCs w:val="24"/>
          <w:lang/>
        </w:rPr>
        <w:t xml:space="preserve"> notifications.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the case of an unsuccessful Authorization Request, the value of the session state returned SHOULD vary with each request. However, the browser session state need not change unless a meaningful event happens. In particular, many values of session state can be simultaneously valid, for instance by the introduction of random salt in the session states issued in response to unsuccessful Authorization Requests.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some implementations, </w:t>
      </w:r>
      <w:r>
        <w:rPr>
          <w:rStyle w:val="HTML3"/>
          <w:lang/>
        </w:rPr>
        <w:t>changed</w:t>
      </w:r>
      <w:r>
        <w:rPr>
          <w:rFonts w:ascii="Verdana" w:hAnsi="Verdana"/>
          <w:color w:val="000000"/>
          <w:sz w:val="24"/>
          <w:szCs w:val="24"/>
          <w:lang/>
        </w:rPr>
        <w:t xml:space="preserve"> notifications will occur only when changes to the End-User's session occur, whereas in other implementations, they might also occur as a result of changes to other sessions between the User-Agent and the OP. RPs need to be prepared for either eventuality, silently handling any false positives that might occur.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29" w:name="RPiframe"/>
      <w:bookmarkEnd w:id="29"/>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30" w:name="rfc.section.4.2"/>
      <w:bookmarkEnd w:id="30"/>
      <w:r>
        <w:rPr>
          <w:rFonts w:eastAsia="Times New Roman" w:cs="Times New Roman"/>
          <w:lang/>
        </w:rPr>
        <w:t>4.2.  RP iframe</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RP also loads an invisible iframe from itself in the same page. This iframe MUST know the ID of the OP iframe so that it can postMessage to the OP iframe.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RP iframe polls OP iframe with postMessage with certain interval suitable for the RP application. With each postMessage, it sends the session state defined in Section 4.1. It also has to be able to receive the postMessage back from the OP iframe. The received data would either be </w:t>
      </w:r>
      <w:r>
        <w:rPr>
          <w:rStyle w:val="HTML3"/>
          <w:lang/>
        </w:rPr>
        <w:t>changed</w:t>
      </w:r>
      <w:r>
        <w:rPr>
          <w:rFonts w:ascii="Verdana" w:hAnsi="Verdana"/>
          <w:color w:val="000000"/>
          <w:sz w:val="24"/>
          <w:szCs w:val="24"/>
          <w:lang/>
        </w:rPr>
        <w:t xml:space="preserve"> or </w:t>
      </w:r>
      <w:r>
        <w:rPr>
          <w:rStyle w:val="HTML3"/>
          <w:lang/>
        </w:rPr>
        <w:t>unchanged</w:t>
      </w:r>
      <w:r>
        <w:rPr>
          <w:rFonts w:ascii="Verdana" w:hAnsi="Verdana"/>
          <w:color w:val="000000"/>
          <w:sz w:val="24"/>
          <w:szCs w:val="24"/>
          <w:lang/>
        </w:rPr>
        <w:t xml:space="preserve">. Upon receipt of </w:t>
      </w:r>
      <w:r>
        <w:rPr>
          <w:rStyle w:val="HTML3"/>
          <w:lang/>
        </w:rPr>
        <w:t>changed</w:t>
      </w:r>
      <w:r>
        <w:rPr>
          <w:rFonts w:ascii="Verdana" w:hAnsi="Verdana"/>
          <w:color w:val="000000"/>
          <w:sz w:val="24"/>
          <w:szCs w:val="24"/>
          <w:lang/>
        </w:rPr>
        <w:t xml:space="preserve">, the RP MUST perform the re-authentication with </w:t>
      </w:r>
      <w:r>
        <w:rPr>
          <w:rStyle w:val="HTML3"/>
          <w:lang/>
        </w:rPr>
        <w:t>prompt=none</w:t>
      </w:r>
      <w:r>
        <w:rPr>
          <w:rFonts w:ascii="Verdana" w:hAnsi="Verdana"/>
          <w:color w:val="000000"/>
          <w:sz w:val="24"/>
          <w:szCs w:val="24"/>
          <w:lang/>
        </w:rPr>
        <w:t xml:space="preserve"> to find the current session state at the OP.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Following is non-normative example pseudo-code for the RP iframe: </w:t>
      </w:r>
    </w:p>
    <w:p w:rsidR="00E4438B" w:rsidRDefault="00E4438B">
      <w:pPr>
        <w:pStyle w:val="HTML1"/>
        <w:divId w:val="1326396613"/>
        <w:rPr>
          <w:lang/>
        </w:rPr>
      </w:pPr>
      <w:r>
        <w:rPr>
          <w:lang/>
        </w:rPr>
        <w:t xml:space="preserve">   var stat = "unchanged";   var mes = client_id + " " + session_state;    function check_session()   {     var targetOrigin  = "http://server.example.com";     var win = window.parent.document.getElementById("op").                 contentWindow;     win.postMessage( mes, targetOrigin);   }    function setTimer()   {     check_session();     timerID = setInterval("check_session()",3*1000);   }    window.addEventListener("message", receiveMessage, false);    function receiveMessage(e)   {     var targetOrigin  = "http://server.example.com";     if (e.origin !== targetOrigin ) {return;}     stat = e.data;      if stat == "changed" then take the actions below...   }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When the RP detects a session state change, it SHOULD first try an immediate mode request within an iframe to obtain a new ID Token and session state, sending the old ID Token as the </w:t>
      </w:r>
      <w:r>
        <w:rPr>
          <w:rStyle w:val="HTML3"/>
          <w:lang/>
        </w:rPr>
        <w:t>id_token_hint</w:t>
      </w:r>
      <w:r>
        <w:rPr>
          <w:rFonts w:ascii="Verdana" w:hAnsi="Verdana"/>
          <w:color w:val="000000"/>
          <w:sz w:val="24"/>
          <w:szCs w:val="24"/>
          <w:lang/>
        </w:rPr>
        <w:t xml:space="preserve">. If the RP receives an ID token for the same End-User, it SHOULD simply update the value of the session state. If it doesn't receive an ID token or receives an ID token for another End-User, then it needs to handle this case as a logout for the original End-User.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Note that the session state is origin bound. Session state SHOULD be returned upon an authorization failure.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1" w:name="RPLogout"/>
      <w:bookmarkEnd w:id="31"/>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32" w:name="rfc.section.5"/>
      <w:bookmarkEnd w:id="32"/>
      <w:r>
        <w:rPr>
          <w:rFonts w:eastAsia="Times New Roman" w:cs="Times New Roman"/>
          <w:lang/>
        </w:rPr>
        <w:t>5.  RP-Initiated Logout</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An RP can notify the OP that the End-User has logged out of the site, and might want to log out of the OP as well. In this case, the RP, after having logged the End-User out of the RP, redirects the End-User's User-Agent to the OP's logout endpoint URL. This URL is normally obtained via the </w:t>
      </w:r>
      <w:r>
        <w:rPr>
          <w:rStyle w:val="HTML3"/>
          <w:lang/>
        </w:rPr>
        <w:t>end_session_endpoint</w:t>
      </w:r>
      <w:r>
        <w:rPr>
          <w:rFonts w:ascii="Verdana" w:hAnsi="Verdana"/>
          <w:color w:val="000000"/>
          <w:sz w:val="24"/>
          <w:szCs w:val="24"/>
          <w:lang/>
        </w:rPr>
        <w:t xml:space="preserve"> element of the OP's Discovery response, or MAY be learned via other mechanisms.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also defines the following parameters that are passed as query parameters in the logout request: </w:t>
      </w:r>
    </w:p>
    <w:p w:rsidR="00E4438B" w:rsidRDefault="00E4438B">
      <w:pPr>
        <w:spacing w:before="0" w:beforeAutospacing="0" w:after="0" w:afterAutospacing="0"/>
        <w:divId w:val="1456673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id_token_hint</w:t>
      </w:r>
    </w:p>
    <w:p w:rsidR="00E4438B" w:rsidRDefault="00E4438B">
      <w:pPr>
        <w:spacing w:before="0" w:beforeAutospacing="0" w:after="0" w:afterAutospacing="0"/>
        <w:ind w:left="720"/>
        <w:divId w:val="1456673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RECOMMENDED. Previously issued ID Token passed to the logout endpoint as a hint about the End-User's current authenticated session with the Client. This is used as an indication of the identity of the End-User that the RP is requesting be logged out by the OP. The OP need not be listed as an audience of the ID Token when it is used as an </w:t>
      </w:r>
      <w:r>
        <w:rPr>
          <w:rStyle w:val="HTML3"/>
          <w:lang/>
        </w:rPr>
        <w:t>id_token_hint</w:t>
      </w:r>
      <w:r>
        <w:rPr>
          <w:rFonts w:ascii="Verdana" w:eastAsia="Times New Roman" w:hAnsi="Verdana" w:cs="Times New Roman"/>
          <w:color w:val="000000"/>
          <w:sz w:val="24"/>
          <w:szCs w:val="24"/>
          <w:lang/>
        </w:rPr>
        <w:t xml:space="preserve"> value. </w:t>
      </w:r>
    </w:p>
    <w:p w:rsidR="00E4438B" w:rsidRDefault="00E4438B">
      <w:pPr>
        <w:spacing w:before="0" w:beforeAutospacing="0" w:after="0" w:afterAutospacing="0"/>
        <w:divId w:val="1456673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post_logout_redirect_uri</w:t>
      </w:r>
    </w:p>
    <w:p w:rsidR="00E4438B" w:rsidRDefault="00E4438B">
      <w:pPr>
        <w:spacing w:before="0" w:beforeAutospacing="0" w:after="0" w:afterAutospacing="0"/>
        <w:ind w:left="720"/>
        <w:divId w:val="1456673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OPTIONAL. URL to which the RP is requesting that the End-User's User-Agent be redirected after a logout has been performed. The value MUST have been previously registered with the OP, either using the </w:t>
      </w:r>
      <w:r>
        <w:rPr>
          <w:rStyle w:val="HTML3"/>
          <w:lang/>
        </w:rPr>
        <w:t>post_logout_redirect_uris</w:t>
      </w:r>
      <w:r>
        <w:rPr>
          <w:rFonts w:ascii="Verdana" w:eastAsia="Times New Roman" w:hAnsi="Verdana" w:cs="Times New Roman"/>
          <w:color w:val="000000"/>
          <w:sz w:val="24"/>
          <w:szCs w:val="24"/>
          <w:lang/>
        </w:rPr>
        <w:t xml:space="preserve"> Registration parameter or via another mechanism. If supplied, the OP SHOULD honor this request following the logout.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At the logout endpoint, the OP SHOULD ask the End-User whether he wants to log out of the OP as well. If the End-User says "yes", then the OP MUST log out the End-User.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3" w:name="RedirectionAfterLogout"/>
      <w:bookmarkEnd w:id="33"/>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34" w:name="rfc.section.5.1"/>
      <w:bookmarkEnd w:id="34"/>
      <w:r>
        <w:rPr>
          <w:rFonts w:eastAsia="Times New Roman" w:cs="Times New Roman"/>
          <w:lang/>
        </w:rPr>
        <w:t>5.1.  Redirection to RP After Logout</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In some cases, the RP will request that the End-User's User-Agent to be redirected back to the RP after a logout has been performed. This specification defines this dynamic registration parameter for this purpose, per Section 2.1 of </w:t>
      </w:r>
      <w:hyperlink w:anchor="OpenID.Registration" w:history="1">
        <w:r>
          <w:rPr>
            <w:rStyle w:val="a3"/>
            <w:rFonts w:ascii="Verdana" w:hAnsi="Verdana"/>
            <w:sz w:val="24"/>
            <w:szCs w:val="24"/>
            <w:u w:val="none"/>
            <w:lang/>
          </w:rPr>
          <w:t>OpenID Connect Dynamic Client Registration 1.0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spellStart"/>
      <w:r>
        <w:rPr>
          <w:rFonts w:ascii="Verdana" w:hAnsi="Verdana"/>
          <w:color w:val="000000"/>
          <w:sz w:val="24"/>
          <w:szCs w:val="24"/>
          <w:lang/>
        </w:rPr>
        <w:t>OpenID.Registration</w:t>
      </w:r>
      <w:proofErr w:type="spellEnd"/>
      <w:r>
        <w:rPr>
          <w:rFonts w:ascii="Verdana" w:hAnsi="Verdana"/>
          <w:color w:val="000000"/>
          <w:sz w:val="24"/>
          <w:szCs w:val="24"/>
          <w:lang/>
        </w:rPr>
        <w:t xml:space="preserve">]. </w:t>
      </w:r>
    </w:p>
    <w:p w:rsidR="00E4438B" w:rsidRDefault="00E4438B">
      <w:pPr>
        <w:spacing w:before="0" w:beforeAutospacing="0" w:after="0" w:afterAutospacing="0"/>
        <w:divId w:val="127254472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post_logout_redirect_uris</w:t>
      </w:r>
    </w:p>
    <w:p w:rsidR="00E4438B" w:rsidRDefault="00E4438B">
      <w:pPr>
        <w:spacing w:before="0" w:beforeAutospacing="0" w:after="0" w:afterAutospacing="0"/>
        <w:ind w:left="720"/>
        <w:divId w:val="127254472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OPTIONAL. Array of URLs supplied by the RP to which it MAY request that the End-User's User-Agent be redirected using the </w:t>
      </w:r>
      <w:r>
        <w:rPr>
          <w:rStyle w:val="HTML3"/>
          <w:lang/>
        </w:rPr>
        <w:t>post_logout_redirect_uri</w:t>
      </w:r>
      <w:r>
        <w:rPr>
          <w:rFonts w:ascii="Verdana" w:eastAsia="Times New Roman" w:hAnsi="Verdana" w:cs="Times New Roman"/>
          <w:color w:val="000000"/>
          <w:sz w:val="24"/>
          <w:szCs w:val="24"/>
          <w:lang/>
        </w:rPr>
        <w:t xml:space="preserve"> parameter after a logout has been performed.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5" w:name="Validation"/>
      <w:bookmarkEnd w:id="35"/>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36" w:name="rfc.section.6"/>
      <w:bookmarkEnd w:id="36"/>
      <w:r>
        <w:rPr>
          <w:rFonts w:eastAsia="Times New Roman" w:cs="Times New Roman"/>
          <w:lang/>
        </w:rPr>
        <w:t>6.  Validation</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If any of the validation procedures defined in this specification fail, any operations requiring the information that failed to correctly validate MUST be aborted and the information that failed to validate MUST NOT be used.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7" w:name="ImplementationConsiderations"/>
      <w:bookmarkEnd w:id="37"/>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38" w:name="rfc.section.7"/>
      <w:bookmarkEnd w:id="38"/>
      <w:r>
        <w:rPr>
          <w:rFonts w:eastAsia="Times New Roman" w:cs="Times New Roman"/>
          <w:lang/>
        </w:rPr>
        <w:t>7.  Implementation Considerations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defines features used by both Relying Parties and OpenID Providers that choose to implement Session Management. All of these Relying Parties and OpenID Providers MUST implement the features that are listed in this specification as being "REQUIRED" or are described with a "MUST". No other implementation considerations for implementations of Session Management are defined by this specification.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39" w:name="Security"/>
      <w:bookmarkEnd w:id="39"/>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40" w:name="rfc.section.8"/>
      <w:bookmarkEnd w:id="40"/>
      <w:r>
        <w:rPr>
          <w:rFonts w:eastAsia="Times New Roman" w:cs="Times New Roman"/>
          <w:lang/>
        </w:rPr>
        <w:t>8.  Security Considerations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 iframe MUST enforce that the caller has the same origin as its parent frame. It MUST reject postMessage requests from any other source origin, to prevent cross-site scripting attacks.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41" w:name="IANA"/>
      <w:bookmarkEnd w:id="41"/>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42" w:name="rfc.section.9"/>
      <w:bookmarkEnd w:id="42"/>
      <w:r>
        <w:rPr>
          <w:rFonts w:eastAsia="Times New Roman" w:cs="Times New Roman"/>
          <w:lang/>
        </w:rPr>
        <w:t>9.  IANA Considerations</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43" w:name="oauth_params"/>
      <w:bookmarkEnd w:id="43"/>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44" w:name="rfc.section.9.1"/>
      <w:bookmarkEnd w:id="44"/>
      <w:r>
        <w:rPr>
          <w:rFonts w:eastAsia="Times New Roman" w:cs="Times New Roman"/>
          <w:lang/>
        </w:rPr>
        <w:t>9.1.  OAuth Parameters Registry</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This specification registers the following parameters in the IANA OAuth Parameters registry defined in </w:t>
      </w:r>
      <w:hyperlink w:anchor="RFC6749" w:history="1">
        <w:r>
          <w:rPr>
            <w:rStyle w:val="a3"/>
            <w:rFonts w:ascii="Verdana" w:hAnsi="Verdana"/>
            <w:sz w:val="24"/>
            <w:szCs w:val="24"/>
            <w:u w:val="none"/>
            <w:lang/>
          </w:rPr>
          <w:t>RFC 6749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45" w:name="ParametersContents"/>
      <w:bookmarkEnd w:id="45"/>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46" w:name="rfc.section.9.1.1"/>
      <w:bookmarkEnd w:id="46"/>
      <w:r>
        <w:rPr>
          <w:rFonts w:eastAsia="Times New Roman" w:cs="Times New Roman"/>
          <w:lang/>
        </w:rPr>
        <w:t>9.1.1.  Registry Contents</w:t>
      </w:r>
    </w:p>
    <w:p w:rsidR="00E4438B" w:rsidRDefault="00E4438B">
      <w:pPr>
        <w:numPr>
          <w:ilvl w:val="0"/>
          <w:numId w:val="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session_state</w:t>
      </w:r>
      <w:r>
        <w:rPr>
          <w:rFonts w:ascii="Verdana" w:eastAsia="Times New Roman" w:hAnsi="Verdana" w:cs="Times New Roman"/>
          <w:color w:val="000000"/>
          <w:sz w:val="24"/>
          <w:szCs w:val="24"/>
          <w:lang/>
        </w:rPr>
        <w:t xml:space="preserve"> </w:t>
      </w:r>
    </w:p>
    <w:p w:rsidR="00E4438B" w:rsidRDefault="00E4438B">
      <w:pPr>
        <w:numPr>
          <w:ilvl w:val="0"/>
          <w:numId w:val="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Response, Access Token Response </w:t>
      </w:r>
    </w:p>
    <w:p w:rsidR="00E4438B" w:rsidRDefault="00E4438B">
      <w:pPr>
        <w:numPr>
          <w:ilvl w:val="0"/>
          <w:numId w:val="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E4438B" w:rsidRDefault="00E4438B">
      <w:pPr>
        <w:numPr>
          <w:ilvl w:val="0"/>
          <w:numId w:val="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CreatingUpdatingSessions" w:history="1">
        <w:r>
          <w:rPr>
            <w:rFonts w:ascii="Verdana" w:eastAsia="Times New Roman" w:hAnsi="Verdana" w:cs="Times New Roman"/>
            <w:b/>
            <w:bCs/>
            <w:color w:val="990000"/>
            <w:sz w:val="24"/>
            <w:szCs w:val="24"/>
            <w:lang/>
          </w:rPr>
          <w:t>Section 3 (</w:t>
        </w:r>
        <w:r>
          <w:rPr>
            <w:rStyle w:val="info"/>
            <w:rFonts w:ascii="Verdana" w:eastAsia="Times New Roman" w:hAnsi="Verdana" w:cs="Times New Roman"/>
            <w:b/>
            <w:bCs/>
            <w:color w:val="990000"/>
            <w:sz w:val="24"/>
            <w:szCs w:val="24"/>
            <w:lang/>
          </w:rPr>
          <w:t>Creating and Updating Sessions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E4438B" w:rsidRDefault="00E4438B">
      <w:pPr>
        <w:numPr>
          <w:ilvl w:val="0"/>
          <w:numId w:val="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47" w:name="rfc.references1"/>
      <w:bookmarkEnd w:id="47"/>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r>
        <w:rPr>
          <w:rFonts w:eastAsia="Times New Roman" w:cs="Times New Roman"/>
          <w:lang/>
        </w:rPr>
        <w:t>10. Normative References</w:t>
      </w:r>
    </w:p>
    <w:tbl>
      <w:tblPr>
        <w:tblW w:w="4950" w:type="pct"/>
        <w:tblCellSpacing w:w="15" w:type="dxa"/>
        <w:tblCellMar>
          <w:top w:w="15" w:type="dxa"/>
          <w:left w:w="15" w:type="dxa"/>
          <w:bottom w:w="15" w:type="dxa"/>
          <w:right w:w="15" w:type="dxa"/>
        </w:tblCellMar>
        <w:tblLook w:val="04A0"/>
      </w:tblPr>
      <w:tblGrid>
        <w:gridCol w:w="2605"/>
        <w:gridCol w:w="5903"/>
      </w:tblGrid>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48" w:name="OpenID.Discovery"/>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OpenID.Discovery</w:t>
            </w:r>
            <w:proofErr w:type="spellEnd"/>
            <w:r>
              <w:rPr>
                <w:rFonts w:ascii="Verdana" w:eastAsia="Times New Roman" w:hAnsi="Verdana" w:cs="Times New Roman"/>
                <w:b/>
                <w:bCs/>
                <w:color w:val="000000"/>
              </w:rPr>
              <w:t>]</w:t>
            </w:r>
            <w:bookmarkEnd w:id="48"/>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and E. Jay, “</w:t>
            </w:r>
            <w:hyperlink r:id="rId8" w:history="1">
              <w:r>
                <w:rPr>
                  <w:rStyle w:val="a3"/>
                  <w:rFonts w:ascii="Verdana" w:eastAsia="Times New Roman" w:hAnsi="Verdana" w:cs="Times New Roman"/>
                </w:rPr>
                <w:t>OpenID Connect Discovery 1.0</w:t>
              </w:r>
            </w:hyperlink>
            <w:r>
              <w:rPr>
                <w:rFonts w:ascii="Verdana" w:eastAsia="Times New Roman" w:hAnsi="Verdana" w:cs="Times New Roman"/>
                <w:color w:val="000000"/>
              </w:rPr>
              <w:t>,” May 2013.</w:t>
            </w:r>
          </w:p>
        </w:tc>
      </w:tr>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49" w:name="OpenID.Messages"/>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OpenID.Messages</w:t>
            </w:r>
            <w:proofErr w:type="spellEnd"/>
            <w:r>
              <w:rPr>
                <w:rFonts w:ascii="Verdana" w:eastAsia="Times New Roman" w:hAnsi="Verdana" w:cs="Times New Roman"/>
                <w:b/>
                <w:bCs/>
                <w:color w:val="000000"/>
              </w:rPr>
              <w:t>]</w:t>
            </w:r>
            <w:bookmarkEnd w:id="49"/>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M., de Medeiros, B., </w:t>
            </w:r>
            <w:proofErr w:type="spellStart"/>
            <w:r>
              <w:rPr>
                <w:rFonts w:ascii="Verdana" w:eastAsia="Times New Roman" w:hAnsi="Verdana" w:cs="Times New Roman"/>
                <w:color w:val="000000"/>
              </w:rPr>
              <w:t>Mortimore</w:t>
            </w:r>
            <w:proofErr w:type="spellEnd"/>
            <w:r>
              <w:rPr>
                <w:rFonts w:ascii="Verdana" w:eastAsia="Times New Roman" w:hAnsi="Verdana" w:cs="Times New Roman"/>
                <w:color w:val="000000"/>
              </w:rPr>
              <w:t>, C., and E. Jay, “</w:t>
            </w:r>
            <w:hyperlink r:id="rId9" w:history="1">
              <w:r>
                <w:rPr>
                  <w:rStyle w:val="a3"/>
                  <w:rFonts w:ascii="Verdana" w:eastAsia="Times New Roman" w:hAnsi="Verdana" w:cs="Times New Roman"/>
                </w:rPr>
                <w:t>OpenID Connect Messages 1.0</w:t>
              </w:r>
            </w:hyperlink>
            <w:r>
              <w:rPr>
                <w:rFonts w:ascii="Verdana" w:eastAsia="Times New Roman" w:hAnsi="Verdana" w:cs="Times New Roman"/>
                <w:color w:val="000000"/>
              </w:rPr>
              <w:t>,” May 2013.</w:t>
            </w:r>
          </w:p>
        </w:tc>
      </w:tr>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50" w:name="OpenID.Registrat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OpenID.Registration</w:t>
            </w:r>
            <w:proofErr w:type="spellEnd"/>
            <w:r>
              <w:rPr>
                <w:rFonts w:ascii="Verdana" w:eastAsia="Times New Roman" w:hAnsi="Verdana" w:cs="Times New Roman"/>
                <w:b/>
                <w:bCs/>
                <w:color w:val="000000"/>
              </w:rPr>
              <w:t>]</w:t>
            </w:r>
            <w:bookmarkEnd w:id="50"/>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10" w:history="1">
              <w:r>
                <w:rPr>
                  <w:rStyle w:val="a3"/>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51" w:name="OpenID.Standard"/>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OpenID.Standard</w:t>
            </w:r>
            <w:proofErr w:type="spellEnd"/>
            <w:r>
              <w:rPr>
                <w:rFonts w:ascii="Verdana" w:eastAsia="Times New Roman" w:hAnsi="Verdana" w:cs="Times New Roman"/>
                <w:b/>
                <w:bCs/>
                <w:color w:val="000000"/>
              </w:rPr>
              <w:t>]</w:t>
            </w:r>
            <w:bookmarkEnd w:id="51"/>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M., de Medeiros, B., </w:t>
            </w:r>
            <w:proofErr w:type="spellStart"/>
            <w:r>
              <w:rPr>
                <w:rFonts w:ascii="Verdana" w:eastAsia="Times New Roman" w:hAnsi="Verdana" w:cs="Times New Roman"/>
                <w:color w:val="000000"/>
              </w:rPr>
              <w:t>Mortimore</w:t>
            </w:r>
            <w:proofErr w:type="spellEnd"/>
            <w:r>
              <w:rPr>
                <w:rFonts w:ascii="Verdana" w:eastAsia="Times New Roman" w:hAnsi="Verdana" w:cs="Times New Roman"/>
                <w:color w:val="000000"/>
              </w:rPr>
              <w:t>, C., and E. Jay, “</w:t>
            </w:r>
            <w:hyperlink r:id="rId11" w:history="1">
              <w:r>
                <w:rPr>
                  <w:rStyle w:val="a3"/>
                  <w:rFonts w:ascii="Verdana" w:eastAsia="Times New Roman" w:hAnsi="Verdana" w:cs="Times New Roman"/>
                </w:rPr>
                <w:t>OpenID Connect Standard 1.0</w:t>
              </w:r>
            </w:hyperlink>
            <w:r>
              <w:rPr>
                <w:rFonts w:ascii="Verdana" w:eastAsia="Times New Roman" w:hAnsi="Verdana" w:cs="Times New Roman"/>
                <w:color w:val="000000"/>
              </w:rPr>
              <w:t>,” May 2013.</w:t>
            </w:r>
          </w:p>
        </w:tc>
      </w:tr>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52" w:name="RFC2119"/>
            <w:r>
              <w:rPr>
                <w:rFonts w:ascii="Verdana" w:eastAsia="Times New Roman" w:hAnsi="Verdana" w:cs="Times New Roman"/>
                <w:b/>
                <w:bCs/>
                <w:color w:val="000000"/>
              </w:rPr>
              <w:t>[RFC2119]</w:t>
            </w:r>
            <w:bookmarkEnd w:id="52"/>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12" w:history="1">
              <w:r w:rsidR="00E4438B">
                <w:rPr>
                  <w:rStyle w:val="a3"/>
                  <w:rFonts w:ascii="Verdana" w:eastAsia="Times New Roman" w:hAnsi="Verdana" w:cs="Times New Roman"/>
                </w:rPr>
                <w:t>Bradner, S.</w:t>
              </w:r>
            </w:hyperlink>
            <w:r w:rsidR="00E4438B">
              <w:rPr>
                <w:rFonts w:ascii="Verdana" w:eastAsia="Times New Roman" w:hAnsi="Verdana" w:cs="Times New Roman"/>
                <w:color w:val="000000"/>
              </w:rPr>
              <w:t>, “</w:t>
            </w:r>
            <w:hyperlink r:id="rId13" w:history="1">
              <w:r w:rsidR="00E4438B">
                <w:rPr>
                  <w:rStyle w:val="a3"/>
                  <w:rFonts w:ascii="Verdana" w:eastAsia="Times New Roman" w:hAnsi="Verdana" w:cs="Times New Roman"/>
                </w:rPr>
                <w:t>Key words for use in RFCs to Indicate Requirement Levels</w:t>
              </w:r>
            </w:hyperlink>
            <w:r w:rsidR="00E4438B">
              <w:rPr>
                <w:rFonts w:ascii="Verdana" w:eastAsia="Times New Roman" w:hAnsi="Verdana" w:cs="Times New Roman"/>
                <w:color w:val="000000"/>
              </w:rPr>
              <w:t>,” BCP 14, RFC 2119, March 1997 (</w:t>
            </w:r>
            <w:hyperlink r:id="rId14" w:history="1">
              <w:r w:rsidR="00E4438B">
                <w:rPr>
                  <w:rStyle w:val="a3"/>
                  <w:rFonts w:ascii="Verdana" w:eastAsia="Times New Roman" w:hAnsi="Verdana" w:cs="Times New Roman"/>
                </w:rPr>
                <w:t>TXT</w:t>
              </w:r>
            </w:hyperlink>
            <w:r w:rsidR="00E4438B">
              <w:rPr>
                <w:rFonts w:ascii="Verdana" w:eastAsia="Times New Roman" w:hAnsi="Verdana" w:cs="Times New Roman"/>
                <w:color w:val="000000"/>
              </w:rPr>
              <w:t xml:space="preserve">, </w:t>
            </w:r>
            <w:hyperlink r:id="rId15" w:history="1">
              <w:r w:rsidR="00E4438B">
                <w:rPr>
                  <w:rStyle w:val="a3"/>
                  <w:rFonts w:ascii="Verdana" w:eastAsia="Times New Roman" w:hAnsi="Verdana" w:cs="Times New Roman"/>
                </w:rPr>
                <w:t>HTML</w:t>
              </w:r>
            </w:hyperlink>
            <w:r w:rsidR="00E4438B">
              <w:rPr>
                <w:rFonts w:ascii="Verdana" w:eastAsia="Times New Roman" w:hAnsi="Verdana" w:cs="Times New Roman"/>
                <w:color w:val="000000"/>
              </w:rPr>
              <w:t xml:space="preserve">, </w:t>
            </w:r>
            <w:hyperlink r:id="rId16" w:history="1">
              <w:r w:rsidR="00E4438B">
                <w:rPr>
                  <w:rStyle w:val="a3"/>
                  <w:rFonts w:ascii="Verdana" w:eastAsia="Times New Roman" w:hAnsi="Verdana" w:cs="Times New Roman"/>
                </w:rPr>
                <w:t>XML</w:t>
              </w:r>
            </w:hyperlink>
            <w:r w:rsidR="00E4438B">
              <w:rPr>
                <w:rFonts w:ascii="Verdana" w:eastAsia="Times New Roman" w:hAnsi="Verdana" w:cs="Times New Roman"/>
                <w:color w:val="000000"/>
              </w:rPr>
              <w:t>).</w:t>
            </w:r>
          </w:p>
        </w:tc>
      </w:tr>
      <w:tr w:rsidR="00E4438B">
        <w:trPr>
          <w:divId w:val="1298216981"/>
          <w:tblCellSpacing w:w="15" w:type="dxa"/>
        </w:trPr>
        <w:tc>
          <w:tcPr>
            <w:tcW w:w="0" w:type="auto"/>
            <w:hideMark/>
          </w:tcPr>
          <w:p w:rsidR="00E4438B" w:rsidRDefault="00E4438B">
            <w:pPr>
              <w:spacing w:before="0" w:beforeAutospacing="0" w:after="0" w:afterAutospacing="0"/>
              <w:rPr>
                <w:rFonts w:ascii="Verdana" w:eastAsia="Times New Roman" w:hAnsi="Verdana" w:cs="Times New Roman"/>
                <w:color w:val="000000"/>
              </w:rPr>
            </w:pPr>
            <w:bookmarkStart w:id="53" w:name="RFC6749"/>
            <w:r>
              <w:rPr>
                <w:rFonts w:ascii="Verdana" w:eastAsia="Times New Roman" w:hAnsi="Verdana" w:cs="Times New Roman"/>
                <w:b/>
                <w:bCs/>
                <w:color w:val="000000"/>
              </w:rPr>
              <w:t>[RFC6749]</w:t>
            </w:r>
            <w:bookmarkEnd w:id="53"/>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Hardt</w:t>
            </w:r>
            <w:proofErr w:type="spellEnd"/>
            <w:r>
              <w:rPr>
                <w:rFonts w:ascii="Verdana" w:eastAsia="Times New Roman" w:hAnsi="Verdana" w:cs="Times New Roman"/>
                <w:color w:val="000000"/>
              </w:rPr>
              <w:t>, D., “</w:t>
            </w:r>
            <w:hyperlink r:id="rId17" w:history="1">
              <w:r>
                <w:rPr>
                  <w:rStyle w:val="a3"/>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18" w:history="1">
              <w:r>
                <w:rPr>
                  <w:rStyle w:val="a3"/>
                  <w:rFonts w:ascii="Verdana" w:eastAsia="Times New Roman" w:hAnsi="Verdana" w:cs="Times New Roman"/>
                </w:rPr>
                <w:t>TXT</w:t>
              </w:r>
            </w:hyperlink>
            <w:r>
              <w:rPr>
                <w:rFonts w:ascii="Verdana" w:eastAsia="Times New Roman" w:hAnsi="Verdana" w:cs="Times New Roman"/>
                <w:color w:val="000000"/>
              </w:rPr>
              <w:t>).</w:t>
            </w:r>
          </w:p>
        </w:tc>
      </w:tr>
    </w:tbl>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54" w:name="Acknowledgements"/>
      <w:bookmarkEnd w:id="54"/>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55" w:name="rfc.section.A"/>
      <w:bookmarkEnd w:id="55"/>
      <w:r>
        <w:rPr>
          <w:rFonts w:eastAsia="Times New Roman" w:cs="Times New Roman"/>
          <w:lang/>
        </w:rPr>
        <w:t>Appendix A.  Acknowledgements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Naveen Agarwal, Amanda Anganes, John Bradley, Breno de Medeiros, George Fletcher, Edmund Jay, Michael B. Jones, Torsten Lodderstedt, Tony Nadalin, Axel Nennker, Justin Richer, and Nat Sakimura contributed to the design of this specification.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56" w:name="Notices"/>
      <w:bookmarkEnd w:id="56"/>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57" w:name="rfc.section.B"/>
      <w:bookmarkEnd w:id="57"/>
      <w:r>
        <w:rPr>
          <w:rFonts w:eastAsia="Times New Roman" w:cs="Times New Roman"/>
          <w:lang/>
        </w:rPr>
        <w:t>Appendix B.  Notices</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Copyright (c) 2013 The OpenID Foundation.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58" w:name="History"/>
      <w:bookmarkEnd w:id="58"/>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bookmarkStart w:id="59" w:name="rfc.section.C"/>
      <w:bookmarkEnd w:id="59"/>
      <w:r>
        <w:rPr>
          <w:rFonts w:eastAsia="Times New Roman" w:cs="Times New Roman"/>
          <w:lang/>
        </w:rPr>
        <w:t>Appendix C.  Document History</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 To be removed from the final specification ]]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-14 </w:t>
      </w:r>
    </w:p>
    <w:p w:rsidR="00E4438B" w:rsidRDefault="00E4438B">
      <w:pPr>
        <w:numPr>
          <w:ilvl w:val="0"/>
          <w:numId w:val="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Clarified RP-initiated logout description. </w:t>
      </w:r>
    </w:p>
    <w:p w:rsidR="00E4438B" w:rsidRDefault="00E4438B">
      <w:pPr>
        <w:numPr>
          <w:ilvl w:val="0"/>
          <w:numId w:val="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an </w:t>
      </w:r>
      <w:r>
        <w:rPr>
          <w:rStyle w:val="HTML3"/>
          <w:lang/>
        </w:rPr>
        <w:t>id_token_hint</w:t>
      </w:r>
      <w:r>
        <w:rPr>
          <w:rFonts w:ascii="Verdana" w:eastAsia="Times New Roman" w:hAnsi="Verdana" w:cs="Times New Roman"/>
          <w:color w:val="000000"/>
          <w:sz w:val="24"/>
          <w:szCs w:val="24"/>
          <w:lang/>
        </w:rPr>
        <w:t xml:space="preserve"> parameter to logout requests. </w:t>
      </w:r>
    </w:p>
    <w:p w:rsidR="00E4438B" w:rsidRDefault="00E4438B">
      <w:pPr>
        <w:numPr>
          <w:ilvl w:val="0"/>
          <w:numId w:val="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RPs should gracefully any false positive </w:t>
      </w:r>
      <w:r>
        <w:rPr>
          <w:rStyle w:val="HTML3"/>
          <w:lang/>
        </w:rPr>
        <w:t>changed</w:t>
      </w:r>
      <w:r>
        <w:rPr>
          <w:rFonts w:ascii="Verdana" w:eastAsia="Times New Roman" w:hAnsi="Verdana" w:cs="Times New Roman"/>
          <w:color w:val="000000"/>
          <w:sz w:val="24"/>
          <w:szCs w:val="24"/>
          <w:lang/>
        </w:rPr>
        <w:t xml:space="preserve"> notifications that may occur. </w:t>
      </w:r>
    </w:p>
    <w:p w:rsidR="00E4438B" w:rsidRDefault="00E4438B">
      <w:pPr>
        <w:numPr>
          <w:ilvl w:val="0"/>
          <w:numId w:val="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#842 - Made </w:t>
      </w:r>
      <w:r>
        <w:rPr>
          <w:rStyle w:val="HTML3"/>
          <w:lang/>
        </w:rPr>
        <w:t>post_logout_redirect_uri</w:t>
      </w:r>
      <w:r>
        <w:rPr>
          <w:rFonts w:ascii="Verdana" w:eastAsia="Times New Roman" w:hAnsi="Verdana" w:cs="Times New Roman"/>
          <w:color w:val="000000"/>
          <w:sz w:val="24"/>
          <w:szCs w:val="24"/>
          <w:lang/>
        </w:rPr>
        <w:t xml:space="preserve"> treatment parallel to </w:t>
      </w:r>
      <w:r>
        <w:rPr>
          <w:rStyle w:val="HTML3"/>
          <w:lang/>
        </w:rPr>
        <w:t>redirect_uri</w:t>
      </w:r>
      <w:r>
        <w:rPr>
          <w:rFonts w:ascii="Verdana" w:eastAsia="Times New Roman" w:hAnsi="Verdana" w:cs="Times New Roman"/>
          <w:color w:val="000000"/>
          <w:sz w:val="24"/>
          <w:szCs w:val="24"/>
          <w:lang/>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-13 </w:t>
      </w:r>
    </w:p>
    <w:p w:rsidR="00E4438B" w:rsidRDefault="00E4438B">
      <w:pPr>
        <w:numPr>
          <w:ilvl w:val="0"/>
          <w:numId w:val="5"/>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OpenID Connect Working Group declaration to the document metadata.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-12 </w:t>
      </w:r>
    </w:p>
    <w:p w:rsidR="00E4438B" w:rsidRDefault="00E4438B">
      <w:pPr>
        <w:numPr>
          <w:ilvl w:val="0"/>
          <w:numId w:val="6"/>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#364 - Term "Session" not defined. </w:t>
      </w:r>
    </w:p>
    <w:p w:rsidR="00E4438B" w:rsidRDefault="00E4438B">
      <w:pPr>
        <w:numPr>
          <w:ilvl w:val="0"/>
          <w:numId w:val="6"/>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 that when any validations fail, any operations requiring the information that failed to correctly validate MUST be aborted and the information that failed to validate MUST NOT be used. </w:t>
      </w:r>
    </w:p>
    <w:p w:rsidR="00E4438B" w:rsidRDefault="00E4438B">
      <w:pPr>
        <w:numPr>
          <w:ilvl w:val="0"/>
          <w:numId w:val="6"/>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#779 - Parameters missing from IANA Considerations. </w:t>
      </w:r>
    </w:p>
    <w:p w:rsidR="00E4438B" w:rsidRDefault="00E4438B">
      <w:pPr>
        <w:numPr>
          <w:ilvl w:val="0"/>
          <w:numId w:val="6"/>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#782 - Changed uses of "_url" in identifiers to "_uri".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-11 </w:t>
      </w:r>
    </w:p>
    <w:p w:rsidR="00E4438B" w:rsidRDefault="00E4438B">
      <w:pPr>
        <w:numPr>
          <w:ilvl w:val="0"/>
          <w:numId w:val="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Applied changes from October 24, 2012 editing session at the Internet Identity Workshop (IIW). This separates the session state from the ID Token, adding the new </w:t>
      </w:r>
      <w:r>
        <w:rPr>
          <w:rStyle w:val="HTML3"/>
          <w:lang/>
        </w:rPr>
        <w:t>session_state</w:t>
      </w:r>
      <w:r>
        <w:rPr>
          <w:rFonts w:ascii="Verdana" w:eastAsia="Times New Roman" w:hAnsi="Verdana" w:cs="Times New Roman"/>
          <w:color w:val="000000"/>
          <w:sz w:val="24"/>
          <w:szCs w:val="24"/>
          <w:lang/>
        </w:rPr>
        <w:t xml:space="preserve"> parameter to the authorization response. These identifiers also changed: </w:t>
      </w:r>
      <w:r>
        <w:rPr>
          <w:rStyle w:val="HTML3"/>
          <w:lang/>
        </w:rPr>
        <w:t>check_session_endpoint</w:t>
      </w:r>
      <w:r>
        <w:rPr>
          <w:rFonts w:ascii="Verdana" w:eastAsia="Times New Roman" w:hAnsi="Verdana" w:cs="Times New Roman"/>
          <w:color w:val="000000"/>
          <w:sz w:val="24"/>
          <w:szCs w:val="24"/>
          <w:lang/>
        </w:rPr>
        <w:t xml:space="preserve"> to </w:t>
      </w:r>
      <w:r>
        <w:rPr>
          <w:rStyle w:val="HTML3"/>
          <w:lang/>
        </w:rPr>
        <w:t>check_session_iframe_url</w:t>
      </w:r>
      <w:r>
        <w:rPr>
          <w:rFonts w:ascii="Verdana" w:eastAsia="Times New Roman" w:hAnsi="Verdana" w:cs="Times New Roman"/>
          <w:color w:val="000000"/>
          <w:sz w:val="24"/>
          <w:szCs w:val="24"/>
          <w:lang/>
        </w:rPr>
        <w:t xml:space="preserve"> and </w:t>
      </w:r>
      <w:r>
        <w:rPr>
          <w:rStyle w:val="HTML3"/>
          <w:lang/>
        </w:rPr>
        <w:t>end_session_endpoint</w:t>
      </w:r>
      <w:r>
        <w:rPr>
          <w:rFonts w:ascii="Verdana" w:eastAsia="Times New Roman" w:hAnsi="Verdana" w:cs="Times New Roman"/>
          <w:color w:val="000000"/>
          <w:sz w:val="24"/>
          <w:szCs w:val="24"/>
          <w:lang/>
        </w:rPr>
        <w:t xml:space="preserve"> to </w:t>
      </w:r>
      <w:r>
        <w:rPr>
          <w:rStyle w:val="HTML3"/>
          <w:lang/>
        </w:rPr>
        <w:t>end_session_endpoint_url</w:t>
      </w:r>
      <w:r>
        <w:rPr>
          <w:rFonts w:ascii="Verdana" w:eastAsia="Times New Roman" w:hAnsi="Verdana" w:cs="Times New Roman"/>
          <w:color w:val="000000"/>
          <w:sz w:val="24"/>
          <w:szCs w:val="24"/>
          <w:lang/>
        </w:rPr>
        <w:t xml:space="preserve">. </w:t>
      </w:r>
    </w:p>
    <w:p w:rsidR="00E4438B" w:rsidRDefault="00E4438B">
      <w:pPr>
        <w:numPr>
          <w:ilvl w:val="0"/>
          <w:numId w:val="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#605 - op_logout_url description. </w:t>
      </w:r>
    </w:p>
    <w:p w:rsidR="00E4438B" w:rsidRDefault="00E4438B">
      <w:pPr>
        <w:numPr>
          <w:ilvl w:val="0"/>
          <w:numId w:val="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Implementation Considerations section. </w:t>
      </w:r>
    </w:p>
    <w:p w:rsidR="00E4438B" w:rsidRDefault="00E4438B">
      <w:pPr>
        <w:numPr>
          <w:ilvl w:val="0"/>
          <w:numId w:val="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#698 - Inconsistent use of articles. </w:t>
      </w:r>
    </w:p>
    <w:p w:rsidR="00E4438B" w:rsidRDefault="00E4438B">
      <w:pPr>
        <w:numPr>
          <w:ilvl w:val="0"/>
          <w:numId w:val="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Naming consistency changes. Renamed </w:t>
      </w:r>
      <w:r>
        <w:rPr>
          <w:rStyle w:val="HTML3"/>
          <w:lang/>
        </w:rPr>
        <w:t>check_session_iframe_url</w:t>
      </w:r>
      <w:r>
        <w:rPr>
          <w:rFonts w:ascii="Verdana" w:eastAsia="Times New Roman" w:hAnsi="Verdana" w:cs="Times New Roman"/>
          <w:color w:val="000000"/>
          <w:sz w:val="24"/>
          <w:szCs w:val="24"/>
          <w:lang/>
        </w:rPr>
        <w:t xml:space="preserve"> to </w:t>
      </w:r>
      <w:r>
        <w:rPr>
          <w:rStyle w:val="HTML3"/>
          <w:lang/>
        </w:rPr>
        <w:t>check_session_iframe</w:t>
      </w:r>
      <w:r>
        <w:rPr>
          <w:rFonts w:ascii="Verdana" w:eastAsia="Times New Roman" w:hAnsi="Verdana" w:cs="Times New Roman"/>
          <w:color w:val="000000"/>
          <w:sz w:val="24"/>
          <w:szCs w:val="24"/>
          <w:lang/>
        </w:rPr>
        <w:t xml:space="preserve"> and </w:t>
      </w:r>
      <w:r>
        <w:rPr>
          <w:rStyle w:val="HTML3"/>
          <w:lang/>
        </w:rPr>
        <w:t>end_session_endpoint_url</w:t>
      </w:r>
      <w:r>
        <w:rPr>
          <w:rFonts w:ascii="Verdana" w:eastAsia="Times New Roman" w:hAnsi="Verdana" w:cs="Times New Roman"/>
          <w:color w:val="000000"/>
          <w:sz w:val="24"/>
          <w:szCs w:val="24"/>
          <w:lang/>
        </w:rPr>
        <w:t xml:space="preserve"> back to </w:t>
      </w:r>
      <w:r>
        <w:rPr>
          <w:rStyle w:val="HTML3"/>
          <w:lang/>
        </w:rPr>
        <w:t>end_session_endpoint</w:t>
      </w:r>
      <w:r>
        <w:rPr>
          <w:rFonts w:ascii="Verdana" w:eastAsia="Times New Roman" w:hAnsi="Verdana" w:cs="Times New Roman"/>
          <w:color w:val="000000"/>
          <w:sz w:val="24"/>
          <w:szCs w:val="24"/>
          <w:lang/>
        </w:rPr>
        <w:t xml:space="preserve">.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-10 </w:t>
      </w:r>
    </w:p>
    <w:p w:rsidR="00E4438B" w:rsidRDefault="00E4438B">
      <w:pPr>
        <w:numPr>
          <w:ilvl w:val="0"/>
          <w:numId w:val="8"/>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#689 - Track JWT change that allows JWTs to have multiple audiences.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-09 </w:t>
      </w:r>
    </w:p>
    <w:p w:rsidR="00E4438B" w:rsidRDefault="00E4438B">
      <w:pPr>
        <w:numPr>
          <w:ilvl w:val="0"/>
          <w:numId w:val="9"/>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w:t>
      </w:r>
      <w:r>
        <w:rPr>
          <w:rStyle w:val="HTML3"/>
          <w:lang/>
        </w:rPr>
        <w:t>user_hint</w:t>
      </w:r>
      <w:r>
        <w:rPr>
          <w:rFonts w:ascii="Verdana" w:eastAsia="Times New Roman" w:hAnsi="Verdana" w:cs="Times New Roman"/>
          <w:color w:val="000000"/>
          <w:sz w:val="24"/>
          <w:szCs w:val="24"/>
          <w:lang/>
        </w:rPr>
        <w:t xml:space="preserve"> to </w:t>
      </w:r>
      <w:r>
        <w:rPr>
          <w:rStyle w:val="HTML3"/>
          <w:lang/>
        </w:rPr>
        <w:t>id_token_hint</w:t>
      </w:r>
      <w:r>
        <w:rPr>
          <w:rFonts w:ascii="Verdana" w:eastAsia="Times New Roman" w:hAnsi="Verdana" w:cs="Times New Roman"/>
          <w:color w:val="000000"/>
          <w:sz w:val="24"/>
          <w:szCs w:val="24"/>
          <w:lang/>
        </w:rPr>
        <w:t xml:space="preserve"> for consistency with Messages. </w:t>
      </w:r>
    </w:p>
    <w:p w:rsidR="00E4438B" w:rsidRDefault="00E4438B">
      <w:pPr>
        <w:numPr>
          <w:ilvl w:val="0"/>
          <w:numId w:val="9"/>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#666 - JWS signature validation vs. verification. </w:t>
      </w:r>
    </w:p>
    <w:p w:rsidR="00E4438B" w:rsidRDefault="00E4438B">
      <w:pPr>
        <w:numPr>
          <w:ilvl w:val="0"/>
          <w:numId w:val="9"/>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Referenced OAuth 2.0 RFC -- RFC 6749.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-08 </w:t>
      </w:r>
    </w:p>
    <w:p w:rsidR="00E4438B" w:rsidRDefault="00E4438B">
      <w:pPr>
        <w:numPr>
          <w:ilvl w:val="0"/>
          <w:numId w:val="10"/>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Complete rewrite based on the decisions made at the May 5, 2012 face to face working group meeting.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-07 </w:t>
      </w:r>
    </w:p>
    <w:p w:rsidR="00E4438B" w:rsidRDefault="00E4438B">
      <w:pPr>
        <w:numPr>
          <w:ilvl w:val="0"/>
          <w:numId w:val="11"/>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warning about the significant revisions planned to session management to the abstract and introduction. </w:t>
      </w:r>
    </w:p>
    <w:p w:rsidR="00E4438B" w:rsidRDefault="00E4438B">
      <w:pPr>
        <w:numPr>
          <w:ilvl w:val="0"/>
          <w:numId w:val="11"/>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client.example.com to client.example.org, per issue #251 </w:t>
      </w:r>
    </w:p>
    <w:p w:rsidR="00E4438B" w:rsidRDefault="00E4438B">
      <w:pPr>
        <w:numPr>
          <w:ilvl w:val="0"/>
          <w:numId w:val="11"/>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Listed author of ISO29115 as "International Telecommunication Union and International Organization for Standardization", per issue #589 </w:t>
      </w:r>
    </w:p>
    <w:p w:rsidR="00E4438B" w:rsidRDefault="00E4438B">
      <w:pPr>
        <w:numPr>
          <w:ilvl w:val="0"/>
          <w:numId w:val="11"/>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standards track version of JSON Web Token spec (draft-ietf-oauth-json-web-token)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-06 </w:t>
      </w:r>
    </w:p>
    <w:p w:rsidR="00E4438B" w:rsidRDefault="00E4438B">
      <w:pPr>
        <w:numPr>
          <w:ilvl w:val="0"/>
          <w:numId w:val="12"/>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Notices </w:t>
      </w:r>
    </w:p>
    <w:p w:rsidR="00E4438B" w:rsidRDefault="00E4438B">
      <w:pPr>
        <w:numPr>
          <w:ilvl w:val="0"/>
          <w:numId w:val="12"/>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References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-05 </w:t>
      </w:r>
    </w:p>
    <w:p w:rsidR="00E4438B" w:rsidRDefault="00E4438B">
      <w:pPr>
        <w:numPr>
          <w:ilvl w:val="0"/>
          <w:numId w:val="1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Check Session Endpoint </w:t>
      </w:r>
    </w:p>
    <w:p w:rsidR="00E4438B" w:rsidRDefault="00E4438B">
      <w:pPr>
        <w:numPr>
          <w:ilvl w:val="0"/>
          <w:numId w:val="13"/>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ID Token claims to reflect changes in Messages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-04 </w:t>
      </w:r>
    </w:p>
    <w:p w:rsidR="00E4438B" w:rsidRDefault="00E4438B">
      <w:pPr>
        <w:numPr>
          <w:ilvl w:val="0"/>
          <w:numId w:val="1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Changes associated with renaming "Lite" to "Basic Client" and replacing "Core" and "Framework" with "Messages" and "Standard". </w:t>
      </w:r>
    </w:p>
    <w:p w:rsidR="00E4438B" w:rsidRDefault="00E4438B">
      <w:pPr>
        <w:numPr>
          <w:ilvl w:val="0"/>
          <w:numId w:val="14"/>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Numerous cleanups, including updating references.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-03 </w:t>
      </w:r>
    </w:p>
    <w:p w:rsidR="00E4438B" w:rsidRDefault="00E4438B">
      <w:pPr>
        <w:numPr>
          <w:ilvl w:val="0"/>
          <w:numId w:val="15"/>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Corrected examples.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-02 </w:t>
      </w:r>
    </w:p>
    <w:p w:rsidR="00E4438B" w:rsidRDefault="00E4438B">
      <w:pPr>
        <w:numPr>
          <w:ilvl w:val="0"/>
          <w:numId w:val="16"/>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Correct issues raised by Johnny Bufu and discussed on the 7-Jul-11 working group call.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-01 </w:t>
      </w:r>
    </w:p>
    <w:p w:rsidR="00E4438B" w:rsidRDefault="00E4438B">
      <w:pPr>
        <w:numPr>
          <w:ilvl w:val="0"/>
          <w:numId w:val="17"/>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Consistency and cleanup pass, including removing unused references. </w:t>
      </w:r>
    </w:p>
    <w:p w:rsidR="00E4438B" w:rsidRDefault="00E4438B">
      <w:pPr>
        <w:pStyle w:val="Web"/>
        <w:divId w:val="1298216981"/>
        <w:rPr>
          <w:rFonts w:ascii="Verdana" w:hAnsi="Verdana"/>
          <w:color w:val="000000"/>
          <w:sz w:val="24"/>
          <w:szCs w:val="24"/>
          <w:lang/>
        </w:rPr>
      </w:pPr>
      <w:r>
        <w:rPr>
          <w:rFonts w:ascii="Verdana" w:hAnsi="Verdana"/>
          <w:color w:val="000000"/>
          <w:sz w:val="24"/>
          <w:szCs w:val="24"/>
          <w:lang/>
        </w:rPr>
        <w:t xml:space="preserve">-00 </w:t>
      </w:r>
    </w:p>
    <w:p w:rsidR="00E4438B" w:rsidRDefault="00E4438B">
      <w:pPr>
        <w:numPr>
          <w:ilvl w:val="0"/>
          <w:numId w:val="18"/>
        </w:numPr>
        <w:ind w:left="1200" w:right="480"/>
        <w:divId w:val="12982169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Split from core when all optional features were removed. </w:t>
      </w:r>
    </w:p>
    <w:p w:rsidR="00E4438B" w:rsidRDefault="00E4438B">
      <w:pPr>
        <w:spacing w:before="0" w:beforeAutospacing="0" w:after="0" w:afterAutospacing="0"/>
        <w:divId w:val="1298216981"/>
        <w:rPr>
          <w:rFonts w:ascii="Verdana" w:eastAsia="Times New Roman" w:hAnsi="Verdana" w:cs="Times New Roman"/>
          <w:color w:val="000000"/>
          <w:sz w:val="24"/>
          <w:szCs w:val="24"/>
          <w:lang/>
        </w:rPr>
      </w:pPr>
      <w:bookmarkStart w:id="60" w:name="rfc.authors"/>
      <w:bookmarkEnd w:id="60"/>
    </w:p>
    <w:p w:rsidR="00E4438B" w:rsidRDefault="00666379">
      <w:pPr>
        <w:spacing w:before="0" w:beforeAutospacing="0" w:after="0" w:afterAutospacing="0"/>
        <w:divId w:val="1298216981"/>
        <w:rPr>
          <w:rFonts w:ascii="Verdana" w:eastAsia="Times New Roman" w:hAnsi="Verdana" w:cs="Times New Roman"/>
          <w:color w:val="000000"/>
          <w:sz w:val="24"/>
          <w:szCs w:val="24"/>
          <w:lang/>
        </w:rPr>
      </w:pPr>
      <w:r w:rsidRPr="00666379">
        <w:rPr>
          <w:rFonts w:ascii="Verdana" w:eastAsia="Times New Roman" w:hAnsi="Verdana" w:cs="Times New Roman"/>
          <w:color w:val="000000"/>
          <w:sz w:val="24"/>
          <w:szCs w:val="24"/>
          <w:lang/>
        </w:rPr>
        <w:pict>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E4438B">
        <w:trPr>
          <w:divId w:val="1298216981"/>
          <w:trHeight w:val="225"/>
          <w:tblCellSpacing w:w="20" w:type="dxa"/>
        </w:trPr>
        <w:tc>
          <w:tcPr>
            <w:tcW w:w="450" w:type="dxa"/>
            <w:shd w:val="clear" w:color="auto" w:fill="990000"/>
            <w:vAlign w:val="center"/>
            <w:hideMark/>
          </w:tcPr>
          <w:p w:rsidR="00E4438B" w:rsidRDefault="00666379">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E4438B">
                <w:rPr>
                  <w:rStyle w:val="a3"/>
                  <w:rFonts w:ascii="Verdana" w:eastAsia="Times New Roman" w:hAnsi="Verdana" w:cs="Times New Roman"/>
                  <w:sz w:val="24"/>
                  <w:szCs w:val="24"/>
                </w:rPr>
                <w:t> TOC </w:t>
              </w:r>
            </w:hyperlink>
          </w:p>
        </w:tc>
      </w:tr>
    </w:tbl>
    <w:p w:rsidR="00E4438B" w:rsidRDefault="00E4438B">
      <w:pPr>
        <w:pStyle w:val="3"/>
        <w:divId w:val="1298216981"/>
        <w:rPr>
          <w:rFonts w:eastAsia="Times New Roman" w:cs="Times New Roman"/>
          <w:lang/>
        </w:rPr>
      </w:pPr>
      <w:r>
        <w:rPr>
          <w:rFonts w:eastAsia="Times New Roman" w:cs="Times New Roman"/>
          <w:lang/>
        </w:rPr>
        <w:t>Authors' Addresses</w:t>
      </w:r>
    </w:p>
    <w:tbl>
      <w:tblPr>
        <w:tblW w:w="4950" w:type="pct"/>
        <w:tblCellSpacing w:w="0" w:type="dxa"/>
        <w:tblCellMar>
          <w:left w:w="0" w:type="dxa"/>
          <w:right w:w="0" w:type="dxa"/>
        </w:tblCellMar>
        <w:tblLook w:val="04A0"/>
      </w:tblPr>
      <w:tblGrid>
        <w:gridCol w:w="2929"/>
        <w:gridCol w:w="5490"/>
      </w:tblGrid>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Breno de Medeiros</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w:t>
            </w:r>
          </w:p>
        </w:tc>
      </w:tr>
      <w:tr w:rsidR="00E4438B">
        <w:trPr>
          <w:divId w:val="1298216981"/>
          <w:tblCellSpacing w:w="0" w:type="dxa"/>
        </w:trPr>
        <w:tc>
          <w:tcPr>
            <w:tcW w:w="0" w:type="auto"/>
            <w:vAlign w:val="center"/>
            <w:hideMark/>
          </w:tcPr>
          <w:p w:rsidR="00E4438B" w:rsidRDefault="00E4438B">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19" w:history="1">
              <w:r w:rsidR="00E4438B">
                <w:rPr>
                  <w:rStyle w:val="a3"/>
                  <w:rFonts w:ascii="Verdana" w:eastAsia="Times New Roman" w:hAnsi="Verdana" w:cs="Times New Roman"/>
                </w:rPr>
                <w:t>breno@google.com</w:t>
              </w:r>
            </w:hyperlink>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Naveen</w:t>
            </w:r>
            <w:proofErr w:type="spellEnd"/>
            <w:r>
              <w:rPr>
                <w:rFonts w:ascii="Verdana" w:eastAsia="Times New Roman" w:hAnsi="Verdana" w:cs="Times New Roman"/>
                <w:color w:val="000000"/>
              </w:rPr>
              <w:t xml:space="preserve"> </w:t>
            </w:r>
            <w:proofErr w:type="spellStart"/>
            <w:r>
              <w:rPr>
                <w:rFonts w:ascii="Verdana" w:eastAsia="Times New Roman" w:hAnsi="Verdana" w:cs="Times New Roman"/>
                <w:color w:val="000000"/>
              </w:rPr>
              <w:t>Agarwal</w:t>
            </w:r>
            <w:proofErr w:type="spellEnd"/>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w:t>
            </w:r>
          </w:p>
        </w:tc>
      </w:tr>
      <w:tr w:rsidR="00E4438B">
        <w:trPr>
          <w:divId w:val="1298216981"/>
          <w:tblCellSpacing w:w="0" w:type="dxa"/>
        </w:trPr>
        <w:tc>
          <w:tcPr>
            <w:tcW w:w="0" w:type="auto"/>
            <w:vAlign w:val="center"/>
            <w:hideMark/>
          </w:tcPr>
          <w:p w:rsidR="00E4438B" w:rsidRDefault="00E4438B">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20" w:history="1">
              <w:r w:rsidR="00E4438B">
                <w:rPr>
                  <w:rStyle w:val="a3"/>
                  <w:rFonts w:ascii="Verdana" w:eastAsia="Times New Roman" w:hAnsi="Verdana" w:cs="Times New Roman"/>
                </w:rPr>
                <w:t>naa@google.com</w:t>
              </w:r>
            </w:hyperlink>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 (editor)</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E4438B">
        <w:trPr>
          <w:divId w:val="1298216981"/>
          <w:tblCellSpacing w:w="0" w:type="dxa"/>
        </w:trPr>
        <w:tc>
          <w:tcPr>
            <w:tcW w:w="0" w:type="auto"/>
            <w:vAlign w:val="center"/>
            <w:hideMark/>
          </w:tcPr>
          <w:p w:rsidR="00E4438B" w:rsidRDefault="00E4438B">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21" w:history="1">
              <w:r w:rsidR="00E4438B">
                <w:rPr>
                  <w:rStyle w:val="a3"/>
                  <w:rFonts w:ascii="Verdana" w:eastAsia="Times New Roman" w:hAnsi="Verdana" w:cs="Times New Roman"/>
                </w:rPr>
                <w:t>n-sakimura@nri.co.jp</w:t>
              </w:r>
            </w:hyperlink>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E4438B">
        <w:trPr>
          <w:divId w:val="1298216981"/>
          <w:tblCellSpacing w:w="0" w:type="dxa"/>
        </w:trPr>
        <w:tc>
          <w:tcPr>
            <w:tcW w:w="0" w:type="auto"/>
            <w:vAlign w:val="center"/>
            <w:hideMark/>
          </w:tcPr>
          <w:p w:rsidR="00E4438B" w:rsidRDefault="00E4438B">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22" w:history="1">
              <w:r w:rsidR="00E4438B">
                <w:rPr>
                  <w:rStyle w:val="a3"/>
                  <w:rFonts w:ascii="Verdana" w:eastAsia="Times New Roman" w:hAnsi="Verdana" w:cs="Times New Roman"/>
                </w:rPr>
                <w:t>ve7jtb@ve7jtb.com</w:t>
              </w:r>
            </w:hyperlink>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E4438B">
        <w:trPr>
          <w:divId w:val="1298216981"/>
          <w:tblCellSpacing w:w="0" w:type="dxa"/>
        </w:trPr>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E4438B" w:rsidRDefault="00E4438B">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E4438B">
        <w:trPr>
          <w:divId w:val="1298216981"/>
          <w:tblCellSpacing w:w="0" w:type="dxa"/>
        </w:trPr>
        <w:tc>
          <w:tcPr>
            <w:tcW w:w="0" w:type="auto"/>
            <w:vAlign w:val="center"/>
            <w:hideMark/>
          </w:tcPr>
          <w:p w:rsidR="00E4438B" w:rsidRDefault="00E4438B">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E4438B" w:rsidRDefault="00666379">
            <w:pPr>
              <w:spacing w:before="0" w:beforeAutospacing="0" w:after="0" w:afterAutospacing="0"/>
              <w:rPr>
                <w:rFonts w:ascii="Verdana" w:eastAsia="Times New Roman" w:hAnsi="Verdana" w:cs="Times New Roman"/>
                <w:color w:val="000000"/>
              </w:rPr>
            </w:pPr>
            <w:hyperlink r:id="rId23" w:history="1">
              <w:r w:rsidR="00E4438B">
                <w:rPr>
                  <w:rStyle w:val="a3"/>
                  <w:rFonts w:ascii="Verdana" w:eastAsia="Times New Roman" w:hAnsi="Verdana" w:cs="Times New Roman"/>
                </w:rPr>
                <w:t>mbj@microsoft.com</w:t>
              </w:r>
            </w:hyperlink>
          </w:p>
        </w:tc>
      </w:tr>
    </w:tbl>
    <w:p w:rsidR="00E4438B" w:rsidRDefault="00E4438B">
      <w:pPr>
        <w:spacing w:before="0" w:beforeAutospacing="0" w:after="0" w:afterAutospacing="0"/>
        <w:divId w:val="1298216981"/>
        <w:rPr>
          <w:rFonts w:eastAsia="Times New Roman" w:cs="Times New Roman"/>
        </w:rPr>
      </w:pPr>
    </w:p>
    <w:sectPr w:rsidR="00E4438B" w:rsidSect="00666379">
      <w:pgSz w:w="11906" w:h="16838"/>
      <w:pgMar w:top="1985" w:right="1701" w:bottom="1701" w:left="1701" w:header="851" w:footer="992" w:gutter="0"/>
      <w:cols w:space="425"/>
      <w:docGrid w:linePitch="40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7" w:author="Sakimura Nat" w:date="2013-06-04T13:36:00Z" w:initials="NS">
    <w:p w:rsidR="00E4438B" w:rsidRDefault="00E4438B">
      <w:pPr>
        <w:pStyle w:val="a8"/>
      </w:pPr>
      <w:r>
        <w:rPr>
          <w:rStyle w:val="a7"/>
        </w:rPr>
        <w:annotationRef/>
      </w:r>
      <w:r>
        <w:t xml:space="preserve">This definition is circular. Using the word “session” to explain session, which does not work. End-User identity here seems wrong. </w:t>
      </w:r>
    </w:p>
  </w:comment>
  <w:comment w:id="23" w:author="Nat" w:date="2013-06-04T13:36:00Z" w:initials="NS">
    <w:p w:rsidR="00D67475" w:rsidRDefault="00D67475">
      <w:pPr>
        <w:pStyle w:val="a8"/>
      </w:pPr>
      <w:r>
        <w:rPr>
          <w:rStyle w:val="a7"/>
        </w:rPr>
        <w:annotationRef/>
      </w:r>
      <w:r>
        <w:rPr>
          <w:rFonts w:hint="eastAsia"/>
        </w:rPr>
        <w:t xml:space="preserve">I think it is meant to be OP </w:t>
      </w:r>
      <w:proofErr w:type="spellStart"/>
      <w:r>
        <w:rPr>
          <w:rFonts w:hint="eastAsia"/>
        </w:rPr>
        <w:t>ifame</w:t>
      </w:r>
      <w:proofErr w:type="spellEnd"/>
      <w:r>
        <w:rPr>
          <w:rFonts w:hint="eastAsia"/>
        </w:rPr>
        <w:t xml:space="preserve">, not OP frame, which is undefined.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4E0" w:rsidRDefault="00BA54E0" w:rsidP="00D67475">
      <w:pPr>
        <w:spacing w:before="0" w:after="0"/>
      </w:pPr>
      <w:r>
        <w:separator/>
      </w:r>
    </w:p>
  </w:endnote>
  <w:endnote w:type="continuationSeparator" w:id="0">
    <w:p w:rsidR="00BA54E0" w:rsidRDefault="00BA54E0" w:rsidP="00D6747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onaco">
    <w:charset w:val="00"/>
    <w:family w:val="auto"/>
    <w:pitch w:val="variable"/>
    <w:sig w:usb0="00000003" w:usb1="00000000" w:usb2="00000000" w:usb3="00000000" w:csb0="00000001" w:csb1="00000000"/>
  </w:font>
  <w:font w:name="ヒラギノ角ゴ ProN W3">
    <w:altName w:val="ＭＳ ゴシック"/>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4E0" w:rsidRDefault="00BA54E0" w:rsidP="00D67475">
      <w:pPr>
        <w:spacing w:before="0" w:after="0"/>
      </w:pPr>
      <w:r>
        <w:separator/>
      </w:r>
    </w:p>
  </w:footnote>
  <w:footnote w:type="continuationSeparator" w:id="0">
    <w:p w:rsidR="00BA54E0" w:rsidRDefault="00BA54E0" w:rsidP="00D6747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6DF"/>
    <w:multiLevelType w:val="multilevel"/>
    <w:tmpl w:val="2BD04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C6031"/>
    <w:multiLevelType w:val="multilevel"/>
    <w:tmpl w:val="0328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DC31C2"/>
    <w:multiLevelType w:val="multilevel"/>
    <w:tmpl w:val="25D6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3E1083"/>
    <w:multiLevelType w:val="multilevel"/>
    <w:tmpl w:val="2AF8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604422"/>
    <w:multiLevelType w:val="multilevel"/>
    <w:tmpl w:val="02A0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9D0159"/>
    <w:multiLevelType w:val="multilevel"/>
    <w:tmpl w:val="DFAE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FC50E9"/>
    <w:multiLevelType w:val="multilevel"/>
    <w:tmpl w:val="7CEA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951C9B"/>
    <w:multiLevelType w:val="multilevel"/>
    <w:tmpl w:val="33C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E81D7D"/>
    <w:multiLevelType w:val="multilevel"/>
    <w:tmpl w:val="0CDA4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4A62DB"/>
    <w:multiLevelType w:val="multilevel"/>
    <w:tmpl w:val="8D1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0D0AB0"/>
    <w:multiLevelType w:val="multilevel"/>
    <w:tmpl w:val="5A585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B318B5"/>
    <w:multiLevelType w:val="multilevel"/>
    <w:tmpl w:val="38EE8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6964CE"/>
    <w:multiLevelType w:val="multilevel"/>
    <w:tmpl w:val="0C86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E86167"/>
    <w:multiLevelType w:val="multilevel"/>
    <w:tmpl w:val="DF1A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FE65B1"/>
    <w:multiLevelType w:val="multilevel"/>
    <w:tmpl w:val="0C82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FA01DA"/>
    <w:multiLevelType w:val="multilevel"/>
    <w:tmpl w:val="5F3E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E71248"/>
    <w:multiLevelType w:val="multilevel"/>
    <w:tmpl w:val="08F2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E6537A"/>
    <w:multiLevelType w:val="multilevel"/>
    <w:tmpl w:val="8232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
  </w:num>
  <w:num w:numId="4">
    <w:abstractNumId w:val="4"/>
  </w:num>
  <w:num w:numId="5">
    <w:abstractNumId w:val="6"/>
  </w:num>
  <w:num w:numId="6">
    <w:abstractNumId w:val="7"/>
  </w:num>
  <w:num w:numId="7">
    <w:abstractNumId w:val="9"/>
  </w:num>
  <w:num w:numId="8">
    <w:abstractNumId w:val="2"/>
  </w:num>
  <w:num w:numId="9">
    <w:abstractNumId w:val="12"/>
  </w:num>
  <w:num w:numId="10">
    <w:abstractNumId w:val="5"/>
  </w:num>
  <w:num w:numId="11">
    <w:abstractNumId w:val="14"/>
  </w:num>
  <w:num w:numId="12">
    <w:abstractNumId w:val="3"/>
  </w:num>
  <w:num w:numId="13">
    <w:abstractNumId w:val="0"/>
  </w:num>
  <w:num w:numId="14">
    <w:abstractNumId w:val="17"/>
  </w:num>
  <w:num w:numId="15">
    <w:abstractNumId w:val="10"/>
  </w:num>
  <w:num w:numId="16">
    <w:abstractNumId w:val="16"/>
  </w:num>
  <w:num w:numId="17">
    <w:abstractNumId w:val="1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50"/>
  <w:bordersDoNotSurroundHeader/>
  <w:bordersDoNotSurroundFooter/>
  <w:proofState w:spelling="clean" w:grammar="clean"/>
  <w:trackRevisions/>
  <w:defaultTabStop w:val="96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doNotBreakWrappedTables/>
    <w:doNotSnapToGridInCell/>
    <w:doNotWrapTextWithPunct/>
    <w:doNotUseEastAsianBreakRules/>
    <w:growAutofit/>
    <w:useFELayout/>
  </w:compat>
  <w:rsids>
    <w:rsidRoot w:val="00CF0791"/>
    <w:rsid w:val="000541A7"/>
    <w:rsid w:val="003802FA"/>
    <w:rsid w:val="00666379"/>
    <w:rsid w:val="00AA7B7F"/>
    <w:rsid w:val="00BA54E0"/>
    <w:rsid w:val="00CF0791"/>
    <w:rsid w:val="00D67475"/>
    <w:rsid w:val="00E4438B"/>
    <w:rsid w:val="00FE37A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379"/>
    <w:pPr>
      <w:spacing w:before="100" w:beforeAutospacing="1" w:after="100" w:afterAutospacing="1"/>
    </w:pPr>
    <w:rPr>
      <w:rFonts w:ascii="Times" w:hAnsi="Times" w:cstheme="minorBidi"/>
    </w:rPr>
  </w:style>
  <w:style w:type="paragraph" w:styleId="1">
    <w:name w:val="heading 1"/>
    <w:basedOn w:val="a"/>
    <w:link w:val="10"/>
    <w:uiPriority w:val="9"/>
    <w:qFormat/>
    <w:rsid w:val="00666379"/>
    <w:pPr>
      <w:jc w:val="right"/>
      <w:outlineLvl w:val="0"/>
    </w:pPr>
    <w:rPr>
      <w:rFonts w:ascii="Helvetica" w:hAnsi="Helvetica"/>
      <w:b/>
      <w:bCs/>
      <w:color w:val="990000"/>
      <w:kern w:val="36"/>
      <w:sz w:val="48"/>
      <w:szCs w:val="48"/>
    </w:rPr>
  </w:style>
  <w:style w:type="paragraph" w:styleId="2">
    <w:name w:val="heading 2"/>
    <w:basedOn w:val="a"/>
    <w:link w:val="20"/>
    <w:uiPriority w:val="9"/>
    <w:qFormat/>
    <w:rsid w:val="00666379"/>
    <w:pPr>
      <w:outlineLvl w:val="1"/>
    </w:pPr>
    <w:rPr>
      <w:rFonts w:ascii="Helvetica" w:hAnsi="Helvetica"/>
      <w:b/>
      <w:bCs/>
      <w:sz w:val="36"/>
      <w:szCs w:val="36"/>
    </w:rPr>
  </w:style>
  <w:style w:type="paragraph" w:styleId="3">
    <w:name w:val="heading 3"/>
    <w:basedOn w:val="a"/>
    <w:link w:val="30"/>
    <w:uiPriority w:val="9"/>
    <w:qFormat/>
    <w:rsid w:val="00666379"/>
    <w:pPr>
      <w:outlineLvl w:val="2"/>
    </w:pPr>
    <w:rPr>
      <w:rFonts w:ascii="Helvetica" w:hAnsi="Helvetica"/>
      <w:b/>
      <w:bCs/>
      <w:color w:val="333333"/>
      <w:sz w:val="27"/>
      <w:szCs w:val="27"/>
    </w:rPr>
  </w:style>
  <w:style w:type="paragraph" w:styleId="4">
    <w:name w:val="heading 4"/>
    <w:basedOn w:val="a"/>
    <w:link w:val="40"/>
    <w:uiPriority w:val="9"/>
    <w:qFormat/>
    <w:rsid w:val="00666379"/>
    <w:pPr>
      <w:outlineLvl w:val="3"/>
    </w:pPr>
    <w:rPr>
      <w:rFonts w:ascii="Helvetica" w:hAnsi="Helvetica"/>
      <w:b/>
      <w:bCs/>
      <w:sz w:val="24"/>
      <w:szCs w:val="24"/>
    </w:rPr>
  </w:style>
  <w:style w:type="paragraph" w:styleId="5">
    <w:name w:val="heading 5"/>
    <w:basedOn w:val="a"/>
    <w:link w:val="50"/>
    <w:uiPriority w:val="9"/>
    <w:qFormat/>
    <w:rsid w:val="00666379"/>
    <w:pPr>
      <w:outlineLvl w:val="4"/>
    </w:pPr>
    <w:rPr>
      <w:rFonts w:ascii="Helvetica" w:hAnsi="Helvetica"/>
      <w:b/>
      <w:bCs/>
    </w:rPr>
  </w:style>
  <w:style w:type="paragraph" w:styleId="6">
    <w:name w:val="heading 6"/>
    <w:basedOn w:val="a"/>
    <w:link w:val="60"/>
    <w:uiPriority w:val="9"/>
    <w:qFormat/>
    <w:rsid w:val="00666379"/>
    <w:pPr>
      <w:outlineLvl w:val="5"/>
    </w:pPr>
    <w:rPr>
      <w:rFonts w:ascii="Helvetica" w:hAnsi="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6379"/>
    <w:rPr>
      <w:b/>
      <w:bCs/>
      <w:color w:val="990000"/>
      <w:u w:val="single"/>
      <w:shd w:val="clear" w:color="auto" w:fill="auto"/>
    </w:rPr>
  </w:style>
  <w:style w:type="character" w:styleId="a4">
    <w:name w:val="FollowedHyperlink"/>
    <w:basedOn w:val="a0"/>
    <w:uiPriority w:val="99"/>
    <w:semiHidden/>
    <w:unhideWhenUsed/>
    <w:rsid w:val="00666379"/>
    <w:rPr>
      <w:b/>
      <w:bCs/>
      <w:color w:val="663333"/>
      <w:u w:val="single"/>
      <w:shd w:val="clear" w:color="auto" w:fill="auto"/>
    </w:rPr>
  </w:style>
  <w:style w:type="character" w:styleId="HTML">
    <w:name w:val="HTML Cite"/>
    <w:basedOn w:val="a0"/>
    <w:uiPriority w:val="99"/>
    <w:semiHidden/>
    <w:unhideWhenUsed/>
    <w:rsid w:val="00666379"/>
    <w:rPr>
      <w:b w:val="0"/>
      <w:bCs w:val="0"/>
      <w:i w:val="0"/>
      <w:iCs w:val="0"/>
    </w:rPr>
  </w:style>
  <w:style w:type="character" w:styleId="HTML0">
    <w:name w:val="HTML Definition"/>
    <w:basedOn w:val="a0"/>
    <w:uiPriority w:val="99"/>
    <w:semiHidden/>
    <w:unhideWhenUsed/>
    <w:rsid w:val="00666379"/>
    <w:rPr>
      <w:b/>
      <w:bCs/>
      <w:i w:val="0"/>
      <w:iCs w:val="0"/>
    </w:rPr>
  </w:style>
  <w:style w:type="character" w:styleId="a5">
    <w:name w:val="Emphasis"/>
    <w:basedOn w:val="a0"/>
    <w:uiPriority w:val="20"/>
    <w:qFormat/>
    <w:rsid w:val="00666379"/>
    <w:rPr>
      <w:i/>
      <w:iCs/>
    </w:rPr>
  </w:style>
  <w:style w:type="character" w:customStyle="1" w:styleId="10">
    <w:name w:val="見出し 1 (文字)"/>
    <w:basedOn w:val="a0"/>
    <w:link w:val="1"/>
    <w:uiPriority w:val="9"/>
    <w:rsid w:val="00666379"/>
    <w:rPr>
      <w:rFonts w:asciiTheme="majorHAnsi" w:eastAsiaTheme="majorEastAsia" w:hAnsiTheme="majorHAnsi" w:cstheme="majorBidi"/>
      <w:sz w:val="28"/>
      <w:szCs w:val="28"/>
    </w:rPr>
  </w:style>
  <w:style w:type="character" w:customStyle="1" w:styleId="20">
    <w:name w:val="見出し 2 (文字)"/>
    <w:basedOn w:val="a0"/>
    <w:link w:val="2"/>
    <w:uiPriority w:val="9"/>
    <w:semiHidden/>
    <w:rsid w:val="00666379"/>
    <w:rPr>
      <w:rFonts w:asciiTheme="majorHAnsi" w:eastAsiaTheme="majorEastAsia" w:hAnsiTheme="majorHAnsi" w:cstheme="majorBidi"/>
    </w:rPr>
  </w:style>
  <w:style w:type="character" w:customStyle="1" w:styleId="30">
    <w:name w:val="見出し 3 (文字)"/>
    <w:basedOn w:val="a0"/>
    <w:link w:val="3"/>
    <w:uiPriority w:val="9"/>
    <w:semiHidden/>
    <w:rsid w:val="00666379"/>
    <w:rPr>
      <w:rFonts w:asciiTheme="majorHAnsi" w:eastAsiaTheme="majorEastAsia" w:hAnsiTheme="majorHAnsi" w:cstheme="majorBidi"/>
    </w:rPr>
  </w:style>
  <w:style w:type="character" w:customStyle="1" w:styleId="40">
    <w:name w:val="見出し 4 (文字)"/>
    <w:basedOn w:val="a0"/>
    <w:link w:val="4"/>
    <w:uiPriority w:val="9"/>
    <w:semiHidden/>
    <w:rsid w:val="00666379"/>
    <w:rPr>
      <w:rFonts w:ascii="Times" w:eastAsiaTheme="minorEastAsia" w:hAnsi="Times" w:cstheme="minorBidi"/>
      <w:b/>
      <w:bCs/>
    </w:rPr>
  </w:style>
  <w:style w:type="character" w:customStyle="1" w:styleId="50">
    <w:name w:val="見出し 5 (文字)"/>
    <w:basedOn w:val="a0"/>
    <w:link w:val="5"/>
    <w:uiPriority w:val="9"/>
    <w:semiHidden/>
    <w:rsid w:val="00666379"/>
    <w:rPr>
      <w:rFonts w:asciiTheme="majorHAnsi" w:eastAsiaTheme="majorEastAsia" w:hAnsiTheme="majorHAnsi" w:cstheme="majorBidi"/>
    </w:rPr>
  </w:style>
  <w:style w:type="character" w:customStyle="1" w:styleId="60">
    <w:name w:val="見出し 6 (文字)"/>
    <w:basedOn w:val="a0"/>
    <w:link w:val="6"/>
    <w:uiPriority w:val="9"/>
    <w:semiHidden/>
    <w:rsid w:val="00666379"/>
    <w:rPr>
      <w:rFonts w:ascii="Times" w:eastAsiaTheme="minorEastAsia" w:hAnsi="Times" w:cstheme="minorBidi"/>
      <w:b/>
      <w:bCs/>
    </w:rPr>
  </w:style>
  <w:style w:type="paragraph" w:styleId="HTML1">
    <w:name w:val="HTML Preformatted"/>
    <w:basedOn w:val="a"/>
    <w:link w:val="HTML2"/>
    <w:uiPriority w:val="99"/>
    <w:semiHidden/>
    <w:unhideWhenUsed/>
    <w:rsid w:val="00666379"/>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sz w:val="24"/>
      <w:szCs w:val="24"/>
    </w:rPr>
  </w:style>
  <w:style w:type="character" w:customStyle="1" w:styleId="HTML2">
    <w:name w:val="HTML 書式付き (文字)"/>
    <w:basedOn w:val="a0"/>
    <w:link w:val="HTML1"/>
    <w:uiPriority w:val="99"/>
    <w:semiHidden/>
    <w:rsid w:val="00666379"/>
    <w:rPr>
      <w:rFonts w:ascii="Courier" w:eastAsiaTheme="minorEastAsia" w:hAnsi="Courier" w:cstheme="minorBidi"/>
    </w:rPr>
  </w:style>
  <w:style w:type="character" w:styleId="a6">
    <w:name w:val="Strong"/>
    <w:basedOn w:val="a0"/>
    <w:uiPriority w:val="22"/>
    <w:qFormat/>
    <w:rsid w:val="00666379"/>
    <w:rPr>
      <w:b/>
      <w:bCs/>
    </w:rPr>
  </w:style>
  <w:style w:type="character" w:styleId="HTML3">
    <w:name w:val="HTML Typewriter"/>
    <w:basedOn w:val="a0"/>
    <w:uiPriority w:val="99"/>
    <w:semiHidden/>
    <w:unhideWhenUsed/>
    <w:rsid w:val="00666379"/>
    <w:rPr>
      <w:rFonts w:ascii="Courier New" w:eastAsiaTheme="minorEastAsia" w:hAnsi="Courier New" w:cs="Courier New" w:hint="default"/>
      <w:color w:val="003366"/>
      <w:sz w:val="24"/>
      <w:szCs w:val="24"/>
    </w:rPr>
  </w:style>
  <w:style w:type="paragraph" w:styleId="Web">
    <w:name w:val="Normal (Web)"/>
    <w:basedOn w:val="a"/>
    <w:uiPriority w:val="99"/>
    <w:semiHidden/>
    <w:unhideWhenUsed/>
    <w:rsid w:val="00666379"/>
    <w:pPr>
      <w:ind w:left="480" w:right="480"/>
    </w:pPr>
    <w:rPr>
      <w:rFonts w:cs="Times New Roman"/>
    </w:rPr>
  </w:style>
  <w:style w:type="paragraph" w:customStyle="1" w:styleId="copyright">
    <w:name w:val="copyright"/>
    <w:basedOn w:val="a"/>
    <w:rsid w:val="00666379"/>
    <w:pPr>
      <w:ind w:left="480" w:right="480"/>
    </w:pPr>
  </w:style>
  <w:style w:type="paragraph" w:customStyle="1" w:styleId="toc">
    <w:name w:val="toc"/>
    <w:basedOn w:val="a"/>
    <w:rsid w:val="00666379"/>
    <w:pPr>
      <w:ind w:left="720" w:right="480"/>
    </w:pPr>
    <w:rPr>
      <w:b/>
      <w:bCs/>
      <w:sz w:val="24"/>
      <w:szCs w:val="24"/>
    </w:rPr>
  </w:style>
  <w:style w:type="paragraph" w:customStyle="1" w:styleId="key">
    <w:name w:val="key"/>
    <w:basedOn w:val="a"/>
    <w:rsid w:val="00666379"/>
    <w:pPr>
      <w:ind w:left="480" w:right="480"/>
    </w:pPr>
  </w:style>
  <w:style w:type="paragraph" w:customStyle="1" w:styleId="id">
    <w:name w:val="id"/>
    <w:basedOn w:val="a"/>
    <w:rsid w:val="00666379"/>
    <w:pPr>
      <w:ind w:left="480" w:right="480"/>
    </w:pPr>
  </w:style>
  <w:style w:type="paragraph" w:customStyle="1" w:styleId="str">
    <w:name w:val="str"/>
    <w:basedOn w:val="a"/>
    <w:rsid w:val="00666379"/>
    <w:pPr>
      <w:ind w:left="480" w:right="480"/>
    </w:pPr>
  </w:style>
  <w:style w:type="paragraph" w:customStyle="1" w:styleId="val">
    <w:name w:val="val"/>
    <w:basedOn w:val="a"/>
    <w:rsid w:val="00666379"/>
    <w:pPr>
      <w:ind w:left="480" w:right="480"/>
    </w:pPr>
  </w:style>
  <w:style w:type="paragraph" w:customStyle="1" w:styleId="rep">
    <w:name w:val="rep"/>
    <w:basedOn w:val="a"/>
    <w:rsid w:val="00666379"/>
    <w:pPr>
      <w:ind w:left="480" w:right="480"/>
    </w:pPr>
  </w:style>
  <w:style w:type="paragraph" w:customStyle="1" w:styleId="oth">
    <w:name w:val="oth"/>
    <w:basedOn w:val="a"/>
    <w:rsid w:val="00666379"/>
    <w:pPr>
      <w:ind w:left="480" w:right="480"/>
    </w:pPr>
  </w:style>
  <w:style w:type="paragraph" w:customStyle="1" w:styleId="err">
    <w:name w:val="err"/>
    <w:basedOn w:val="a"/>
    <w:rsid w:val="00666379"/>
    <w:pPr>
      <w:ind w:left="480" w:right="480"/>
    </w:pPr>
  </w:style>
  <w:style w:type="character" w:customStyle="1" w:styleId="rfc">
    <w:name w:val="rfc"/>
    <w:basedOn w:val="a0"/>
    <w:rsid w:val="00666379"/>
  </w:style>
  <w:style w:type="character" w:customStyle="1" w:styleId="hottext">
    <w:name w:val="hottext"/>
    <w:basedOn w:val="a0"/>
    <w:rsid w:val="00666379"/>
  </w:style>
  <w:style w:type="character" w:customStyle="1" w:styleId="info">
    <w:name w:val="info"/>
    <w:basedOn w:val="a0"/>
    <w:rsid w:val="00666379"/>
  </w:style>
  <w:style w:type="character" w:customStyle="1" w:styleId="rfc1">
    <w:name w:val="rfc1"/>
    <w:basedOn w:val="a0"/>
    <w:rsid w:val="00666379"/>
    <w:rPr>
      <w:rFonts w:ascii="Monaco" w:hAnsi="Monaco" w:hint="default"/>
      <w:b/>
      <w:bCs/>
      <w:color w:val="666666"/>
    </w:rPr>
  </w:style>
  <w:style w:type="character" w:customStyle="1" w:styleId="hottext1">
    <w:name w:val="hottext1"/>
    <w:basedOn w:val="a0"/>
    <w:rsid w:val="00666379"/>
    <w:rPr>
      <w:rFonts w:ascii="Monaco" w:hAnsi="Monaco" w:hint="default"/>
      <w:b w:val="0"/>
      <w:bCs w:val="0"/>
      <w:color w:val="FFFFFF"/>
    </w:rPr>
  </w:style>
  <w:style w:type="character" w:customStyle="1" w:styleId="info1">
    <w:name w:val="info1"/>
    <w:basedOn w:val="a0"/>
    <w:rsid w:val="00666379"/>
    <w:rPr>
      <w:vanish w:val="0"/>
      <w:webHidden w:val="0"/>
      <w:color w:val="990000"/>
      <w:sz w:val="20"/>
      <w:szCs w:val="20"/>
      <w:bdr w:val="single" w:sz="6" w:space="2" w:color="333333" w:frame="1"/>
      <w:shd w:val="clear" w:color="auto" w:fill="EEEEEE"/>
      <w:specVanish w:val="0"/>
    </w:rPr>
  </w:style>
  <w:style w:type="paragraph" w:customStyle="1" w:styleId="key1">
    <w:name w:val="key1"/>
    <w:basedOn w:val="a"/>
    <w:rsid w:val="00666379"/>
    <w:pPr>
      <w:ind w:left="480" w:right="480"/>
    </w:pPr>
    <w:rPr>
      <w:b/>
      <w:bCs/>
      <w:color w:val="3333CC"/>
    </w:rPr>
  </w:style>
  <w:style w:type="paragraph" w:customStyle="1" w:styleId="id1">
    <w:name w:val="id1"/>
    <w:basedOn w:val="a"/>
    <w:rsid w:val="00666379"/>
    <w:pPr>
      <w:ind w:left="480" w:right="480"/>
    </w:pPr>
    <w:rPr>
      <w:color w:val="990000"/>
    </w:rPr>
  </w:style>
  <w:style w:type="paragraph" w:customStyle="1" w:styleId="str1">
    <w:name w:val="str1"/>
    <w:basedOn w:val="a"/>
    <w:rsid w:val="00666379"/>
    <w:pPr>
      <w:shd w:val="clear" w:color="auto" w:fill="CCFFFF"/>
      <w:ind w:left="480" w:right="480"/>
    </w:pPr>
    <w:rPr>
      <w:color w:val="000000"/>
    </w:rPr>
  </w:style>
  <w:style w:type="paragraph" w:customStyle="1" w:styleId="val1">
    <w:name w:val="val1"/>
    <w:basedOn w:val="a"/>
    <w:rsid w:val="00666379"/>
    <w:pPr>
      <w:ind w:left="480" w:right="480"/>
    </w:pPr>
    <w:rPr>
      <w:color w:val="006666"/>
    </w:rPr>
  </w:style>
  <w:style w:type="paragraph" w:customStyle="1" w:styleId="rep1">
    <w:name w:val="rep1"/>
    <w:basedOn w:val="a"/>
    <w:rsid w:val="00666379"/>
    <w:pPr>
      <w:ind w:left="480" w:right="480"/>
    </w:pPr>
    <w:rPr>
      <w:color w:val="990099"/>
    </w:rPr>
  </w:style>
  <w:style w:type="paragraph" w:customStyle="1" w:styleId="oth1">
    <w:name w:val="oth1"/>
    <w:basedOn w:val="a"/>
    <w:rsid w:val="00666379"/>
    <w:pPr>
      <w:shd w:val="clear" w:color="auto" w:fill="FFCCFF"/>
      <w:ind w:left="480" w:right="480"/>
    </w:pPr>
    <w:rPr>
      <w:color w:val="000000"/>
    </w:rPr>
  </w:style>
  <w:style w:type="paragraph" w:customStyle="1" w:styleId="err1">
    <w:name w:val="err1"/>
    <w:basedOn w:val="a"/>
    <w:rsid w:val="00666379"/>
    <w:pPr>
      <w:shd w:val="clear" w:color="auto" w:fill="FFCCCC"/>
      <w:ind w:left="480" w:right="480"/>
    </w:pPr>
  </w:style>
  <w:style w:type="character" w:customStyle="1" w:styleId="rfc2">
    <w:name w:val="rfc2"/>
    <w:basedOn w:val="a0"/>
    <w:rsid w:val="00666379"/>
    <w:rPr>
      <w:rFonts w:ascii="Monaco" w:hAnsi="Monaco" w:hint="default"/>
      <w:b/>
      <w:bCs/>
      <w:color w:val="666666"/>
    </w:rPr>
  </w:style>
  <w:style w:type="character" w:customStyle="1" w:styleId="hottext2">
    <w:name w:val="hottext2"/>
    <w:basedOn w:val="a0"/>
    <w:rsid w:val="00666379"/>
    <w:rPr>
      <w:rFonts w:ascii="Monaco" w:hAnsi="Monaco" w:hint="default"/>
      <w:b w:val="0"/>
      <w:bCs w:val="0"/>
      <w:color w:val="FFFFFF"/>
    </w:rPr>
  </w:style>
  <w:style w:type="character" w:customStyle="1" w:styleId="info2">
    <w:name w:val="info2"/>
    <w:basedOn w:val="a0"/>
    <w:rsid w:val="00666379"/>
    <w:rPr>
      <w:vanish w:val="0"/>
      <w:webHidden w:val="0"/>
      <w:color w:val="990000"/>
      <w:sz w:val="20"/>
      <w:szCs w:val="20"/>
      <w:bdr w:val="single" w:sz="6" w:space="2" w:color="333333" w:frame="1"/>
      <w:shd w:val="clear" w:color="auto" w:fill="EEEEEE"/>
      <w:specVanish w:val="0"/>
    </w:rPr>
  </w:style>
  <w:style w:type="paragraph" w:customStyle="1" w:styleId="key2">
    <w:name w:val="key2"/>
    <w:basedOn w:val="a"/>
    <w:rsid w:val="00666379"/>
    <w:pPr>
      <w:ind w:left="480" w:right="480"/>
    </w:pPr>
    <w:rPr>
      <w:b/>
      <w:bCs/>
      <w:color w:val="3333CC"/>
    </w:rPr>
  </w:style>
  <w:style w:type="paragraph" w:customStyle="1" w:styleId="id2">
    <w:name w:val="id2"/>
    <w:basedOn w:val="a"/>
    <w:rsid w:val="00666379"/>
    <w:pPr>
      <w:ind w:left="480" w:right="480"/>
    </w:pPr>
    <w:rPr>
      <w:color w:val="990000"/>
    </w:rPr>
  </w:style>
  <w:style w:type="paragraph" w:customStyle="1" w:styleId="str2">
    <w:name w:val="str2"/>
    <w:basedOn w:val="a"/>
    <w:rsid w:val="00666379"/>
    <w:pPr>
      <w:shd w:val="clear" w:color="auto" w:fill="CCFFFF"/>
      <w:ind w:left="480" w:right="480"/>
    </w:pPr>
    <w:rPr>
      <w:color w:val="000000"/>
    </w:rPr>
  </w:style>
  <w:style w:type="paragraph" w:customStyle="1" w:styleId="val2">
    <w:name w:val="val2"/>
    <w:basedOn w:val="a"/>
    <w:rsid w:val="00666379"/>
    <w:pPr>
      <w:ind w:left="480" w:right="480"/>
    </w:pPr>
    <w:rPr>
      <w:color w:val="006666"/>
    </w:rPr>
  </w:style>
  <w:style w:type="paragraph" w:customStyle="1" w:styleId="rep2">
    <w:name w:val="rep2"/>
    <w:basedOn w:val="a"/>
    <w:rsid w:val="00666379"/>
    <w:pPr>
      <w:ind w:left="480" w:right="480"/>
    </w:pPr>
    <w:rPr>
      <w:color w:val="990099"/>
    </w:rPr>
  </w:style>
  <w:style w:type="paragraph" w:customStyle="1" w:styleId="oth2">
    <w:name w:val="oth2"/>
    <w:basedOn w:val="a"/>
    <w:rsid w:val="00666379"/>
    <w:pPr>
      <w:shd w:val="clear" w:color="auto" w:fill="FFCCFF"/>
      <w:ind w:left="480" w:right="480"/>
    </w:pPr>
    <w:rPr>
      <w:color w:val="000000"/>
    </w:rPr>
  </w:style>
  <w:style w:type="paragraph" w:customStyle="1" w:styleId="err2">
    <w:name w:val="err2"/>
    <w:basedOn w:val="a"/>
    <w:rsid w:val="00666379"/>
    <w:pPr>
      <w:shd w:val="clear" w:color="auto" w:fill="FFCCCC"/>
      <w:ind w:left="480" w:right="480"/>
    </w:pPr>
  </w:style>
  <w:style w:type="character" w:styleId="a7">
    <w:name w:val="annotation reference"/>
    <w:basedOn w:val="a0"/>
    <w:uiPriority w:val="99"/>
    <w:semiHidden/>
    <w:unhideWhenUsed/>
    <w:rsid w:val="00E4438B"/>
    <w:rPr>
      <w:sz w:val="18"/>
      <w:szCs w:val="18"/>
    </w:rPr>
  </w:style>
  <w:style w:type="paragraph" w:styleId="a8">
    <w:name w:val="annotation text"/>
    <w:basedOn w:val="a"/>
    <w:link w:val="a9"/>
    <w:uiPriority w:val="99"/>
    <w:semiHidden/>
    <w:unhideWhenUsed/>
    <w:rsid w:val="00E4438B"/>
  </w:style>
  <w:style w:type="character" w:customStyle="1" w:styleId="a9">
    <w:name w:val="コメント文字列 (文字)"/>
    <w:basedOn w:val="a0"/>
    <w:link w:val="a8"/>
    <w:uiPriority w:val="99"/>
    <w:semiHidden/>
    <w:rsid w:val="00E4438B"/>
    <w:rPr>
      <w:rFonts w:ascii="Times" w:hAnsi="Times" w:cstheme="minorBidi"/>
    </w:rPr>
  </w:style>
  <w:style w:type="paragraph" w:styleId="aa">
    <w:name w:val="annotation subject"/>
    <w:basedOn w:val="a8"/>
    <w:next w:val="a8"/>
    <w:link w:val="ab"/>
    <w:uiPriority w:val="99"/>
    <w:semiHidden/>
    <w:unhideWhenUsed/>
    <w:rsid w:val="00E4438B"/>
    <w:rPr>
      <w:b/>
      <w:bCs/>
    </w:rPr>
  </w:style>
  <w:style w:type="character" w:customStyle="1" w:styleId="ab">
    <w:name w:val="コメント内容 (文字)"/>
    <w:basedOn w:val="a9"/>
    <w:link w:val="aa"/>
    <w:uiPriority w:val="99"/>
    <w:semiHidden/>
    <w:rsid w:val="00E4438B"/>
    <w:rPr>
      <w:rFonts w:ascii="Times" w:hAnsi="Times" w:cstheme="minorBidi"/>
      <w:b/>
      <w:bCs/>
    </w:rPr>
  </w:style>
  <w:style w:type="paragraph" w:styleId="ac">
    <w:name w:val="Balloon Text"/>
    <w:basedOn w:val="a"/>
    <w:link w:val="ad"/>
    <w:uiPriority w:val="99"/>
    <w:semiHidden/>
    <w:unhideWhenUsed/>
    <w:rsid w:val="00E4438B"/>
    <w:pPr>
      <w:spacing w:before="0" w:after="0"/>
    </w:pPr>
    <w:rPr>
      <w:rFonts w:ascii="ヒラギノ角ゴ ProN W3" w:eastAsia="ヒラギノ角ゴ ProN W3"/>
      <w:sz w:val="18"/>
      <w:szCs w:val="18"/>
    </w:rPr>
  </w:style>
  <w:style w:type="character" w:customStyle="1" w:styleId="ad">
    <w:name w:val="吹き出し (文字)"/>
    <w:basedOn w:val="a0"/>
    <w:link w:val="ac"/>
    <w:uiPriority w:val="99"/>
    <w:semiHidden/>
    <w:rsid w:val="00E4438B"/>
    <w:rPr>
      <w:rFonts w:ascii="ヒラギノ角ゴ ProN W3" w:eastAsia="ヒラギノ角ゴ ProN W3" w:hAnsi="Times" w:cstheme="minorBidi"/>
      <w:sz w:val="18"/>
      <w:szCs w:val="18"/>
    </w:rPr>
  </w:style>
  <w:style w:type="paragraph" w:styleId="ae">
    <w:name w:val="header"/>
    <w:basedOn w:val="a"/>
    <w:link w:val="af"/>
    <w:uiPriority w:val="99"/>
    <w:semiHidden/>
    <w:unhideWhenUsed/>
    <w:rsid w:val="00D67475"/>
    <w:pPr>
      <w:tabs>
        <w:tab w:val="center" w:pos="4252"/>
        <w:tab w:val="right" w:pos="8504"/>
      </w:tabs>
      <w:snapToGrid w:val="0"/>
    </w:pPr>
  </w:style>
  <w:style w:type="character" w:customStyle="1" w:styleId="af">
    <w:name w:val="ヘッダー (文字)"/>
    <w:basedOn w:val="a0"/>
    <w:link w:val="ae"/>
    <w:uiPriority w:val="99"/>
    <w:semiHidden/>
    <w:rsid w:val="00D67475"/>
    <w:rPr>
      <w:rFonts w:ascii="Times" w:hAnsi="Times" w:cstheme="minorBidi"/>
    </w:rPr>
  </w:style>
  <w:style w:type="paragraph" w:styleId="af0">
    <w:name w:val="footer"/>
    <w:basedOn w:val="a"/>
    <w:link w:val="af1"/>
    <w:uiPriority w:val="99"/>
    <w:semiHidden/>
    <w:unhideWhenUsed/>
    <w:rsid w:val="00D67475"/>
    <w:pPr>
      <w:tabs>
        <w:tab w:val="center" w:pos="4252"/>
        <w:tab w:val="right" w:pos="8504"/>
      </w:tabs>
      <w:snapToGrid w:val="0"/>
    </w:pPr>
  </w:style>
  <w:style w:type="character" w:customStyle="1" w:styleId="af1">
    <w:name w:val="フッター (文字)"/>
    <w:basedOn w:val="a0"/>
    <w:link w:val="af0"/>
    <w:uiPriority w:val="99"/>
    <w:semiHidden/>
    <w:rsid w:val="00D67475"/>
    <w:rPr>
      <w:rFonts w:ascii="Times" w:hAnsi="Times"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Times" w:hAnsi="Times" w:cstheme="minorBidi"/>
    </w:rPr>
  </w:style>
  <w:style w:type="paragraph" w:styleId="1">
    <w:name w:val="heading 1"/>
    <w:basedOn w:val="a"/>
    <w:link w:val="10"/>
    <w:uiPriority w:val="9"/>
    <w:qFormat/>
    <w:pPr>
      <w:jc w:val="right"/>
      <w:outlineLvl w:val="0"/>
    </w:pPr>
    <w:rPr>
      <w:rFonts w:ascii="Helvetica" w:hAnsi="Helvetica"/>
      <w:b/>
      <w:bCs/>
      <w:color w:val="990000"/>
      <w:kern w:val="36"/>
      <w:sz w:val="48"/>
      <w:szCs w:val="48"/>
    </w:rPr>
  </w:style>
  <w:style w:type="paragraph" w:styleId="2">
    <w:name w:val="heading 2"/>
    <w:basedOn w:val="a"/>
    <w:link w:val="20"/>
    <w:uiPriority w:val="9"/>
    <w:qFormat/>
    <w:pPr>
      <w:outlineLvl w:val="1"/>
    </w:pPr>
    <w:rPr>
      <w:rFonts w:ascii="Helvetica" w:hAnsi="Helvetica"/>
      <w:b/>
      <w:bCs/>
      <w:sz w:val="36"/>
      <w:szCs w:val="36"/>
    </w:rPr>
  </w:style>
  <w:style w:type="paragraph" w:styleId="3">
    <w:name w:val="heading 3"/>
    <w:basedOn w:val="a"/>
    <w:link w:val="30"/>
    <w:uiPriority w:val="9"/>
    <w:qFormat/>
    <w:pPr>
      <w:outlineLvl w:val="2"/>
    </w:pPr>
    <w:rPr>
      <w:rFonts w:ascii="Helvetica" w:hAnsi="Helvetica"/>
      <w:b/>
      <w:bCs/>
      <w:color w:val="333333"/>
      <w:sz w:val="27"/>
      <w:szCs w:val="27"/>
    </w:rPr>
  </w:style>
  <w:style w:type="paragraph" w:styleId="4">
    <w:name w:val="heading 4"/>
    <w:basedOn w:val="a"/>
    <w:link w:val="40"/>
    <w:uiPriority w:val="9"/>
    <w:qFormat/>
    <w:pPr>
      <w:outlineLvl w:val="3"/>
    </w:pPr>
    <w:rPr>
      <w:rFonts w:ascii="Helvetica" w:hAnsi="Helvetica"/>
      <w:b/>
      <w:bCs/>
      <w:sz w:val="24"/>
      <w:szCs w:val="24"/>
    </w:rPr>
  </w:style>
  <w:style w:type="paragraph" w:styleId="5">
    <w:name w:val="heading 5"/>
    <w:basedOn w:val="a"/>
    <w:link w:val="50"/>
    <w:uiPriority w:val="9"/>
    <w:qFormat/>
    <w:pPr>
      <w:outlineLvl w:val="4"/>
    </w:pPr>
    <w:rPr>
      <w:rFonts w:ascii="Helvetica" w:hAnsi="Helvetica"/>
      <w:b/>
      <w:bCs/>
    </w:rPr>
  </w:style>
  <w:style w:type="paragraph" w:styleId="6">
    <w:name w:val="heading 6"/>
    <w:basedOn w:val="a"/>
    <w:link w:val="60"/>
    <w:uiPriority w:val="9"/>
    <w:qFormat/>
    <w:pPr>
      <w:outlineLvl w:val="5"/>
    </w:pPr>
    <w:rPr>
      <w:rFonts w:ascii="Helvetica" w:hAnsi="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8"/>
      <w:szCs w:val="28"/>
    </w:rPr>
  </w:style>
  <w:style w:type="character" w:customStyle="1" w:styleId="20">
    <w:name w:val="見出し 2 (文字)"/>
    <w:basedOn w:val="a0"/>
    <w:link w:val="2"/>
    <w:uiPriority w:val="9"/>
    <w:semiHidden/>
    <w:rPr>
      <w:rFonts w:asciiTheme="majorHAnsi" w:eastAsiaTheme="majorEastAsia" w:hAnsiTheme="majorHAnsi" w:cstheme="majorBidi"/>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sz w:val="24"/>
      <w:szCs w:val="24"/>
    </w:rPr>
  </w:style>
  <w:style w:type="character" w:customStyle="1" w:styleId="HTML2">
    <w:name w:val="HTML 書式付き (文字)"/>
    <w:basedOn w:val="a0"/>
    <w:link w:val="HTML1"/>
    <w:uiPriority w:val="99"/>
    <w:semiHidden/>
    <w:rPr>
      <w:rFonts w:ascii="Courier" w:eastAsiaTheme="minorEastAsia" w:hAnsi="Courier" w:cstheme="minorBidi"/>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semiHidden/>
    <w:unhideWhenUsed/>
    <w:pPr>
      <w:ind w:left="480" w:right="480"/>
    </w:pPr>
    <w:rPr>
      <w:rFonts w:cs="Times New Roman"/>
    </w:rPr>
  </w:style>
  <w:style w:type="paragraph" w:customStyle="1" w:styleId="copyright">
    <w:name w:val="copyright"/>
    <w:basedOn w:val="a"/>
    <w:pPr>
      <w:ind w:left="480" w:right="480"/>
    </w:pPr>
  </w:style>
  <w:style w:type="paragraph" w:customStyle="1" w:styleId="toc">
    <w:name w:val="toc"/>
    <w:basedOn w:val="a"/>
    <w:pPr>
      <w:ind w:left="720" w:right="480"/>
    </w:pPr>
    <w:rPr>
      <w:b/>
      <w:bCs/>
      <w:sz w:val="24"/>
      <w:szCs w:val="24"/>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character" w:styleId="a7">
    <w:name w:val="annotation reference"/>
    <w:basedOn w:val="a0"/>
    <w:uiPriority w:val="99"/>
    <w:semiHidden/>
    <w:unhideWhenUsed/>
    <w:rsid w:val="00E4438B"/>
    <w:rPr>
      <w:sz w:val="18"/>
      <w:szCs w:val="18"/>
    </w:rPr>
  </w:style>
  <w:style w:type="paragraph" w:styleId="a8">
    <w:name w:val="annotation text"/>
    <w:basedOn w:val="a"/>
    <w:link w:val="a9"/>
    <w:uiPriority w:val="99"/>
    <w:semiHidden/>
    <w:unhideWhenUsed/>
    <w:rsid w:val="00E4438B"/>
  </w:style>
  <w:style w:type="character" w:customStyle="1" w:styleId="a9">
    <w:name w:val="コメント文字列 (文字)"/>
    <w:basedOn w:val="a0"/>
    <w:link w:val="a8"/>
    <w:uiPriority w:val="99"/>
    <w:semiHidden/>
    <w:rsid w:val="00E4438B"/>
    <w:rPr>
      <w:rFonts w:ascii="Times" w:hAnsi="Times" w:cstheme="minorBidi"/>
    </w:rPr>
  </w:style>
  <w:style w:type="paragraph" w:styleId="aa">
    <w:name w:val="annotation subject"/>
    <w:basedOn w:val="a8"/>
    <w:next w:val="a8"/>
    <w:link w:val="ab"/>
    <w:uiPriority w:val="99"/>
    <w:semiHidden/>
    <w:unhideWhenUsed/>
    <w:rsid w:val="00E4438B"/>
    <w:rPr>
      <w:b/>
      <w:bCs/>
    </w:rPr>
  </w:style>
  <w:style w:type="character" w:customStyle="1" w:styleId="ab">
    <w:name w:val="コメント内容 (文字)"/>
    <w:basedOn w:val="a9"/>
    <w:link w:val="aa"/>
    <w:uiPriority w:val="99"/>
    <w:semiHidden/>
    <w:rsid w:val="00E4438B"/>
    <w:rPr>
      <w:rFonts w:ascii="Times" w:hAnsi="Times" w:cstheme="minorBidi"/>
      <w:b/>
      <w:bCs/>
    </w:rPr>
  </w:style>
  <w:style w:type="paragraph" w:styleId="ac">
    <w:name w:val="Balloon Text"/>
    <w:basedOn w:val="a"/>
    <w:link w:val="ad"/>
    <w:uiPriority w:val="99"/>
    <w:semiHidden/>
    <w:unhideWhenUsed/>
    <w:rsid w:val="00E4438B"/>
    <w:pPr>
      <w:spacing w:before="0" w:after="0"/>
    </w:pPr>
    <w:rPr>
      <w:rFonts w:ascii="ヒラギノ角ゴ ProN W3" w:eastAsia="ヒラギノ角ゴ ProN W3"/>
      <w:sz w:val="18"/>
      <w:szCs w:val="18"/>
    </w:rPr>
  </w:style>
  <w:style w:type="character" w:customStyle="1" w:styleId="ad">
    <w:name w:val="吹き出し (文字)"/>
    <w:basedOn w:val="a0"/>
    <w:link w:val="ac"/>
    <w:uiPriority w:val="99"/>
    <w:semiHidden/>
    <w:rsid w:val="00E4438B"/>
    <w:rPr>
      <w:rFonts w:ascii="ヒラギノ角ゴ ProN W3" w:eastAsia="ヒラギノ角ゴ ProN W3" w:hAnsi="Times" w:cstheme="minorBidi"/>
      <w:sz w:val="18"/>
      <w:szCs w:val="18"/>
    </w:rPr>
  </w:style>
</w:styles>
</file>

<file path=word/webSettings.xml><?xml version="1.0" encoding="utf-8"?>
<w:webSettings xmlns:r="http://schemas.openxmlformats.org/officeDocument/2006/relationships" xmlns:w="http://schemas.openxmlformats.org/wordprocessingml/2006/main">
  <w:divs>
    <w:div w:id="1298216981">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88963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9514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393694">
          <w:blockQuote w:val="1"/>
          <w:marLeft w:val="720"/>
          <w:marRight w:val="720"/>
          <w:marTop w:val="100"/>
          <w:marBottom w:val="100"/>
          <w:divBdr>
            <w:top w:val="none" w:sz="0" w:space="0" w:color="auto"/>
            <w:left w:val="none" w:sz="0" w:space="0" w:color="auto"/>
            <w:bottom w:val="none" w:sz="0" w:space="0" w:color="auto"/>
            <w:right w:val="none" w:sz="0" w:space="0" w:color="auto"/>
          </w:divBdr>
        </w:div>
        <w:div w:id="504365742">
          <w:marLeft w:val="720"/>
          <w:marRight w:val="0"/>
          <w:marTop w:val="0"/>
          <w:marBottom w:val="0"/>
          <w:divBdr>
            <w:top w:val="none" w:sz="0" w:space="0" w:color="auto"/>
            <w:left w:val="none" w:sz="0" w:space="0" w:color="auto"/>
            <w:bottom w:val="none" w:sz="0" w:space="0" w:color="auto"/>
            <w:right w:val="none" w:sz="0" w:space="0" w:color="auto"/>
          </w:divBdr>
        </w:div>
        <w:div w:id="1326396613">
          <w:marLeft w:val="720"/>
          <w:marRight w:val="0"/>
          <w:marTop w:val="0"/>
          <w:marBottom w:val="0"/>
          <w:divBdr>
            <w:top w:val="none" w:sz="0" w:space="0" w:color="auto"/>
            <w:left w:val="none" w:sz="0" w:space="0" w:color="auto"/>
            <w:bottom w:val="none" w:sz="0" w:space="0" w:color="auto"/>
            <w:right w:val="none" w:sz="0" w:space="0" w:color="auto"/>
          </w:divBdr>
        </w:div>
        <w:div w:id="1456673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2544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73826983">
          <w:marLeft w:val="0"/>
          <w:marRight w:val="0"/>
          <w:marTop w:val="0"/>
          <w:marBottom w:val="0"/>
          <w:divBdr>
            <w:top w:val="none" w:sz="0" w:space="0" w:color="auto"/>
            <w:left w:val="none" w:sz="0" w:space="0" w:color="auto"/>
            <w:bottom w:val="none" w:sz="0" w:space="0" w:color="auto"/>
            <w:right w:val="none" w:sz="0" w:space="0" w:color="auto"/>
          </w:divBdr>
        </w:div>
        <w:div w:id="546451821">
          <w:marLeft w:val="0"/>
          <w:marRight w:val="0"/>
          <w:marTop w:val="0"/>
          <w:marBottom w:val="0"/>
          <w:divBdr>
            <w:top w:val="none" w:sz="0" w:space="0" w:color="auto"/>
            <w:left w:val="none" w:sz="0" w:space="0" w:color="auto"/>
            <w:bottom w:val="none" w:sz="0" w:space="0" w:color="auto"/>
            <w:right w:val="none" w:sz="0" w:space="0" w:color="auto"/>
          </w:divBdr>
        </w:div>
        <w:div w:id="1811437083">
          <w:marLeft w:val="0"/>
          <w:marRight w:val="0"/>
          <w:marTop w:val="0"/>
          <w:marBottom w:val="0"/>
          <w:divBdr>
            <w:top w:val="none" w:sz="0" w:space="0" w:color="auto"/>
            <w:left w:val="none" w:sz="0" w:space="0" w:color="auto"/>
            <w:bottom w:val="none" w:sz="0" w:space="0" w:color="auto"/>
            <w:right w:val="none" w:sz="0" w:space="0" w:color="auto"/>
          </w:divBdr>
          <w:divsChild>
            <w:div w:id="129487320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discovery-1_0-16.html" TargetMode="External"/><Relationship Id="rId13" Type="http://schemas.openxmlformats.org/officeDocument/2006/relationships/hyperlink" Target="http://tools.ietf.org/html/rfc2119" TargetMode="External"/><Relationship Id="rId18" Type="http://schemas.openxmlformats.org/officeDocument/2006/relationships/hyperlink" Target="http://www.rfc-editor.org/rfc/rfc6749.txt"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mailto:n-sakimura@nri.co.jp" TargetMode="External"/><Relationship Id="rId7" Type="http://schemas.openxmlformats.org/officeDocument/2006/relationships/comments" Target="comments.xml"/><Relationship Id="rId12" Type="http://schemas.openxmlformats.org/officeDocument/2006/relationships/hyperlink" Target="mailto:sob@harvard.edu" TargetMode="External"/><Relationship Id="rId17" Type="http://schemas.openxmlformats.org/officeDocument/2006/relationships/hyperlink" Target="http://tools.ietf.org/html/rfc674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xml.resource.org/public/rfc/xml/rfc2119.xml" TargetMode="External"/><Relationship Id="rId20" Type="http://schemas.openxmlformats.org/officeDocument/2006/relationships/hyperlink" Target="mailto:naa@googl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penid.net/specs/openid-connect-standard-1_0-20.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xml.resource.org/public/rfc/html/rfc2119.html" TargetMode="External"/><Relationship Id="rId23" Type="http://schemas.openxmlformats.org/officeDocument/2006/relationships/hyperlink" Target="mailto:mbj@microsoft.com" TargetMode="External"/><Relationship Id="rId10" Type="http://schemas.openxmlformats.org/officeDocument/2006/relationships/hyperlink" Target="http://openid.net/specs/openid-connect-registration-1_0-18.html" TargetMode="External"/><Relationship Id="rId19" Type="http://schemas.openxmlformats.org/officeDocument/2006/relationships/hyperlink" Target="mailto:breno@google.com" TargetMode="External"/><Relationship Id="rId4" Type="http://schemas.openxmlformats.org/officeDocument/2006/relationships/webSettings" Target="webSettings.xml"/><Relationship Id="rId9" Type="http://schemas.openxmlformats.org/officeDocument/2006/relationships/hyperlink" Target="http://openid.net/specs/openid-connect-messages-1_0-19.html" TargetMode="External"/><Relationship Id="rId14" Type="http://schemas.openxmlformats.org/officeDocument/2006/relationships/hyperlink" Target="http://www.rfc-editor.org/rfc/rfc2119.txt" TargetMode="External"/><Relationship Id="rId22" Type="http://schemas.openxmlformats.org/officeDocument/2006/relationships/hyperlink" Target="mailto:ve7jtb@ve7jtb.co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9</Pages>
  <Words>3656</Words>
  <Characters>20845</Characters>
  <Application>Microsoft Office Word</Application>
  <DocSecurity>0</DocSecurity>
  <Lines>173</Lines>
  <Paragraphs>48</Paragraphs>
  <ScaleCrop>false</ScaleCrop>
  <HeadingPairs>
    <vt:vector size="2" baseType="variant">
      <vt:variant>
        <vt:lpstr>タイトル</vt:lpstr>
      </vt:variant>
      <vt:variant>
        <vt:i4>1</vt:i4>
      </vt:variant>
    </vt:vector>
  </HeadingPairs>
  <TitlesOfParts>
    <vt:vector size="1" baseType="lpstr">
      <vt:lpstr>Draft: OpenID Connect Session Management 1.0 - draft 14</vt:lpstr>
    </vt:vector>
  </TitlesOfParts>
  <Company/>
  <LinksUpToDate>false</LinksUpToDate>
  <CharactersWithSpaces>24453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Session Management 1.0 - draft 14</dc:title>
  <dc:subject/>
  <dc:creator>Sakimura Nat</dc:creator>
  <cp:keywords/>
  <dc:description/>
  <cp:lastModifiedBy>Nat</cp:lastModifiedBy>
  <cp:revision>4</cp:revision>
  <dcterms:created xsi:type="dcterms:W3CDTF">2013-06-03T22:47:00Z</dcterms:created>
  <dcterms:modified xsi:type="dcterms:W3CDTF">2013-06-04T04:36:00Z</dcterms:modified>
</cp:coreProperties>
</file>