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03F6C44" w14:textId="77777777">
        <w:trPr>
          <w:divId w:val="413163619"/>
          <w:trHeight w:val="225"/>
          <w:tblCellSpacing w:w="15" w:type="dxa"/>
        </w:trPr>
        <w:tc>
          <w:tcPr>
            <w:tcW w:w="450" w:type="dxa"/>
            <w:shd w:val="clear" w:color="auto" w:fill="990000"/>
            <w:vAlign w:val="center"/>
            <w:hideMark/>
          </w:tcPr>
          <w:p w14:paraId="6CAFD306" w14:textId="77777777" w:rsidR="00ED00E9" w:rsidRDefault="00ED00E9">
            <w:pPr>
              <w:spacing w:before="0" w:beforeAutospacing="0" w:after="0" w:afterAutospacing="0" w:line="225" w:lineRule="atLeast"/>
              <w:jc w:val="center"/>
              <w:rPr>
                <w:rFonts w:ascii="Verdana" w:hAnsi="Verdana"/>
                <w:color w:val="FFFFFF"/>
              </w:rPr>
            </w:pPr>
            <w:r>
              <w:rPr>
                <w:rFonts w:ascii="Verdana" w:hAnsi="Verdana"/>
                <w:color w:val="FFFFFF"/>
              </w:rPr>
              <w:fldChar w:fldCharType="begin"/>
            </w:r>
            <w:r>
              <w:rPr>
                <w:rFonts w:ascii="Verdana" w:hAnsi="Verdana"/>
                <w:color w:val="FFFFFF"/>
              </w:rPr>
              <w:instrText xml:space="preserve"> HYPERLINK "" \l "toc" </w:instrText>
            </w:r>
            <w:r>
              <w:rPr>
                <w:rFonts w:ascii="Verdana" w:hAnsi="Verdana"/>
                <w:color w:val="FFFFFF"/>
              </w:rPr>
              <w:fldChar w:fldCharType="separate"/>
            </w:r>
            <w:r>
              <w:rPr>
                <w:rFonts w:ascii="Geneva" w:hAnsi="Geneva"/>
                <w:b/>
                <w:bCs/>
                <w:color w:val="FFFFFF"/>
                <w:sz w:val="20"/>
                <w:szCs w:val="20"/>
              </w:rPr>
              <w:t> TOC </w:t>
            </w:r>
            <w:r>
              <w:rPr>
                <w:rFonts w:ascii="Verdana"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ED00E9" w14:paraId="0937D241" w14:textId="77777777">
        <w:trPr>
          <w:divId w:val="41316361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Pr>
            <w:tblGrid>
              <w:gridCol w:w="2806"/>
              <w:gridCol w:w="2807"/>
            </w:tblGrid>
            <w:tr w:rsidR="00ED00E9" w14:paraId="4A297EC8" w14:textId="77777777">
              <w:trPr>
                <w:tblCellSpacing w:w="7" w:type="dxa"/>
              </w:trPr>
              <w:tc>
                <w:tcPr>
                  <w:tcW w:w="1650" w:type="pct"/>
                  <w:shd w:val="clear" w:color="auto" w:fill="666666"/>
                  <w:hideMark/>
                </w:tcPr>
                <w:p w14:paraId="0C293384"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Draft</w:t>
                  </w:r>
                </w:p>
              </w:tc>
              <w:tc>
                <w:tcPr>
                  <w:tcW w:w="1650" w:type="pct"/>
                  <w:shd w:val="clear" w:color="auto" w:fill="666666"/>
                  <w:hideMark/>
                </w:tcPr>
                <w:p w14:paraId="23A9F505"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N. Sakimura</w:t>
                  </w:r>
                </w:p>
              </w:tc>
            </w:tr>
            <w:tr w:rsidR="00ED00E9" w14:paraId="5763F574" w14:textId="77777777">
              <w:trPr>
                <w:tblCellSpacing w:w="7" w:type="dxa"/>
              </w:trPr>
              <w:tc>
                <w:tcPr>
                  <w:tcW w:w="1650" w:type="pct"/>
                  <w:shd w:val="clear" w:color="auto" w:fill="666666"/>
                  <w:hideMark/>
                </w:tcPr>
                <w:p w14:paraId="34F1A0D0"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34B32374"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NRI</w:t>
                  </w:r>
                </w:p>
              </w:tc>
            </w:tr>
            <w:tr w:rsidR="00ED00E9" w14:paraId="16AC6932" w14:textId="77777777">
              <w:trPr>
                <w:tblCellSpacing w:w="7" w:type="dxa"/>
              </w:trPr>
              <w:tc>
                <w:tcPr>
                  <w:tcW w:w="1650" w:type="pct"/>
                  <w:shd w:val="clear" w:color="auto" w:fill="666666"/>
                  <w:hideMark/>
                </w:tcPr>
                <w:p w14:paraId="30CC3497"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250A4958"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J. Bradley</w:t>
                  </w:r>
                </w:p>
              </w:tc>
            </w:tr>
            <w:tr w:rsidR="00ED00E9" w14:paraId="081577EF" w14:textId="77777777">
              <w:trPr>
                <w:tblCellSpacing w:w="7" w:type="dxa"/>
              </w:trPr>
              <w:tc>
                <w:tcPr>
                  <w:tcW w:w="1650" w:type="pct"/>
                  <w:shd w:val="clear" w:color="auto" w:fill="666666"/>
                  <w:hideMark/>
                </w:tcPr>
                <w:p w14:paraId="6F4C6DCA"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621CDB49"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Ping Identity</w:t>
                  </w:r>
                </w:p>
              </w:tc>
            </w:tr>
            <w:tr w:rsidR="00ED00E9" w14:paraId="64DBAD20" w14:textId="77777777">
              <w:trPr>
                <w:tblCellSpacing w:w="7" w:type="dxa"/>
              </w:trPr>
              <w:tc>
                <w:tcPr>
                  <w:tcW w:w="1650" w:type="pct"/>
                  <w:shd w:val="clear" w:color="auto" w:fill="666666"/>
                  <w:hideMark/>
                </w:tcPr>
                <w:p w14:paraId="3AA6BB54"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296D6580"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 Jones</w:t>
                  </w:r>
                </w:p>
              </w:tc>
            </w:tr>
            <w:tr w:rsidR="00ED00E9" w14:paraId="3461C140" w14:textId="77777777">
              <w:trPr>
                <w:tblCellSpacing w:w="7" w:type="dxa"/>
              </w:trPr>
              <w:tc>
                <w:tcPr>
                  <w:tcW w:w="1650" w:type="pct"/>
                  <w:shd w:val="clear" w:color="auto" w:fill="666666"/>
                  <w:hideMark/>
                </w:tcPr>
                <w:p w14:paraId="5A8D855B"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0241E102"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Microsoft</w:t>
                  </w:r>
                </w:p>
              </w:tc>
            </w:tr>
            <w:tr w:rsidR="00ED00E9" w14:paraId="4F4DF0DD" w14:textId="77777777">
              <w:trPr>
                <w:tblCellSpacing w:w="7" w:type="dxa"/>
              </w:trPr>
              <w:tc>
                <w:tcPr>
                  <w:tcW w:w="1650" w:type="pct"/>
                  <w:shd w:val="clear" w:color="auto" w:fill="666666"/>
                  <w:hideMark/>
                </w:tcPr>
                <w:p w14:paraId="253F7E95"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0FE7EBCE"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B. de Medeiros</w:t>
                  </w:r>
                </w:p>
              </w:tc>
            </w:tr>
            <w:tr w:rsidR="00ED00E9" w14:paraId="585F9105" w14:textId="77777777">
              <w:trPr>
                <w:tblCellSpacing w:w="7" w:type="dxa"/>
              </w:trPr>
              <w:tc>
                <w:tcPr>
                  <w:tcW w:w="1650" w:type="pct"/>
                  <w:shd w:val="clear" w:color="auto" w:fill="666666"/>
                  <w:hideMark/>
                </w:tcPr>
                <w:p w14:paraId="7C1E1C82"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2A389958"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Google</w:t>
                  </w:r>
                </w:p>
              </w:tc>
            </w:tr>
            <w:tr w:rsidR="00ED00E9" w14:paraId="7DE06855" w14:textId="77777777">
              <w:trPr>
                <w:tblCellSpacing w:w="7" w:type="dxa"/>
              </w:trPr>
              <w:tc>
                <w:tcPr>
                  <w:tcW w:w="1650" w:type="pct"/>
                  <w:shd w:val="clear" w:color="auto" w:fill="666666"/>
                  <w:hideMark/>
                </w:tcPr>
                <w:p w14:paraId="654B54AA"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15FBF486"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E. Jay</w:t>
                  </w:r>
                </w:p>
              </w:tc>
            </w:tr>
            <w:tr w:rsidR="00ED00E9" w14:paraId="7CD57DE8" w14:textId="77777777">
              <w:trPr>
                <w:tblCellSpacing w:w="7" w:type="dxa"/>
              </w:trPr>
              <w:tc>
                <w:tcPr>
                  <w:tcW w:w="1650" w:type="pct"/>
                  <w:shd w:val="clear" w:color="auto" w:fill="666666"/>
                  <w:hideMark/>
                </w:tcPr>
                <w:p w14:paraId="250F72CD"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5CB3E7EE"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Illumila</w:t>
                  </w:r>
                </w:p>
              </w:tc>
            </w:tr>
            <w:tr w:rsidR="00ED00E9" w14:paraId="60E78783" w14:textId="77777777">
              <w:trPr>
                <w:tblCellSpacing w:w="7" w:type="dxa"/>
              </w:trPr>
              <w:tc>
                <w:tcPr>
                  <w:tcW w:w="1650" w:type="pct"/>
                  <w:shd w:val="clear" w:color="auto" w:fill="666666"/>
                  <w:hideMark/>
                </w:tcPr>
                <w:p w14:paraId="254C356E"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14:paraId="77AA7215" w14:textId="77777777"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May 30, 2013</w:t>
                  </w:r>
                </w:p>
              </w:tc>
            </w:tr>
          </w:tbl>
          <w:p w14:paraId="2D469E68" w14:textId="77777777" w:rsidR="00ED00E9" w:rsidRDefault="00ED00E9">
            <w:pPr>
              <w:spacing w:before="0" w:beforeAutospacing="0" w:after="0" w:afterAutospacing="0"/>
              <w:rPr>
                <w:rFonts w:ascii="Verdana" w:hAnsi="Verdana"/>
                <w:color w:val="000000"/>
              </w:rPr>
            </w:pPr>
          </w:p>
        </w:tc>
      </w:tr>
    </w:tbl>
    <w:p w14:paraId="3D89AC41" w14:textId="77777777" w:rsidR="00ED00E9" w:rsidRDefault="00ED00E9">
      <w:pPr>
        <w:pStyle w:val="1"/>
        <w:divId w:val="413163619"/>
      </w:pPr>
      <w:r>
        <w:br/>
        <w:t>OpenID Connect Standard 1.0 - draft 20</w:t>
      </w:r>
    </w:p>
    <w:p w14:paraId="65A20CA2" w14:textId="77777777" w:rsidR="00ED00E9" w:rsidRDefault="00ED00E9">
      <w:pPr>
        <w:pStyle w:val="3"/>
        <w:divId w:val="413163619"/>
      </w:pPr>
      <w:r>
        <w:t>Abstract</w:t>
      </w:r>
    </w:p>
    <w:p w14:paraId="14CB8696" w14:textId="77777777" w:rsidR="00ED00E9" w:rsidRDefault="00ED00E9">
      <w:pPr>
        <w:pStyle w:val="Web"/>
        <w:divId w:val="413163619"/>
        <w:rPr>
          <w:rFonts w:ascii="Verdana" w:hAnsi="Verdana"/>
          <w:color w:val="000000"/>
        </w:rPr>
      </w:pPr>
      <w:r>
        <w:rPr>
          <w:rFonts w:ascii="Verdana" w:hAnsi="Verdana"/>
          <w:color w:val="000000"/>
        </w:rPr>
        <w:t xml:space="preserve">OpenID Connect 1.0 is a simple identity layer on top of the OAuth 2.0 protocol. It allows Clients to verify the identity of the End-User based on the authentication performed by an Authorization Server, as well as to obtain basic profile information about the End-User in an interoperable and REST-like manner. </w:t>
      </w:r>
    </w:p>
    <w:p w14:paraId="5EF6D2E6" w14:textId="77777777" w:rsidR="00ED00E9" w:rsidRDefault="00ED00E9">
      <w:pPr>
        <w:pStyle w:val="Web"/>
        <w:divId w:val="413163619"/>
        <w:rPr>
          <w:rFonts w:ascii="Verdana" w:hAnsi="Verdana"/>
          <w:color w:val="000000"/>
        </w:rPr>
      </w:pPr>
      <w:r>
        <w:rPr>
          <w:rFonts w:ascii="Verdana" w:hAnsi="Verdana"/>
          <w:color w:val="000000"/>
        </w:rPr>
        <w:t xml:space="preserve">OpenID Connect Standard 1.0 is an HTTP protocol binding for the OpenID Connect Messages 1.0 request and response messages. </w:t>
      </w:r>
    </w:p>
    <w:p w14:paraId="3E05BA6A" w14:textId="77777777" w:rsidR="00ED00E9" w:rsidRDefault="00ED00E9">
      <w:pPr>
        <w:spacing w:before="0" w:beforeAutospacing="0" w:after="0" w:afterAutospacing="0"/>
        <w:divId w:val="413163619"/>
        <w:rPr>
          <w:rFonts w:ascii="Verdana" w:hAnsi="Verdana"/>
          <w:color w:val="000000"/>
        </w:rPr>
      </w:pPr>
      <w:bookmarkStart w:id="0" w:name="toc"/>
      <w:bookmarkEnd w:id="0"/>
    </w:p>
    <w:p w14:paraId="7CCD4DD2"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688CB2D">
          <v:rect id="_x0000_i1025" style="width:0;height:.75pt" o:hralign="center" o:hrstd="t" o:hr="t" fillcolor="#a0a0a0" stroked="f">
            <v:textbox inset="5.85pt,.7pt,5.85pt,.7pt"/>
          </v:rect>
        </w:pict>
      </w:r>
    </w:p>
    <w:p w14:paraId="6B2F5EE8" w14:textId="77777777" w:rsidR="00ED00E9" w:rsidRDefault="00ED00E9">
      <w:pPr>
        <w:pStyle w:val="3"/>
        <w:divId w:val="413163619"/>
      </w:pPr>
      <w:r>
        <w:t>Table of Contents</w:t>
      </w:r>
    </w:p>
    <w:p w14:paraId="1358E099" w14:textId="77777777" w:rsidR="00ED00E9" w:rsidRDefault="0089604E">
      <w:pPr>
        <w:pStyle w:val="toc"/>
        <w:divId w:val="413163619"/>
        <w:rPr>
          <w:rFonts w:ascii="Verdana" w:hAnsi="Verdana"/>
          <w:color w:val="000000"/>
        </w:rPr>
      </w:pPr>
      <w:hyperlink w:anchor="Introduction" w:history="1">
        <w:r w:rsidR="00ED00E9">
          <w:rPr>
            <w:rStyle w:val="a3"/>
            <w:rFonts w:ascii="Verdana" w:hAnsi="Verdana"/>
            <w:b/>
            <w:bCs/>
          </w:rPr>
          <w:t>1.</w:t>
        </w:r>
      </w:hyperlink>
      <w:r w:rsidR="00ED00E9">
        <w:rPr>
          <w:rFonts w:ascii="Verdana" w:hAnsi="Verdana"/>
          <w:color w:val="000000"/>
        </w:rPr>
        <w:t>  Introduction</w:t>
      </w:r>
      <w:r w:rsidR="00ED00E9">
        <w:rPr>
          <w:rFonts w:ascii="Verdana" w:hAnsi="Verdana"/>
          <w:color w:val="000000"/>
        </w:rPr>
        <w:br/>
        <w:t>    </w:t>
      </w:r>
      <w:hyperlink w:anchor="rnc" w:history="1">
        <w:r w:rsidR="00ED00E9">
          <w:rPr>
            <w:rStyle w:val="a3"/>
            <w:rFonts w:ascii="Verdana" w:hAnsi="Verdana"/>
            <w:b/>
            <w:bCs/>
          </w:rPr>
          <w:t>1.1.</w:t>
        </w:r>
      </w:hyperlink>
      <w:r w:rsidR="00ED00E9">
        <w:rPr>
          <w:rFonts w:ascii="Verdana" w:hAnsi="Verdana"/>
          <w:color w:val="000000"/>
        </w:rPr>
        <w:t>  Requirements Notation and Conventions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"terminology" </w:instrText>
      </w:r>
      <w:r>
        <w:fldChar w:fldCharType="separate"/>
      </w:r>
      <w:r w:rsidR="00ED00E9">
        <w:rPr>
          <w:rStyle w:val="a3"/>
          <w:rFonts w:ascii="Verdana" w:hAnsi="Verdana"/>
          <w:b/>
          <w:bCs/>
        </w:rPr>
        <w:t>1.2.</w:t>
      </w:r>
      <w:r>
        <w:rPr>
          <w:rStyle w:val="a3"/>
          <w:rFonts w:ascii="Verdana" w:hAnsi="Verdana"/>
          <w:b/>
          <w:bCs/>
        </w:rPr>
        <w:fldChar w:fldCharType="end"/>
      </w:r>
      <w:r w:rsidR="00ED00E9">
        <w:rPr>
          <w:rFonts w:ascii="Verdana" w:hAnsi="Verdana"/>
          <w:color w:val="000000"/>
        </w:rPr>
        <w:t>  Terminology</w:t>
      </w:r>
      <w:r w:rsidR="00ED00E9">
        <w:rPr>
          <w:rFonts w:ascii="Verdana" w:hAnsi="Verdana"/>
          <w:color w:val="000000"/>
        </w:rPr>
        <w:br/>
      </w:r>
      <w:hyperlink w:anchor="AuthorizationEndpoint" w:history="1">
        <w:r w:rsidR="00ED00E9">
          <w:rPr>
            <w:rStyle w:val="a3"/>
            <w:rFonts w:ascii="Verdana" w:hAnsi="Verdana"/>
            <w:b/>
            <w:bCs/>
          </w:rPr>
          <w:t>2.</w:t>
        </w:r>
      </w:hyperlink>
      <w:r w:rsidR="00ED00E9">
        <w:rPr>
          <w:rFonts w:ascii="Verdana" w:hAnsi="Verdana"/>
          <w:color w:val="000000"/>
        </w:rPr>
        <w:t>  Authorization Endpoint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"protocol_flows" </w:instrText>
      </w:r>
      <w:r>
        <w:fldChar w:fldCharType="separate"/>
      </w:r>
      <w:r w:rsidR="00ED00E9">
        <w:rPr>
          <w:rStyle w:val="a3"/>
          <w:rFonts w:ascii="Verdana" w:hAnsi="Verdana"/>
          <w:b/>
          <w:bCs/>
        </w:rPr>
        <w:t>2.1.</w:t>
      </w:r>
      <w:r>
        <w:rPr>
          <w:rStyle w:val="a3"/>
          <w:rFonts w:ascii="Verdana" w:hAnsi="Verdana"/>
          <w:b/>
          <w:bCs/>
        </w:rPr>
        <w:fldChar w:fldCharType="end"/>
      </w:r>
      <w:r w:rsidR="00ED00E9">
        <w:rPr>
          <w:rFonts w:ascii="Verdana" w:hAnsi="Verdana"/>
          <w:color w:val="000000"/>
        </w:rPr>
        <w:t>  Protocol Flows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"retrieving_code_token" </w:instrText>
      </w:r>
      <w:r>
        <w:fldChar w:fldCharType="separate"/>
      </w:r>
      <w:r w:rsidR="00ED00E9">
        <w:rPr>
          <w:rStyle w:val="a3"/>
          <w:rFonts w:ascii="Verdana" w:hAnsi="Verdana"/>
          <w:b/>
          <w:bCs/>
        </w:rPr>
        <w:t>2.1.1.</w:t>
      </w:r>
      <w:r>
        <w:rPr>
          <w:rStyle w:val="a3"/>
          <w:rFonts w:ascii="Verdana" w:hAnsi="Verdana"/>
          <w:b/>
          <w:bCs/>
        </w:rPr>
        <w:fldChar w:fldCharType="end"/>
      </w:r>
      <w:r w:rsidR="00ED00E9">
        <w:rPr>
          <w:rFonts w:ascii="Verdana" w:hAnsi="Verdana"/>
          <w:color w:val="000000"/>
        </w:rPr>
        <w:t>  Obtaining the Authorization Code, ID Token, and Access Token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"code_flow" </w:instrText>
      </w:r>
      <w:r>
        <w:fldChar w:fldCharType="separate"/>
      </w:r>
      <w:r w:rsidR="00ED00E9">
        <w:rPr>
          <w:rStyle w:val="a3"/>
          <w:rFonts w:ascii="Verdana" w:hAnsi="Verdana"/>
          <w:b/>
          <w:bCs/>
        </w:rPr>
        <w:t>2.1.2.</w:t>
      </w:r>
      <w:r>
        <w:rPr>
          <w:rStyle w:val="a3"/>
          <w:rFonts w:ascii="Verdana" w:hAnsi="Verdana"/>
          <w:b/>
          <w:bCs/>
        </w:rPr>
        <w:fldChar w:fldCharType="end"/>
      </w:r>
      <w:r w:rsidR="00ED00E9">
        <w:rPr>
          <w:rFonts w:ascii="Verdana" w:hAnsi="Verdana"/>
          <w:color w:val="000000"/>
        </w:rPr>
        <w:t>  Authorization Code Flow</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"implicit_flow" </w:instrText>
      </w:r>
      <w:r>
        <w:fldChar w:fldCharType="separate"/>
      </w:r>
      <w:r w:rsidR="00ED00E9">
        <w:rPr>
          <w:rStyle w:val="a3"/>
          <w:rFonts w:ascii="Verdana" w:hAnsi="Verdana"/>
          <w:b/>
          <w:bCs/>
        </w:rPr>
        <w:t>2.1.3.</w:t>
      </w:r>
      <w:r>
        <w:rPr>
          <w:rStyle w:val="a3"/>
          <w:rFonts w:ascii="Verdana" w:hAnsi="Verdana"/>
          <w:b/>
          <w:bCs/>
        </w:rPr>
        <w:fldChar w:fldCharType="end"/>
      </w:r>
      <w:r w:rsidR="00ED00E9">
        <w:rPr>
          <w:rFonts w:ascii="Verdana" w:hAnsi="Verdana"/>
          <w:color w:val="000000"/>
        </w:rPr>
        <w:t>  Implicit Flow</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"auth_request" </w:instrText>
      </w:r>
      <w:r>
        <w:fldChar w:fldCharType="separate"/>
      </w:r>
      <w:r w:rsidR="00ED00E9">
        <w:rPr>
          <w:rStyle w:val="a3"/>
          <w:rFonts w:ascii="Verdana" w:hAnsi="Verdana"/>
          <w:b/>
          <w:bCs/>
        </w:rPr>
        <w:t>2.2.</w:t>
      </w:r>
      <w:r>
        <w:rPr>
          <w:rStyle w:val="a3"/>
          <w:rFonts w:ascii="Verdana" w:hAnsi="Verdana"/>
          <w:b/>
          <w:bCs/>
        </w:rPr>
        <w:fldChar w:fldCharType="end"/>
      </w:r>
      <w:r w:rsidR="00ED00E9">
        <w:rPr>
          <w:rFonts w:ascii="Verdana" w:hAnsi="Verdana"/>
          <w:color w:val="000000"/>
        </w:rPr>
        <w:t>  Authorization Request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"AuthorizationRequest" </w:instrText>
      </w:r>
      <w:r>
        <w:fldChar w:fldCharType="separate"/>
      </w:r>
      <w:r w:rsidR="00ED00E9">
        <w:rPr>
          <w:rStyle w:val="a3"/>
          <w:rFonts w:ascii="Verdana" w:hAnsi="Verdana"/>
          <w:b/>
          <w:bCs/>
        </w:rPr>
        <w:t>2.2.1.</w:t>
      </w:r>
      <w:r>
        <w:rPr>
          <w:rStyle w:val="a3"/>
          <w:rFonts w:ascii="Verdana" w:hAnsi="Verdana"/>
          <w:b/>
          <w:bCs/>
        </w:rPr>
        <w:fldChar w:fldCharType="end"/>
      </w:r>
      <w:r w:rsidR="00ED00E9">
        <w:rPr>
          <w:rFonts w:ascii="Verdana" w:hAnsi="Verdana"/>
          <w:color w:val="000000"/>
        </w:rPr>
        <w:t>  Client Prepares Authorization Request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"RequestParameters" </w:instrText>
      </w:r>
      <w:r>
        <w:fldChar w:fldCharType="separate"/>
      </w:r>
      <w:r w:rsidR="00ED00E9">
        <w:rPr>
          <w:rStyle w:val="a3"/>
          <w:rFonts w:ascii="Verdana" w:hAnsi="Verdana"/>
          <w:b/>
          <w:bCs/>
        </w:rPr>
        <w:t>2.2.1.1.</w:t>
      </w:r>
      <w:r>
        <w:rPr>
          <w:rStyle w:val="a3"/>
          <w:rFonts w:ascii="Verdana" w:hAnsi="Verdana"/>
          <w:b/>
          <w:bCs/>
        </w:rPr>
        <w:fldChar w:fldCharType="end"/>
      </w:r>
      <w:r w:rsidR="00ED00E9">
        <w:rPr>
          <w:rFonts w:ascii="Verdana" w:hAnsi="Verdana"/>
          <w:color w:val="000000"/>
        </w:rPr>
        <w:t>  Request Parameters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"RequestMethods" </w:instrText>
      </w:r>
      <w:r>
        <w:fldChar w:fldCharType="separate"/>
      </w:r>
      <w:r w:rsidR="00ED00E9">
        <w:rPr>
          <w:rStyle w:val="a3"/>
          <w:rFonts w:ascii="Verdana" w:hAnsi="Verdana"/>
          <w:b/>
          <w:bCs/>
        </w:rPr>
        <w:t>2.2.2.</w:t>
      </w:r>
      <w:r>
        <w:rPr>
          <w:rStyle w:val="a3"/>
          <w:rFonts w:ascii="Verdana" w:hAnsi="Verdana"/>
          <w:b/>
          <w:bCs/>
        </w:rPr>
        <w:fldChar w:fldCharType="end"/>
      </w:r>
      <w:r w:rsidR="00ED00E9">
        <w:rPr>
          <w:rFonts w:ascii="Verdana" w:hAnsi="Verdana"/>
          <w:color w:val="000000"/>
        </w:rPr>
        <w:t>  Request Methods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"SimpleRequestMethod" </w:instrText>
      </w:r>
      <w:r>
        <w:fldChar w:fldCharType="separate"/>
      </w:r>
      <w:r w:rsidR="00ED00E9">
        <w:rPr>
          <w:rStyle w:val="a3"/>
          <w:rFonts w:ascii="Verdana" w:hAnsi="Verdana"/>
          <w:b/>
          <w:bCs/>
        </w:rPr>
        <w:t>2.2.2.1.</w:t>
      </w:r>
      <w:r>
        <w:rPr>
          <w:rStyle w:val="a3"/>
          <w:rFonts w:ascii="Verdana" w:hAnsi="Verdana"/>
          <w:b/>
          <w:bCs/>
        </w:rPr>
        <w:fldChar w:fldCharType="end"/>
      </w:r>
      <w:r w:rsidR="00ED00E9">
        <w:rPr>
          <w:rFonts w:ascii="Verdana" w:hAnsi="Verdana"/>
          <w:color w:val="000000"/>
        </w:rPr>
        <w:t>  Simple Request Method</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"norm_req" </w:instrText>
      </w:r>
      <w:r>
        <w:fldChar w:fldCharType="separate"/>
      </w:r>
      <w:r w:rsidR="00ED00E9">
        <w:rPr>
          <w:rStyle w:val="a3"/>
          <w:rFonts w:ascii="Verdana" w:hAnsi="Verdana"/>
          <w:b/>
          <w:bCs/>
        </w:rPr>
        <w:t>2.2.2.1.1.</w:t>
      </w:r>
      <w:r>
        <w:rPr>
          <w:rStyle w:val="a3"/>
          <w:rFonts w:ascii="Verdana" w:hAnsi="Verdana"/>
          <w:b/>
          <w:bCs/>
        </w:rPr>
        <w:fldChar w:fldCharType="end"/>
      </w:r>
      <w:r w:rsidR="00ED00E9">
        <w:rPr>
          <w:rFonts w:ascii="Verdana" w:hAnsi="Verdana"/>
          <w:color w:val="000000"/>
        </w:rPr>
        <w:t>  Client Sends Simple Request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"req_param_method" </w:instrText>
      </w:r>
      <w:r>
        <w:fldChar w:fldCharType="separate"/>
      </w:r>
      <w:r w:rsidR="00ED00E9">
        <w:rPr>
          <w:rStyle w:val="a3"/>
          <w:rFonts w:ascii="Verdana" w:hAnsi="Verdana"/>
          <w:b/>
          <w:bCs/>
        </w:rPr>
        <w:t>2.2.2.2.</w:t>
      </w:r>
      <w:r>
        <w:rPr>
          <w:rStyle w:val="a3"/>
          <w:rFonts w:ascii="Verdana" w:hAnsi="Verdana"/>
          <w:b/>
          <w:bCs/>
        </w:rPr>
        <w:fldChar w:fldCharType="end"/>
      </w:r>
      <w:r w:rsidR="00ED00E9">
        <w:rPr>
          <w:rFonts w:ascii="Verdana" w:hAnsi="Verdana"/>
          <w:color w:val="000000"/>
        </w:rPr>
        <w:t>  Request Parameter Method</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"request_req" </w:instrText>
      </w:r>
      <w:r>
        <w:fldChar w:fldCharType="separate"/>
      </w:r>
      <w:r w:rsidR="00ED00E9">
        <w:rPr>
          <w:rStyle w:val="a3"/>
          <w:rFonts w:ascii="Verdana" w:hAnsi="Verdana"/>
          <w:b/>
          <w:bCs/>
        </w:rPr>
        <w:t>2.2.2.2.1.</w:t>
      </w:r>
      <w:r>
        <w:rPr>
          <w:rStyle w:val="a3"/>
          <w:rFonts w:ascii="Verdana" w:hAnsi="Verdana"/>
          <w:b/>
          <w:bCs/>
        </w:rPr>
        <w:fldChar w:fldCharType="end"/>
      </w:r>
      <w:r w:rsidR="00ED00E9">
        <w:rPr>
          <w:rFonts w:ascii="Verdana" w:hAnsi="Verdana"/>
          <w:color w:val="000000"/>
        </w:rPr>
        <w:t>  Client Sends Request using "request" Parameter</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"Request_File_Method" </w:instrText>
      </w:r>
      <w:r>
        <w:fldChar w:fldCharType="separate"/>
      </w:r>
      <w:r w:rsidR="00ED00E9">
        <w:rPr>
          <w:rStyle w:val="a3"/>
          <w:rFonts w:ascii="Verdana" w:hAnsi="Verdana"/>
          <w:b/>
          <w:bCs/>
        </w:rPr>
        <w:t>2.2.2.3.</w:t>
      </w:r>
      <w:r>
        <w:rPr>
          <w:rStyle w:val="a3"/>
          <w:rFonts w:ascii="Verdana" w:hAnsi="Verdana"/>
          <w:b/>
          <w:bCs/>
        </w:rPr>
        <w:fldChar w:fldCharType="end"/>
      </w:r>
      <w:r w:rsidR="00ED00E9">
        <w:rPr>
          <w:rFonts w:ascii="Verdana" w:hAnsi="Verdana"/>
          <w:color w:val="000000"/>
        </w:rPr>
        <w:t>  Request File Method</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"rurl_create" </w:instrText>
      </w:r>
      <w:r>
        <w:fldChar w:fldCharType="separate"/>
      </w:r>
      <w:r w:rsidR="00ED00E9">
        <w:rPr>
          <w:rStyle w:val="a3"/>
          <w:rFonts w:ascii="Verdana" w:hAnsi="Verdana"/>
          <w:b/>
          <w:bCs/>
        </w:rPr>
        <w:t>2.2.2.3.1.</w:t>
      </w:r>
      <w:r>
        <w:rPr>
          <w:rStyle w:val="a3"/>
          <w:rFonts w:ascii="Verdana" w:hAnsi="Verdana"/>
          <w:b/>
          <w:bCs/>
        </w:rPr>
        <w:fldChar w:fldCharType="end"/>
      </w:r>
      <w:r w:rsidR="00ED00E9">
        <w:rPr>
          <w:rFonts w:ascii="Verdana" w:hAnsi="Verdana"/>
          <w:color w:val="000000"/>
        </w:rPr>
        <w:t>  Client Generates the URL of the Request File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"art_req" </w:instrText>
      </w:r>
      <w:r>
        <w:fldChar w:fldCharType="separate"/>
      </w:r>
      <w:r w:rsidR="00ED00E9">
        <w:rPr>
          <w:rStyle w:val="a3"/>
          <w:rFonts w:ascii="Verdana" w:hAnsi="Verdana"/>
          <w:b/>
          <w:bCs/>
        </w:rPr>
        <w:t>2.2.2.3.2.</w:t>
      </w:r>
      <w:r>
        <w:rPr>
          <w:rStyle w:val="a3"/>
          <w:rFonts w:ascii="Verdana" w:hAnsi="Verdana"/>
          <w:b/>
          <w:bCs/>
        </w:rPr>
        <w:fldChar w:fldCharType="end"/>
      </w:r>
      <w:r w:rsidR="00ED00E9">
        <w:rPr>
          <w:rFonts w:ascii="Verdana" w:hAnsi="Verdana"/>
          <w:color w:val="000000"/>
        </w:rPr>
        <w:t>  Client Sends Request using "</w:t>
      </w:r>
      <w:proofErr w:type="spellStart"/>
      <w:r w:rsidR="00ED00E9">
        <w:rPr>
          <w:rFonts w:ascii="Verdana" w:hAnsi="Verdana"/>
          <w:color w:val="000000"/>
        </w:rPr>
        <w:t>request_uri</w:t>
      </w:r>
      <w:proofErr w:type="spellEnd"/>
      <w:r w:rsidR="00ED00E9">
        <w:rPr>
          <w:rFonts w:ascii="Verdana" w:hAnsi="Verdana"/>
          <w:color w:val="000000"/>
        </w:rPr>
        <w:t>" Parameter</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"FetchesRequestFile" </w:instrText>
      </w:r>
      <w:r>
        <w:fldChar w:fldCharType="separate"/>
      </w:r>
      <w:r w:rsidR="00ED00E9">
        <w:rPr>
          <w:rStyle w:val="a3"/>
          <w:rFonts w:ascii="Verdana" w:hAnsi="Verdana"/>
          <w:b/>
          <w:bCs/>
        </w:rPr>
        <w:t>2.2.2.3.3.</w:t>
      </w:r>
      <w:r>
        <w:rPr>
          <w:rStyle w:val="a3"/>
          <w:rFonts w:ascii="Verdana" w:hAnsi="Verdana"/>
          <w:b/>
          <w:bCs/>
        </w:rPr>
        <w:fldChar w:fldCharType="end"/>
      </w:r>
      <w:r w:rsidR="00ED00E9">
        <w:rPr>
          <w:rFonts w:ascii="Verdana" w:hAnsi="Verdana"/>
          <w:color w:val="000000"/>
        </w:rPr>
        <w:t>  Authorization Server Fetches Request File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"ValidatesRequestObject" </w:instrText>
      </w:r>
      <w:r>
        <w:fldChar w:fldCharType="separate"/>
      </w:r>
      <w:r w:rsidR="00ED00E9">
        <w:rPr>
          <w:rStyle w:val="a3"/>
          <w:rFonts w:ascii="Verdana" w:hAnsi="Verdana"/>
          <w:b/>
          <w:bCs/>
        </w:rPr>
        <w:t>2.2.3.</w:t>
      </w:r>
      <w:r>
        <w:rPr>
          <w:rStyle w:val="a3"/>
          <w:rFonts w:ascii="Verdana" w:hAnsi="Verdana"/>
          <w:b/>
          <w:bCs/>
        </w:rPr>
        <w:fldChar w:fldCharType="end"/>
      </w:r>
      <w:r w:rsidR="00ED00E9">
        <w:rPr>
          <w:rFonts w:ascii="Verdana" w:hAnsi="Verdana"/>
          <w:color w:val="000000"/>
        </w:rPr>
        <w:t>  Authorization Server Validates Request Object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"Authenticates" </w:instrText>
      </w:r>
      <w:r>
        <w:fldChar w:fldCharType="separate"/>
      </w:r>
      <w:r w:rsidR="00ED00E9">
        <w:rPr>
          <w:rStyle w:val="a3"/>
          <w:rFonts w:ascii="Verdana" w:hAnsi="Verdana"/>
          <w:b/>
          <w:bCs/>
        </w:rPr>
        <w:t>2.2.4.</w:t>
      </w:r>
      <w:r>
        <w:rPr>
          <w:rStyle w:val="a3"/>
          <w:rFonts w:ascii="Verdana" w:hAnsi="Verdana"/>
          <w:b/>
          <w:bCs/>
        </w:rPr>
        <w:fldChar w:fldCharType="end"/>
      </w:r>
      <w:r w:rsidR="00ED00E9">
        <w:rPr>
          <w:rFonts w:ascii="Verdana" w:hAnsi="Verdana"/>
          <w:color w:val="000000"/>
        </w:rPr>
        <w:t>  Authorization Server Authenticates End-User</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"Consent" </w:instrText>
      </w:r>
      <w:r>
        <w:fldChar w:fldCharType="separate"/>
      </w:r>
      <w:r w:rsidR="00ED00E9">
        <w:rPr>
          <w:rStyle w:val="a3"/>
          <w:rFonts w:ascii="Verdana" w:hAnsi="Verdana"/>
          <w:b/>
          <w:bCs/>
        </w:rPr>
        <w:t>2.2.5.</w:t>
      </w:r>
      <w:r>
        <w:rPr>
          <w:rStyle w:val="a3"/>
          <w:rFonts w:ascii="Verdana" w:hAnsi="Verdana"/>
          <w:b/>
          <w:bCs/>
        </w:rPr>
        <w:fldChar w:fldCharType="end"/>
      </w:r>
      <w:r w:rsidR="00ED00E9">
        <w:rPr>
          <w:rFonts w:ascii="Verdana" w:hAnsi="Verdana"/>
          <w:color w:val="000000"/>
        </w:rPr>
        <w:t>  Authorization Server Obtains End-User Consent/Authorization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"art_res" </w:instrText>
      </w:r>
      <w:r>
        <w:fldChar w:fldCharType="separate"/>
      </w:r>
      <w:r w:rsidR="00ED00E9">
        <w:rPr>
          <w:rStyle w:val="a3"/>
          <w:rFonts w:ascii="Verdana" w:hAnsi="Verdana"/>
          <w:b/>
          <w:bCs/>
        </w:rPr>
        <w:t>2.2.6.</w:t>
      </w:r>
      <w:r>
        <w:rPr>
          <w:rStyle w:val="a3"/>
          <w:rFonts w:ascii="Verdana" w:hAnsi="Verdana"/>
          <w:b/>
          <w:bCs/>
        </w:rPr>
        <w:fldChar w:fldCharType="end"/>
      </w:r>
      <w:r w:rsidR="00ED00E9">
        <w:rPr>
          <w:rFonts w:ascii="Verdana" w:hAnsi="Verdana"/>
          <w:color w:val="000000"/>
        </w:rPr>
        <w:t>  Authorization Server Sends End-User Back to Client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"art_res_ok" </w:instrText>
      </w:r>
      <w:r>
        <w:fldChar w:fldCharType="separate"/>
      </w:r>
      <w:r w:rsidR="00ED00E9">
        <w:rPr>
          <w:rStyle w:val="a3"/>
          <w:rFonts w:ascii="Verdana" w:hAnsi="Verdana"/>
          <w:b/>
          <w:bCs/>
        </w:rPr>
        <w:t>2.2.6.1.</w:t>
      </w:r>
      <w:r>
        <w:rPr>
          <w:rStyle w:val="a3"/>
          <w:rFonts w:ascii="Verdana" w:hAnsi="Verdana"/>
          <w:b/>
          <w:bCs/>
        </w:rPr>
        <w:fldChar w:fldCharType="end"/>
      </w:r>
      <w:r w:rsidR="00ED00E9">
        <w:rPr>
          <w:rFonts w:ascii="Verdana" w:hAnsi="Verdana"/>
          <w:color w:val="000000"/>
        </w:rPr>
        <w:t>  End-User Grants Authorization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"authz_error" </w:instrText>
      </w:r>
      <w:r>
        <w:fldChar w:fldCharType="separate"/>
      </w:r>
      <w:r w:rsidR="00ED00E9">
        <w:rPr>
          <w:rStyle w:val="a3"/>
          <w:rFonts w:ascii="Verdana" w:hAnsi="Verdana"/>
          <w:b/>
          <w:bCs/>
        </w:rPr>
        <w:t>2.2.6.2.</w:t>
      </w:r>
      <w:r>
        <w:rPr>
          <w:rStyle w:val="a3"/>
          <w:rFonts w:ascii="Verdana" w:hAnsi="Verdana"/>
          <w:b/>
          <w:bCs/>
        </w:rPr>
        <w:fldChar w:fldCharType="end"/>
      </w:r>
      <w:r w:rsidR="00ED00E9">
        <w:rPr>
          <w:rFonts w:ascii="Verdana" w:hAnsi="Verdana"/>
          <w:color w:val="000000"/>
        </w:rPr>
        <w:t xml:space="preserve">  </w:t>
      </w:r>
      <w:proofErr w:type="gramStart"/>
      <w:r w:rsidR="00ED00E9">
        <w:rPr>
          <w:rFonts w:ascii="Verdana" w:hAnsi="Verdana"/>
          <w:color w:val="000000"/>
        </w:rPr>
        <w:t>End-User Denies Authorization or Invalid Request</w:t>
      </w:r>
      <w:r w:rsidR="00ED00E9">
        <w:rPr>
          <w:rFonts w:ascii="Verdana" w:hAnsi="Verdana"/>
          <w:color w:val="000000"/>
        </w:rPr>
        <w:br/>
      </w:r>
      <w:hyperlink w:anchor="token_ep" w:history="1">
        <w:r w:rsidR="00ED00E9">
          <w:rPr>
            <w:rStyle w:val="a3"/>
            <w:rFonts w:ascii="Verdana" w:hAnsi="Verdana"/>
            <w:b/>
            <w:bCs/>
          </w:rPr>
          <w:t>3.</w:t>
        </w:r>
        <w:proofErr w:type="gramEnd"/>
      </w:hyperlink>
      <w:r w:rsidR="00ED00E9">
        <w:rPr>
          <w:rFonts w:ascii="Verdana" w:hAnsi="Verdana"/>
          <w:color w:val="000000"/>
        </w:rPr>
        <w:t>  Token Endpoint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"RequestingAccessToken" </w:instrText>
      </w:r>
      <w:r>
        <w:fldChar w:fldCharType="separate"/>
      </w:r>
      <w:r w:rsidR="00ED00E9">
        <w:rPr>
          <w:rStyle w:val="a3"/>
          <w:rFonts w:ascii="Verdana" w:hAnsi="Verdana"/>
          <w:b/>
          <w:bCs/>
        </w:rPr>
        <w:t>3.1.</w:t>
      </w:r>
      <w:r>
        <w:rPr>
          <w:rStyle w:val="a3"/>
          <w:rFonts w:ascii="Verdana" w:hAnsi="Verdana"/>
          <w:b/>
          <w:bCs/>
        </w:rPr>
        <w:fldChar w:fldCharType="end"/>
      </w:r>
      <w:r w:rsidR="00ED00E9">
        <w:rPr>
          <w:rFonts w:ascii="Verdana" w:hAnsi="Verdana"/>
          <w:color w:val="000000"/>
        </w:rPr>
        <w:t>  Requesting Access Token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"AccessTokenRequest" </w:instrText>
      </w:r>
      <w:r>
        <w:fldChar w:fldCharType="separate"/>
      </w:r>
      <w:r w:rsidR="00ED00E9">
        <w:rPr>
          <w:rStyle w:val="a3"/>
          <w:rFonts w:ascii="Verdana" w:hAnsi="Verdana"/>
          <w:b/>
          <w:bCs/>
        </w:rPr>
        <w:t>3.1.1.</w:t>
      </w:r>
      <w:r>
        <w:rPr>
          <w:rStyle w:val="a3"/>
          <w:rFonts w:ascii="Verdana" w:hAnsi="Verdana"/>
          <w:b/>
          <w:bCs/>
        </w:rPr>
        <w:fldChar w:fldCharType="end"/>
      </w:r>
      <w:r w:rsidR="00ED00E9">
        <w:rPr>
          <w:rFonts w:ascii="Verdana" w:hAnsi="Verdana"/>
          <w:color w:val="000000"/>
        </w:rPr>
        <w:t>  Access Token Request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"AccessTokenResponse" </w:instrText>
      </w:r>
      <w:r>
        <w:fldChar w:fldCharType="separate"/>
      </w:r>
      <w:r w:rsidR="00ED00E9">
        <w:rPr>
          <w:rStyle w:val="a3"/>
          <w:rFonts w:ascii="Verdana" w:hAnsi="Verdana"/>
          <w:b/>
          <w:bCs/>
        </w:rPr>
        <w:t>3.1.2.</w:t>
      </w:r>
      <w:r>
        <w:rPr>
          <w:rStyle w:val="a3"/>
          <w:rFonts w:ascii="Verdana" w:hAnsi="Verdana"/>
          <w:b/>
          <w:bCs/>
        </w:rPr>
        <w:fldChar w:fldCharType="end"/>
      </w:r>
      <w:r w:rsidR="00ED00E9">
        <w:rPr>
          <w:rFonts w:ascii="Verdana" w:hAnsi="Verdana"/>
          <w:color w:val="000000"/>
        </w:rPr>
        <w:t>  Access Token Response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"AccessTokenErrorResponse" </w:instrText>
      </w:r>
      <w:r>
        <w:fldChar w:fldCharType="separate"/>
      </w:r>
      <w:r w:rsidR="00ED00E9">
        <w:rPr>
          <w:rStyle w:val="a3"/>
          <w:rFonts w:ascii="Verdana" w:hAnsi="Verdana"/>
          <w:b/>
          <w:bCs/>
        </w:rPr>
        <w:t>3.1.3.</w:t>
      </w:r>
      <w:r>
        <w:rPr>
          <w:rStyle w:val="a3"/>
          <w:rFonts w:ascii="Verdana" w:hAnsi="Verdana"/>
          <w:b/>
          <w:bCs/>
        </w:rPr>
        <w:fldChar w:fldCharType="end"/>
      </w:r>
      <w:r w:rsidR="00ED00E9">
        <w:rPr>
          <w:rFonts w:ascii="Verdana" w:hAnsi="Verdana"/>
          <w:color w:val="000000"/>
        </w:rPr>
        <w:t>  Access Token Error Response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"RefreshingAccessToken" </w:instrText>
      </w:r>
      <w:r>
        <w:fldChar w:fldCharType="separate"/>
      </w:r>
      <w:r w:rsidR="00ED00E9">
        <w:rPr>
          <w:rStyle w:val="a3"/>
          <w:rFonts w:ascii="Verdana" w:hAnsi="Verdana"/>
          <w:b/>
          <w:bCs/>
        </w:rPr>
        <w:t>3.2.</w:t>
      </w:r>
      <w:r>
        <w:rPr>
          <w:rStyle w:val="a3"/>
          <w:rFonts w:ascii="Verdana" w:hAnsi="Verdana"/>
          <w:b/>
          <w:bCs/>
        </w:rPr>
        <w:fldChar w:fldCharType="end"/>
      </w:r>
      <w:r w:rsidR="00ED00E9">
        <w:rPr>
          <w:rFonts w:ascii="Verdana" w:hAnsi="Verdana"/>
          <w:color w:val="000000"/>
        </w:rPr>
        <w:t>  Refreshing Access Token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"RefreshTokenResponse" </w:instrText>
      </w:r>
      <w:r>
        <w:fldChar w:fldCharType="separate"/>
      </w:r>
      <w:r w:rsidR="00ED00E9">
        <w:rPr>
          <w:rStyle w:val="a3"/>
          <w:rFonts w:ascii="Verdana" w:hAnsi="Verdana"/>
          <w:b/>
          <w:bCs/>
        </w:rPr>
        <w:t>3.2.1.</w:t>
      </w:r>
      <w:r>
        <w:rPr>
          <w:rStyle w:val="a3"/>
          <w:rFonts w:ascii="Verdana" w:hAnsi="Verdana"/>
          <w:b/>
          <w:bCs/>
        </w:rPr>
        <w:fldChar w:fldCharType="end"/>
      </w:r>
      <w:r w:rsidR="00ED00E9">
        <w:rPr>
          <w:rFonts w:ascii="Verdana" w:hAnsi="Verdana"/>
          <w:color w:val="000000"/>
        </w:rPr>
        <w:t>  Refresh Token Response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"RefreshTokenErrorResponse" </w:instrText>
      </w:r>
      <w:r>
        <w:fldChar w:fldCharType="separate"/>
      </w:r>
      <w:r w:rsidR="00ED00E9">
        <w:rPr>
          <w:rStyle w:val="a3"/>
          <w:rFonts w:ascii="Verdana" w:hAnsi="Verdana"/>
          <w:b/>
          <w:bCs/>
        </w:rPr>
        <w:t>3.2.2.</w:t>
      </w:r>
      <w:r>
        <w:rPr>
          <w:rStyle w:val="a3"/>
          <w:rFonts w:ascii="Verdana" w:hAnsi="Verdana"/>
          <w:b/>
          <w:bCs/>
        </w:rPr>
        <w:fldChar w:fldCharType="end"/>
      </w:r>
      <w:r w:rsidR="00ED00E9">
        <w:rPr>
          <w:rFonts w:ascii="Verdana" w:hAnsi="Verdana"/>
          <w:color w:val="000000"/>
        </w:rPr>
        <w:t>  Refresh Token Error Response</w:t>
      </w:r>
      <w:r w:rsidR="00ED00E9">
        <w:rPr>
          <w:rFonts w:ascii="Verdana" w:hAnsi="Verdana"/>
          <w:color w:val="000000"/>
        </w:rPr>
        <w:br/>
      </w:r>
      <w:hyperlink w:anchor="userinfo" w:history="1">
        <w:r w:rsidR="00ED00E9">
          <w:rPr>
            <w:rStyle w:val="a3"/>
            <w:rFonts w:ascii="Verdana" w:hAnsi="Verdana"/>
            <w:b/>
            <w:bCs/>
          </w:rPr>
          <w:t>4.</w:t>
        </w:r>
      </w:hyperlink>
      <w:r w:rsidR="00ED00E9">
        <w:rPr>
          <w:rFonts w:ascii="Verdana" w:hAnsi="Verdana"/>
          <w:color w:val="000000"/>
        </w:rPr>
        <w:t>  UserInfo Endpoint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"UserInfoRequest" </w:instrText>
      </w:r>
      <w:r>
        <w:fldChar w:fldCharType="separate"/>
      </w:r>
      <w:r w:rsidR="00ED00E9">
        <w:rPr>
          <w:rStyle w:val="a3"/>
          <w:rFonts w:ascii="Verdana" w:hAnsi="Verdana"/>
          <w:b/>
          <w:bCs/>
        </w:rPr>
        <w:t>4.1.</w:t>
      </w:r>
      <w:r>
        <w:rPr>
          <w:rStyle w:val="a3"/>
          <w:rFonts w:ascii="Verdana" w:hAnsi="Verdana"/>
          <w:b/>
          <w:bCs/>
        </w:rPr>
        <w:fldChar w:fldCharType="end"/>
      </w:r>
      <w:r w:rsidR="00ED00E9">
        <w:rPr>
          <w:rFonts w:ascii="Verdana" w:hAnsi="Verdana"/>
          <w:color w:val="000000"/>
        </w:rPr>
        <w:t>  UserInfo Request</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"UserInfoResponse" </w:instrText>
      </w:r>
      <w:r>
        <w:fldChar w:fldCharType="separate"/>
      </w:r>
      <w:r w:rsidR="00ED00E9">
        <w:rPr>
          <w:rStyle w:val="a3"/>
          <w:rFonts w:ascii="Verdana" w:hAnsi="Verdana"/>
          <w:b/>
          <w:bCs/>
        </w:rPr>
        <w:t>4.2.</w:t>
      </w:r>
      <w:r>
        <w:rPr>
          <w:rStyle w:val="a3"/>
          <w:rFonts w:ascii="Verdana" w:hAnsi="Verdana"/>
          <w:b/>
          <w:bCs/>
        </w:rPr>
        <w:fldChar w:fldCharType="end"/>
      </w:r>
      <w:r w:rsidR="00ED00E9">
        <w:rPr>
          <w:rFonts w:ascii="Verdana" w:hAnsi="Verdana"/>
          <w:color w:val="000000"/>
        </w:rPr>
        <w:t>  UserInfo Response</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"UserInfoErrorResponse" </w:instrText>
      </w:r>
      <w:r>
        <w:fldChar w:fldCharType="separate"/>
      </w:r>
      <w:r w:rsidR="00ED00E9">
        <w:rPr>
          <w:rStyle w:val="a3"/>
          <w:rFonts w:ascii="Verdana" w:hAnsi="Verdana"/>
          <w:b/>
          <w:bCs/>
        </w:rPr>
        <w:t>4.3.</w:t>
      </w:r>
      <w:r>
        <w:rPr>
          <w:rStyle w:val="a3"/>
          <w:rFonts w:ascii="Verdana" w:hAnsi="Verdana"/>
          <w:b/>
          <w:bCs/>
        </w:rPr>
        <w:fldChar w:fldCharType="end"/>
      </w:r>
      <w:r w:rsidR="00ED00E9">
        <w:rPr>
          <w:rFonts w:ascii="Verdana" w:hAnsi="Verdana"/>
          <w:color w:val="000000"/>
        </w:rPr>
        <w:t xml:space="preserve">  </w:t>
      </w:r>
      <w:proofErr w:type="gramStart"/>
      <w:r w:rsidR="00ED00E9">
        <w:rPr>
          <w:rFonts w:ascii="Verdana" w:hAnsi="Verdana"/>
          <w:color w:val="000000"/>
        </w:rPr>
        <w:t>UserInfo Error Response</w:t>
      </w:r>
      <w:r w:rsidR="00ED00E9">
        <w:rPr>
          <w:rFonts w:ascii="Verdana" w:hAnsi="Verdana"/>
          <w:color w:val="000000"/>
        </w:rPr>
        <w:br/>
      </w:r>
      <w:hyperlink w:anchor="self_issued" w:history="1">
        <w:r w:rsidR="00ED00E9">
          <w:rPr>
            <w:rStyle w:val="a3"/>
            <w:rFonts w:ascii="Verdana" w:hAnsi="Verdana"/>
            <w:b/>
            <w:bCs/>
          </w:rPr>
          <w:t>5.</w:t>
        </w:r>
        <w:proofErr w:type="gramEnd"/>
      </w:hyperlink>
      <w:r w:rsidR="00ED00E9">
        <w:rPr>
          <w:rFonts w:ascii="Verdana" w:hAnsi="Verdana"/>
          <w:color w:val="000000"/>
        </w:rPr>
        <w:t xml:space="preserve">  </w:t>
      </w:r>
      <w:proofErr w:type="gramStart"/>
      <w:r w:rsidR="00ED00E9">
        <w:rPr>
          <w:rFonts w:ascii="Verdana" w:hAnsi="Verdana"/>
          <w:color w:val="000000"/>
        </w:rPr>
        <w:t>Self-Issued OpenID Provider</w:t>
      </w:r>
      <w:r w:rsidR="00ED00E9">
        <w:rPr>
          <w:rFonts w:ascii="Verdana" w:hAnsi="Verdana"/>
          <w:color w:val="000000"/>
        </w:rPr>
        <w:br/>
      </w:r>
      <w:hyperlink w:anchor="client_Initiate_login" w:history="1">
        <w:r w:rsidR="00ED00E9">
          <w:rPr>
            <w:rStyle w:val="a3"/>
            <w:rFonts w:ascii="Verdana" w:hAnsi="Verdana"/>
            <w:b/>
            <w:bCs/>
          </w:rPr>
          <w:t>6.</w:t>
        </w:r>
        <w:proofErr w:type="gramEnd"/>
      </w:hyperlink>
      <w:r w:rsidR="00ED00E9">
        <w:rPr>
          <w:rFonts w:ascii="Verdana" w:hAnsi="Verdana"/>
          <w:color w:val="000000"/>
        </w:rPr>
        <w:t>  Initiating Login at Client from Third Party</w:t>
      </w:r>
      <w:r w:rsidR="00ED00E9">
        <w:rPr>
          <w:rFonts w:ascii="Verdana" w:hAnsi="Verdana"/>
          <w:color w:val="000000"/>
        </w:rPr>
        <w:br/>
      </w:r>
      <w:hyperlink w:anchor="Serializations" w:history="1">
        <w:r w:rsidR="00ED00E9">
          <w:rPr>
            <w:rStyle w:val="a3"/>
            <w:rFonts w:ascii="Verdana" w:hAnsi="Verdana"/>
            <w:b/>
            <w:bCs/>
          </w:rPr>
          <w:t>7.</w:t>
        </w:r>
      </w:hyperlink>
      <w:r w:rsidR="00ED00E9">
        <w:rPr>
          <w:rFonts w:ascii="Verdana" w:hAnsi="Verdana"/>
          <w:color w:val="000000"/>
        </w:rPr>
        <w:t>  Serializations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"qss" </w:instrText>
      </w:r>
      <w:r>
        <w:fldChar w:fldCharType="separate"/>
      </w:r>
      <w:r w:rsidR="00ED00E9">
        <w:rPr>
          <w:rStyle w:val="a3"/>
          <w:rFonts w:ascii="Verdana" w:hAnsi="Verdana"/>
          <w:b/>
          <w:bCs/>
        </w:rPr>
        <w:t>7.1.</w:t>
      </w:r>
      <w:r>
        <w:rPr>
          <w:rStyle w:val="a3"/>
          <w:rFonts w:ascii="Verdana" w:hAnsi="Verdana"/>
          <w:b/>
          <w:bCs/>
        </w:rPr>
        <w:fldChar w:fldCharType="end"/>
      </w:r>
      <w:r w:rsidR="00ED00E9">
        <w:rPr>
          <w:rFonts w:ascii="Verdana" w:hAnsi="Verdana"/>
          <w:color w:val="000000"/>
        </w:rPr>
        <w:t>  Query String Serialization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"form_serialization" </w:instrText>
      </w:r>
      <w:r>
        <w:fldChar w:fldCharType="separate"/>
      </w:r>
      <w:r w:rsidR="00ED00E9">
        <w:rPr>
          <w:rStyle w:val="a3"/>
          <w:rFonts w:ascii="Verdana" w:hAnsi="Verdana"/>
          <w:b/>
          <w:bCs/>
        </w:rPr>
        <w:t>7.2.</w:t>
      </w:r>
      <w:r>
        <w:rPr>
          <w:rStyle w:val="a3"/>
          <w:rFonts w:ascii="Verdana" w:hAnsi="Verdana"/>
          <w:b/>
          <w:bCs/>
        </w:rPr>
        <w:fldChar w:fldCharType="end"/>
      </w:r>
      <w:r w:rsidR="00ED00E9">
        <w:rPr>
          <w:rFonts w:ascii="Verdana" w:hAnsi="Verdana"/>
          <w:color w:val="000000"/>
        </w:rPr>
        <w:t>  Form Serialization</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"js" </w:instrText>
      </w:r>
      <w:r>
        <w:fldChar w:fldCharType="separate"/>
      </w:r>
      <w:r w:rsidR="00ED00E9">
        <w:rPr>
          <w:rStyle w:val="a3"/>
          <w:rFonts w:ascii="Verdana" w:hAnsi="Verdana"/>
          <w:b/>
          <w:bCs/>
        </w:rPr>
        <w:t>7.3.</w:t>
      </w:r>
      <w:r>
        <w:rPr>
          <w:rStyle w:val="a3"/>
          <w:rFonts w:ascii="Verdana" w:hAnsi="Verdana"/>
          <w:b/>
          <w:bCs/>
        </w:rPr>
        <w:fldChar w:fldCharType="end"/>
      </w:r>
      <w:r w:rsidR="00ED00E9">
        <w:rPr>
          <w:rFonts w:ascii="Verdana" w:hAnsi="Verdana"/>
          <w:color w:val="000000"/>
        </w:rPr>
        <w:t xml:space="preserve">  </w:t>
      </w:r>
      <w:proofErr w:type="gramStart"/>
      <w:r w:rsidR="00ED00E9">
        <w:rPr>
          <w:rFonts w:ascii="Verdana" w:hAnsi="Verdana"/>
          <w:color w:val="000000"/>
        </w:rPr>
        <w:t>JSON Serialization</w:t>
      </w:r>
      <w:r w:rsidR="00ED00E9">
        <w:rPr>
          <w:rFonts w:ascii="Verdana" w:hAnsi="Verdana"/>
          <w:color w:val="000000"/>
        </w:rPr>
        <w:br/>
      </w:r>
      <w:hyperlink w:anchor="ImplementationConsiderations" w:history="1">
        <w:r w:rsidR="00ED00E9">
          <w:rPr>
            <w:rStyle w:val="a3"/>
            <w:rFonts w:ascii="Verdana" w:hAnsi="Verdana"/>
            <w:b/>
            <w:bCs/>
          </w:rPr>
          <w:t>8.</w:t>
        </w:r>
        <w:proofErr w:type="gramEnd"/>
      </w:hyperlink>
      <w:r w:rsidR="00ED00E9">
        <w:rPr>
          <w:rFonts w:ascii="Verdana" w:hAnsi="Verdana"/>
          <w:color w:val="000000"/>
        </w:rPr>
        <w:t>  Implementation Considerations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"disco_reg" </w:instrText>
      </w:r>
      <w:r>
        <w:fldChar w:fldCharType="separate"/>
      </w:r>
      <w:r w:rsidR="00ED00E9">
        <w:rPr>
          <w:rStyle w:val="a3"/>
          <w:rFonts w:ascii="Verdana" w:hAnsi="Verdana"/>
          <w:b/>
          <w:bCs/>
        </w:rPr>
        <w:t>8.1.</w:t>
      </w:r>
      <w:r>
        <w:rPr>
          <w:rStyle w:val="a3"/>
          <w:rFonts w:ascii="Verdana" w:hAnsi="Verdana"/>
          <w:b/>
          <w:bCs/>
        </w:rPr>
        <w:fldChar w:fldCharType="end"/>
      </w:r>
      <w:r w:rsidR="00ED00E9">
        <w:rPr>
          <w:rFonts w:ascii="Verdana" w:hAnsi="Verdana"/>
          <w:color w:val="000000"/>
        </w:rPr>
        <w:t xml:space="preserve">  </w:t>
      </w:r>
      <w:proofErr w:type="gramStart"/>
      <w:r w:rsidR="00ED00E9">
        <w:rPr>
          <w:rFonts w:ascii="Verdana" w:hAnsi="Verdana"/>
          <w:color w:val="000000"/>
        </w:rPr>
        <w:t>Discovery and Registration</w:t>
      </w:r>
      <w:r w:rsidR="00ED00E9">
        <w:rPr>
          <w:rFonts w:ascii="Verdana" w:hAnsi="Verdana"/>
          <w:color w:val="000000"/>
        </w:rPr>
        <w:br/>
      </w:r>
      <w:hyperlink w:anchor="security_considerations" w:history="1">
        <w:r w:rsidR="00ED00E9">
          <w:rPr>
            <w:rStyle w:val="a3"/>
            <w:rFonts w:ascii="Verdana" w:hAnsi="Verdana"/>
            <w:b/>
            <w:bCs/>
          </w:rPr>
          <w:t>9.</w:t>
        </w:r>
        <w:proofErr w:type="gramEnd"/>
      </w:hyperlink>
      <w:r w:rsidR="00ED00E9">
        <w:rPr>
          <w:rFonts w:ascii="Verdana" w:hAnsi="Verdana"/>
          <w:color w:val="000000"/>
        </w:rPr>
        <w:t>  Security Considerations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"ImplicitGrantFlowThreats" </w:instrText>
      </w:r>
      <w:r>
        <w:fldChar w:fldCharType="separate"/>
      </w:r>
      <w:r w:rsidR="00ED00E9">
        <w:rPr>
          <w:rStyle w:val="a3"/>
          <w:rFonts w:ascii="Verdana" w:hAnsi="Verdana"/>
          <w:b/>
          <w:bCs/>
        </w:rPr>
        <w:t>9.1.</w:t>
      </w:r>
      <w:r>
        <w:rPr>
          <w:rStyle w:val="a3"/>
          <w:rFonts w:ascii="Verdana" w:hAnsi="Verdana"/>
          <w:b/>
          <w:bCs/>
        </w:rPr>
        <w:fldChar w:fldCharType="end"/>
      </w:r>
      <w:r w:rsidR="00ED00E9">
        <w:rPr>
          <w:rFonts w:ascii="Verdana" w:hAnsi="Verdana"/>
          <w:color w:val="000000"/>
        </w:rPr>
        <w:t>  Implicit Grant Flow Threats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"TLS_requirements" </w:instrText>
      </w:r>
      <w:r>
        <w:fldChar w:fldCharType="separate"/>
      </w:r>
      <w:r w:rsidR="00ED00E9">
        <w:rPr>
          <w:rStyle w:val="a3"/>
          <w:rFonts w:ascii="Verdana" w:hAnsi="Verdana"/>
          <w:b/>
          <w:bCs/>
        </w:rPr>
        <w:t>9.2.</w:t>
      </w:r>
      <w:r>
        <w:rPr>
          <w:rStyle w:val="a3"/>
          <w:rFonts w:ascii="Verdana" w:hAnsi="Verdana"/>
          <w:b/>
          <w:bCs/>
        </w:rPr>
        <w:fldChar w:fldCharType="end"/>
      </w:r>
      <w:r w:rsidR="00ED00E9">
        <w:rPr>
          <w:rFonts w:ascii="Verdana" w:hAnsi="Verdana"/>
          <w:color w:val="000000"/>
        </w:rPr>
        <w:t xml:space="preserve">  </w:t>
      </w:r>
      <w:proofErr w:type="gramStart"/>
      <w:r w:rsidR="00ED00E9">
        <w:rPr>
          <w:rFonts w:ascii="Verdana" w:hAnsi="Verdana"/>
          <w:color w:val="000000"/>
        </w:rPr>
        <w:t>TLS Requirements</w:t>
      </w:r>
      <w:r w:rsidR="00ED00E9">
        <w:rPr>
          <w:rFonts w:ascii="Verdana" w:hAnsi="Verdana"/>
          <w:color w:val="000000"/>
        </w:rPr>
        <w:br/>
      </w:r>
      <w:hyperlink w:anchor="privacy_considerations" w:history="1">
        <w:r w:rsidR="00ED00E9">
          <w:rPr>
            <w:rStyle w:val="a3"/>
            <w:rFonts w:ascii="Verdana" w:hAnsi="Verdana"/>
            <w:b/>
            <w:bCs/>
          </w:rPr>
          <w:t>10.</w:t>
        </w:r>
        <w:proofErr w:type="gramEnd"/>
      </w:hyperlink>
      <w:r w:rsidR="00ED00E9">
        <w:rPr>
          <w:rFonts w:ascii="Verdana" w:hAnsi="Verdana"/>
          <w:color w:val="000000"/>
        </w:rPr>
        <w:t xml:space="preserve">  </w:t>
      </w:r>
      <w:proofErr w:type="gramStart"/>
      <w:r w:rsidR="00ED00E9">
        <w:rPr>
          <w:rFonts w:ascii="Verdana" w:hAnsi="Verdana"/>
          <w:color w:val="000000"/>
        </w:rPr>
        <w:t>Privacy Considerations</w:t>
      </w:r>
      <w:r w:rsidR="00ED00E9">
        <w:rPr>
          <w:rFonts w:ascii="Verdana" w:hAnsi="Verdana"/>
          <w:color w:val="000000"/>
        </w:rPr>
        <w:br/>
      </w:r>
      <w:hyperlink w:anchor="IANA" w:history="1">
        <w:r w:rsidR="00ED00E9">
          <w:rPr>
            <w:rStyle w:val="a3"/>
            <w:rFonts w:ascii="Verdana" w:hAnsi="Verdana"/>
            <w:b/>
            <w:bCs/>
          </w:rPr>
          <w:t>11.</w:t>
        </w:r>
        <w:proofErr w:type="gramEnd"/>
      </w:hyperlink>
      <w:r w:rsidR="00ED00E9">
        <w:rPr>
          <w:rFonts w:ascii="Verdana" w:hAnsi="Verdana"/>
          <w:color w:val="000000"/>
        </w:rPr>
        <w:t xml:space="preserve">  </w:t>
      </w:r>
      <w:proofErr w:type="gramStart"/>
      <w:r w:rsidR="00ED00E9">
        <w:rPr>
          <w:rFonts w:ascii="Verdana" w:hAnsi="Verdana"/>
          <w:color w:val="000000"/>
        </w:rPr>
        <w:t>IANA Considerations</w:t>
      </w:r>
      <w:r w:rsidR="00ED00E9">
        <w:rPr>
          <w:rFonts w:ascii="Verdana" w:hAnsi="Verdana"/>
          <w:color w:val="000000"/>
        </w:rPr>
        <w:br/>
      </w:r>
      <w:hyperlink w:anchor="rfc.references1" w:history="1">
        <w:r w:rsidR="00ED00E9">
          <w:rPr>
            <w:rStyle w:val="a3"/>
            <w:rFonts w:ascii="Verdana" w:hAnsi="Verdana"/>
            <w:b/>
            <w:bCs/>
          </w:rPr>
          <w:t>12.</w:t>
        </w:r>
        <w:proofErr w:type="gramEnd"/>
      </w:hyperlink>
      <w:r w:rsidR="00ED00E9">
        <w:rPr>
          <w:rFonts w:ascii="Verdana" w:hAnsi="Verdana"/>
          <w:color w:val="000000"/>
        </w:rPr>
        <w:t>  References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"rfc.references1" </w:instrText>
      </w:r>
      <w:r>
        <w:fldChar w:fldCharType="separate"/>
      </w:r>
      <w:r w:rsidR="00ED00E9">
        <w:rPr>
          <w:rStyle w:val="a3"/>
          <w:rFonts w:ascii="Verdana" w:hAnsi="Verdana"/>
          <w:b/>
          <w:bCs/>
        </w:rPr>
        <w:t>12.1.</w:t>
      </w:r>
      <w:r>
        <w:rPr>
          <w:rStyle w:val="a3"/>
          <w:rFonts w:ascii="Verdana" w:hAnsi="Verdana"/>
          <w:b/>
          <w:bCs/>
        </w:rPr>
        <w:fldChar w:fldCharType="end"/>
      </w:r>
      <w:r w:rsidR="00ED00E9">
        <w:rPr>
          <w:rFonts w:ascii="Verdana" w:hAnsi="Verdana"/>
          <w:color w:val="000000"/>
        </w:rPr>
        <w:t>  Normative References</w:t>
      </w:r>
      <w:r w:rsidR="00ED00E9">
        <w:rPr>
          <w:rFonts w:ascii="Verdana" w:hAnsi="Verdana"/>
          <w:color w:val="000000"/>
        </w:rPr>
        <w:br/>
      </w:r>
      <w:proofErr w:type="gramStart"/>
      <w:r w:rsidR="00ED00E9">
        <w:rPr>
          <w:rFonts w:ascii="Verdana" w:hAnsi="Verdana"/>
          <w:color w:val="000000"/>
        </w:rPr>
        <w:t>    </w:t>
      </w:r>
      <w:proofErr w:type="gramEnd"/>
      <w:r>
        <w:fldChar w:fldCharType="begin"/>
      </w:r>
      <w:r>
        <w:instrText xml:space="preserve"> HYPERLINK \l "rfc.references2" </w:instrText>
      </w:r>
      <w:r>
        <w:fldChar w:fldCharType="separate"/>
      </w:r>
      <w:r w:rsidR="00ED00E9">
        <w:rPr>
          <w:rStyle w:val="a3"/>
          <w:rFonts w:ascii="Verdana" w:hAnsi="Verdana"/>
          <w:b/>
          <w:bCs/>
        </w:rPr>
        <w:t>12.2.</w:t>
      </w:r>
      <w:r>
        <w:rPr>
          <w:rStyle w:val="a3"/>
          <w:rFonts w:ascii="Verdana" w:hAnsi="Verdana"/>
          <w:b/>
          <w:bCs/>
        </w:rPr>
        <w:fldChar w:fldCharType="end"/>
      </w:r>
      <w:r w:rsidR="00ED00E9">
        <w:rPr>
          <w:rFonts w:ascii="Verdana" w:hAnsi="Verdana"/>
          <w:color w:val="000000"/>
        </w:rPr>
        <w:t>  Informative References</w:t>
      </w:r>
      <w:r w:rsidR="00ED00E9">
        <w:rPr>
          <w:rFonts w:ascii="Verdana" w:hAnsi="Verdana"/>
          <w:color w:val="000000"/>
        </w:rPr>
        <w:br/>
      </w:r>
      <w:hyperlink w:anchor="Acknowledgements" w:history="1">
        <w:r w:rsidR="00ED00E9">
          <w:rPr>
            <w:rStyle w:val="a3"/>
            <w:rFonts w:ascii="Verdana" w:hAnsi="Verdana"/>
            <w:b/>
            <w:bCs/>
          </w:rPr>
          <w:t>Appendix A.</w:t>
        </w:r>
      </w:hyperlink>
      <w:proofErr w:type="gramStart"/>
      <w:r w:rsidR="00ED00E9">
        <w:rPr>
          <w:rFonts w:ascii="Verdana" w:hAnsi="Verdana"/>
          <w:color w:val="000000"/>
        </w:rPr>
        <w:t>  Acknowledgements</w:t>
      </w:r>
      <w:proofErr w:type="gramEnd"/>
      <w:r w:rsidR="00ED00E9">
        <w:rPr>
          <w:rFonts w:ascii="Verdana" w:hAnsi="Verdana"/>
          <w:color w:val="000000"/>
        </w:rPr>
        <w:br/>
      </w:r>
      <w:hyperlink w:anchor="Notices" w:history="1">
        <w:r w:rsidR="00ED00E9">
          <w:rPr>
            <w:rStyle w:val="a3"/>
            <w:rFonts w:ascii="Verdana" w:hAnsi="Verdana"/>
            <w:b/>
            <w:bCs/>
          </w:rPr>
          <w:t>Appendix B.</w:t>
        </w:r>
      </w:hyperlink>
      <w:r w:rsidR="00ED00E9">
        <w:rPr>
          <w:rFonts w:ascii="Verdana" w:hAnsi="Verdana"/>
          <w:color w:val="000000"/>
        </w:rPr>
        <w:t>  Notices</w:t>
      </w:r>
      <w:r w:rsidR="00ED00E9">
        <w:rPr>
          <w:rFonts w:ascii="Verdana" w:hAnsi="Verdana"/>
          <w:color w:val="000000"/>
        </w:rPr>
        <w:br/>
      </w:r>
      <w:hyperlink w:anchor="History" w:history="1">
        <w:r w:rsidR="00ED00E9">
          <w:rPr>
            <w:rStyle w:val="a3"/>
            <w:rFonts w:ascii="Verdana" w:hAnsi="Verdana"/>
            <w:b/>
            <w:bCs/>
          </w:rPr>
          <w:t>Appendix C.</w:t>
        </w:r>
      </w:hyperlink>
      <w:r w:rsidR="00ED00E9">
        <w:rPr>
          <w:rFonts w:ascii="Verdana" w:hAnsi="Verdana"/>
          <w:color w:val="000000"/>
        </w:rPr>
        <w:t>  Document History</w:t>
      </w:r>
      <w:r w:rsidR="00ED00E9">
        <w:rPr>
          <w:rFonts w:ascii="Verdana" w:hAnsi="Verdana"/>
          <w:color w:val="000000"/>
        </w:rPr>
        <w:br/>
      </w:r>
      <w:hyperlink w:anchor="rfc.authors" w:history="1">
        <w:r w:rsidR="00ED00E9">
          <w:rPr>
            <w:rStyle w:val="a3"/>
            <w:rFonts w:ascii="Verdana" w:hAnsi="Verdana"/>
            <w:b/>
            <w:bCs/>
          </w:rPr>
          <w:t>§</w:t>
        </w:r>
      </w:hyperlink>
      <w:r w:rsidR="00ED00E9">
        <w:rPr>
          <w:rFonts w:ascii="Verdana" w:hAnsi="Verdana"/>
          <w:color w:val="000000"/>
        </w:rPr>
        <w:t>  Authors' Addresses</w:t>
      </w:r>
    </w:p>
    <w:p w14:paraId="53ACF9DD" w14:textId="77777777" w:rsidR="00ED00E9" w:rsidRDefault="00ED00E9">
      <w:pPr>
        <w:spacing w:before="0" w:beforeAutospacing="0" w:after="0" w:afterAutospacing="0"/>
        <w:divId w:val="413163619"/>
        <w:rPr>
          <w:rFonts w:ascii="Verdana" w:hAnsi="Verdana"/>
          <w:color w:val="000000"/>
        </w:rPr>
      </w:pPr>
      <w:r>
        <w:rPr>
          <w:rFonts w:ascii="Verdana" w:hAnsi="Verdana"/>
          <w:color w:val="000000"/>
        </w:rPr>
        <w:br w:type="textWrapping" w:clear="all"/>
      </w:r>
      <w:bookmarkStart w:id="1" w:name="Introduction"/>
      <w:bookmarkEnd w:id="1"/>
    </w:p>
    <w:p w14:paraId="2DFA7A8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8E753D0">
          <v:rect id="_x0000_i102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7820E56D" w14:textId="77777777">
        <w:trPr>
          <w:divId w:val="413163619"/>
          <w:trHeight w:val="225"/>
          <w:tblCellSpacing w:w="15" w:type="dxa"/>
        </w:trPr>
        <w:tc>
          <w:tcPr>
            <w:tcW w:w="450" w:type="dxa"/>
            <w:shd w:val="clear" w:color="auto" w:fill="990000"/>
            <w:vAlign w:val="center"/>
            <w:hideMark/>
          </w:tcPr>
          <w:p w14:paraId="7D3BBF25"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10E7186" w14:textId="77777777" w:rsidR="00ED00E9" w:rsidRDefault="00ED00E9">
      <w:pPr>
        <w:pStyle w:val="3"/>
        <w:divId w:val="413163619"/>
      </w:pPr>
      <w:bookmarkStart w:id="2" w:name="rfc.section.1"/>
      <w:bookmarkEnd w:id="2"/>
      <w:r>
        <w:t>1.  Introduction</w:t>
      </w:r>
    </w:p>
    <w:p w14:paraId="4225DCF3" w14:textId="77777777" w:rsidR="00ED00E9" w:rsidRDefault="00ED00E9">
      <w:pPr>
        <w:pStyle w:val="Web"/>
        <w:divId w:val="413163619"/>
        <w:rPr>
          <w:rFonts w:ascii="Verdana" w:hAnsi="Verdana"/>
          <w:color w:val="000000"/>
        </w:rPr>
      </w:pPr>
      <w:r>
        <w:rPr>
          <w:rFonts w:ascii="Verdana" w:hAnsi="Verdana"/>
          <w:color w:val="000000"/>
        </w:rPr>
        <w:t xml:space="preserve">The </w:t>
      </w:r>
      <w:hyperlink w:anchor="RFC6749" w:history="1">
        <w:r>
          <w:rPr>
            <w:rStyle w:val="a3"/>
            <w:rFonts w:ascii="Verdana" w:hAnsi="Verdana"/>
            <w:u w:val="none"/>
          </w:rPr>
          <w:t>OAuth 2.0 Authorization Framework</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p>
    <w:p w14:paraId="419A23C1" w14:textId="77777777" w:rsidR="00ED00E9" w:rsidRDefault="00ED00E9">
      <w:pPr>
        <w:pStyle w:val="Web"/>
        <w:divId w:val="413163619"/>
        <w:rPr>
          <w:rFonts w:ascii="Verdana" w:hAnsi="Verdana"/>
          <w:color w:val="000000"/>
        </w:rPr>
      </w:pPr>
      <w:r>
        <w:rPr>
          <w:rFonts w:ascii="Verdana" w:hAnsi="Verdana"/>
          <w:color w:val="000000"/>
        </w:rPr>
        <w:t xml:space="preserve">This specification is a binding of the messages defined in the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to RFC6749 and RFC6750, including messages that provide identity and authentication information, allowing services to securely exchange identity information. This binding builds an identity layer on top of OAuth 2.0. Using this specification, deployments are able to share authentication and attributes on OAuth 2.0 based systems. </w:t>
      </w:r>
    </w:p>
    <w:p w14:paraId="515A75E9" w14:textId="77777777" w:rsidR="00ED00E9" w:rsidRDefault="00ED00E9">
      <w:pPr>
        <w:spacing w:before="0" w:beforeAutospacing="0" w:after="0" w:afterAutospacing="0"/>
        <w:divId w:val="413163619"/>
        <w:rPr>
          <w:rFonts w:ascii="Verdana" w:hAnsi="Verdana"/>
          <w:color w:val="000000"/>
        </w:rPr>
      </w:pPr>
      <w:bookmarkStart w:id="3" w:name="rnc"/>
      <w:bookmarkEnd w:id="3"/>
    </w:p>
    <w:p w14:paraId="166A3A79"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0D8743EF">
          <v:rect id="_x0000_i102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55A6D94E" w14:textId="77777777">
        <w:trPr>
          <w:divId w:val="413163619"/>
          <w:trHeight w:val="225"/>
          <w:tblCellSpacing w:w="15" w:type="dxa"/>
        </w:trPr>
        <w:tc>
          <w:tcPr>
            <w:tcW w:w="450" w:type="dxa"/>
            <w:shd w:val="clear" w:color="auto" w:fill="990000"/>
            <w:vAlign w:val="center"/>
            <w:hideMark/>
          </w:tcPr>
          <w:p w14:paraId="0451EABC"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CEB6936" w14:textId="77777777" w:rsidR="00ED00E9" w:rsidRDefault="00ED00E9">
      <w:pPr>
        <w:pStyle w:val="3"/>
        <w:divId w:val="413163619"/>
      </w:pPr>
      <w:bookmarkStart w:id="4" w:name="rfc.section.1.1"/>
      <w:bookmarkEnd w:id="4"/>
      <w:r>
        <w:t>1.1.  Requirements Notation and Conventions</w:t>
      </w:r>
    </w:p>
    <w:p w14:paraId="6E3041B0" w14:textId="77777777" w:rsidR="00ED00E9" w:rsidRDefault="00ED00E9">
      <w:pPr>
        <w:pStyle w:val="Web"/>
        <w:divId w:val="413163619"/>
        <w:rPr>
          <w:rFonts w:ascii="Verdana" w:hAnsi="Verdana"/>
          <w:color w:val="000000"/>
        </w:rPr>
      </w:pPr>
      <w:r>
        <w:rPr>
          <w:rFonts w:ascii="Verdana" w:hAnsi="Verdana"/>
          <w:color w:val="000000"/>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rPr>
          <w:t>[RFC2119]</w:t>
        </w:r>
        <w:r>
          <w:rPr>
            <w:rStyle w:val="a3"/>
            <w:rFonts w:ascii="Verdana" w:hAnsi="Verdana"/>
            <w:vanish/>
            <w:u w:val="none"/>
          </w:rPr>
          <w:t xml:space="preserve"> (Bradner, S., “Key words for use in RFCs to Indicate Requirement Levels,” March 1997.)</w:t>
        </w:r>
      </w:hyperlink>
      <w:r>
        <w:rPr>
          <w:rFonts w:ascii="Verdana" w:hAnsi="Verdana"/>
          <w:color w:val="000000"/>
        </w:rPr>
        <w:t xml:space="preserve"> . </w:t>
      </w:r>
    </w:p>
    <w:p w14:paraId="4C54ED8E" w14:textId="77777777" w:rsidR="00ED00E9" w:rsidRDefault="00ED00E9">
      <w:pPr>
        <w:pStyle w:val="Web"/>
        <w:divId w:val="413163619"/>
        <w:rPr>
          <w:rFonts w:ascii="Verdana" w:hAnsi="Verdana"/>
          <w:color w:val="000000"/>
        </w:rPr>
      </w:pPr>
      <w:r>
        <w:rPr>
          <w:rFonts w:ascii="Verdana" w:hAnsi="Verdana"/>
          <w:color w:val="000000"/>
        </w:rPr>
        <w:t xml:space="preserve">Throughout this document, values are quoted to indicate that they are to be taken literally. When using these values in protocol messages, the quotes MUST NOT </w:t>
      </w:r>
      <w:proofErr w:type="gramStart"/>
      <w:r>
        <w:rPr>
          <w:rFonts w:ascii="Verdana" w:hAnsi="Verdana"/>
          <w:color w:val="000000"/>
        </w:rPr>
        <w:t>be</w:t>
      </w:r>
      <w:proofErr w:type="gramEnd"/>
      <w:r>
        <w:rPr>
          <w:rFonts w:ascii="Verdana" w:hAnsi="Verdana"/>
          <w:color w:val="000000"/>
        </w:rPr>
        <w:t xml:space="preserve"> used as part of the value. </w:t>
      </w:r>
    </w:p>
    <w:p w14:paraId="712A3AB9" w14:textId="77777777" w:rsidR="00ED00E9" w:rsidRDefault="00ED00E9">
      <w:pPr>
        <w:pStyle w:val="Web"/>
        <w:divId w:val="413163619"/>
        <w:rPr>
          <w:rFonts w:ascii="Verdana" w:hAnsi="Verdana"/>
          <w:color w:val="000000"/>
        </w:rPr>
      </w:pPr>
      <w:r>
        <w:rPr>
          <w:rFonts w:ascii="Verdana" w:hAnsi="Verdana"/>
          <w:color w:val="000000"/>
        </w:rPr>
        <w:t xml:space="preserve">All uses of </w:t>
      </w:r>
      <w:hyperlink w:anchor="JWS" w:history="1">
        <w:r>
          <w:rPr>
            <w:rStyle w:val="a3"/>
            <w:rFonts w:ascii="Verdana" w:hAnsi="Verdana"/>
            <w:u w:val="none"/>
          </w:rPr>
          <w:t>JSON Web Signature (JWS)</w:t>
        </w:r>
        <w:r>
          <w:rPr>
            <w:rStyle w:val="a3"/>
            <w:rFonts w:ascii="Verdana" w:hAnsi="Verdana"/>
            <w:vanish/>
            <w:u w:val="none"/>
          </w:rPr>
          <w:t xml:space="preserve"> (Jones, M., Bradley, J., and N. Sakimura, “JSON Web Signature (JWS),” May 2013.)</w:t>
        </w:r>
      </w:hyperlink>
      <w:r>
        <w:rPr>
          <w:rFonts w:ascii="Verdana" w:hAnsi="Verdana"/>
          <w:color w:val="000000"/>
        </w:rPr>
        <w:t xml:space="preserve"> [JWS] and </w:t>
      </w:r>
      <w:hyperlink w:anchor="JWE" w:history="1">
        <w:r>
          <w:rPr>
            <w:rStyle w:val="a3"/>
            <w:rFonts w:ascii="Verdana" w:hAnsi="Verdana"/>
            <w:u w:val="none"/>
          </w:rPr>
          <w:t>JSON Web Encryption (JWE)</w:t>
        </w:r>
        <w:r>
          <w:rPr>
            <w:rStyle w:val="a3"/>
            <w:rFonts w:ascii="Verdana" w:hAnsi="Verdana"/>
            <w:vanish/>
            <w:u w:val="none"/>
          </w:rPr>
          <w:t xml:space="preserve"> (Jones, M., Rescorla, E., and J. Hildebrand, “JSON Web Encryption (JWE),” May 2013.)</w:t>
        </w:r>
      </w:hyperlink>
      <w:r>
        <w:rPr>
          <w:rFonts w:ascii="Verdana" w:hAnsi="Verdana"/>
          <w:color w:val="000000"/>
        </w:rPr>
        <w:t xml:space="preserve"> [JWE] data structures in this specification utilize the JWS Compact Serialization or the JWE Compact Serialization; the JWS JSON Serialization and the JWE JSON Serialization are not used. </w:t>
      </w:r>
    </w:p>
    <w:p w14:paraId="7C1BB8C0" w14:textId="77777777" w:rsidR="00ED00E9" w:rsidRDefault="00ED00E9">
      <w:pPr>
        <w:spacing w:before="0" w:beforeAutospacing="0" w:after="0" w:afterAutospacing="0"/>
        <w:divId w:val="413163619"/>
        <w:rPr>
          <w:rFonts w:ascii="Verdana" w:hAnsi="Verdana"/>
          <w:color w:val="000000"/>
        </w:rPr>
      </w:pPr>
      <w:bookmarkStart w:id="5" w:name="terminology"/>
      <w:bookmarkEnd w:id="5"/>
    </w:p>
    <w:p w14:paraId="4E8B8D2B"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945D47C">
          <v:rect id="_x0000_i102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482EDD1" w14:textId="77777777">
        <w:trPr>
          <w:divId w:val="413163619"/>
          <w:trHeight w:val="225"/>
          <w:tblCellSpacing w:w="15" w:type="dxa"/>
        </w:trPr>
        <w:tc>
          <w:tcPr>
            <w:tcW w:w="450" w:type="dxa"/>
            <w:shd w:val="clear" w:color="auto" w:fill="990000"/>
            <w:vAlign w:val="center"/>
            <w:hideMark/>
          </w:tcPr>
          <w:p w14:paraId="5AB3885B"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DEA2DD7" w14:textId="77777777" w:rsidR="00ED00E9" w:rsidRDefault="00ED00E9">
      <w:pPr>
        <w:pStyle w:val="3"/>
        <w:divId w:val="413163619"/>
      </w:pPr>
      <w:bookmarkStart w:id="6" w:name="rfc.section.1.2"/>
      <w:bookmarkEnd w:id="6"/>
      <w:r>
        <w:t>1.2.  Terminology</w:t>
      </w:r>
    </w:p>
    <w:p w14:paraId="3BED4C73" w14:textId="77777777" w:rsidR="00ED00E9" w:rsidRDefault="00ED00E9">
      <w:pPr>
        <w:pStyle w:val="Web"/>
        <w:divId w:val="413163619"/>
        <w:rPr>
          <w:rFonts w:ascii="Verdana" w:hAnsi="Verdana"/>
          <w:color w:val="000000"/>
        </w:rPr>
      </w:pPr>
      <w:r>
        <w:rPr>
          <w:rFonts w:ascii="Verdana" w:hAnsi="Verdana"/>
          <w:color w:val="000000"/>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the terms defined by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199AAC39" w14:textId="77777777" w:rsidR="00ED00E9" w:rsidRDefault="00ED00E9">
      <w:pPr>
        <w:pStyle w:val="Web"/>
        <w:divId w:val="413163619"/>
        <w:rPr>
          <w:rFonts w:ascii="Verdana" w:hAnsi="Verdana"/>
          <w:color w:val="000000"/>
        </w:rPr>
      </w:pPr>
      <w:r>
        <w:rPr>
          <w:rFonts w:ascii="Verdana" w:hAnsi="Verdana"/>
          <w:color w:val="000000"/>
        </w:rPr>
        <w:t xml:space="preserve">This specification also defines the following terms: </w:t>
      </w:r>
    </w:p>
    <w:p w14:paraId="5DCDD561" w14:textId="77777777" w:rsidR="00ED00E9" w:rsidRDefault="00ED00E9">
      <w:pPr>
        <w:spacing w:before="0" w:beforeAutospacing="0" w:after="0" w:afterAutospacing="0"/>
        <w:divId w:val="2142576150"/>
        <w:rPr>
          <w:rFonts w:ascii="Verdana" w:hAnsi="Verdana"/>
          <w:color w:val="000000"/>
        </w:rPr>
      </w:pPr>
      <w:r>
        <w:rPr>
          <w:rFonts w:ascii="Verdana" w:hAnsi="Verdana"/>
          <w:color w:val="000000"/>
        </w:rPr>
        <w:t>Request File</w:t>
      </w:r>
    </w:p>
    <w:p w14:paraId="3C7FDFCD" w14:textId="77777777" w:rsidR="00ED00E9" w:rsidRDefault="00ED00E9">
      <w:pPr>
        <w:spacing w:before="0" w:beforeAutospacing="0" w:after="0" w:afterAutospacing="0"/>
        <w:ind w:left="720"/>
        <w:divId w:val="2142576150"/>
        <w:rPr>
          <w:rFonts w:ascii="Verdana" w:hAnsi="Verdana"/>
          <w:color w:val="000000"/>
        </w:rPr>
      </w:pPr>
      <w:r>
        <w:rPr>
          <w:rFonts w:ascii="Verdana" w:hAnsi="Verdana"/>
          <w:color w:val="000000"/>
        </w:rPr>
        <w:t xml:space="preserve">Document whose content is a Request Object representing a set of Authorization Request parameters. </w:t>
      </w:r>
    </w:p>
    <w:p w14:paraId="10B99517" w14:textId="77777777" w:rsidR="00ED00E9" w:rsidRDefault="00ED00E9">
      <w:pPr>
        <w:spacing w:before="0" w:beforeAutospacing="0" w:after="0" w:afterAutospacing="0"/>
        <w:divId w:val="2142576150"/>
        <w:rPr>
          <w:rFonts w:ascii="Verdana" w:hAnsi="Verdana"/>
          <w:color w:val="000000"/>
        </w:rPr>
      </w:pPr>
      <w:r>
        <w:rPr>
          <w:rFonts w:ascii="Verdana" w:hAnsi="Verdana"/>
          <w:color w:val="000000"/>
        </w:rPr>
        <w:t>Request File URI</w:t>
      </w:r>
    </w:p>
    <w:p w14:paraId="3A99501F" w14:textId="77777777" w:rsidR="00ED00E9" w:rsidRDefault="00ED00E9">
      <w:pPr>
        <w:spacing w:before="0" w:beforeAutospacing="0" w:after="0" w:afterAutospacing="0"/>
        <w:ind w:left="720"/>
        <w:divId w:val="2142576150"/>
        <w:rPr>
          <w:rFonts w:ascii="Verdana" w:hAnsi="Verdana"/>
          <w:color w:val="000000"/>
        </w:rPr>
      </w:pPr>
      <w:proofErr w:type="gramStart"/>
      <w:r>
        <w:rPr>
          <w:rFonts w:ascii="Verdana" w:hAnsi="Verdana"/>
          <w:color w:val="000000"/>
        </w:rPr>
        <w:t>URL that references a Request File.</w:t>
      </w:r>
      <w:proofErr w:type="gramEnd"/>
      <w:r>
        <w:rPr>
          <w:rFonts w:ascii="Verdana" w:hAnsi="Verdana"/>
          <w:color w:val="000000"/>
        </w:rPr>
        <w:t xml:space="preserve"> The Request File contents MUST be retrievable by the Authorization Server. </w:t>
      </w:r>
    </w:p>
    <w:p w14:paraId="26A39B04" w14:textId="77777777" w:rsidR="00ED00E9" w:rsidRDefault="00ED00E9">
      <w:pPr>
        <w:spacing w:before="0" w:beforeAutospacing="0" w:after="0" w:afterAutospacing="0"/>
        <w:divId w:val="413163619"/>
        <w:rPr>
          <w:rFonts w:ascii="Verdana" w:hAnsi="Verdana"/>
          <w:color w:val="000000"/>
        </w:rPr>
      </w:pPr>
      <w:bookmarkStart w:id="7" w:name="AuthorizationEndpoint"/>
      <w:bookmarkEnd w:id="7"/>
    </w:p>
    <w:p w14:paraId="6D7EB58D"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6F5566A">
          <v:rect id="_x0000_i102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5FF275A" w14:textId="77777777">
        <w:trPr>
          <w:divId w:val="413163619"/>
          <w:trHeight w:val="225"/>
          <w:tblCellSpacing w:w="15" w:type="dxa"/>
        </w:trPr>
        <w:tc>
          <w:tcPr>
            <w:tcW w:w="450" w:type="dxa"/>
            <w:shd w:val="clear" w:color="auto" w:fill="990000"/>
            <w:vAlign w:val="center"/>
            <w:hideMark/>
          </w:tcPr>
          <w:p w14:paraId="3107DEE8"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8955C97" w14:textId="77777777" w:rsidR="00ED00E9" w:rsidRDefault="00ED00E9">
      <w:pPr>
        <w:pStyle w:val="3"/>
        <w:divId w:val="413163619"/>
      </w:pPr>
      <w:bookmarkStart w:id="8" w:name="rfc.section.2"/>
      <w:bookmarkEnd w:id="8"/>
      <w:r>
        <w:t>2.  Authorization Endpoint</w:t>
      </w:r>
    </w:p>
    <w:p w14:paraId="150E1634" w14:textId="77777777" w:rsidR="00ED00E9" w:rsidRDefault="00ED00E9" w:rsidP="00ED00E9">
      <w:pPr>
        <w:pStyle w:val="Web"/>
        <w:divId w:val="413163619"/>
        <w:rPr>
          <w:rFonts w:ascii="Verdana" w:hAnsi="Verdana"/>
          <w:color w:val="000000"/>
        </w:rPr>
      </w:pPr>
      <w:r>
        <w:rPr>
          <w:rFonts w:ascii="Verdana" w:hAnsi="Verdana"/>
          <w:color w:val="000000"/>
        </w:rPr>
        <w:t xml:space="preserve">The Authorization Endpoint performs authentication </w:t>
      </w:r>
      <w:commentRangeStart w:id="9"/>
      <w:del w:id="10" w:author="Nat" w:date="2013-06-03T11:19:00Z">
        <w:r w:rsidDel="00ED00E9">
          <w:rPr>
            <w:rFonts w:ascii="Verdana" w:hAnsi="Verdana"/>
            <w:color w:val="000000"/>
          </w:rPr>
          <w:delText xml:space="preserve">services </w:delText>
        </w:r>
      </w:del>
      <w:commentRangeStart w:id="11"/>
      <w:commentRangeStart w:id="12"/>
      <w:r>
        <w:rPr>
          <w:rFonts w:ascii="Verdana" w:hAnsi="Verdana"/>
          <w:color w:val="000000"/>
        </w:rPr>
        <w:t xml:space="preserve">for the End-User </w:t>
      </w:r>
      <w:commentRangeEnd w:id="11"/>
      <w:r>
        <w:rPr>
          <w:rStyle w:val="ad"/>
        </w:rPr>
        <w:commentReference w:id="11"/>
      </w:r>
      <w:commentRangeEnd w:id="12"/>
      <w:commentRangeEnd w:id="9"/>
      <w:r w:rsidR="0089604E">
        <w:rPr>
          <w:rStyle w:val="ad"/>
        </w:rPr>
        <w:commentReference w:id="9"/>
      </w:r>
      <w:r w:rsidR="00D33F66">
        <w:rPr>
          <w:rStyle w:val="ad"/>
        </w:rPr>
        <w:commentReference w:id="12"/>
      </w:r>
      <w:r>
        <w:rPr>
          <w:rFonts w:ascii="Verdana" w:hAnsi="Verdana"/>
          <w:color w:val="000000"/>
        </w:rPr>
        <w:t xml:space="preserve">and requests authorization from the End-User to release information to </w:t>
      </w:r>
      <w:ins w:id="13" w:author="Mike Jones" w:date="2013-06-03T08:03:00Z">
        <w:r w:rsidR="00D33F66">
          <w:rPr>
            <w:rFonts w:ascii="Verdana" w:hAnsi="Verdana"/>
            <w:color w:val="000000"/>
          </w:rPr>
          <w:t xml:space="preserve">the </w:t>
        </w:r>
      </w:ins>
      <w:r>
        <w:rPr>
          <w:rFonts w:ascii="Verdana" w:hAnsi="Verdana"/>
          <w:color w:val="000000"/>
        </w:rPr>
        <w:t>OpenID Connect Relying Party</w:t>
      </w:r>
      <w:ins w:id="14" w:author="Nat" w:date="2013-06-03T11:29:00Z">
        <w:r w:rsidR="006A605A">
          <w:rPr>
            <w:rFonts w:ascii="Verdana" w:hAnsi="Verdana" w:hint="eastAsia"/>
            <w:color w:val="000000"/>
          </w:rPr>
          <w:t xml:space="preserve"> (Client)</w:t>
        </w:r>
      </w:ins>
      <w:del w:id="15" w:author="Nat" w:date="2013-06-03T11:20:00Z">
        <w:r w:rsidDel="00ED00E9">
          <w:rPr>
            <w:rFonts w:ascii="Verdana" w:hAnsi="Verdana"/>
            <w:color w:val="000000"/>
          </w:rPr>
          <w:delText xml:space="preserve"> Clients</w:delText>
        </w:r>
      </w:del>
      <w:r>
        <w:rPr>
          <w:rFonts w:ascii="Verdana" w:hAnsi="Verdana"/>
          <w:color w:val="000000"/>
        </w:rPr>
        <w:t>. When an End-User accesses a Relying Party</w:t>
      </w:r>
      <w:del w:id="16" w:author="Nat" w:date="2013-06-03T11:21:00Z">
        <w:r w:rsidDel="00ED00E9">
          <w:rPr>
            <w:rFonts w:ascii="Verdana" w:hAnsi="Verdana"/>
            <w:color w:val="000000"/>
          </w:rPr>
          <w:delText xml:space="preserve"> Client application</w:delText>
        </w:r>
      </w:del>
      <w:r>
        <w:rPr>
          <w:rFonts w:ascii="Verdana" w:hAnsi="Verdana"/>
          <w:color w:val="000000"/>
        </w:rPr>
        <w:t xml:space="preserve"> that requires the End-User's identifier and other information, it sends the End-User to the Authorization Server's Authorization Endpoint for authentication and authorization. The Authorization Server then issues an ID Token that asserts the End-User's </w:t>
      </w:r>
      <w:del w:id="17" w:author="Nat" w:date="2013-06-03T11:22:00Z">
        <w:r w:rsidDel="00ED00E9">
          <w:rPr>
            <w:rFonts w:ascii="Verdana" w:hAnsi="Verdana"/>
            <w:color w:val="000000"/>
          </w:rPr>
          <w:delText xml:space="preserve">identifier </w:delText>
        </w:r>
      </w:del>
      <w:ins w:id="18" w:author="Nat" w:date="2013-06-03T11:22:00Z">
        <w:r>
          <w:rPr>
            <w:rFonts w:ascii="Verdana" w:hAnsi="Verdana" w:hint="eastAsia"/>
            <w:color w:val="000000"/>
          </w:rPr>
          <w:t>identity</w:t>
        </w:r>
        <w:r>
          <w:rPr>
            <w:rFonts w:ascii="Verdana" w:hAnsi="Verdana"/>
            <w:color w:val="000000"/>
          </w:rPr>
          <w:t xml:space="preserve"> </w:t>
        </w:r>
      </w:ins>
      <w:r>
        <w:rPr>
          <w:rFonts w:ascii="Verdana" w:hAnsi="Verdana"/>
          <w:color w:val="000000"/>
        </w:rPr>
        <w:t xml:space="preserve">and an Access Token that allows the Client to access the End-User's information at Protected Resource endpoints. Protected Resource endpoints MAY perform different actions or return different information based on the scopes associated with the presented Access Token. Clients MUST specify how the Access Token and ID Token are to be returned by using the </w:t>
      </w:r>
      <w:proofErr w:type="spellStart"/>
      <w:r>
        <w:rPr>
          <w:rStyle w:val="HTML3"/>
        </w:rPr>
        <w:t>response_type</w:t>
      </w:r>
      <w:proofErr w:type="spellEnd"/>
      <w:r>
        <w:rPr>
          <w:rFonts w:ascii="Verdana" w:hAnsi="Verdana"/>
          <w:color w:val="000000"/>
        </w:rPr>
        <w:t xml:space="preserve"> parameter in the Authorization Request. </w:t>
      </w:r>
    </w:p>
    <w:p w14:paraId="58767A6B" w14:textId="77777777" w:rsidR="00ED00E9" w:rsidRDefault="00ED00E9">
      <w:pPr>
        <w:spacing w:before="0" w:beforeAutospacing="0" w:after="0" w:afterAutospacing="0"/>
        <w:divId w:val="413163619"/>
        <w:rPr>
          <w:rFonts w:ascii="Verdana" w:hAnsi="Verdana"/>
          <w:color w:val="000000"/>
        </w:rPr>
      </w:pPr>
      <w:bookmarkStart w:id="19" w:name="protocol_flows"/>
      <w:bookmarkEnd w:id="19"/>
    </w:p>
    <w:p w14:paraId="5443372F"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D00F148">
          <v:rect id="_x0000_i103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560F42A" w14:textId="77777777">
        <w:trPr>
          <w:divId w:val="413163619"/>
          <w:trHeight w:val="225"/>
          <w:tblCellSpacing w:w="15" w:type="dxa"/>
        </w:trPr>
        <w:tc>
          <w:tcPr>
            <w:tcW w:w="450" w:type="dxa"/>
            <w:shd w:val="clear" w:color="auto" w:fill="990000"/>
            <w:vAlign w:val="center"/>
            <w:hideMark/>
          </w:tcPr>
          <w:p w14:paraId="31A8D786"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6383C9D8" w14:textId="77777777" w:rsidR="00ED00E9" w:rsidRDefault="00ED00E9">
      <w:pPr>
        <w:pStyle w:val="3"/>
        <w:divId w:val="413163619"/>
      </w:pPr>
      <w:bookmarkStart w:id="20" w:name="rfc.section.2.1"/>
      <w:bookmarkEnd w:id="20"/>
      <w:r>
        <w:t>2.1.  Protocol Flows</w:t>
      </w:r>
    </w:p>
    <w:p w14:paraId="51E35476" w14:textId="77777777" w:rsidR="00ED00E9" w:rsidRDefault="00ED00E9">
      <w:pPr>
        <w:pStyle w:val="Web"/>
        <w:divId w:val="413163619"/>
        <w:rPr>
          <w:rFonts w:ascii="Verdana" w:hAnsi="Verdana"/>
          <w:color w:val="000000"/>
        </w:rPr>
      </w:pPr>
      <w:r>
        <w:rPr>
          <w:rFonts w:ascii="Verdana" w:hAnsi="Verdana"/>
          <w:color w:val="000000"/>
        </w:rPr>
        <w:t xml:space="preserve">Authorization Requests follow two main paths to obtain Access Tokens and ID Tokens, the Implicit Flow and the Authorization Code Flow. The flows determine how the Access Token and ID Token are returned to the Client. Access Tokens are credentials used to access Protected Resources, as defined in Section 1.4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Access Tokens represent a Resource Owner's authorization and MUST NOT be exposed to unauthorized parties. </w:t>
      </w:r>
    </w:p>
    <w:p w14:paraId="192C0969" w14:textId="77777777" w:rsidR="00ED00E9" w:rsidRDefault="00ED00E9">
      <w:pPr>
        <w:pStyle w:val="Web"/>
        <w:divId w:val="413163619"/>
        <w:rPr>
          <w:rFonts w:ascii="Verdana" w:hAnsi="Verdana"/>
          <w:color w:val="000000"/>
        </w:rPr>
      </w:pPr>
      <w:r>
        <w:rPr>
          <w:rFonts w:ascii="Verdana" w:hAnsi="Verdana"/>
          <w:color w:val="000000"/>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14:paraId="4971D31E" w14:textId="77777777" w:rsidR="00ED00E9" w:rsidRDefault="00ED00E9">
      <w:pPr>
        <w:pStyle w:val="Web"/>
        <w:divId w:val="413163619"/>
        <w:rPr>
          <w:rFonts w:ascii="Verdana" w:hAnsi="Verdana"/>
          <w:color w:val="000000"/>
        </w:rPr>
      </w:pPr>
      <w:r>
        <w:rPr>
          <w:rFonts w:ascii="Verdana" w:hAnsi="Verdana"/>
          <w:color w:val="000000"/>
        </w:rPr>
        <w:t xml:space="preserve">The Authorization Code Flow returns an Authorization Code to the Client, which can then exchange it for an Access Token directly. This provides the added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whereas the </w:t>
      </w:r>
      <w:proofErr w:type="gramStart"/>
      <w:r>
        <w:rPr>
          <w:rFonts w:ascii="Verdana" w:hAnsi="Verdana"/>
          <w:color w:val="000000"/>
        </w:rPr>
        <w:t>Implicit</w:t>
      </w:r>
      <w:proofErr w:type="gramEnd"/>
      <w:r>
        <w:rPr>
          <w:rFonts w:ascii="Verdana" w:hAnsi="Verdana"/>
          <w:color w:val="000000"/>
        </w:rPr>
        <w:t xml:space="preserve"> flow is suitable for Clients that cannot. </w:t>
      </w:r>
    </w:p>
    <w:p w14:paraId="2EBCF4CD" w14:textId="77777777" w:rsidR="00ED00E9" w:rsidRDefault="00ED00E9">
      <w:pPr>
        <w:spacing w:before="0" w:beforeAutospacing="0" w:after="0" w:afterAutospacing="0"/>
        <w:divId w:val="413163619"/>
        <w:rPr>
          <w:rFonts w:ascii="Verdana" w:hAnsi="Verdana"/>
          <w:color w:val="000000"/>
        </w:rPr>
      </w:pPr>
      <w:bookmarkStart w:id="21" w:name="retrieving_code_token"/>
      <w:bookmarkEnd w:id="21"/>
    </w:p>
    <w:p w14:paraId="22081A37"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83529A8">
          <v:rect id="_x0000_i103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2AEB24B0" w14:textId="77777777">
        <w:trPr>
          <w:divId w:val="413163619"/>
          <w:trHeight w:val="225"/>
          <w:tblCellSpacing w:w="15" w:type="dxa"/>
        </w:trPr>
        <w:tc>
          <w:tcPr>
            <w:tcW w:w="450" w:type="dxa"/>
            <w:shd w:val="clear" w:color="auto" w:fill="990000"/>
            <w:vAlign w:val="center"/>
            <w:hideMark/>
          </w:tcPr>
          <w:p w14:paraId="2BE27D3C"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9EB4F21" w14:textId="77777777" w:rsidR="00ED00E9" w:rsidRDefault="00ED00E9">
      <w:pPr>
        <w:pStyle w:val="3"/>
        <w:divId w:val="413163619"/>
      </w:pPr>
      <w:bookmarkStart w:id="22" w:name="rfc.section.2.1.1"/>
      <w:bookmarkEnd w:id="22"/>
      <w:r>
        <w:t>2.1.1.  Obtaining the Authorization Code, ID Token, and Access Token</w:t>
      </w:r>
    </w:p>
    <w:p w14:paraId="73475AA2" w14:textId="77777777" w:rsidR="00ED00E9" w:rsidRDefault="00ED00E9">
      <w:pPr>
        <w:pStyle w:val="Web"/>
        <w:divId w:val="413163619"/>
        <w:rPr>
          <w:rFonts w:ascii="Verdana" w:hAnsi="Verdana"/>
          <w:color w:val="000000"/>
        </w:rPr>
      </w:pPr>
      <w:r>
        <w:rPr>
          <w:rFonts w:ascii="Verdana" w:hAnsi="Verdana"/>
          <w:color w:val="000000"/>
        </w:rPr>
        <w:t xml:space="preserve">In this specification, the Client sends the Authorization Request to the Authorization Endpoint through the User-Agent to obtain the ID Token and Access Token. It can obtain them from the Token Endpoint utilizing the Authorization Code that it obtained from the Authorization Endpoint using the Authorization Code Flow or from the Authorization Endpoint using the Implicit Flow. </w:t>
      </w:r>
    </w:p>
    <w:p w14:paraId="136CFB28" w14:textId="77777777" w:rsidR="00ED00E9" w:rsidRDefault="00ED00E9">
      <w:pPr>
        <w:spacing w:before="0" w:beforeAutospacing="0" w:after="0" w:afterAutospacing="0"/>
        <w:divId w:val="413163619"/>
        <w:rPr>
          <w:rFonts w:ascii="Verdana" w:hAnsi="Verdana"/>
          <w:color w:val="000000"/>
        </w:rPr>
      </w:pPr>
      <w:bookmarkStart w:id="23" w:name="code_flow"/>
      <w:bookmarkEnd w:id="23"/>
    </w:p>
    <w:p w14:paraId="56EBDC36"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A8BC4FB">
          <v:rect id="_x0000_i103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30A3872" w14:textId="77777777">
        <w:trPr>
          <w:divId w:val="413163619"/>
          <w:trHeight w:val="225"/>
          <w:tblCellSpacing w:w="15" w:type="dxa"/>
        </w:trPr>
        <w:tc>
          <w:tcPr>
            <w:tcW w:w="450" w:type="dxa"/>
            <w:shd w:val="clear" w:color="auto" w:fill="990000"/>
            <w:vAlign w:val="center"/>
            <w:hideMark/>
          </w:tcPr>
          <w:p w14:paraId="316BE3AD"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A2423AA" w14:textId="77777777" w:rsidR="00ED00E9" w:rsidRDefault="00ED00E9">
      <w:pPr>
        <w:pStyle w:val="3"/>
        <w:divId w:val="413163619"/>
      </w:pPr>
      <w:bookmarkStart w:id="24" w:name="rfc.section.2.1.2"/>
      <w:bookmarkEnd w:id="24"/>
      <w:r>
        <w:t>2.1.2.  Authorization Code Flow</w:t>
      </w:r>
    </w:p>
    <w:p w14:paraId="2778F7B7" w14:textId="77777777" w:rsidR="00ED00E9" w:rsidRDefault="00ED00E9">
      <w:pPr>
        <w:pStyle w:val="Web"/>
        <w:divId w:val="413163619"/>
        <w:rPr>
          <w:rFonts w:ascii="Verdana" w:hAnsi="Verdana"/>
          <w:color w:val="000000"/>
        </w:rPr>
      </w:pPr>
      <w:r>
        <w:rPr>
          <w:rFonts w:ascii="Verdana" w:hAnsi="Verdana"/>
          <w:color w:val="000000"/>
        </w:rPr>
        <w:t xml:space="preserve">The Authorization Code Flow goes through the following steps. </w:t>
      </w:r>
    </w:p>
    <w:p w14:paraId="66C401D8"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prepares an Authorization Request containing the desired request parameters. </w:t>
      </w:r>
    </w:p>
    <w:p w14:paraId="0887978F"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sends a request to the Authorization Server. </w:t>
      </w:r>
    </w:p>
    <w:p w14:paraId="54CE057E"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Authenticates the End-User. </w:t>
      </w:r>
    </w:p>
    <w:p w14:paraId="7EB5839E"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Obtains the End-User Consent/Authorization. </w:t>
      </w:r>
    </w:p>
    <w:p w14:paraId="1487443B"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Sends the End-User back to the Client with an Authorization Code. </w:t>
      </w:r>
    </w:p>
    <w:p w14:paraId="24513A6A"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requests a response using the Authorization Code at the Token Endpoint, per </w:t>
      </w:r>
      <w:hyperlink w:anchor="token_ep" w:history="1">
        <w:r>
          <w:rPr>
            <w:rStyle w:val="a3"/>
            <w:rFonts w:ascii="Verdana" w:hAnsi="Verdana"/>
            <w:u w:val="none"/>
          </w:rPr>
          <w:t>Section 3</w:t>
        </w:r>
        <w:r>
          <w:rPr>
            <w:rStyle w:val="a3"/>
            <w:rFonts w:ascii="Verdana" w:hAnsi="Verdana"/>
            <w:vanish/>
            <w:u w:val="none"/>
          </w:rPr>
          <w:t xml:space="preserve"> (Token Endpoint)</w:t>
        </w:r>
      </w:hyperlink>
      <w:r>
        <w:rPr>
          <w:rFonts w:ascii="Verdana" w:hAnsi="Verdana"/>
          <w:color w:val="000000"/>
        </w:rPr>
        <w:t xml:space="preserve">. </w:t>
      </w:r>
    </w:p>
    <w:p w14:paraId="5B3ACA13"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receives a response that contains an Access Token and ID Token in the response body. </w:t>
      </w:r>
    </w:p>
    <w:p w14:paraId="7967255F"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validates the ID Token and retrieves the End-User's subject identifier. </w:t>
      </w:r>
    </w:p>
    <w:p w14:paraId="0511B1FD"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(OPTIONAL) Client accesses the UserInfo Endpoint with the Access Token, per </w:t>
      </w:r>
      <w:hyperlink w:anchor="userinfo" w:history="1">
        <w:r>
          <w:rPr>
            <w:rStyle w:val="a3"/>
            <w:rFonts w:ascii="Verdana" w:hAnsi="Verdana"/>
            <w:u w:val="none"/>
          </w:rPr>
          <w:t>Section 4</w:t>
        </w:r>
        <w:r>
          <w:rPr>
            <w:rStyle w:val="a3"/>
            <w:rFonts w:ascii="Verdana" w:hAnsi="Verdana"/>
            <w:vanish/>
            <w:u w:val="none"/>
          </w:rPr>
          <w:t xml:space="preserve"> (UserInfo Endpoint)</w:t>
        </w:r>
      </w:hyperlink>
      <w:r>
        <w:rPr>
          <w:rFonts w:ascii="Verdana" w:hAnsi="Verdana"/>
          <w:color w:val="000000"/>
        </w:rPr>
        <w:t xml:space="preserve">. </w:t>
      </w:r>
    </w:p>
    <w:p w14:paraId="12E5EFC9" w14:textId="77777777"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(OPTIONAL) Client receives UserInfo Response. </w:t>
      </w:r>
    </w:p>
    <w:p w14:paraId="1A2CA054" w14:textId="77777777" w:rsidR="00ED00E9" w:rsidRDefault="00ED00E9">
      <w:pPr>
        <w:pStyle w:val="Web"/>
        <w:divId w:val="413163619"/>
        <w:rPr>
          <w:rFonts w:ascii="Verdana" w:hAnsi="Verdana"/>
          <w:color w:val="000000"/>
        </w:rPr>
      </w:pPr>
      <w:r>
        <w:rPr>
          <w:rFonts w:ascii="Verdana" w:hAnsi="Verdana"/>
          <w:color w:val="000000"/>
        </w:rPr>
        <w:t xml:space="preserve">Note that in each step, the party that receives a message MUST validate it according to the validation rules in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3D0F73BC" w14:textId="77777777" w:rsidR="00ED00E9" w:rsidRDefault="00ED00E9">
      <w:pPr>
        <w:spacing w:before="0" w:beforeAutospacing="0" w:after="0" w:afterAutospacing="0"/>
        <w:divId w:val="413163619"/>
        <w:rPr>
          <w:rFonts w:ascii="Verdana" w:hAnsi="Verdana"/>
          <w:color w:val="000000"/>
        </w:rPr>
      </w:pPr>
      <w:bookmarkStart w:id="25" w:name="implicit_flow"/>
      <w:bookmarkEnd w:id="25"/>
    </w:p>
    <w:p w14:paraId="14D7B623"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F10BECD">
          <v:rect id="_x0000_i103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36377ED" w14:textId="77777777">
        <w:trPr>
          <w:divId w:val="413163619"/>
          <w:trHeight w:val="225"/>
          <w:tblCellSpacing w:w="15" w:type="dxa"/>
        </w:trPr>
        <w:tc>
          <w:tcPr>
            <w:tcW w:w="450" w:type="dxa"/>
            <w:shd w:val="clear" w:color="auto" w:fill="990000"/>
            <w:vAlign w:val="center"/>
            <w:hideMark/>
          </w:tcPr>
          <w:p w14:paraId="32731117"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9FC6709" w14:textId="77777777" w:rsidR="00ED00E9" w:rsidRDefault="00ED00E9">
      <w:pPr>
        <w:pStyle w:val="3"/>
        <w:divId w:val="413163619"/>
      </w:pPr>
      <w:bookmarkStart w:id="26" w:name="rfc.section.2.1.3"/>
      <w:bookmarkEnd w:id="26"/>
      <w:r>
        <w:t>2.1.3.  Implicit Flow</w:t>
      </w:r>
    </w:p>
    <w:p w14:paraId="030996FF" w14:textId="77777777" w:rsidR="00ED00E9" w:rsidRDefault="00ED00E9">
      <w:pPr>
        <w:pStyle w:val="Web"/>
        <w:divId w:val="413163619"/>
        <w:rPr>
          <w:rFonts w:ascii="Verdana" w:hAnsi="Verdana"/>
          <w:color w:val="000000"/>
        </w:rPr>
      </w:pPr>
      <w:r>
        <w:rPr>
          <w:rFonts w:ascii="Verdana" w:hAnsi="Verdana"/>
          <w:color w:val="000000"/>
        </w:rPr>
        <w:t xml:space="preserve">The Implicit Flow follows the following steps: </w:t>
      </w:r>
    </w:p>
    <w:p w14:paraId="21F25622"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prepares an Authorization Request containing the desired request parameters. </w:t>
      </w:r>
    </w:p>
    <w:p w14:paraId="68DF113F"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sends a request to the Authorization Server. </w:t>
      </w:r>
    </w:p>
    <w:p w14:paraId="50A585E3"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Authenticates the End-User. </w:t>
      </w:r>
    </w:p>
    <w:p w14:paraId="790E33CC"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Obtains the End-User Consent/Authorization. </w:t>
      </w:r>
    </w:p>
    <w:p w14:paraId="30E60D40"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Sends the End-User back to the Client with an Access Token and an ID Token if requested. </w:t>
      </w:r>
    </w:p>
    <w:p w14:paraId="049718B6"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validates the ID Token and retrieves the End-User's subject identifier. </w:t>
      </w:r>
    </w:p>
    <w:p w14:paraId="339BA408"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(OPTIONAL) Client accesses the UserInfo Endpoint with the Access Token, per </w:t>
      </w:r>
      <w:hyperlink w:anchor="userinfo" w:history="1">
        <w:r>
          <w:rPr>
            <w:rStyle w:val="a3"/>
            <w:rFonts w:ascii="Verdana" w:hAnsi="Verdana"/>
            <w:u w:val="none"/>
          </w:rPr>
          <w:t>Section 4</w:t>
        </w:r>
        <w:r>
          <w:rPr>
            <w:rStyle w:val="a3"/>
            <w:rFonts w:ascii="Verdana" w:hAnsi="Verdana"/>
            <w:vanish/>
            <w:u w:val="none"/>
          </w:rPr>
          <w:t xml:space="preserve"> (UserInfo Endpoint)</w:t>
        </w:r>
      </w:hyperlink>
      <w:r>
        <w:rPr>
          <w:rFonts w:ascii="Verdana" w:hAnsi="Verdana"/>
          <w:color w:val="000000"/>
        </w:rPr>
        <w:t xml:space="preserve">. </w:t>
      </w:r>
    </w:p>
    <w:p w14:paraId="74F09D4C" w14:textId="77777777"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(OPTIONAL) Client receives UserInfo Response. </w:t>
      </w:r>
    </w:p>
    <w:p w14:paraId="4DCF5702" w14:textId="77777777" w:rsidR="00ED00E9" w:rsidRDefault="00ED00E9">
      <w:pPr>
        <w:pStyle w:val="Web"/>
        <w:divId w:val="413163619"/>
        <w:rPr>
          <w:rFonts w:ascii="Verdana" w:hAnsi="Verdana"/>
          <w:color w:val="000000"/>
        </w:rPr>
      </w:pPr>
      <w:r>
        <w:rPr>
          <w:rFonts w:ascii="Verdana" w:hAnsi="Verdana"/>
          <w:color w:val="000000"/>
        </w:rPr>
        <w:t xml:space="preserve">Note that in each step, the party that receives a message MUST validate it according to the validation rules in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2649BEDF" w14:textId="77777777" w:rsidR="00ED00E9" w:rsidRDefault="00ED00E9">
      <w:pPr>
        <w:spacing w:before="0" w:beforeAutospacing="0" w:after="0" w:afterAutospacing="0"/>
        <w:divId w:val="413163619"/>
        <w:rPr>
          <w:rFonts w:ascii="Verdana" w:hAnsi="Verdana"/>
          <w:color w:val="000000"/>
        </w:rPr>
      </w:pPr>
      <w:bookmarkStart w:id="27" w:name="auth_request"/>
      <w:bookmarkEnd w:id="27"/>
    </w:p>
    <w:p w14:paraId="762C2E0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074B4B5">
          <v:rect id="_x0000_i103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49F0436" w14:textId="77777777">
        <w:trPr>
          <w:divId w:val="413163619"/>
          <w:trHeight w:val="225"/>
          <w:tblCellSpacing w:w="15" w:type="dxa"/>
        </w:trPr>
        <w:tc>
          <w:tcPr>
            <w:tcW w:w="450" w:type="dxa"/>
            <w:shd w:val="clear" w:color="auto" w:fill="990000"/>
            <w:vAlign w:val="center"/>
            <w:hideMark/>
          </w:tcPr>
          <w:p w14:paraId="17EDB0A9"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37143AA" w14:textId="77777777" w:rsidR="00ED00E9" w:rsidRDefault="00ED00E9">
      <w:pPr>
        <w:pStyle w:val="3"/>
        <w:divId w:val="413163619"/>
      </w:pPr>
      <w:bookmarkStart w:id="28" w:name="rfc.section.2.2"/>
      <w:bookmarkEnd w:id="28"/>
      <w:r>
        <w:t>2.2.  Authorization Request</w:t>
      </w:r>
    </w:p>
    <w:p w14:paraId="1B3DA581" w14:textId="77777777" w:rsidR="00ED00E9" w:rsidRDefault="00ED00E9">
      <w:pPr>
        <w:pStyle w:val="Web"/>
        <w:divId w:val="413163619"/>
        <w:rPr>
          <w:rFonts w:ascii="Verdana" w:hAnsi="Verdana"/>
          <w:color w:val="000000"/>
        </w:rPr>
      </w:pPr>
      <w:r>
        <w:rPr>
          <w:rFonts w:ascii="Verdana" w:hAnsi="Verdana"/>
          <w:color w:val="000000"/>
        </w:rPr>
        <w:t xml:space="preserve">When the Client wishes to access a Protected Resource and the End-User Authorization has not yet been obtained, the Client prepares an Authorization Request to the Authorization Endpoint. </w:t>
      </w:r>
    </w:p>
    <w:p w14:paraId="27030A0D" w14:textId="77777777" w:rsidR="00ED00E9" w:rsidRDefault="00ED00E9">
      <w:pPr>
        <w:pStyle w:val="Web"/>
        <w:divId w:val="413163619"/>
        <w:rPr>
          <w:rFonts w:ascii="Verdana" w:hAnsi="Verdana"/>
          <w:color w:val="000000"/>
        </w:rPr>
      </w:pPr>
      <w:proofErr w:type="gramStart"/>
      <w:r>
        <w:rPr>
          <w:rFonts w:ascii="Verdana" w:hAnsi="Verdana"/>
          <w:color w:val="000000"/>
        </w:rPr>
        <w:t>Communication with the Authorization Endpoint MUST utilize</w:t>
      </w:r>
      <w:proofErr w:type="gramEnd"/>
      <w:r>
        <w:rPr>
          <w:rFonts w:ascii="Verdana" w:hAnsi="Verdana"/>
          <w:color w:val="000000"/>
        </w:rPr>
        <w:t xml:space="preserve"> TLS. See </w:t>
      </w:r>
      <w:hyperlink w:anchor="TLS_requirements" w:history="1">
        <w:r>
          <w:rPr>
            <w:rStyle w:val="a3"/>
            <w:rFonts w:ascii="Verdana" w:hAnsi="Verdana"/>
            <w:u w:val="none"/>
          </w:rPr>
          <w:t>Section 9.2</w:t>
        </w:r>
        <w:r>
          <w:rPr>
            <w:rStyle w:val="a3"/>
            <w:rFonts w:ascii="Verdana" w:hAnsi="Verdana"/>
            <w:vanish/>
            <w:u w:val="none"/>
          </w:rPr>
          <w:t xml:space="preserve"> (TLS Requirements)</w:t>
        </w:r>
      </w:hyperlink>
      <w:r>
        <w:rPr>
          <w:rFonts w:ascii="Verdana" w:hAnsi="Verdana"/>
          <w:color w:val="000000"/>
        </w:rPr>
        <w:t xml:space="preserve"> for more information on using TLS. </w:t>
      </w:r>
    </w:p>
    <w:p w14:paraId="3AA55370" w14:textId="77777777" w:rsidR="00ED00E9" w:rsidRDefault="00ED00E9">
      <w:pPr>
        <w:pStyle w:val="Web"/>
        <w:divId w:val="413163619"/>
        <w:rPr>
          <w:rFonts w:ascii="Verdana" w:hAnsi="Verdana"/>
          <w:color w:val="000000"/>
        </w:rPr>
      </w:pPr>
      <w:r>
        <w:rPr>
          <w:rFonts w:ascii="Verdana" w:hAnsi="Verdana"/>
          <w:color w:val="000000"/>
        </w:rPr>
        <w:t xml:space="preserve">Authorization Servers MUST support the use of the HTTP </w:t>
      </w:r>
      <w:r>
        <w:rPr>
          <w:rStyle w:val="HTML3"/>
        </w:rPr>
        <w:t>GET</w:t>
      </w:r>
      <w:r>
        <w:rPr>
          <w:rFonts w:ascii="Verdana" w:hAnsi="Verdana"/>
          <w:color w:val="000000"/>
        </w:rPr>
        <w:t xml:space="preserve"> and </w:t>
      </w:r>
      <w:r>
        <w:rPr>
          <w:rStyle w:val="HTML3"/>
        </w:rPr>
        <w:t>POST</w:t>
      </w:r>
      <w:r>
        <w:rPr>
          <w:rFonts w:ascii="Verdana" w:hAnsi="Verdana"/>
          <w:color w:val="000000"/>
        </w:rPr>
        <w:t xml:space="preserve"> methods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Authorization Endpoint. </w:t>
      </w:r>
    </w:p>
    <w:p w14:paraId="737ECACC" w14:textId="77777777" w:rsidR="00ED00E9" w:rsidRDefault="00ED00E9">
      <w:pPr>
        <w:pStyle w:val="Web"/>
        <w:divId w:val="413163619"/>
        <w:rPr>
          <w:rFonts w:ascii="Verdana" w:hAnsi="Verdana"/>
          <w:color w:val="000000"/>
        </w:rPr>
      </w:pPr>
      <w:r>
        <w:rPr>
          <w:rFonts w:ascii="Verdana" w:hAnsi="Verdana"/>
          <w:color w:val="000000"/>
        </w:rPr>
        <w:t xml:space="preserve">Clients MAY use the HTTP </w:t>
      </w:r>
      <w:r>
        <w:rPr>
          <w:rStyle w:val="HTML3"/>
        </w:rPr>
        <w:t>GET</w:t>
      </w:r>
      <w:r>
        <w:rPr>
          <w:rFonts w:ascii="Verdana" w:hAnsi="Verdana"/>
          <w:color w:val="000000"/>
        </w:rPr>
        <w:t xml:space="preserve"> or </w:t>
      </w:r>
      <w:r>
        <w:rPr>
          <w:rStyle w:val="HTML3"/>
        </w:rPr>
        <w:t>POST</w:t>
      </w:r>
      <w:r>
        <w:rPr>
          <w:rFonts w:ascii="Verdana" w:hAnsi="Verdana"/>
          <w:color w:val="000000"/>
        </w:rPr>
        <w:t xml:space="preserve"> methods to send the Authorization Request to the Authorization Server. If using the HTTP </w:t>
      </w:r>
      <w:r>
        <w:rPr>
          <w:rStyle w:val="HTML3"/>
        </w:rPr>
        <w:t>GET</w:t>
      </w:r>
      <w:r>
        <w:rPr>
          <w:rFonts w:ascii="Verdana" w:hAnsi="Verdana"/>
          <w:color w:val="000000"/>
        </w:rPr>
        <w:t xml:space="preserve"> method, the request parameters are serialized using URI Query String Serialization, per </w:t>
      </w:r>
      <w:hyperlink w:anchor="qss" w:history="1">
        <w:r>
          <w:rPr>
            <w:rStyle w:val="a3"/>
            <w:rFonts w:ascii="Verdana" w:hAnsi="Verdana"/>
            <w:u w:val="none"/>
          </w:rPr>
          <w:t>Section 7.1</w:t>
        </w:r>
        <w:r>
          <w:rPr>
            <w:rStyle w:val="a3"/>
            <w:rFonts w:ascii="Verdana" w:hAnsi="Verdana"/>
            <w:vanish/>
            <w:u w:val="none"/>
          </w:rPr>
          <w:t xml:space="preserve"> (Query String Serialization)</w:t>
        </w:r>
      </w:hyperlink>
      <w:r>
        <w:rPr>
          <w:rFonts w:ascii="Verdana" w:hAnsi="Verdana"/>
          <w:color w:val="000000"/>
        </w:rPr>
        <w:t xml:space="preserve">. If using the HTTP </w:t>
      </w:r>
      <w:r>
        <w:rPr>
          <w:rStyle w:val="HTML3"/>
        </w:rPr>
        <w:t>POST</w:t>
      </w:r>
      <w:r>
        <w:rPr>
          <w:rFonts w:ascii="Verdana" w:hAnsi="Verdana"/>
          <w:color w:val="000000"/>
        </w:rPr>
        <w:t xml:space="preserve"> method, the request parameters are serialized using Form Serialization, per </w:t>
      </w:r>
      <w:hyperlink w:anchor="form_serialization" w:history="1">
        <w:r>
          <w:rPr>
            <w:rStyle w:val="a3"/>
            <w:rFonts w:ascii="Verdana" w:hAnsi="Verdana"/>
            <w:u w:val="none"/>
          </w:rPr>
          <w:t>Section 7.2</w:t>
        </w:r>
        <w:r>
          <w:rPr>
            <w:rStyle w:val="a3"/>
            <w:rFonts w:ascii="Verdana" w:hAnsi="Verdana"/>
            <w:vanish/>
            <w:u w:val="none"/>
          </w:rPr>
          <w:t xml:space="preserve"> (Form Serialization)</w:t>
        </w:r>
      </w:hyperlink>
      <w:r>
        <w:rPr>
          <w:rFonts w:ascii="Verdana" w:hAnsi="Verdana"/>
          <w:color w:val="000000"/>
        </w:rPr>
        <w:t xml:space="preserve">. </w:t>
      </w:r>
    </w:p>
    <w:p w14:paraId="6236EF84" w14:textId="77777777" w:rsidR="00ED00E9" w:rsidRDefault="00ED00E9">
      <w:pPr>
        <w:spacing w:before="0" w:beforeAutospacing="0" w:after="0" w:afterAutospacing="0"/>
        <w:divId w:val="413163619"/>
        <w:rPr>
          <w:rFonts w:ascii="Verdana" w:hAnsi="Verdana"/>
          <w:color w:val="000000"/>
        </w:rPr>
      </w:pPr>
      <w:bookmarkStart w:id="29" w:name="AuthorizationRequest"/>
      <w:bookmarkEnd w:id="29"/>
    </w:p>
    <w:p w14:paraId="708F7B15"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84575DF">
          <v:rect id="_x0000_i103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940DE39" w14:textId="77777777">
        <w:trPr>
          <w:divId w:val="413163619"/>
          <w:trHeight w:val="225"/>
          <w:tblCellSpacing w:w="15" w:type="dxa"/>
        </w:trPr>
        <w:tc>
          <w:tcPr>
            <w:tcW w:w="450" w:type="dxa"/>
            <w:shd w:val="clear" w:color="auto" w:fill="990000"/>
            <w:vAlign w:val="center"/>
            <w:hideMark/>
          </w:tcPr>
          <w:p w14:paraId="4B71D68E"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89A2C56" w14:textId="77777777" w:rsidR="00ED00E9" w:rsidRDefault="00ED00E9">
      <w:pPr>
        <w:pStyle w:val="3"/>
        <w:divId w:val="413163619"/>
      </w:pPr>
      <w:bookmarkStart w:id="30" w:name="rfc.section.2.2.1"/>
      <w:bookmarkEnd w:id="30"/>
      <w:r>
        <w:t>2.2.1.  Client Prepares Authorization Request</w:t>
      </w:r>
    </w:p>
    <w:p w14:paraId="4DA3D434" w14:textId="77777777" w:rsidR="00ED00E9" w:rsidRDefault="00ED00E9">
      <w:pPr>
        <w:pStyle w:val="Web"/>
        <w:divId w:val="413163619"/>
        <w:rPr>
          <w:rFonts w:ascii="Verdana" w:hAnsi="Verdana"/>
          <w:color w:val="000000"/>
        </w:rPr>
      </w:pPr>
      <w:r>
        <w:rPr>
          <w:rFonts w:ascii="Verdana" w:hAnsi="Verdana"/>
          <w:color w:val="000000"/>
        </w:rPr>
        <w:t xml:space="preserve">The Client prepares an Authorization Request to the Authorization Endpoint with the request parameters using the HTTP </w:t>
      </w:r>
      <w:r>
        <w:rPr>
          <w:rStyle w:val="HTML3"/>
        </w:rPr>
        <w:t>GET</w:t>
      </w:r>
      <w:r>
        <w:rPr>
          <w:rFonts w:ascii="Verdana" w:hAnsi="Verdana"/>
          <w:color w:val="000000"/>
        </w:rPr>
        <w:t xml:space="preserve"> or </w:t>
      </w:r>
      <w:r>
        <w:rPr>
          <w:rStyle w:val="HTML3"/>
        </w:rPr>
        <w:t>POST</w:t>
      </w:r>
      <w:r>
        <w:rPr>
          <w:rFonts w:ascii="Verdana" w:hAnsi="Verdana"/>
          <w:color w:val="000000"/>
        </w:rPr>
        <w:t xml:space="preserve"> method. The scheme used in the Authorization URL MUST </w:t>
      </w:r>
      <w:proofErr w:type="gramStart"/>
      <w:r>
        <w:rPr>
          <w:rFonts w:ascii="Verdana" w:hAnsi="Verdana"/>
          <w:color w:val="000000"/>
        </w:rPr>
        <w:t>be</w:t>
      </w:r>
      <w:proofErr w:type="gramEnd"/>
      <w:r>
        <w:rPr>
          <w:rFonts w:ascii="Verdana" w:hAnsi="Verdana"/>
          <w:color w:val="000000"/>
        </w:rPr>
        <w:t xml:space="preserve"> </w:t>
      </w:r>
      <w:r>
        <w:rPr>
          <w:rStyle w:val="HTML3"/>
        </w:rPr>
        <w:t>https</w:t>
      </w:r>
      <w:r>
        <w:rPr>
          <w:rFonts w:ascii="Verdana" w:hAnsi="Verdana"/>
          <w:color w:val="000000"/>
        </w:rPr>
        <w:t xml:space="preserve">. </w:t>
      </w:r>
    </w:p>
    <w:p w14:paraId="2110BD90" w14:textId="77777777" w:rsidR="00ED00E9" w:rsidRDefault="00ED00E9">
      <w:pPr>
        <w:spacing w:before="0" w:beforeAutospacing="0" w:after="0" w:afterAutospacing="0"/>
        <w:divId w:val="413163619"/>
        <w:rPr>
          <w:rFonts w:ascii="Verdana" w:hAnsi="Verdana"/>
          <w:color w:val="000000"/>
        </w:rPr>
      </w:pPr>
      <w:bookmarkStart w:id="31" w:name="RequestParameters"/>
      <w:bookmarkEnd w:id="31"/>
    </w:p>
    <w:p w14:paraId="1A44FBA8"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BC7B811">
          <v:rect id="_x0000_i103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A52B79F" w14:textId="77777777">
        <w:trPr>
          <w:divId w:val="413163619"/>
          <w:trHeight w:val="225"/>
          <w:tblCellSpacing w:w="15" w:type="dxa"/>
        </w:trPr>
        <w:tc>
          <w:tcPr>
            <w:tcW w:w="450" w:type="dxa"/>
            <w:shd w:val="clear" w:color="auto" w:fill="990000"/>
            <w:vAlign w:val="center"/>
            <w:hideMark/>
          </w:tcPr>
          <w:p w14:paraId="6377144D"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25B2CF3" w14:textId="77777777" w:rsidR="00ED00E9" w:rsidRDefault="00ED00E9">
      <w:pPr>
        <w:pStyle w:val="3"/>
        <w:divId w:val="413163619"/>
      </w:pPr>
      <w:bookmarkStart w:id="32" w:name="rfc.section.2.2.1.1"/>
      <w:bookmarkEnd w:id="32"/>
      <w:r>
        <w:t>2.2.1.1.  Request Parameters</w:t>
      </w:r>
    </w:p>
    <w:p w14:paraId="7ED8261D" w14:textId="77777777" w:rsidR="00ED00E9" w:rsidRDefault="00ED00E9">
      <w:pPr>
        <w:pStyle w:val="Web"/>
        <w:divId w:val="413163619"/>
        <w:rPr>
          <w:rFonts w:ascii="Verdana" w:hAnsi="Verdana"/>
          <w:color w:val="000000"/>
        </w:rPr>
      </w:pPr>
      <w:r>
        <w:rPr>
          <w:rFonts w:ascii="Verdana" w:hAnsi="Verdana"/>
          <w:color w:val="000000"/>
        </w:rPr>
        <w:t xml:space="preserve">OpenID Connect uses the following OAuth 2.0 request parameters: </w:t>
      </w:r>
    </w:p>
    <w:p w14:paraId="453B1D73" w14:textId="77777777"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response_type</w:t>
      </w:r>
      <w:proofErr w:type="spellEnd"/>
    </w:p>
    <w:p w14:paraId="07E59960" w14:textId="77777777" w:rsidR="00ED00E9" w:rsidRDefault="00ED00E9">
      <w:pPr>
        <w:spacing w:before="0" w:beforeAutospacing="0" w:after="0" w:afterAutospacing="0"/>
        <w:ind w:left="720"/>
        <w:divId w:val="82072163"/>
        <w:rPr>
          <w:rFonts w:ascii="Verdana" w:hAnsi="Verdana"/>
          <w:color w:val="000000"/>
        </w:rPr>
      </w:pPr>
      <w:r>
        <w:rPr>
          <w:rFonts w:ascii="Verdana" w:hAnsi="Verdana"/>
          <w:color w:val="000000"/>
        </w:rPr>
        <w:t xml:space="preserve">REQUIRED. OAuth 2.0 registered response type value that determines how the Authorization Response is returned to the Client. As described in </w:t>
      </w:r>
      <w:hyperlink w:anchor="OAuth.Responses" w:history="1">
        <w:r>
          <w:rPr>
            <w:rStyle w:val="a3"/>
            <w:rFonts w:ascii="Verdana" w:hAnsi="Verdana"/>
            <w:u w:val="none"/>
          </w:rPr>
          <w:t>OAuth 2.0 Multiple Response Type Encoding Practices</w:t>
        </w:r>
        <w:r>
          <w:rPr>
            <w:rStyle w:val="a3"/>
            <w:rFonts w:ascii="Verdana" w:hAnsi="Verdana"/>
            <w:vanish/>
            <w:u w:val="none"/>
          </w:rPr>
          <w:t xml:space="preserve"> (de Medeiros, B., Scurtescu, M., and P. Tarjan, “OAuth 2.0 Multiple Response Type Encoding Practices,” June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the following registered values are supported by OpenID Connect: </w:t>
      </w:r>
    </w:p>
    <w:p w14:paraId="0E39AE20" w14:textId="77777777" w:rsidR="00ED00E9" w:rsidRDefault="00ED00E9">
      <w:pPr>
        <w:numPr>
          <w:ilvl w:val="0"/>
          <w:numId w:val="3"/>
        </w:numPr>
        <w:ind w:left="1920" w:right="480"/>
        <w:divId w:val="82072163"/>
        <w:rPr>
          <w:rFonts w:ascii="Verdana" w:hAnsi="Verdana"/>
          <w:color w:val="000000"/>
        </w:rPr>
      </w:pPr>
      <w:r>
        <w:rPr>
          <w:rStyle w:val="HTML3"/>
        </w:rPr>
        <w:t>code</w:t>
      </w:r>
      <w:r>
        <w:rPr>
          <w:rFonts w:ascii="Verdana" w:hAnsi="Verdana"/>
          <w:color w:val="000000"/>
        </w:rPr>
        <w:t xml:space="preserve"> </w:t>
      </w:r>
    </w:p>
    <w:p w14:paraId="55D9C895" w14:textId="77777777" w:rsidR="00ED00E9" w:rsidRDefault="00ED00E9">
      <w:pPr>
        <w:numPr>
          <w:ilvl w:val="0"/>
          <w:numId w:val="3"/>
        </w:numPr>
        <w:ind w:left="1920" w:right="480"/>
        <w:divId w:val="82072163"/>
        <w:rPr>
          <w:rFonts w:ascii="Verdana" w:hAnsi="Verdana"/>
          <w:color w:val="000000"/>
        </w:rPr>
      </w:pPr>
      <w:r>
        <w:rPr>
          <w:rStyle w:val="HTML3"/>
        </w:rPr>
        <w:t xml:space="preserve">code </w:t>
      </w:r>
      <w:proofErr w:type="spellStart"/>
      <w:r>
        <w:rPr>
          <w:rStyle w:val="HTML3"/>
        </w:rPr>
        <w:t>id_token</w:t>
      </w:r>
      <w:proofErr w:type="spellEnd"/>
      <w:r>
        <w:rPr>
          <w:rFonts w:ascii="Verdana" w:hAnsi="Verdana"/>
          <w:color w:val="000000"/>
        </w:rPr>
        <w:t xml:space="preserve"> </w:t>
      </w:r>
    </w:p>
    <w:p w14:paraId="1EF0D67F" w14:textId="77777777" w:rsidR="00ED00E9" w:rsidRDefault="00ED00E9">
      <w:pPr>
        <w:numPr>
          <w:ilvl w:val="0"/>
          <w:numId w:val="3"/>
        </w:numPr>
        <w:ind w:left="1920" w:right="480"/>
        <w:divId w:val="82072163"/>
        <w:rPr>
          <w:rFonts w:ascii="Verdana" w:hAnsi="Verdana"/>
          <w:color w:val="000000"/>
        </w:rPr>
      </w:pPr>
      <w:proofErr w:type="spellStart"/>
      <w:r>
        <w:rPr>
          <w:rStyle w:val="HTML3"/>
        </w:rPr>
        <w:t>id_token</w:t>
      </w:r>
      <w:proofErr w:type="spellEnd"/>
      <w:r>
        <w:rPr>
          <w:rFonts w:ascii="Verdana" w:hAnsi="Verdana"/>
          <w:color w:val="000000"/>
        </w:rPr>
        <w:t xml:space="preserve"> </w:t>
      </w:r>
    </w:p>
    <w:p w14:paraId="18617BDD" w14:textId="77777777" w:rsidR="00ED00E9" w:rsidRDefault="00ED00E9">
      <w:pPr>
        <w:numPr>
          <w:ilvl w:val="0"/>
          <w:numId w:val="3"/>
        </w:numPr>
        <w:ind w:left="1920" w:right="480"/>
        <w:divId w:val="82072163"/>
        <w:rPr>
          <w:rFonts w:ascii="Verdana" w:hAnsi="Verdana"/>
          <w:color w:val="000000"/>
        </w:rPr>
      </w:pPr>
      <w:r>
        <w:rPr>
          <w:rStyle w:val="HTML3"/>
        </w:rPr>
        <w:t xml:space="preserve">token </w:t>
      </w:r>
      <w:proofErr w:type="spellStart"/>
      <w:r>
        <w:rPr>
          <w:rStyle w:val="HTML3"/>
        </w:rPr>
        <w:t>id_token</w:t>
      </w:r>
      <w:proofErr w:type="spellEnd"/>
      <w:r>
        <w:rPr>
          <w:rFonts w:ascii="Verdana" w:hAnsi="Verdana"/>
          <w:color w:val="000000"/>
        </w:rPr>
        <w:t xml:space="preserve"> </w:t>
      </w:r>
    </w:p>
    <w:p w14:paraId="6ED989D3" w14:textId="77777777" w:rsidR="00ED00E9" w:rsidRDefault="00ED00E9">
      <w:pPr>
        <w:numPr>
          <w:ilvl w:val="0"/>
          <w:numId w:val="3"/>
        </w:numPr>
        <w:ind w:left="1920" w:right="480"/>
        <w:divId w:val="82072163"/>
        <w:rPr>
          <w:rFonts w:ascii="Verdana" w:hAnsi="Verdana"/>
          <w:color w:val="000000"/>
        </w:rPr>
      </w:pPr>
      <w:r>
        <w:rPr>
          <w:rStyle w:val="HTML3"/>
        </w:rPr>
        <w:t>code token</w:t>
      </w:r>
      <w:r>
        <w:rPr>
          <w:rFonts w:ascii="Verdana" w:hAnsi="Verdana"/>
          <w:color w:val="000000"/>
        </w:rPr>
        <w:t xml:space="preserve"> </w:t>
      </w:r>
    </w:p>
    <w:p w14:paraId="2A895ADD" w14:textId="77777777" w:rsidR="00ED00E9" w:rsidRDefault="00ED00E9">
      <w:pPr>
        <w:numPr>
          <w:ilvl w:val="0"/>
          <w:numId w:val="3"/>
        </w:numPr>
        <w:ind w:left="1920" w:right="480"/>
        <w:divId w:val="82072163"/>
        <w:rPr>
          <w:rFonts w:ascii="Verdana" w:hAnsi="Verdana"/>
          <w:color w:val="000000"/>
        </w:rPr>
      </w:pPr>
      <w:r>
        <w:rPr>
          <w:rStyle w:val="HTML3"/>
        </w:rPr>
        <w:t xml:space="preserve">code token </w:t>
      </w:r>
      <w:proofErr w:type="spellStart"/>
      <w:r>
        <w:rPr>
          <w:rStyle w:val="HTML3"/>
        </w:rPr>
        <w:t>id_token</w:t>
      </w:r>
      <w:proofErr w:type="spellEnd"/>
      <w:r>
        <w:rPr>
          <w:rFonts w:ascii="Verdana" w:hAnsi="Verdana"/>
          <w:color w:val="000000"/>
        </w:rPr>
        <w:t xml:space="preserve"> </w:t>
      </w:r>
    </w:p>
    <w:p w14:paraId="726FA9D2" w14:textId="77777777"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client_id</w:t>
      </w:r>
      <w:proofErr w:type="spellEnd"/>
    </w:p>
    <w:p w14:paraId="40D2DFD0" w14:textId="77777777" w:rsidR="00ED00E9" w:rsidRDefault="00ED00E9">
      <w:pPr>
        <w:spacing w:before="0" w:beforeAutospacing="0" w:after="0" w:afterAutospacing="0"/>
        <w:ind w:left="720"/>
        <w:divId w:val="82072163"/>
        <w:rPr>
          <w:rFonts w:ascii="Verdana" w:hAnsi="Verdana"/>
          <w:color w:val="000000"/>
        </w:rPr>
      </w:pPr>
      <w:r>
        <w:rPr>
          <w:rFonts w:ascii="Verdana" w:hAnsi="Verdana"/>
          <w:color w:val="000000"/>
        </w:rPr>
        <w:t xml:space="preserve">REQUIRED. </w:t>
      </w:r>
      <w:proofErr w:type="gramStart"/>
      <w:r>
        <w:rPr>
          <w:rFonts w:ascii="Verdana" w:hAnsi="Verdana"/>
          <w:color w:val="000000"/>
        </w:rPr>
        <w:t>OAuth 2.0 Client Identifier.</w:t>
      </w:r>
      <w:proofErr w:type="gramEnd"/>
      <w:r>
        <w:rPr>
          <w:rFonts w:ascii="Verdana" w:hAnsi="Verdana"/>
          <w:color w:val="000000"/>
        </w:rPr>
        <w:t xml:space="preserve"> </w:t>
      </w:r>
    </w:p>
    <w:p w14:paraId="74E11895" w14:textId="77777777" w:rsidR="00ED00E9" w:rsidRDefault="00ED00E9">
      <w:pPr>
        <w:spacing w:before="0" w:beforeAutospacing="0" w:after="0" w:afterAutospacing="0"/>
        <w:divId w:val="82072163"/>
        <w:rPr>
          <w:rFonts w:ascii="Verdana" w:hAnsi="Verdana"/>
          <w:color w:val="000000"/>
        </w:rPr>
      </w:pPr>
      <w:proofErr w:type="gramStart"/>
      <w:r>
        <w:rPr>
          <w:rFonts w:ascii="Verdana" w:hAnsi="Verdana"/>
          <w:color w:val="000000"/>
        </w:rPr>
        <w:t>scope</w:t>
      </w:r>
      <w:proofErr w:type="gramEnd"/>
    </w:p>
    <w:p w14:paraId="7A790D27" w14:textId="77777777" w:rsidR="00ED00E9" w:rsidRDefault="00ED00E9">
      <w:pPr>
        <w:spacing w:before="0" w:beforeAutospacing="0" w:after="0" w:afterAutospacing="0"/>
        <w:ind w:left="720"/>
        <w:divId w:val="82072163"/>
        <w:rPr>
          <w:rFonts w:ascii="Verdana" w:hAnsi="Verdana"/>
          <w:color w:val="000000"/>
        </w:rPr>
      </w:pPr>
      <w:r>
        <w:rPr>
          <w:rFonts w:ascii="Verdana" w:hAnsi="Verdana"/>
          <w:color w:val="000000"/>
        </w:rPr>
        <w:t xml:space="preserve">REQUIRED. Space delimited, case sensitive list of ASCII OAuth 2.0 scope values. OpenID Connect requests MUST contain the </w:t>
      </w:r>
      <w:proofErr w:type="spellStart"/>
      <w:r>
        <w:rPr>
          <w:rStyle w:val="HTML3"/>
        </w:rPr>
        <w:t>openid</w:t>
      </w:r>
      <w:proofErr w:type="spellEnd"/>
      <w:r>
        <w:rPr>
          <w:rFonts w:ascii="Verdana" w:hAnsi="Verdana"/>
          <w:color w:val="000000"/>
        </w:rPr>
        <w:t xml:space="preserve"> scope value. OPTIONAL scope values of </w:t>
      </w:r>
      <w:r>
        <w:rPr>
          <w:rStyle w:val="HTML3"/>
        </w:rPr>
        <w:t>profile</w:t>
      </w:r>
      <w:r>
        <w:rPr>
          <w:rFonts w:ascii="Verdana" w:hAnsi="Verdana"/>
          <w:color w:val="000000"/>
        </w:rPr>
        <w:t xml:space="preserve">, </w:t>
      </w:r>
      <w:r>
        <w:rPr>
          <w:rStyle w:val="HTML3"/>
        </w:rPr>
        <w:t>email</w:t>
      </w:r>
      <w:r>
        <w:rPr>
          <w:rFonts w:ascii="Verdana" w:hAnsi="Verdana"/>
          <w:color w:val="000000"/>
        </w:rPr>
        <w:t xml:space="preserve">, </w:t>
      </w:r>
      <w:r>
        <w:rPr>
          <w:rStyle w:val="HTML3"/>
        </w:rPr>
        <w:t>address</w:t>
      </w:r>
      <w:r>
        <w:rPr>
          <w:rFonts w:ascii="Verdana" w:hAnsi="Verdana"/>
          <w:color w:val="000000"/>
        </w:rPr>
        <w:t xml:space="preserve">, </w:t>
      </w:r>
      <w:r>
        <w:rPr>
          <w:rStyle w:val="HTML3"/>
        </w:rPr>
        <w:t>phone</w:t>
      </w:r>
      <w:r>
        <w:rPr>
          <w:rFonts w:ascii="Verdana" w:hAnsi="Verdana"/>
          <w:color w:val="000000"/>
        </w:rPr>
        <w:t xml:space="preserve">, and </w:t>
      </w:r>
      <w:proofErr w:type="spellStart"/>
      <w:r>
        <w:rPr>
          <w:rStyle w:val="HTML3"/>
        </w:rPr>
        <w:t>offline_access</w:t>
      </w:r>
      <w:proofErr w:type="spellEnd"/>
      <w:r>
        <w:rPr>
          <w:rFonts w:ascii="Verdana" w:hAnsi="Verdana"/>
          <w:color w:val="000000"/>
        </w:rPr>
        <w:t xml:space="preserve"> are also defined. Section 2.4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defines the OpenID Connect scope values. </w:t>
      </w:r>
    </w:p>
    <w:p w14:paraId="10FA8948" w14:textId="77777777"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redirect_uri</w:t>
      </w:r>
      <w:proofErr w:type="spellEnd"/>
    </w:p>
    <w:p w14:paraId="76714939" w14:textId="77777777" w:rsidR="00ED00E9" w:rsidRDefault="00ED00E9">
      <w:pPr>
        <w:spacing w:before="0" w:beforeAutospacing="0" w:after="0" w:afterAutospacing="0"/>
        <w:ind w:left="720"/>
        <w:divId w:val="82072163"/>
        <w:rPr>
          <w:rFonts w:ascii="Verdana" w:hAnsi="Verdana"/>
          <w:color w:val="000000"/>
        </w:rPr>
      </w:pPr>
      <w:r>
        <w:rPr>
          <w:rFonts w:ascii="Verdana" w:hAnsi="Verdana"/>
          <w:color w:val="000000"/>
        </w:rPr>
        <w:t xml:space="preserve">REQUIRED. Redirection URI to which the response will be sent. The Scheme, Host, Path, and Query Parameter segments of this URI MUST match one of the </w:t>
      </w:r>
      <w:proofErr w:type="spellStart"/>
      <w:r>
        <w:rPr>
          <w:rStyle w:val="HTML3"/>
        </w:rPr>
        <w:t>redirect_uris</w:t>
      </w:r>
      <w:proofErr w:type="spellEnd"/>
      <w:r>
        <w:rPr>
          <w:rFonts w:ascii="Verdana" w:hAnsi="Verdana"/>
          <w:color w:val="000000"/>
        </w:rPr>
        <w:t xml:space="preserve"> registered for the </w:t>
      </w:r>
      <w:proofErr w:type="spellStart"/>
      <w:r>
        <w:rPr>
          <w:rStyle w:val="HTML3"/>
        </w:rPr>
        <w:t>client_id</w:t>
      </w:r>
      <w:proofErr w:type="spellEnd"/>
      <w:r>
        <w:rPr>
          <w:rFonts w:ascii="Verdana" w:hAnsi="Verdana"/>
          <w:color w:val="000000"/>
        </w:rPr>
        <w:t xml:space="preserve"> in the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 </w:t>
      </w:r>
    </w:p>
    <w:p w14:paraId="73130724" w14:textId="77777777" w:rsidR="00ED00E9" w:rsidRDefault="00ED00E9">
      <w:pPr>
        <w:spacing w:before="0" w:beforeAutospacing="0" w:after="0" w:afterAutospacing="0"/>
        <w:divId w:val="82072163"/>
        <w:rPr>
          <w:rFonts w:ascii="Verdana" w:hAnsi="Verdana"/>
          <w:color w:val="000000"/>
        </w:rPr>
      </w:pPr>
      <w:proofErr w:type="gramStart"/>
      <w:r>
        <w:rPr>
          <w:rFonts w:ascii="Verdana" w:hAnsi="Verdana"/>
          <w:color w:val="000000"/>
        </w:rPr>
        <w:t>state</w:t>
      </w:r>
      <w:proofErr w:type="gramEnd"/>
    </w:p>
    <w:p w14:paraId="3C05DE99" w14:textId="77777777" w:rsidR="00ED00E9" w:rsidRDefault="00ED00E9">
      <w:pPr>
        <w:spacing w:before="0" w:beforeAutospacing="0" w:after="0" w:afterAutospacing="0"/>
        <w:ind w:left="720"/>
        <w:divId w:val="82072163"/>
        <w:rPr>
          <w:rFonts w:ascii="Verdana" w:hAnsi="Verdana"/>
          <w:color w:val="000000"/>
        </w:rPr>
      </w:pPr>
      <w:r>
        <w:rPr>
          <w:rFonts w:ascii="Verdana" w:hAnsi="Verdana"/>
          <w:color w:val="000000"/>
        </w:rPr>
        <w:t xml:space="preserve">RECOMMENDED. Opaque value used to maintain state between the request and the callback. </w:t>
      </w:r>
      <w:ins w:id="33" w:author="Nat" w:date="2013-06-03T11:38:00Z">
        <w:r w:rsidR="00D709A9">
          <w:rPr>
            <w:rFonts w:ascii="Verdana" w:hAnsi="Verdana" w:hint="eastAsia"/>
            <w:color w:val="000000"/>
          </w:rPr>
          <w:t>Typically, Cross-Site Request Forgery mitigation is done through</w:t>
        </w:r>
      </w:ins>
      <w:ins w:id="34" w:author="Nat" w:date="2013-06-03T11:39:00Z">
        <w:r w:rsidR="00D709A9">
          <w:rPr>
            <w:rFonts w:ascii="Verdana" w:hAnsi="Verdana" w:hint="eastAsia"/>
            <w:color w:val="000000"/>
          </w:rPr>
          <w:t xml:space="preserve"> cryptographically</w:t>
        </w:r>
      </w:ins>
      <w:ins w:id="35" w:author="Nat" w:date="2013-06-03T11:38:00Z">
        <w:r w:rsidR="00D709A9">
          <w:rPr>
            <w:rFonts w:ascii="Verdana" w:hAnsi="Verdana" w:hint="eastAsia"/>
            <w:color w:val="000000"/>
          </w:rPr>
          <w:t xml:space="preserve"> binding the value of this parameter with the </w:t>
        </w:r>
      </w:ins>
      <w:ins w:id="36" w:author="Nat" w:date="2013-06-03T11:39:00Z">
        <w:r w:rsidR="00D709A9">
          <w:rPr>
            <w:rFonts w:ascii="Verdana" w:hAnsi="Verdana" w:hint="eastAsia"/>
            <w:color w:val="000000"/>
          </w:rPr>
          <w:t>browser cookie</w:t>
        </w:r>
        <w:del w:id="37" w:author="Mike Jones" w:date="2013-06-03T08:14:00Z">
          <w:r w:rsidR="00D709A9" w:rsidDel="00DF16CE">
            <w:rPr>
              <w:rFonts w:ascii="Verdana" w:hAnsi="Verdana" w:hint="eastAsia"/>
              <w:color w:val="000000"/>
            </w:rPr>
            <w:delText>e</w:delText>
          </w:r>
        </w:del>
        <w:r w:rsidR="00D709A9">
          <w:rPr>
            <w:rFonts w:ascii="Verdana" w:hAnsi="Verdana" w:hint="eastAsia"/>
            <w:color w:val="000000"/>
          </w:rPr>
          <w:t xml:space="preserve">. </w:t>
        </w:r>
      </w:ins>
    </w:p>
    <w:p w14:paraId="48396A6C" w14:textId="77777777" w:rsidR="00ED00E9" w:rsidRDefault="00ED00E9">
      <w:pPr>
        <w:pStyle w:val="Web"/>
        <w:divId w:val="413163619"/>
        <w:rPr>
          <w:rFonts w:ascii="Verdana" w:hAnsi="Verdana"/>
          <w:color w:val="000000"/>
        </w:rPr>
      </w:pPr>
      <w:r>
        <w:rPr>
          <w:rFonts w:ascii="Verdana" w:hAnsi="Verdana"/>
          <w:color w:val="000000"/>
        </w:rPr>
        <w:t xml:space="preserve">This specification also uses the following request parameters. Refer to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for more information about these parameters. </w:t>
      </w:r>
    </w:p>
    <w:p w14:paraId="5DB49F14"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nonce</w:t>
      </w:r>
      <w:proofErr w:type="gramEnd"/>
    </w:p>
    <w:p w14:paraId="7547A70B" w14:textId="77777777"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REQUIRED or OPTIONAL.</w:t>
      </w:r>
      <w:proofErr w:type="gramEnd"/>
      <w:r>
        <w:rPr>
          <w:rFonts w:ascii="Verdana" w:hAnsi="Verdana"/>
          <w:color w:val="000000"/>
        </w:rPr>
        <w:t xml:space="preserve"> String value used to associate a Client session with an ID Token, and to mitigate replay attacks. The value is passed through unmodified from the Authorization Request to the ID Token. Use of the nonce is REQUIRED when using the implicit flow and OPTIONAL when using the code flow. </w:t>
      </w:r>
    </w:p>
    <w:p w14:paraId="58E03699"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display</w:t>
      </w:r>
      <w:proofErr w:type="gramEnd"/>
    </w:p>
    <w:p w14:paraId="2C9B711D"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ASCII string value that specifies how the Authorization Server displays the authentication and consent user interface pages to the End-User. The defined values are: </w:t>
      </w:r>
      <w:r>
        <w:rPr>
          <w:rStyle w:val="HTML3"/>
        </w:rPr>
        <w:t>page</w:t>
      </w:r>
      <w:r>
        <w:rPr>
          <w:rFonts w:ascii="Verdana" w:hAnsi="Verdana"/>
          <w:color w:val="000000"/>
        </w:rPr>
        <w:t xml:space="preserve">, </w:t>
      </w:r>
      <w:r>
        <w:rPr>
          <w:rStyle w:val="HTML3"/>
        </w:rPr>
        <w:t>popup</w:t>
      </w:r>
      <w:r>
        <w:rPr>
          <w:rFonts w:ascii="Verdana" w:hAnsi="Verdana"/>
          <w:color w:val="000000"/>
        </w:rPr>
        <w:t xml:space="preserve">, </w:t>
      </w:r>
      <w:r>
        <w:rPr>
          <w:rStyle w:val="HTML3"/>
        </w:rPr>
        <w:t>touch</w:t>
      </w:r>
      <w:r>
        <w:rPr>
          <w:rFonts w:ascii="Verdana" w:hAnsi="Verdana"/>
          <w:color w:val="000000"/>
        </w:rPr>
        <w:t xml:space="preserve">, and </w:t>
      </w:r>
      <w:proofErr w:type="spellStart"/>
      <w:r>
        <w:rPr>
          <w:rStyle w:val="HTML3"/>
        </w:rPr>
        <w:t>wap</w:t>
      </w:r>
      <w:proofErr w:type="spellEnd"/>
      <w:r>
        <w:rPr>
          <w:rFonts w:ascii="Verdana" w:hAnsi="Verdana"/>
          <w:color w:val="000000"/>
        </w:rPr>
        <w:t xml:space="preserve">. </w:t>
      </w:r>
    </w:p>
    <w:p w14:paraId="624F1DBB"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prompt</w:t>
      </w:r>
      <w:proofErr w:type="gramEnd"/>
    </w:p>
    <w:p w14:paraId="1034719E"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Space delimited, case sensitive list of ASCII string values that specifies whether the Authorization Server prompts the End-User for reauthentication and consent. The defined values are: </w:t>
      </w:r>
      <w:r>
        <w:rPr>
          <w:rStyle w:val="HTML3"/>
        </w:rPr>
        <w:t>none</w:t>
      </w:r>
      <w:r>
        <w:rPr>
          <w:rFonts w:ascii="Verdana" w:hAnsi="Verdana"/>
          <w:color w:val="000000"/>
        </w:rPr>
        <w:t xml:space="preserve">, </w:t>
      </w:r>
      <w:r>
        <w:rPr>
          <w:rStyle w:val="HTML3"/>
        </w:rPr>
        <w:t>login</w:t>
      </w:r>
      <w:r>
        <w:rPr>
          <w:rFonts w:ascii="Verdana" w:hAnsi="Verdana"/>
          <w:color w:val="000000"/>
        </w:rPr>
        <w:t xml:space="preserve">, </w:t>
      </w:r>
      <w:r>
        <w:rPr>
          <w:rStyle w:val="HTML3"/>
        </w:rPr>
        <w:t>consent</w:t>
      </w:r>
      <w:r>
        <w:rPr>
          <w:rFonts w:ascii="Verdana" w:hAnsi="Verdana"/>
          <w:color w:val="000000"/>
        </w:rPr>
        <w:t xml:space="preserve">, and </w:t>
      </w:r>
      <w:proofErr w:type="spellStart"/>
      <w:r>
        <w:rPr>
          <w:rStyle w:val="HTML3"/>
        </w:rPr>
        <w:t>select_account</w:t>
      </w:r>
      <w:proofErr w:type="spellEnd"/>
      <w:r>
        <w:rPr>
          <w:rFonts w:ascii="Verdana" w:hAnsi="Verdana"/>
          <w:color w:val="000000"/>
        </w:rPr>
        <w:t xml:space="preserve">. </w:t>
      </w:r>
    </w:p>
    <w:p w14:paraId="46F77657"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max_age</w:t>
      </w:r>
      <w:proofErr w:type="spellEnd"/>
    </w:p>
    <w:p w14:paraId="1E83CD6F"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w:t>
      </w:r>
      <w:proofErr w:type="gramStart"/>
      <w:r>
        <w:rPr>
          <w:rFonts w:ascii="Verdana" w:hAnsi="Verdana"/>
          <w:color w:val="000000"/>
        </w:rPr>
        <w:t>Maximum Authentication Age.</w:t>
      </w:r>
      <w:proofErr w:type="gramEnd"/>
      <w:r>
        <w:rPr>
          <w:rFonts w:ascii="Verdana" w:hAnsi="Verdana"/>
          <w:color w:val="000000"/>
        </w:rPr>
        <w:t xml:space="preserve"> Specifies that the End-User MUST be actively authenticated if the End-User was authenticated longer ago than the specified number of seconds. </w:t>
      </w:r>
    </w:p>
    <w:p w14:paraId="416CEF65"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ui_locales</w:t>
      </w:r>
      <w:proofErr w:type="spellEnd"/>
    </w:p>
    <w:p w14:paraId="0B28C7E4"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End-User's preferred languages and scripts for the user interface, represented as a space-separated list of </w:t>
      </w:r>
      <w:hyperlink w:anchor="RFC5646" w:history="1">
        <w:r>
          <w:rPr>
            <w:rStyle w:val="a3"/>
            <w:rFonts w:ascii="Verdana" w:hAnsi="Verdana"/>
            <w:u w:val="none"/>
          </w:rPr>
          <w:t>BCP47</w:t>
        </w:r>
        <w:r>
          <w:rPr>
            <w:rStyle w:val="a3"/>
            <w:rFonts w:ascii="Verdana" w:hAnsi="Verdana"/>
            <w:vanish/>
            <w:u w:val="none"/>
          </w:rPr>
          <w:t xml:space="preserve"> (Phillips, A. and M. Davis, “Tags for Identifying Languages,” September 2009.)</w:t>
        </w:r>
      </w:hyperlink>
      <w:r>
        <w:rPr>
          <w:rFonts w:ascii="Verdana" w:hAnsi="Verdana"/>
          <w:color w:val="000000"/>
        </w:rPr>
        <w:t xml:space="preserve"> [RFC5646] language tag values, ordered by preference. </w:t>
      </w:r>
    </w:p>
    <w:p w14:paraId="36893345"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claims_locales</w:t>
      </w:r>
      <w:proofErr w:type="spellEnd"/>
    </w:p>
    <w:p w14:paraId="4880B5CF"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End-User's preferred languages and scripts for Claims being returned, represented as a space-separated list of </w:t>
      </w:r>
      <w:hyperlink w:anchor="RFC5646" w:history="1">
        <w:r>
          <w:rPr>
            <w:rStyle w:val="a3"/>
            <w:rFonts w:ascii="Verdana" w:hAnsi="Verdana"/>
            <w:u w:val="none"/>
          </w:rPr>
          <w:t>BCP47</w:t>
        </w:r>
        <w:r>
          <w:rPr>
            <w:rStyle w:val="a3"/>
            <w:rFonts w:ascii="Verdana" w:hAnsi="Verdana"/>
            <w:vanish/>
            <w:u w:val="none"/>
          </w:rPr>
          <w:t xml:space="preserve"> (Phillips, A. and M. Davis, “Tags for Identifying Languages,” September 2009.)</w:t>
        </w:r>
      </w:hyperlink>
      <w:r>
        <w:rPr>
          <w:rFonts w:ascii="Verdana" w:hAnsi="Verdana"/>
          <w:color w:val="000000"/>
        </w:rPr>
        <w:t xml:space="preserve"> [RFC5646] language tag values, ordered by preference. </w:t>
      </w:r>
    </w:p>
    <w:p w14:paraId="0CCB9494"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id_token_hint</w:t>
      </w:r>
      <w:proofErr w:type="spellEnd"/>
    </w:p>
    <w:p w14:paraId="790FA517"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Previously issued ID Token passed to the Authorization Server as a hint about the End-User this request is about. </w:t>
      </w:r>
    </w:p>
    <w:p w14:paraId="683D4D74"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login_hint</w:t>
      </w:r>
      <w:proofErr w:type="spellEnd"/>
    </w:p>
    <w:p w14:paraId="12D13CC6"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Hint to the Authorization Server about the login identifier the End-User might use to log in (if necessary). </w:t>
      </w:r>
    </w:p>
    <w:p w14:paraId="00154569"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acr_values</w:t>
      </w:r>
      <w:proofErr w:type="spellEnd"/>
    </w:p>
    <w:p w14:paraId="4B147994"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Requested Authentication Context Class Reference values. Space-separated string that specifies the </w:t>
      </w:r>
      <w:proofErr w:type="spellStart"/>
      <w:r>
        <w:rPr>
          <w:rStyle w:val="HTML3"/>
        </w:rPr>
        <w:t>acr</w:t>
      </w:r>
      <w:proofErr w:type="spellEnd"/>
      <w:r>
        <w:rPr>
          <w:rFonts w:ascii="Verdana" w:hAnsi="Verdana"/>
          <w:color w:val="000000"/>
        </w:rPr>
        <w:t xml:space="preserve"> values that the Authorization Server MUST use for processing requests from this Client. </w:t>
      </w:r>
    </w:p>
    <w:p w14:paraId="6B88F197"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claims</w:t>
      </w:r>
      <w:proofErr w:type="gramEnd"/>
    </w:p>
    <w:p w14:paraId="7FA918A0"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This parameter is used to request that specific Claims be returned. The value is a JSON object listing the requested Claims. </w:t>
      </w:r>
    </w:p>
    <w:p w14:paraId="1522AC30"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registration</w:t>
      </w:r>
      <w:proofErr w:type="gramEnd"/>
    </w:p>
    <w:p w14:paraId="6E345CDD"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This parameter is used by the Client to provide information about itself to a Self-Issued OP that would normally be provided to an OP during Dynamic Client Registration. </w:t>
      </w:r>
    </w:p>
    <w:p w14:paraId="69DB89A9" w14:textId="77777777"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request</w:t>
      </w:r>
      <w:proofErr w:type="gramEnd"/>
    </w:p>
    <w:p w14:paraId="263D1082"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Request Object value. </w:t>
      </w:r>
    </w:p>
    <w:p w14:paraId="0FAF0539" w14:textId="77777777"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request_uri</w:t>
      </w:r>
      <w:proofErr w:type="spellEnd"/>
    </w:p>
    <w:p w14:paraId="486825D0" w14:textId="77777777" w:rsidR="00ED00E9" w:rsidRDefault="00ED00E9">
      <w:pPr>
        <w:spacing w:before="0" w:beforeAutospacing="0" w:after="0" w:afterAutospacing="0"/>
        <w:ind w:left="720"/>
        <w:divId w:val="1003630510"/>
        <w:rPr>
          <w:rFonts w:ascii="Verdana" w:hAnsi="Verdana"/>
          <w:color w:val="000000"/>
        </w:rPr>
      </w:pPr>
      <w:r>
        <w:rPr>
          <w:rFonts w:ascii="Verdana" w:hAnsi="Verdana"/>
          <w:color w:val="000000"/>
        </w:rPr>
        <w:t xml:space="preserve">OPTIONAL. </w:t>
      </w:r>
      <w:proofErr w:type="gramStart"/>
      <w:r>
        <w:rPr>
          <w:rFonts w:ascii="Verdana" w:hAnsi="Verdana"/>
          <w:color w:val="000000"/>
        </w:rPr>
        <w:t>URL that references a resource containing a Request Object value.</w:t>
      </w:r>
      <w:proofErr w:type="gramEnd"/>
      <w:r>
        <w:rPr>
          <w:rFonts w:ascii="Verdana" w:hAnsi="Verdana"/>
          <w:color w:val="000000"/>
        </w:rPr>
        <w:t xml:space="preserve"> </w:t>
      </w:r>
    </w:p>
    <w:p w14:paraId="5E7F68B0" w14:textId="77777777" w:rsidR="00ED00E9" w:rsidRDefault="00ED00E9">
      <w:pPr>
        <w:spacing w:before="0" w:beforeAutospacing="0" w:after="0" w:afterAutospacing="0"/>
        <w:divId w:val="413163619"/>
        <w:rPr>
          <w:rFonts w:ascii="Verdana" w:hAnsi="Verdana"/>
          <w:color w:val="000000"/>
        </w:rPr>
      </w:pPr>
      <w:bookmarkStart w:id="38" w:name="RequestMethods"/>
      <w:bookmarkEnd w:id="38"/>
    </w:p>
    <w:p w14:paraId="58E016C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7ED25AA">
          <v:rect id="_x0000_i103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5282AE81" w14:textId="77777777">
        <w:trPr>
          <w:divId w:val="413163619"/>
          <w:trHeight w:val="225"/>
          <w:tblCellSpacing w:w="15" w:type="dxa"/>
        </w:trPr>
        <w:tc>
          <w:tcPr>
            <w:tcW w:w="450" w:type="dxa"/>
            <w:shd w:val="clear" w:color="auto" w:fill="990000"/>
            <w:vAlign w:val="center"/>
            <w:hideMark/>
          </w:tcPr>
          <w:p w14:paraId="27D5DCC1"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A6D7542" w14:textId="77777777" w:rsidR="00ED00E9" w:rsidRDefault="00ED00E9">
      <w:pPr>
        <w:pStyle w:val="3"/>
        <w:divId w:val="413163619"/>
      </w:pPr>
      <w:bookmarkStart w:id="39" w:name="rfc.section.2.2.2"/>
      <w:bookmarkEnd w:id="39"/>
      <w:r>
        <w:t>2.2.2.  Request Methods</w:t>
      </w:r>
    </w:p>
    <w:p w14:paraId="5438627B" w14:textId="77777777" w:rsidR="00ED00E9" w:rsidRDefault="00ED00E9">
      <w:pPr>
        <w:pStyle w:val="Web"/>
        <w:divId w:val="413163619"/>
        <w:rPr>
          <w:rFonts w:ascii="Verdana" w:hAnsi="Verdana"/>
          <w:color w:val="000000"/>
        </w:rPr>
      </w:pPr>
      <w:r>
        <w:rPr>
          <w:rFonts w:ascii="Verdana" w:hAnsi="Verdana"/>
          <w:color w:val="000000"/>
        </w:rPr>
        <w:t xml:space="preserve">There are three methods to construct and send the request to the Authorization Endpoint: </w:t>
      </w:r>
    </w:p>
    <w:p w14:paraId="1226EC1E" w14:textId="77777777"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Simple Request Method </w:t>
      </w:r>
    </w:p>
    <w:p w14:paraId="7A3CEFCB" w14:textId="77777777"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Request Parameter Method </w:t>
      </w:r>
    </w:p>
    <w:p w14:paraId="0EC84818" w14:textId="77777777"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Request File Method </w:t>
      </w:r>
    </w:p>
    <w:p w14:paraId="3482723F" w14:textId="77777777" w:rsidR="00ED00E9" w:rsidRDefault="00ED00E9">
      <w:pPr>
        <w:pStyle w:val="Web"/>
        <w:divId w:val="413163619"/>
        <w:rPr>
          <w:rFonts w:ascii="Verdana" w:hAnsi="Verdana"/>
          <w:color w:val="000000"/>
        </w:rPr>
      </w:pPr>
      <w:r>
        <w:rPr>
          <w:rFonts w:ascii="Verdana" w:hAnsi="Verdana"/>
          <w:color w:val="000000"/>
        </w:rPr>
        <w:t xml:space="preserve">The Simple Request Method can be used in cases where signed or encrypted requests are not needed and where the size of the request does not exceed limits imposed by User-Agents. </w:t>
      </w:r>
    </w:p>
    <w:p w14:paraId="0B65B734" w14:textId="77777777" w:rsidR="00ED00E9" w:rsidRDefault="00ED00E9">
      <w:pPr>
        <w:pStyle w:val="Web"/>
        <w:divId w:val="413163619"/>
        <w:rPr>
          <w:rFonts w:ascii="Verdana" w:hAnsi="Verdana"/>
          <w:color w:val="000000"/>
        </w:rPr>
      </w:pPr>
      <w:r>
        <w:rPr>
          <w:rFonts w:ascii="Verdana" w:hAnsi="Verdana"/>
          <w:color w:val="000000"/>
        </w:rPr>
        <w:t xml:space="preserve">The Request Parameter Method is used when the Client wants or needs to send an OpenID Connect request as a single, self-contained Request Object value. This method enables requests to be signed and optionally encrypted. Like the Simple Request Method, some requests using this method can exceed limits imposed by User-Agents. </w:t>
      </w:r>
    </w:p>
    <w:p w14:paraId="5831F0F9" w14:textId="77777777" w:rsidR="00ED00E9" w:rsidRDefault="00ED00E9">
      <w:pPr>
        <w:pStyle w:val="Web"/>
        <w:divId w:val="413163619"/>
        <w:rPr>
          <w:rFonts w:ascii="Verdana" w:hAnsi="Verdana"/>
          <w:color w:val="000000"/>
        </w:rPr>
      </w:pPr>
      <w:r>
        <w:rPr>
          <w:rFonts w:ascii="Verdana" w:hAnsi="Verdana"/>
          <w:color w:val="000000"/>
        </w:rPr>
        <w:t xml:space="preserve">The Request File Method works similarly to the Request Parameter Method but differs in that it sends a URL as a reference to the Request Object. It enables large requests to be sent securely and compactly even on User-Agents with limited capabilities. Clients MAY use the Request File Method to minimize the request size. </w:t>
      </w:r>
    </w:p>
    <w:p w14:paraId="0EF66B4F" w14:textId="77777777" w:rsidR="00ED00E9" w:rsidRDefault="00ED00E9">
      <w:pPr>
        <w:spacing w:before="0" w:beforeAutospacing="0" w:after="0" w:afterAutospacing="0"/>
        <w:divId w:val="413163619"/>
        <w:rPr>
          <w:rFonts w:ascii="Verdana" w:hAnsi="Verdana"/>
          <w:color w:val="000000"/>
        </w:rPr>
      </w:pPr>
      <w:bookmarkStart w:id="40" w:name="SimpleRequestMethod"/>
      <w:bookmarkEnd w:id="40"/>
    </w:p>
    <w:p w14:paraId="1E7F69ED"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FCABB28">
          <v:rect id="_x0000_i103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0D77D1E" w14:textId="77777777">
        <w:trPr>
          <w:divId w:val="413163619"/>
          <w:trHeight w:val="225"/>
          <w:tblCellSpacing w:w="15" w:type="dxa"/>
        </w:trPr>
        <w:tc>
          <w:tcPr>
            <w:tcW w:w="450" w:type="dxa"/>
            <w:shd w:val="clear" w:color="auto" w:fill="990000"/>
            <w:vAlign w:val="center"/>
            <w:hideMark/>
          </w:tcPr>
          <w:p w14:paraId="190F73BB"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65E79381" w14:textId="77777777" w:rsidR="00ED00E9" w:rsidRDefault="00ED00E9">
      <w:pPr>
        <w:pStyle w:val="3"/>
        <w:divId w:val="413163619"/>
      </w:pPr>
      <w:bookmarkStart w:id="41" w:name="rfc.section.2.2.2.1"/>
      <w:bookmarkEnd w:id="41"/>
      <w:r>
        <w:t>2.2.2.1.  Simple Request Method</w:t>
      </w:r>
    </w:p>
    <w:p w14:paraId="0012B122" w14:textId="77777777" w:rsidR="00ED00E9" w:rsidRDefault="00ED00E9">
      <w:pPr>
        <w:pStyle w:val="Web"/>
        <w:divId w:val="413163619"/>
        <w:rPr>
          <w:rFonts w:ascii="Verdana" w:hAnsi="Verdana"/>
          <w:color w:val="000000"/>
        </w:rPr>
      </w:pPr>
      <w:r>
        <w:rPr>
          <w:rFonts w:ascii="Verdana" w:hAnsi="Verdana"/>
          <w:color w:val="000000"/>
        </w:rPr>
        <w:t xml:space="preserve">The Client prepares an Authorization Request to the Authorization Endpoint using the appropriate parameters. If using the HTTP </w:t>
      </w:r>
      <w:r>
        <w:rPr>
          <w:rStyle w:val="HTML3"/>
        </w:rPr>
        <w:t>GET</w:t>
      </w:r>
      <w:r>
        <w:rPr>
          <w:rFonts w:ascii="Verdana" w:hAnsi="Verdana"/>
          <w:color w:val="000000"/>
        </w:rPr>
        <w:t xml:space="preserve"> method, the request parameters are serialized using URI Query String Serialization, per </w:t>
      </w:r>
      <w:hyperlink w:anchor="qss" w:history="1">
        <w:r>
          <w:rPr>
            <w:rStyle w:val="a3"/>
            <w:rFonts w:ascii="Verdana" w:hAnsi="Verdana"/>
            <w:u w:val="none"/>
          </w:rPr>
          <w:t>Section 7.1</w:t>
        </w:r>
        <w:r>
          <w:rPr>
            <w:rStyle w:val="a3"/>
            <w:rFonts w:ascii="Verdana" w:hAnsi="Verdana"/>
            <w:vanish/>
            <w:u w:val="none"/>
          </w:rPr>
          <w:t xml:space="preserve"> (Query String Serialization)</w:t>
        </w:r>
      </w:hyperlink>
      <w:r>
        <w:rPr>
          <w:rFonts w:ascii="Verdana" w:hAnsi="Verdana"/>
          <w:color w:val="000000"/>
        </w:rPr>
        <w:t xml:space="preserve">. If using the HTTP </w:t>
      </w:r>
      <w:r>
        <w:rPr>
          <w:rStyle w:val="HTML3"/>
        </w:rPr>
        <w:t>POST</w:t>
      </w:r>
      <w:r>
        <w:rPr>
          <w:rFonts w:ascii="Verdana" w:hAnsi="Verdana"/>
          <w:color w:val="000000"/>
        </w:rPr>
        <w:t xml:space="preserve"> method, the request parameters are serialized using Form Serialization, per </w:t>
      </w:r>
      <w:hyperlink w:anchor="form_serialization" w:history="1">
        <w:r>
          <w:rPr>
            <w:rStyle w:val="a3"/>
            <w:rFonts w:ascii="Verdana" w:hAnsi="Verdana"/>
            <w:u w:val="none"/>
          </w:rPr>
          <w:t>Section 7.2</w:t>
        </w:r>
        <w:r>
          <w:rPr>
            <w:rStyle w:val="a3"/>
            <w:rFonts w:ascii="Verdana" w:hAnsi="Verdana"/>
            <w:vanish/>
            <w:u w:val="none"/>
          </w:rPr>
          <w:t xml:space="preserve"> (Form Serialization)</w:t>
        </w:r>
      </w:hyperlink>
      <w:r>
        <w:rPr>
          <w:rFonts w:ascii="Verdana" w:hAnsi="Verdana"/>
          <w:color w:val="000000"/>
        </w:rPr>
        <w:t xml:space="preserve">. </w:t>
      </w:r>
    </w:p>
    <w:p w14:paraId="68220831"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of an Authorization Request URL (with line wraps within the values for display purposes only): </w:t>
      </w:r>
    </w:p>
    <w:p w14:paraId="7CA12B65" w14:textId="77777777" w:rsidR="00ED00E9" w:rsidRDefault="00ED00E9">
      <w:pPr>
        <w:pStyle w:val="HTML1"/>
        <w:divId w:val="268898292"/>
      </w:pPr>
    </w:p>
    <w:p w14:paraId="4E0AC93C" w14:textId="77777777" w:rsidR="00ED00E9" w:rsidRDefault="00ED00E9">
      <w:pPr>
        <w:pStyle w:val="HTML1"/>
        <w:divId w:val="268898292"/>
      </w:pPr>
      <w:r>
        <w:t xml:space="preserve">  https://server.example.com/op/authorize?</w:t>
      </w:r>
    </w:p>
    <w:p w14:paraId="0ED6F344" w14:textId="77777777" w:rsidR="00ED00E9" w:rsidRDefault="00ED00E9">
      <w:pPr>
        <w:pStyle w:val="HTML1"/>
        <w:divId w:val="268898292"/>
      </w:pPr>
      <w:r>
        <w:t xml:space="preserve">    </w:t>
      </w:r>
      <w:proofErr w:type="spellStart"/>
      <w:r>
        <w:t>response_type</w:t>
      </w:r>
      <w:proofErr w:type="spellEnd"/>
      <w:r>
        <w:t>=code%20id_token</w:t>
      </w:r>
    </w:p>
    <w:p w14:paraId="673F43D4" w14:textId="77777777" w:rsidR="00ED00E9" w:rsidRDefault="00ED00E9">
      <w:pPr>
        <w:pStyle w:val="HTML1"/>
        <w:divId w:val="268898292"/>
      </w:pPr>
      <w:r>
        <w:t xml:space="preserve">    &amp;</w:t>
      </w:r>
      <w:proofErr w:type="spellStart"/>
      <w:r>
        <w:t>client_id</w:t>
      </w:r>
      <w:proofErr w:type="spellEnd"/>
      <w:r>
        <w:t>=s6BhdRkqt3</w:t>
      </w:r>
    </w:p>
    <w:p w14:paraId="011A0AD7" w14:textId="77777777" w:rsidR="00ED00E9" w:rsidRDefault="00ED00E9">
      <w:pPr>
        <w:pStyle w:val="HTML1"/>
        <w:divId w:val="268898292"/>
      </w:pPr>
      <w:r>
        <w:t xml:space="preserve">    &amp;</w:t>
      </w:r>
      <w:proofErr w:type="spellStart"/>
      <w:r>
        <w:t>redirect_uri</w:t>
      </w:r>
      <w:proofErr w:type="spellEnd"/>
      <w:r>
        <w:t>=https%3A%2F%2Fclient.example.org%2Fcb</w:t>
      </w:r>
    </w:p>
    <w:p w14:paraId="5F1E8005" w14:textId="77777777" w:rsidR="00ED00E9" w:rsidRDefault="00ED00E9">
      <w:pPr>
        <w:pStyle w:val="HTML1"/>
        <w:divId w:val="268898292"/>
      </w:pPr>
      <w:r>
        <w:t xml:space="preserve">    &amp;scope=</w:t>
      </w:r>
      <w:proofErr w:type="spellStart"/>
      <w:r>
        <w:t>openid</w:t>
      </w:r>
      <w:proofErr w:type="spellEnd"/>
    </w:p>
    <w:p w14:paraId="30221636" w14:textId="77777777" w:rsidR="00ED00E9" w:rsidRDefault="00ED00E9">
      <w:pPr>
        <w:pStyle w:val="HTML1"/>
        <w:divId w:val="268898292"/>
      </w:pPr>
      <w:r>
        <w:t xml:space="preserve">    &amp;nonce=n-0S6_WzA2Mj</w:t>
      </w:r>
    </w:p>
    <w:p w14:paraId="26BAE51E" w14:textId="77777777" w:rsidR="00ED00E9" w:rsidRDefault="00ED00E9">
      <w:pPr>
        <w:pStyle w:val="HTML1"/>
        <w:divId w:val="268898292"/>
      </w:pPr>
      <w:r>
        <w:t xml:space="preserve">    &amp;state=af0ifjsldkj</w:t>
      </w:r>
    </w:p>
    <w:p w14:paraId="6AF47F05" w14:textId="77777777" w:rsidR="00ED00E9" w:rsidRDefault="00ED00E9">
      <w:pPr>
        <w:spacing w:before="0" w:beforeAutospacing="0" w:after="0" w:afterAutospacing="0"/>
        <w:divId w:val="413163619"/>
        <w:rPr>
          <w:rFonts w:ascii="Verdana" w:hAnsi="Verdana"/>
          <w:color w:val="000000"/>
        </w:rPr>
      </w:pPr>
      <w:bookmarkStart w:id="42" w:name="norm_req"/>
      <w:bookmarkEnd w:id="42"/>
    </w:p>
    <w:p w14:paraId="40B9DBD3"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F7AC38D">
          <v:rect id="_x0000_i103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3B8A72C" w14:textId="77777777">
        <w:trPr>
          <w:divId w:val="413163619"/>
          <w:trHeight w:val="225"/>
          <w:tblCellSpacing w:w="15" w:type="dxa"/>
        </w:trPr>
        <w:tc>
          <w:tcPr>
            <w:tcW w:w="450" w:type="dxa"/>
            <w:shd w:val="clear" w:color="auto" w:fill="990000"/>
            <w:vAlign w:val="center"/>
            <w:hideMark/>
          </w:tcPr>
          <w:p w14:paraId="353314FB"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DF1E91F" w14:textId="77777777" w:rsidR="00ED00E9" w:rsidRDefault="00ED00E9">
      <w:pPr>
        <w:pStyle w:val="3"/>
        <w:divId w:val="413163619"/>
      </w:pPr>
      <w:bookmarkStart w:id="43" w:name="rfc.section.2.2.2.1.1"/>
      <w:bookmarkEnd w:id="43"/>
      <w:r>
        <w:t>2.2.2.1.1.  Client Sends Simple Request</w:t>
      </w:r>
    </w:p>
    <w:p w14:paraId="24893590" w14:textId="77777777" w:rsidR="00ED00E9" w:rsidRDefault="00ED00E9">
      <w:pPr>
        <w:pStyle w:val="Web"/>
        <w:divId w:val="413163619"/>
        <w:rPr>
          <w:rFonts w:ascii="Verdana" w:hAnsi="Verdana"/>
          <w:color w:val="000000"/>
        </w:rPr>
      </w:pPr>
      <w:r>
        <w:rPr>
          <w:rFonts w:ascii="Verdana" w:hAnsi="Verdana"/>
          <w:color w:val="000000"/>
        </w:rPr>
        <w:t xml:space="preserve">Having constructed the Authorization Request, the Client sends it to the Authorization Endpoint using HTTPS. </w:t>
      </w:r>
    </w:p>
    <w:p w14:paraId="3ED88CFC"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using HTTP redirect (with line wraps within the values for display purposes only): </w:t>
      </w:r>
    </w:p>
    <w:p w14:paraId="14A577D1" w14:textId="77777777" w:rsidR="00ED00E9" w:rsidRDefault="00ED00E9">
      <w:pPr>
        <w:pStyle w:val="HTML1"/>
        <w:divId w:val="356464077"/>
      </w:pPr>
    </w:p>
    <w:p w14:paraId="2AF23F5B" w14:textId="77777777" w:rsidR="00ED00E9" w:rsidRDefault="00ED00E9">
      <w:pPr>
        <w:pStyle w:val="HTML1"/>
        <w:divId w:val="356464077"/>
      </w:pPr>
      <w:r>
        <w:t xml:space="preserve">  HTTP/1.1 302 Found</w:t>
      </w:r>
    </w:p>
    <w:p w14:paraId="2A7542E7" w14:textId="77777777" w:rsidR="00ED00E9" w:rsidRDefault="00ED00E9">
      <w:pPr>
        <w:pStyle w:val="HTML1"/>
        <w:divId w:val="356464077"/>
      </w:pPr>
      <w:r>
        <w:t xml:space="preserve">  Location: https://server.example.com/authorize?</w:t>
      </w:r>
    </w:p>
    <w:p w14:paraId="6F945E46" w14:textId="77777777" w:rsidR="00ED00E9" w:rsidRDefault="00ED00E9">
      <w:pPr>
        <w:pStyle w:val="HTML1"/>
        <w:divId w:val="356464077"/>
      </w:pPr>
      <w:r>
        <w:t xml:space="preserve">    </w:t>
      </w:r>
      <w:proofErr w:type="spellStart"/>
      <w:r>
        <w:t>response_type</w:t>
      </w:r>
      <w:proofErr w:type="spellEnd"/>
      <w:r>
        <w:t>=code%20id_token</w:t>
      </w:r>
    </w:p>
    <w:p w14:paraId="29F192C6" w14:textId="77777777" w:rsidR="00ED00E9" w:rsidRDefault="00ED00E9">
      <w:pPr>
        <w:pStyle w:val="HTML1"/>
        <w:divId w:val="356464077"/>
      </w:pPr>
      <w:r>
        <w:t xml:space="preserve">    &amp;</w:t>
      </w:r>
      <w:proofErr w:type="spellStart"/>
      <w:r>
        <w:t>client_id</w:t>
      </w:r>
      <w:proofErr w:type="spellEnd"/>
      <w:r>
        <w:t>=s6BhdRkqt3</w:t>
      </w:r>
    </w:p>
    <w:p w14:paraId="33988CC6" w14:textId="77777777" w:rsidR="00ED00E9" w:rsidRDefault="00ED00E9">
      <w:pPr>
        <w:pStyle w:val="HTML1"/>
        <w:divId w:val="356464077"/>
      </w:pPr>
      <w:r>
        <w:t xml:space="preserve">    &amp;</w:t>
      </w:r>
      <w:proofErr w:type="spellStart"/>
      <w:r>
        <w:t>redirect_uri</w:t>
      </w:r>
      <w:proofErr w:type="spellEnd"/>
      <w:r>
        <w:t>=https%3A%2F%2Fclient.example.org%2Fcb</w:t>
      </w:r>
    </w:p>
    <w:p w14:paraId="7E5D4F68" w14:textId="77777777" w:rsidR="00ED00E9" w:rsidRDefault="00ED00E9">
      <w:pPr>
        <w:pStyle w:val="HTML1"/>
        <w:divId w:val="356464077"/>
      </w:pPr>
      <w:r>
        <w:t xml:space="preserve">    &amp;scope=</w:t>
      </w:r>
      <w:proofErr w:type="spellStart"/>
      <w:r>
        <w:t>openid</w:t>
      </w:r>
      <w:proofErr w:type="spellEnd"/>
    </w:p>
    <w:p w14:paraId="5CBC53EC" w14:textId="77777777" w:rsidR="00ED00E9" w:rsidRDefault="00ED00E9">
      <w:pPr>
        <w:pStyle w:val="HTML1"/>
        <w:divId w:val="356464077"/>
      </w:pPr>
      <w:r>
        <w:t xml:space="preserve">    &amp;nonce=n-0S6_WzA2Mj</w:t>
      </w:r>
    </w:p>
    <w:p w14:paraId="3FEC6A6A" w14:textId="77777777" w:rsidR="00ED00E9" w:rsidRDefault="00ED00E9">
      <w:pPr>
        <w:pStyle w:val="HTML1"/>
        <w:divId w:val="356464077"/>
      </w:pPr>
      <w:r>
        <w:t xml:space="preserve">    &amp;state=af0ifjsldkj</w:t>
      </w:r>
    </w:p>
    <w:p w14:paraId="6BBB2AA3" w14:textId="77777777" w:rsidR="00ED00E9" w:rsidRDefault="00ED00E9">
      <w:pPr>
        <w:spacing w:before="0" w:beforeAutospacing="0" w:after="0" w:afterAutospacing="0"/>
        <w:divId w:val="413163619"/>
        <w:rPr>
          <w:rFonts w:ascii="Verdana" w:hAnsi="Verdana"/>
          <w:color w:val="000000"/>
        </w:rPr>
      </w:pPr>
      <w:bookmarkStart w:id="44" w:name="req_param_method"/>
      <w:bookmarkEnd w:id="44"/>
    </w:p>
    <w:p w14:paraId="065FB005"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3ACBFC8">
          <v:rect id="_x0000_i104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58275E1" w14:textId="77777777">
        <w:trPr>
          <w:divId w:val="413163619"/>
          <w:trHeight w:val="225"/>
          <w:tblCellSpacing w:w="15" w:type="dxa"/>
        </w:trPr>
        <w:tc>
          <w:tcPr>
            <w:tcW w:w="450" w:type="dxa"/>
            <w:shd w:val="clear" w:color="auto" w:fill="990000"/>
            <w:vAlign w:val="center"/>
            <w:hideMark/>
          </w:tcPr>
          <w:p w14:paraId="1FF06C96"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8F12C34" w14:textId="77777777" w:rsidR="00ED00E9" w:rsidRDefault="00ED00E9">
      <w:pPr>
        <w:pStyle w:val="3"/>
        <w:divId w:val="413163619"/>
      </w:pPr>
      <w:bookmarkStart w:id="45" w:name="rfc.section.2.2.2.2"/>
      <w:bookmarkEnd w:id="45"/>
      <w:r>
        <w:t>2.2.2.2.  Request Parameter Method</w:t>
      </w:r>
    </w:p>
    <w:p w14:paraId="37399D35" w14:textId="77777777" w:rsidR="00ED00E9" w:rsidRDefault="00ED00E9">
      <w:pPr>
        <w:pStyle w:val="Web"/>
        <w:divId w:val="413163619"/>
        <w:rPr>
          <w:rFonts w:ascii="Verdana" w:hAnsi="Verdana"/>
          <w:color w:val="000000"/>
        </w:rPr>
      </w:pPr>
      <w:r>
        <w:rPr>
          <w:rFonts w:ascii="Verdana" w:hAnsi="Verdana"/>
          <w:color w:val="000000"/>
        </w:rPr>
        <w:t xml:space="preserve">The Client prepares an Authorization Request to the Authorization Endpoint using the appropriate HTTP parameter serialization. The Client SHOULD construct the request using the HTTP </w:t>
      </w:r>
      <w:r>
        <w:rPr>
          <w:rStyle w:val="HTML3"/>
        </w:rPr>
        <w:t>POST</w:t>
      </w:r>
      <w:r>
        <w:rPr>
          <w:rFonts w:ascii="Verdana" w:hAnsi="Verdana"/>
          <w:color w:val="000000"/>
        </w:rPr>
        <w:t xml:space="preserve"> method, but MAY use the HTTP </w:t>
      </w:r>
      <w:r>
        <w:rPr>
          <w:rStyle w:val="HTML3"/>
        </w:rPr>
        <w:t>GET</w:t>
      </w:r>
      <w:r>
        <w:rPr>
          <w:rFonts w:ascii="Verdana" w:hAnsi="Verdana"/>
          <w:color w:val="000000"/>
        </w:rPr>
        <w:t xml:space="preserve"> method. </w:t>
      </w:r>
    </w:p>
    <w:p w14:paraId="3850DDAF" w14:textId="77777777" w:rsidR="00ED00E9" w:rsidRDefault="00ED00E9">
      <w:pPr>
        <w:pStyle w:val="Web"/>
        <w:divId w:val="413163619"/>
        <w:rPr>
          <w:rFonts w:ascii="Verdana" w:hAnsi="Verdana"/>
          <w:color w:val="000000"/>
        </w:rPr>
      </w:pPr>
      <w:r>
        <w:rPr>
          <w:rFonts w:ascii="Verdana" w:hAnsi="Verdana"/>
          <w:color w:val="000000"/>
        </w:rPr>
        <w:t xml:space="preserve">The Authorization Request MUST </w:t>
      </w:r>
      <w:proofErr w:type="gramStart"/>
      <w:r>
        <w:rPr>
          <w:rFonts w:ascii="Verdana" w:hAnsi="Verdana"/>
          <w:color w:val="000000"/>
        </w:rPr>
        <w:t>include</w:t>
      </w:r>
      <w:proofErr w:type="gramEnd"/>
      <w:r>
        <w:rPr>
          <w:rFonts w:ascii="Verdana" w:hAnsi="Verdana"/>
          <w:color w:val="000000"/>
        </w:rPr>
        <w:t xml:space="preserve"> the </w:t>
      </w:r>
      <w:r>
        <w:rPr>
          <w:rStyle w:val="HTML3"/>
        </w:rPr>
        <w:t>request</w:t>
      </w:r>
      <w:r>
        <w:rPr>
          <w:rFonts w:ascii="Verdana" w:hAnsi="Verdana"/>
          <w:color w:val="000000"/>
        </w:rPr>
        <w:t xml:space="preserve"> parameter defined in </w:t>
      </w:r>
      <w:hyperlink w:anchor="RequestParameters" w:history="1">
        <w:r>
          <w:rPr>
            <w:rStyle w:val="a3"/>
            <w:rFonts w:ascii="Verdana" w:hAnsi="Verdana"/>
            <w:u w:val="none"/>
          </w:rPr>
          <w:t>Section 2.2.1.1</w:t>
        </w:r>
        <w:r>
          <w:rPr>
            <w:rStyle w:val="a3"/>
            <w:rFonts w:ascii="Verdana" w:hAnsi="Verdana"/>
            <w:vanish/>
            <w:u w:val="none"/>
          </w:rPr>
          <w:t xml:space="preserve"> (Request Parameters)</w:t>
        </w:r>
      </w:hyperlink>
      <w:r>
        <w:rPr>
          <w:rFonts w:ascii="Verdana" w:hAnsi="Verdana"/>
          <w:color w:val="000000"/>
        </w:rPr>
        <w:t xml:space="preserve">. The Authorization Request MUST NOT </w:t>
      </w:r>
      <w:proofErr w:type="gramStart"/>
      <w:r>
        <w:rPr>
          <w:rFonts w:ascii="Verdana" w:hAnsi="Verdana"/>
          <w:color w:val="000000"/>
        </w:rPr>
        <w:t>include</w:t>
      </w:r>
      <w:proofErr w:type="gramEnd"/>
      <w:r>
        <w:rPr>
          <w:rFonts w:ascii="Verdana" w:hAnsi="Verdana"/>
          <w:color w:val="000000"/>
        </w:rPr>
        <w:t xml:space="preserve"> the </w:t>
      </w:r>
      <w:proofErr w:type="spellStart"/>
      <w:r>
        <w:rPr>
          <w:rStyle w:val="HTML3"/>
        </w:rPr>
        <w:t>request_uri</w:t>
      </w:r>
      <w:proofErr w:type="spellEnd"/>
      <w:r>
        <w:rPr>
          <w:rFonts w:ascii="Verdana" w:hAnsi="Verdana"/>
          <w:color w:val="000000"/>
        </w:rPr>
        <w:t xml:space="preserve"> parameter. </w:t>
      </w:r>
    </w:p>
    <w:p w14:paraId="11555DD7" w14:textId="77777777" w:rsidR="00ED00E9" w:rsidRDefault="00ED00E9">
      <w:pPr>
        <w:pStyle w:val="Web"/>
        <w:divId w:val="413163619"/>
        <w:rPr>
          <w:rFonts w:ascii="Verdana" w:hAnsi="Verdana"/>
          <w:color w:val="000000"/>
        </w:rPr>
      </w:pPr>
      <w:r>
        <w:rPr>
          <w:rFonts w:ascii="Verdana" w:hAnsi="Verdana"/>
          <w:color w:val="000000"/>
        </w:rPr>
        <w:t xml:space="preserve">The </w:t>
      </w:r>
      <w:r>
        <w:rPr>
          <w:rStyle w:val="HTML3"/>
        </w:rPr>
        <w:t>request</w:t>
      </w:r>
      <w:r>
        <w:rPr>
          <w:rFonts w:ascii="Verdana" w:hAnsi="Verdana"/>
          <w:color w:val="000000"/>
        </w:rPr>
        <w:t xml:space="preserve"> parameter is a Request Object represented as a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May 2013.)</w:t>
        </w:r>
      </w:hyperlink>
      <w:r>
        <w:rPr>
          <w:rFonts w:ascii="Verdana" w:hAnsi="Verdana"/>
          <w:color w:val="000000"/>
        </w:rPr>
        <w:t xml:space="preserve"> [JWT] containing a set of OpenID Connect request parameters. The Request Object MAY be a Plaintext JWT, signed, or signed and encrypted using </w:t>
      </w:r>
      <w:hyperlink w:anchor="JWS" w:history="1">
        <w:r>
          <w:rPr>
            <w:rStyle w:val="a3"/>
            <w:rFonts w:ascii="Verdana" w:hAnsi="Verdana"/>
            <w:u w:val="none"/>
          </w:rPr>
          <w:t>JWS</w:t>
        </w:r>
        <w:r>
          <w:rPr>
            <w:rStyle w:val="a3"/>
            <w:rFonts w:ascii="Verdana" w:hAnsi="Verdana"/>
            <w:vanish/>
            <w:u w:val="none"/>
          </w:rPr>
          <w:t xml:space="preserve"> (Jones, M., Bradley, J., and N. Sakimura, “JSON Web Signature (JWS),” May 2013.)</w:t>
        </w:r>
      </w:hyperlink>
      <w:r>
        <w:rPr>
          <w:rFonts w:ascii="Verdana" w:hAnsi="Verdana"/>
          <w:color w:val="000000"/>
        </w:rPr>
        <w:t xml:space="preserve"> [JWS] and/or </w:t>
      </w:r>
      <w:hyperlink w:anchor="JWE" w:history="1">
        <w:r>
          <w:rPr>
            <w:rStyle w:val="a3"/>
            <w:rFonts w:ascii="Verdana" w:hAnsi="Verdana"/>
            <w:u w:val="none"/>
          </w:rPr>
          <w:t>JWE</w:t>
        </w:r>
        <w:r>
          <w:rPr>
            <w:rStyle w:val="a3"/>
            <w:rFonts w:ascii="Verdana" w:hAnsi="Verdana"/>
            <w:vanish/>
            <w:u w:val="none"/>
          </w:rPr>
          <w:t xml:space="preserve"> (Jones, M., Rescorla, E., and J. Hildebrand, “JSON Web Encryption (JWE),” May 2013.)</w:t>
        </w:r>
      </w:hyperlink>
      <w:r>
        <w:rPr>
          <w:rFonts w:ascii="Verdana" w:hAnsi="Verdana"/>
          <w:color w:val="000000"/>
        </w:rPr>
        <w:t xml:space="preserve"> [JWE], thereby enabling authentication, integrity, non-repudiation, and/or confidentiality to be achieved. </w:t>
      </w:r>
    </w:p>
    <w:p w14:paraId="12FDBDBA"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of the Claims in a Request Object before base64url encoding and signing: </w:t>
      </w:r>
    </w:p>
    <w:p w14:paraId="2B643A06" w14:textId="77777777" w:rsidR="00ED00E9" w:rsidRDefault="00ED00E9">
      <w:pPr>
        <w:pStyle w:val="HTML1"/>
        <w:divId w:val="212892349"/>
      </w:pPr>
    </w:p>
    <w:p w14:paraId="3F12CD86" w14:textId="77777777" w:rsidR="00ED00E9" w:rsidRDefault="00ED00E9">
      <w:pPr>
        <w:pStyle w:val="HTML1"/>
        <w:divId w:val="212892349"/>
      </w:pPr>
      <w:r>
        <w:t xml:space="preserve">  {</w:t>
      </w:r>
    </w:p>
    <w:p w14:paraId="4F63633F" w14:textId="77777777" w:rsidR="00ED00E9" w:rsidRDefault="00ED00E9">
      <w:pPr>
        <w:pStyle w:val="HTML1"/>
        <w:divId w:val="212892349"/>
      </w:pPr>
      <w:r>
        <w:t xml:space="preserve">   "</w:t>
      </w:r>
      <w:proofErr w:type="spellStart"/>
      <w:r>
        <w:t>response_type</w:t>
      </w:r>
      <w:proofErr w:type="spellEnd"/>
      <w:r>
        <w:t xml:space="preserve">": "code </w:t>
      </w:r>
      <w:proofErr w:type="spellStart"/>
      <w:r>
        <w:t>id_token</w:t>
      </w:r>
      <w:proofErr w:type="spellEnd"/>
      <w:r>
        <w:t>",</w:t>
      </w:r>
    </w:p>
    <w:p w14:paraId="32E3525C" w14:textId="77777777" w:rsidR="00ED00E9" w:rsidRDefault="00ED00E9">
      <w:pPr>
        <w:pStyle w:val="HTML1"/>
        <w:divId w:val="212892349"/>
      </w:pPr>
      <w:r>
        <w:t xml:space="preserve">   "</w:t>
      </w:r>
      <w:proofErr w:type="spellStart"/>
      <w:r>
        <w:t>client_id</w:t>
      </w:r>
      <w:proofErr w:type="spellEnd"/>
      <w:r>
        <w:t>": "s6BhdRkqt3",</w:t>
      </w:r>
    </w:p>
    <w:p w14:paraId="55DB7188" w14:textId="77777777" w:rsidR="00ED00E9" w:rsidRDefault="00ED00E9">
      <w:pPr>
        <w:pStyle w:val="HTML1"/>
        <w:divId w:val="212892349"/>
      </w:pPr>
      <w:r>
        <w:t xml:space="preserve">   "</w:t>
      </w:r>
      <w:proofErr w:type="spellStart"/>
      <w:r>
        <w:t>redirect_uri</w:t>
      </w:r>
      <w:proofErr w:type="spellEnd"/>
      <w:r>
        <w:t>": "https://client.example.org/cb",</w:t>
      </w:r>
    </w:p>
    <w:p w14:paraId="5E9F4DA3" w14:textId="77777777" w:rsidR="00ED00E9" w:rsidRDefault="00ED00E9">
      <w:pPr>
        <w:pStyle w:val="HTML1"/>
        <w:divId w:val="212892349"/>
      </w:pPr>
      <w:r>
        <w:t xml:space="preserve">   "</w:t>
      </w:r>
      <w:proofErr w:type="gramStart"/>
      <w:r>
        <w:t>scope</w:t>
      </w:r>
      <w:proofErr w:type="gramEnd"/>
      <w:r>
        <w:t>": "</w:t>
      </w:r>
      <w:proofErr w:type="spellStart"/>
      <w:r>
        <w:t>openid</w:t>
      </w:r>
      <w:proofErr w:type="spellEnd"/>
      <w:r>
        <w:t>",</w:t>
      </w:r>
    </w:p>
    <w:p w14:paraId="20726140" w14:textId="77777777" w:rsidR="00ED00E9" w:rsidRDefault="00ED00E9">
      <w:pPr>
        <w:pStyle w:val="HTML1"/>
        <w:divId w:val="212892349"/>
      </w:pPr>
      <w:r>
        <w:t xml:space="preserve">   "</w:t>
      </w:r>
      <w:proofErr w:type="gramStart"/>
      <w:r>
        <w:t>state</w:t>
      </w:r>
      <w:proofErr w:type="gramEnd"/>
      <w:r>
        <w:t>": "af0ifjsldkj",</w:t>
      </w:r>
    </w:p>
    <w:p w14:paraId="5F099177" w14:textId="77777777" w:rsidR="00ED00E9" w:rsidRDefault="00ED00E9">
      <w:pPr>
        <w:pStyle w:val="HTML1"/>
        <w:divId w:val="212892349"/>
      </w:pPr>
      <w:r>
        <w:t xml:space="preserve">   "</w:t>
      </w:r>
      <w:proofErr w:type="gramStart"/>
      <w:r>
        <w:t>nonce</w:t>
      </w:r>
      <w:proofErr w:type="gramEnd"/>
      <w:r>
        <w:t>": "n-0S6_WzA2Mj",</w:t>
      </w:r>
    </w:p>
    <w:p w14:paraId="0D1E6B6F" w14:textId="77777777" w:rsidR="00ED00E9" w:rsidRDefault="00ED00E9">
      <w:pPr>
        <w:pStyle w:val="HTML1"/>
        <w:divId w:val="212892349"/>
      </w:pPr>
      <w:r>
        <w:t xml:space="preserve">   "</w:t>
      </w:r>
      <w:proofErr w:type="spellStart"/>
      <w:r>
        <w:t>max_age</w:t>
      </w:r>
      <w:proofErr w:type="spellEnd"/>
      <w:r>
        <w:t>": 86400,</w:t>
      </w:r>
    </w:p>
    <w:p w14:paraId="630C35B3" w14:textId="77777777" w:rsidR="00ED00E9" w:rsidRDefault="00ED00E9">
      <w:pPr>
        <w:pStyle w:val="HTML1"/>
        <w:divId w:val="212892349"/>
      </w:pPr>
      <w:r>
        <w:t xml:space="preserve">   "</w:t>
      </w:r>
      <w:proofErr w:type="gramStart"/>
      <w:r>
        <w:t>claims</w:t>
      </w:r>
      <w:proofErr w:type="gramEnd"/>
      <w:r>
        <w:t>":</w:t>
      </w:r>
    </w:p>
    <w:p w14:paraId="6674EC97" w14:textId="77777777" w:rsidR="00ED00E9" w:rsidRDefault="00ED00E9">
      <w:pPr>
        <w:pStyle w:val="HTML1"/>
        <w:divId w:val="212892349"/>
      </w:pPr>
      <w:r>
        <w:t xml:space="preserve">    {</w:t>
      </w:r>
    </w:p>
    <w:p w14:paraId="2EA55185" w14:textId="77777777" w:rsidR="00ED00E9" w:rsidRDefault="00ED00E9">
      <w:pPr>
        <w:pStyle w:val="HTML1"/>
        <w:divId w:val="212892349"/>
      </w:pPr>
      <w:r>
        <w:t xml:space="preserve">     "</w:t>
      </w:r>
      <w:proofErr w:type="spellStart"/>
      <w:proofErr w:type="gramStart"/>
      <w:r>
        <w:t>userinfo</w:t>
      </w:r>
      <w:proofErr w:type="spellEnd"/>
      <w:proofErr w:type="gramEnd"/>
      <w:r>
        <w:t>":</w:t>
      </w:r>
    </w:p>
    <w:p w14:paraId="17352E0A" w14:textId="77777777" w:rsidR="00ED00E9" w:rsidRDefault="00ED00E9">
      <w:pPr>
        <w:pStyle w:val="HTML1"/>
        <w:divId w:val="212892349"/>
      </w:pPr>
      <w:r>
        <w:t xml:space="preserve">      {</w:t>
      </w:r>
    </w:p>
    <w:p w14:paraId="6E33FD7D" w14:textId="77777777" w:rsidR="00ED00E9" w:rsidRDefault="00ED00E9">
      <w:pPr>
        <w:pStyle w:val="HTML1"/>
        <w:divId w:val="212892349"/>
      </w:pPr>
      <w:r>
        <w:t xml:space="preserve">       "</w:t>
      </w:r>
      <w:proofErr w:type="spellStart"/>
      <w:r>
        <w:t>given_name</w:t>
      </w:r>
      <w:proofErr w:type="spellEnd"/>
      <w:r>
        <w:t>": {"essential": true},</w:t>
      </w:r>
    </w:p>
    <w:p w14:paraId="5B9085AA" w14:textId="77777777" w:rsidR="00ED00E9" w:rsidRDefault="00ED00E9">
      <w:pPr>
        <w:pStyle w:val="HTML1"/>
        <w:divId w:val="212892349"/>
      </w:pPr>
      <w:r>
        <w:t xml:space="preserve">       "</w:t>
      </w:r>
      <w:proofErr w:type="gramStart"/>
      <w:r>
        <w:t>nickname</w:t>
      </w:r>
      <w:proofErr w:type="gramEnd"/>
      <w:r>
        <w:t>": null,</w:t>
      </w:r>
    </w:p>
    <w:p w14:paraId="5264C245" w14:textId="77777777" w:rsidR="00ED00E9" w:rsidRDefault="00ED00E9">
      <w:pPr>
        <w:pStyle w:val="HTML1"/>
        <w:divId w:val="212892349"/>
      </w:pPr>
      <w:r>
        <w:t xml:space="preserve">       "</w:t>
      </w:r>
      <w:proofErr w:type="gramStart"/>
      <w:r>
        <w:t>email</w:t>
      </w:r>
      <w:proofErr w:type="gramEnd"/>
      <w:r>
        <w:t>": {"essential": true},</w:t>
      </w:r>
    </w:p>
    <w:p w14:paraId="7E7DA00A" w14:textId="77777777" w:rsidR="00ED00E9" w:rsidRDefault="00ED00E9">
      <w:pPr>
        <w:pStyle w:val="HTML1"/>
        <w:divId w:val="212892349"/>
      </w:pPr>
      <w:r>
        <w:t xml:space="preserve">       "</w:t>
      </w:r>
      <w:proofErr w:type="spellStart"/>
      <w:r>
        <w:t>email_verified</w:t>
      </w:r>
      <w:proofErr w:type="spellEnd"/>
      <w:r>
        <w:t>": {"essential": true},</w:t>
      </w:r>
    </w:p>
    <w:p w14:paraId="34718AB5" w14:textId="77777777" w:rsidR="00ED00E9" w:rsidRDefault="00ED00E9">
      <w:pPr>
        <w:pStyle w:val="HTML1"/>
        <w:divId w:val="212892349"/>
      </w:pPr>
      <w:r>
        <w:t xml:space="preserve">       "</w:t>
      </w:r>
      <w:proofErr w:type="gramStart"/>
      <w:r>
        <w:t>picture</w:t>
      </w:r>
      <w:proofErr w:type="gramEnd"/>
      <w:r>
        <w:t>": null</w:t>
      </w:r>
    </w:p>
    <w:p w14:paraId="02E30AF7" w14:textId="77777777" w:rsidR="00ED00E9" w:rsidRDefault="00ED00E9">
      <w:pPr>
        <w:pStyle w:val="HTML1"/>
        <w:divId w:val="212892349"/>
      </w:pPr>
      <w:r>
        <w:t xml:space="preserve">      },</w:t>
      </w:r>
    </w:p>
    <w:p w14:paraId="5B284499" w14:textId="77777777" w:rsidR="00ED00E9" w:rsidRDefault="00ED00E9">
      <w:pPr>
        <w:pStyle w:val="HTML1"/>
        <w:divId w:val="212892349"/>
      </w:pPr>
      <w:r>
        <w:t xml:space="preserve">     "</w:t>
      </w:r>
      <w:proofErr w:type="spellStart"/>
      <w:r>
        <w:t>id_token</w:t>
      </w:r>
      <w:proofErr w:type="spellEnd"/>
      <w:r>
        <w:t>":</w:t>
      </w:r>
    </w:p>
    <w:p w14:paraId="32DC9B7E" w14:textId="77777777" w:rsidR="00ED00E9" w:rsidRDefault="00ED00E9">
      <w:pPr>
        <w:pStyle w:val="HTML1"/>
        <w:divId w:val="212892349"/>
      </w:pPr>
      <w:r>
        <w:t xml:space="preserve">      {</w:t>
      </w:r>
    </w:p>
    <w:p w14:paraId="54460F8F" w14:textId="77777777" w:rsidR="00ED00E9" w:rsidRDefault="00ED00E9">
      <w:pPr>
        <w:pStyle w:val="HTML1"/>
        <w:divId w:val="212892349"/>
      </w:pPr>
      <w:r>
        <w:t xml:space="preserve">       "</w:t>
      </w:r>
      <w:proofErr w:type="gramStart"/>
      <w:r>
        <w:t>gender</w:t>
      </w:r>
      <w:proofErr w:type="gramEnd"/>
      <w:r>
        <w:t>": null,</w:t>
      </w:r>
    </w:p>
    <w:p w14:paraId="1ECFB22D" w14:textId="77777777" w:rsidR="00ED00E9" w:rsidRDefault="00ED00E9">
      <w:pPr>
        <w:pStyle w:val="HTML1"/>
        <w:divId w:val="212892349"/>
      </w:pPr>
      <w:r>
        <w:t xml:space="preserve">       "</w:t>
      </w:r>
      <w:proofErr w:type="gramStart"/>
      <w:r>
        <w:t>birthdate</w:t>
      </w:r>
      <w:proofErr w:type="gramEnd"/>
      <w:r>
        <w:t>": {"essential": true},</w:t>
      </w:r>
    </w:p>
    <w:p w14:paraId="20F317EE" w14:textId="77777777" w:rsidR="00ED00E9" w:rsidRDefault="00ED00E9">
      <w:pPr>
        <w:pStyle w:val="HTML1"/>
        <w:divId w:val="212892349"/>
      </w:pPr>
      <w:r>
        <w:t xml:space="preserve">       "</w:t>
      </w:r>
      <w:proofErr w:type="spellStart"/>
      <w:proofErr w:type="gramStart"/>
      <w:r>
        <w:t>acr</w:t>
      </w:r>
      <w:proofErr w:type="spellEnd"/>
      <w:proofErr w:type="gramEnd"/>
      <w:r>
        <w:t>": {"values": ["</w:t>
      </w:r>
      <w:proofErr w:type="spellStart"/>
      <w:r>
        <w:t>urn:mace:incommon:iap:silver</w:t>
      </w:r>
      <w:proofErr w:type="spellEnd"/>
      <w:r>
        <w:t>"]}</w:t>
      </w:r>
    </w:p>
    <w:p w14:paraId="28E9C60D" w14:textId="77777777" w:rsidR="00ED00E9" w:rsidRDefault="00ED00E9">
      <w:pPr>
        <w:pStyle w:val="HTML1"/>
        <w:divId w:val="212892349"/>
      </w:pPr>
      <w:r>
        <w:t xml:space="preserve">      }</w:t>
      </w:r>
    </w:p>
    <w:p w14:paraId="2B5FAA3B" w14:textId="77777777" w:rsidR="00ED00E9" w:rsidRDefault="00ED00E9">
      <w:pPr>
        <w:pStyle w:val="HTML1"/>
        <w:divId w:val="212892349"/>
      </w:pPr>
      <w:r>
        <w:t xml:space="preserve">    }</w:t>
      </w:r>
    </w:p>
    <w:p w14:paraId="1012542E" w14:textId="77777777" w:rsidR="00ED00E9" w:rsidRDefault="00ED00E9">
      <w:pPr>
        <w:pStyle w:val="HTML1"/>
        <w:divId w:val="212892349"/>
      </w:pPr>
      <w:r>
        <w:t xml:space="preserve">  }</w:t>
      </w:r>
    </w:p>
    <w:p w14:paraId="2A342BC6" w14:textId="77777777" w:rsidR="00ED00E9" w:rsidRDefault="00ED00E9">
      <w:pPr>
        <w:pStyle w:val="Web"/>
        <w:divId w:val="413163619"/>
        <w:rPr>
          <w:rFonts w:ascii="Verdana" w:hAnsi="Verdana"/>
          <w:color w:val="000000"/>
        </w:rPr>
      </w:pPr>
      <w:r>
        <w:rPr>
          <w:rFonts w:ascii="Verdana" w:hAnsi="Verdana"/>
          <w:color w:val="000000"/>
        </w:rPr>
        <w:t xml:space="preserve">Signing it with the </w:t>
      </w:r>
      <w:r>
        <w:rPr>
          <w:rStyle w:val="HTML3"/>
        </w:rPr>
        <w:t>RS256</w:t>
      </w:r>
      <w:r>
        <w:rPr>
          <w:rFonts w:ascii="Verdana" w:hAnsi="Verdana"/>
          <w:color w:val="000000"/>
        </w:rPr>
        <w:t xml:space="preserve"> algorithm results in this Request Object value (with line breaks for display purposes only): </w:t>
      </w:r>
    </w:p>
    <w:p w14:paraId="2E801436" w14:textId="77777777" w:rsidR="00ED00E9" w:rsidRDefault="00ED00E9">
      <w:pPr>
        <w:pStyle w:val="HTML1"/>
        <w:divId w:val="1214345046"/>
      </w:pPr>
    </w:p>
    <w:p w14:paraId="029427D3" w14:textId="77777777" w:rsidR="00ED00E9" w:rsidRDefault="00ED00E9">
      <w:pPr>
        <w:pStyle w:val="HTML1"/>
        <w:divId w:val="1214345046"/>
      </w:pPr>
      <w:r>
        <w:t xml:space="preserve">  eyJhbGciOiJSUzI1NiJ9.ew0KICJyZXNwb25zZV90eXBlIjogImNvZGUgaWRfdG9rZW</w:t>
      </w:r>
    </w:p>
    <w:p w14:paraId="08C872B7" w14:textId="77777777" w:rsidR="00ED00E9" w:rsidRDefault="00ED00E9">
      <w:pPr>
        <w:pStyle w:val="HTML1"/>
        <w:divId w:val="1214345046"/>
      </w:pPr>
      <w:r>
        <w:t xml:space="preserve">  4iLA0KICJjbGllbnRfaWQiOiAiczZCaGRSa3F0MyIsDQogInJlZGlyZWN0X3VyaSI6I</w:t>
      </w:r>
    </w:p>
    <w:p w14:paraId="0CE59EA4" w14:textId="77777777" w:rsidR="00ED00E9" w:rsidRDefault="00ED00E9">
      <w:pPr>
        <w:pStyle w:val="HTML1"/>
        <w:divId w:val="1214345046"/>
      </w:pPr>
      <w:r>
        <w:t xml:space="preserve">  CJodHRwczovL2NsaWVudC5leGFtcGxlLm9yZy9jYiIsDQogInNjb3BlIjogIm9wZW5p</w:t>
      </w:r>
    </w:p>
    <w:p w14:paraId="6003C0F9" w14:textId="77777777" w:rsidR="00ED00E9" w:rsidRDefault="00ED00E9">
      <w:pPr>
        <w:pStyle w:val="HTML1"/>
        <w:divId w:val="1214345046"/>
      </w:pPr>
      <w:r>
        <w:t xml:space="preserve">  ZCIsDQogInN0YXRlIjogImFmMGlmanNsZGtqIiwNCiAibm9uY2UiOiAibi0wUzZfV3p</w:t>
      </w:r>
    </w:p>
    <w:p w14:paraId="0B0F0560" w14:textId="77777777" w:rsidR="00ED00E9" w:rsidRDefault="00ED00E9">
      <w:pPr>
        <w:pStyle w:val="HTML1"/>
        <w:divId w:val="1214345046"/>
      </w:pPr>
      <w:r>
        <w:t xml:space="preserve">  BMk1qIiwNCiAibWF4X2FnZSI6IDg2NDAwLA0KICJjbGFpbXMiOiANCiAgew0KICAgIn</w:t>
      </w:r>
    </w:p>
    <w:p w14:paraId="5A4DFC8E" w14:textId="77777777" w:rsidR="00ED00E9" w:rsidRDefault="00ED00E9">
      <w:pPr>
        <w:pStyle w:val="HTML1"/>
        <w:divId w:val="1214345046"/>
      </w:pPr>
      <w:r>
        <w:t xml:space="preserve">  VzZXJpbmZvIjogDQogICAgew0KICAgICAiZ2l2ZW5fbmFtZSI6IHsiZXNzZW50aWFsI</w:t>
      </w:r>
    </w:p>
    <w:p w14:paraId="7CDEB4C4" w14:textId="77777777" w:rsidR="00ED00E9" w:rsidRDefault="00ED00E9">
      <w:pPr>
        <w:pStyle w:val="HTML1"/>
        <w:divId w:val="1214345046"/>
      </w:pPr>
      <w:r>
        <w:t xml:space="preserve">  jogdHJ1ZX0sDQogICAgICJuaWNrbmFtZSI6IG51bGwsDQogICAgICJlbWFpbCI6IHsi</w:t>
      </w:r>
    </w:p>
    <w:p w14:paraId="06C9B399" w14:textId="77777777" w:rsidR="00ED00E9" w:rsidRDefault="00ED00E9">
      <w:pPr>
        <w:pStyle w:val="HTML1"/>
        <w:divId w:val="1214345046"/>
      </w:pPr>
      <w:r>
        <w:t xml:space="preserve">  ZXNzZW50aWFsIjogdHJ1ZX0sDQogICAgICJlbWFpbF92ZXJpZmllZCI6IHsiZXNzZW5</w:t>
      </w:r>
    </w:p>
    <w:p w14:paraId="02FBB9BF" w14:textId="77777777" w:rsidR="00ED00E9" w:rsidRDefault="00ED00E9">
      <w:pPr>
        <w:pStyle w:val="HTML1"/>
        <w:divId w:val="1214345046"/>
      </w:pPr>
      <w:r>
        <w:t xml:space="preserve">  0aWFsIjogdHJ1ZX0sDQogICAgICJwaWN0dXJlIjogbnVsbA0KICAgIH0sDQogICAiaW</w:t>
      </w:r>
    </w:p>
    <w:p w14:paraId="0E117A9B" w14:textId="77777777" w:rsidR="00ED00E9" w:rsidRDefault="00ED00E9">
      <w:pPr>
        <w:pStyle w:val="HTML1"/>
        <w:divId w:val="1214345046"/>
      </w:pPr>
      <w:r>
        <w:t xml:space="preserve">  RfdG9rZW4iOiANCiAgICB7DQogICAgICJnZW5kZXIiOiBudWxsLA0KICAgICAiYmlyd</w:t>
      </w:r>
    </w:p>
    <w:p w14:paraId="4F9931D9" w14:textId="77777777" w:rsidR="00ED00E9" w:rsidRDefault="00ED00E9">
      <w:pPr>
        <w:pStyle w:val="HTML1"/>
        <w:divId w:val="1214345046"/>
      </w:pPr>
      <w:r>
        <w:t xml:space="preserve">  GhkYXRlIjogeyJlc3NlbnRpYWwiOiB0cnVlfSwNCiAgICAgImFjciI6IHsidmFsdWVz</w:t>
      </w:r>
    </w:p>
    <w:p w14:paraId="431A42C0" w14:textId="77777777" w:rsidR="00ED00E9" w:rsidRDefault="00ED00E9">
      <w:pPr>
        <w:pStyle w:val="HTML1"/>
        <w:divId w:val="1214345046"/>
      </w:pPr>
      <w:r>
        <w:t xml:space="preserve">  IjogWyIyIl19DQogICAgfQ0KICB9DQp9.bOD4rUiQfzh4QPIs_f_R2GVBhNHcc1p2cQ</w:t>
      </w:r>
    </w:p>
    <w:p w14:paraId="617F8F52" w14:textId="77777777" w:rsidR="00ED00E9" w:rsidRDefault="00ED00E9">
      <w:pPr>
        <w:pStyle w:val="HTML1"/>
        <w:divId w:val="1214345046"/>
      </w:pPr>
      <w:r>
        <w:t xml:space="preserve">  TgixB1tsYRs52xW4TO74USgb-nii3RPsLdfoPlsEbJLmtbxG8-TQBHqGAyZxMDPWy3p</w:t>
      </w:r>
    </w:p>
    <w:p w14:paraId="75AA393E" w14:textId="77777777" w:rsidR="00ED00E9" w:rsidRDefault="00ED00E9">
      <w:pPr>
        <w:pStyle w:val="HTML1"/>
        <w:divId w:val="1214345046"/>
      </w:pPr>
      <w:r>
        <w:t xml:space="preserve">  </w:t>
      </w:r>
      <w:proofErr w:type="gramStart"/>
      <w:r>
        <w:t>hjeRt9ApDRnLQrjYuvsCj6byu9TVaKX9r1KDFGT</w:t>
      </w:r>
      <w:proofErr w:type="gramEnd"/>
      <w:r>
        <w:t>-HLqUNlUTpYtCyM2B2rLkWM08ufB</w:t>
      </w:r>
    </w:p>
    <w:p w14:paraId="1E62F46A" w14:textId="77777777" w:rsidR="00ED00E9" w:rsidRDefault="00ED00E9">
      <w:pPr>
        <w:pStyle w:val="HTML1"/>
        <w:divId w:val="1214345046"/>
      </w:pPr>
      <w:r>
        <w:t xml:space="preserve">  </w:t>
      </w:r>
      <w:proofErr w:type="gramStart"/>
      <w:r>
        <w:t>q9JBCEzzaLRzjevYEPMaoLAOjb8LPuYOYTBqshRMUxy4Z380</w:t>
      </w:r>
      <w:proofErr w:type="gramEnd"/>
      <w:r>
        <w:t>-FJ2Lc7VSfSu6HcB2nL</w:t>
      </w:r>
    </w:p>
    <w:p w14:paraId="554747C5" w14:textId="77777777" w:rsidR="00ED00E9" w:rsidRDefault="00ED00E9">
      <w:pPr>
        <w:pStyle w:val="HTML1"/>
        <w:divId w:val="1214345046"/>
      </w:pPr>
      <w:r>
        <w:t xml:space="preserve">  SjiKrrfI35xkRJsaSSmjasMYeDZarYCl7r4o17rFclk5KacYMYgAs-JYFkwab6Dd56Z</w:t>
      </w:r>
    </w:p>
    <w:p w14:paraId="2A99326D" w14:textId="77777777" w:rsidR="00ED00E9" w:rsidRDefault="00ED00E9">
      <w:pPr>
        <w:pStyle w:val="HTML1"/>
        <w:divId w:val="1214345046"/>
      </w:pPr>
      <w:r>
        <w:t xml:space="preserve">  </w:t>
      </w:r>
      <w:proofErr w:type="gramStart"/>
      <w:r>
        <w:t>rAzakHt9cExMpg04lQIux56C</w:t>
      </w:r>
      <w:proofErr w:type="gramEnd"/>
      <w:r>
        <w:t>-Qk6dAsB6W6W91AQ</w:t>
      </w:r>
    </w:p>
    <w:p w14:paraId="52303B9D" w14:textId="77777777" w:rsidR="00ED00E9" w:rsidRDefault="00ED00E9">
      <w:pPr>
        <w:pStyle w:val="Web"/>
        <w:divId w:val="413163619"/>
        <w:rPr>
          <w:rFonts w:ascii="Verdana" w:hAnsi="Verdana"/>
          <w:color w:val="000000"/>
        </w:rPr>
      </w:pPr>
      <w:r>
        <w:rPr>
          <w:rFonts w:ascii="Verdana" w:hAnsi="Verdana"/>
          <w:color w:val="000000"/>
        </w:rPr>
        <w:t xml:space="preserve">The following is the RSA public key in JWK format that can be used to validate the Request Object signature in the above example (with line breaks for display purposes only): </w:t>
      </w:r>
    </w:p>
    <w:p w14:paraId="1F6BE2D5" w14:textId="77777777" w:rsidR="00ED00E9" w:rsidRDefault="00ED00E9">
      <w:pPr>
        <w:pStyle w:val="HTML1"/>
        <w:divId w:val="1800146950"/>
      </w:pPr>
    </w:p>
    <w:p w14:paraId="08E9D555" w14:textId="77777777" w:rsidR="00ED00E9" w:rsidRDefault="00ED00E9">
      <w:pPr>
        <w:pStyle w:val="HTML1"/>
        <w:divId w:val="1800146950"/>
      </w:pPr>
      <w:r>
        <w:t xml:space="preserve">  {</w:t>
      </w:r>
    </w:p>
    <w:p w14:paraId="0DA9CA17" w14:textId="77777777" w:rsidR="00ED00E9" w:rsidRDefault="00ED00E9">
      <w:pPr>
        <w:pStyle w:val="HTML1"/>
        <w:divId w:val="1800146950"/>
      </w:pPr>
      <w:r>
        <w:t xml:space="preserve">   "</w:t>
      </w:r>
      <w:proofErr w:type="spellStart"/>
      <w:proofErr w:type="gramStart"/>
      <w:r>
        <w:t>kty</w:t>
      </w:r>
      <w:proofErr w:type="spellEnd"/>
      <w:proofErr w:type="gramEnd"/>
      <w:r>
        <w:t>":"RSA",</w:t>
      </w:r>
    </w:p>
    <w:p w14:paraId="45BA8E46" w14:textId="77777777" w:rsidR="00ED00E9" w:rsidRDefault="00ED00E9">
      <w:pPr>
        <w:pStyle w:val="HTML1"/>
        <w:divId w:val="1800146950"/>
      </w:pPr>
      <w:r>
        <w:t xml:space="preserve">   "</w:t>
      </w:r>
      <w:proofErr w:type="gramStart"/>
      <w:r>
        <w:t>n</w:t>
      </w:r>
      <w:proofErr w:type="gramEnd"/>
      <w:r>
        <w:t>":"y9Lqv4fCp6Ei-u2-ZCKq83YvbFEk6JMs_pSj76eMkddWRuWX2aBKG</w:t>
      </w:r>
    </w:p>
    <w:p w14:paraId="20F0FCEE" w14:textId="77777777" w:rsidR="00ED00E9" w:rsidRDefault="00ED00E9">
      <w:pPr>
        <w:pStyle w:val="HTML1"/>
        <w:divId w:val="1800146950"/>
      </w:pPr>
      <w:r>
        <w:t xml:space="preserve">  HAtKlE5P7_vn__PCKZWePt3vGkB6ePgzAFu08NmKemwE5bQI0e6kIChtt_6KzT5OaaXDF</w:t>
      </w:r>
    </w:p>
    <w:p w14:paraId="582406B5" w14:textId="77777777" w:rsidR="00ED00E9" w:rsidRDefault="00ED00E9">
      <w:pPr>
        <w:pStyle w:val="HTML1"/>
        <w:divId w:val="1800146950"/>
      </w:pPr>
      <w:r>
        <w:t xml:space="preserve">  I6qCLJmk51Cc4VYFaxgqevMncYrzaW_50mZ1yGSFIQzLYP8bijAHGVjdEFgZaZEN9lsn_</w:t>
      </w:r>
    </w:p>
    <w:p w14:paraId="79223C32" w14:textId="77777777" w:rsidR="00ED00E9" w:rsidRDefault="00ED00E9">
      <w:pPr>
        <w:pStyle w:val="HTML1"/>
        <w:divId w:val="1800146950"/>
      </w:pPr>
      <w:r>
        <w:t xml:space="preserve">  GdWLaJpHrB3ROlS50E45wxrlg9xMncVb8qDPuXZarvghLL0HzOuYRadBJVoWZowDNTpKp</w:t>
      </w:r>
    </w:p>
    <w:p w14:paraId="316C4054" w14:textId="77777777" w:rsidR="00ED00E9" w:rsidRDefault="00ED00E9">
      <w:pPr>
        <w:pStyle w:val="HTML1"/>
        <w:divId w:val="1800146950"/>
      </w:pPr>
      <w:r>
        <w:t xml:space="preserve">  </w:t>
      </w:r>
      <w:proofErr w:type="gramStart"/>
      <w:r>
        <w:t>k2RklZ7QaBO7XDv3uR7s</w:t>
      </w:r>
      <w:proofErr w:type="gramEnd"/>
      <w:r>
        <w:t>_sf2g-bAjSYxYUGsqkNA9b3xVW53am_UZZ3tZbFTIh557JICW</w:t>
      </w:r>
    </w:p>
    <w:p w14:paraId="20EC9B3A" w14:textId="77777777" w:rsidR="00ED00E9" w:rsidRDefault="00ED00E9">
      <w:pPr>
        <w:pStyle w:val="HTML1"/>
        <w:divId w:val="1800146950"/>
      </w:pPr>
      <w:r>
        <w:t xml:space="preserve">  KHlWj5uzeJXaw",</w:t>
      </w:r>
    </w:p>
    <w:p w14:paraId="300BC934" w14:textId="77777777" w:rsidR="00ED00E9" w:rsidRDefault="00ED00E9">
      <w:pPr>
        <w:pStyle w:val="HTML1"/>
        <w:divId w:val="1800146950"/>
      </w:pPr>
      <w:r>
        <w:t xml:space="preserve">   "</w:t>
      </w:r>
      <w:proofErr w:type="gramStart"/>
      <w:r>
        <w:t>e</w:t>
      </w:r>
      <w:proofErr w:type="gramEnd"/>
      <w:r>
        <w:t>":"AQAB"</w:t>
      </w:r>
    </w:p>
    <w:p w14:paraId="4F328E28" w14:textId="77777777" w:rsidR="00ED00E9" w:rsidRDefault="00ED00E9">
      <w:pPr>
        <w:pStyle w:val="HTML1"/>
        <w:divId w:val="1800146950"/>
      </w:pPr>
      <w:r>
        <w:t xml:space="preserve">  }</w:t>
      </w:r>
    </w:p>
    <w:p w14:paraId="61846C32"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of an Authorization Request using the </w:t>
      </w:r>
      <w:r>
        <w:rPr>
          <w:rStyle w:val="HTML3"/>
        </w:rPr>
        <w:t>request</w:t>
      </w:r>
      <w:r>
        <w:rPr>
          <w:rFonts w:ascii="Verdana" w:hAnsi="Verdana"/>
          <w:color w:val="000000"/>
        </w:rPr>
        <w:t xml:space="preserve"> parameter (with line wraps within the values for display purposes only): </w:t>
      </w:r>
    </w:p>
    <w:p w14:paraId="3037A7EF" w14:textId="77777777" w:rsidR="00ED00E9" w:rsidRDefault="00ED00E9">
      <w:pPr>
        <w:pStyle w:val="HTML1"/>
        <w:divId w:val="1055009908"/>
      </w:pPr>
    </w:p>
    <w:p w14:paraId="623259A2" w14:textId="77777777" w:rsidR="00ED00E9" w:rsidRDefault="00ED00E9">
      <w:pPr>
        <w:pStyle w:val="HTML1"/>
        <w:divId w:val="1055009908"/>
      </w:pPr>
      <w:r>
        <w:t xml:space="preserve">  https://server.example.com/authorize?</w:t>
      </w:r>
    </w:p>
    <w:p w14:paraId="40A58593" w14:textId="77777777" w:rsidR="00ED00E9" w:rsidRDefault="00ED00E9">
      <w:pPr>
        <w:pStyle w:val="HTML1"/>
        <w:divId w:val="1055009908"/>
      </w:pPr>
      <w:r>
        <w:t xml:space="preserve">    </w:t>
      </w:r>
      <w:proofErr w:type="spellStart"/>
      <w:r>
        <w:t>response_type</w:t>
      </w:r>
      <w:proofErr w:type="spellEnd"/>
      <w:r>
        <w:t>=code%02id_token</w:t>
      </w:r>
    </w:p>
    <w:p w14:paraId="29023D8F" w14:textId="77777777" w:rsidR="00ED00E9" w:rsidRDefault="00ED00E9">
      <w:pPr>
        <w:pStyle w:val="HTML1"/>
        <w:divId w:val="1055009908"/>
      </w:pPr>
      <w:r>
        <w:t xml:space="preserve">    &amp;</w:t>
      </w:r>
      <w:proofErr w:type="spellStart"/>
      <w:r>
        <w:t>client_id</w:t>
      </w:r>
      <w:proofErr w:type="spellEnd"/>
      <w:r>
        <w:t>=s6BhdRkqt3</w:t>
      </w:r>
    </w:p>
    <w:p w14:paraId="560052AB" w14:textId="77777777" w:rsidR="00ED00E9" w:rsidRDefault="00ED00E9">
      <w:pPr>
        <w:pStyle w:val="HTML1"/>
        <w:divId w:val="1055009908"/>
      </w:pPr>
      <w:r>
        <w:t xml:space="preserve">    &amp;</w:t>
      </w:r>
      <w:proofErr w:type="spellStart"/>
      <w:r>
        <w:t>redirect_uri</w:t>
      </w:r>
      <w:proofErr w:type="spellEnd"/>
      <w:r>
        <w:t>=https%3A%2F%2Fclient.example.org%2Fcb</w:t>
      </w:r>
    </w:p>
    <w:p w14:paraId="65703B0B" w14:textId="77777777" w:rsidR="00ED00E9" w:rsidRDefault="00ED00E9">
      <w:pPr>
        <w:pStyle w:val="HTML1"/>
        <w:divId w:val="1055009908"/>
      </w:pPr>
      <w:r>
        <w:t xml:space="preserve">    &amp;scope=</w:t>
      </w:r>
      <w:proofErr w:type="spellStart"/>
      <w:r>
        <w:t>openid</w:t>
      </w:r>
      <w:proofErr w:type="spellEnd"/>
    </w:p>
    <w:p w14:paraId="1D95F56E" w14:textId="77777777" w:rsidR="00ED00E9" w:rsidRDefault="00ED00E9">
      <w:pPr>
        <w:pStyle w:val="HTML1"/>
        <w:divId w:val="1055009908"/>
      </w:pPr>
      <w:r>
        <w:t xml:space="preserve">    &amp;state=af0ifjsldkj</w:t>
      </w:r>
    </w:p>
    <w:p w14:paraId="1CF54E09" w14:textId="77777777" w:rsidR="00ED00E9" w:rsidRDefault="00ED00E9">
      <w:pPr>
        <w:pStyle w:val="HTML1"/>
        <w:divId w:val="1055009908"/>
      </w:pPr>
      <w:r>
        <w:t xml:space="preserve">    &amp;nonce=n-0S6_WzA2Mj</w:t>
      </w:r>
    </w:p>
    <w:p w14:paraId="09BF7747" w14:textId="77777777" w:rsidR="00ED00E9" w:rsidRDefault="00ED00E9">
      <w:pPr>
        <w:pStyle w:val="HTML1"/>
        <w:divId w:val="1055009908"/>
      </w:pPr>
      <w:r>
        <w:t xml:space="preserve">    &amp;request=eyJhbGciOiJSUzI1NiJ9.ew0KICJyZXNwb25zZV90eXBlIjogImNvZG</w:t>
      </w:r>
    </w:p>
    <w:p w14:paraId="114FA7A0" w14:textId="77777777" w:rsidR="00ED00E9" w:rsidRDefault="00ED00E9">
      <w:pPr>
        <w:pStyle w:val="HTML1"/>
        <w:divId w:val="1055009908"/>
      </w:pPr>
      <w:r>
        <w:t xml:space="preserve">    UgaWRfdG9rZW4iLA0KICJjbGllbnRfaWQiOiAiczZCaGRSa3F0MyIsDQogInJlZG</w:t>
      </w:r>
    </w:p>
    <w:p w14:paraId="37DE6DE2" w14:textId="77777777" w:rsidR="00ED00E9" w:rsidRDefault="00ED00E9">
      <w:pPr>
        <w:pStyle w:val="HTML1"/>
        <w:divId w:val="1055009908"/>
      </w:pPr>
      <w:r>
        <w:t xml:space="preserve">    lyZWN0X3VyaSI6ICJodHRwczovL2NsaWVudC5leGFtcGxlLm9yZy9jYiIsDQogIn</w:t>
      </w:r>
    </w:p>
    <w:p w14:paraId="6B2A38E3" w14:textId="77777777" w:rsidR="00ED00E9" w:rsidRDefault="00ED00E9">
      <w:pPr>
        <w:pStyle w:val="HTML1"/>
        <w:divId w:val="1055009908"/>
      </w:pPr>
      <w:r>
        <w:t xml:space="preserve">    Njb3BlIjogIm9wZW5pZCIsDQogInN0YXRlIjogImFmMGlmanNsZGtqIiwNCiAibm</w:t>
      </w:r>
    </w:p>
    <w:p w14:paraId="4DD548BC" w14:textId="77777777" w:rsidR="00ED00E9" w:rsidRDefault="00ED00E9">
      <w:pPr>
        <w:pStyle w:val="HTML1"/>
        <w:divId w:val="1055009908"/>
      </w:pPr>
      <w:r>
        <w:t xml:space="preserve">    9uY2UiOiAibi0wUzZfV3pBMk1qIiwNCiAibWF4X2FnZSI6IDg2NDAwLA0KICJjbG</w:t>
      </w:r>
    </w:p>
    <w:p w14:paraId="0A544046" w14:textId="77777777" w:rsidR="00ED00E9" w:rsidRDefault="00ED00E9">
      <w:pPr>
        <w:pStyle w:val="HTML1"/>
        <w:divId w:val="1055009908"/>
      </w:pPr>
      <w:r>
        <w:t xml:space="preserve">    FpbXMiOiANCiAgew0KICAgInVzZXJpbmZvIjogDQogICAgew0KICAgICAiZ2l2ZW</w:t>
      </w:r>
    </w:p>
    <w:p w14:paraId="5D326717" w14:textId="77777777" w:rsidR="00ED00E9" w:rsidRDefault="00ED00E9">
      <w:pPr>
        <w:pStyle w:val="HTML1"/>
        <w:divId w:val="1055009908"/>
      </w:pPr>
      <w:r>
        <w:t xml:space="preserve">    5fbmFtZSI6IHsiZXNzZW50aWFsIjogdHJ1ZX0sDQogICAgICJuaWNrbmFtZSI6IG</w:t>
      </w:r>
    </w:p>
    <w:p w14:paraId="71A9B6E4" w14:textId="77777777" w:rsidR="00ED00E9" w:rsidRDefault="00ED00E9">
      <w:pPr>
        <w:pStyle w:val="HTML1"/>
        <w:divId w:val="1055009908"/>
      </w:pPr>
      <w:r>
        <w:t xml:space="preserve">    51bGwsDQogICAgICJlbWFpbCI6IHsiZXNzZW50aWFsIjogdHJ1ZX0sDQogICAgIC</w:t>
      </w:r>
    </w:p>
    <w:p w14:paraId="16DA4B5B" w14:textId="77777777" w:rsidR="00ED00E9" w:rsidRDefault="00ED00E9">
      <w:pPr>
        <w:pStyle w:val="HTML1"/>
        <w:divId w:val="1055009908"/>
      </w:pPr>
      <w:r>
        <w:t xml:space="preserve">    JlbWFpbF92ZXJpZmllZCI6IHsiZXNzZW50aWFsIjogdHJ1ZX0sDQogICAgICJwaW</w:t>
      </w:r>
    </w:p>
    <w:p w14:paraId="4F89A5B8" w14:textId="77777777" w:rsidR="00ED00E9" w:rsidRDefault="00ED00E9">
      <w:pPr>
        <w:pStyle w:val="HTML1"/>
        <w:divId w:val="1055009908"/>
      </w:pPr>
      <w:r>
        <w:t xml:space="preserve">    N0dXJlIjogbnVsbA0KICAgIH0sDQogICAiaWRfdG9rZW4iOiANCiAgICB7DQogIC</w:t>
      </w:r>
    </w:p>
    <w:p w14:paraId="6EA75E81" w14:textId="77777777" w:rsidR="00ED00E9" w:rsidRDefault="00ED00E9">
      <w:pPr>
        <w:pStyle w:val="HTML1"/>
        <w:divId w:val="1055009908"/>
      </w:pPr>
      <w:r>
        <w:t xml:space="preserve">    AgICJnZW5kZXIiOiBudWxsLA0KICAgICAiYmlydGhkYXRlIjogeyJlc3NlbnRpYW</w:t>
      </w:r>
    </w:p>
    <w:p w14:paraId="25E172D3" w14:textId="77777777" w:rsidR="00ED00E9" w:rsidRDefault="00ED00E9">
      <w:pPr>
        <w:pStyle w:val="HTML1"/>
        <w:divId w:val="1055009908"/>
      </w:pPr>
      <w:r>
        <w:t xml:space="preserve">    wiOiB0cnVlfSwNCiAgICAgImFjciI6IHsidmFsdWVzIjogWyIyIl19DQogICAgfQ</w:t>
      </w:r>
    </w:p>
    <w:p w14:paraId="54FEDB26" w14:textId="77777777" w:rsidR="00ED00E9" w:rsidRDefault="00ED00E9">
      <w:pPr>
        <w:pStyle w:val="HTML1"/>
        <w:divId w:val="1055009908"/>
      </w:pPr>
      <w:r>
        <w:t xml:space="preserve">    0KICB9DQp9.bOD4rUiQfzh4QPIs_f_R2GVBhNHcc1p2cQTgixB1tsYRs52xW4TO7</w:t>
      </w:r>
    </w:p>
    <w:p w14:paraId="502A1A1E" w14:textId="77777777" w:rsidR="00ED00E9" w:rsidRDefault="00ED00E9">
      <w:pPr>
        <w:pStyle w:val="HTML1"/>
        <w:divId w:val="1055009908"/>
      </w:pPr>
      <w:r>
        <w:t xml:space="preserve">    4USgb-nii3RPsLdfoPlsEbJLmtbxG8-TQBHqGAyZxMDPWy3phjeRt9ApDRnLQrjY</w:t>
      </w:r>
    </w:p>
    <w:p w14:paraId="7A38DE84" w14:textId="77777777" w:rsidR="00ED00E9" w:rsidRDefault="00ED00E9">
      <w:pPr>
        <w:pStyle w:val="HTML1"/>
        <w:divId w:val="1055009908"/>
      </w:pPr>
      <w:r>
        <w:t xml:space="preserve">    </w:t>
      </w:r>
      <w:proofErr w:type="gramStart"/>
      <w:r>
        <w:t>uvsCj6byu9TVaKX9r1KDFGT</w:t>
      </w:r>
      <w:proofErr w:type="gramEnd"/>
      <w:r>
        <w:t>-HLqUNlUTpYtCyM2B2rLkWM08ufBq9JBCEzzaLRzj</w:t>
      </w:r>
    </w:p>
    <w:p w14:paraId="72BD6430" w14:textId="77777777" w:rsidR="00ED00E9" w:rsidRDefault="00ED00E9">
      <w:pPr>
        <w:pStyle w:val="HTML1"/>
        <w:divId w:val="1055009908"/>
      </w:pPr>
      <w:r>
        <w:t xml:space="preserve">    </w:t>
      </w:r>
      <w:proofErr w:type="gramStart"/>
      <w:r>
        <w:t>evYEPMaoLAOjb8LPuYOYTBqshRMUxy4Z380</w:t>
      </w:r>
      <w:proofErr w:type="gramEnd"/>
      <w:r>
        <w:t>-FJ2Lc7VSfSu6HcB2nLSjiKrrfI35</w:t>
      </w:r>
    </w:p>
    <w:p w14:paraId="66B9778D" w14:textId="77777777" w:rsidR="00ED00E9" w:rsidRDefault="00ED00E9">
      <w:pPr>
        <w:pStyle w:val="HTML1"/>
        <w:divId w:val="1055009908"/>
      </w:pPr>
      <w:r>
        <w:t xml:space="preserve">    </w:t>
      </w:r>
      <w:proofErr w:type="gramStart"/>
      <w:r>
        <w:t>xkRJsaSSmjasMYeDZarYCl7r4o17rFclk5KacYMYgAs</w:t>
      </w:r>
      <w:proofErr w:type="gramEnd"/>
      <w:r>
        <w:t>-JYFkwab6Dd56ZrAzakHt</w:t>
      </w:r>
    </w:p>
    <w:p w14:paraId="742C4EA3" w14:textId="77777777" w:rsidR="00ED00E9" w:rsidRDefault="00ED00E9">
      <w:pPr>
        <w:pStyle w:val="HTML1"/>
        <w:divId w:val="1055009908"/>
      </w:pPr>
      <w:r>
        <w:t xml:space="preserve">    9cExMpg04lQIux56C-Qk6dAsB6W6W91AQ</w:t>
      </w:r>
    </w:p>
    <w:p w14:paraId="62D1AB10" w14:textId="77777777" w:rsidR="00ED00E9" w:rsidRDefault="00ED00E9">
      <w:pPr>
        <w:spacing w:before="0" w:beforeAutospacing="0" w:after="0" w:afterAutospacing="0"/>
        <w:divId w:val="413163619"/>
        <w:rPr>
          <w:rFonts w:ascii="Verdana" w:hAnsi="Verdana"/>
          <w:color w:val="000000"/>
        </w:rPr>
      </w:pPr>
      <w:bookmarkStart w:id="46" w:name="request_req"/>
      <w:bookmarkEnd w:id="46"/>
    </w:p>
    <w:p w14:paraId="209C7BB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546210A">
          <v:rect id="_x0000_i104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6CDA692" w14:textId="77777777">
        <w:trPr>
          <w:divId w:val="413163619"/>
          <w:trHeight w:val="225"/>
          <w:tblCellSpacing w:w="15" w:type="dxa"/>
        </w:trPr>
        <w:tc>
          <w:tcPr>
            <w:tcW w:w="450" w:type="dxa"/>
            <w:shd w:val="clear" w:color="auto" w:fill="990000"/>
            <w:vAlign w:val="center"/>
            <w:hideMark/>
          </w:tcPr>
          <w:p w14:paraId="2E434C2A"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A7C1B88" w14:textId="77777777" w:rsidR="00ED00E9" w:rsidRDefault="00ED00E9">
      <w:pPr>
        <w:pStyle w:val="3"/>
        <w:divId w:val="413163619"/>
      </w:pPr>
      <w:bookmarkStart w:id="47" w:name="rfc.section.2.2.2.2.1"/>
      <w:bookmarkEnd w:id="47"/>
      <w:r>
        <w:t>2.2.2.2.1.  Client Sends Request using "request" Parameter</w:t>
      </w:r>
    </w:p>
    <w:p w14:paraId="06393136" w14:textId="77777777" w:rsidR="00ED00E9" w:rsidRDefault="00ED00E9">
      <w:pPr>
        <w:pStyle w:val="Web"/>
        <w:divId w:val="413163619"/>
        <w:rPr>
          <w:rFonts w:ascii="Verdana" w:hAnsi="Verdana"/>
          <w:color w:val="000000"/>
        </w:rPr>
      </w:pPr>
      <w:r>
        <w:rPr>
          <w:rFonts w:ascii="Verdana" w:hAnsi="Verdana"/>
          <w:color w:val="000000"/>
        </w:rPr>
        <w:t xml:space="preserve">Having constructed the Authorization Request, the Client sends it to the Authorization Endpoint using HTTPS. </w:t>
      </w:r>
    </w:p>
    <w:p w14:paraId="5B21A162"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using HTTP redirect (with line wraps within the values for display purposes only): </w:t>
      </w:r>
    </w:p>
    <w:p w14:paraId="3439125B" w14:textId="77777777" w:rsidR="00ED00E9" w:rsidRDefault="00ED00E9">
      <w:pPr>
        <w:pStyle w:val="HTML1"/>
        <w:divId w:val="2081320896"/>
      </w:pPr>
    </w:p>
    <w:p w14:paraId="0C81FA2A" w14:textId="77777777" w:rsidR="00ED00E9" w:rsidRDefault="00ED00E9">
      <w:pPr>
        <w:pStyle w:val="HTML1"/>
        <w:divId w:val="2081320896"/>
      </w:pPr>
      <w:r>
        <w:t xml:space="preserve">  HTTP/1.1 302 Found</w:t>
      </w:r>
    </w:p>
    <w:p w14:paraId="7166CD36" w14:textId="77777777" w:rsidR="00ED00E9" w:rsidRDefault="00ED00E9">
      <w:pPr>
        <w:pStyle w:val="HTML1"/>
        <w:divId w:val="2081320896"/>
      </w:pPr>
      <w:r>
        <w:t xml:space="preserve">  Location: https://server.example.com/authorize?</w:t>
      </w:r>
    </w:p>
    <w:p w14:paraId="0FDB740D" w14:textId="77777777" w:rsidR="00ED00E9" w:rsidRDefault="00ED00E9">
      <w:pPr>
        <w:pStyle w:val="HTML1"/>
        <w:divId w:val="2081320896"/>
      </w:pPr>
      <w:r>
        <w:t xml:space="preserve">    </w:t>
      </w:r>
      <w:proofErr w:type="spellStart"/>
      <w:r>
        <w:t>response_type</w:t>
      </w:r>
      <w:proofErr w:type="spellEnd"/>
      <w:r>
        <w:t>=code%20id_token</w:t>
      </w:r>
    </w:p>
    <w:p w14:paraId="70FFCBB2" w14:textId="77777777" w:rsidR="00ED00E9" w:rsidRDefault="00ED00E9">
      <w:pPr>
        <w:pStyle w:val="HTML1"/>
        <w:divId w:val="2081320896"/>
      </w:pPr>
      <w:r>
        <w:t xml:space="preserve">    &amp;</w:t>
      </w:r>
      <w:proofErr w:type="spellStart"/>
      <w:r>
        <w:t>client_id</w:t>
      </w:r>
      <w:proofErr w:type="spellEnd"/>
      <w:r>
        <w:t>=s6BhdRkqt3</w:t>
      </w:r>
    </w:p>
    <w:p w14:paraId="2036559D" w14:textId="77777777" w:rsidR="00ED00E9" w:rsidRDefault="00ED00E9">
      <w:pPr>
        <w:pStyle w:val="HTML1"/>
        <w:divId w:val="2081320896"/>
      </w:pPr>
      <w:r>
        <w:t xml:space="preserve">    &amp;</w:t>
      </w:r>
      <w:proofErr w:type="spellStart"/>
      <w:r>
        <w:t>redirect_uri</w:t>
      </w:r>
      <w:proofErr w:type="spellEnd"/>
      <w:r>
        <w:t>=https%3A%2F%2Fclient.example.org%2Fcb</w:t>
      </w:r>
    </w:p>
    <w:p w14:paraId="5F7F3BE1" w14:textId="77777777" w:rsidR="00ED00E9" w:rsidRDefault="00ED00E9">
      <w:pPr>
        <w:pStyle w:val="HTML1"/>
        <w:divId w:val="2081320896"/>
      </w:pPr>
      <w:r>
        <w:t xml:space="preserve">    &amp;scope=</w:t>
      </w:r>
      <w:proofErr w:type="spellStart"/>
      <w:r>
        <w:t>openid</w:t>
      </w:r>
      <w:proofErr w:type="spellEnd"/>
    </w:p>
    <w:p w14:paraId="2F290A65" w14:textId="77777777" w:rsidR="00ED00E9" w:rsidRDefault="00ED00E9">
      <w:pPr>
        <w:pStyle w:val="HTML1"/>
        <w:divId w:val="2081320896"/>
      </w:pPr>
      <w:r>
        <w:t xml:space="preserve">    &amp;state=af0ifjsldkj</w:t>
      </w:r>
    </w:p>
    <w:p w14:paraId="54808E7F" w14:textId="77777777" w:rsidR="00ED00E9" w:rsidRDefault="00ED00E9">
      <w:pPr>
        <w:pStyle w:val="HTML1"/>
        <w:divId w:val="2081320896"/>
      </w:pPr>
      <w:r>
        <w:t xml:space="preserve">    &amp;nonce=n-0S6_WzA2Mj</w:t>
      </w:r>
    </w:p>
    <w:p w14:paraId="62E774C1" w14:textId="77777777" w:rsidR="00ED00E9" w:rsidRDefault="00ED00E9">
      <w:pPr>
        <w:pStyle w:val="HTML1"/>
        <w:divId w:val="2081320896"/>
      </w:pPr>
      <w:r>
        <w:t xml:space="preserve">    &amp;request=eyJhbGciOiJSUzI1NiJ9.ew0KICJyZXNwb25zZV90eXBlIjogImNvZG</w:t>
      </w:r>
    </w:p>
    <w:p w14:paraId="6476E90D" w14:textId="77777777" w:rsidR="00ED00E9" w:rsidRDefault="00ED00E9">
      <w:pPr>
        <w:pStyle w:val="HTML1"/>
        <w:divId w:val="2081320896"/>
      </w:pPr>
      <w:r>
        <w:t xml:space="preserve">    UgaWRfdG9rZW4iLA0KICJjbGllbnRfaWQiOiAiczZCaGRSa3F0MyIsDQogInJlZG</w:t>
      </w:r>
    </w:p>
    <w:p w14:paraId="40D788DD" w14:textId="77777777" w:rsidR="00ED00E9" w:rsidRDefault="00ED00E9">
      <w:pPr>
        <w:pStyle w:val="HTML1"/>
        <w:divId w:val="2081320896"/>
      </w:pPr>
      <w:r>
        <w:t xml:space="preserve">    lyZWN0X3VyaSI6ICJodHRwczovL2NsaWVudC5leGFtcGxlLm9yZy9jYiIsDQogIn</w:t>
      </w:r>
    </w:p>
    <w:p w14:paraId="27AA6AC4" w14:textId="77777777" w:rsidR="00ED00E9" w:rsidRDefault="00ED00E9">
      <w:pPr>
        <w:pStyle w:val="HTML1"/>
        <w:divId w:val="2081320896"/>
      </w:pPr>
      <w:r>
        <w:t xml:space="preserve">    Njb3BlIjogIm9wZW5pZCIsDQogInN0YXRlIjogImFmMGlmanNsZGtqIiwNCiAibm</w:t>
      </w:r>
    </w:p>
    <w:p w14:paraId="4FCEAAEF" w14:textId="77777777" w:rsidR="00ED00E9" w:rsidRDefault="00ED00E9">
      <w:pPr>
        <w:pStyle w:val="HTML1"/>
        <w:divId w:val="2081320896"/>
      </w:pPr>
      <w:r>
        <w:t xml:space="preserve">    9uY2UiOiAibi0wUzZfV3pBMk1qIiwNCiAibWF4X2FnZSI6IDg2NDAwLA0KICJjbG</w:t>
      </w:r>
    </w:p>
    <w:p w14:paraId="46806279" w14:textId="77777777" w:rsidR="00ED00E9" w:rsidRDefault="00ED00E9">
      <w:pPr>
        <w:pStyle w:val="HTML1"/>
        <w:divId w:val="2081320896"/>
      </w:pPr>
      <w:r>
        <w:t xml:space="preserve">    FpbXMiOiANCiAgew0KICAgInVzZXJpbmZvIjogDQogICAgew0KICAgICAiZ2l2ZW</w:t>
      </w:r>
    </w:p>
    <w:p w14:paraId="464E9905" w14:textId="77777777" w:rsidR="00ED00E9" w:rsidRDefault="00ED00E9">
      <w:pPr>
        <w:pStyle w:val="HTML1"/>
        <w:divId w:val="2081320896"/>
      </w:pPr>
      <w:r>
        <w:t xml:space="preserve">    5fbmFtZSI6IHsiZXNzZW50aWFsIjogdHJ1ZX0sDQogICAgICJuaWNrbmFtZSI6IG</w:t>
      </w:r>
    </w:p>
    <w:p w14:paraId="50511F38" w14:textId="77777777" w:rsidR="00ED00E9" w:rsidRDefault="00ED00E9">
      <w:pPr>
        <w:pStyle w:val="HTML1"/>
        <w:divId w:val="2081320896"/>
      </w:pPr>
      <w:r>
        <w:t xml:space="preserve">    51bGwsDQogICAgICJlbWFpbCI6IHsiZXNzZW50aWFsIjogdHJ1ZX0sDQogICAgIC</w:t>
      </w:r>
    </w:p>
    <w:p w14:paraId="53278F58" w14:textId="77777777" w:rsidR="00ED00E9" w:rsidRDefault="00ED00E9">
      <w:pPr>
        <w:pStyle w:val="HTML1"/>
        <w:divId w:val="2081320896"/>
      </w:pPr>
      <w:r>
        <w:t xml:space="preserve">    JlbWFpbF92ZXJpZmllZCI6IHsiZXNzZW50aWFsIjogdHJ1ZX0sDQogICAgICJwaW</w:t>
      </w:r>
    </w:p>
    <w:p w14:paraId="2FB3014E" w14:textId="77777777" w:rsidR="00ED00E9" w:rsidRDefault="00ED00E9">
      <w:pPr>
        <w:pStyle w:val="HTML1"/>
        <w:divId w:val="2081320896"/>
      </w:pPr>
      <w:r>
        <w:t xml:space="preserve">    N0dXJlIjogbnVsbA0KICAgIH0sDQogICAiaWRfdG9rZW4iOiANCiAgICB7DQogIC</w:t>
      </w:r>
    </w:p>
    <w:p w14:paraId="0145DB1E" w14:textId="77777777" w:rsidR="00ED00E9" w:rsidRDefault="00ED00E9">
      <w:pPr>
        <w:pStyle w:val="HTML1"/>
        <w:divId w:val="2081320896"/>
      </w:pPr>
      <w:r>
        <w:t xml:space="preserve">    AgICJnZW5kZXIiOiBudWxsLA0KICAgICAiYmlydGhkYXRlIjogeyJlc3NlbnRpYW</w:t>
      </w:r>
    </w:p>
    <w:p w14:paraId="6FF3AFD7" w14:textId="77777777" w:rsidR="00ED00E9" w:rsidRDefault="00ED00E9">
      <w:pPr>
        <w:pStyle w:val="HTML1"/>
        <w:divId w:val="2081320896"/>
      </w:pPr>
      <w:r>
        <w:t xml:space="preserve">    wiOiB0cnVlfSwNCiAgICAgImFjciI6IHsidmFsdWVzIjogWyIyIl19DQogICAgfQ</w:t>
      </w:r>
    </w:p>
    <w:p w14:paraId="72ADAFCF" w14:textId="77777777" w:rsidR="00ED00E9" w:rsidRDefault="00ED00E9">
      <w:pPr>
        <w:pStyle w:val="HTML1"/>
        <w:divId w:val="2081320896"/>
      </w:pPr>
      <w:r>
        <w:t xml:space="preserve">    0KICB9DQp9.bOD4rUiQfzh4QPIs_f_R2GVBhNHcc1p2cQTgixB1tsYRs52xW4TO7</w:t>
      </w:r>
    </w:p>
    <w:p w14:paraId="0C3E8260" w14:textId="77777777" w:rsidR="00ED00E9" w:rsidRDefault="00ED00E9">
      <w:pPr>
        <w:pStyle w:val="HTML1"/>
        <w:divId w:val="2081320896"/>
      </w:pPr>
      <w:r>
        <w:t xml:space="preserve">    4USgb-nii3RPsLdfoPlsEbJLmtbxG8-TQBHqGAyZxMDPWy3phjeRt9ApDRnLQrjY</w:t>
      </w:r>
    </w:p>
    <w:p w14:paraId="551C5F30" w14:textId="77777777" w:rsidR="00ED00E9" w:rsidRDefault="00ED00E9">
      <w:pPr>
        <w:pStyle w:val="HTML1"/>
        <w:divId w:val="2081320896"/>
      </w:pPr>
      <w:r>
        <w:t xml:space="preserve">    </w:t>
      </w:r>
      <w:proofErr w:type="gramStart"/>
      <w:r>
        <w:t>uvsCj6byu9TVaKX9r1KDFGT</w:t>
      </w:r>
      <w:proofErr w:type="gramEnd"/>
      <w:r>
        <w:t>-HLqUNlUTpYtCyM2B2rLkWM08ufBq9JBCEzzaLRzj</w:t>
      </w:r>
    </w:p>
    <w:p w14:paraId="3C7C84C3" w14:textId="77777777" w:rsidR="00ED00E9" w:rsidRDefault="00ED00E9">
      <w:pPr>
        <w:pStyle w:val="HTML1"/>
        <w:divId w:val="2081320896"/>
      </w:pPr>
      <w:r>
        <w:t xml:space="preserve">    </w:t>
      </w:r>
      <w:proofErr w:type="gramStart"/>
      <w:r>
        <w:t>evYEPMaoLAOjb8LPuYOYTBqshRMUxy4Z380</w:t>
      </w:r>
      <w:proofErr w:type="gramEnd"/>
      <w:r>
        <w:t>-FJ2Lc7VSfSu6HcB2nLSjiKrrfI35</w:t>
      </w:r>
    </w:p>
    <w:p w14:paraId="0FFDFBE4" w14:textId="77777777" w:rsidR="00ED00E9" w:rsidRDefault="00ED00E9">
      <w:pPr>
        <w:pStyle w:val="HTML1"/>
        <w:divId w:val="2081320896"/>
      </w:pPr>
      <w:r>
        <w:t xml:space="preserve">    </w:t>
      </w:r>
      <w:proofErr w:type="gramStart"/>
      <w:r>
        <w:t>xkRJsaSSmjasMYeDZarYCl7r4o17rFclk5KacYMYgAs</w:t>
      </w:r>
      <w:proofErr w:type="gramEnd"/>
      <w:r>
        <w:t>-JYFkwab6Dd56ZrAzakHt</w:t>
      </w:r>
    </w:p>
    <w:p w14:paraId="1DB52582" w14:textId="77777777" w:rsidR="00ED00E9" w:rsidRDefault="00ED00E9">
      <w:pPr>
        <w:pStyle w:val="HTML1"/>
        <w:divId w:val="2081320896"/>
      </w:pPr>
      <w:r>
        <w:t xml:space="preserve">    9cExMpg04lQIux56C-Qk6dAsB6W6W91AQ</w:t>
      </w:r>
    </w:p>
    <w:p w14:paraId="496CB13C" w14:textId="77777777" w:rsidR="00ED00E9" w:rsidRDefault="00ED00E9">
      <w:pPr>
        <w:spacing w:before="0" w:beforeAutospacing="0" w:after="0" w:afterAutospacing="0"/>
        <w:divId w:val="413163619"/>
        <w:rPr>
          <w:rFonts w:ascii="Verdana" w:hAnsi="Verdana"/>
          <w:color w:val="000000"/>
        </w:rPr>
      </w:pPr>
      <w:bookmarkStart w:id="48" w:name="Request_File_Method"/>
      <w:bookmarkEnd w:id="48"/>
    </w:p>
    <w:p w14:paraId="69D82FCC"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E6E5E1D">
          <v:rect id="_x0000_i104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72E4990" w14:textId="77777777">
        <w:trPr>
          <w:divId w:val="413163619"/>
          <w:trHeight w:val="225"/>
          <w:tblCellSpacing w:w="15" w:type="dxa"/>
        </w:trPr>
        <w:tc>
          <w:tcPr>
            <w:tcW w:w="450" w:type="dxa"/>
            <w:shd w:val="clear" w:color="auto" w:fill="990000"/>
            <w:vAlign w:val="center"/>
            <w:hideMark/>
          </w:tcPr>
          <w:p w14:paraId="25AE9F9E"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5C8F900" w14:textId="77777777" w:rsidR="00ED00E9" w:rsidRDefault="00ED00E9">
      <w:pPr>
        <w:pStyle w:val="3"/>
        <w:divId w:val="413163619"/>
      </w:pPr>
      <w:bookmarkStart w:id="49" w:name="rfc.section.2.2.2.3"/>
      <w:bookmarkEnd w:id="49"/>
      <w:r>
        <w:t>2.2.2.3.  Request File Method</w:t>
      </w:r>
    </w:p>
    <w:p w14:paraId="0A0526C2" w14:textId="77777777" w:rsidR="00ED00E9" w:rsidRDefault="00ED00E9">
      <w:pPr>
        <w:pStyle w:val="Web"/>
        <w:divId w:val="413163619"/>
        <w:rPr>
          <w:rFonts w:ascii="Verdana" w:hAnsi="Verdana"/>
          <w:color w:val="000000"/>
        </w:rPr>
      </w:pPr>
      <w:r>
        <w:rPr>
          <w:rFonts w:ascii="Verdana" w:hAnsi="Verdana"/>
          <w:color w:val="000000"/>
        </w:rPr>
        <w:t xml:space="preserve">The Request File Method differs from the other methods in that it uses a Request File that contains a Request Object. It then sends the Request File URL as part of the Authorization Request. </w:t>
      </w:r>
    </w:p>
    <w:p w14:paraId="02AC84F9" w14:textId="77777777" w:rsidR="00ED00E9" w:rsidRDefault="00ED00E9">
      <w:pPr>
        <w:pStyle w:val="Web"/>
        <w:divId w:val="413163619"/>
        <w:rPr>
          <w:rFonts w:ascii="Verdana" w:hAnsi="Verdana"/>
          <w:color w:val="000000"/>
        </w:rPr>
      </w:pPr>
      <w:r>
        <w:rPr>
          <w:rFonts w:ascii="Verdana" w:hAnsi="Verdana"/>
          <w:color w:val="000000"/>
        </w:rPr>
        <w:t xml:space="preserve">The Client prepares an Authorization Request using the desired HTTP </w:t>
      </w:r>
      <w:r>
        <w:rPr>
          <w:rStyle w:val="HTML3"/>
        </w:rPr>
        <w:t>GET</w:t>
      </w:r>
      <w:r>
        <w:rPr>
          <w:rFonts w:ascii="Verdana" w:hAnsi="Verdana"/>
          <w:color w:val="000000"/>
        </w:rPr>
        <w:t xml:space="preserve"> or </w:t>
      </w:r>
      <w:r>
        <w:rPr>
          <w:rStyle w:val="HTML3"/>
        </w:rPr>
        <w:t>POST</w:t>
      </w:r>
      <w:r>
        <w:rPr>
          <w:rFonts w:ascii="Verdana" w:hAnsi="Verdana"/>
          <w:color w:val="000000"/>
        </w:rPr>
        <w:t xml:space="preserve"> method. The Client SHOULD use the HTTP </w:t>
      </w:r>
      <w:r>
        <w:rPr>
          <w:rStyle w:val="HTML3"/>
        </w:rPr>
        <w:t>GET</w:t>
      </w:r>
      <w:r>
        <w:rPr>
          <w:rFonts w:ascii="Verdana" w:hAnsi="Verdana"/>
          <w:color w:val="000000"/>
        </w:rPr>
        <w:t xml:space="preserve"> method, but MAY use the HTTP </w:t>
      </w:r>
      <w:r>
        <w:rPr>
          <w:rStyle w:val="HTML3"/>
        </w:rPr>
        <w:t>POST</w:t>
      </w:r>
      <w:r>
        <w:rPr>
          <w:rFonts w:ascii="Verdana" w:hAnsi="Verdana"/>
          <w:color w:val="000000"/>
        </w:rPr>
        <w:t xml:space="preserve"> method. The scheme used in the Authorization URL MUST </w:t>
      </w:r>
      <w:proofErr w:type="gramStart"/>
      <w:r>
        <w:rPr>
          <w:rFonts w:ascii="Verdana" w:hAnsi="Verdana"/>
          <w:color w:val="000000"/>
        </w:rPr>
        <w:t>be</w:t>
      </w:r>
      <w:proofErr w:type="gramEnd"/>
      <w:r>
        <w:rPr>
          <w:rFonts w:ascii="Verdana" w:hAnsi="Verdana"/>
          <w:color w:val="000000"/>
        </w:rPr>
        <w:t xml:space="preserve"> </w:t>
      </w:r>
      <w:r>
        <w:rPr>
          <w:rStyle w:val="HTML3"/>
        </w:rPr>
        <w:t>https</w:t>
      </w:r>
      <w:r>
        <w:rPr>
          <w:rFonts w:ascii="Verdana" w:hAnsi="Verdana"/>
          <w:color w:val="000000"/>
        </w:rPr>
        <w:t xml:space="preserve">. </w:t>
      </w:r>
    </w:p>
    <w:p w14:paraId="2F75E32E" w14:textId="77777777" w:rsidR="00ED00E9" w:rsidRDefault="00ED00E9">
      <w:pPr>
        <w:pStyle w:val="Web"/>
        <w:divId w:val="413163619"/>
        <w:rPr>
          <w:rFonts w:ascii="Verdana" w:hAnsi="Verdana"/>
          <w:color w:val="000000"/>
        </w:rPr>
      </w:pPr>
      <w:r>
        <w:rPr>
          <w:rFonts w:ascii="Verdana" w:hAnsi="Verdana"/>
          <w:color w:val="000000"/>
        </w:rPr>
        <w:t xml:space="preserve">The Authorization Request MUST NOT </w:t>
      </w:r>
      <w:proofErr w:type="gramStart"/>
      <w:r>
        <w:rPr>
          <w:rFonts w:ascii="Verdana" w:hAnsi="Verdana"/>
          <w:color w:val="000000"/>
        </w:rPr>
        <w:t>include</w:t>
      </w:r>
      <w:proofErr w:type="gramEnd"/>
      <w:r>
        <w:rPr>
          <w:rFonts w:ascii="Verdana" w:hAnsi="Verdana"/>
          <w:color w:val="000000"/>
        </w:rPr>
        <w:t xml:space="preserve"> the </w:t>
      </w:r>
      <w:r>
        <w:rPr>
          <w:rStyle w:val="HTML3"/>
        </w:rPr>
        <w:t>request</w:t>
      </w:r>
      <w:r>
        <w:rPr>
          <w:rFonts w:ascii="Verdana" w:hAnsi="Verdana"/>
          <w:color w:val="000000"/>
        </w:rPr>
        <w:t xml:space="preserve"> parameter. The Authorization Request MUST </w:t>
      </w:r>
      <w:proofErr w:type="gramStart"/>
      <w:r>
        <w:rPr>
          <w:rFonts w:ascii="Verdana" w:hAnsi="Verdana"/>
          <w:color w:val="000000"/>
        </w:rPr>
        <w:t>include</w:t>
      </w:r>
      <w:proofErr w:type="gramEnd"/>
      <w:r>
        <w:rPr>
          <w:rFonts w:ascii="Verdana" w:hAnsi="Verdana"/>
          <w:color w:val="000000"/>
        </w:rPr>
        <w:t xml:space="preserve"> the </w:t>
      </w:r>
      <w:proofErr w:type="spellStart"/>
      <w:r>
        <w:rPr>
          <w:rStyle w:val="HTML3"/>
        </w:rPr>
        <w:t>request_uri</w:t>
      </w:r>
      <w:proofErr w:type="spellEnd"/>
      <w:r>
        <w:rPr>
          <w:rFonts w:ascii="Verdana" w:hAnsi="Verdana"/>
          <w:color w:val="000000"/>
        </w:rPr>
        <w:t xml:space="preserve"> parameter. The contents of the resource referenced by the URL MUST </w:t>
      </w:r>
      <w:proofErr w:type="gramStart"/>
      <w:r>
        <w:rPr>
          <w:rFonts w:ascii="Verdana" w:hAnsi="Verdana"/>
          <w:color w:val="000000"/>
        </w:rPr>
        <w:t>be</w:t>
      </w:r>
      <w:proofErr w:type="gramEnd"/>
      <w:r>
        <w:rPr>
          <w:rFonts w:ascii="Verdana" w:hAnsi="Verdana"/>
          <w:color w:val="000000"/>
        </w:rPr>
        <w:t xml:space="preserve"> a Request Object. The scheme used in the </w:t>
      </w:r>
      <w:proofErr w:type="spellStart"/>
      <w:r>
        <w:rPr>
          <w:rStyle w:val="HTML3"/>
        </w:rPr>
        <w:t>request_uri</w:t>
      </w:r>
      <w:proofErr w:type="spellEnd"/>
      <w:r>
        <w:rPr>
          <w:rFonts w:ascii="Verdana" w:hAnsi="Verdana"/>
          <w:color w:val="000000"/>
        </w:rPr>
        <w:t xml:space="preserve"> value MUST be </w:t>
      </w:r>
      <w:r>
        <w:rPr>
          <w:rStyle w:val="HTML3"/>
        </w:rPr>
        <w:t>https</w:t>
      </w:r>
      <w:r>
        <w:rPr>
          <w:rFonts w:ascii="Verdana" w:hAnsi="Verdana"/>
          <w:color w:val="000000"/>
        </w:rPr>
        <w:t xml:space="preserve">, unless the target Request Object is signed in a way that is verifiable by the Authorization Server. The </w:t>
      </w:r>
      <w:proofErr w:type="spellStart"/>
      <w:r>
        <w:rPr>
          <w:rStyle w:val="HTML3"/>
        </w:rPr>
        <w:t>request_uri</w:t>
      </w:r>
      <w:proofErr w:type="spellEnd"/>
      <w:r>
        <w:rPr>
          <w:rFonts w:ascii="Verdana" w:hAnsi="Verdana"/>
          <w:color w:val="000000"/>
        </w:rPr>
        <w:t xml:space="preserve"> value MUST be reachable by the Authorization Server, and SHOULD be reachable by the Client. </w:t>
      </w:r>
    </w:p>
    <w:p w14:paraId="58992152"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the contents of a Request File (with line wraps within the values for display purposes only): </w:t>
      </w:r>
    </w:p>
    <w:p w14:paraId="05A02DD2" w14:textId="77777777" w:rsidR="00ED00E9" w:rsidRDefault="00ED00E9">
      <w:pPr>
        <w:pStyle w:val="HTML1"/>
        <w:divId w:val="1233352085"/>
      </w:pPr>
    </w:p>
    <w:p w14:paraId="6D0A7B65" w14:textId="77777777" w:rsidR="00ED00E9" w:rsidRDefault="00ED00E9">
      <w:pPr>
        <w:pStyle w:val="HTML1"/>
        <w:divId w:val="1233352085"/>
      </w:pPr>
      <w:r>
        <w:t xml:space="preserve">  eyJhbGciOiJSUzI1NiJ9.ew0KICJyZXNwb25zZV90eXBlIjogImNvZGUgaWRfdG9rZ</w:t>
      </w:r>
    </w:p>
    <w:p w14:paraId="462CD50A" w14:textId="77777777" w:rsidR="00ED00E9" w:rsidRDefault="00ED00E9">
      <w:pPr>
        <w:pStyle w:val="HTML1"/>
        <w:divId w:val="1233352085"/>
      </w:pPr>
      <w:r>
        <w:t xml:space="preserve">  W4iLA0KICJjbGllbnRfaWQiOiAiczZCaGRSa3F0MyIsDQogInJlZGlyZWN0X3VyaSI</w:t>
      </w:r>
    </w:p>
    <w:p w14:paraId="40F5CA82" w14:textId="77777777" w:rsidR="00ED00E9" w:rsidRDefault="00ED00E9">
      <w:pPr>
        <w:pStyle w:val="HTML1"/>
        <w:divId w:val="1233352085"/>
      </w:pPr>
      <w:r>
        <w:t xml:space="preserve">  6ICJodHRwczovL2NsaWVudC5leGFtcGxlLm9yZy9jYiIsDQogInNjb3BlIjogIm9wZ</w:t>
      </w:r>
    </w:p>
    <w:p w14:paraId="3066A9F4" w14:textId="77777777" w:rsidR="00ED00E9" w:rsidRDefault="00ED00E9">
      <w:pPr>
        <w:pStyle w:val="HTML1"/>
        <w:divId w:val="1233352085"/>
      </w:pPr>
      <w:r>
        <w:t xml:space="preserve">  W5pZCIsDQogInN0YXRlIjogImFmMGlmanNsZGtqIiwNCiAibm9uY2UiOiAibi0wUzZ</w:t>
      </w:r>
    </w:p>
    <w:p w14:paraId="6D92CF7A" w14:textId="77777777" w:rsidR="00ED00E9" w:rsidRDefault="00ED00E9">
      <w:pPr>
        <w:pStyle w:val="HTML1"/>
        <w:divId w:val="1233352085"/>
      </w:pPr>
      <w:r>
        <w:t xml:space="preserve">  fV3pBMk1qIiwNCiAibWF4X2FnZSI6IDg2NDAwLA0KICJjbGFpbXMiOiANCiAgew0KI</w:t>
      </w:r>
    </w:p>
    <w:p w14:paraId="342E735B" w14:textId="77777777" w:rsidR="00ED00E9" w:rsidRDefault="00ED00E9">
      <w:pPr>
        <w:pStyle w:val="HTML1"/>
        <w:divId w:val="1233352085"/>
      </w:pPr>
      <w:r>
        <w:t xml:space="preserve">  CAgInVzZXJpbmZvIjogDQogICAgew0KICAgICAiZ2l2ZW5fbmFtZSI6IHsiZXNzZW5</w:t>
      </w:r>
    </w:p>
    <w:p w14:paraId="750C4398" w14:textId="77777777" w:rsidR="00ED00E9" w:rsidRDefault="00ED00E9">
      <w:pPr>
        <w:pStyle w:val="HTML1"/>
        <w:divId w:val="1233352085"/>
      </w:pPr>
      <w:r>
        <w:t xml:space="preserve">  0aWFsIjogdHJ1ZX0sDQogICAgICJuaWNrbmFtZSI6IG51bGwsDQogICAgICJlbWFpb</w:t>
      </w:r>
    </w:p>
    <w:p w14:paraId="728A20BE" w14:textId="77777777" w:rsidR="00ED00E9" w:rsidRDefault="00ED00E9">
      <w:pPr>
        <w:pStyle w:val="HTML1"/>
        <w:divId w:val="1233352085"/>
      </w:pPr>
      <w:r>
        <w:t xml:space="preserve">  CI6IHsiZXNzZW50aWFsIjogdHJ1ZX0sDQogICAgICJlbWFpbF92ZXJpZmllZCI6IHs</w:t>
      </w:r>
    </w:p>
    <w:p w14:paraId="3817030C" w14:textId="77777777" w:rsidR="00ED00E9" w:rsidRDefault="00ED00E9">
      <w:pPr>
        <w:pStyle w:val="HTML1"/>
        <w:divId w:val="1233352085"/>
      </w:pPr>
      <w:r>
        <w:t xml:space="preserve">  iZXNzZW50aWFsIjogdHJ1ZX0sDQogICAgICJwaWN0dXJlIjogbnVsbA0KICAgIH0sD</w:t>
      </w:r>
    </w:p>
    <w:p w14:paraId="65DCBE18" w14:textId="77777777" w:rsidR="00ED00E9" w:rsidRDefault="00ED00E9">
      <w:pPr>
        <w:pStyle w:val="HTML1"/>
        <w:divId w:val="1233352085"/>
      </w:pPr>
      <w:r>
        <w:t xml:space="preserve">  QogICAiaWRfdG9rZW4iOiANCiAgICB7DQogICAgICJnZW5kZXIiOiBudWxsLA0KICA</w:t>
      </w:r>
    </w:p>
    <w:p w14:paraId="60759DA5" w14:textId="77777777" w:rsidR="00ED00E9" w:rsidRDefault="00ED00E9">
      <w:pPr>
        <w:pStyle w:val="HTML1"/>
        <w:divId w:val="1233352085"/>
      </w:pPr>
      <w:r>
        <w:t xml:space="preserve">  gICAiYmlydGhkYXRlIjogeyJlc3NlbnRpYWwiOiB0cnVlfSwNCiAgICAgImFjciI6I</w:t>
      </w:r>
    </w:p>
    <w:p w14:paraId="1B2DB79B" w14:textId="77777777" w:rsidR="00ED00E9" w:rsidRDefault="00ED00E9">
      <w:pPr>
        <w:pStyle w:val="HTML1"/>
        <w:divId w:val="1233352085"/>
      </w:pPr>
      <w:r>
        <w:t xml:space="preserve">  HsidmFsdWVzIjogWyIyIl19DQogICAgfQ0KICB9DQp9.bOD4rUiQfzh4QPIs_f_R2G</w:t>
      </w:r>
    </w:p>
    <w:p w14:paraId="43E98808" w14:textId="77777777" w:rsidR="00ED00E9" w:rsidRDefault="00ED00E9">
      <w:pPr>
        <w:pStyle w:val="HTML1"/>
        <w:divId w:val="1233352085"/>
      </w:pPr>
      <w:r>
        <w:t xml:space="preserve">  VBhNHcc1p2cQTgixB1tsYRs52xW4TO74USgb-nii3RPsLdfoPlsEbJLmtbxG8-TQBH</w:t>
      </w:r>
    </w:p>
    <w:p w14:paraId="711462C3" w14:textId="77777777" w:rsidR="00ED00E9" w:rsidRDefault="00ED00E9">
      <w:pPr>
        <w:pStyle w:val="HTML1"/>
        <w:divId w:val="1233352085"/>
      </w:pPr>
      <w:r>
        <w:t xml:space="preserve">  </w:t>
      </w:r>
      <w:proofErr w:type="gramStart"/>
      <w:r>
        <w:t>qGAyZxMDPWy3phjeRt9ApDRnLQrjYuvsCj6byu9TVaKX9r1KDFGT</w:t>
      </w:r>
      <w:proofErr w:type="gramEnd"/>
      <w:r>
        <w:t>-HLqUNlUTpYtCy</w:t>
      </w:r>
    </w:p>
    <w:p w14:paraId="361DB419" w14:textId="77777777" w:rsidR="00ED00E9" w:rsidRDefault="00ED00E9">
      <w:pPr>
        <w:pStyle w:val="HTML1"/>
        <w:divId w:val="1233352085"/>
      </w:pPr>
      <w:r>
        <w:t xml:space="preserve">  M2B2rLkWM08ufBq9JBCEzzaLRzjevYEPMaoLAOjb8LPuYOYTBqshRMUxy4Z380-FJ2</w:t>
      </w:r>
    </w:p>
    <w:p w14:paraId="2C92F43B" w14:textId="77777777" w:rsidR="00ED00E9" w:rsidRDefault="00ED00E9">
      <w:pPr>
        <w:pStyle w:val="HTML1"/>
        <w:divId w:val="1233352085"/>
      </w:pPr>
      <w:r>
        <w:t xml:space="preserve">  Lc7VSfSu6HcB2nLSjiKrrfI35xkRJsaSSmjasMYeDZarYCl7r4o17rFclk5KacYMYg</w:t>
      </w:r>
    </w:p>
    <w:p w14:paraId="1CB04A69" w14:textId="77777777" w:rsidR="00ED00E9" w:rsidRDefault="00ED00E9">
      <w:pPr>
        <w:pStyle w:val="HTML1"/>
        <w:divId w:val="1233352085"/>
      </w:pPr>
      <w:r>
        <w:t xml:space="preserve">  As-JYFkwab6Dd56ZrAzakHt9cExMpg04lQIux56C-Qk6dAsB6W6W91AQ</w:t>
      </w:r>
    </w:p>
    <w:p w14:paraId="322362DB" w14:textId="77777777" w:rsidR="00ED00E9" w:rsidRDefault="00ED00E9">
      <w:pPr>
        <w:spacing w:before="0" w:beforeAutospacing="0" w:after="0" w:afterAutospacing="0"/>
        <w:divId w:val="413163619"/>
        <w:rPr>
          <w:rFonts w:ascii="Verdana" w:hAnsi="Verdana"/>
          <w:color w:val="000000"/>
        </w:rPr>
      </w:pPr>
      <w:bookmarkStart w:id="50" w:name="rurl_create"/>
      <w:bookmarkEnd w:id="50"/>
    </w:p>
    <w:p w14:paraId="129434B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B1D646F">
          <v:rect id="_x0000_i104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93F1A58" w14:textId="77777777">
        <w:trPr>
          <w:divId w:val="413163619"/>
          <w:trHeight w:val="225"/>
          <w:tblCellSpacing w:w="15" w:type="dxa"/>
        </w:trPr>
        <w:tc>
          <w:tcPr>
            <w:tcW w:w="450" w:type="dxa"/>
            <w:shd w:val="clear" w:color="auto" w:fill="990000"/>
            <w:vAlign w:val="center"/>
            <w:hideMark/>
          </w:tcPr>
          <w:p w14:paraId="5AB62891"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4E26961" w14:textId="77777777" w:rsidR="00ED00E9" w:rsidRDefault="00ED00E9">
      <w:pPr>
        <w:pStyle w:val="3"/>
        <w:divId w:val="413163619"/>
      </w:pPr>
      <w:bookmarkStart w:id="51" w:name="rfc.section.2.2.2.3.1"/>
      <w:bookmarkEnd w:id="51"/>
      <w:r>
        <w:t>2.2.2.3.1.  Client Generates the URL of the Request File</w:t>
      </w:r>
    </w:p>
    <w:p w14:paraId="1CF165B0" w14:textId="77777777" w:rsidR="00ED00E9" w:rsidRDefault="00ED00E9" w:rsidP="00DF16CE">
      <w:pPr>
        <w:pStyle w:val="Web"/>
        <w:divId w:val="413163619"/>
        <w:rPr>
          <w:rFonts w:ascii="Verdana" w:hAnsi="Verdana"/>
          <w:color w:val="000000"/>
        </w:rPr>
      </w:pPr>
      <w:r>
        <w:rPr>
          <w:rFonts w:ascii="Verdana" w:hAnsi="Verdana"/>
          <w:color w:val="000000"/>
        </w:rPr>
        <w:t>The Client stores the Request File either locally or remotely</w:t>
      </w:r>
      <w:ins w:id="52" w:author="Nat" w:date="2013-06-03T12:29:00Z">
        <w:r w:rsidR="00450A4F">
          <w:rPr>
            <w:rFonts w:ascii="Verdana" w:hAnsi="Verdana" w:hint="eastAsia"/>
            <w:color w:val="000000"/>
          </w:rPr>
          <w:t xml:space="preserve"> </w:t>
        </w:r>
        <w:del w:id="53" w:author="Mike Jones" w:date="2013-06-03T08:15:00Z">
          <w:r w:rsidR="00450A4F" w:rsidDel="00DF16CE">
            <w:rPr>
              <w:rFonts w:ascii="Verdana" w:hAnsi="Verdana" w:hint="eastAsia"/>
              <w:color w:val="000000"/>
            </w:rPr>
            <w:delText xml:space="preserve">with a URI that the server </w:delText>
          </w:r>
          <w:r w:rsidR="00450A4F" w:rsidDel="00DF16CE">
            <w:rPr>
              <w:rFonts w:ascii="Verdana" w:hAnsi="Verdana"/>
              <w:color w:val="000000"/>
            </w:rPr>
            <w:delText>can</w:delText>
          </w:r>
          <w:r w:rsidR="00450A4F" w:rsidDel="00DF16CE">
            <w:rPr>
              <w:rFonts w:ascii="Verdana" w:hAnsi="Verdana" w:hint="eastAsia"/>
              <w:color w:val="000000"/>
            </w:rPr>
            <w:delText xml:space="preserve"> reach</w:delText>
          </w:r>
        </w:del>
      </w:ins>
      <w:ins w:id="54" w:author="Mike Jones" w:date="2013-06-03T08:15:00Z">
        <w:r w:rsidR="00DF16CE">
          <w:rPr>
            <w:rFonts w:ascii="Verdana" w:hAnsi="Verdana"/>
            <w:color w:val="000000"/>
          </w:rPr>
          <w:t>at a URL the server can access</w:t>
        </w:r>
      </w:ins>
      <w:r>
        <w:rPr>
          <w:rFonts w:ascii="Verdana" w:hAnsi="Verdana"/>
          <w:color w:val="000000"/>
        </w:rPr>
        <w:t xml:space="preserve">. This is the Request URI, </w:t>
      </w:r>
      <w:proofErr w:type="spellStart"/>
      <w:r>
        <w:rPr>
          <w:rStyle w:val="HTML3"/>
        </w:rPr>
        <w:t>request_uri</w:t>
      </w:r>
      <w:proofErr w:type="spellEnd"/>
      <w:r>
        <w:rPr>
          <w:rFonts w:ascii="Verdana" w:hAnsi="Verdana"/>
          <w:color w:val="000000"/>
        </w:rPr>
        <w:t xml:space="preserve">. Servers MAY cache the contents of the files referenced by request URIs. If the contents of the Request File could ever change, the URI SHOULD include the base64url encoded SHA-256 hash of the referenced file contents as the fragment component of the URI. If the fragment value used for a URI changes, that signals the server that any cached value for that URI with the old fragment value is no longer valid. </w:t>
      </w:r>
    </w:p>
    <w:p w14:paraId="73D6D44C" w14:textId="77777777" w:rsidR="00ED00E9" w:rsidRDefault="00ED00E9">
      <w:pPr>
        <w:pStyle w:val="Web"/>
        <w:divId w:val="413163619"/>
        <w:rPr>
          <w:rFonts w:ascii="Verdana" w:hAnsi="Verdana"/>
          <w:color w:val="000000"/>
        </w:rPr>
      </w:pPr>
      <w:r>
        <w:rPr>
          <w:rFonts w:ascii="Verdana" w:hAnsi="Verdana"/>
          <w:color w:val="000000"/>
        </w:rPr>
        <w:t xml:space="preserve">Note that Clients MAY pre-register </w:t>
      </w:r>
      <w:proofErr w:type="spellStart"/>
      <w:r>
        <w:rPr>
          <w:rStyle w:val="HTML3"/>
        </w:rPr>
        <w:t>request_uri</w:t>
      </w:r>
      <w:proofErr w:type="spellEnd"/>
      <w:r>
        <w:rPr>
          <w:rFonts w:ascii="Verdana" w:hAnsi="Verdana"/>
          <w:color w:val="000000"/>
        </w:rPr>
        <w:t xml:space="preserve"> values using the </w:t>
      </w:r>
      <w:proofErr w:type="spellStart"/>
      <w:r>
        <w:rPr>
          <w:rStyle w:val="HTML3"/>
        </w:rPr>
        <w:t>request_uris</w:t>
      </w:r>
      <w:proofErr w:type="spellEnd"/>
      <w:r>
        <w:rPr>
          <w:rFonts w:ascii="Verdana" w:hAnsi="Verdana"/>
          <w:color w:val="000000"/>
        </w:rPr>
        <w:t xml:space="preserve"> parameter defined in Section 2 of the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 OPs can require that </w:t>
      </w:r>
      <w:proofErr w:type="spellStart"/>
      <w:r>
        <w:rPr>
          <w:rStyle w:val="HTML3"/>
        </w:rPr>
        <w:t>request_uri</w:t>
      </w:r>
      <w:proofErr w:type="spellEnd"/>
      <w:r>
        <w:rPr>
          <w:rFonts w:ascii="Verdana" w:hAnsi="Verdana"/>
          <w:color w:val="000000"/>
        </w:rPr>
        <w:t xml:space="preserve"> values used be pre-registered with the </w:t>
      </w:r>
      <w:proofErr w:type="spellStart"/>
      <w:r>
        <w:rPr>
          <w:rStyle w:val="HTML3"/>
        </w:rPr>
        <w:t>require_request_uri_registration</w:t>
      </w:r>
      <w:proofErr w:type="spellEnd"/>
      <w:r>
        <w:rPr>
          <w:rFonts w:ascii="Verdana" w:hAnsi="Verdana"/>
          <w:color w:val="000000"/>
        </w:rPr>
        <w:t xml:space="preserve"> discovery parameter. </w:t>
      </w:r>
    </w:p>
    <w:p w14:paraId="139B4CC4" w14:textId="77777777" w:rsidR="00ED00E9" w:rsidRDefault="00ED00E9" w:rsidP="00DF16CE">
      <w:pPr>
        <w:pStyle w:val="Web"/>
        <w:divId w:val="413163619"/>
        <w:rPr>
          <w:rFonts w:ascii="Verdana" w:hAnsi="Verdana"/>
          <w:color w:val="000000"/>
        </w:rPr>
      </w:pPr>
      <w:r>
        <w:rPr>
          <w:rFonts w:ascii="Verdana" w:hAnsi="Verdana"/>
          <w:color w:val="000000"/>
        </w:rPr>
        <w:t xml:space="preserve">If the Request File includes attribute values, it MUST NOT be revealed to anybody but the Authorization Server. As such, the </w:t>
      </w:r>
      <w:proofErr w:type="spellStart"/>
      <w:r>
        <w:rPr>
          <w:rStyle w:val="HTML3"/>
        </w:rPr>
        <w:t>request_uri</w:t>
      </w:r>
      <w:proofErr w:type="spellEnd"/>
      <w:r>
        <w:rPr>
          <w:rFonts w:ascii="Verdana" w:hAnsi="Verdana"/>
          <w:color w:val="000000"/>
        </w:rPr>
        <w:t xml:space="preserve"> MUST have appropriate entropy for its lifetime</w:t>
      </w:r>
      <w:ins w:id="55" w:author="Mike Jones" w:date="2013-06-03T08:17:00Z">
        <w:r w:rsidR="00DF16CE">
          <w:rPr>
            <w:rFonts w:ascii="Verdana" w:hAnsi="Verdana"/>
            <w:color w:val="000000"/>
          </w:rPr>
          <w:t>.</w:t>
        </w:r>
      </w:ins>
      <w:del w:id="56" w:author="Mike Jones" w:date="2013-06-03T08:17:00Z">
        <w:r w:rsidDel="00DF16CE">
          <w:rPr>
            <w:rFonts w:ascii="Verdana" w:hAnsi="Verdana"/>
            <w:color w:val="000000"/>
          </w:rPr>
          <w:delText>, and MUST</w:delText>
        </w:r>
      </w:del>
      <w:ins w:id="57" w:author="Mike Jones" w:date="2013-06-03T08:17:00Z">
        <w:r w:rsidR="00DF16CE">
          <w:rPr>
            <w:rFonts w:ascii="Verdana" w:hAnsi="Verdana"/>
            <w:color w:val="000000"/>
          </w:rPr>
          <w:t xml:space="preserve"> </w:t>
        </w:r>
      </w:ins>
      <w:ins w:id="58" w:author="Mike Jones" w:date="2013-06-03T08:18:00Z">
        <w:r w:rsidR="00DF16CE">
          <w:rPr>
            <w:rFonts w:ascii="Verdana" w:hAnsi="Verdana"/>
            <w:color w:val="000000"/>
          </w:rPr>
          <w:t>It is RECOMMENDED that it</w:t>
        </w:r>
      </w:ins>
      <w:r>
        <w:rPr>
          <w:rFonts w:ascii="Verdana" w:hAnsi="Verdana"/>
          <w:color w:val="000000"/>
        </w:rPr>
        <w:t xml:space="preserve"> be removed after successful authentication or a reasonable timeout</w:t>
      </w:r>
      <w:ins w:id="59" w:author="Mike Jones" w:date="2013-06-03T08:18:00Z">
        <w:r w:rsidR="00DF16CE">
          <w:rPr>
            <w:rFonts w:ascii="Verdana" w:hAnsi="Verdana"/>
            <w:color w:val="000000"/>
          </w:rPr>
          <w:t xml:space="preserve"> </w:t>
        </w:r>
        <w:commentRangeStart w:id="60"/>
        <w:r w:rsidR="00DF16CE">
          <w:rPr>
            <w:rFonts w:ascii="Verdana" w:hAnsi="Verdana"/>
            <w:color w:val="000000"/>
          </w:rPr>
          <w:t>if it is known that it will not be used again</w:t>
        </w:r>
      </w:ins>
      <w:commentRangeEnd w:id="60"/>
      <w:ins w:id="61" w:author="Mike Jones" w:date="2013-06-03T08:19:00Z">
        <w:r w:rsidR="00DF16CE">
          <w:rPr>
            <w:rStyle w:val="ad"/>
          </w:rPr>
          <w:commentReference w:id="60"/>
        </w:r>
      </w:ins>
      <w:ins w:id="62" w:author="Nat" w:date="2013-06-03T12:31:00Z">
        <w:r w:rsidR="00450A4F">
          <w:rPr>
            <w:rFonts w:ascii="Verdana" w:hAnsi="Verdana" w:hint="eastAsia"/>
            <w:color w:val="000000"/>
          </w:rPr>
          <w:t xml:space="preserve"> unless </w:t>
        </w:r>
        <w:del w:id="63" w:author="Mike Jones" w:date="2013-06-03T08:18:00Z">
          <w:r w:rsidR="00450A4F" w:rsidDel="00DF16CE">
            <w:rPr>
              <w:rFonts w:ascii="Verdana" w:hAnsi="Verdana" w:hint="eastAsia"/>
              <w:color w:val="000000"/>
            </w:rPr>
            <w:delText xml:space="preserve">there is an </w:delText>
          </w:r>
        </w:del>
        <w:r w:rsidR="00450A4F">
          <w:rPr>
            <w:rFonts w:ascii="Verdana" w:hAnsi="Verdana" w:hint="eastAsia"/>
            <w:color w:val="000000"/>
          </w:rPr>
          <w:t>access control measures</w:t>
        </w:r>
      </w:ins>
      <w:ins w:id="64" w:author="Mike Jones" w:date="2013-06-03T08:18:00Z">
        <w:r w:rsidR="00DF16CE">
          <w:rPr>
            <w:rFonts w:ascii="Verdana" w:hAnsi="Verdana"/>
            <w:color w:val="000000"/>
          </w:rPr>
          <w:t xml:space="preserve"> are taken</w:t>
        </w:r>
      </w:ins>
      <w:r>
        <w:rPr>
          <w:rFonts w:ascii="Verdana" w:hAnsi="Verdana"/>
          <w:color w:val="000000"/>
        </w:rPr>
        <w:t xml:space="preserve">. </w:t>
      </w:r>
    </w:p>
    <w:p w14:paraId="47DCB712" w14:textId="77777777" w:rsidR="00ED00E9" w:rsidRDefault="00ED00E9">
      <w:pPr>
        <w:pStyle w:val="Web"/>
        <w:divId w:val="413163619"/>
        <w:rPr>
          <w:rFonts w:ascii="Verdana" w:hAnsi="Verdana"/>
          <w:color w:val="000000"/>
        </w:rPr>
      </w:pPr>
      <w:r>
        <w:rPr>
          <w:rFonts w:ascii="Verdana" w:hAnsi="Verdana"/>
          <w:color w:val="000000"/>
        </w:rPr>
        <w:t xml:space="preserve">The Client then records the Request File either locally or remotely and obtains the Request File URI, </w:t>
      </w:r>
      <w:proofErr w:type="spellStart"/>
      <w:r>
        <w:rPr>
          <w:rStyle w:val="HTML3"/>
        </w:rPr>
        <w:t>request_uri</w:t>
      </w:r>
      <w:proofErr w:type="spellEnd"/>
      <w:r>
        <w:rPr>
          <w:rFonts w:ascii="Verdana" w:hAnsi="Verdana"/>
          <w:color w:val="000000"/>
        </w:rPr>
        <w:t xml:space="preserve">. </w:t>
      </w:r>
    </w:p>
    <w:p w14:paraId="79680C65"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(with line wraps for display purposes only): </w:t>
      </w:r>
    </w:p>
    <w:p w14:paraId="27B07D3F" w14:textId="77777777" w:rsidR="00ED00E9" w:rsidRDefault="00ED00E9">
      <w:pPr>
        <w:pStyle w:val="HTML1"/>
        <w:divId w:val="2007049538"/>
      </w:pPr>
    </w:p>
    <w:p w14:paraId="38C1ABC9" w14:textId="77777777" w:rsidR="00ED00E9" w:rsidRDefault="00ED00E9">
      <w:pPr>
        <w:pStyle w:val="HTML1"/>
        <w:divId w:val="2007049538"/>
      </w:pPr>
      <w:r>
        <w:t xml:space="preserve">  https://client.example.org/rf.txt</w:t>
      </w:r>
    </w:p>
    <w:p w14:paraId="78E805F3" w14:textId="77777777" w:rsidR="00ED00E9" w:rsidRDefault="00ED00E9" w:rsidP="00C91C1C">
      <w:pPr>
        <w:pStyle w:val="HTML1"/>
        <w:divId w:val="2007049538"/>
      </w:pPr>
      <w:r>
        <w:t xml:space="preserve">    #GkurKxf5T0Y-mnPFCHqWOMiZi4VS138cQO</w:t>
      </w:r>
      <w:commentRangeStart w:id="65"/>
      <w:commentRangeStart w:id="66"/>
      <w:del w:id="67" w:author="Nat" w:date="2013-06-03T12:32:00Z">
        <w:r w:rsidDel="00C91C1C">
          <w:delText>_</w:delText>
        </w:r>
      </w:del>
      <w:commentRangeEnd w:id="65"/>
      <w:r w:rsidR="00C91C1C">
        <w:rPr>
          <w:rStyle w:val="ad"/>
          <w:rFonts w:ascii="MS PGothic" w:eastAsia="MS PGothic" w:hAnsi="MS PGothic" w:cs="MS PGothic"/>
          <w:color w:val="auto"/>
        </w:rPr>
        <w:commentReference w:id="65"/>
      </w:r>
      <w:commentRangeEnd w:id="66"/>
      <w:r w:rsidR="00DF16CE">
        <w:rPr>
          <w:rStyle w:val="ad"/>
          <w:rFonts w:ascii="MS PGothic" w:eastAsia="MS PGothic" w:hAnsi="MS PGothic" w:cs="MS PGothic"/>
          <w:color w:val="auto"/>
        </w:rPr>
        <w:commentReference w:id="66"/>
      </w:r>
      <w:r>
        <w:t>V7PZHAdM</w:t>
      </w:r>
    </w:p>
    <w:p w14:paraId="78392380" w14:textId="77777777" w:rsidR="00ED00E9" w:rsidRDefault="00ED00E9">
      <w:pPr>
        <w:spacing w:before="0" w:beforeAutospacing="0" w:after="0" w:afterAutospacing="0"/>
        <w:divId w:val="413163619"/>
        <w:rPr>
          <w:rFonts w:ascii="Verdana" w:hAnsi="Verdana"/>
          <w:color w:val="000000"/>
        </w:rPr>
      </w:pPr>
      <w:bookmarkStart w:id="68" w:name="art_req"/>
      <w:bookmarkEnd w:id="68"/>
    </w:p>
    <w:p w14:paraId="4313D8D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1A2F7BA">
          <v:rect id="_x0000_i104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7F0985E0" w14:textId="77777777">
        <w:trPr>
          <w:divId w:val="413163619"/>
          <w:trHeight w:val="225"/>
          <w:tblCellSpacing w:w="15" w:type="dxa"/>
        </w:trPr>
        <w:tc>
          <w:tcPr>
            <w:tcW w:w="450" w:type="dxa"/>
            <w:shd w:val="clear" w:color="auto" w:fill="990000"/>
            <w:vAlign w:val="center"/>
            <w:hideMark/>
          </w:tcPr>
          <w:p w14:paraId="6B719261"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B61DF48" w14:textId="77777777" w:rsidR="00ED00E9" w:rsidRDefault="00ED00E9">
      <w:pPr>
        <w:pStyle w:val="3"/>
        <w:divId w:val="413163619"/>
      </w:pPr>
      <w:bookmarkStart w:id="69" w:name="rfc.section.2.2.2.3.2"/>
      <w:bookmarkEnd w:id="69"/>
      <w:r>
        <w:t>2.2.2.3.2.  Client Sends Request using "</w:t>
      </w:r>
      <w:proofErr w:type="spellStart"/>
      <w:r>
        <w:t>request_uri</w:t>
      </w:r>
      <w:proofErr w:type="spellEnd"/>
      <w:r>
        <w:t>" Parameter</w:t>
      </w:r>
    </w:p>
    <w:p w14:paraId="64BF9F33" w14:textId="77777777" w:rsidR="00ED00E9" w:rsidRDefault="00ED00E9">
      <w:pPr>
        <w:pStyle w:val="Web"/>
        <w:divId w:val="413163619"/>
        <w:rPr>
          <w:rFonts w:ascii="Verdana" w:hAnsi="Verdana"/>
          <w:color w:val="000000"/>
        </w:rPr>
      </w:pPr>
      <w:r>
        <w:rPr>
          <w:rFonts w:ascii="Verdana" w:hAnsi="Verdana"/>
          <w:color w:val="000000"/>
        </w:rPr>
        <w:t xml:space="preserve">The Client sends the Authorization Request to the Authorization Endpoint. </w:t>
      </w:r>
    </w:p>
    <w:p w14:paraId="264B63C3" w14:textId="77777777" w:rsidR="00ED00E9" w:rsidRDefault="00ED00E9">
      <w:pPr>
        <w:pStyle w:val="Web"/>
        <w:divId w:val="413163619"/>
        <w:rPr>
          <w:rFonts w:ascii="Verdana" w:hAnsi="Verdana"/>
          <w:color w:val="000000"/>
        </w:rPr>
      </w:pPr>
      <w:r>
        <w:rPr>
          <w:rFonts w:ascii="Verdana" w:hAnsi="Verdana"/>
          <w:color w:val="000000"/>
        </w:rPr>
        <w:t xml:space="preserve">The entire request URL MUST NOT exceed 512 ASCII characters. </w:t>
      </w:r>
    </w:p>
    <w:p w14:paraId="353EE976"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(with line wraps within the values for display purposes only): </w:t>
      </w:r>
    </w:p>
    <w:p w14:paraId="498F217E" w14:textId="77777777" w:rsidR="00ED00E9" w:rsidRDefault="00ED00E9">
      <w:pPr>
        <w:pStyle w:val="HTML1"/>
        <w:divId w:val="1984654603"/>
      </w:pPr>
    </w:p>
    <w:p w14:paraId="1304BF82" w14:textId="77777777" w:rsidR="00ED00E9" w:rsidRDefault="00ED00E9">
      <w:pPr>
        <w:pStyle w:val="HTML1"/>
        <w:divId w:val="1984654603"/>
      </w:pPr>
      <w:r>
        <w:t xml:space="preserve">  HTTP/1.1 302 Found</w:t>
      </w:r>
    </w:p>
    <w:p w14:paraId="3833A4CF" w14:textId="77777777" w:rsidR="00ED00E9" w:rsidRDefault="00ED00E9">
      <w:pPr>
        <w:pStyle w:val="HTML1"/>
        <w:divId w:val="1984654603"/>
      </w:pPr>
      <w:r>
        <w:t xml:space="preserve">  Location: https://server.example.com/authorize</w:t>
      </w:r>
    </w:p>
    <w:p w14:paraId="30467716" w14:textId="77777777" w:rsidR="00ED00E9" w:rsidRDefault="00ED00E9">
      <w:pPr>
        <w:pStyle w:val="HTML1"/>
        <w:divId w:val="1984654603"/>
      </w:pPr>
      <w:r>
        <w:t xml:space="preserve">    ?</w:t>
      </w:r>
      <w:proofErr w:type="spellStart"/>
      <w:r>
        <w:t>response_type</w:t>
      </w:r>
      <w:proofErr w:type="spellEnd"/>
      <w:r>
        <w:t>=code%20id_token</w:t>
      </w:r>
    </w:p>
    <w:p w14:paraId="1A535153" w14:textId="77777777" w:rsidR="00ED00E9" w:rsidRDefault="00ED00E9">
      <w:pPr>
        <w:pStyle w:val="HTML1"/>
        <w:divId w:val="1984654603"/>
      </w:pPr>
      <w:r>
        <w:t xml:space="preserve">    &amp;</w:t>
      </w:r>
      <w:proofErr w:type="spellStart"/>
      <w:r>
        <w:t>client_id</w:t>
      </w:r>
      <w:proofErr w:type="spellEnd"/>
      <w:r>
        <w:t>=s6BhdRkqt3</w:t>
      </w:r>
    </w:p>
    <w:p w14:paraId="096397D3" w14:textId="77777777" w:rsidR="00ED00E9" w:rsidRDefault="00ED00E9">
      <w:pPr>
        <w:pStyle w:val="HTML1"/>
        <w:divId w:val="1984654603"/>
      </w:pPr>
      <w:r>
        <w:t xml:space="preserve">    &amp;request_uri=https%3A%2F%2Fclient.example.org%2Frf.txt</w:t>
      </w:r>
    </w:p>
    <w:p w14:paraId="4CC435BF" w14:textId="77777777" w:rsidR="00ED00E9" w:rsidRDefault="00ED00E9">
      <w:pPr>
        <w:pStyle w:val="HTML1"/>
        <w:divId w:val="1984654603"/>
      </w:pPr>
      <w:r>
        <w:t xml:space="preserve">    %23GkurKxf5T0Y-mnPFCHqWOMiZi4VS138cQO_V7PZHAdM</w:t>
      </w:r>
    </w:p>
    <w:p w14:paraId="1E4EADCA" w14:textId="77777777" w:rsidR="00ED00E9" w:rsidRDefault="00ED00E9">
      <w:pPr>
        <w:pStyle w:val="HTML1"/>
        <w:divId w:val="1984654603"/>
      </w:pPr>
      <w:r>
        <w:t xml:space="preserve">    &amp;state=af0ifjsldkj&amp;nonce=n-0S6_WzA2Mj&amp;scope=</w:t>
      </w:r>
      <w:proofErr w:type="spellStart"/>
      <w:r>
        <w:t>openid</w:t>
      </w:r>
      <w:proofErr w:type="spellEnd"/>
    </w:p>
    <w:p w14:paraId="4B6DEA36" w14:textId="77777777" w:rsidR="00ED00E9" w:rsidRDefault="00ED00E9">
      <w:pPr>
        <w:spacing w:before="0" w:beforeAutospacing="0" w:after="0" w:afterAutospacing="0"/>
        <w:divId w:val="413163619"/>
        <w:rPr>
          <w:rFonts w:ascii="Verdana" w:hAnsi="Verdana"/>
          <w:color w:val="000000"/>
        </w:rPr>
      </w:pPr>
      <w:bookmarkStart w:id="70" w:name="FetchesRequestFile"/>
      <w:bookmarkEnd w:id="70"/>
    </w:p>
    <w:p w14:paraId="52BEEC9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40668B8">
          <v:rect id="_x0000_i104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37C06CD" w14:textId="77777777">
        <w:trPr>
          <w:divId w:val="413163619"/>
          <w:trHeight w:val="225"/>
          <w:tblCellSpacing w:w="15" w:type="dxa"/>
        </w:trPr>
        <w:tc>
          <w:tcPr>
            <w:tcW w:w="450" w:type="dxa"/>
            <w:shd w:val="clear" w:color="auto" w:fill="990000"/>
            <w:vAlign w:val="center"/>
            <w:hideMark/>
          </w:tcPr>
          <w:p w14:paraId="01862D14"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81D923C" w14:textId="77777777" w:rsidR="00ED00E9" w:rsidRDefault="00ED00E9">
      <w:pPr>
        <w:pStyle w:val="3"/>
        <w:divId w:val="413163619"/>
      </w:pPr>
      <w:bookmarkStart w:id="71" w:name="rfc.section.2.2.2.3.3"/>
      <w:bookmarkEnd w:id="71"/>
      <w:r>
        <w:t>2.2.2.3.3.  Authorization Server Fetches Request File</w:t>
      </w:r>
    </w:p>
    <w:p w14:paraId="417FC9C5" w14:textId="77777777" w:rsidR="00ED00E9" w:rsidRDefault="00ED00E9">
      <w:pPr>
        <w:pStyle w:val="Web"/>
        <w:divId w:val="413163619"/>
        <w:rPr>
          <w:rFonts w:ascii="Verdana" w:hAnsi="Verdana"/>
          <w:color w:val="000000"/>
        </w:rPr>
      </w:pPr>
      <w:r>
        <w:rPr>
          <w:rFonts w:ascii="Verdana" w:hAnsi="Verdana"/>
          <w:color w:val="000000"/>
        </w:rPr>
        <w:t xml:space="preserve">Upon receipt of the Request, the Authorization Server MUST send a </w:t>
      </w:r>
      <w:r>
        <w:rPr>
          <w:rStyle w:val="HTML3"/>
        </w:rPr>
        <w:t>GET</w:t>
      </w:r>
      <w:r>
        <w:rPr>
          <w:rFonts w:ascii="Verdana" w:hAnsi="Verdana"/>
          <w:color w:val="000000"/>
        </w:rPr>
        <w:t xml:space="preserve"> request to the </w:t>
      </w:r>
      <w:proofErr w:type="spellStart"/>
      <w:r>
        <w:rPr>
          <w:rStyle w:val="HTML3"/>
        </w:rPr>
        <w:t>request_uri</w:t>
      </w:r>
      <w:proofErr w:type="spellEnd"/>
      <w:r>
        <w:rPr>
          <w:rFonts w:ascii="Verdana" w:hAnsi="Verdana"/>
          <w:color w:val="000000"/>
        </w:rPr>
        <w:t xml:space="preserve"> to retrieve the content unless it is already cached and parse it to recreate the Authorization Request parameters. </w:t>
      </w:r>
    </w:p>
    <w:p w14:paraId="5E6C7513" w14:textId="77777777" w:rsidR="00ED00E9" w:rsidRDefault="00ED00E9">
      <w:pPr>
        <w:pStyle w:val="Web"/>
        <w:divId w:val="413163619"/>
        <w:rPr>
          <w:rFonts w:ascii="Verdana" w:hAnsi="Verdana"/>
          <w:color w:val="000000"/>
        </w:rPr>
      </w:pPr>
      <w:r>
        <w:rPr>
          <w:rFonts w:ascii="Verdana" w:hAnsi="Verdana"/>
          <w:color w:val="000000"/>
        </w:rPr>
        <w:t xml:space="preserve">Note that the RP SHOULD use a unique URI for each request utilizing distinct parameters, or otherwise prevent the Authorization Server from caching the </w:t>
      </w:r>
      <w:proofErr w:type="spellStart"/>
      <w:r>
        <w:rPr>
          <w:rStyle w:val="HTML3"/>
        </w:rPr>
        <w:t>request_uri</w:t>
      </w:r>
      <w:proofErr w:type="spellEnd"/>
      <w:r>
        <w:rPr>
          <w:rFonts w:ascii="Verdana" w:hAnsi="Verdana"/>
          <w:color w:val="000000"/>
        </w:rPr>
        <w:t xml:space="preserve">. </w:t>
      </w:r>
    </w:p>
    <w:p w14:paraId="01D44EA5"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this fetch process: </w:t>
      </w:r>
    </w:p>
    <w:p w14:paraId="48D9C344" w14:textId="77777777" w:rsidR="00ED00E9" w:rsidRDefault="00ED00E9">
      <w:pPr>
        <w:pStyle w:val="HTML1"/>
        <w:divId w:val="1609317137"/>
      </w:pPr>
    </w:p>
    <w:p w14:paraId="6524F1CD" w14:textId="77777777" w:rsidR="00ED00E9" w:rsidRDefault="00ED00E9">
      <w:pPr>
        <w:pStyle w:val="HTML1"/>
        <w:divId w:val="1609317137"/>
      </w:pPr>
      <w:r>
        <w:t xml:space="preserve">  GET /rf.txt HTTP/1.1</w:t>
      </w:r>
    </w:p>
    <w:p w14:paraId="555D3E1B" w14:textId="77777777" w:rsidR="00ED00E9" w:rsidRDefault="00ED00E9">
      <w:pPr>
        <w:pStyle w:val="HTML1"/>
        <w:divId w:val="1609317137"/>
      </w:pPr>
      <w:r>
        <w:t xml:space="preserve">  Host: client.example.org</w:t>
      </w:r>
    </w:p>
    <w:p w14:paraId="75247C94" w14:textId="77777777" w:rsidR="00ED00E9" w:rsidRDefault="00ED00E9">
      <w:pPr>
        <w:spacing w:before="0" w:beforeAutospacing="0" w:after="0" w:afterAutospacing="0"/>
        <w:divId w:val="413163619"/>
        <w:rPr>
          <w:rFonts w:ascii="Verdana" w:hAnsi="Verdana"/>
          <w:color w:val="000000"/>
        </w:rPr>
      </w:pPr>
      <w:bookmarkStart w:id="72" w:name="ValidatesRequestObject"/>
      <w:bookmarkEnd w:id="72"/>
    </w:p>
    <w:p w14:paraId="13CC33C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4EC45FF">
          <v:rect id="_x0000_i104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7F2DD3AA" w14:textId="77777777">
        <w:trPr>
          <w:divId w:val="413163619"/>
          <w:trHeight w:val="225"/>
          <w:tblCellSpacing w:w="15" w:type="dxa"/>
        </w:trPr>
        <w:tc>
          <w:tcPr>
            <w:tcW w:w="450" w:type="dxa"/>
            <w:shd w:val="clear" w:color="auto" w:fill="990000"/>
            <w:vAlign w:val="center"/>
            <w:hideMark/>
          </w:tcPr>
          <w:p w14:paraId="1BEA1B81"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C1E1C9E" w14:textId="77777777" w:rsidR="00ED00E9" w:rsidRDefault="00ED00E9">
      <w:pPr>
        <w:pStyle w:val="3"/>
        <w:divId w:val="413163619"/>
      </w:pPr>
      <w:bookmarkStart w:id="73" w:name="rfc.section.2.2.3"/>
      <w:bookmarkEnd w:id="73"/>
      <w:r>
        <w:t>2.2.3.  Authorization Server Validates Request Object</w:t>
      </w:r>
    </w:p>
    <w:p w14:paraId="4A3C969D" w14:textId="77777777" w:rsidR="00ED00E9" w:rsidRDefault="00ED00E9">
      <w:pPr>
        <w:pStyle w:val="Web"/>
        <w:divId w:val="413163619"/>
        <w:rPr>
          <w:rFonts w:ascii="Verdana" w:hAnsi="Verdana"/>
          <w:color w:val="000000"/>
        </w:rPr>
      </w:pPr>
      <w:r>
        <w:rPr>
          <w:rFonts w:ascii="Verdana" w:hAnsi="Verdana"/>
          <w:color w:val="000000"/>
        </w:rPr>
        <w:t xml:space="preserve">The Authorization Server validates the request according to Section 5.1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116AEE3D" w14:textId="77777777" w:rsidR="00ED00E9" w:rsidRDefault="00ED00E9">
      <w:pPr>
        <w:spacing w:before="0" w:beforeAutospacing="0" w:after="0" w:afterAutospacing="0"/>
        <w:divId w:val="413163619"/>
        <w:rPr>
          <w:rFonts w:ascii="Verdana" w:hAnsi="Verdana"/>
          <w:color w:val="000000"/>
        </w:rPr>
      </w:pPr>
      <w:bookmarkStart w:id="74" w:name="Authenticates"/>
      <w:bookmarkEnd w:id="74"/>
    </w:p>
    <w:p w14:paraId="4E424E89"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745F15F">
          <v:rect id="_x0000_i104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21ECF8C" w14:textId="77777777">
        <w:trPr>
          <w:divId w:val="413163619"/>
          <w:trHeight w:val="225"/>
          <w:tblCellSpacing w:w="15" w:type="dxa"/>
        </w:trPr>
        <w:tc>
          <w:tcPr>
            <w:tcW w:w="450" w:type="dxa"/>
            <w:shd w:val="clear" w:color="auto" w:fill="990000"/>
            <w:vAlign w:val="center"/>
            <w:hideMark/>
          </w:tcPr>
          <w:p w14:paraId="60CBB655"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30CDA37" w14:textId="77777777" w:rsidR="00ED00E9" w:rsidRDefault="00ED00E9">
      <w:pPr>
        <w:pStyle w:val="3"/>
        <w:divId w:val="413163619"/>
      </w:pPr>
      <w:bookmarkStart w:id="75" w:name="rfc.section.2.2.4"/>
      <w:bookmarkEnd w:id="75"/>
      <w:r>
        <w:t>2.2.4.  Authorization Server Authenticates End-User</w:t>
      </w:r>
    </w:p>
    <w:p w14:paraId="4F1C5E34" w14:textId="77777777" w:rsidR="00ED00E9" w:rsidRDefault="00ED00E9">
      <w:pPr>
        <w:pStyle w:val="Web"/>
        <w:divId w:val="413163619"/>
        <w:rPr>
          <w:rFonts w:ascii="Verdana" w:hAnsi="Verdana"/>
          <w:color w:val="000000"/>
        </w:rPr>
      </w:pPr>
      <w:r>
        <w:rPr>
          <w:rFonts w:ascii="Verdana" w:hAnsi="Verdana"/>
          <w:color w:val="000000"/>
        </w:rPr>
        <w:t xml:space="preserve">The Authorization Server validates the request to ensure all REQUIRED parameters are present and all parameters are valid. If the request is valid, the Authorization Server attempts to log in the End-User or determines whether he 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 </w:t>
      </w:r>
    </w:p>
    <w:p w14:paraId="0E56C2CA"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attempt to log in the End-User in the following cases: </w:t>
      </w:r>
    </w:p>
    <w:p w14:paraId="317B8751" w14:textId="77777777" w:rsidR="00ED00E9" w:rsidRDefault="00ED00E9">
      <w:pPr>
        <w:numPr>
          <w:ilvl w:val="0"/>
          <w:numId w:val="5"/>
        </w:numPr>
        <w:ind w:left="1200" w:right="480"/>
        <w:divId w:val="413163619"/>
        <w:rPr>
          <w:rFonts w:ascii="Verdana" w:hAnsi="Verdana"/>
          <w:color w:val="000000"/>
        </w:rPr>
      </w:pPr>
      <w:r>
        <w:rPr>
          <w:rFonts w:ascii="Verdana" w:hAnsi="Verdana"/>
          <w:color w:val="000000"/>
        </w:rPr>
        <w:t xml:space="preserve">The End-User is not already logged in. </w:t>
      </w:r>
    </w:p>
    <w:p w14:paraId="6B02F049" w14:textId="77777777" w:rsidR="00ED00E9" w:rsidRDefault="00ED00E9">
      <w:pPr>
        <w:numPr>
          <w:ilvl w:val="0"/>
          <w:numId w:val="5"/>
        </w:numPr>
        <w:ind w:left="1200" w:right="480"/>
        <w:divId w:val="413163619"/>
        <w:rPr>
          <w:rFonts w:ascii="Verdana" w:hAnsi="Verdana"/>
          <w:color w:val="000000"/>
        </w:rPr>
      </w:pPr>
      <w:r>
        <w:rPr>
          <w:rFonts w:ascii="Verdana" w:hAnsi="Verdana"/>
          <w:color w:val="000000"/>
        </w:rPr>
        <w:t xml:space="preserve">The Authorization Request contains the </w:t>
      </w:r>
      <w:r>
        <w:rPr>
          <w:rStyle w:val="HTML3"/>
        </w:rPr>
        <w:t>prompt</w:t>
      </w:r>
      <w:r>
        <w:rPr>
          <w:rFonts w:ascii="Verdana" w:hAnsi="Verdana"/>
          <w:color w:val="000000"/>
        </w:rPr>
        <w:t xml:space="preserve"> parameter with the value </w:t>
      </w:r>
      <w:r>
        <w:rPr>
          <w:rStyle w:val="HTML3"/>
        </w:rPr>
        <w:t>login</w:t>
      </w:r>
      <w:r>
        <w:rPr>
          <w:rFonts w:ascii="Verdana" w:hAnsi="Verdana"/>
          <w:color w:val="000000"/>
        </w:rPr>
        <w:t xml:space="preserve">. In this case, the Authorization Server MUST </w:t>
      </w:r>
      <w:proofErr w:type="spellStart"/>
      <w:r>
        <w:rPr>
          <w:rFonts w:ascii="Verdana" w:hAnsi="Verdana"/>
          <w:color w:val="000000"/>
        </w:rPr>
        <w:t>reauthenticate</w:t>
      </w:r>
      <w:proofErr w:type="spellEnd"/>
      <w:r>
        <w:rPr>
          <w:rFonts w:ascii="Verdana" w:hAnsi="Verdana"/>
          <w:color w:val="000000"/>
        </w:rPr>
        <w:t xml:space="preserve"> the End-User even if the End-User is already authenticated. </w:t>
      </w:r>
    </w:p>
    <w:p w14:paraId="6AC913C2"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NOT interact with the End-User in the following case: </w:t>
      </w:r>
    </w:p>
    <w:p w14:paraId="3F07E167" w14:textId="77777777" w:rsidR="00ED00E9" w:rsidRDefault="00ED00E9">
      <w:pPr>
        <w:numPr>
          <w:ilvl w:val="0"/>
          <w:numId w:val="6"/>
        </w:numPr>
        <w:ind w:left="1200" w:right="480"/>
        <w:divId w:val="413163619"/>
        <w:rPr>
          <w:rFonts w:ascii="Verdana" w:hAnsi="Verdana"/>
          <w:color w:val="000000"/>
        </w:rPr>
      </w:pPr>
      <w:r>
        <w:rPr>
          <w:rFonts w:ascii="Verdana" w:hAnsi="Verdana"/>
          <w:color w:val="000000"/>
        </w:rPr>
        <w:t xml:space="preserve">The Authorization Request contains the </w:t>
      </w:r>
      <w:r>
        <w:rPr>
          <w:rStyle w:val="HTML3"/>
        </w:rPr>
        <w:t>prompt</w:t>
      </w:r>
      <w:r>
        <w:rPr>
          <w:rFonts w:ascii="Verdana" w:hAnsi="Verdana"/>
          <w:color w:val="000000"/>
        </w:rPr>
        <w:t xml:space="preserve"> parameter with the value </w:t>
      </w:r>
      <w:r>
        <w:rPr>
          <w:rStyle w:val="HTML3"/>
        </w:rPr>
        <w:t>none</w:t>
      </w:r>
      <w:r>
        <w:rPr>
          <w:rFonts w:ascii="Verdana" w:hAnsi="Verdana"/>
          <w:color w:val="000000"/>
        </w:rPr>
        <w:t xml:space="preserve">. In this case, the Authorization Server MUST return an error if the End-User is not already logged in or could not be silently logged in. </w:t>
      </w:r>
    </w:p>
    <w:p w14:paraId="2C5F03DC"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employ appropriate measures against Cross-Site Request Forgery and </w:t>
      </w:r>
      <w:proofErr w:type="spellStart"/>
      <w:r>
        <w:rPr>
          <w:rFonts w:ascii="Verdana" w:hAnsi="Verdana"/>
          <w:color w:val="000000"/>
        </w:rPr>
        <w:t>Clickjacking</w:t>
      </w:r>
      <w:proofErr w:type="spellEnd"/>
      <w:r>
        <w:rPr>
          <w:rFonts w:ascii="Verdana" w:hAnsi="Verdana"/>
          <w:color w:val="000000"/>
        </w:rPr>
        <w:t xml:space="preserve"> as, described in Sections 10.12 and 10.13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14:paraId="5423E7C9" w14:textId="77777777" w:rsidR="00ED00E9" w:rsidRDefault="00ED00E9">
      <w:pPr>
        <w:spacing w:before="0" w:beforeAutospacing="0" w:after="0" w:afterAutospacing="0"/>
        <w:divId w:val="413163619"/>
        <w:rPr>
          <w:rFonts w:ascii="Verdana" w:hAnsi="Verdana"/>
          <w:color w:val="000000"/>
        </w:rPr>
      </w:pPr>
      <w:bookmarkStart w:id="76" w:name="Consent"/>
      <w:bookmarkEnd w:id="76"/>
    </w:p>
    <w:p w14:paraId="007FF432"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149AA05">
          <v:rect id="_x0000_i104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5A920CC6" w14:textId="77777777">
        <w:trPr>
          <w:divId w:val="413163619"/>
          <w:trHeight w:val="225"/>
          <w:tblCellSpacing w:w="15" w:type="dxa"/>
        </w:trPr>
        <w:tc>
          <w:tcPr>
            <w:tcW w:w="450" w:type="dxa"/>
            <w:shd w:val="clear" w:color="auto" w:fill="990000"/>
            <w:vAlign w:val="center"/>
            <w:hideMark/>
          </w:tcPr>
          <w:p w14:paraId="47C7E467"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000E691" w14:textId="77777777" w:rsidR="00ED00E9" w:rsidRDefault="00ED00E9">
      <w:pPr>
        <w:pStyle w:val="3"/>
        <w:divId w:val="413163619"/>
      </w:pPr>
      <w:bookmarkStart w:id="77" w:name="rfc.section.2.2.5"/>
      <w:bookmarkEnd w:id="77"/>
      <w:r>
        <w:t>2.2.5.  Authorization Server Obtains End-User Consent/Authorization</w:t>
      </w:r>
    </w:p>
    <w:p w14:paraId="2D9A0BF6" w14:textId="77777777" w:rsidR="00ED00E9" w:rsidRDefault="00ED00E9">
      <w:pPr>
        <w:pStyle w:val="Web"/>
        <w:divId w:val="413163619"/>
        <w:rPr>
          <w:rFonts w:ascii="Verdana" w:hAnsi="Verdana"/>
          <w:color w:val="000000"/>
        </w:rPr>
      </w:pPr>
      <w:r>
        <w:rPr>
          <w:rFonts w:ascii="Verdana" w:hAnsi="Verdana"/>
          <w:color w:val="000000"/>
        </w:rPr>
        <w:t xml:space="preserve">Once the End-User is authenticated, the Authorization Server MUST </w:t>
      </w:r>
      <w:proofErr w:type="gramStart"/>
      <w:r>
        <w:rPr>
          <w:rFonts w:ascii="Verdana" w:hAnsi="Verdana"/>
          <w:color w:val="000000"/>
        </w:rPr>
        <w:t>obtain</w:t>
      </w:r>
      <w:proofErr w:type="gramEnd"/>
      <w:r>
        <w:rPr>
          <w:rFonts w:ascii="Verdana" w:hAnsi="Verdana"/>
          <w:color w:val="000000"/>
        </w:rPr>
        <w:t xml:space="preserve"> an authorization decision. This MAY be done by presenting the End-User with a dialogue that allows the End-User to recognize what he is consenting to and obtain his consent or by establishing consent via </w:t>
      </w:r>
      <w:commentRangeStart w:id="78"/>
      <w:commentRangeStart w:id="79"/>
      <w:commentRangeStart w:id="80"/>
      <w:ins w:id="81" w:author="Nat" w:date="2013-06-03T12:43:00Z">
        <w:r w:rsidR="00BE394D">
          <w:rPr>
            <w:rFonts w:ascii="Verdana" w:hAnsi="Verdana" w:hint="eastAsia"/>
            <w:color w:val="000000"/>
          </w:rPr>
          <w:t>conditions for processing</w:t>
        </w:r>
        <w:commentRangeEnd w:id="78"/>
        <w:r w:rsidR="00BE394D">
          <w:rPr>
            <w:rStyle w:val="ad"/>
          </w:rPr>
          <w:commentReference w:id="78"/>
        </w:r>
      </w:ins>
      <w:commentRangeEnd w:id="79"/>
      <w:r w:rsidR="00DF16CE">
        <w:rPr>
          <w:rStyle w:val="ad"/>
        </w:rPr>
        <w:commentReference w:id="79"/>
      </w:r>
      <w:ins w:id="82" w:author="Nat" w:date="2013-06-03T12:43:00Z">
        <w:r w:rsidR="00BE394D">
          <w:rPr>
            <w:rFonts w:ascii="Verdana" w:hAnsi="Verdana" w:hint="eastAsia"/>
            <w:color w:val="000000"/>
          </w:rPr>
          <w:t xml:space="preserve"> </w:t>
        </w:r>
      </w:ins>
      <w:commentRangeEnd w:id="80"/>
      <w:r w:rsidR="0089604E">
        <w:rPr>
          <w:rStyle w:val="ad"/>
        </w:rPr>
        <w:commentReference w:id="80"/>
      </w:r>
      <w:ins w:id="83" w:author="Nat" w:date="2013-06-03T12:43:00Z">
        <w:r w:rsidR="00BE394D">
          <w:rPr>
            <w:rFonts w:ascii="Verdana" w:hAnsi="Verdana" w:hint="eastAsia"/>
            <w:color w:val="000000"/>
          </w:rPr>
          <w:t xml:space="preserve">or </w:t>
        </w:r>
      </w:ins>
      <w:r>
        <w:rPr>
          <w:rFonts w:ascii="Verdana" w:hAnsi="Verdana"/>
          <w:color w:val="000000"/>
        </w:rPr>
        <w:t xml:space="preserve">other means (for example, via previous administrative consent). </w:t>
      </w:r>
    </w:p>
    <w:p w14:paraId="09C9BA8E"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attempt to request authorization from the End-User in the following cases: </w:t>
      </w:r>
    </w:p>
    <w:p w14:paraId="1B06996D" w14:textId="77777777" w:rsidR="00ED00E9" w:rsidRDefault="00ED00E9">
      <w:pPr>
        <w:numPr>
          <w:ilvl w:val="0"/>
          <w:numId w:val="7"/>
        </w:numPr>
        <w:ind w:left="1200" w:right="480"/>
        <w:divId w:val="413163619"/>
        <w:rPr>
          <w:rFonts w:ascii="Verdana" w:hAnsi="Verdana"/>
          <w:color w:val="000000"/>
        </w:rPr>
      </w:pPr>
      <w:r>
        <w:rPr>
          <w:rFonts w:ascii="Verdana" w:hAnsi="Verdana"/>
          <w:color w:val="000000"/>
        </w:rPr>
        <w:t xml:space="preserve">The End-User has not pre-authorized the Client for the Authorization Request. </w:t>
      </w:r>
    </w:p>
    <w:p w14:paraId="6738BB25" w14:textId="77777777" w:rsidR="00ED00E9" w:rsidRDefault="00ED00E9" w:rsidP="008554E1">
      <w:pPr>
        <w:numPr>
          <w:ilvl w:val="0"/>
          <w:numId w:val="7"/>
        </w:numPr>
        <w:ind w:left="1200" w:right="480"/>
        <w:divId w:val="413163619"/>
        <w:rPr>
          <w:rFonts w:ascii="Verdana" w:hAnsi="Verdana"/>
          <w:color w:val="000000"/>
        </w:rPr>
      </w:pPr>
      <w:r>
        <w:rPr>
          <w:rFonts w:ascii="Verdana" w:hAnsi="Verdana"/>
          <w:color w:val="000000"/>
        </w:rPr>
        <w:t xml:space="preserve">The Authorization Request contains the </w:t>
      </w:r>
      <w:r>
        <w:rPr>
          <w:rStyle w:val="HTML3"/>
        </w:rPr>
        <w:t>prompt</w:t>
      </w:r>
      <w:r>
        <w:rPr>
          <w:rFonts w:ascii="Verdana" w:hAnsi="Verdana"/>
          <w:color w:val="000000"/>
        </w:rPr>
        <w:t xml:space="preserve"> parameter with the value </w:t>
      </w:r>
      <w:r>
        <w:rPr>
          <w:rStyle w:val="HTML3"/>
        </w:rPr>
        <w:t>consent</w:t>
      </w:r>
      <w:r>
        <w:rPr>
          <w:rFonts w:ascii="Verdana" w:hAnsi="Verdana"/>
          <w:color w:val="000000"/>
        </w:rPr>
        <w:t xml:space="preserve">. The Authorization Server </w:t>
      </w:r>
      <w:commentRangeStart w:id="84"/>
      <w:commentRangeStart w:id="85"/>
      <w:commentRangeStart w:id="86"/>
      <w:del w:id="87" w:author="Nat" w:date="2013-06-03T12:38:00Z">
        <w:r w:rsidDel="008554E1">
          <w:rPr>
            <w:rFonts w:ascii="Verdana" w:hAnsi="Verdana"/>
            <w:color w:val="000000"/>
          </w:rPr>
          <w:delText xml:space="preserve">MUST </w:delText>
        </w:r>
      </w:del>
      <w:commentRangeEnd w:id="84"/>
      <w:r w:rsidR="008554E1">
        <w:rPr>
          <w:rStyle w:val="ad"/>
        </w:rPr>
        <w:commentReference w:id="84"/>
      </w:r>
      <w:commentRangeEnd w:id="85"/>
      <w:r w:rsidR="003942D4">
        <w:rPr>
          <w:rStyle w:val="ad"/>
        </w:rPr>
        <w:commentReference w:id="85"/>
      </w:r>
      <w:proofErr w:type="gramStart"/>
      <w:ins w:id="88" w:author="Nat" w:date="2013-06-03T12:38:00Z">
        <w:r w:rsidR="008554E1">
          <w:rPr>
            <w:rFonts w:ascii="Verdana" w:hAnsi="Verdana" w:hint="eastAsia"/>
            <w:color w:val="000000"/>
          </w:rPr>
          <w:t xml:space="preserve">SHOULD </w:t>
        </w:r>
        <w:r w:rsidR="008554E1">
          <w:rPr>
            <w:rFonts w:ascii="Verdana" w:hAnsi="Verdana"/>
            <w:color w:val="000000"/>
          </w:rPr>
          <w:t xml:space="preserve"> </w:t>
        </w:r>
      </w:ins>
      <w:commentRangeEnd w:id="86"/>
      <w:proofErr w:type="gramEnd"/>
      <w:r w:rsidR="0089604E">
        <w:rPr>
          <w:rStyle w:val="ad"/>
        </w:rPr>
        <w:commentReference w:id="86"/>
      </w:r>
      <w:r>
        <w:rPr>
          <w:rFonts w:ascii="Verdana" w:hAnsi="Verdana"/>
          <w:color w:val="000000"/>
        </w:rPr>
        <w:t xml:space="preserve">request End-User authorization even if the End-User has previously authorized the Client. </w:t>
      </w:r>
    </w:p>
    <w:p w14:paraId="06705E66"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NOT request End-User authorization in the following cases: </w:t>
      </w:r>
    </w:p>
    <w:p w14:paraId="1FE22E5F" w14:textId="77777777" w:rsidR="00ED00E9" w:rsidRDefault="00ED00E9">
      <w:pPr>
        <w:numPr>
          <w:ilvl w:val="0"/>
          <w:numId w:val="8"/>
        </w:numPr>
        <w:ind w:left="1200" w:right="480"/>
        <w:divId w:val="413163619"/>
        <w:rPr>
          <w:rFonts w:ascii="Verdana" w:hAnsi="Verdana"/>
          <w:color w:val="000000"/>
        </w:rPr>
      </w:pPr>
      <w:r>
        <w:rPr>
          <w:rFonts w:ascii="Verdana" w:hAnsi="Verdana"/>
          <w:color w:val="000000"/>
        </w:rPr>
        <w:t xml:space="preserve">The Authorization Request contains the </w:t>
      </w:r>
      <w:r>
        <w:rPr>
          <w:rStyle w:val="HTML3"/>
        </w:rPr>
        <w:t>prompt</w:t>
      </w:r>
      <w:r>
        <w:rPr>
          <w:rFonts w:ascii="Verdana" w:hAnsi="Verdana"/>
          <w:color w:val="000000"/>
        </w:rPr>
        <w:t xml:space="preserve"> parameter with the value </w:t>
      </w:r>
      <w:r>
        <w:rPr>
          <w:rStyle w:val="HTML3"/>
        </w:rPr>
        <w:t>none</w:t>
      </w:r>
      <w:r>
        <w:rPr>
          <w:rFonts w:ascii="Verdana" w:hAnsi="Verdana"/>
          <w:color w:val="000000"/>
        </w:rPr>
        <w:t xml:space="preserve">. The Authorization Server MUST return an error if the End-User has not pre-authorized the Client. </w:t>
      </w:r>
    </w:p>
    <w:p w14:paraId="4319B8A5" w14:textId="77777777" w:rsidR="00ED00E9" w:rsidRDefault="00ED00E9">
      <w:pPr>
        <w:pStyle w:val="Web"/>
        <w:divId w:val="413163619"/>
        <w:rPr>
          <w:rFonts w:ascii="Verdana" w:hAnsi="Verdana"/>
          <w:color w:val="000000"/>
        </w:rPr>
      </w:pPr>
      <w:r>
        <w:rPr>
          <w:rFonts w:ascii="Verdana" w:hAnsi="Verdana"/>
          <w:color w:val="000000"/>
        </w:rPr>
        <w:t xml:space="preserve">As in the previous section, the Authorization Server MUST employ countermeasures against Cross-Site Request Forgery and </w:t>
      </w:r>
      <w:proofErr w:type="spellStart"/>
      <w:r>
        <w:rPr>
          <w:rFonts w:ascii="Verdana" w:hAnsi="Verdana"/>
          <w:color w:val="000000"/>
        </w:rPr>
        <w:t>Clickjacking</w:t>
      </w:r>
      <w:proofErr w:type="spellEnd"/>
      <w:r>
        <w:rPr>
          <w:rFonts w:ascii="Verdana" w:hAnsi="Verdana"/>
          <w:color w:val="000000"/>
        </w:rPr>
        <w:t xml:space="preserve"> when interacting with the End-User. </w:t>
      </w:r>
    </w:p>
    <w:p w14:paraId="4CCD6C61" w14:textId="77777777" w:rsidR="00ED00E9" w:rsidRDefault="00ED00E9">
      <w:pPr>
        <w:spacing w:before="0" w:beforeAutospacing="0" w:after="0" w:afterAutospacing="0"/>
        <w:divId w:val="413163619"/>
        <w:rPr>
          <w:rFonts w:ascii="Verdana" w:hAnsi="Verdana"/>
          <w:color w:val="000000"/>
        </w:rPr>
      </w:pPr>
      <w:bookmarkStart w:id="89" w:name="art_res"/>
      <w:bookmarkEnd w:id="89"/>
    </w:p>
    <w:p w14:paraId="7FC3A84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20C59DB">
          <v:rect id="_x0000_i104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229F1835" w14:textId="77777777">
        <w:trPr>
          <w:divId w:val="413163619"/>
          <w:trHeight w:val="225"/>
          <w:tblCellSpacing w:w="15" w:type="dxa"/>
        </w:trPr>
        <w:tc>
          <w:tcPr>
            <w:tcW w:w="450" w:type="dxa"/>
            <w:shd w:val="clear" w:color="auto" w:fill="990000"/>
            <w:vAlign w:val="center"/>
            <w:hideMark/>
          </w:tcPr>
          <w:p w14:paraId="101C2409"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C705FCD" w14:textId="77777777" w:rsidR="00ED00E9" w:rsidRDefault="00ED00E9">
      <w:pPr>
        <w:pStyle w:val="3"/>
        <w:divId w:val="413163619"/>
      </w:pPr>
      <w:bookmarkStart w:id="90" w:name="rfc.section.2.2.6"/>
      <w:bookmarkEnd w:id="90"/>
      <w:r>
        <w:t>2.2.6.  Authorization Server Sends End-User Back to Client</w:t>
      </w:r>
    </w:p>
    <w:p w14:paraId="0E181E4E" w14:textId="77777777" w:rsidR="00ED00E9" w:rsidRDefault="00ED00E9">
      <w:pPr>
        <w:pStyle w:val="Web"/>
        <w:divId w:val="413163619"/>
        <w:rPr>
          <w:rFonts w:ascii="Verdana" w:hAnsi="Verdana"/>
          <w:color w:val="000000"/>
        </w:rPr>
      </w:pPr>
      <w:r>
        <w:rPr>
          <w:rFonts w:ascii="Verdana" w:hAnsi="Verdana"/>
          <w:color w:val="000000"/>
        </w:rPr>
        <w:t xml:space="preserve">Once the authorization is determined, the Authorization Server returns a successful or error response. </w:t>
      </w:r>
    </w:p>
    <w:p w14:paraId="4E4F6037" w14:textId="77777777" w:rsidR="00ED00E9" w:rsidRDefault="00ED00E9">
      <w:pPr>
        <w:spacing w:before="0" w:beforeAutospacing="0" w:after="0" w:afterAutospacing="0"/>
        <w:divId w:val="413163619"/>
        <w:rPr>
          <w:rFonts w:ascii="Verdana" w:hAnsi="Verdana"/>
          <w:color w:val="000000"/>
        </w:rPr>
      </w:pPr>
      <w:bookmarkStart w:id="91" w:name="art_res_ok"/>
      <w:bookmarkEnd w:id="91"/>
    </w:p>
    <w:p w14:paraId="562AFB9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0EE010CF">
          <v:rect id="_x0000_i105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FF5D94A" w14:textId="77777777">
        <w:trPr>
          <w:divId w:val="413163619"/>
          <w:trHeight w:val="225"/>
          <w:tblCellSpacing w:w="15" w:type="dxa"/>
        </w:trPr>
        <w:tc>
          <w:tcPr>
            <w:tcW w:w="450" w:type="dxa"/>
            <w:shd w:val="clear" w:color="auto" w:fill="990000"/>
            <w:vAlign w:val="center"/>
            <w:hideMark/>
          </w:tcPr>
          <w:p w14:paraId="4A01BE7F"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59DCCD7" w14:textId="77777777" w:rsidR="00ED00E9" w:rsidRDefault="00ED00E9">
      <w:pPr>
        <w:pStyle w:val="3"/>
        <w:divId w:val="413163619"/>
      </w:pPr>
      <w:bookmarkStart w:id="92" w:name="rfc.section.2.2.6.1"/>
      <w:bookmarkEnd w:id="92"/>
      <w:r>
        <w:t>2.2.6.1.  End-User Grants Authorization</w:t>
      </w:r>
    </w:p>
    <w:p w14:paraId="21C82F98" w14:textId="77777777" w:rsidR="00ED00E9" w:rsidRDefault="00ED00E9">
      <w:pPr>
        <w:pStyle w:val="Web"/>
        <w:divId w:val="413163619"/>
        <w:rPr>
          <w:rFonts w:ascii="Verdana" w:hAnsi="Verdana"/>
          <w:color w:val="000000"/>
        </w:rPr>
      </w:pPr>
      <w:r>
        <w:rPr>
          <w:rFonts w:ascii="Verdana" w:hAnsi="Verdana"/>
          <w:color w:val="000000"/>
        </w:rPr>
        <w:t xml:space="preserve">If the Resource Owner grants the access request, the Authorization Server issues an Authorization Response as described in Section 2.1.2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to the Client by adding the response parameters to </w:t>
      </w:r>
      <w:proofErr w:type="spellStart"/>
      <w:r>
        <w:rPr>
          <w:rStyle w:val="HTML3"/>
        </w:rPr>
        <w:t>redirect_uri</w:t>
      </w:r>
      <w:proofErr w:type="spellEnd"/>
      <w:r>
        <w:rPr>
          <w:rFonts w:ascii="Verdana" w:hAnsi="Verdana"/>
          <w:color w:val="000000"/>
        </w:rPr>
        <w:t xml:space="preserve"> specified in the Authorization Request using the "application/x-www-form-</w:t>
      </w:r>
      <w:proofErr w:type="spellStart"/>
      <w:r>
        <w:rPr>
          <w:rFonts w:ascii="Verdana" w:hAnsi="Verdana"/>
          <w:color w:val="000000"/>
        </w:rPr>
        <w:t>urlencoded</w:t>
      </w:r>
      <w:proofErr w:type="spellEnd"/>
      <w:r>
        <w:rPr>
          <w:rFonts w:ascii="Verdana" w:hAnsi="Verdana"/>
          <w:color w:val="000000"/>
        </w:rPr>
        <w:t xml:space="preserve">" format. </w:t>
      </w:r>
    </w:p>
    <w:p w14:paraId="17D6ABBE" w14:textId="77777777" w:rsidR="00ED00E9" w:rsidRDefault="00ED00E9">
      <w:pPr>
        <w:pStyle w:val="Web"/>
        <w:divId w:val="413163619"/>
        <w:rPr>
          <w:ins w:id="93" w:author="Nat" w:date="2013-06-03T12:53:00Z"/>
          <w:rFonts w:ascii="Verdana" w:hAnsi="Verdana"/>
          <w:color w:val="000000"/>
        </w:rPr>
      </w:pPr>
      <w:r>
        <w:rPr>
          <w:rFonts w:ascii="Verdana" w:hAnsi="Verdana"/>
          <w:color w:val="000000"/>
        </w:rPr>
        <w:t xml:space="preserve">Note that if the </w:t>
      </w:r>
      <w:proofErr w:type="spellStart"/>
      <w:r>
        <w:rPr>
          <w:rStyle w:val="HTML3"/>
        </w:rPr>
        <w:t>response_type</w:t>
      </w:r>
      <w:proofErr w:type="spellEnd"/>
      <w:r>
        <w:rPr>
          <w:rFonts w:ascii="Verdana" w:hAnsi="Verdana"/>
          <w:color w:val="000000"/>
        </w:rPr>
        <w:t xml:space="preserve"> parameter in the Authorization Request includes the string value </w:t>
      </w:r>
      <w:r>
        <w:rPr>
          <w:rStyle w:val="HTML3"/>
        </w:rPr>
        <w:t>token</w:t>
      </w:r>
      <w:r>
        <w:rPr>
          <w:rFonts w:ascii="Verdana" w:hAnsi="Verdana"/>
          <w:color w:val="000000"/>
        </w:rPr>
        <w:t xml:space="preserve"> or </w:t>
      </w:r>
      <w:proofErr w:type="spellStart"/>
      <w:r>
        <w:rPr>
          <w:rStyle w:val="HTML3"/>
        </w:rPr>
        <w:t>id_token</w:t>
      </w:r>
      <w:proofErr w:type="spellEnd"/>
      <w:r>
        <w:rPr>
          <w:rFonts w:ascii="Verdana" w:hAnsi="Verdana"/>
          <w:color w:val="000000"/>
        </w:rPr>
        <w:t xml:space="preserve">, all response parameters SHOULD be added to the fragment component of the redirection URI. Otherwise, the response parameters are added to the query component of the redirection URI. </w:t>
      </w:r>
    </w:p>
    <w:p w14:paraId="2187637A" w14:textId="77777777" w:rsidR="001B11EF" w:rsidRPr="001B11EF" w:rsidRDefault="001B11EF">
      <w:pPr>
        <w:pStyle w:val="Web"/>
        <w:ind w:right="960"/>
        <w:divId w:val="413163619"/>
        <w:rPr>
          <w:ins w:id="94" w:author="Nat" w:date="2013-06-03T12:53:00Z"/>
          <w:rFonts w:ascii="Verdana" w:hAnsi="Verdana"/>
          <w:color w:val="000000"/>
        </w:rPr>
        <w:pPrChange w:id="95" w:author="Nat" w:date="2013-06-03T12:55:00Z">
          <w:pPr>
            <w:pStyle w:val="Web"/>
            <w:ind w:left="960" w:right="960"/>
            <w:divId w:val="413163619"/>
          </w:pPr>
        </w:pPrChange>
      </w:pPr>
      <w:ins w:id="96" w:author="Nat" w:date="2013-06-03T12:53:00Z">
        <w:r w:rsidRPr="001B11EF">
          <w:rPr>
            <w:rFonts w:ascii="Verdana" w:hAnsi="Verdana"/>
            <w:color w:val="000000"/>
          </w:rPr>
          <w:t xml:space="preserve">The Client MUST validate the response as follows: </w:t>
        </w:r>
      </w:ins>
    </w:p>
    <w:p w14:paraId="620015C9" w14:textId="77777777" w:rsidR="001B11EF" w:rsidRPr="001B11EF" w:rsidRDefault="001B11EF">
      <w:pPr>
        <w:pStyle w:val="Web"/>
        <w:ind w:right="960"/>
        <w:divId w:val="413163619"/>
        <w:rPr>
          <w:ins w:id="97" w:author="Nat" w:date="2013-06-03T12:53:00Z"/>
          <w:rFonts w:ascii="Verdana" w:hAnsi="Verdana"/>
          <w:color w:val="000000"/>
        </w:rPr>
        <w:pPrChange w:id="98" w:author="Nat" w:date="2013-06-03T12:55:00Z">
          <w:pPr>
            <w:pStyle w:val="Web"/>
            <w:ind w:left="960" w:right="960"/>
            <w:divId w:val="413163619"/>
          </w:pPr>
        </w:pPrChange>
      </w:pPr>
      <w:ins w:id="99" w:author="Nat" w:date="2013-06-03T12:53:00Z">
        <w:r w:rsidRPr="001B11EF">
          <w:rPr>
            <w:rFonts w:ascii="Verdana" w:hAnsi="Verdana"/>
            <w:color w:val="000000"/>
          </w:rPr>
          <w:t xml:space="preserve">Case 1: </w:t>
        </w:r>
        <w:proofErr w:type="spellStart"/>
        <w:r w:rsidRPr="001B11EF">
          <w:rPr>
            <w:rFonts w:ascii="Verdana" w:hAnsi="Verdana"/>
            <w:color w:val="000000"/>
          </w:rPr>
          <w:t>response_type</w:t>
        </w:r>
        <w:proofErr w:type="spellEnd"/>
        <w:r w:rsidRPr="001B11EF">
          <w:rPr>
            <w:rFonts w:ascii="Verdana" w:hAnsi="Verdana"/>
            <w:color w:val="000000"/>
          </w:rPr>
          <w:t xml:space="preserve">=code </w:t>
        </w:r>
      </w:ins>
    </w:p>
    <w:p w14:paraId="3850B163" w14:textId="77777777" w:rsidR="001B11EF" w:rsidRPr="001B11EF" w:rsidRDefault="001B11EF" w:rsidP="001B11EF">
      <w:pPr>
        <w:pStyle w:val="Web"/>
        <w:numPr>
          <w:ilvl w:val="0"/>
          <w:numId w:val="9"/>
        </w:numPr>
        <w:tabs>
          <w:tab w:val="num" w:pos="720"/>
        </w:tabs>
        <w:ind w:right="960"/>
        <w:divId w:val="413163619"/>
        <w:rPr>
          <w:ins w:id="100" w:author="Nat" w:date="2013-06-03T12:53:00Z"/>
          <w:rFonts w:ascii="Verdana" w:hAnsi="Verdana"/>
          <w:color w:val="000000"/>
        </w:rPr>
      </w:pPr>
      <w:ins w:id="101" w:author="Nat" w:date="2013-06-03T12:53:00Z">
        <w:r w:rsidRPr="001B11EF">
          <w:rPr>
            <w:rFonts w:ascii="Verdana" w:hAnsi="Verdana"/>
            <w:color w:val="000000"/>
          </w:rPr>
          <w:t xml:space="preserve">Validate the response according to RFC 6749, especially Sections 4.1.2 and 10.12. </w:t>
        </w:r>
      </w:ins>
    </w:p>
    <w:p w14:paraId="0AB1F5FD" w14:textId="77777777" w:rsidR="001B11EF" w:rsidRPr="001B11EF" w:rsidRDefault="001B11EF">
      <w:pPr>
        <w:pStyle w:val="Web"/>
        <w:ind w:right="960"/>
        <w:divId w:val="413163619"/>
        <w:rPr>
          <w:ins w:id="102" w:author="Nat" w:date="2013-06-03T12:53:00Z"/>
          <w:rFonts w:ascii="Verdana" w:hAnsi="Verdana"/>
          <w:color w:val="000000"/>
        </w:rPr>
        <w:pPrChange w:id="103" w:author="Nat" w:date="2013-06-03T12:56:00Z">
          <w:pPr>
            <w:pStyle w:val="Web"/>
            <w:ind w:left="960" w:right="960"/>
            <w:divId w:val="413163619"/>
          </w:pPr>
        </w:pPrChange>
      </w:pPr>
      <w:ins w:id="104" w:author="Nat" w:date="2013-06-03T12:53:00Z">
        <w:r w:rsidRPr="001B11EF">
          <w:rPr>
            <w:rFonts w:ascii="Verdana" w:hAnsi="Verdana"/>
            <w:color w:val="000000"/>
          </w:rPr>
          <w:t xml:space="preserve">Case 2: </w:t>
        </w:r>
        <w:proofErr w:type="spellStart"/>
        <w:r w:rsidRPr="001B11EF">
          <w:rPr>
            <w:rFonts w:ascii="Verdana" w:hAnsi="Verdana"/>
            <w:color w:val="000000"/>
          </w:rPr>
          <w:t>response_type</w:t>
        </w:r>
        <w:proofErr w:type="spellEnd"/>
        <w:r w:rsidRPr="001B11EF">
          <w:rPr>
            <w:rFonts w:ascii="Verdana" w:hAnsi="Verdana"/>
            <w:color w:val="000000"/>
          </w:rPr>
          <w:t xml:space="preserve">=token </w:t>
        </w:r>
        <w:proofErr w:type="spellStart"/>
        <w:r w:rsidRPr="001B11EF">
          <w:rPr>
            <w:rFonts w:ascii="Verdana" w:hAnsi="Verdana"/>
            <w:color w:val="000000"/>
          </w:rPr>
          <w:t>id_token</w:t>
        </w:r>
        <w:proofErr w:type="spellEnd"/>
        <w:r w:rsidRPr="001B11EF">
          <w:rPr>
            <w:rFonts w:ascii="Verdana" w:hAnsi="Verdana"/>
            <w:color w:val="000000"/>
          </w:rPr>
          <w:t xml:space="preserve"> </w:t>
        </w:r>
      </w:ins>
    </w:p>
    <w:p w14:paraId="6836A846" w14:textId="77777777" w:rsidR="001B11EF" w:rsidRPr="001B11EF" w:rsidRDefault="001B11EF">
      <w:pPr>
        <w:pStyle w:val="Steps"/>
        <w:divId w:val="413163619"/>
        <w:rPr>
          <w:ins w:id="105" w:author="Nat" w:date="2013-06-03T12:53:00Z"/>
        </w:rPr>
        <w:pPrChange w:id="106" w:author="Nat" w:date="2013-06-03T12:57:00Z">
          <w:pPr>
            <w:pStyle w:val="Web"/>
            <w:numPr>
              <w:numId w:val="10"/>
            </w:numPr>
            <w:tabs>
              <w:tab w:val="num" w:pos="1134"/>
            </w:tabs>
            <w:ind w:left="1134" w:right="960" w:hanging="360"/>
            <w:divId w:val="413163619"/>
          </w:pPr>
        </w:pPrChange>
      </w:pPr>
      <w:ins w:id="107"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a3"/>
          </w:rPr>
          <w:t>[OAuth.Responses]</w:t>
        </w:r>
        <w:r w:rsidRPr="001B11EF">
          <w:rPr>
            <w:rStyle w:val="a3"/>
            <w:vanish/>
          </w:rPr>
          <w:t xml:space="preserve"> (de Medeiros, B., Scurtescu, M., and P. Tarjan, “OAuth 2.0 Multiple Response Type Encoding Practices,” June 2013.)</w:t>
        </w:r>
        <w:r w:rsidRPr="001B11EF">
          <w:fldChar w:fldCharType="end"/>
        </w:r>
        <w:r w:rsidRPr="001B11EF">
          <w:t xml:space="preserve">. </w:t>
        </w:r>
      </w:ins>
    </w:p>
    <w:p w14:paraId="13E27C92" w14:textId="77777777" w:rsidR="001B11EF" w:rsidRPr="001B11EF" w:rsidRDefault="001B11EF">
      <w:pPr>
        <w:pStyle w:val="Steps"/>
        <w:divId w:val="413163619"/>
        <w:rPr>
          <w:ins w:id="108" w:author="Nat" w:date="2013-06-03T12:53:00Z"/>
        </w:rPr>
        <w:pPrChange w:id="109" w:author="Nat" w:date="2013-06-03T12:57:00Z">
          <w:pPr>
            <w:pStyle w:val="Web"/>
            <w:numPr>
              <w:numId w:val="10"/>
            </w:numPr>
            <w:tabs>
              <w:tab w:val="num" w:pos="1134"/>
            </w:tabs>
            <w:ind w:left="1134" w:right="960" w:hanging="360"/>
            <w:divId w:val="413163619"/>
          </w:pPr>
        </w:pPrChange>
      </w:pPr>
      <w:ins w:id="110" w:author="Nat" w:date="2013-06-03T12:53:00Z">
        <w:r w:rsidRPr="001B11EF">
          <w:t xml:space="preserve">Follow the validation rules in RFC 6749, especially those in Sections 4.2.2 and 10.12. </w:t>
        </w:r>
      </w:ins>
    </w:p>
    <w:p w14:paraId="72D1992B" w14:textId="77777777" w:rsidR="001B11EF" w:rsidRPr="001B11EF" w:rsidRDefault="001B11EF">
      <w:pPr>
        <w:pStyle w:val="Steps"/>
        <w:divId w:val="413163619"/>
        <w:rPr>
          <w:ins w:id="111" w:author="Nat" w:date="2013-06-03T12:53:00Z"/>
        </w:rPr>
        <w:pPrChange w:id="112" w:author="Nat" w:date="2013-06-03T12:57:00Z">
          <w:pPr>
            <w:pStyle w:val="Web"/>
            <w:numPr>
              <w:numId w:val="10"/>
            </w:numPr>
            <w:tabs>
              <w:tab w:val="num" w:pos="1134"/>
            </w:tabs>
            <w:ind w:left="1134" w:right="960" w:hanging="360"/>
            <w:divId w:val="413163619"/>
          </w:pPr>
        </w:pPrChange>
      </w:pPr>
      <w:ins w:id="113" w:author="Nat" w:date="2013-06-03T12:53:00Z">
        <w:r w:rsidRPr="001B11EF">
          <w:t xml:space="preserve">Follow the validation rules in Sections 4.2 and 4.4 of </w:t>
        </w:r>
        <w:r w:rsidRPr="001B11EF">
          <w:fldChar w:fldCharType="begin"/>
        </w:r>
        <w:r w:rsidRPr="001B11EF">
          <w:instrText xml:space="preserve"> HYPERLINK "" \l "OpenID.Messages" </w:instrText>
        </w:r>
        <w:r w:rsidRPr="001B11EF">
          <w:fldChar w:fldCharType="separate"/>
        </w:r>
        <w:r w:rsidRPr="001B11EF">
          <w:rPr>
            <w:rStyle w:val="a3"/>
          </w:rPr>
          <w:t>[OpenID.Messages]</w:t>
        </w:r>
        <w:r w:rsidRPr="001B11EF">
          <w:rPr>
            <w:rStyle w:val="a3"/>
            <w:vanish/>
          </w:rPr>
          <w:t xml:space="preserve"> (Sakimura, N., Bradley, J., Jones, M., de Medeiros, B., Mortimore, C., and E. Jay, “OpenID Connect Messages 1.0,” May 2013.)</w:t>
        </w:r>
        <w:r w:rsidRPr="001B11EF">
          <w:fldChar w:fldCharType="end"/>
        </w:r>
        <w:r w:rsidRPr="001B11EF">
          <w:t xml:space="preserve">. </w:t>
        </w:r>
      </w:ins>
    </w:p>
    <w:p w14:paraId="6DEE064C" w14:textId="77777777" w:rsidR="001B11EF" w:rsidRPr="001B11EF" w:rsidRDefault="001B11EF">
      <w:pPr>
        <w:pStyle w:val="Web"/>
        <w:ind w:right="960"/>
        <w:divId w:val="413163619"/>
        <w:rPr>
          <w:ins w:id="114" w:author="Nat" w:date="2013-06-03T12:53:00Z"/>
          <w:rFonts w:ascii="Verdana" w:hAnsi="Verdana"/>
          <w:color w:val="000000"/>
        </w:rPr>
        <w:pPrChange w:id="115" w:author="Nat" w:date="2013-06-03T12:56:00Z">
          <w:pPr>
            <w:pStyle w:val="Web"/>
            <w:ind w:left="960" w:right="960"/>
            <w:divId w:val="413163619"/>
          </w:pPr>
        </w:pPrChange>
      </w:pPr>
      <w:ins w:id="116" w:author="Nat" w:date="2013-06-03T12:53:00Z">
        <w:r w:rsidRPr="001B11EF">
          <w:rPr>
            <w:rFonts w:ascii="Verdana" w:hAnsi="Verdana"/>
            <w:color w:val="000000"/>
          </w:rPr>
          <w:t xml:space="preserve">Case 3: </w:t>
        </w:r>
        <w:proofErr w:type="spellStart"/>
        <w:r w:rsidRPr="001B11EF">
          <w:rPr>
            <w:rFonts w:ascii="Verdana" w:hAnsi="Verdana"/>
            <w:color w:val="000000"/>
          </w:rPr>
          <w:t>response_type</w:t>
        </w:r>
        <w:proofErr w:type="spellEnd"/>
        <w:r w:rsidRPr="001B11EF">
          <w:rPr>
            <w:rFonts w:ascii="Verdana" w:hAnsi="Verdana"/>
            <w:color w:val="000000"/>
          </w:rPr>
          <w:t xml:space="preserve">=code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14:paraId="5F747F3A" w14:textId="77777777" w:rsidR="001B11EF" w:rsidRPr="001B11EF" w:rsidRDefault="001B11EF">
      <w:pPr>
        <w:pStyle w:val="Steps"/>
        <w:numPr>
          <w:ilvl w:val="1"/>
          <w:numId w:val="9"/>
        </w:numPr>
        <w:tabs>
          <w:tab w:val="clear" w:pos="1854"/>
        </w:tabs>
        <w:ind w:left="1418" w:hanging="142"/>
        <w:divId w:val="413163619"/>
        <w:rPr>
          <w:ins w:id="117" w:author="Nat" w:date="2013-06-03T12:53:00Z"/>
        </w:rPr>
        <w:pPrChange w:id="118" w:author="Nat" w:date="2013-06-03T13:00:00Z">
          <w:pPr>
            <w:pStyle w:val="Web"/>
            <w:numPr>
              <w:numId w:val="11"/>
            </w:numPr>
            <w:tabs>
              <w:tab w:val="num" w:pos="720"/>
            </w:tabs>
            <w:ind w:left="720" w:right="960" w:hanging="360"/>
            <w:divId w:val="413163619"/>
          </w:pPr>
        </w:pPrChange>
      </w:pPr>
      <w:ins w:id="119"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a3"/>
          </w:rPr>
          <w:t>[OAuth.Responses]</w:t>
        </w:r>
        <w:r w:rsidRPr="006E4BF2">
          <w:rPr>
            <w:rStyle w:val="a3"/>
            <w:vanish/>
          </w:rPr>
          <w:t xml:space="preserve"> (de Medeiros, B., Scurtescu, M., and P. Tarjan, “OAuth 2.0 Multiple Response Type Encoding Practices,” June 2013.)</w:t>
        </w:r>
        <w:r w:rsidRPr="001B11EF">
          <w:fldChar w:fldCharType="end"/>
        </w:r>
        <w:r w:rsidRPr="001B11EF">
          <w:t xml:space="preserve">. </w:t>
        </w:r>
      </w:ins>
    </w:p>
    <w:p w14:paraId="1341CA63" w14:textId="77777777" w:rsidR="001B11EF" w:rsidRPr="001B11EF" w:rsidRDefault="001B11EF">
      <w:pPr>
        <w:pStyle w:val="Steps"/>
        <w:numPr>
          <w:ilvl w:val="0"/>
          <w:numId w:val="9"/>
        </w:numPr>
        <w:ind w:left="1418" w:hanging="142"/>
        <w:divId w:val="413163619"/>
        <w:rPr>
          <w:ins w:id="120" w:author="Nat" w:date="2013-06-03T12:53:00Z"/>
        </w:rPr>
        <w:pPrChange w:id="121" w:author="Nat" w:date="2013-06-03T13:00:00Z">
          <w:pPr>
            <w:pStyle w:val="Web"/>
            <w:numPr>
              <w:numId w:val="11"/>
            </w:numPr>
            <w:tabs>
              <w:tab w:val="num" w:pos="720"/>
            </w:tabs>
            <w:ind w:left="720" w:right="960" w:hanging="360"/>
            <w:divId w:val="413163619"/>
          </w:pPr>
        </w:pPrChange>
      </w:pPr>
      <w:ins w:id="122" w:author="Nat" w:date="2013-06-03T12:53:00Z">
        <w:r w:rsidRPr="001B11EF">
          <w:t xml:space="preserve">Follow the validation rules in RFC 6749, especially those in Sections 4.2.2 and 10.12. </w:t>
        </w:r>
      </w:ins>
    </w:p>
    <w:p w14:paraId="5DFDE42C" w14:textId="77777777" w:rsidR="001B11EF" w:rsidRPr="001B11EF" w:rsidRDefault="001B11EF">
      <w:pPr>
        <w:pStyle w:val="Steps"/>
        <w:numPr>
          <w:ilvl w:val="0"/>
          <w:numId w:val="9"/>
        </w:numPr>
        <w:ind w:left="1418" w:hanging="142"/>
        <w:divId w:val="413163619"/>
        <w:rPr>
          <w:ins w:id="123" w:author="Nat" w:date="2013-06-03T12:53:00Z"/>
        </w:rPr>
        <w:pPrChange w:id="124" w:author="Nat" w:date="2013-06-03T13:00:00Z">
          <w:pPr>
            <w:pStyle w:val="Web"/>
            <w:numPr>
              <w:numId w:val="11"/>
            </w:numPr>
            <w:tabs>
              <w:tab w:val="num" w:pos="720"/>
            </w:tabs>
            <w:ind w:left="720" w:right="960" w:hanging="360"/>
            <w:divId w:val="413163619"/>
          </w:pPr>
        </w:pPrChange>
      </w:pPr>
      <w:ins w:id="125" w:author="Nat" w:date="2013-06-03T12:53:00Z">
        <w:r w:rsidRPr="001B11EF">
          <w:t xml:space="preserve">Follow the validation rules in Sections 4.2 and 4.5 of </w:t>
        </w:r>
        <w:r w:rsidRPr="001B11EF">
          <w:fldChar w:fldCharType="begin"/>
        </w:r>
        <w:r w:rsidRPr="001B11EF">
          <w:instrText xml:space="preserve"> HYPERLINK "" \l "OpenID.Messages" </w:instrText>
        </w:r>
        <w:r w:rsidRPr="001B11EF">
          <w:fldChar w:fldCharType="separate"/>
        </w:r>
        <w:r w:rsidRPr="001B11EF">
          <w:rPr>
            <w:rStyle w:val="a3"/>
          </w:rPr>
          <w:t>[OpenID.Messages]</w:t>
        </w:r>
        <w:r w:rsidRPr="001B11EF">
          <w:rPr>
            <w:rStyle w:val="a3"/>
            <w:vanish/>
          </w:rPr>
          <w:t xml:space="preserve"> (Sakimura, N., Bradley, J., Jones, M., de Medeiros, B., Mortimore, C., and E. Jay, “OpenID Connect Messages 1.0,” May 2013.)</w:t>
        </w:r>
        <w:r w:rsidRPr="001B11EF">
          <w:fldChar w:fldCharType="end"/>
        </w:r>
        <w:r w:rsidRPr="001B11EF">
          <w:t xml:space="preserve">. </w:t>
        </w:r>
      </w:ins>
    </w:p>
    <w:p w14:paraId="70274C44" w14:textId="77777777" w:rsidR="001B11EF" w:rsidRPr="001B11EF" w:rsidRDefault="001B11EF">
      <w:pPr>
        <w:pStyle w:val="Web"/>
        <w:ind w:right="960"/>
        <w:divId w:val="413163619"/>
        <w:rPr>
          <w:ins w:id="126" w:author="Nat" w:date="2013-06-03T12:53:00Z"/>
          <w:rFonts w:ascii="Verdana" w:hAnsi="Verdana"/>
          <w:color w:val="000000"/>
        </w:rPr>
        <w:pPrChange w:id="127" w:author="Nat" w:date="2013-06-03T13:00:00Z">
          <w:pPr>
            <w:pStyle w:val="Web"/>
            <w:ind w:left="960" w:right="960"/>
            <w:divId w:val="413163619"/>
          </w:pPr>
        </w:pPrChange>
      </w:pPr>
      <w:ins w:id="128" w:author="Nat" w:date="2013-06-03T12:53:00Z">
        <w:r w:rsidRPr="001B11EF">
          <w:rPr>
            <w:rFonts w:ascii="Verdana" w:hAnsi="Verdana"/>
            <w:color w:val="000000"/>
          </w:rPr>
          <w:t xml:space="preserve">Case 4: </w:t>
        </w:r>
        <w:proofErr w:type="spellStart"/>
        <w:r w:rsidRPr="001B11EF">
          <w:rPr>
            <w:rFonts w:ascii="Verdana" w:hAnsi="Verdana"/>
            <w:color w:val="000000"/>
          </w:rPr>
          <w:t>response_type</w:t>
        </w:r>
        <w:proofErr w:type="spellEnd"/>
        <w:r w:rsidRPr="001B11EF">
          <w:rPr>
            <w:rFonts w:ascii="Verdana" w:hAnsi="Verdana"/>
            <w:color w:val="000000"/>
          </w:rPr>
          <w:t xml:space="preserve">=token code </w:t>
        </w:r>
      </w:ins>
    </w:p>
    <w:p w14:paraId="2EA5B634" w14:textId="77777777" w:rsidR="001B11EF" w:rsidRPr="001B11EF" w:rsidRDefault="001B11EF" w:rsidP="001B11EF">
      <w:pPr>
        <w:pStyle w:val="Web"/>
        <w:numPr>
          <w:ilvl w:val="0"/>
          <w:numId w:val="12"/>
        </w:numPr>
        <w:ind w:right="960"/>
        <w:divId w:val="413163619"/>
        <w:rPr>
          <w:ins w:id="129" w:author="Nat" w:date="2013-06-03T12:53:00Z"/>
          <w:rFonts w:ascii="Verdana" w:hAnsi="Verdana"/>
          <w:color w:val="000000"/>
        </w:rPr>
      </w:pPr>
      <w:ins w:id="130"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a3"/>
            <w:rFonts w:ascii="Verdana" w:hAnsi="Verdana"/>
          </w:rPr>
          <w:t>[OAuth.Responses]</w:t>
        </w:r>
        <w:r w:rsidRPr="001B11EF">
          <w:rPr>
            <w:rStyle w:val="a3"/>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14:paraId="264BB924" w14:textId="77777777" w:rsidR="001B11EF" w:rsidRPr="001B11EF" w:rsidRDefault="001B11EF" w:rsidP="001B11EF">
      <w:pPr>
        <w:pStyle w:val="Web"/>
        <w:numPr>
          <w:ilvl w:val="0"/>
          <w:numId w:val="12"/>
        </w:numPr>
        <w:ind w:right="960"/>
        <w:divId w:val="413163619"/>
        <w:rPr>
          <w:ins w:id="131" w:author="Nat" w:date="2013-06-03T12:53:00Z"/>
          <w:rFonts w:ascii="Verdana" w:hAnsi="Verdana"/>
          <w:color w:val="000000"/>
        </w:rPr>
      </w:pPr>
      <w:ins w:id="132" w:author="Nat" w:date="2013-06-03T12:53:00Z">
        <w:r w:rsidRPr="001B11EF">
          <w:rPr>
            <w:rFonts w:ascii="Verdana" w:hAnsi="Verdana"/>
            <w:color w:val="000000"/>
          </w:rPr>
          <w:t xml:space="preserve">Follow the validation rules in RFC 6749, especially those in Sections 4.2.2 and 10.12. </w:t>
        </w:r>
      </w:ins>
    </w:p>
    <w:p w14:paraId="420A6229" w14:textId="77777777" w:rsidR="001B11EF" w:rsidRPr="001B11EF" w:rsidRDefault="001B11EF">
      <w:pPr>
        <w:pStyle w:val="Web"/>
        <w:ind w:right="960"/>
        <w:divId w:val="413163619"/>
        <w:rPr>
          <w:ins w:id="133" w:author="Nat" w:date="2013-06-03T12:53:00Z"/>
          <w:rFonts w:ascii="Verdana" w:hAnsi="Verdana"/>
          <w:color w:val="000000"/>
        </w:rPr>
        <w:pPrChange w:id="134" w:author="Nat" w:date="2013-06-03T13:00:00Z">
          <w:pPr>
            <w:pStyle w:val="Web"/>
            <w:ind w:left="960" w:right="960"/>
            <w:divId w:val="413163619"/>
          </w:pPr>
        </w:pPrChange>
      </w:pPr>
      <w:ins w:id="135" w:author="Nat" w:date="2013-06-03T12:53:00Z">
        <w:r w:rsidRPr="001B11EF">
          <w:rPr>
            <w:rFonts w:ascii="Verdana" w:hAnsi="Verdana"/>
            <w:color w:val="000000"/>
          </w:rPr>
          <w:t xml:space="preserve">Case 5: </w:t>
        </w:r>
        <w:proofErr w:type="spellStart"/>
        <w:r w:rsidRPr="001B11EF">
          <w:rPr>
            <w:rFonts w:ascii="Verdana" w:hAnsi="Verdana"/>
            <w:color w:val="000000"/>
          </w:rPr>
          <w:t>response_type</w:t>
        </w:r>
        <w:proofErr w:type="spellEnd"/>
        <w:r w:rsidRPr="001B11EF">
          <w:rPr>
            <w:rFonts w:ascii="Verdana" w:hAnsi="Verdana"/>
            <w:color w:val="000000"/>
          </w:rPr>
          <w:t xml:space="preserve">=token 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14:paraId="23648EB2" w14:textId="77777777" w:rsidR="001B11EF" w:rsidRPr="001B11EF" w:rsidRDefault="001B11EF" w:rsidP="001B11EF">
      <w:pPr>
        <w:pStyle w:val="Web"/>
        <w:numPr>
          <w:ilvl w:val="0"/>
          <w:numId w:val="13"/>
        </w:numPr>
        <w:ind w:right="960"/>
        <w:divId w:val="413163619"/>
        <w:rPr>
          <w:ins w:id="136" w:author="Nat" w:date="2013-06-03T12:53:00Z"/>
          <w:rFonts w:ascii="Verdana" w:hAnsi="Verdana"/>
          <w:color w:val="000000"/>
        </w:rPr>
      </w:pPr>
      <w:ins w:id="137"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a3"/>
            <w:rFonts w:ascii="Verdana" w:hAnsi="Verdana"/>
          </w:rPr>
          <w:t>[OAuth.Responses]</w:t>
        </w:r>
        <w:r w:rsidRPr="001B11EF">
          <w:rPr>
            <w:rStyle w:val="a3"/>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14:paraId="63C3074C" w14:textId="77777777" w:rsidR="001B11EF" w:rsidRPr="001B11EF" w:rsidRDefault="001B11EF" w:rsidP="001B11EF">
      <w:pPr>
        <w:pStyle w:val="Web"/>
        <w:numPr>
          <w:ilvl w:val="0"/>
          <w:numId w:val="13"/>
        </w:numPr>
        <w:ind w:right="960"/>
        <w:divId w:val="413163619"/>
        <w:rPr>
          <w:ins w:id="138" w:author="Nat" w:date="2013-06-03T12:53:00Z"/>
          <w:rFonts w:ascii="Verdana" w:hAnsi="Verdana"/>
          <w:color w:val="000000"/>
        </w:rPr>
      </w:pPr>
      <w:ins w:id="139" w:author="Nat" w:date="2013-06-03T12:53:00Z">
        <w:r w:rsidRPr="001B11EF">
          <w:rPr>
            <w:rFonts w:ascii="Verdana" w:hAnsi="Verdana"/>
            <w:color w:val="000000"/>
          </w:rPr>
          <w:t xml:space="preserve">Follow the validation rules in RFC 6749, especially those in Sections 4.2.2 and 10.12. </w:t>
        </w:r>
      </w:ins>
    </w:p>
    <w:p w14:paraId="4BFBD722" w14:textId="77777777" w:rsidR="001B11EF" w:rsidRPr="001B11EF" w:rsidRDefault="001B11EF" w:rsidP="001B11EF">
      <w:pPr>
        <w:pStyle w:val="Web"/>
        <w:numPr>
          <w:ilvl w:val="0"/>
          <w:numId w:val="13"/>
        </w:numPr>
        <w:ind w:right="960"/>
        <w:divId w:val="413163619"/>
        <w:rPr>
          <w:ins w:id="140" w:author="Nat" w:date="2013-06-03T12:53:00Z"/>
          <w:rFonts w:ascii="Verdana" w:hAnsi="Verdana"/>
          <w:color w:val="000000"/>
        </w:rPr>
      </w:pPr>
      <w:ins w:id="141" w:author="Nat" w:date="2013-06-03T12:53:00Z">
        <w:r w:rsidRPr="001B11EF">
          <w:rPr>
            <w:rFonts w:ascii="Verdana" w:hAnsi="Verdana"/>
            <w:color w:val="000000"/>
          </w:rPr>
          <w:t xml:space="preserve">Follow the validation rules in Sections 4.2, 4.4, and 4.5 of </w:t>
        </w:r>
        <w:r w:rsidRPr="001B11EF">
          <w:rPr>
            <w:rFonts w:ascii="Verdana" w:hAnsi="Verdana"/>
            <w:color w:val="000000"/>
          </w:rPr>
          <w:fldChar w:fldCharType="begin"/>
        </w:r>
        <w:r w:rsidRPr="001B11EF">
          <w:rPr>
            <w:rFonts w:ascii="Verdana" w:hAnsi="Verdana"/>
            <w:color w:val="000000"/>
          </w:rPr>
          <w:instrText xml:space="preserve"> HYPERLINK "" \l "OpenID.Messages" </w:instrText>
        </w:r>
        <w:r w:rsidRPr="001B11EF">
          <w:rPr>
            <w:rFonts w:ascii="Verdana" w:hAnsi="Verdana"/>
            <w:color w:val="000000"/>
          </w:rPr>
          <w:fldChar w:fldCharType="separate"/>
        </w:r>
        <w:r w:rsidRPr="001B11EF">
          <w:rPr>
            <w:rStyle w:val="a3"/>
            <w:rFonts w:ascii="Verdana" w:hAnsi="Verdana"/>
          </w:rPr>
          <w:t>[OpenID.Messages]</w:t>
        </w:r>
        <w:r w:rsidRPr="001B11EF">
          <w:rPr>
            <w:rStyle w:val="a3"/>
            <w:rFonts w:ascii="Verdana" w:hAnsi="Verdana"/>
            <w:vanish/>
          </w:rPr>
          <w:t xml:space="preserve"> (Sakimura, N., Bradley, J., Jones, M., de Medeiros, B., Mortimore, C., and E. Jay, “OpenID Connect Messages 1.0,” May 2013.)</w:t>
        </w:r>
        <w:r w:rsidRPr="001B11EF">
          <w:rPr>
            <w:rFonts w:ascii="Verdana" w:hAnsi="Verdana"/>
            <w:color w:val="000000"/>
          </w:rPr>
          <w:fldChar w:fldCharType="end"/>
        </w:r>
        <w:r w:rsidRPr="001B11EF">
          <w:rPr>
            <w:rFonts w:ascii="Verdana" w:hAnsi="Verdana"/>
            <w:color w:val="000000"/>
          </w:rPr>
          <w:t xml:space="preserve">. </w:t>
        </w:r>
      </w:ins>
    </w:p>
    <w:p w14:paraId="17791C1B" w14:textId="77777777" w:rsidR="001B11EF" w:rsidRPr="001B11EF" w:rsidRDefault="001B11EF">
      <w:pPr>
        <w:pStyle w:val="Web"/>
        <w:ind w:right="960"/>
        <w:divId w:val="413163619"/>
        <w:rPr>
          <w:ins w:id="142" w:author="Nat" w:date="2013-06-03T12:53:00Z"/>
          <w:rFonts w:ascii="Verdana" w:hAnsi="Verdana"/>
          <w:color w:val="000000"/>
        </w:rPr>
        <w:pPrChange w:id="143" w:author="Nat" w:date="2013-06-03T13:00:00Z">
          <w:pPr>
            <w:pStyle w:val="Web"/>
            <w:ind w:left="960" w:right="960"/>
            <w:divId w:val="413163619"/>
          </w:pPr>
        </w:pPrChange>
      </w:pPr>
      <w:ins w:id="144" w:author="Nat" w:date="2013-06-03T12:53:00Z">
        <w:r w:rsidRPr="001B11EF">
          <w:rPr>
            <w:rFonts w:ascii="Verdana" w:hAnsi="Verdana"/>
            <w:color w:val="000000"/>
          </w:rPr>
          <w:t xml:space="preserve">Case 6: </w:t>
        </w:r>
        <w:proofErr w:type="spellStart"/>
        <w:r w:rsidRPr="001B11EF">
          <w:rPr>
            <w:rFonts w:ascii="Verdana" w:hAnsi="Verdana"/>
            <w:color w:val="000000"/>
          </w:rPr>
          <w:t>response_type</w:t>
        </w:r>
        <w:proofErr w:type="spellEnd"/>
        <w:r w:rsidRPr="001B11EF">
          <w:rPr>
            <w:rFonts w:ascii="Verdana" w:hAnsi="Verdana"/>
            <w:color w:val="000000"/>
          </w:rPr>
          <w:t xml:space="preserve">=code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14:paraId="1C37E8BD" w14:textId="77777777" w:rsidR="001B11EF" w:rsidRPr="001B11EF" w:rsidRDefault="001B11EF" w:rsidP="001B11EF">
      <w:pPr>
        <w:pStyle w:val="Web"/>
        <w:numPr>
          <w:ilvl w:val="0"/>
          <w:numId w:val="14"/>
        </w:numPr>
        <w:ind w:right="960"/>
        <w:divId w:val="413163619"/>
        <w:rPr>
          <w:ins w:id="145" w:author="Nat" w:date="2013-06-03T12:53:00Z"/>
          <w:rFonts w:ascii="Verdana" w:hAnsi="Verdana"/>
          <w:color w:val="000000"/>
        </w:rPr>
      </w:pPr>
      <w:ins w:id="146"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a3"/>
            <w:rFonts w:ascii="Verdana" w:hAnsi="Verdana"/>
          </w:rPr>
          <w:t>[OAuth.Responses]</w:t>
        </w:r>
        <w:r w:rsidRPr="001B11EF">
          <w:rPr>
            <w:rStyle w:val="a3"/>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14:paraId="27E86597" w14:textId="77777777" w:rsidR="001B11EF" w:rsidRPr="001B11EF" w:rsidRDefault="001B11EF" w:rsidP="001B11EF">
      <w:pPr>
        <w:pStyle w:val="Web"/>
        <w:numPr>
          <w:ilvl w:val="0"/>
          <w:numId w:val="14"/>
        </w:numPr>
        <w:ind w:right="960"/>
        <w:divId w:val="413163619"/>
        <w:rPr>
          <w:ins w:id="147" w:author="Nat" w:date="2013-06-03T12:53:00Z"/>
          <w:rFonts w:ascii="Verdana" w:hAnsi="Verdana"/>
          <w:color w:val="000000"/>
        </w:rPr>
      </w:pPr>
      <w:ins w:id="148" w:author="Nat" w:date="2013-06-03T12:53:00Z">
        <w:r w:rsidRPr="001B11EF">
          <w:rPr>
            <w:rFonts w:ascii="Verdana" w:hAnsi="Verdana"/>
            <w:color w:val="000000"/>
          </w:rPr>
          <w:t xml:space="preserve">Follow the validation rules in RFC 6749, especially those in Sections 4.2.2 and 10.12. </w:t>
        </w:r>
      </w:ins>
    </w:p>
    <w:p w14:paraId="198E1DE9" w14:textId="77777777" w:rsidR="001B11EF" w:rsidRPr="001B11EF" w:rsidRDefault="001B11EF" w:rsidP="001B11EF">
      <w:pPr>
        <w:pStyle w:val="Web"/>
        <w:numPr>
          <w:ilvl w:val="0"/>
          <w:numId w:val="14"/>
        </w:numPr>
        <w:ind w:right="960"/>
        <w:divId w:val="413163619"/>
        <w:rPr>
          <w:ins w:id="149" w:author="Nat" w:date="2013-06-03T12:53:00Z"/>
          <w:rFonts w:ascii="Verdana" w:hAnsi="Verdana"/>
          <w:color w:val="000000"/>
        </w:rPr>
      </w:pPr>
      <w:ins w:id="150" w:author="Nat" w:date="2013-06-03T12:53:00Z">
        <w:r w:rsidRPr="001B11EF">
          <w:rPr>
            <w:rFonts w:ascii="Verdana" w:hAnsi="Verdana"/>
            <w:color w:val="000000"/>
          </w:rPr>
          <w:t xml:space="preserve">Follow the validation rules in Sections 4.2 and 4.5 of </w:t>
        </w:r>
        <w:r w:rsidRPr="001B11EF">
          <w:rPr>
            <w:rFonts w:ascii="Verdana" w:hAnsi="Verdana"/>
            <w:color w:val="000000"/>
          </w:rPr>
          <w:fldChar w:fldCharType="begin"/>
        </w:r>
        <w:r w:rsidRPr="001B11EF">
          <w:rPr>
            <w:rFonts w:ascii="Verdana" w:hAnsi="Verdana"/>
            <w:color w:val="000000"/>
          </w:rPr>
          <w:instrText xml:space="preserve"> HYPERLINK "" \l "OpenID.Messages" </w:instrText>
        </w:r>
        <w:r w:rsidRPr="001B11EF">
          <w:rPr>
            <w:rFonts w:ascii="Verdana" w:hAnsi="Verdana"/>
            <w:color w:val="000000"/>
          </w:rPr>
          <w:fldChar w:fldCharType="separate"/>
        </w:r>
        <w:r w:rsidRPr="001B11EF">
          <w:rPr>
            <w:rStyle w:val="a3"/>
            <w:rFonts w:ascii="Verdana" w:hAnsi="Verdana"/>
          </w:rPr>
          <w:t>[OpenID.Messages]</w:t>
        </w:r>
        <w:r w:rsidRPr="001B11EF">
          <w:rPr>
            <w:rStyle w:val="a3"/>
            <w:rFonts w:ascii="Verdana" w:hAnsi="Verdana"/>
            <w:vanish/>
          </w:rPr>
          <w:t xml:space="preserve"> (Sakimura, N., Bradley, J., Jones, M., de Medeiros, B., Mortimore, C., and E. Jay, “OpenID Connect Messages 1.0,” May 2013.)</w:t>
        </w:r>
        <w:r w:rsidRPr="001B11EF">
          <w:rPr>
            <w:rFonts w:ascii="Verdana" w:hAnsi="Verdana"/>
            <w:color w:val="000000"/>
          </w:rPr>
          <w:fldChar w:fldCharType="end"/>
        </w:r>
        <w:r w:rsidRPr="001B11EF">
          <w:rPr>
            <w:rFonts w:ascii="Verdana" w:hAnsi="Verdana"/>
            <w:color w:val="000000"/>
          </w:rPr>
          <w:t xml:space="preserve">. </w:t>
        </w:r>
      </w:ins>
    </w:p>
    <w:p w14:paraId="7C1E3521" w14:textId="77777777" w:rsidR="001B11EF" w:rsidRPr="001B11EF" w:rsidRDefault="001B11EF">
      <w:pPr>
        <w:pStyle w:val="Web"/>
        <w:divId w:val="413163619"/>
        <w:rPr>
          <w:rFonts w:ascii="Verdana" w:hAnsi="Verdana"/>
          <w:color w:val="000000"/>
        </w:rPr>
      </w:pPr>
    </w:p>
    <w:p w14:paraId="2DE929C0" w14:textId="77777777" w:rsidR="00ED00E9" w:rsidRDefault="00ED00E9">
      <w:pPr>
        <w:pStyle w:val="Web"/>
        <w:divId w:val="413163619"/>
        <w:rPr>
          <w:rFonts w:ascii="Verdana" w:hAnsi="Verdana"/>
          <w:color w:val="000000"/>
        </w:rPr>
      </w:pPr>
      <w:r>
        <w:rPr>
          <w:rFonts w:ascii="Verdana" w:hAnsi="Verdana"/>
          <w:color w:val="000000"/>
        </w:rPr>
        <w:t xml:space="preserve">The following are non-normative examples of requests with differing </w:t>
      </w:r>
      <w:proofErr w:type="spellStart"/>
      <w:r>
        <w:rPr>
          <w:rStyle w:val="HTML3"/>
        </w:rPr>
        <w:t>response_type</w:t>
      </w:r>
      <w:proofErr w:type="spellEnd"/>
      <w:r>
        <w:rPr>
          <w:rFonts w:ascii="Verdana" w:hAnsi="Verdana"/>
          <w:color w:val="000000"/>
        </w:rPr>
        <w:t xml:space="preserve"> values and their responses (with line wraps within the values for display purposes only): </w:t>
      </w:r>
    </w:p>
    <w:p w14:paraId="64F380D7" w14:textId="77777777" w:rsidR="00ED00E9" w:rsidRDefault="00ED00E9">
      <w:pPr>
        <w:pStyle w:val="Web"/>
        <w:divId w:val="413163619"/>
        <w:rPr>
          <w:rFonts w:ascii="Verdana" w:hAnsi="Verdana"/>
          <w:color w:val="000000"/>
        </w:rPr>
      </w:pPr>
      <w:r>
        <w:rPr>
          <w:rFonts w:ascii="Verdana" w:hAnsi="Verdana"/>
          <w:color w:val="000000"/>
        </w:rPr>
        <w:t xml:space="preserve">Case 1: </w:t>
      </w:r>
      <w:proofErr w:type="spellStart"/>
      <w:r>
        <w:rPr>
          <w:rFonts w:ascii="Verdana" w:hAnsi="Verdana"/>
          <w:color w:val="000000"/>
        </w:rPr>
        <w:t>response_type</w:t>
      </w:r>
      <w:proofErr w:type="spellEnd"/>
      <w:r>
        <w:rPr>
          <w:rFonts w:ascii="Verdana" w:hAnsi="Verdana"/>
          <w:color w:val="000000"/>
        </w:rPr>
        <w:t xml:space="preserve">=code </w:t>
      </w:r>
    </w:p>
    <w:p w14:paraId="6CA2ACFE" w14:textId="77777777" w:rsidR="00ED00E9" w:rsidRDefault="00ED00E9">
      <w:pPr>
        <w:pStyle w:val="HTML1"/>
        <w:divId w:val="341320520"/>
      </w:pPr>
    </w:p>
    <w:p w14:paraId="37D373E6" w14:textId="77777777" w:rsidR="00ED00E9" w:rsidRDefault="00ED00E9">
      <w:pPr>
        <w:pStyle w:val="HTML1"/>
        <w:divId w:val="341320520"/>
      </w:pPr>
      <w:r>
        <w:t xml:space="preserve">  https://server.example.com/op/authorize?</w:t>
      </w:r>
    </w:p>
    <w:p w14:paraId="4612207C" w14:textId="77777777" w:rsidR="00ED00E9" w:rsidRDefault="00ED00E9">
      <w:pPr>
        <w:pStyle w:val="HTML1"/>
        <w:divId w:val="341320520"/>
      </w:pPr>
      <w:r>
        <w:t xml:space="preserve">    </w:t>
      </w:r>
      <w:proofErr w:type="spellStart"/>
      <w:r>
        <w:t>response_type</w:t>
      </w:r>
      <w:proofErr w:type="spellEnd"/>
      <w:r>
        <w:t>=code</w:t>
      </w:r>
    </w:p>
    <w:p w14:paraId="40751E65" w14:textId="77777777" w:rsidR="00ED00E9" w:rsidRDefault="00ED00E9">
      <w:pPr>
        <w:pStyle w:val="HTML1"/>
        <w:divId w:val="341320520"/>
      </w:pPr>
      <w:r>
        <w:t xml:space="preserve">    &amp;</w:t>
      </w:r>
      <w:proofErr w:type="spellStart"/>
      <w:r>
        <w:t>client_id</w:t>
      </w:r>
      <w:proofErr w:type="spellEnd"/>
      <w:r>
        <w:t>=s6BhdRkqt3</w:t>
      </w:r>
    </w:p>
    <w:p w14:paraId="681BF15D" w14:textId="77777777" w:rsidR="00ED00E9" w:rsidRDefault="00ED00E9">
      <w:pPr>
        <w:pStyle w:val="HTML1"/>
        <w:divId w:val="341320520"/>
      </w:pPr>
      <w:r>
        <w:t xml:space="preserve">    &amp;</w:t>
      </w:r>
      <w:proofErr w:type="spellStart"/>
      <w:r>
        <w:t>redirect_uri</w:t>
      </w:r>
      <w:proofErr w:type="spellEnd"/>
      <w:r>
        <w:t>=https%3A%2F%2Fclient.example.org%2Fcb</w:t>
      </w:r>
    </w:p>
    <w:p w14:paraId="1307737A" w14:textId="77777777" w:rsidR="00ED00E9" w:rsidRDefault="00ED00E9">
      <w:pPr>
        <w:pStyle w:val="HTML1"/>
        <w:divId w:val="341320520"/>
      </w:pPr>
      <w:r>
        <w:t xml:space="preserve">    &amp;scope=</w:t>
      </w:r>
      <w:proofErr w:type="spellStart"/>
      <w:r>
        <w:t>openid</w:t>
      </w:r>
      <w:proofErr w:type="spellEnd"/>
    </w:p>
    <w:p w14:paraId="1FE5B802" w14:textId="77777777" w:rsidR="00ED00E9" w:rsidRDefault="00ED00E9">
      <w:pPr>
        <w:pStyle w:val="HTML1"/>
        <w:divId w:val="341320520"/>
      </w:pPr>
      <w:r>
        <w:t xml:space="preserve">    &amp;nonce=n-0S6_WzA2Mj</w:t>
      </w:r>
    </w:p>
    <w:p w14:paraId="4AD0F067" w14:textId="77777777" w:rsidR="00ED00E9" w:rsidRDefault="00ED00E9">
      <w:pPr>
        <w:pStyle w:val="HTML1"/>
        <w:divId w:val="341320520"/>
      </w:pPr>
      <w:r>
        <w:t xml:space="preserve">    &amp;state=af0ifjsldkj</w:t>
      </w:r>
    </w:p>
    <w:p w14:paraId="4CA38ACA" w14:textId="77777777" w:rsidR="00ED00E9" w:rsidRDefault="00ED00E9">
      <w:pPr>
        <w:pStyle w:val="HTML1"/>
        <w:divId w:val="341320520"/>
      </w:pPr>
    </w:p>
    <w:p w14:paraId="39104C63" w14:textId="77777777" w:rsidR="00ED00E9" w:rsidRDefault="00ED00E9">
      <w:pPr>
        <w:pStyle w:val="HTML1"/>
        <w:divId w:val="341320520"/>
      </w:pPr>
      <w:r>
        <w:t xml:space="preserve">  HTTP/1.1 302 Found</w:t>
      </w:r>
    </w:p>
    <w:p w14:paraId="414F461C" w14:textId="77777777" w:rsidR="00ED00E9" w:rsidRDefault="00ED00E9">
      <w:pPr>
        <w:pStyle w:val="HTML1"/>
        <w:divId w:val="341320520"/>
      </w:pPr>
      <w:r>
        <w:t xml:space="preserve">  Location: https://client.example.org/cb?</w:t>
      </w:r>
    </w:p>
    <w:p w14:paraId="19417957" w14:textId="77777777" w:rsidR="00ED00E9" w:rsidRDefault="00ED00E9" w:rsidP="009457BD">
      <w:pPr>
        <w:pStyle w:val="HTML1"/>
        <w:divId w:val="341320520"/>
      </w:pPr>
      <w:r>
        <w:t xml:space="preserve">    </w:t>
      </w:r>
      <w:proofErr w:type="gramStart"/>
      <w:r>
        <w:t>code</w:t>
      </w:r>
      <w:proofErr w:type="gramEnd"/>
      <w:r>
        <w:t>=Qcb0Orv1zh30vL1MPRsbm-diHiMwcLyZvn1arpZv-Jxf</w:t>
      </w:r>
      <w:commentRangeStart w:id="151"/>
      <w:del w:id="152" w:author="Nat" w:date="2013-06-03T12:47:00Z">
        <w:r w:rsidDel="009457BD">
          <w:delText>_</w:delText>
        </w:r>
      </w:del>
      <w:commentRangeEnd w:id="151"/>
      <w:r w:rsidR="009457BD">
        <w:rPr>
          <w:rStyle w:val="ad"/>
          <w:rFonts w:ascii="MS PGothic" w:eastAsia="MS PGothic" w:hAnsi="MS PGothic" w:cs="MS PGothic"/>
          <w:color w:val="auto"/>
        </w:rPr>
        <w:commentReference w:id="151"/>
      </w:r>
      <w:r>
        <w:t>11jnpEX3Tgfvk</w:t>
      </w:r>
    </w:p>
    <w:p w14:paraId="7FD8B7EC" w14:textId="77777777" w:rsidR="00ED00E9" w:rsidRDefault="00ED00E9">
      <w:pPr>
        <w:pStyle w:val="HTML1"/>
        <w:divId w:val="341320520"/>
      </w:pPr>
      <w:r>
        <w:t xml:space="preserve">    &amp;state=af0ifjsldkj</w:t>
      </w:r>
    </w:p>
    <w:p w14:paraId="3814D737" w14:textId="77777777" w:rsidR="00ED00E9" w:rsidRDefault="00ED00E9">
      <w:pPr>
        <w:pStyle w:val="Web"/>
        <w:divId w:val="413163619"/>
        <w:rPr>
          <w:rFonts w:ascii="Verdana" w:hAnsi="Verdana"/>
          <w:color w:val="000000"/>
        </w:rPr>
      </w:pPr>
      <w:r>
        <w:rPr>
          <w:rFonts w:ascii="Verdana" w:hAnsi="Verdana"/>
          <w:color w:val="000000"/>
        </w:rPr>
        <w:t xml:space="preserve">Case 2: </w:t>
      </w:r>
      <w:proofErr w:type="spellStart"/>
      <w:r>
        <w:rPr>
          <w:rFonts w:ascii="Verdana" w:hAnsi="Verdana"/>
          <w:color w:val="000000"/>
        </w:rPr>
        <w:t>response_type</w:t>
      </w:r>
      <w:proofErr w:type="spellEnd"/>
      <w:r>
        <w:rPr>
          <w:rFonts w:ascii="Verdana" w:hAnsi="Verdana"/>
          <w:color w:val="000000"/>
        </w:rPr>
        <w:t xml:space="preserve">=token </w:t>
      </w:r>
      <w:proofErr w:type="spellStart"/>
      <w:r>
        <w:rPr>
          <w:rFonts w:ascii="Verdana" w:hAnsi="Verdana"/>
          <w:color w:val="000000"/>
        </w:rPr>
        <w:t>id_token</w:t>
      </w:r>
      <w:proofErr w:type="spellEnd"/>
      <w:r>
        <w:rPr>
          <w:rFonts w:ascii="Verdana" w:hAnsi="Verdana"/>
          <w:color w:val="000000"/>
        </w:rPr>
        <w:t xml:space="preserve"> </w:t>
      </w:r>
    </w:p>
    <w:p w14:paraId="129123D6" w14:textId="77777777" w:rsidR="00ED00E9" w:rsidRDefault="00ED00E9">
      <w:pPr>
        <w:pStyle w:val="HTML1"/>
        <w:divId w:val="391852613"/>
      </w:pPr>
    </w:p>
    <w:p w14:paraId="65188DD3" w14:textId="77777777" w:rsidR="00ED00E9" w:rsidRDefault="00ED00E9">
      <w:pPr>
        <w:pStyle w:val="HTML1"/>
        <w:divId w:val="391852613"/>
      </w:pPr>
      <w:r>
        <w:t xml:space="preserve">  https://server.example.com/op/authorize?</w:t>
      </w:r>
    </w:p>
    <w:p w14:paraId="7A05C39F" w14:textId="77777777" w:rsidR="00ED00E9" w:rsidRDefault="00ED00E9">
      <w:pPr>
        <w:pStyle w:val="HTML1"/>
        <w:divId w:val="391852613"/>
      </w:pPr>
      <w:r>
        <w:t xml:space="preserve">    </w:t>
      </w:r>
      <w:proofErr w:type="spellStart"/>
      <w:r>
        <w:t>response_type</w:t>
      </w:r>
      <w:proofErr w:type="spellEnd"/>
      <w:r>
        <w:t>=token%20id_token</w:t>
      </w:r>
    </w:p>
    <w:p w14:paraId="4A2EA126" w14:textId="77777777" w:rsidR="00ED00E9" w:rsidRDefault="00ED00E9">
      <w:pPr>
        <w:pStyle w:val="HTML1"/>
        <w:divId w:val="391852613"/>
      </w:pPr>
      <w:r>
        <w:t xml:space="preserve">    &amp;</w:t>
      </w:r>
      <w:proofErr w:type="spellStart"/>
      <w:r>
        <w:t>client_id</w:t>
      </w:r>
      <w:proofErr w:type="spellEnd"/>
      <w:r>
        <w:t>=s6BhdRkqt3</w:t>
      </w:r>
    </w:p>
    <w:p w14:paraId="79E90857" w14:textId="77777777" w:rsidR="00ED00E9" w:rsidRDefault="00ED00E9">
      <w:pPr>
        <w:pStyle w:val="HTML1"/>
        <w:divId w:val="391852613"/>
      </w:pPr>
      <w:r>
        <w:t xml:space="preserve">    &amp;</w:t>
      </w:r>
      <w:proofErr w:type="spellStart"/>
      <w:r>
        <w:t>redirect_uri</w:t>
      </w:r>
      <w:proofErr w:type="spellEnd"/>
      <w:r>
        <w:t>=https%3A%2F%2Fclient.example.org%2Fcb</w:t>
      </w:r>
    </w:p>
    <w:p w14:paraId="7BF1F421" w14:textId="77777777" w:rsidR="00ED00E9" w:rsidRDefault="00ED00E9">
      <w:pPr>
        <w:pStyle w:val="HTML1"/>
        <w:divId w:val="391852613"/>
      </w:pPr>
      <w:r>
        <w:t xml:space="preserve">    &amp;scope=</w:t>
      </w:r>
      <w:proofErr w:type="spellStart"/>
      <w:r>
        <w:t>openid</w:t>
      </w:r>
      <w:proofErr w:type="spellEnd"/>
    </w:p>
    <w:p w14:paraId="0C2F8004" w14:textId="77777777" w:rsidR="00ED00E9" w:rsidRDefault="00ED00E9">
      <w:pPr>
        <w:pStyle w:val="HTML1"/>
        <w:divId w:val="391852613"/>
      </w:pPr>
      <w:r>
        <w:t xml:space="preserve">    &amp;nonce=n-0S6_WzA2Mj</w:t>
      </w:r>
    </w:p>
    <w:p w14:paraId="154ECDD5" w14:textId="77777777" w:rsidR="00ED00E9" w:rsidRDefault="00ED00E9">
      <w:pPr>
        <w:pStyle w:val="HTML1"/>
        <w:divId w:val="391852613"/>
      </w:pPr>
      <w:r>
        <w:t xml:space="preserve">    &amp;state=af0ifjsldkj</w:t>
      </w:r>
    </w:p>
    <w:p w14:paraId="0B3B1696" w14:textId="77777777" w:rsidR="00ED00E9" w:rsidRDefault="00ED00E9">
      <w:pPr>
        <w:pStyle w:val="HTML1"/>
        <w:divId w:val="391852613"/>
      </w:pPr>
    </w:p>
    <w:p w14:paraId="74DE206D" w14:textId="77777777" w:rsidR="00ED00E9" w:rsidRDefault="00ED00E9">
      <w:pPr>
        <w:pStyle w:val="HTML1"/>
        <w:divId w:val="391852613"/>
      </w:pPr>
      <w:r>
        <w:t xml:space="preserve">  HTTP/1.1 302 Found</w:t>
      </w:r>
    </w:p>
    <w:p w14:paraId="088EEEAF" w14:textId="77777777" w:rsidR="00ED00E9" w:rsidRDefault="00ED00E9">
      <w:pPr>
        <w:pStyle w:val="HTML1"/>
        <w:divId w:val="391852613"/>
      </w:pPr>
      <w:r>
        <w:t xml:space="preserve">  Location: https://client.example.org/cb#</w:t>
      </w:r>
    </w:p>
    <w:p w14:paraId="6E67776E" w14:textId="77777777" w:rsidR="00ED00E9" w:rsidRDefault="00ED00E9">
      <w:pPr>
        <w:pStyle w:val="HTML1"/>
        <w:divId w:val="391852613"/>
      </w:pPr>
      <w:r>
        <w:t xml:space="preserve">    </w:t>
      </w:r>
      <w:proofErr w:type="spellStart"/>
      <w:r>
        <w:t>access_token</w:t>
      </w:r>
      <w:proofErr w:type="spellEnd"/>
      <w:r>
        <w:t>=jHkWEdUXMU1BwAsC4vtUsZwnNvTIxEl0z9K3vx5KF0Y</w:t>
      </w:r>
    </w:p>
    <w:p w14:paraId="125D9839" w14:textId="77777777" w:rsidR="00ED00E9" w:rsidRDefault="00ED00E9">
      <w:pPr>
        <w:pStyle w:val="HTML1"/>
        <w:divId w:val="391852613"/>
      </w:pPr>
      <w:r>
        <w:t xml:space="preserve">    &amp;</w:t>
      </w:r>
      <w:proofErr w:type="spellStart"/>
      <w:r>
        <w:t>token_type</w:t>
      </w:r>
      <w:proofErr w:type="spellEnd"/>
      <w:r>
        <w:t>=Bearer</w:t>
      </w:r>
    </w:p>
    <w:p w14:paraId="2BA56D7E" w14:textId="77777777" w:rsidR="00ED00E9" w:rsidRDefault="00ED00E9">
      <w:pPr>
        <w:pStyle w:val="HTML1"/>
        <w:divId w:val="391852613"/>
      </w:pPr>
      <w:r>
        <w:t xml:space="preserve">    &amp;</w:t>
      </w:r>
      <w:proofErr w:type="spellStart"/>
      <w:r>
        <w:t>id_token</w:t>
      </w:r>
      <w:proofErr w:type="spellEnd"/>
      <w:r>
        <w:t>=eyJhbGciOiJSUzI1NiJ9.ew0KICJpc3MiOiAiaHR0cDovL3NlcnZlc</w:t>
      </w:r>
    </w:p>
    <w:p w14:paraId="046649C0" w14:textId="77777777" w:rsidR="00ED00E9" w:rsidRDefault="00ED00E9">
      <w:pPr>
        <w:pStyle w:val="HTML1"/>
        <w:divId w:val="391852613"/>
      </w:pPr>
      <w:r>
        <w:t xml:space="preserve">    i5leGFtcGxlLmNvbSIsDQogInN1YiI6ICIyNDgyODk3NjEwMDEiLA0KICJhdWQiO</w:t>
      </w:r>
    </w:p>
    <w:p w14:paraId="63280F75" w14:textId="77777777" w:rsidR="00ED00E9" w:rsidRDefault="00ED00E9">
      <w:pPr>
        <w:pStyle w:val="HTML1"/>
        <w:divId w:val="391852613"/>
      </w:pPr>
      <w:r>
        <w:t xml:space="preserve">    iAiczZCaGRSa3F0MyIsDQogIm5vbmNlIjogIm4tMFM2X1d6QTJNaiIsDQogImV4c</w:t>
      </w:r>
    </w:p>
    <w:p w14:paraId="12E5EB00" w14:textId="77777777" w:rsidR="00ED00E9" w:rsidRDefault="00ED00E9">
      <w:pPr>
        <w:pStyle w:val="HTML1"/>
        <w:divId w:val="391852613"/>
      </w:pPr>
      <w:r>
        <w:t xml:space="preserve">    CI6IDEzMTEyODE5NzAsDQogImlhdCI6IDEzMTEyODA5NzAsDQogImF0X2hhc2giO</w:t>
      </w:r>
    </w:p>
    <w:p w14:paraId="19751D45" w14:textId="77777777" w:rsidR="00ED00E9" w:rsidRDefault="00ED00E9">
      <w:pPr>
        <w:pStyle w:val="HTML1"/>
        <w:divId w:val="391852613"/>
      </w:pPr>
      <w:r>
        <w:t xml:space="preserve">    iAiNzdRbVVQdGpQZnpXdEYyQW5wSzlSUSINCn0.g7UR4IDBNIjoPFV8exQCosUNV</w:t>
      </w:r>
    </w:p>
    <w:p w14:paraId="3CF0915F" w14:textId="77777777" w:rsidR="00ED00E9" w:rsidRDefault="00ED00E9" w:rsidP="009457BD">
      <w:pPr>
        <w:pStyle w:val="HTML1"/>
        <w:divId w:val="391852613"/>
      </w:pPr>
      <w:r>
        <w:t xml:space="preserve">    </w:t>
      </w:r>
      <w:proofErr w:type="gramStart"/>
      <w:r>
        <w:t>eh8bNUTeL4wdQp</w:t>
      </w:r>
      <w:proofErr w:type="gramEnd"/>
      <w:r>
        <w:t>-2WXIWnly0</w:t>
      </w:r>
      <w:commentRangeStart w:id="153"/>
      <w:del w:id="154" w:author="Nat" w:date="2013-06-03T12:47:00Z">
        <w:r w:rsidDel="009457BD">
          <w:delText>_</w:delText>
        </w:r>
      </w:del>
      <w:commentRangeEnd w:id="153"/>
      <w:r w:rsidR="009457BD">
        <w:rPr>
          <w:rStyle w:val="ad"/>
          <w:rFonts w:ascii="MS PGothic" w:eastAsia="MS PGothic" w:hAnsi="MS PGothic" w:cs="MS PGothic"/>
          <w:color w:val="auto"/>
        </w:rPr>
        <w:commentReference w:id="153"/>
      </w:r>
      <w:r>
        <w:t>4ZK0sh4A4uddfenzo4Cjh4wuPPrSw6lMeujYbGy</w:t>
      </w:r>
    </w:p>
    <w:p w14:paraId="7405B0EA" w14:textId="77777777" w:rsidR="00ED00E9" w:rsidRDefault="00ED00E9" w:rsidP="009457BD">
      <w:pPr>
        <w:pStyle w:val="HTML1"/>
        <w:divId w:val="391852613"/>
      </w:pPr>
      <w:r>
        <w:t xml:space="preserve">    </w:t>
      </w:r>
      <w:proofErr w:type="gramStart"/>
      <w:r>
        <w:t>zKspJrRYL3iiYWc2VQcl8RKdHPz</w:t>
      </w:r>
      <w:proofErr w:type="gramEnd"/>
      <w:del w:id="155" w:author="Nat" w:date="2013-06-03T12:48:00Z">
        <w:r w:rsidDel="009457BD">
          <w:delText>_</w:delText>
        </w:r>
      </w:del>
      <w:r>
        <w:t>G-7yf5enut1YE8v7PhKucPJCRRoobMjqD73f</w:t>
      </w:r>
    </w:p>
    <w:p w14:paraId="1961052F" w14:textId="77777777" w:rsidR="00ED00E9" w:rsidRDefault="00ED00E9">
      <w:pPr>
        <w:pStyle w:val="HTML1"/>
        <w:divId w:val="391852613"/>
      </w:pPr>
      <w:r>
        <w:t xml:space="preserve">    1nJNwQ9KBrfh21Ggbx1p8hNqQeeLLXb9b63JD84hVOXwyHmmcVgvZskge-wExwnh</w:t>
      </w:r>
    </w:p>
    <w:p w14:paraId="3A109F6F" w14:textId="77777777" w:rsidR="00ED00E9" w:rsidRDefault="00ED00E9" w:rsidP="009457BD">
      <w:pPr>
        <w:pStyle w:val="HTML1"/>
        <w:divId w:val="391852613"/>
      </w:pPr>
      <w:r>
        <w:t xml:space="preserve">    Ivv_cxTzxIXsSxcYlh3d9hnu0wdxPZOGjT0</w:t>
      </w:r>
      <w:del w:id="156" w:author="Nat" w:date="2013-06-03T12:48:00Z">
        <w:r w:rsidDel="009457BD">
          <w:delText>_</w:delText>
        </w:r>
      </w:del>
      <w:r>
        <w:t>nNZJxvdIwDD4cAT_LE5Ae447qB90</w:t>
      </w:r>
    </w:p>
    <w:p w14:paraId="2AC14A7B" w14:textId="77777777" w:rsidR="00ED00E9" w:rsidRDefault="00ED00E9" w:rsidP="009457BD">
      <w:pPr>
        <w:pStyle w:val="HTML1"/>
        <w:divId w:val="391852613"/>
      </w:pPr>
      <w:r>
        <w:t xml:space="preserve">    ZF89Nmb0Oj2b1GdGVQEIr8-FXrHlyD827f0N</w:t>
      </w:r>
      <w:del w:id="157" w:author="Nat" w:date="2013-06-03T12:48:00Z">
        <w:r w:rsidDel="009457BD">
          <w:delText>_</w:delText>
        </w:r>
      </w:del>
      <w:r>
        <w:t>hLYPdZ73YK6p10qY9oRtMimg</w:t>
      </w:r>
    </w:p>
    <w:p w14:paraId="54530C67" w14:textId="77777777" w:rsidR="00ED00E9" w:rsidRDefault="00ED00E9">
      <w:pPr>
        <w:pStyle w:val="HTML1"/>
        <w:divId w:val="391852613"/>
      </w:pPr>
      <w:r>
        <w:t xml:space="preserve">    &amp;state=af0ifjsldkj</w:t>
      </w:r>
    </w:p>
    <w:p w14:paraId="110F9C58" w14:textId="77777777" w:rsidR="00ED00E9" w:rsidRDefault="00ED00E9">
      <w:pPr>
        <w:pStyle w:val="Web"/>
        <w:divId w:val="413163619"/>
        <w:rPr>
          <w:rFonts w:ascii="Verdana" w:hAnsi="Verdana"/>
          <w:color w:val="000000"/>
        </w:rPr>
      </w:pPr>
      <w:r>
        <w:rPr>
          <w:rFonts w:ascii="Verdana" w:hAnsi="Verdana"/>
          <w:color w:val="000000"/>
        </w:rPr>
        <w:t xml:space="preserve">Verifying and decoding the ID Token will yield the following Claims: </w:t>
      </w:r>
    </w:p>
    <w:p w14:paraId="1EED960A" w14:textId="77777777" w:rsidR="00ED00E9" w:rsidRDefault="00ED00E9">
      <w:pPr>
        <w:pStyle w:val="HTML1"/>
        <w:divId w:val="538980665"/>
      </w:pPr>
    </w:p>
    <w:p w14:paraId="1BA1CEB5" w14:textId="77777777" w:rsidR="00ED00E9" w:rsidRDefault="00ED00E9">
      <w:pPr>
        <w:pStyle w:val="HTML1"/>
        <w:divId w:val="538980665"/>
      </w:pPr>
      <w:r>
        <w:t xml:space="preserve">  {</w:t>
      </w:r>
    </w:p>
    <w:p w14:paraId="2983BDC3" w14:textId="77777777" w:rsidR="00ED00E9" w:rsidRDefault="00ED00E9">
      <w:pPr>
        <w:pStyle w:val="HTML1"/>
        <w:divId w:val="538980665"/>
      </w:pPr>
      <w:r>
        <w:t xml:space="preserve">   "</w:t>
      </w:r>
      <w:proofErr w:type="spellStart"/>
      <w:proofErr w:type="gramStart"/>
      <w:r>
        <w:t>iss</w:t>
      </w:r>
      <w:proofErr w:type="spellEnd"/>
      <w:proofErr w:type="gramEnd"/>
      <w:r>
        <w:t>": "http://server.example.com",</w:t>
      </w:r>
    </w:p>
    <w:p w14:paraId="3E13AAAC" w14:textId="77777777" w:rsidR="00ED00E9" w:rsidRDefault="00ED00E9">
      <w:pPr>
        <w:pStyle w:val="HTML1"/>
        <w:divId w:val="538980665"/>
      </w:pPr>
      <w:r>
        <w:t xml:space="preserve">   "</w:t>
      </w:r>
      <w:proofErr w:type="gramStart"/>
      <w:r>
        <w:t>sub</w:t>
      </w:r>
      <w:proofErr w:type="gramEnd"/>
      <w:r>
        <w:t>": "248289761001",</w:t>
      </w:r>
    </w:p>
    <w:p w14:paraId="1387513E" w14:textId="77777777" w:rsidR="00ED00E9" w:rsidRDefault="00ED00E9">
      <w:pPr>
        <w:pStyle w:val="HTML1"/>
        <w:divId w:val="538980665"/>
      </w:pPr>
      <w:r>
        <w:t xml:space="preserve">   "</w:t>
      </w:r>
      <w:proofErr w:type="spellStart"/>
      <w:proofErr w:type="gramStart"/>
      <w:r>
        <w:t>aud</w:t>
      </w:r>
      <w:proofErr w:type="spellEnd"/>
      <w:proofErr w:type="gramEnd"/>
      <w:r>
        <w:t>": "s6BhdRkqt3",</w:t>
      </w:r>
    </w:p>
    <w:p w14:paraId="4944794F" w14:textId="77777777" w:rsidR="00ED00E9" w:rsidRDefault="00ED00E9">
      <w:pPr>
        <w:pStyle w:val="HTML1"/>
        <w:divId w:val="538980665"/>
      </w:pPr>
      <w:r>
        <w:t xml:space="preserve">   "</w:t>
      </w:r>
      <w:proofErr w:type="gramStart"/>
      <w:r>
        <w:t>nonce</w:t>
      </w:r>
      <w:proofErr w:type="gramEnd"/>
      <w:r>
        <w:t>": "n-0S6_WzA2Mj",</w:t>
      </w:r>
    </w:p>
    <w:p w14:paraId="62EEB7F8" w14:textId="77777777" w:rsidR="00ED00E9" w:rsidRDefault="00ED00E9">
      <w:pPr>
        <w:pStyle w:val="HTML1"/>
        <w:divId w:val="538980665"/>
      </w:pPr>
      <w:r>
        <w:t xml:space="preserve">   "</w:t>
      </w:r>
      <w:proofErr w:type="gramStart"/>
      <w:r>
        <w:t>exp</w:t>
      </w:r>
      <w:proofErr w:type="gramEnd"/>
      <w:r>
        <w:t>": 1311281970,</w:t>
      </w:r>
    </w:p>
    <w:p w14:paraId="7B1490FD" w14:textId="77777777" w:rsidR="00ED00E9" w:rsidRDefault="00ED00E9">
      <w:pPr>
        <w:pStyle w:val="HTML1"/>
        <w:divId w:val="538980665"/>
      </w:pPr>
      <w:r>
        <w:t xml:space="preserve">   "</w:t>
      </w:r>
      <w:proofErr w:type="spellStart"/>
      <w:proofErr w:type="gramStart"/>
      <w:r>
        <w:t>iat</w:t>
      </w:r>
      <w:proofErr w:type="spellEnd"/>
      <w:proofErr w:type="gramEnd"/>
      <w:r>
        <w:t>": 1311280970,</w:t>
      </w:r>
    </w:p>
    <w:p w14:paraId="5F0B2954" w14:textId="77777777" w:rsidR="00ED00E9" w:rsidRDefault="00ED00E9">
      <w:pPr>
        <w:pStyle w:val="HTML1"/>
        <w:divId w:val="538980665"/>
      </w:pPr>
      <w:r>
        <w:t xml:space="preserve">   "</w:t>
      </w:r>
      <w:proofErr w:type="spellStart"/>
      <w:r>
        <w:t>at_hash</w:t>
      </w:r>
      <w:proofErr w:type="spellEnd"/>
      <w:r>
        <w:t>": "77QmUPtjPfzWtF2AnpK9RQ"</w:t>
      </w:r>
    </w:p>
    <w:p w14:paraId="4A3D5940" w14:textId="77777777" w:rsidR="00ED00E9" w:rsidRDefault="00ED00E9">
      <w:pPr>
        <w:pStyle w:val="HTML1"/>
        <w:divId w:val="538980665"/>
      </w:pPr>
      <w:r>
        <w:t xml:space="preserve">  }</w:t>
      </w:r>
    </w:p>
    <w:p w14:paraId="2E95CF02" w14:textId="77777777" w:rsidR="00ED00E9" w:rsidRDefault="00ED00E9">
      <w:pPr>
        <w:pStyle w:val="Web"/>
        <w:divId w:val="413163619"/>
        <w:rPr>
          <w:rFonts w:ascii="Verdana" w:hAnsi="Verdana"/>
          <w:color w:val="000000"/>
        </w:rPr>
      </w:pPr>
      <w:r>
        <w:rPr>
          <w:rFonts w:ascii="Verdana" w:hAnsi="Verdana"/>
          <w:color w:val="000000"/>
        </w:rPr>
        <w:t xml:space="preserve">Case 3: </w:t>
      </w:r>
      <w:proofErr w:type="spellStart"/>
      <w:r>
        <w:rPr>
          <w:rFonts w:ascii="Verdana" w:hAnsi="Verdana"/>
          <w:color w:val="000000"/>
        </w:rPr>
        <w:t>response_type</w:t>
      </w:r>
      <w:proofErr w:type="spellEnd"/>
      <w:r>
        <w:rPr>
          <w:rFonts w:ascii="Verdana" w:hAnsi="Verdana"/>
          <w:color w:val="000000"/>
        </w:rPr>
        <w:t xml:space="preserve">=code </w:t>
      </w:r>
      <w:proofErr w:type="spellStart"/>
      <w:r>
        <w:rPr>
          <w:rFonts w:ascii="Verdana" w:hAnsi="Verdana"/>
          <w:color w:val="000000"/>
        </w:rPr>
        <w:t>id_token</w:t>
      </w:r>
      <w:proofErr w:type="spellEnd"/>
      <w:r>
        <w:rPr>
          <w:rFonts w:ascii="Verdana" w:hAnsi="Verdana"/>
          <w:color w:val="000000"/>
        </w:rPr>
        <w:t xml:space="preserve"> </w:t>
      </w:r>
    </w:p>
    <w:p w14:paraId="443342A3" w14:textId="77777777" w:rsidR="00ED00E9" w:rsidRDefault="00ED00E9">
      <w:pPr>
        <w:pStyle w:val="HTML1"/>
        <w:divId w:val="1934893848"/>
      </w:pPr>
    </w:p>
    <w:p w14:paraId="7D9048EB" w14:textId="77777777" w:rsidR="00ED00E9" w:rsidRDefault="00ED00E9">
      <w:pPr>
        <w:pStyle w:val="HTML1"/>
        <w:divId w:val="1934893848"/>
      </w:pPr>
      <w:r>
        <w:t xml:space="preserve">  https://server.example.com/op/authorize?</w:t>
      </w:r>
    </w:p>
    <w:p w14:paraId="234A5A2E" w14:textId="77777777" w:rsidR="00ED00E9" w:rsidRDefault="00ED00E9">
      <w:pPr>
        <w:pStyle w:val="HTML1"/>
        <w:divId w:val="1934893848"/>
      </w:pPr>
      <w:r>
        <w:t xml:space="preserve">    </w:t>
      </w:r>
      <w:proofErr w:type="spellStart"/>
      <w:r>
        <w:t>response_type</w:t>
      </w:r>
      <w:proofErr w:type="spellEnd"/>
      <w:r>
        <w:t>=code%20id_token</w:t>
      </w:r>
    </w:p>
    <w:p w14:paraId="76726575" w14:textId="77777777" w:rsidR="00ED00E9" w:rsidRDefault="00ED00E9">
      <w:pPr>
        <w:pStyle w:val="HTML1"/>
        <w:divId w:val="1934893848"/>
      </w:pPr>
      <w:r>
        <w:t xml:space="preserve">    &amp;</w:t>
      </w:r>
      <w:proofErr w:type="spellStart"/>
      <w:r>
        <w:t>client_id</w:t>
      </w:r>
      <w:proofErr w:type="spellEnd"/>
      <w:r>
        <w:t>=s6BhdRkqt3</w:t>
      </w:r>
    </w:p>
    <w:p w14:paraId="1DAB360A" w14:textId="77777777" w:rsidR="00ED00E9" w:rsidRDefault="00ED00E9">
      <w:pPr>
        <w:pStyle w:val="HTML1"/>
        <w:divId w:val="1934893848"/>
      </w:pPr>
      <w:r>
        <w:t xml:space="preserve">    &amp;</w:t>
      </w:r>
      <w:proofErr w:type="spellStart"/>
      <w:r>
        <w:t>redirect_uri</w:t>
      </w:r>
      <w:proofErr w:type="spellEnd"/>
      <w:r>
        <w:t>=https%3A%2F%2Fclient.example.org%2Fcb</w:t>
      </w:r>
    </w:p>
    <w:p w14:paraId="4C44CCEA" w14:textId="77777777" w:rsidR="00ED00E9" w:rsidRDefault="00ED00E9">
      <w:pPr>
        <w:pStyle w:val="HTML1"/>
        <w:divId w:val="1934893848"/>
      </w:pPr>
      <w:r>
        <w:t xml:space="preserve">    &amp;scope=</w:t>
      </w:r>
      <w:proofErr w:type="spellStart"/>
      <w:r>
        <w:t>openid</w:t>
      </w:r>
      <w:proofErr w:type="spellEnd"/>
    </w:p>
    <w:p w14:paraId="0675F817" w14:textId="77777777" w:rsidR="00ED00E9" w:rsidRDefault="00ED00E9">
      <w:pPr>
        <w:pStyle w:val="HTML1"/>
        <w:divId w:val="1934893848"/>
      </w:pPr>
      <w:r>
        <w:t xml:space="preserve">    &amp;nonce=n-0S6_WzA2Mj</w:t>
      </w:r>
    </w:p>
    <w:p w14:paraId="76BB3DFA" w14:textId="77777777" w:rsidR="00ED00E9" w:rsidRDefault="00ED00E9">
      <w:pPr>
        <w:pStyle w:val="HTML1"/>
        <w:divId w:val="1934893848"/>
      </w:pPr>
      <w:r>
        <w:t xml:space="preserve">    &amp;state=af0ifjsldkj</w:t>
      </w:r>
    </w:p>
    <w:p w14:paraId="0845A5CC" w14:textId="77777777" w:rsidR="00ED00E9" w:rsidRDefault="00ED00E9">
      <w:pPr>
        <w:pStyle w:val="HTML1"/>
        <w:divId w:val="1934893848"/>
      </w:pPr>
    </w:p>
    <w:p w14:paraId="72F62DE4" w14:textId="77777777" w:rsidR="00ED00E9" w:rsidRDefault="00ED00E9">
      <w:pPr>
        <w:pStyle w:val="HTML1"/>
        <w:divId w:val="1934893848"/>
      </w:pPr>
      <w:r>
        <w:t xml:space="preserve">  HTTP/1.1 302 Found</w:t>
      </w:r>
    </w:p>
    <w:p w14:paraId="694B792A" w14:textId="77777777" w:rsidR="00ED00E9" w:rsidRDefault="00ED00E9">
      <w:pPr>
        <w:pStyle w:val="HTML1"/>
        <w:divId w:val="1934893848"/>
      </w:pPr>
      <w:r>
        <w:t xml:space="preserve">  Location: https://client.example.org/cb#</w:t>
      </w:r>
    </w:p>
    <w:p w14:paraId="0F742B7C" w14:textId="77777777" w:rsidR="00ED00E9" w:rsidRDefault="00ED00E9" w:rsidP="009457BD">
      <w:pPr>
        <w:pStyle w:val="HTML1"/>
        <w:divId w:val="1934893848"/>
      </w:pPr>
      <w:r>
        <w:t xml:space="preserve">    </w:t>
      </w:r>
      <w:proofErr w:type="gramStart"/>
      <w:r>
        <w:t>code</w:t>
      </w:r>
      <w:proofErr w:type="gramEnd"/>
      <w:r>
        <w:t>=Qcb0Orv1zh30vL1MPRsbm-diHiMwcLyZvn1arpZv-Jxf</w:t>
      </w:r>
      <w:commentRangeStart w:id="158"/>
      <w:del w:id="159" w:author="Nat" w:date="2013-06-03T12:49:00Z">
        <w:r w:rsidDel="009457BD">
          <w:delText>_</w:delText>
        </w:r>
      </w:del>
      <w:commentRangeEnd w:id="158"/>
      <w:r w:rsidR="009457BD">
        <w:rPr>
          <w:rStyle w:val="ad"/>
          <w:rFonts w:ascii="MS PGothic" w:eastAsia="MS PGothic" w:hAnsi="MS PGothic" w:cs="MS PGothic"/>
          <w:color w:val="auto"/>
        </w:rPr>
        <w:commentReference w:id="158"/>
      </w:r>
      <w:r>
        <w:t>11jnpEX3Tgfvk</w:t>
      </w:r>
    </w:p>
    <w:p w14:paraId="76B4E4BF" w14:textId="77777777" w:rsidR="00ED00E9" w:rsidRDefault="00ED00E9">
      <w:pPr>
        <w:pStyle w:val="HTML1"/>
        <w:divId w:val="1934893848"/>
      </w:pPr>
      <w:r>
        <w:t xml:space="preserve">    &amp;</w:t>
      </w:r>
      <w:proofErr w:type="spellStart"/>
      <w:r>
        <w:t>id_token</w:t>
      </w:r>
      <w:proofErr w:type="spellEnd"/>
      <w:r>
        <w:t>=eyJhbGciOiJSUzI1NiJ9.ew0KICJpc3MiOiAiaHR0cDovL3NlcnZlc</w:t>
      </w:r>
    </w:p>
    <w:p w14:paraId="14B87624" w14:textId="77777777" w:rsidR="00ED00E9" w:rsidRDefault="00ED00E9">
      <w:pPr>
        <w:pStyle w:val="HTML1"/>
        <w:divId w:val="1934893848"/>
      </w:pPr>
      <w:r>
        <w:t xml:space="preserve">    i5leGFtcGxlLmNvbSIsDQogInN1YiI6ICIyNDgyODk3NjEwMDEiLA0KICJhdWQiO</w:t>
      </w:r>
    </w:p>
    <w:p w14:paraId="0398F536" w14:textId="77777777" w:rsidR="00ED00E9" w:rsidRDefault="00ED00E9">
      <w:pPr>
        <w:pStyle w:val="HTML1"/>
        <w:divId w:val="1934893848"/>
      </w:pPr>
      <w:r>
        <w:t xml:space="preserve">    iAiczZCaGRSa3F0MyIsDQogIm5vbmNlIjogIm4tMFM2X1d6QTJNaiIsDQogImV4c</w:t>
      </w:r>
    </w:p>
    <w:p w14:paraId="1E03B997" w14:textId="77777777" w:rsidR="00ED00E9" w:rsidRDefault="00ED00E9">
      <w:pPr>
        <w:pStyle w:val="HTML1"/>
        <w:divId w:val="1934893848"/>
      </w:pPr>
      <w:r>
        <w:t xml:space="preserve">    CI6IDEzMTEyODE5NzAsDQogImlhdCI6IDEzMTEyODA5NzAsDQogImNfaGFzaCI6I</w:t>
      </w:r>
    </w:p>
    <w:p w14:paraId="0FF38656" w14:textId="77777777" w:rsidR="00ED00E9" w:rsidRDefault="00ED00E9" w:rsidP="009457BD">
      <w:pPr>
        <w:pStyle w:val="HTML1"/>
        <w:divId w:val="1934893848"/>
      </w:pPr>
      <w:r>
        <w:t xml:space="preserve">    CJMRGt0S2RvUWFrM1BrMGNuWHhDbHRBIg0KfQ.dAVXerlNOJ</w:t>
      </w:r>
      <w:del w:id="160" w:author="Nat" w:date="2013-06-03T12:49:00Z">
        <w:r w:rsidDel="009457BD">
          <w:delText>_</w:delText>
        </w:r>
      </w:del>
      <w:r>
        <w:t>tqMUysD_k1Q_bRX</w:t>
      </w:r>
    </w:p>
    <w:p w14:paraId="0C7558BA" w14:textId="77777777" w:rsidR="00ED00E9" w:rsidRDefault="00ED00E9">
      <w:pPr>
        <w:pStyle w:val="HTML1"/>
        <w:divId w:val="1934893848"/>
      </w:pPr>
      <w:r>
        <w:t xml:space="preserve">    RJbLkTOsCPVxpKUis5V6xMRvtjfRg8gUfPuAMYrKQMEqZZmL87Hxkv6cFKavb4ft</w:t>
      </w:r>
    </w:p>
    <w:p w14:paraId="0CD995FD" w14:textId="77777777" w:rsidR="00ED00E9" w:rsidRDefault="00ED00E9">
      <w:pPr>
        <w:pStyle w:val="HTML1"/>
        <w:divId w:val="1934893848"/>
      </w:pPr>
      <w:r>
        <w:t xml:space="preserve">    BUrY2qUnrvqe_bNjVEz89QSdxGmdFwSTgFVGWkDf5dV5eIiRxXfIkmlgCltPNocR</w:t>
      </w:r>
    </w:p>
    <w:p w14:paraId="125BCA27" w14:textId="77777777" w:rsidR="00ED00E9" w:rsidRDefault="00ED00E9">
      <w:pPr>
        <w:pStyle w:val="HTML1"/>
        <w:divId w:val="1934893848"/>
      </w:pPr>
      <w:r>
        <w:t xml:space="preserve">    AyvdNrsWC661rHz5F9MzBho2vgi5epUa_KAl6tK4ksgl68pjZqlBqsWfTbGEsWQX</w:t>
      </w:r>
    </w:p>
    <w:p w14:paraId="6666F955" w14:textId="77777777" w:rsidR="00ED00E9" w:rsidRDefault="00ED00E9" w:rsidP="009457BD">
      <w:pPr>
        <w:pStyle w:val="HTML1"/>
        <w:divId w:val="1934893848"/>
      </w:pPr>
      <w:r>
        <w:t xml:space="preserve">    Efu664dJkdXMLEnsPUeQQLjMhLH7qpZk2ry0nRx0sS1mRwOM</w:t>
      </w:r>
      <w:del w:id="161" w:author="Nat" w:date="2013-06-03T12:49:00Z">
        <w:r w:rsidDel="009457BD">
          <w:delText>_</w:delText>
        </w:r>
      </w:del>
      <w:r>
        <w:t>Q0Xmps0vOkNn284</w:t>
      </w:r>
    </w:p>
    <w:p w14:paraId="17781071" w14:textId="77777777" w:rsidR="00ED00E9" w:rsidRDefault="00ED00E9" w:rsidP="009457BD">
      <w:pPr>
        <w:pStyle w:val="HTML1"/>
        <w:divId w:val="1934893848"/>
      </w:pPr>
      <w:r>
        <w:t xml:space="preserve">    </w:t>
      </w:r>
      <w:proofErr w:type="gramStart"/>
      <w:r>
        <w:t>pMUpmWEAjqklWITgtVYXOzF4ilbmZK6ONpFyKCpnSkAYtTEuqz</w:t>
      </w:r>
      <w:proofErr w:type="gramEnd"/>
      <w:r>
        <w:t>-m7MoLCD</w:t>
      </w:r>
      <w:del w:id="162" w:author="Nat" w:date="2013-06-03T12:49:00Z">
        <w:r w:rsidDel="009457BD">
          <w:delText>_</w:delText>
        </w:r>
      </w:del>
      <w:r>
        <w:t>A</w:t>
      </w:r>
    </w:p>
    <w:p w14:paraId="741B7B5D" w14:textId="77777777" w:rsidR="00ED00E9" w:rsidRDefault="00ED00E9">
      <w:pPr>
        <w:pStyle w:val="HTML1"/>
        <w:divId w:val="1934893848"/>
      </w:pPr>
      <w:r>
        <w:t xml:space="preserve">    &amp;state=af0ifjsldkj</w:t>
      </w:r>
    </w:p>
    <w:p w14:paraId="5D58A774" w14:textId="77777777" w:rsidR="00ED00E9" w:rsidRDefault="00ED00E9">
      <w:pPr>
        <w:pStyle w:val="Web"/>
        <w:divId w:val="413163619"/>
        <w:rPr>
          <w:rFonts w:ascii="Verdana" w:hAnsi="Verdana"/>
          <w:color w:val="000000"/>
        </w:rPr>
      </w:pPr>
      <w:r>
        <w:rPr>
          <w:rFonts w:ascii="Verdana" w:hAnsi="Verdana"/>
          <w:color w:val="000000"/>
        </w:rPr>
        <w:t xml:space="preserve">Verifying and decoding the ID Token will yield the following Claims: </w:t>
      </w:r>
    </w:p>
    <w:p w14:paraId="2D1CF2F8" w14:textId="77777777" w:rsidR="00ED00E9" w:rsidRDefault="00ED00E9">
      <w:pPr>
        <w:pStyle w:val="HTML1"/>
        <w:divId w:val="1882403710"/>
      </w:pPr>
    </w:p>
    <w:p w14:paraId="4AA1E82A" w14:textId="77777777" w:rsidR="00ED00E9" w:rsidRDefault="00ED00E9">
      <w:pPr>
        <w:pStyle w:val="HTML1"/>
        <w:divId w:val="1882403710"/>
      </w:pPr>
      <w:r>
        <w:t xml:space="preserve">  {</w:t>
      </w:r>
    </w:p>
    <w:p w14:paraId="40546574" w14:textId="77777777" w:rsidR="00ED00E9" w:rsidRDefault="00ED00E9">
      <w:pPr>
        <w:pStyle w:val="HTML1"/>
        <w:divId w:val="1882403710"/>
      </w:pPr>
      <w:r>
        <w:t xml:space="preserve">   "</w:t>
      </w:r>
      <w:proofErr w:type="spellStart"/>
      <w:proofErr w:type="gramStart"/>
      <w:r>
        <w:t>iss</w:t>
      </w:r>
      <w:proofErr w:type="spellEnd"/>
      <w:proofErr w:type="gramEnd"/>
      <w:r>
        <w:t>": "http://server.example.com",</w:t>
      </w:r>
    </w:p>
    <w:p w14:paraId="00C4F6F3" w14:textId="77777777" w:rsidR="00ED00E9" w:rsidRDefault="00ED00E9">
      <w:pPr>
        <w:pStyle w:val="HTML1"/>
        <w:divId w:val="1882403710"/>
      </w:pPr>
      <w:r>
        <w:t xml:space="preserve">   "</w:t>
      </w:r>
      <w:proofErr w:type="gramStart"/>
      <w:r>
        <w:t>sub</w:t>
      </w:r>
      <w:proofErr w:type="gramEnd"/>
      <w:r>
        <w:t>": "248289761001",</w:t>
      </w:r>
    </w:p>
    <w:p w14:paraId="1F4279A8" w14:textId="77777777" w:rsidR="00ED00E9" w:rsidRDefault="00ED00E9">
      <w:pPr>
        <w:pStyle w:val="HTML1"/>
        <w:divId w:val="1882403710"/>
      </w:pPr>
      <w:r>
        <w:t xml:space="preserve">   "</w:t>
      </w:r>
      <w:proofErr w:type="spellStart"/>
      <w:proofErr w:type="gramStart"/>
      <w:r>
        <w:t>aud</w:t>
      </w:r>
      <w:proofErr w:type="spellEnd"/>
      <w:proofErr w:type="gramEnd"/>
      <w:r>
        <w:t>": "s6BhdRkqt3",</w:t>
      </w:r>
    </w:p>
    <w:p w14:paraId="5441F068" w14:textId="77777777" w:rsidR="00ED00E9" w:rsidRDefault="00ED00E9">
      <w:pPr>
        <w:pStyle w:val="HTML1"/>
        <w:divId w:val="1882403710"/>
      </w:pPr>
      <w:r>
        <w:t xml:space="preserve">   "</w:t>
      </w:r>
      <w:proofErr w:type="gramStart"/>
      <w:r>
        <w:t>nonce</w:t>
      </w:r>
      <w:proofErr w:type="gramEnd"/>
      <w:r>
        <w:t>": "n-0S6_WzA2Mj",</w:t>
      </w:r>
    </w:p>
    <w:p w14:paraId="00B0AAFA" w14:textId="77777777" w:rsidR="00ED00E9" w:rsidRDefault="00ED00E9">
      <w:pPr>
        <w:pStyle w:val="HTML1"/>
        <w:divId w:val="1882403710"/>
      </w:pPr>
      <w:r>
        <w:t xml:space="preserve">   "</w:t>
      </w:r>
      <w:proofErr w:type="gramStart"/>
      <w:r>
        <w:t>exp</w:t>
      </w:r>
      <w:proofErr w:type="gramEnd"/>
      <w:r>
        <w:t>": 1311281970,</w:t>
      </w:r>
    </w:p>
    <w:p w14:paraId="149BE4E2" w14:textId="77777777" w:rsidR="00ED00E9" w:rsidRDefault="00ED00E9">
      <w:pPr>
        <w:pStyle w:val="HTML1"/>
        <w:divId w:val="1882403710"/>
      </w:pPr>
      <w:r>
        <w:t xml:space="preserve">   "</w:t>
      </w:r>
      <w:proofErr w:type="spellStart"/>
      <w:proofErr w:type="gramStart"/>
      <w:r>
        <w:t>iat</w:t>
      </w:r>
      <w:proofErr w:type="spellEnd"/>
      <w:proofErr w:type="gramEnd"/>
      <w:r>
        <w:t>": 1311280970,</w:t>
      </w:r>
    </w:p>
    <w:p w14:paraId="3BA85E16" w14:textId="77777777" w:rsidR="00ED00E9" w:rsidRDefault="00ED00E9">
      <w:pPr>
        <w:pStyle w:val="HTML1"/>
        <w:divId w:val="1882403710"/>
      </w:pPr>
      <w:r>
        <w:t xml:space="preserve">   "</w:t>
      </w:r>
      <w:proofErr w:type="spellStart"/>
      <w:r>
        <w:t>c_hash</w:t>
      </w:r>
      <w:proofErr w:type="spellEnd"/>
      <w:r>
        <w:t>": "LDktKdoQak3Pk0cnXxCltA"</w:t>
      </w:r>
    </w:p>
    <w:p w14:paraId="452E48DF" w14:textId="77777777" w:rsidR="00ED00E9" w:rsidRDefault="00ED00E9">
      <w:pPr>
        <w:pStyle w:val="HTML1"/>
        <w:divId w:val="1882403710"/>
      </w:pPr>
      <w:r>
        <w:t xml:space="preserve">  }</w:t>
      </w:r>
    </w:p>
    <w:p w14:paraId="1BAE7120" w14:textId="77777777" w:rsidR="00ED00E9" w:rsidRDefault="00ED00E9">
      <w:pPr>
        <w:pStyle w:val="Web"/>
        <w:divId w:val="413163619"/>
        <w:rPr>
          <w:rFonts w:ascii="Verdana" w:hAnsi="Verdana"/>
          <w:color w:val="000000"/>
        </w:rPr>
      </w:pPr>
      <w:r>
        <w:rPr>
          <w:rFonts w:ascii="Verdana" w:hAnsi="Verdana"/>
          <w:color w:val="000000"/>
        </w:rPr>
        <w:t xml:space="preserve">Case 4: </w:t>
      </w:r>
      <w:proofErr w:type="spellStart"/>
      <w:r>
        <w:rPr>
          <w:rFonts w:ascii="Verdana" w:hAnsi="Verdana"/>
          <w:color w:val="000000"/>
        </w:rPr>
        <w:t>response_type</w:t>
      </w:r>
      <w:proofErr w:type="spellEnd"/>
      <w:r>
        <w:rPr>
          <w:rFonts w:ascii="Verdana" w:hAnsi="Verdana"/>
          <w:color w:val="000000"/>
        </w:rPr>
        <w:t xml:space="preserve">=token code </w:t>
      </w:r>
    </w:p>
    <w:p w14:paraId="0E369180" w14:textId="77777777" w:rsidR="00ED00E9" w:rsidRDefault="00ED00E9">
      <w:pPr>
        <w:pStyle w:val="HTML1"/>
        <w:divId w:val="1840846494"/>
      </w:pPr>
    </w:p>
    <w:p w14:paraId="5E7889CE" w14:textId="77777777" w:rsidR="00ED00E9" w:rsidRDefault="00ED00E9">
      <w:pPr>
        <w:pStyle w:val="HTML1"/>
        <w:divId w:val="1840846494"/>
      </w:pPr>
      <w:r>
        <w:t xml:space="preserve">  https://server.example.com/op/authorize?</w:t>
      </w:r>
    </w:p>
    <w:p w14:paraId="514B876A" w14:textId="77777777" w:rsidR="00ED00E9" w:rsidRDefault="00ED00E9">
      <w:pPr>
        <w:pStyle w:val="HTML1"/>
        <w:divId w:val="1840846494"/>
      </w:pPr>
      <w:r>
        <w:t xml:space="preserve">    </w:t>
      </w:r>
      <w:proofErr w:type="spellStart"/>
      <w:r>
        <w:t>response_type</w:t>
      </w:r>
      <w:proofErr w:type="spellEnd"/>
      <w:r>
        <w:t>=token%20code</w:t>
      </w:r>
    </w:p>
    <w:p w14:paraId="5996D6B5" w14:textId="77777777" w:rsidR="00ED00E9" w:rsidRDefault="00ED00E9">
      <w:pPr>
        <w:pStyle w:val="HTML1"/>
        <w:divId w:val="1840846494"/>
      </w:pPr>
      <w:r>
        <w:t xml:space="preserve">    &amp;</w:t>
      </w:r>
      <w:proofErr w:type="spellStart"/>
      <w:r>
        <w:t>client_id</w:t>
      </w:r>
      <w:proofErr w:type="spellEnd"/>
      <w:r>
        <w:t>=s6BhdRkqt3</w:t>
      </w:r>
    </w:p>
    <w:p w14:paraId="0AB7B87F" w14:textId="77777777" w:rsidR="00ED00E9" w:rsidRDefault="00ED00E9">
      <w:pPr>
        <w:pStyle w:val="HTML1"/>
        <w:divId w:val="1840846494"/>
      </w:pPr>
      <w:r>
        <w:t xml:space="preserve">    &amp;</w:t>
      </w:r>
      <w:proofErr w:type="spellStart"/>
      <w:r>
        <w:t>redirect_uri</w:t>
      </w:r>
      <w:proofErr w:type="spellEnd"/>
      <w:r>
        <w:t>=https%3A%2F%2Fclient.example.org%2Fcb</w:t>
      </w:r>
    </w:p>
    <w:p w14:paraId="452D9257" w14:textId="77777777" w:rsidR="00ED00E9" w:rsidRDefault="00ED00E9">
      <w:pPr>
        <w:pStyle w:val="HTML1"/>
        <w:divId w:val="1840846494"/>
      </w:pPr>
      <w:r>
        <w:t xml:space="preserve">    &amp;scope=</w:t>
      </w:r>
      <w:proofErr w:type="spellStart"/>
      <w:r>
        <w:t>openid</w:t>
      </w:r>
      <w:proofErr w:type="spellEnd"/>
    </w:p>
    <w:p w14:paraId="0053E1E9" w14:textId="77777777" w:rsidR="00ED00E9" w:rsidRDefault="00ED00E9">
      <w:pPr>
        <w:pStyle w:val="HTML1"/>
        <w:divId w:val="1840846494"/>
      </w:pPr>
      <w:r>
        <w:t xml:space="preserve">    &amp;nonce=n-0S6_WzA2Mj</w:t>
      </w:r>
    </w:p>
    <w:p w14:paraId="2D0E5401" w14:textId="77777777" w:rsidR="00ED00E9" w:rsidRDefault="00ED00E9">
      <w:pPr>
        <w:pStyle w:val="HTML1"/>
        <w:divId w:val="1840846494"/>
      </w:pPr>
      <w:r>
        <w:t xml:space="preserve">    &amp;state=af0ifjsldkj</w:t>
      </w:r>
    </w:p>
    <w:p w14:paraId="19B97239" w14:textId="77777777" w:rsidR="00ED00E9" w:rsidRDefault="00ED00E9">
      <w:pPr>
        <w:pStyle w:val="HTML1"/>
        <w:divId w:val="1840846494"/>
      </w:pPr>
    </w:p>
    <w:p w14:paraId="7A5FBDFC" w14:textId="77777777" w:rsidR="00ED00E9" w:rsidRDefault="00ED00E9">
      <w:pPr>
        <w:pStyle w:val="HTML1"/>
        <w:divId w:val="1840846494"/>
      </w:pPr>
      <w:r>
        <w:t xml:space="preserve">  HTTP/1.1 302 Found</w:t>
      </w:r>
    </w:p>
    <w:p w14:paraId="46085F1D" w14:textId="77777777" w:rsidR="00ED00E9" w:rsidRDefault="00ED00E9">
      <w:pPr>
        <w:pStyle w:val="HTML1"/>
        <w:divId w:val="1840846494"/>
      </w:pPr>
      <w:r>
        <w:t xml:space="preserve">  Location: https://client.example.org/cb#</w:t>
      </w:r>
    </w:p>
    <w:p w14:paraId="4A35AB09" w14:textId="77777777" w:rsidR="00ED00E9" w:rsidRDefault="00ED00E9">
      <w:pPr>
        <w:pStyle w:val="HTML1"/>
        <w:divId w:val="1840846494"/>
      </w:pPr>
      <w:r>
        <w:t xml:space="preserve">    </w:t>
      </w:r>
      <w:proofErr w:type="gramStart"/>
      <w:r>
        <w:t>code</w:t>
      </w:r>
      <w:proofErr w:type="gramEnd"/>
      <w:r>
        <w:t>=Qcb0Orv1zh30vL1MPRsbm-diHiMwcLyZvn1arpZv-Jxf_11jnpEX3Tgfvk</w:t>
      </w:r>
    </w:p>
    <w:p w14:paraId="07EF4766" w14:textId="77777777" w:rsidR="00ED00E9" w:rsidRDefault="00ED00E9">
      <w:pPr>
        <w:pStyle w:val="HTML1"/>
        <w:divId w:val="1840846494"/>
      </w:pPr>
      <w:r>
        <w:t xml:space="preserve">    &amp;</w:t>
      </w:r>
      <w:proofErr w:type="spellStart"/>
      <w:r>
        <w:t>access_token</w:t>
      </w:r>
      <w:proofErr w:type="spellEnd"/>
      <w:r>
        <w:t>=jHkWEdUXMU1BwAsC4vtUsZwnNvTIxEl0z9K3vx5KF0Y</w:t>
      </w:r>
    </w:p>
    <w:p w14:paraId="0192C057" w14:textId="77777777" w:rsidR="00ED00E9" w:rsidRDefault="00ED00E9">
      <w:pPr>
        <w:pStyle w:val="HTML1"/>
        <w:divId w:val="1840846494"/>
      </w:pPr>
      <w:r>
        <w:t xml:space="preserve">    &amp;</w:t>
      </w:r>
      <w:proofErr w:type="spellStart"/>
      <w:r>
        <w:t>token_type</w:t>
      </w:r>
      <w:proofErr w:type="spellEnd"/>
      <w:r>
        <w:t>=Bearer</w:t>
      </w:r>
    </w:p>
    <w:p w14:paraId="75E98A7E" w14:textId="77777777" w:rsidR="00ED00E9" w:rsidRDefault="00ED00E9">
      <w:pPr>
        <w:pStyle w:val="HTML1"/>
        <w:divId w:val="1840846494"/>
      </w:pPr>
      <w:r>
        <w:t xml:space="preserve">    &amp;state=af0ifjsldkj</w:t>
      </w:r>
    </w:p>
    <w:p w14:paraId="1B72E928" w14:textId="77777777" w:rsidR="00ED00E9" w:rsidRDefault="00ED00E9">
      <w:pPr>
        <w:pStyle w:val="Web"/>
        <w:divId w:val="413163619"/>
        <w:rPr>
          <w:rFonts w:ascii="Verdana" w:hAnsi="Verdana"/>
          <w:color w:val="000000"/>
        </w:rPr>
      </w:pPr>
      <w:r>
        <w:rPr>
          <w:rFonts w:ascii="Verdana" w:hAnsi="Verdana"/>
          <w:color w:val="000000"/>
        </w:rPr>
        <w:t xml:space="preserve">Case 5: </w:t>
      </w:r>
      <w:proofErr w:type="spellStart"/>
      <w:r>
        <w:rPr>
          <w:rFonts w:ascii="Verdana" w:hAnsi="Verdana"/>
          <w:color w:val="000000"/>
        </w:rPr>
        <w:t>response_type</w:t>
      </w:r>
      <w:proofErr w:type="spellEnd"/>
      <w:r>
        <w:rPr>
          <w:rFonts w:ascii="Verdana" w:hAnsi="Verdana"/>
          <w:color w:val="000000"/>
        </w:rPr>
        <w:t xml:space="preserve">=token code </w:t>
      </w:r>
      <w:proofErr w:type="spellStart"/>
      <w:r>
        <w:rPr>
          <w:rFonts w:ascii="Verdana" w:hAnsi="Verdana"/>
          <w:color w:val="000000"/>
        </w:rPr>
        <w:t>id_token</w:t>
      </w:r>
      <w:proofErr w:type="spellEnd"/>
      <w:r>
        <w:rPr>
          <w:rFonts w:ascii="Verdana" w:hAnsi="Verdana"/>
          <w:color w:val="000000"/>
        </w:rPr>
        <w:t xml:space="preserve"> </w:t>
      </w:r>
    </w:p>
    <w:p w14:paraId="22675968" w14:textId="77777777" w:rsidR="00ED00E9" w:rsidRDefault="00ED00E9">
      <w:pPr>
        <w:pStyle w:val="HTML1"/>
        <w:divId w:val="1139150984"/>
      </w:pPr>
    </w:p>
    <w:p w14:paraId="71DDB542" w14:textId="77777777" w:rsidR="00ED00E9" w:rsidRDefault="00ED00E9">
      <w:pPr>
        <w:pStyle w:val="HTML1"/>
        <w:divId w:val="1139150984"/>
      </w:pPr>
      <w:r>
        <w:t xml:space="preserve">  https://server.example.com/op/authorize?</w:t>
      </w:r>
    </w:p>
    <w:p w14:paraId="617F93F2" w14:textId="77777777" w:rsidR="00ED00E9" w:rsidRDefault="00ED00E9">
      <w:pPr>
        <w:pStyle w:val="HTML1"/>
        <w:divId w:val="1139150984"/>
      </w:pPr>
      <w:r>
        <w:t xml:space="preserve">    </w:t>
      </w:r>
      <w:proofErr w:type="spellStart"/>
      <w:r>
        <w:t>response_type</w:t>
      </w:r>
      <w:proofErr w:type="spellEnd"/>
      <w:r>
        <w:t>=token%20code%20id_token</w:t>
      </w:r>
    </w:p>
    <w:p w14:paraId="765B8533" w14:textId="77777777" w:rsidR="00ED00E9" w:rsidRDefault="00ED00E9">
      <w:pPr>
        <w:pStyle w:val="HTML1"/>
        <w:divId w:val="1139150984"/>
      </w:pPr>
      <w:r>
        <w:t xml:space="preserve">    &amp;</w:t>
      </w:r>
      <w:proofErr w:type="spellStart"/>
      <w:r>
        <w:t>client_id</w:t>
      </w:r>
      <w:proofErr w:type="spellEnd"/>
      <w:r>
        <w:t>=s6BhdRkqt3</w:t>
      </w:r>
    </w:p>
    <w:p w14:paraId="3011F103" w14:textId="77777777" w:rsidR="00ED00E9" w:rsidRDefault="00ED00E9">
      <w:pPr>
        <w:pStyle w:val="HTML1"/>
        <w:divId w:val="1139150984"/>
      </w:pPr>
      <w:r>
        <w:t xml:space="preserve">    &amp;</w:t>
      </w:r>
      <w:proofErr w:type="spellStart"/>
      <w:r>
        <w:t>redirect_uri</w:t>
      </w:r>
      <w:proofErr w:type="spellEnd"/>
      <w:r>
        <w:t>=https%3A%2F%2Fclient.example.org%2Fcb</w:t>
      </w:r>
    </w:p>
    <w:p w14:paraId="3B57C0C1" w14:textId="77777777" w:rsidR="00ED00E9" w:rsidRDefault="00ED00E9">
      <w:pPr>
        <w:pStyle w:val="HTML1"/>
        <w:divId w:val="1139150984"/>
      </w:pPr>
      <w:r>
        <w:t xml:space="preserve">    &amp;scope=</w:t>
      </w:r>
      <w:proofErr w:type="spellStart"/>
      <w:r>
        <w:t>openid</w:t>
      </w:r>
      <w:proofErr w:type="spellEnd"/>
    </w:p>
    <w:p w14:paraId="308A7C96" w14:textId="77777777" w:rsidR="00ED00E9" w:rsidRDefault="00ED00E9">
      <w:pPr>
        <w:pStyle w:val="HTML1"/>
        <w:divId w:val="1139150984"/>
      </w:pPr>
      <w:r>
        <w:t xml:space="preserve">    &amp;nonce=n-0S6_WzA2Mj</w:t>
      </w:r>
    </w:p>
    <w:p w14:paraId="4BDA637A" w14:textId="77777777" w:rsidR="00ED00E9" w:rsidRDefault="00ED00E9">
      <w:pPr>
        <w:pStyle w:val="HTML1"/>
        <w:divId w:val="1139150984"/>
      </w:pPr>
      <w:r>
        <w:t xml:space="preserve">    &amp;state=af0ifjsldkj</w:t>
      </w:r>
    </w:p>
    <w:p w14:paraId="1427291F" w14:textId="77777777" w:rsidR="00ED00E9" w:rsidRDefault="00ED00E9">
      <w:pPr>
        <w:pStyle w:val="HTML1"/>
        <w:divId w:val="1139150984"/>
      </w:pPr>
    </w:p>
    <w:p w14:paraId="3D615005" w14:textId="77777777" w:rsidR="00ED00E9" w:rsidRDefault="00ED00E9">
      <w:pPr>
        <w:pStyle w:val="HTML1"/>
        <w:divId w:val="1139150984"/>
      </w:pPr>
      <w:r>
        <w:t xml:space="preserve">  HTTP/1.1 302 Found</w:t>
      </w:r>
    </w:p>
    <w:p w14:paraId="5947ADC6" w14:textId="77777777" w:rsidR="00ED00E9" w:rsidRDefault="00ED00E9">
      <w:pPr>
        <w:pStyle w:val="HTML1"/>
        <w:divId w:val="1139150984"/>
      </w:pPr>
      <w:r>
        <w:t xml:space="preserve">  Location: https://client.example.org/cb#</w:t>
      </w:r>
    </w:p>
    <w:p w14:paraId="2DE27C97" w14:textId="77777777" w:rsidR="00ED00E9" w:rsidRDefault="00ED00E9">
      <w:pPr>
        <w:pStyle w:val="HTML1"/>
        <w:divId w:val="1139150984"/>
      </w:pPr>
      <w:r>
        <w:t xml:space="preserve">    </w:t>
      </w:r>
      <w:proofErr w:type="gramStart"/>
      <w:r>
        <w:t>code</w:t>
      </w:r>
      <w:proofErr w:type="gramEnd"/>
      <w:r>
        <w:t>=Qcb0Orv1zh30vL1MPRsbm-diHiMwcLyZvn1arpZv-Jxf_11jnpEX3Tgfvk</w:t>
      </w:r>
    </w:p>
    <w:p w14:paraId="64D289C4" w14:textId="77777777" w:rsidR="00ED00E9" w:rsidRDefault="00ED00E9">
      <w:pPr>
        <w:pStyle w:val="HTML1"/>
        <w:divId w:val="1139150984"/>
      </w:pPr>
      <w:r>
        <w:t xml:space="preserve">    &amp;</w:t>
      </w:r>
      <w:proofErr w:type="spellStart"/>
      <w:r>
        <w:t>access_token</w:t>
      </w:r>
      <w:proofErr w:type="spellEnd"/>
      <w:r>
        <w:t>=jHkWEdUXMU1BwAsC4vtUsZwnNvTIxEl0z9K3vx5KF0Y</w:t>
      </w:r>
    </w:p>
    <w:p w14:paraId="7BFC0708" w14:textId="77777777" w:rsidR="00ED00E9" w:rsidRDefault="00ED00E9">
      <w:pPr>
        <w:pStyle w:val="HTML1"/>
        <w:divId w:val="1139150984"/>
      </w:pPr>
      <w:r>
        <w:t xml:space="preserve">    &amp;</w:t>
      </w:r>
      <w:proofErr w:type="spellStart"/>
      <w:r>
        <w:t>token_type</w:t>
      </w:r>
      <w:proofErr w:type="spellEnd"/>
      <w:r>
        <w:t>=Bearer</w:t>
      </w:r>
    </w:p>
    <w:p w14:paraId="0EA6AE27" w14:textId="77777777" w:rsidR="00ED00E9" w:rsidRDefault="00ED00E9">
      <w:pPr>
        <w:pStyle w:val="HTML1"/>
        <w:divId w:val="1139150984"/>
      </w:pPr>
      <w:r>
        <w:t xml:space="preserve">    &amp;</w:t>
      </w:r>
      <w:proofErr w:type="spellStart"/>
      <w:r>
        <w:t>id_token</w:t>
      </w:r>
      <w:proofErr w:type="spellEnd"/>
      <w:r>
        <w:t>=eyJhbGciOiJSUzI1NiJ9.ew0KICJpc3MiOiAiaHR0cDovL3NlcnZlc</w:t>
      </w:r>
    </w:p>
    <w:p w14:paraId="2B73C58B" w14:textId="77777777" w:rsidR="00ED00E9" w:rsidRDefault="00ED00E9">
      <w:pPr>
        <w:pStyle w:val="HTML1"/>
        <w:divId w:val="1139150984"/>
      </w:pPr>
      <w:r>
        <w:t xml:space="preserve">    i5leGFtcGxlLmNvbSIsDQogInN1YiI6ICIyNDgyODk3NjEwMDEiLA0KICJhdWQiO</w:t>
      </w:r>
    </w:p>
    <w:p w14:paraId="136E21E4" w14:textId="77777777" w:rsidR="00ED00E9" w:rsidRDefault="00ED00E9">
      <w:pPr>
        <w:pStyle w:val="HTML1"/>
        <w:divId w:val="1139150984"/>
      </w:pPr>
      <w:r>
        <w:t xml:space="preserve">    iAiczZCaGRSa3F0MyIsDQogIm5vbmNlIjogIm4tMFM2X1d6QTJNaiIsDQogImV4c</w:t>
      </w:r>
    </w:p>
    <w:p w14:paraId="0316EABE" w14:textId="77777777" w:rsidR="00ED00E9" w:rsidRDefault="00ED00E9">
      <w:pPr>
        <w:pStyle w:val="HTML1"/>
        <w:divId w:val="1139150984"/>
      </w:pPr>
      <w:r>
        <w:t xml:space="preserve">    CI6IDEzMTEyODE5NzAsDQogImlhdCI6IDEzMTEyODA5NzAsDQogImF0X2hhc2giO</w:t>
      </w:r>
    </w:p>
    <w:p w14:paraId="2138365E" w14:textId="77777777" w:rsidR="00ED00E9" w:rsidRDefault="00ED00E9">
      <w:pPr>
        <w:pStyle w:val="HTML1"/>
        <w:divId w:val="1139150984"/>
      </w:pPr>
      <w:r>
        <w:t xml:space="preserve">    iAiNzdRbVVQdGpQZnpXdEYyQW5wSzlSUSIsDQogImNfaGFzaCI6ICJMRGt0S2RvU</w:t>
      </w:r>
    </w:p>
    <w:p w14:paraId="048A8899" w14:textId="77777777" w:rsidR="00ED00E9" w:rsidRDefault="00ED00E9">
      <w:pPr>
        <w:pStyle w:val="HTML1"/>
        <w:divId w:val="1139150984"/>
      </w:pPr>
      <w:r>
        <w:t xml:space="preserve">    WFrM1BrMGNuWHhDbHRBIg0KfQ.JQthrBsOirujair9aD5gj1Yd5qEv0j4fhLgl8h</w:t>
      </w:r>
    </w:p>
    <w:p w14:paraId="51A714E5" w14:textId="77777777" w:rsidR="00ED00E9" w:rsidRDefault="00ED00E9" w:rsidP="006D289C">
      <w:pPr>
        <w:pStyle w:val="HTML1"/>
        <w:divId w:val="1139150984"/>
      </w:pPr>
      <w:r>
        <w:t xml:space="preserve">    3RaH3soYhwPOiN2Iy</w:t>
      </w:r>
      <w:commentRangeStart w:id="163"/>
      <w:del w:id="164" w:author="Nat" w:date="2013-06-03T12:50:00Z">
        <w:r w:rsidDel="006D289C">
          <w:delText>_</w:delText>
        </w:r>
      </w:del>
      <w:commentRangeEnd w:id="163"/>
      <w:r w:rsidR="006D289C">
        <w:rPr>
          <w:rStyle w:val="ad"/>
          <w:rFonts w:ascii="MS PGothic" w:eastAsia="MS PGothic" w:hAnsi="MS PGothic" w:cs="MS PGothic"/>
          <w:color w:val="auto"/>
        </w:rPr>
        <w:commentReference w:id="163"/>
      </w:r>
      <w:r>
        <w:t>yb7wMCO6I3bPoGJc3zCkpjgUtdB4O2eEhFqXHdwnE4c0oV</w:t>
      </w:r>
    </w:p>
    <w:p w14:paraId="11D981B1" w14:textId="77777777" w:rsidR="00ED00E9" w:rsidRDefault="00ED00E9">
      <w:pPr>
        <w:pStyle w:val="HTML1"/>
        <w:divId w:val="1139150984"/>
      </w:pPr>
      <w:r>
        <w:t xml:space="preserve">    TaTHJi_PdV2ox9g-1ikDB0ckWk0f0SzBd7yM2RoYYxJCiGBQlsSSRQz6ehykonI3</w:t>
      </w:r>
    </w:p>
    <w:p w14:paraId="60511760" w14:textId="77777777" w:rsidR="00ED00E9" w:rsidRDefault="00ED00E9" w:rsidP="006D289C">
      <w:pPr>
        <w:pStyle w:val="HTML1"/>
        <w:divId w:val="1139150984"/>
      </w:pPr>
      <w:r>
        <w:t xml:space="preserve">    </w:t>
      </w:r>
      <w:proofErr w:type="gramStart"/>
      <w:r>
        <w:t>hLAhXFdpfbK</w:t>
      </w:r>
      <w:proofErr w:type="gramEnd"/>
      <w:r>
        <w:t>-3</w:t>
      </w:r>
      <w:del w:id="165" w:author="Nat" w:date="2013-06-03T12:50:00Z">
        <w:r w:rsidDel="006D289C">
          <w:delText>_</w:delText>
        </w:r>
      </w:del>
      <w:r>
        <w:t>a3HBNKOv</w:t>
      </w:r>
      <w:del w:id="166" w:author="Nat" w:date="2013-06-03T12:50:00Z">
        <w:r w:rsidDel="006D289C">
          <w:delText>_</w:delText>
        </w:r>
      </w:del>
      <w:r>
        <w:t>9Mr</w:t>
      </w:r>
      <w:del w:id="167" w:author="Nat" w:date="2013-06-03T12:50:00Z">
        <w:r w:rsidDel="006D289C">
          <w:delText>_</w:delText>
        </w:r>
      </w:del>
      <w:r>
        <w:t>JJrz2pqSygk5IBNvwzf1ouVeM91KKvr7EdriK</w:t>
      </w:r>
    </w:p>
    <w:p w14:paraId="21FAA0EF" w14:textId="77777777" w:rsidR="00ED00E9" w:rsidRDefault="00ED00E9" w:rsidP="009457BD">
      <w:pPr>
        <w:pStyle w:val="HTML1"/>
        <w:divId w:val="1139150984"/>
      </w:pPr>
      <w:r>
        <w:t xml:space="preserve">    N8ysk68fctbFAga1p8rE3cfBOX7Acn4p9QSNpUx0i</w:t>
      </w:r>
      <w:del w:id="168" w:author="Nat" w:date="2013-06-03T12:50:00Z">
        <w:r w:rsidDel="009457BD">
          <w:delText>_</w:delText>
        </w:r>
      </w:del>
      <w:r>
        <w:t>x4WHktyKDvH</w:t>
      </w:r>
      <w:del w:id="169" w:author="Nat" w:date="2013-06-03T12:50:00Z">
        <w:r w:rsidDel="009457BD">
          <w:delText>_</w:delText>
        </w:r>
      </w:del>
      <w:r>
        <w:t>hLdUw91Fql</w:t>
      </w:r>
    </w:p>
    <w:p w14:paraId="26FCA93F" w14:textId="77777777" w:rsidR="00ED00E9" w:rsidRDefault="00ED00E9" w:rsidP="006D289C">
      <w:pPr>
        <w:pStyle w:val="HTML1"/>
        <w:divId w:val="1139150984"/>
      </w:pPr>
      <w:r>
        <w:t xml:space="preserve">    </w:t>
      </w:r>
      <w:del w:id="170" w:author="Nat" w:date="2013-06-03T12:50:00Z">
        <w:r w:rsidDel="006D289C">
          <w:delText>_</w:delText>
        </w:r>
      </w:del>
      <w:r>
        <w:t>UOgMP_9h8TYdkAjcq8n1tFzaO7kVaazlZ5SM32J7OSDgNSA</w:t>
      </w:r>
    </w:p>
    <w:p w14:paraId="45F5A71C" w14:textId="77777777" w:rsidR="00ED00E9" w:rsidRDefault="00ED00E9">
      <w:pPr>
        <w:pStyle w:val="HTML1"/>
        <w:divId w:val="1139150984"/>
      </w:pPr>
      <w:r>
        <w:t xml:space="preserve">    &amp;state=af0ifjsldkj</w:t>
      </w:r>
    </w:p>
    <w:p w14:paraId="7C18B31C" w14:textId="77777777" w:rsidR="00ED00E9" w:rsidRDefault="00ED00E9">
      <w:pPr>
        <w:pStyle w:val="Web"/>
        <w:divId w:val="413163619"/>
        <w:rPr>
          <w:rFonts w:ascii="Verdana" w:hAnsi="Verdana"/>
          <w:color w:val="000000"/>
        </w:rPr>
      </w:pPr>
      <w:r>
        <w:rPr>
          <w:rFonts w:ascii="Verdana" w:hAnsi="Verdana"/>
          <w:color w:val="000000"/>
        </w:rPr>
        <w:t xml:space="preserve">Verifying and decoding the ID Token will yield the following Claims: </w:t>
      </w:r>
    </w:p>
    <w:p w14:paraId="5A9C467C" w14:textId="77777777" w:rsidR="00ED00E9" w:rsidRDefault="00ED00E9">
      <w:pPr>
        <w:pStyle w:val="HTML1"/>
        <w:divId w:val="1241865143"/>
      </w:pPr>
    </w:p>
    <w:p w14:paraId="3848F311" w14:textId="77777777" w:rsidR="00ED00E9" w:rsidRDefault="00ED00E9">
      <w:pPr>
        <w:pStyle w:val="HTML1"/>
        <w:divId w:val="1241865143"/>
      </w:pPr>
      <w:r>
        <w:t xml:space="preserve">  {</w:t>
      </w:r>
    </w:p>
    <w:p w14:paraId="61A19BDB" w14:textId="77777777" w:rsidR="00ED00E9" w:rsidRDefault="00ED00E9">
      <w:pPr>
        <w:pStyle w:val="HTML1"/>
        <w:divId w:val="1241865143"/>
      </w:pPr>
      <w:r>
        <w:t xml:space="preserve">   "</w:t>
      </w:r>
      <w:proofErr w:type="spellStart"/>
      <w:proofErr w:type="gramStart"/>
      <w:r>
        <w:t>iss</w:t>
      </w:r>
      <w:proofErr w:type="spellEnd"/>
      <w:proofErr w:type="gramEnd"/>
      <w:r>
        <w:t>": "http://server.example.com",</w:t>
      </w:r>
    </w:p>
    <w:p w14:paraId="0FE501BE" w14:textId="77777777" w:rsidR="00ED00E9" w:rsidRDefault="00ED00E9">
      <w:pPr>
        <w:pStyle w:val="HTML1"/>
        <w:divId w:val="1241865143"/>
      </w:pPr>
      <w:r>
        <w:t xml:space="preserve">   "</w:t>
      </w:r>
      <w:proofErr w:type="gramStart"/>
      <w:r>
        <w:t>sub</w:t>
      </w:r>
      <w:proofErr w:type="gramEnd"/>
      <w:r>
        <w:t>": "248289761001",</w:t>
      </w:r>
    </w:p>
    <w:p w14:paraId="5F80A00D" w14:textId="77777777" w:rsidR="00ED00E9" w:rsidRDefault="00ED00E9">
      <w:pPr>
        <w:pStyle w:val="HTML1"/>
        <w:divId w:val="1241865143"/>
      </w:pPr>
      <w:r>
        <w:t xml:space="preserve">   "</w:t>
      </w:r>
      <w:proofErr w:type="spellStart"/>
      <w:proofErr w:type="gramStart"/>
      <w:r>
        <w:t>aud</w:t>
      </w:r>
      <w:proofErr w:type="spellEnd"/>
      <w:proofErr w:type="gramEnd"/>
      <w:r>
        <w:t>": "s6BhdRkqt3",</w:t>
      </w:r>
    </w:p>
    <w:p w14:paraId="6488FE3E" w14:textId="77777777" w:rsidR="00ED00E9" w:rsidRDefault="00ED00E9">
      <w:pPr>
        <w:pStyle w:val="HTML1"/>
        <w:divId w:val="1241865143"/>
      </w:pPr>
      <w:r>
        <w:t xml:space="preserve">   "</w:t>
      </w:r>
      <w:proofErr w:type="gramStart"/>
      <w:r>
        <w:t>nonce</w:t>
      </w:r>
      <w:proofErr w:type="gramEnd"/>
      <w:r>
        <w:t>": "n-0S6_WzA2Mj",</w:t>
      </w:r>
    </w:p>
    <w:p w14:paraId="768E8376" w14:textId="77777777" w:rsidR="00ED00E9" w:rsidRDefault="00ED00E9">
      <w:pPr>
        <w:pStyle w:val="HTML1"/>
        <w:divId w:val="1241865143"/>
      </w:pPr>
      <w:r>
        <w:t xml:space="preserve">   "</w:t>
      </w:r>
      <w:proofErr w:type="gramStart"/>
      <w:r>
        <w:t>exp</w:t>
      </w:r>
      <w:proofErr w:type="gramEnd"/>
      <w:r>
        <w:t>": 1311281970,</w:t>
      </w:r>
    </w:p>
    <w:p w14:paraId="54563822" w14:textId="77777777" w:rsidR="00ED00E9" w:rsidRDefault="00ED00E9">
      <w:pPr>
        <w:pStyle w:val="HTML1"/>
        <w:divId w:val="1241865143"/>
      </w:pPr>
      <w:r>
        <w:t xml:space="preserve">   "</w:t>
      </w:r>
      <w:proofErr w:type="spellStart"/>
      <w:proofErr w:type="gramStart"/>
      <w:r>
        <w:t>iat</w:t>
      </w:r>
      <w:proofErr w:type="spellEnd"/>
      <w:proofErr w:type="gramEnd"/>
      <w:r>
        <w:t>": 1311280970,</w:t>
      </w:r>
    </w:p>
    <w:p w14:paraId="0AB44A58" w14:textId="77777777" w:rsidR="00ED00E9" w:rsidRDefault="00ED00E9">
      <w:pPr>
        <w:pStyle w:val="HTML1"/>
        <w:divId w:val="1241865143"/>
      </w:pPr>
      <w:r>
        <w:t xml:space="preserve">   "</w:t>
      </w:r>
      <w:proofErr w:type="spellStart"/>
      <w:r>
        <w:t>at_hash</w:t>
      </w:r>
      <w:proofErr w:type="spellEnd"/>
      <w:r>
        <w:t>": "77QmUPtjPfzWtF2AnpK9RQ",</w:t>
      </w:r>
    </w:p>
    <w:p w14:paraId="4194CB37" w14:textId="77777777" w:rsidR="00ED00E9" w:rsidRDefault="00ED00E9">
      <w:pPr>
        <w:pStyle w:val="HTML1"/>
        <w:divId w:val="1241865143"/>
      </w:pPr>
      <w:r>
        <w:t xml:space="preserve">   "</w:t>
      </w:r>
      <w:proofErr w:type="spellStart"/>
      <w:r>
        <w:t>c_hash</w:t>
      </w:r>
      <w:proofErr w:type="spellEnd"/>
      <w:r>
        <w:t>": "LDktKdoQak3Pk0cnXxCltA"</w:t>
      </w:r>
    </w:p>
    <w:p w14:paraId="0444CE22" w14:textId="77777777" w:rsidR="00ED00E9" w:rsidRDefault="00ED00E9">
      <w:pPr>
        <w:pStyle w:val="HTML1"/>
        <w:divId w:val="1241865143"/>
      </w:pPr>
      <w:r>
        <w:t xml:space="preserve">  }</w:t>
      </w:r>
    </w:p>
    <w:p w14:paraId="5EA496F6" w14:textId="77777777" w:rsidR="00ED00E9" w:rsidRDefault="00ED00E9">
      <w:pPr>
        <w:pStyle w:val="Web"/>
        <w:divId w:val="413163619"/>
        <w:rPr>
          <w:rFonts w:ascii="Verdana" w:hAnsi="Verdana"/>
          <w:color w:val="000000"/>
        </w:rPr>
      </w:pPr>
      <w:r>
        <w:rPr>
          <w:rFonts w:ascii="Verdana" w:hAnsi="Verdana"/>
          <w:color w:val="000000"/>
        </w:rPr>
        <w:t xml:space="preserve">This following example makes a request using a </w:t>
      </w:r>
      <w:r>
        <w:rPr>
          <w:rStyle w:val="HTML3"/>
        </w:rPr>
        <w:t>request</w:t>
      </w:r>
      <w:r>
        <w:rPr>
          <w:rFonts w:ascii="Verdana" w:hAnsi="Verdana"/>
          <w:color w:val="000000"/>
        </w:rPr>
        <w:t xml:space="preserve"> parameter value requesting that specific Claims be returned in the ID Token. The sample Request Object used is described in </w:t>
      </w:r>
      <w:hyperlink w:anchor="req_param_method" w:history="1">
        <w:r>
          <w:rPr>
            <w:rStyle w:val="a3"/>
            <w:rFonts w:ascii="Verdana" w:hAnsi="Verdana"/>
            <w:u w:val="none"/>
          </w:rPr>
          <w:t>Section 2.2.2.2</w:t>
        </w:r>
        <w:r>
          <w:rPr>
            <w:rStyle w:val="a3"/>
            <w:rFonts w:ascii="Verdana" w:hAnsi="Verdana"/>
            <w:vanish/>
            <w:u w:val="none"/>
          </w:rPr>
          <w:t xml:space="preserve"> (Request Parameter Method)</w:t>
        </w:r>
      </w:hyperlink>
      <w:r>
        <w:rPr>
          <w:rFonts w:ascii="Verdana" w:hAnsi="Verdana"/>
          <w:color w:val="000000"/>
        </w:rPr>
        <w:t xml:space="preserve">. </w:t>
      </w:r>
    </w:p>
    <w:p w14:paraId="6B404670" w14:textId="77777777" w:rsidR="00ED00E9" w:rsidRDefault="00ED00E9">
      <w:pPr>
        <w:pStyle w:val="Web"/>
        <w:divId w:val="413163619"/>
        <w:rPr>
          <w:rFonts w:ascii="Verdana" w:hAnsi="Verdana"/>
          <w:color w:val="000000"/>
        </w:rPr>
      </w:pPr>
      <w:r>
        <w:rPr>
          <w:rFonts w:ascii="Verdana" w:hAnsi="Verdana"/>
          <w:color w:val="000000"/>
        </w:rPr>
        <w:t xml:space="preserve">Case 6: </w:t>
      </w:r>
      <w:proofErr w:type="spellStart"/>
      <w:r>
        <w:rPr>
          <w:rFonts w:ascii="Verdana" w:hAnsi="Verdana"/>
          <w:color w:val="000000"/>
        </w:rPr>
        <w:t>response_type</w:t>
      </w:r>
      <w:proofErr w:type="spellEnd"/>
      <w:r>
        <w:rPr>
          <w:rFonts w:ascii="Verdana" w:hAnsi="Verdana"/>
          <w:color w:val="000000"/>
        </w:rPr>
        <w:t xml:space="preserve">=code </w:t>
      </w:r>
      <w:proofErr w:type="spellStart"/>
      <w:r>
        <w:rPr>
          <w:rFonts w:ascii="Verdana" w:hAnsi="Verdana"/>
          <w:color w:val="000000"/>
        </w:rPr>
        <w:t>id_token</w:t>
      </w:r>
      <w:proofErr w:type="spellEnd"/>
      <w:r>
        <w:rPr>
          <w:rFonts w:ascii="Verdana" w:hAnsi="Verdana"/>
          <w:color w:val="000000"/>
        </w:rPr>
        <w:t xml:space="preserve"> </w:t>
      </w:r>
    </w:p>
    <w:p w14:paraId="1BDB262F" w14:textId="77777777" w:rsidR="00ED00E9" w:rsidRDefault="00ED00E9">
      <w:pPr>
        <w:pStyle w:val="HTML1"/>
        <w:divId w:val="375472473"/>
      </w:pPr>
    </w:p>
    <w:p w14:paraId="41549757" w14:textId="77777777" w:rsidR="00ED00E9" w:rsidRDefault="00ED00E9">
      <w:pPr>
        <w:pStyle w:val="HTML1"/>
        <w:divId w:val="375472473"/>
      </w:pPr>
      <w:r>
        <w:t xml:space="preserve">  https://server.example.com/op/authorize?</w:t>
      </w:r>
    </w:p>
    <w:p w14:paraId="653EBC45" w14:textId="77777777" w:rsidR="00ED00E9" w:rsidRDefault="00ED00E9">
      <w:pPr>
        <w:pStyle w:val="HTML1"/>
        <w:divId w:val="375472473"/>
      </w:pPr>
      <w:r>
        <w:t xml:space="preserve">    </w:t>
      </w:r>
      <w:proofErr w:type="spellStart"/>
      <w:r>
        <w:t>response_type</w:t>
      </w:r>
      <w:proofErr w:type="spellEnd"/>
      <w:r>
        <w:t>=code%20id_token</w:t>
      </w:r>
    </w:p>
    <w:p w14:paraId="32C990D6" w14:textId="77777777" w:rsidR="00ED00E9" w:rsidRDefault="00ED00E9">
      <w:pPr>
        <w:pStyle w:val="HTML1"/>
        <w:divId w:val="375472473"/>
      </w:pPr>
      <w:r>
        <w:t xml:space="preserve">    &amp;</w:t>
      </w:r>
      <w:proofErr w:type="spellStart"/>
      <w:r>
        <w:t>client_id</w:t>
      </w:r>
      <w:proofErr w:type="spellEnd"/>
      <w:r>
        <w:t>=s6BhdRkqt3</w:t>
      </w:r>
    </w:p>
    <w:p w14:paraId="79C63F8D" w14:textId="77777777" w:rsidR="00ED00E9" w:rsidRDefault="00ED00E9">
      <w:pPr>
        <w:pStyle w:val="HTML1"/>
        <w:divId w:val="375472473"/>
      </w:pPr>
      <w:r>
        <w:t xml:space="preserve">    &amp;</w:t>
      </w:r>
      <w:proofErr w:type="spellStart"/>
      <w:r>
        <w:t>redirect_uri</w:t>
      </w:r>
      <w:proofErr w:type="spellEnd"/>
      <w:r>
        <w:t>=https%3A%2F%2Fclient.example.org%2Fcb</w:t>
      </w:r>
    </w:p>
    <w:p w14:paraId="4580EDF2" w14:textId="77777777" w:rsidR="00ED00E9" w:rsidRDefault="00ED00E9">
      <w:pPr>
        <w:pStyle w:val="HTML1"/>
        <w:divId w:val="375472473"/>
      </w:pPr>
      <w:r>
        <w:t xml:space="preserve">    &amp;scope=</w:t>
      </w:r>
      <w:proofErr w:type="spellStart"/>
      <w:r>
        <w:t>openid</w:t>
      </w:r>
      <w:proofErr w:type="spellEnd"/>
    </w:p>
    <w:p w14:paraId="7E354224" w14:textId="77777777" w:rsidR="00ED00E9" w:rsidRDefault="00ED00E9">
      <w:pPr>
        <w:pStyle w:val="HTML1"/>
        <w:divId w:val="375472473"/>
      </w:pPr>
      <w:r>
        <w:t xml:space="preserve">    &amp;request=eyJhbGciOiJSUzI1NiJ9.ew0KICJyZXNwb25zZV90eXBlIjogImNvZG</w:t>
      </w:r>
    </w:p>
    <w:p w14:paraId="5C374820" w14:textId="77777777" w:rsidR="00ED00E9" w:rsidRDefault="00ED00E9">
      <w:pPr>
        <w:pStyle w:val="HTML1"/>
        <w:divId w:val="375472473"/>
      </w:pPr>
      <w:r>
        <w:t xml:space="preserve">    UgaWRfdG9rZW4iLA0KICJjbGllbnRfaWQiOiAiczZCaGRSa3F0MyIsDQogInJlZG</w:t>
      </w:r>
    </w:p>
    <w:p w14:paraId="4FD6E6F0" w14:textId="77777777" w:rsidR="00ED00E9" w:rsidRDefault="00ED00E9">
      <w:pPr>
        <w:pStyle w:val="HTML1"/>
        <w:divId w:val="375472473"/>
      </w:pPr>
      <w:r>
        <w:t xml:space="preserve">    lyZWN0X3VyaSI6ICJodHRwczovL2NsaWVudC5leGFtcGxlLm9yZy9jYiIsDQogIn</w:t>
      </w:r>
    </w:p>
    <w:p w14:paraId="026673F0" w14:textId="77777777" w:rsidR="00ED00E9" w:rsidRDefault="00ED00E9">
      <w:pPr>
        <w:pStyle w:val="HTML1"/>
        <w:divId w:val="375472473"/>
      </w:pPr>
      <w:r>
        <w:t xml:space="preserve">    Njb3BlIjogIm9wZW5pZCIsDQogInN0YXRlIjogImFmMGlmanNsZGtqIiwNCiAibm</w:t>
      </w:r>
    </w:p>
    <w:p w14:paraId="2F7A5D22" w14:textId="77777777" w:rsidR="00ED00E9" w:rsidRDefault="00ED00E9">
      <w:pPr>
        <w:pStyle w:val="HTML1"/>
        <w:divId w:val="375472473"/>
      </w:pPr>
      <w:r>
        <w:t xml:space="preserve">    9uY2UiOiAibi0wUzZfV3pBMk1qIiwNCiAibWF4X2FnZSI6IDg2NDAwLA0KICJjbG</w:t>
      </w:r>
    </w:p>
    <w:p w14:paraId="0453BBDF" w14:textId="77777777" w:rsidR="00ED00E9" w:rsidRDefault="00ED00E9">
      <w:pPr>
        <w:pStyle w:val="HTML1"/>
        <w:divId w:val="375472473"/>
      </w:pPr>
      <w:r>
        <w:t xml:space="preserve">    FpbXMiOiANCiAgew0KICAgInVzZXJpbmZvIjogDQogICAgew0KICAgICAiZ2l2ZW</w:t>
      </w:r>
    </w:p>
    <w:p w14:paraId="1B5B0E50" w14:textId="77777777" w:rsidR="00ED00E9" w:rsidRDefault="00ED00E9">
      <w:pPr>
        <w:pStyle w:val="HTML1"/>
        <w:divId w:val="375472473"/>
      </w:pPr>
      <w:r>
        <w:t xml:space="preserve">    5fbmFtZSI6IHsiZXNzZW50aWFsIjogdHJ1ZX0sDQogICAgICJuaWNrbmFtZSI6IG</w:t>
      </w:r>
    </w:p>
    <w:p w14:paraId="0F40E4AA" w14:textId="77777777" w:rsidR="00ED00E9" w:rsidRDefault="00ED00E9">
      <w:pPr>
        <w:pStyle w:val="HTML1"/>
        <w:divId w:val="375472473"/>
      </w:pPr>
      <w:r>
        <w:t xml:space="preserve">    51bGwsDQogICAgICJlbWFpbCI6IHsiZXNzZW50aWFsIjogdHJ1ZX0sDQogICAgIC</w:t>
      </w:r>
    </w:p>
    <w:p w14:paraId="4790F9D1" w14:textId="77777777" w:rsidR="00ED00E9" w:rsidRDefault="00ED00E9">
      <w:pPr>
        <w:pStyle w:val="HTML1"/>
        <w:divId w:val="375472473"/>
      </w:pPr>
      <w:r>
        <w:t xml:space="preserve">    JlbWFpbF92ZXJpZmllZCI6IHsiZXNzZW50aWFsIjogdHJ1ZX0sDQogICAgICJwaW</w:t>
      </w:r>
    </w:p>
    <w:p w14:paraId="1FCC9946" w14:textId="77777777" w:rsidR="00ED00E9" w:rsidRDefault="00ED00E9">
      <w:pPr>
        <w:pStyle w:val="HTML1"/>
        <w:divId w:val="375472473"/>
      </w:pPr>
      <w:r>
        <w:t xml:space="preserve">    N0dXJlIjogbnVsbA0KICAgIH0sDQogICAiaWRfdG9rZW4iOiANCiAgICB7DQogIC</w:t>
      </w:r>
    </w:p>
    <w:p w14:paraId="0720DDD0" w14:textId="77777777" w:rsidR="00ED00E9" w:rsidRDefault="00ED00E9">
      <w:pPr>
        <w:pStyle w:val="HTML1"/>
        <w:divId w:val="375472473"/>
      </w:pPr>
      <w:r>
        <w:t xml:space="preserve">    AgICJnZW5kZXIiOiBudWxsLA0KICAgICAiYmlydGhkYXRlIjogeyJlc3NlbnRpYW</w:t>
      </w:r>
    </w:p>
    <w:p w14:paraId="12EA1DB4" w14:textId="77777777" w:rsidR="00ED00E9" w:rsidRDefault="00ED00E9">
      <w:pPr>
        <w:pStyle w:val="HTML1"/>
        <w:divId w:val="375472473"/>
      </w:pPr>
      <w:r>
        <w:t xml:space="preserve">    wiOiB0cnVlfSwNCiAgICAgImFjciI6IHsidmFsdWVzIjogWyIyIl19DQogICAgfQ</w:t>
      </w:r>
    </w:p>
    <w:p w14:paraId="3A822B27" w14:textId="77777777" w:rsidR="00ED00E9" w:rsidRDefault="00ED00E9" w:rsidP="006D289C">
      <w:pPr>
        <w:pStyle w:val="HTML1"/>
        <w:divId w:val="375472473"/>
      </w:pPr>
      <w:r>
        <w:t xml:space="preserve">    0KICB9DQp9.bOD4rUiQfzh4QPIs</w:t>
      </w:r>
      <w:commentRangeStart w:id="171"/>
      <w:del w:id="172" w:author="Nat" w:date="2013-06-03T12:51:00Z">
        <w:r w:rsidDel="006D289C">
          <w:delText>_</w:delText>
        </w:r>
      </w:del>
      <w:commentRangeEnd w:id="171"/>
      <w:r w:rsidR="006D289C">
        <w:rPr>
          <w:rStyle w:val="ad"/>
          <w:rFonts w:ascii="MS PGothic" w:eastAsia="MS PGothic" w:hAnsi="MS PGothic" w:cs="MS PGothic"/>
          <w:color w:val="auto"/>
        </w:rPr>
        <w:commentReference w:id="171"/>
      </w:r>
      <w:r>
        <w:t>f</w:t>
      </w:r>
      <w:del w:id="173" w:author="Nat" w:date="2013-06-03T12:51:00Z">
        <w:r w:rsidDel="006D289C">
          <w:delText>_</w:delText>
        </w:r>
      </w:del>
      <w:r>
        <w:t>R2GVBhNHcc1p2cQTgixB1tsYRs52xW4TO7</w:t>
      </w:r>
    </w:p>
    <w:p w14:paraId="2EBE49D1" w14:textId="77777777" w:rsidR="00ED00E9" w:rsidRDefault="00ED00E9">
      <w:pPr>
        <w:pStyle w:val="HTML1"/>
        <w:divId w:val="375472473"/>
      </w:pPr>
      <w:r>
        <w:t xml:space="preserve">    4USgb-nii3RPsLdfoPlsEbJLmtbxG8-TQBHqGAyZxMDPWy3phjeRt9ApDRnLQrjY</w:t>
      </w:r>
    </w:p>
    <w:p w14:paraId="552297D0" w14:textId="77777777" w:rsidR="00ED00E9" w:rsidRDefault="00ED00E9">
      <w:pPr>
        <w:pStyle w:val="HTML1"/>
        <w:divId w:val="375472473"/>
      </w:pPr>
      <w:r>
        <w:t xml:space="preserve">    </w:t>
      </w:r>
      <w:proofErr w:type="gramStart"/>
      <w:r>
        <w:t>uvsCj6byu9TVaKX9r1KDFGT</w:t>
      </w:r>
      <w:proofErr w:type="gramEnd"/>
      <w:r>
        <w:t>-HLqUNlUTpYtCyM2B2rLkWM08ufBq9JBCEzzaLRzj</w:t>
      </w:r>
    </w:p>
    <w:p w14:paraId="2B26EBF1" w14:textId="77777777" w:rsidR="00ED00E9" w:rsidRDefault="00ED00E9">
      <w:pPr>
        <w:pStyle w:val="HTML1"/>
        <w:divId w:val="375472473"/>
      </w:pPr>
      <w:r>
        <w:t xml:space="preserve">    </w:t>
      </w:r>
      <w:proofErr w:type="gramStart"/>
      <w:r>
        <w:t>evYEPMaoLAOjb8LPuYOYTBqshRMUxy4Z380</w:t>
      </w:r>
      <w:proofErr w:type="gramEnd"/>
      <w:r>
        <w:t>-FJ2Lc7VSfSu6HcB2nLSjiKrrfI35</w:t>
      </w:r>
    </w:p>
    <w:p w14:paraId="0F364D2D" w14:textId="77777777" w:rsidR="00ED00E9" w:rsidRDefault="00ED00E9">
      <w:pPr>
        <w:pStyle w:val="HTML1"/>
        <w:divId w:val="375472473"/>
      </w:pPr>
      <w:r>
        <w:t xml:space="preserve">    </w:t>
      </w:r>
      <w:proofErr w:type="gramStart"/>
      <w:r>
        <w:t>xkRJsaSSmjasMYeDZarYCl7r4o17rFclk5KacYMYgAs</w:t>
      </w:r>
      <w:proofErr w:type="gramEnd"/>
      <w:r>
        <w:t>-JYFkwab6Dd56ZrAzakHt</w:t>
      </w:r>
    </w:p>
    <w:p w14:paraId="313B7BE9" w14:textId="77777777" w:rsidR="00ED00E9" w:rsidRDefault="00ED00E9">
      <w:pPr>
        <w:pStyle w:val="HTML1"/>
        <w:divId w:val="375472473"/>
      </w:pPr>
      <w:r>
        <w:t xml:space="preserve">    9cExMpg04lQIux56C-Qk6dAsB6W6W91AQ</w:t>
      </w:r>
    </w:p>
    <w:p w14:paraId="520D54D6" w14:textId="77777777" w:rsidR="00ED00E9" w:rsidRDefault="00ED00E9">
      <w:pPr>
        <w:pStyle w:val="HTML1"/>
        <w:divId w:val="375472473"/>
      </w:pPr>
      <w:r>
        <w:t xml:space="preserve">    &amp;nonce=n-0S6_WzA2Mj</w:t>
      </w:r>
    </w:p>
    <w:p w14:paraId="647C829C" w14:textId="77777777" w:rsidR="00ED00E9" w:rsidRDefault="00ED00E9">
      <w:pPr>
        <w:pStyle w:val="HTML1"/>
        <w:divId w:val="375472473"/>
      </w:pPr>
      <w:r>
        <w:t xml:space="preserve">    &amp;state=af0ifjsldkj</w:t>
      </w:r>
    </w:p>
    <w:p w14:paraId="17AB97F4" w14:textId="77777777" w:rsidR="00ED00E9" w:rsidRDefault="00ED00E9">
      <w:pPr>
        <w:pStyle w:val="HTML1"/>
        <w:divId w:val="375472473"/>
      </w:pPr>
    </w:p>
    <w:p w14:paraId="2CF13A18" w14:textId="77777777" w:rsidR="00ED00E9" w:rsidRDefault="00ED00E9">
      <w:pPr>
        <w:pStyle w:val="HTML1"/>
        <w:divId w:val="375472473"/>
      </w:pPr>
      <w:r>
        <w:t xml:space="preserve">  HTTP/1.1 302 Found</w:t>
      </w:r>
    </w:p>
    <w:p w14:paraId="3D4E6503" w14:textId="77777777" w:rsidR="00ED00E9" w:rsidRDefault="00ED00E9">
      <w:pPr>
        <w:pStyle w:val="HTML1"/>
        <w:divId w:val="375472473"/>
      </w:pPr>
      <w:r>
        <w:t xml:space="preserve">  Location: https://client.example.org/cb#</w:t>
      </w:r>
    </w:p>
    <w:p w14:paraId="03860A12" w14:textId="77777777" w:rsidR="00ED00E9" w:rsidRDefault="00ED00E9">
      <w:pPr>
        <w:pStyle w:val="HTML1"/>
        <w:divId w:val="375472473"/>
      </w:pPr>
      <w:r>
        <w:t xml:space="preserve">    </w:t>
      </w:r>
      <w:proofErr w:type="gramStart"/>
      <w:r>
        <w:t>code</w:t>
      </w:r>
      <w:proofErr w:type="gramEnd"/>
      <w:r>
        <w:t>=Qcb0Orv1zh30vL1MPRsbm-diHiMwcLyZvn1arpZv-Jxf_11jnpEX3Tgfvk</w:t>
      </w:r>
    </w:p>
    <w:p w14:paraId="483D102F" w14:textId="77777777" w:rsidR="00ED00E9" w:rsidRDefault="00ED00E9">
      <w:pPr>
        <w:pStyle w:val="HTML1"/>
        <w:divId w:val="375472473"/>
      </w:pPr>
      <w:r>
        <w:t xml:space="preserve">    &amp;</w:t>
      </w:r>
      <w:proofErr w:type="spellStart"/>
      <w:r>
        <w:t>token_type</w:t>
      </w:r>
      <w:proofErr w:type="spellEnd"/>
      <w:r>
        <w:t>=Bearer</w:t>
      </w:r>
    </w:p>
    <w:p w14:paraId="69A2A507" w14:textId="77777777" w:rsidR="00ED00E9" w:rsidRDefault="00ED00E9">
      <w:pPr>
        <w:pStyle w:val="HTML1"/>
        <w:divId w:val="375472473"/>
      </w:pPr>
      <w:r>
        <w:t xml:space="preserve">    &amp;</w:t>
      </w:r>
      <w:proofErr w:type="spellStart"/>
      <w:r>
        <w:t>id_token</w:t>
      </w:r>
      <w:proofErr w:type="spellEnd"/>
      <w:r>
        <w:t>=eyJhbGciOiJSUzI1NiJ9.ew0KICJpc3MiOiAiaHR0cDovL3NlcnZlc</w:t>
      </w:r>
    </w:p>
    <w:p w14:paraId="1FA1E219" w14:textId="77777777" w:rsidR="00ED00E9" w:rsidRDefault="00ED00E9">
      <w:pPr>
        <w:pStyle w:val="HTML1"/>
        <w:divId w:val="375472473"/>
      </w:pPr>
      <w:r>
        <w:t xml:space="preserve">    i5leGFtcGxlLmNvbSIsDQogInN1YiI6ICIyNDgyODk3NjEwMDEiLA0KICJhdWQiO</w:t>
      </w:r>
    </w:p>
    <w:p w14:paraId="206BA9C8" w14:textId="77777777" w:rsidR="00ED00E9" w:rsidRDefault="00ED00E9">
      <w:pPr>
        <w:pStyle w:val="HTML1"/>
        <w:divId w:val="375472473"/>
      </w:pPr>
      <w:r>
        <w:t xml:space="preserve">    iAiczZCaGRSa3F0MyIsDQogIm5vbmNlIjogIm4tMFM2X1d6QTJNaiIsDQogImV4c</w:t>
      </w:r>
    </w:p>
    <w:p w14:paraId="5D5D292F" w14:textId="77777777" w:rsidR="00ED00E9" w:rsidRDefault="00ED00E9">
      <w:pPr>
        <w:pStyle w:val="HTML1"/>
        <w:divId w:val="375472473"/>
      </w:pPr>
      <w:r>
        <w:t xml:space="preserve">    CI6IDEzMTEyODE5NzAsDQogImlhdCI6IDEzMTEyODA5NzAsDQogImdlbmRlciI6I</w:t>
      </w:r>
    </w:p>
    <w:p w14:paraId="5A01CD82" w14:textId="77777777" w:rsidR="00ED00E9" w:rsidRDefault="00ED00E9">
      <w:pPr>
        <w:pStyle w:val="HTML1"/>
        <w:divId w:val="375472473"/>
      </w:pPr>
      <w:r>
        <w:t xml:space="preserve">    CJmZW1hbGUiLA0KICJiaXJ0aGRhdGUiOiAiMDAwMC0xMC0zMSIsDQogImFjciI6I</w:t>
      </w:r>
    </w:p>
    <w:p w14:paraId="1235E17A" w14:textId="77777777" w:rsidR="00ED00E9" w:rsidRDefault="00ED00E9">
      <w:pPr>
        <w:pStyle w:val="HTML1"/>
        <w:divId w:val="375472473"/>
      </w:pPr>
      <w:r>
        <w:t xml:space="preserve">    CIyIiwNCiAiY19oYXNoIjogIkxEa3RLZG9RYWszUGswY25YeENsdEEiDQp9.d8vv</w:t>
      </w:r>
    </w:p>
    <w:p w14:paraId="3817B25A" w14:textId="77777777" w:rsidR="00ED00E9" w:rsidRDefault="00ED00E9">
      <w:pPr>
        <w:pStyle w:val="HTML1"/>
        <w:divId w:val="375472473"/>
      </w:pPr>
      <w:r>
        <w:t xml:space="preserve">    NPuPR01zA_6RTArFMCtct1Oy6Q0gTCTXa9oDEuk7Sd3Hv0i34M6xFccrrbYtCzVn</w:t>
      </w:r>
    </w:p>
    <w:p w14:paraId="002206E8" w14:textId="77777777" w:rsidR="00ED00E9" w:rsidRDefault="00ED00E9">
      <w:pPr>
        <w:pStyle w:val="HTML1"/>
        <w:divId w:val="375472473"/>
      </w:pPr>
      <w:r>
        <w:t xml:space="preserve">    AjnJnJCgixJSlMsYJBTx168HgqdBcBwFLmd28i1Q_7cyfoglw4GkblXn7UxUgdAZ</w:t>
      </w:r>
    </w:p>
    <w:p w14:paraId="346FAE73" w14:textId="77777777" w:rsidR="00ED00E9" w:rsidRDefault="00ED00E9">
      <w:pPr>
        <w:pStyle w:val="HTML1"/>
        <w:divId w:val="375472473"/>
      </w:pPr>
      <w:r>
        <w:t xml:space="preserve">    1ILyDAOV3dMS2ZxaCPK_HE2-_kzlIXtOamdWruHickUBA3_xlzMorMvbmHnU47qA</w:t>
      </w:r>
    </w:p>
    <w:p w14:paraId="3B844626" w14:textId="77777777" w:rsidR="00ED00E9" w:rsidRDefault="00ED00E9">
      <w:pPr>
        <w:pStyle w:val="HTML1"/>
        <w:divId w:val="375472473"/>
      </w:pPr>
      <w:r>
        <w:t xml:space="preserve">    </w:t>
      </w:r>
      <w:proofErr w:type="gramStart"/>
      <w:r>
        <w:t>u3AgCJF9RmKhgVY1cjUiHmEF8GBugxMn6eE7</w:t>
      </w:r>
      <w:proofErr w:type="gramEnd"/>
      <w:r>
        <w:t>-ji6houeM-WL0nudHJEBikVmpnhQ</w:t>
      </w:r>
    </w:p>
    <w:p w14:paraId="5C83F5E5" w14:textId="77777777" w:rsidR="00ED00E9" w:rsidRDefault="00ED00E9">
      <w:pPr>
        <w:pStyle w:val="HTML1"/>
        <w:divId w:val="375472473"/>
      </w:pPr>
      <w:r>
        <w:t xml:space="preserve">    </w:t>
      </w:r>
      <w:proofErr w:type="gramStart"/>
      <w:r>
        <w:t>ezFyj6tZhfeVcWoEsCwzbDts4pPQVcDHFq2dSnq1ZuhX1svDYnV</w:t>
      </w:r>
      <w:proofErr w:type="gramEnd"/>
      <w:r>
        <w:t>-TRUW9ri7V9ik</w:t>
      </w:r>
    </w:p>
    <w:p w14:paraId="4D7D4714" w14:textId="77777777" w:rsidR="00ED00E9" w:rsidRDefault="00ED00E9">
      <w:pPr>
        <w:pStyle w:val="HTML1"/>
        <w:divId w:val="375472473"/>
      </w:pPr>
      <w:r>
        <w:t xml:space="preserve">    K7TBhtqtk7e5cIWSPw</w:t>
      </w:r>
    </w:p>
    <w:p w14:paraId="5A1CB1E4" w14:textId="77777777" w:rsidR="00ED00E9" w:rsidRDefault="00ED00E9">
      <w:pPr>
        <w:pStyle w:val="HTML1"/>
        <w:divId w:val="375472473"/>
      </w:pPr>
      <w:r>
        <w:t xml:space="preserve">    &amp;state=af0ifjsldkj</w:t>
      </w:r>
    </w:p>
    <w:p w14:paraId="19E159B0" w14:textId="77777777" w:rsidR="00ED00E9" w:rsidRDefault="00ED00E9">
      <w:pPr>
        <w:pStyle w:val="Web"/>
        <w:divId w:val="413163619"/>
        <w:rPr>
          <w:rFonts w:ascii="Verdana" w:hAnsi="Verdana"/>
          <w:color w:val="000000"/>
        </w:rPr>
      </w:pPr>
      <w:r>
        <w:rPr>
          <w:rFonts w:ascii="Verdana" w:hAnsi="Verdana"/>
          <w:color w:val="000000"/>
        </w:rPr>
        <w:t xml:space="preserve">Verifying and decoding the ID Token will yield the following Claims: </w:t>
      </w:r>
    </w:p>
    <w:p w14:paraId="753A70F4" w14:textId="77777777" w:rsidR="00ED00E9" w:rsidRDefault="00ED00E9">
      <w:pPr>
        <w:pStyle w:val="HTML1"/>
        <w:divId w:val="260183227"/>
      </w:pPr>
    </w:p>
    <w:p w14:paraId="5E0C2D6F" w14:textId="77777777" w:rsidR="00ED00E9" w:rsidRDefault="00ED00E9">
      <w:pPr>
        <w:pStyle w:val="HTML1"/>
        <w:divId w:val="260183227"/>
      </w:pPr>
      <w:r>
        <w:t xml:space="preserve">  {</w:t>
      </w:r>
    </w:p>
    <w:p w14:paraId="1437F1A4" w14:textId="77777777" w:rsidR="00ED00E9" w:rsidRDefault="00ED00E9">
      <w:pPr>
        <w:pStyle w:val="HTML1"/>
        <w:divId w:val="260183227"/>
      </w:pPr>
      <w:r>
        <w:t xml:space="preserve">   "</w:t>
      </w:r>
      <w:proofErr w:type="spellStart"/>
      <w:proofErr w:type="gramStart"/>
      <w:r>
        <w:t>iss</w:t>
      </w:r>
      <w:proofErr w:type="spellEnd"/>
      <w:proofErr w:type="gramEnd"/>
      <w:r>
        <w:t>": "http://server.example.com",</w:t>
      </w:r>
    </w:p>
    <w:p w14:paraId="413DCCC9" w14:textId="77777777" w:rsidR="00ED00E9" w:rsidRDefault="00ED00E9">
      <w:pPr>
        <w:pStyle w:val="HTML1"/>
        <w:divId w:val="260183227"/>
      </w:pPr>
      <w:r>
        <w:t xml:space="preserve">   "</w:t>
      </w:r>
      <w:proofErr w:type="gramStart"/>
      <w:r>
        <w:t>sub</w:t>
      </w:r>
      <w:proofErr w:type="gramEnd"/>
      <w:r>
        <w:t>": "248289761001",</w:t>
      </w:r>
    </w:p>
    <w:p w14:paraId="7AE61B4D" w14:textId="77777777" w:rsidR="00ED00E9" w:rsidRDefault="00ED00E9">
      <w:pPr>
        <w:pStyle w:val="HTML1"/>
        <w:divId w:val="260183227"/>
      </w:pPr>
      <w:r>
        <w:t xml:space="preserve">   "</w:t>
      </w:r>
      <w:proofErr w:type="spellStart"/>
      <w:proofErr w:type="gramStart"/>
      <w:r>
        <w:t>aud</w:t>
      </w:r>
      <w:proofErr w:type="spellEnd"/>
      <w:proofErr w:type="gramEnd"/>
      <w:r>
        <w:t>": "s6BhdRkqt3",</w:t>
      </w:r>
    </w:p>
    <w:p w14:paraId="68B24278" w14:textId="77777777" w:rsidR="00ED00E9" w:rsidRDefault="00ED00E9">
      <w:pPr>
        <w:pStyle w:val="HTML1"/>
        <w:divId w:val="260183227"/>
      </w:pPr>
      <w:r>
        <w:t xml:space="preserve">   "</w:t>
      </w:r>
      <w:proofErr w:type="gramStart"/>
      <w:r>
        <w:t>nonce</w:t>
      </w:r>
      <w:proofErr w:type="gramEnd"/>
      <w:r>
        <w:t>": "n-0S6_WzA2Mj",</w:t>
      </w:r>
    </w:p>
    <w:p w14:paraId="19ACEC35" w14:textId="77777777" w:rsidR="00ED00E9" w:rsidRDefault="00ED00E9">
      <w:pPr>
        <w:pStyle w:val="HTML1"/>
        <w:divId w:val="260183227"/>
      </w:pPr>
      <w:r>
        <w:t xml:space="preserve">   "</w:t>
      </w:r>
      <w:proofErr w:type="gramStart"/>
      <w:r>
        <w:t>exp</w:t>
      </w:r>
      <w:proofErr w:type="gramEnd"/>
      <w:r>
        <w:t>": 1311281970,</w:t>
      </w:r>
    </w:p>
    <w:p w14:paraId="19EE7556" w14:textId="77777777" w:rsidR="00ED00E9" w:rsidRDefault="00ED00E9">
      <w:pPr>
        <w:pStyle w:val="HTML1"/>
        <w:divId w:val="260183227"/>
      </w:pPr>
      <w:r>
        <w:t xml:space="preserve">   "</w:t>
      </w:r>
      <w:proofErr w:type="spellStart"/>
      <w:proofErr w:type="gramStart"/>
      <w:r>
        <w:t>iat</w:t>
      </w:r>
      <w:proofErr w:type="spellEnd"/>
      <w:proofErr w:type="gramEnd"/>
      <w:r>
        <w:t>": 1311280970,</w:t>
      </w:r>
    </w:p>
    <w:p w14:paraId="6C18340A" w14:textId="77777777" w:rsidR="00ED00E9" w:rsidRDefault="00ED00E9">
      <w:pPr>
        <w:pStyle w:val="HTML1"/>
        <w:divId w:val="260183227"/>
      </w:pPr>
      <w:r>
        <w:t xml:space="preserve">   "</w:t>
      </w:r>
      <w:proofErr w:type="gramStart"/>
      <w:r>
        <w:t>gender</w:t>
      </w:r>
      <w:proofErr w:type="gramEnd"/>
      <w:r>
        <w:t>": "female",</w:t>
      </w:r>
    </w:p>
    <w:p w14:paraId="77914EA1" w14:textId="77777777" w:rsidR="00ED00E9" w:rsidRDefault="00ED00E9">
      <w:pPr>
        <w:pStyle w:val="HTML1"/>
        <w:divId w:val="260183227"/>
      </w:pPr>
      <w:r>
        <w:t xml:space="preserve">   "</w:t>
      </w:r>
      <w:proofErr w:type="gramStart"/>
      <w:r>
        <w:t>birthdate</w:t>
      </w:r>
      <w:proofErr w:type="gramEnd"/>
      <w:r>
        <w:t>": "0000-10-31",</w:t>
      </w:r>
    </w:p>
    <w:p w14:paraId="1C825F04" w14:textId="77777777" w:rsidR="00ED00E9" w:rsidRDefault="00ED00E9">
      <w:pPr>
        <w:pStyle w:val="HTML1"/>
        <w:divId w:val="260183227"/>
      </w:pPr>
      <w:r>
        <w:t xml:space="preserve">   "</w:t>
      </w:r>
      <w:proofErr w:type="spellStart"/>
      <w:proofErr w:type="gramStart"/>
      <w:r>
        <w:t>acr</w:t>
      </w:r>
      <w:proofErr w:type="spellEnd"/>
      <w:proofErr w:type="gramEnd"/>
      <w:r>
        <w:t>": "</w:t>
      </w:r>
      <w:proofErr w:type="spellStart"/>
      <w:r>
        <w:t>urn:mace:incommon:iap:silver</w:t>
      </w:r>
      <w:proofErr w:type="spellEnd"/>
      <w:r>
        <w:t>",</w:t>
      </w:r>
    </w:p>
    <w:p w14:paraId="5083DEEA" w14:textId="77777777" w:rsidR="00ED00E9" w:rsidRDefault="00ED00E9">
      <w:pPr>
        <w:pStyle w:val="HTML1"/>
        <w:divId w:val="260183227"/>
      </w:pPr>
      <w:r>
        <w:t xml:space="preserve">   "</w:t>
      </w:r>
      <w:proofErr w:type="spellStart"/>
      <w:r>
        <w:t>c_hash</w:t>
      </w:r>
      <w:proofErr w:type="spellEnd"/>
      <w:r>
        <w:t>": "LDktKdoQak3Pk0cnXxCltA"</w:t>
      </w:r>
    </w:p>
    <w:p w14:paraId="6E0B9544" w14:textId="77777777" w:rsidR="00ED00E9" w:rsidRDefault="00ED00E9">
      <w:pPr>
        <w:pStyle w:val="HTML1"/>
        <w:divId w:val="260183227"/>
      </w:pPr>
      <w:r>
        <w:t xml:space="preserve">  }</w:t>
      </w:r>
    </w:p>
    <w:p w14:paraId="4D6A3EE0" w14:textId="77777777" w:rsidR="00ED00E9" w:rsidRDefault="00ED00E9">
      <w:pPr>
        <w:pStyle w:val="Web"/>
        <w:divId w:val="413163619"/>
        <w:rPr>
          <w:rFonts w:ascii="Verdana" w:hAnsi="Verdana"/>
          <w:color w:val="000000"/>
        </w:rPr>
      </w:pPr>
      <w:r>
        <w:rPr>
          <w:rFonts w:ascii="Verdana" w:hAnsi="Verdana"/>
          <w:color w:val="000000"/>
        </w:rPr>
        <w:t xml:space="preserve">The following is the RSA public key in JWK format that can be used to validate the Request Object signature in the above examples (with line breaks for display purposes only): </w:t>
      </w:r>
    </w:p>
    <w:p w14:paraId="7FFAE3E0" w14:textId="77777777" w:rsidR="00ED00E9" w:rsidRDefault="00ED00E9">
      <w:pPr>
        <w:pStyle w:val="HTML1"/>
        <w:divId w:val="1218590164"/>
      </w:pPr>
    </w:p>
    <w:p w14:paraId="5704F3AC" w14:textId="77777777" w:rsidR="00ED00E9" w:rsidRDefault="00ED00E9">
      <w:pPr>
        <w:pStyle w:val="HTML1"/>
        <w:divId w:val="1218590164"/>
      </w:pPr>
      <w:r>
        <w:t xml:space="preserve">  {</w:t>
      </w:r>
    </w:p>
    <w:p w14:paraId="7404EB84" w14:textId="77777777" w:rsidR="00ED00E9" w:rsidRDefault="00ED00E9">
      <w:pPr>
        <w:pStyle w:val="HTML1"/>
        <w:divId w:val="1218590164"/>
      </w:pPr>
      <w:r>
        <w:t xml:space="preserve">   "</w:t>
      </w:r>
      <w:proofErr w:type="spellStart"/>
      <w:proofErr w:type="gramStart"/>
      <w:r>
        <w:t>kty</w:t>
      </w:r>
      <w:proofErr w:type="spellEnd"/>
      <w:proofErr w:type="gramEnd"/>
      <w:r>
        <w:t>":"RSA",</w:t>
      </w:r>
    </w:p>
    <w:p w14:paraId="7BCC2594" w14:textId="77777777" w:rsidR="00ED00E9" w:rsidRDefault="00ED00E9">
      <w:pPr>
        <w:pStyle w:val="HTML1"/>
        <w:divId w:val="1218590164"/>
      </w:pPr>
      <w:r>
        <w:t xml:space="preserve">   "</w:t>
      </w:r>
      <w:proofErr w:type="gramStart"/>
      <w:r>
        <w:t>n</w:t>
      </w:r>
      <w:proofErr w:type="gramEnd"/>
      <w:r>
        <w:t>":"zhEWTBJVTfcUeqnMzOQFMCEVQWOyOUZwP8LrBWh88tKrZyPGCvBkT</w:t>
      </w:r>
    </w:p>
    <w:p w14:paraId="61CA9E11" w14:textId="77777777" w:rsidR="00ED00E9" w:rsidRDefault="00ED00E9">
      <w:pPr>
        <w:pStyle w:val="HTML1"/>
        <w:divId w:val="1218590164"/>
      </w:pPr>
      <w:r>
        <w:t xml:space="preserve">  Dp-E2BzyHMQV4pK51Uys2YOwzL9se5THDWMda9rtsCJVcj1V7WaE7wPgl-kIIdWWf4o2g</w:t>
      </w:r>
    </w:p>
    <w:p w14:paraId="351EE365" w14:textId="77777777" w:rsidR="00ED00E9" w:rsidRDefault="00ED00E9">
      <w:pPr>
        <w:pStyle w:val="HTML1"/>
        <w:divId w:val="1218590164"/>
      </w:pPr>
      <w:r>
        <w:t xml:space="preserve">  6ZszOy_Fp4q0nG3OTtDRCkBu2iEP21j82pRSRrkCBxnzaChflA7KZbI1n_yhKtxyA7FdA</w:t>
      </w:r>
    </w:p>
    <w:p w14:paraId="7D065EC6" w14:textId="77777777" w:rsidR="00ED00E9" w:rsidRDefault="00ED00E9">
      <w:pPr>
        <w:pStyle w:val="HTML1"/>
        <w:divId w:val="1218590164"/>
      </w:pPr>
      <w:r>
        <w:t xml:space="preserve">  480LaSVZyKApvrKiYhocACSwf0y6CQ-wkEi6mVXRJt1aBSywlLYA08ojp5hkZQ39eCM2k</w:t>
      </w:r>
    </w:p>
    <w:p w14:paraId="786EBDE6" w14:textId="77777777" w:rsidR="00ED00E9" w:rsidRDefault="00ED00E9">
      <w:pPr>
        <w:pStyle w:val="HTML1"/>
        <w:divId w:val="1218590164"/>
      </w:pPr>
      <w:r>
        <w:t xml:space="preserve">  1EdXdhbar998Q9PZTwXA1cfvuGTZbDWxEKLjMKVuKrT1Yvs-2NTXhZAW1KjFS_3UwLkDk</w:t>
      </w:r>
    </w:p>
    <w:p w14:paraId="4B781704" w14:textId="77777777" w:rsidR="00ED00E9" w:rsidRDefault="00ED00E9">
      <w:pPr>
        <w:pStyle w:val="HTML1"/>
        <w:divId w:val="1218590164"/>
      </w:pPr>
      <w:r>
        <w:t xml:space="preserve">  -w4dVN-x5tDnw",</w:t>
      </w:r>
    </w:p>
    <w:p w14:paraId="5917D509" w14:textId="77777777" w:rsidR="00ED00E9" w:rsidRDefault="00ED00E9">
      <w:pPr>
        <w:pStyle w:val="HTML1"/>
        <w:divId w:val="1218590164"/>
      </w:pPr>
      <w:r>
        <w:t xml:space="preserve">   "</w:t>
      </w:r>
      <w:proofErr w:type="gramStart"/>
      <w:r>
        <w:t>e</w:t>
      </w:r>
      <w:proofErr w:type="gramEnd"/>
      <w:r>
        <w:t>":"AQAB"</w:t>
      </w:r>
    </w:p>
    <w:p w14:paraId="02549948" w14:textId="77777777" w:rsidR="00ED00E9" w:rsidRDefault="00ED00E9">
      <w:pPr>
        <w:pStyle w:val="HTML1"/>
        <w:divId w:val="1218590164"/>
      </w:pPr>
      <w:r>
        <w:t xml:space="preserve">  }</w:t>
      </w:r>
    </w:p>
    <w:p w14:paraId="02891EED" w14:textId="77777777" w:rsidR="00ED00E9" w:rsidDel="001B11EF" w:rsidRDefault="00ED00E9">
      <w:pPr>
        <w:pStyle w:val="Web"/>
        <w:divId w:val="413163619"/>
        <w:rPr>
          <w:del w:id="174" w:author="Nat" w:date="2013-06-03T12:53:00Z"/>
          <w:rFonts w:ascii="Verdana" w:hAnsi="Verdana"/>
          <w:color w:val="000000"/>
        </w:rPr>
      </w:pPr>
      <w:commentRangeStart w:id="175"/>
      <w:del w:id="176" w:author="Nat" w:date="2013-06-03T12:53:00Z">
        <w:r w:rsidDel="001B11EF">
          <w:rPr>
            <w:rFonts w:ascii="Verdana" w:hAnsi="Verdana"/>
            <w:color w:val="000000"/>
          </w:rPr>
          <w:delText xml:space="preserve">The Client MUST validate the response as follows: </w:delText>
        </w:r>
      </w:del>
    </w:p>
    <w:p w14:paraId="61740D51" w14:textId="77777777" w:rsidR="00ED00E9" w:rsidDel="001B11EF" w:rsidRDefault="00ED00E9">
      <w:pPr>
        <w:pStyle w:val="Web"/>
        <w:divId w:val="413163619"/>
        <w:rPr>
          <w:del w:id="177" w:author="Nat" w:date="2013-06-03T12:53:00Z"/>
          <w:rFonts w:ascii="Verdana" w:hAnsi="Verdana"/>
          <w:color w:val="000000"/>
        </w:rPr>
      </w:pPr>
      <w:del w:id="178" w:author="Nat" w:date="2013-06-03T12:53:00Z">
        <w:r w:rsidDel="001B11EF">
          <w:rPr>
            <w:rFonts w:ascii="Verdana" w:hAnsi="Verdana"/>
            <w:color w:val="000000"/>
          </w:rPr>
          <w:delText xml:space="preserve">Case 1: response_type=code </w:delText>
        </w:r>
      </w:del>
    </w:p>
    <w:p w14:paraId="3C2FB523" w14:textId="77777777" w:rsidR="00ED00E9" w:rsidDel="001B11EF" w:rsidRDefault="00ED00E9">
      <w:pPr>
        <w:numPr>
          <w:ilvl w:val="0"/>
          <w:numId w:val="9"/>
        </w:numPr>
        <w:ind w:left="1200" w:right="480"/>
        <w:divId w:val="413163619"/>
        <w:rPr>
          <w:del w:id="179" w:author="Nat" w:date="2013-06-03T12:53:00Z"/>
          <w:rFonts w:ascii="Verdana" w:hAnsi="Verdana"/>
          <w:color w:val="000000"/>
        </w:rPr>
      </w:pPr>
      <w:del w:id="180" w:author="Nat" w:date="2013-06-03T12:53:00Z">
        <w:r w:rsidDel="001B11EF">
          <w:rPr>
            <w:rFonts w:ascii="Verdana" w:hAnsi="Verdana"/>
            <w:color w:val="000000"/>
          </w:rPr>
          <w:delText xml:space="preserve">Validate the response according to RFC 6749, especially Sections 4.1.2 and 10.12. </w:delText>
        </w:r>
      </w:del>
    </w:p>
    <w:p w14:paraId="0D44D450" w14:textId="77777777" w:rsidR="00ED00E9" w:rsidDel="001B11EF" w:rsidRDefault="00ED00E9">
      <w:pPr>
        <w:pStyle w:val="Web"/>
        <w:divId w:val="413163619"/>
        <w:rPr>
          <w:del w:id="181" w:author="Nat" w:date="2013-06-03T12:53:00Z"/>
          <w:rFonts w:ascii="Verdana" w:hAnsi="Verdana"/>
          <w:color w:val="000000"/>
        </w:rPr>
      </w:pPr>
      <w:del w:id="182" w:author="Nat" w:date="2013-06-03T12:53:00Z">
        <w:r w:rsidDel="001B11EF">
          <w:rPr>
            <w:rFonts w:ascii="Verdana" w:hAnsi="Verdana"/>
            <w:color w:val="000000"/>
          </w:rPr>
          <w:delText xml:space="preserve">Case 2: response_type=token id_token </w:delText>
        </w:r>
      </w:del>
    </w:p>
    <w:p w14:paraId="2491B750" w14:textId="77777777" w:rsidR="00ED00E9" w:rsidDel="001B11EF" w:rsidRDefault="00ED00E9">
      <w:pPr>
        <w:numPr>
          <w:ilvl w:val="0"/>
          <w:numId w:val="9"/>
        </w:numPr>
        <w:ind w:left="1200" w:right="480"/>
        <w:divId w:val="413163619"/>
        <w:rPr>
          <w:del w:id="183" w:author="Nat" w:date="2013-06-03T12:53:00Z"/>
          <w:rFonts w:ascii="Verdana" w:hAnsi="Verdana"/>
          <w:color w:val="000000"/>
        </w:rPr>
        <w:pPrChange w:id="184" w:author="Nat" w:date="2013-06-03T12:59:00Z">
          <w:pPr>
            <w:numPr>
              <w:numId w:val="10"/>
            </w:numPr>
            <w:tabs>
              <w:tab w:val="num" w:pos="1134"/>
            </w:tabs>
            <w:ind w:left="1200" w:right="480" w:hanging="360"/>
            <w:divId w:val="413163619"/>
          </w:pPr>
        </w:pPrChange>
      </w:pPr>
      <w:del w:id="185"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a3"/>
            <w:rFonts w:ascii="Verdana" w:hAnsi="Verdana"/>
            <w:u w:val="none"/>
          </w:rPr>
          <w:delText>[OAuth.Responses]</w:delText>
        </w:r>
        <w:r w:rsidDel="001B11EF">
          <w:rPr>
            <w:rStyle w:val="a3"/>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14:paraId="05323F06" w14:textId="77777777" w:rsidR="00ED00E9" w:rsidDel="001B11EF" w:rsidRDefault="00ED00E9">
      <w:pPr>
        <w:numPr>
          <w:ilvl w:val="0"/>
          <w:numId w:val="9"/>
        </w:numPr>
        <w:ind w:left="1200" w:right="480"/>
        <w:divId w:val="413163619"/>
        <w:rPr>
          <w:del w:id="186" w:author="Nat" w:date="2013-06-03T12:53:00Z"/>
          <w:rFonts w:ascii="Verdana" w:hAnsi="Verdana"/>
          <w:color w:val="000000"/>
        </w:rPr>
        <w:pPrChange w:id="187" w:author="Nat" w:date="2013-06-03T12:59:00Z">
          <w:pPr>
            <w:numPr>
              <w:numId w:val="10"/>
            </w:numPr>
            <w:tabs>
              <w:tab w:val="num" w:pos="1134"/>
            </w:tabs>
            <w:ind w:left="1200" w:right="480" w:hanging="360"/>
            <w:divId w:val="413163619"/>
          </w:pPr>
        </w:pPrChange>
      </w:pPr>
      <w:del w:id="188" w:author="Nat" w:date="2013-06-03T12:53:00Z">
        <w:r w:rsidDel="001B11EF">
          <w:rPr>
            <w:rFonts w:ascii="Verdana" w:hAnsi="Verdana"/>
            <w:color w:val="000000"/>
          </w:rPr>
          <w:delText xml:space="preserve">Follow the validation rules in RFC 6749, especially those in Sections 4.2.2 and 10.12. </w:delText>
        </w:r>
      </w:del>
    </w:p>
    <w:p w14:paraId="73A87D2D" w14:textId="77777777" w:rsidR="00ED00E9" w:rsidDel="001B11EF" w:rsidRDefault="00ED00E9">
      <w:pPr>
        <w:numPr>
          <w:ilvl w:val="0"/>
          <w:numId w:val="9"/>
        </w:numPr>
        <w:ind w:left="1200" w:right="480"/>
        <w:divId w:val="413163619"/>
        <w:rPr>
          <w:del w:id="189" w:author="Nat" w:date="2013-06-03T12:53:00Z"/>
          <w:rFonts w:ascii="Verdana" w:hAnsi="Verdana"/>
          <w:color w:val="000000"/>
        </w:rPr>
        <w:pPrChange w:id="190" w:author="Nat" w:date="2013-06-03T12:59:00Z">
          <w:pPr>
            <w:numPr>
              <w:numId w:val="10"/>
            </w:numPr>
            <w:tabs>
              <w:tab w:val="num" w:pos="1134"/>
            </w:tabs>
            <w:ind w:left="1200" w:right="480" w:hanging="360"/>
            <w:divId w:val="413163619"/>
          </w:pPr>
        </w:pPrChange>
      </w:pPr>
      <w:del w:id="191" w:author="Nat" w:date="2013-06-03T12:53:00Z">
        <w:r w:rsidDel="001B11EF">
          <w:rPr>
            <w:rFonts w:ascii="Verdana" w:hAnsi="Verdana"/>
            <w:color w:val="000000"/>
          </w:rPr>
          <w:delText xml:space="preserve">Follow the validation rules in Sections 4.2 and 4.4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a3"/>
            <w:rFonts w:ascii="Verdana" w:hAnsi="Verdana"/>
            <w:u w:val="none"/>
          </w:rPr>
          <w:delText>[OpenID.Messages]</w:delText>
        </w:r>
        <w:r w:rsidDel="001B11EF">
          <w:rPr>
            <w:rStyle w:val="a3"/>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14:paraId="21D729CD" w14:textId="77777777" w:rsidR="00ED00E9" w:rsidDel="001B11EF" w:rsidRDefault="00ED00E9">
      <w:pPr>
        <w:pStyle w:val="Web"/>
        <w:divId w:val="413163619"/>
        <w:rPr>
          <w:del w:id="192" w:author="Nat" w:date="2013-06-03T12:53:00Z"/>
          <w:rFonts w:ascii="Verdana" w:hAnsi="Verdana"/>
          <w:color w:val="000000"/>
        </w:rPr>
      </w:pPr>
      <w:del w:id="193" w:author="Nat" w:date="2013-06-03T12:53:00Z">
        <w:r w:rsidDel="001B11EF">
          <w:rPr>
            <w:rFonts w:ascii="Verdana" w:hAnsi="Verdana"/>
            <w:color w:val="000000"/>
          </w:rPr>
          <w:delText xml:space="preserve">Case 3: response_type=code id_token </w:delText>
        </w:r>
      </w:del>
    </w:p>
    <w:p w14:paraId="566B5A17" w14:textId="77777777" w:rsidR="00ED00E9" w:rsidDel="001B11EF" w:rsidRDefault="00ED00E9">
      <w:pPr>
        <w:numPr>
          <w:ilvl w:val="0"/>
          <w:numId w:val="11"/>
        </w:numPr>
        <w:ind w:left="1200" w:right="480"/>
        <w:divId w:val="413163619"/>
        <w:rPr>
          <w:del w:id="194" w:author="Nat" w:date="2013-06-03T12:53:00Z"/>
          <w:rFonts w:ascii="Verdana" w:hAnsi="Verdana"/>
          <w:color w:val="000000"/>
        </w:rPr>
      </w:pPr>
      <w:del w:id="195"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a3"/>
            <w:rFonts w:ascii="Verdana" w:hAnsi="Verdana"/>
            <w:u w:val="none"/>
          </w:rPr>
          <w:delText>[OAuth.Responses]</w:delText>
        </w:r>
        <w:r w:rsidDel="001B11EF">
          <w:rPr>
            <w:rStyle w:val="a3"/>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14:paraId="6F6BFC2B" w14:textId="77777777" w:rsidR="00ED00E9" w:rsidDel="001B11EF" w:rsidRDefault="00ED00E9">
      <w:pPr>
        <w:numPr>
          <w:ilvl w:val="0"/>
          <w:numId w:val="11"/>
        </w:numPr>
        <w:ind w:left="1200" w:right="480"/>
        <w:divId w:val="413163619"/>
        <w:rPr>
          <w:del w:id="196" w:author="Nat" w:date="2013-06-03T12:53:00Z"/>
          <w:rFonts w:ascii="Verdana" w:hAnsi="Verdana"/>
          <w:color w:val="000000"/>
        </w:rPr>
      </w:pPr>
      <w:del w:id="197" w:author="Nat" w:date="2013-06-03T12:53:00Z">
        <w:r w:rsidDel="001B11EF">
          <w:rPr>
            <w:rFonts w:ascii="Verdana" w:hAnsi="Verdana"/>
            <w:color w:val="000000"/>
          </w:rPr>
          <w:delText xml:space="preserve">Follow the validation rules in RFC 6749, especially those in Sections 4.2.2 and 10.12. </w:delText>
        </w:r>
      </w:del>
    </w:p>
    <w:p w14:paraId="1CB5F955" w14:textId="77777777" w:rsidR="00ED00E9" w:rsidDel="001B11EF" w:rsidRDefault="00ED00E9">
      <w:pPr>
        <w:numPr>
          <w:ilvl w:val="0"/>
          <w:numId w:val="11"/>
        </w:numPr>
        <w:ind w:left="1200" w:right="480"/>
        <w:divId w:val="413163619"/>
        <w:rPr>
          <w:del w:id="198" w:author="Nat" w:date="2013-06-03T12:53:00Z"/>
          <w:rFonts w:ascii="Verdana" w:hAnsi="Verdana"/>
          <w:color w:val="000000"/>
        </w:rPr>
      </w:pPr>
      <w:del w:id="199" w:author="Nat" w:date="2013-06-03T12:53:00Z">
        <w:r w:rsidDel="001B11EF">
          <w:rPr>
            <w:rFonts w:ascii="Verdana" w:hAnsi="Verdana"/>
            <w:color w:val="000000"/>
          </w:rPr>
          <w:delText xml:space="preserve">Follow the validation rules in Sections 4.2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a3"/>
            <w:rFonts w:ascii="Verdana" w:hAnsi="Verdana"/>
            <w:u w:val="none"/>
          </w:rPr>
          <w:delText>[OpenID.Messages]</w:delText>
        </w:r>
        <w:r w:rsidDel="001B11EF">
          <w:rPr>
            <w:rStyle w:val="a3"/>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14:paraId="0C2AE12A" w14:textId="77777777" w:rsidR="00ED00E9" w:rsidDel="001B11EF" w:rsidRDefault="00ED00E9">
      <w:pPr>
        <w:pStyle w:val="Web"/>
        <w:divId w:val="413163619"/>
        <w:rPr>
          <w:del w:id="200" w:author="Nat" w:date="2013-06-03T12:53:00Z"/>
          <w:rFonts w:ascii="Verdana" w:hAnsi="Verdana"/>
          <w:color w:val="000000"/>
        </w:rPr>
      </w:pPr>
      <w:del w:id="201" w:author="Nat" w:date="2013-06-03T12:53:00Z">
        <w:r w:rsidDel="001B11EF">
          <w:rPr>
            <w:rFonts w:ascii="Verdana" w:hAnsi="Verdana"/>
            <w:color w:val="000000"/>
          </w:rPr>
          <w:delText xml:space="preserve">Case 4: response_type=token code </w:delText>
        </w:r>
      </w:del>
    </w:p>
    <w:p w14:paraId="640CACF9" w14:textId="77777777" w:rsidR="00ED00E9" w:rsidDel="001B11EF" w:rsidRDefault="00ED00E9">
      <w:pPr>
        <w:numPr>
          <w:ilvl w:val="0"/>
          <w:numId w:val="12"/>
        </w:numPr>
        <w:ind w:left="1200" w:right="480"/>
        <w:divId w:val="413163619"/>
        <w:rPr>
          <w:del w:id="202" w:author="Nat" w:date="2013-06-03T12:53:00Z"/>
          <w:rFonts w:ascii="Verdana" w:hAnsi="Verdana"/>
          <w:color w:val="000000"/>
        </w:rPr>
      </w:pPr>
      <w:del w:id="203"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a3"/>
            <w:rFonts w:ascii="Verdana" w:hAnsi="Verdana"/>
            <w:u w:val="none"/>
          </w:rPr>
          <w:delText>[OAuth.Responses]</w:delText>
        </w:r>
        <w:r w:rsidDel="001B11EF">
          <w:rPr>
            <w:rStyle w:val="a3"/>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14:paraId="5554A672" w14:textId="77777777" w:rsidR="00ED00E9" w:rsidDel="001B11EF" w:rsidRDefault="00ED00E9">
      <w:pPr>
        <w:numPr>
          <w:ilvl w:val="0"/>
          <w:numId w:val="12"/>
        </w:numPr>
        <w:ind w:left="1200" w:right="480"/>
        <w:divId w:val="413163619"/>
        <w:rPr>
          <w:del w:id="204" w:author="Nat" w:date="2013-06-03T12:53:00Z"/>
          <w:rFonts w:ascii="Verdana" w:hAnsi="Verdana"/>
          <w:color w:val="000000"/>
        </w:rPr>
      </w:pPr>
      <w:del w:id="205" w:author="Nat" w:date="2013-06-03T12:53:00Z">
        <w:r w:rsidDel="001B11EF">
          <w:rPr>
            <w:rFonts w:ascii="Verdana" w:hAnsi="Verdana"/>
            <w:color w:val="000000"/>
          </w:rPr>
          <w:delText xml:space="preserve">Follow the validation rules in RFC 6749, especially those in Sections 4.2.2 and 10.12. </w:delText>
        </w:r>
      </w:del>
    </w:p>
    <w:p w14:paraId="2B824306" w14:textId="77777777" w:rsidR="00ED00E9" w:rsidDel="001B11EF" w:rsidRDefault="00ED00E9">
      <w:pPr>
        <w:pStyle w:val="Web"/>
        <w:divId w:val="413163619"/>
        <w:rPr>
          <w:del w:id="206" w:author="Nat" w:date="2013-06-03T12:53:00Z"/>
          <w:rFonts w:ascii="Verdana" w:hAnsi="Verdana"/>
          <w:color w:val="000000"/>
        </w:rPr>
      </w:pPr>
      <w:del w:id="207" w:author="Nat" w:date="2013-06-03T12:53:00Z">
        <w:r w:rsidDel="001B11EF">
          <w:rPr>
            <w:rFonts w:ascii="Verdana" w:hAnsi="Verdana"/>
            <w:color w:val="000000"/>
          </w:rPr>
          <w:delText xml:space="preserve">Case 5: response_type=token code id_token </w:delText>
        </w:r>
      </w:del>
    </w:p>
    <w:p w14:paraId="3F520E54" w14:textId="77777777" w:rsidR="00ED00E9" w:rsidDel="001B11EF" w:rsidRDefault="00ED00E9">
      <w:pPr>
        <w:numPr>
          <w:ilvl w:val="0"/>
          <w:numId w:val="13"/>
        </w:numPr>
        <w:ind w:left="1200" w:right="480"/>
        <w:divId w:val="413163619"/>
        <w:rPr>
          <w:del w:id="208" w:author="Nat" w:date="2013-06-03T12:53:00Z"/>
          <w:rFonts w:ascii="Verdana" w:hAnsi="Verdana"/>
          <w:color w:val="000000"/>
        </w:rPr>
      </w:pPr>
      <w:del w:id="209"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a3"/>
            <w:rFonts w:ascii="Verdana" w:hAnsi="Verdana"/>
            <w:u w:val="none"/>
          </w:rPr>
          <w:delText>[OAuth.Responses]</w:delText>
        </w:r>
        <w:r w:rsidDel="001B11EF">
          <w:rPr>
            <w:rStyle w:val="a3"/>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14:paraId="49FC7B7D" w14:textId="77777777" w:rsidR="00ED00E9" w:rsidDel="001B11EF" w:rsidRDefault="00ED00E9">
      <w:pPr>
        <w:numPr>
          <w:ilvl w:val="0"/>
          <w:numId w:val="13"/>
        </w:numPr>
        <w:ind w:left="1200" w:right="480"/>
        <w:divId w:val="413163619"/>
        <w:rPr>
          <w:del w:id="210" w:author="Nat" w:date="2013-06-03T12:53:00Z"/>
          <w:rFonts w:ascii="Verdana" w:hAnsi="Verdana"/>
          <w:color w:val="000000"/>
        </w:rPr>
      </w:pPr>
      <w:del w:id="211" w:author="Nat" w:date="2013-06-03T12:53:00Z">
        <w:r w:rsidDel="001B11EF">
          <w:rPr>
            <w:rFonts w:ascii="Verdana" w:hAnsi="Verdana"/>
            <w:color w:val="000000"/>
          </w:rPr>
          <w:delText xml:space="preserve">Follow the validation rules in RFC 6749, especially those in Sections 4.2.2 and 10.12. </w:delText>
        </w:r>
      </w:del>
    </w:p>
    <w:p w14:paraId="761A557B" w14:textId="77777777" w:rsidR="00ED00E9" w:rsidDel="001B11EF" w:rsidRDefault="00ED00E9">
      <w:pPr>
        <w:numPr>
          <w:ilvl w:val="0"/>
          <w:numId w:val="13"/>
        </w:numPr>
        <w:ind w:left="1200" w:right="480"/>
        <w:divId w:val="413163619"/>
        <w:rPr>
          <w:del w:id="212" w:author="Nat" w:date="2013-06-03T12:53:00Z"/>
          <w:rFonts w:ascii="Verdana" w:hAnsi="Verdana"/>
          <w:color w:val="000000"/>
        </w:rPr>
      </w:pPr>
      <w:del w:id="213" w:author="Nat" w:date="2013-06-03T12:53:00Z">
        <w:r w:rsidDel="001B11EF">
          <w:rPr>
            <w:rFonts w:ascii="Verdana" w:hAnsi="Verdana"/>
            <w:color w:val="000000"/>
          </w:rPr>
          <w:delText xml:space="preserve">Follow the validation rules in Sections 4.2, 4.4,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a3"/>
            <w:rFonts w:ascii="Verdana" w:hAnsi="Verdana"/>
            <w:u w:val="none"/>
          </w:rPr>
          <w:delText>[OpenID.Messages]</w:delText>
        </w:r>
        <w:r w:rsidDel="001B11EF">
          <w:rPr>
            <w:rStyle w:val="a3"/>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14:paraId="6B4E3F2D" w14:textId="77777777" w:rsidR="00ED00E9" w:rsidDel="001B11EF" w:rsidRDefault="00ED00E9">
      <w:pPr>
        <w:pStyle w:val="Web"/>
        <w:divId w:val="413163619"/>
        <w:rPr>
          <w:del w:id="214" w:author="Nat" w:date="2013-06-03T12:53:00Z"/>
          <w:rFonts w:ascii="Verdana" w:hAnsi="Verdana"/>
          <w:color w:val="000000"/>
        </w:rPr>
      </w:pPr>
      <w:del w:id="215" w:author="Nat" w:date="2013-06-03T12:53:00Z">
        <w:r w:rsidDel="001B11EF">
          <w:rPr>
            <w:rFonts w:ascii="Verdana" w:hAnsi="Verdana"/>
            <w:color w:val="000000"/>
          </w:rPr>
          <w:delText xml:space="preserve">Case 6: response_type=code id_token </w:delText>
        </w:r>
      </w:del>
    </w:p>
    <w:p w14:paraId="33DA85FA" w14:textId="77777777" w:rsidR="00ED00E9" w:rsidDel="001B11EF" w:rsidRDefault="00ED00E9">
      <w:pPr>
        <w:numPr>
          <w:ilvl w:val="0"/>
          <w:numId w:val="14"/>
        </w:numPr>
        <w:ind w:left="1200" w:right="480"/>
        <w:divId w:val="413163619"/>
        <w:rPr>
          <w:del w:id="216" w:author="Nat" w:date="2013-06-03T12:53:00Z"/>
          <w:rFonts w:ascii="Verdana" w:hAnsi="Verdana"/>
          <w:color w:val="000000"/>
        </w:rPr>
      </w:pPr>
      <w:del w:id="217"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a3"/>
            <w:rFonts w:ascii="Verdana" w:hAnsi="Verdana"/>
            <w:u w:val="none"/>
          </w:rPr>
          <w:delText>[OAuth.Responses]</w:delText>
        </w:r>
        <w:r w:rsidDel="001B11EF">
          <w:rPr>
            <w:rStyle w:val="a3"/>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14:paraId="61529F8F" w14:textId="77777777" w:rsidR="00ED00E9" w:rsidDel="001B11EF" w:rsidRDefault="00ED00E9">
      <w:pPr>
        <w:numPr>
          <w:ilvl w:val="0"/>
          <w:numId w:val="14"/>
        </w:numPr>
        <w:ind w:left="1200" w:right="480"/>
        <w:divId w:val="413163619"/>
        <w:rPr>
          <w:del w:id="218" w:author="Nat" w:date="2013-06-03T12:53:00Z"/>
          <w:rFonts w:ascii="Verdana" w:hAnsi="Verdana"/>
          <w:color w:val="000000"/>
        </w:rPr>
      </w:pPr>
      <w:del w:id="219" w:author="Nat" w:date="2013-06-03T12:53:00Z">
        <w:r w:rsidDel="001B11EF">
          <w:rPr>
            <w:rFonts w:ascii="Verdana" w:hAnsi="Verdana"/>
            <w:color w:val="000000"/>
          </w:rPr>
          <w:delText xml:space="preserve">Follow the validation rules in RFC 6749, especially those in Sections 4.2.2 and 10.12. </w:delText>
        </w:r>
      </w:del>
    </w:p>
    <w:p w14:paraId="39C025B0" w14:textId="77777777" w:rsidR="00ED00E9" w:rsidDel="001B11EF" w:rsidRDefault="00ED00E9">
      <w:pPr>
        <w:numPr>
          <w:ilvl w:val="0"/>
          <w:numId w:val="14"/>
        </w:numPr>
        <w:ind w:left="1200" w:right="480"/>
        <w:divId w:val="413163619"/>
        <w:rPr>
          <w:del w:id="220" w:author="Nat" w:date="2013-06-03T12:53:00Z"/>
          <w:rFonts w:ascii="Verdana" w:hAnsi="Verdana"/>
          <w:color w:val="000000"/>
        </w:rPr>
      </w:pPr>
      <w:del w:id="221" w:author="Nat" w:date="2013-06-03T12:53:00Z">
        <w:r w:rsidDel="001B11EF">
          <w:rPr>
            <w:rFonts w:ascii="Verdana" w:hAnsi="Verdana"/>
            <w:color w:val="000000"/>
          </w:rPr>
          <w:delText xml:space="preserve">Follow the validation rules in Sections 4.2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a3"/>
            <w:rFonts w:ascii="Verdana" w:hAnsi="Verdana"/>
            <w:u w:val="none"/>
          </w:rPr>
          <w:delText>[OpenID.Messages]</w:delText>
        </w:r>
        <w:r w:rsidDel="001B11EF">
          <w:rPr>
            <w:rStyle w:val="a3"/>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14:paraId="1B72AAA1" w14:textId="77777777" w:rsidR="00ED00E9" w:rsidRDefault="001B11EF">
      <w:pPr>
        <w:spacing w:before="0" w:beforeAutospacing="0" w:after="0" w:afterAutospacing="0"/>
        <w:divId w:val="413163619"/>
        <w:rPr>
          <w:rFonts w:ascii="Verdana" w:hAnsi="Verdana"/>
          <w:color w:val="000000"/>
        </w:rPr>
      </w:pPr>
      <w:bookmarkStart w:id="222" w:name="authz_error"/>
      <w:bookmarkEnd w:id="222"/>
      <w:commentRangeEnd w:id="175"/>
      <w:r>
        <w:rPr>
          <w:rStyle w:val="ad"/>
        </w:rPr>
        <w:commentReference w:id="175"/>
      </w:r>
    </w:p>
    <w:p w14:paraId="1908A63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4F19E67">
          <v:rect id="_x0000_i105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4426916" w14:textId="77777777">
        <w:trPr>
          <w:divId w:val="413163619"/>
          <w:trHeight w:val="225"/>
          <w:tblCellSpacing w:w="15" w:type="dxa"/>
        </w:trPr>
        <w:tc>
          <w:tcPr>
            <w:tcW w:w="450" w:type="dxa"/>
            <w:shd w:val="clear" w:color="auto" w:fill="990000"/>
            <w:vAlign w:val="center"/>
            <w:hideMark/>
          </w:tcPr>
          <w:p w14:paraId="7BDDBA56"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2C61D94" w14:textId="77777777" w:rsidR="00ED00E9" w:rsidRDefault="00ED00E9">
      <w:pPr>
        <w:pStyle w:val="3"/>
        <w:divId w:val="413163619"/>
      </w:pPr>
      <w:bookmarkStart w:id="223" w:name="rfc.section.2.2.6.2"/>
      <w:bookmarkEnd w:id="223"/>
      <w:r>
        <w:t>2.2.6.2.  End-User Denies Authorization or Invalid Request</w:t>
      </w:r>
    </w:p>
    <w:p w14:paraId="05696D2B" w14:textId="77777777" w:rsidR="00ED00E9" w:rsidRDefault="00ED00E9">
      <w:pPr>
        <w:pStyle w:val="Web"/>
        <w:divId w:val="413163619"/>
        <w:rPr>
          <w:rFonts w:ascii="Verdana" w:hAnsi="Verdana"/>
          <w:color w:val="000000"/>
        </w:rPr>
      </w:pPr>
      <w:r>
        <w:rPr>
          <w:rFonts w:ascii="Verdana" w:hAnsi="Verdana"/>
          <w:color w:val="000000"/>
        </w:rPr>
        <w:t xml:space="preserve">If the End-User denies the authorization or the user authentication fails, the Authorization Server MUST return the Authorization Error Response as defined in Section 2.1.3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Authorization Server returns the Client to the redirection URI specified in the Authorization Request with the appropriate error parameters. No other parameters SHOULD be returned. </w:t>
      </w:r>
    </w:p>
    <w:p w14:paraId="388DB928" w14:textId="77777777" w:rsidR="00ED00E9" w:rsidRDefault="00ED00E9">
      <w:pPr>
        <w:pStyle w:val="Web"/>
        <w:divId w:val="413163619"/>
        <w:rPr>
          <w:rFonts w:ascii="Verdana" w:hAnsi="Verdana"/>
          <w:color w:val="000000"/>
        </w:rPr>
      </w:pPr>
      <w:r>
        <w:rPr>
          <w:rFonts w:ascii="Verdana" w:hAnsi="Verdana"/>
          <w:color w:val="000000"/>
        </w:rPr>
        <w:t xml:space="preserve">The error response parameters are the following: </w:t>
      </w:r>
    </w:p>
    <w:p w14:paraId="3004F649" w14:textId="77777777" w:rsidR="00ED00E9" w:rsidRDefault="00ED00E9">
      <w:pPr>
        <w:spacing w:before="0" w:beforeAutospacing="0" w:after="0" w:afterAutospacing="0"/>
        <w:divId w:val="417137910"/>
        <w:rPr>
          <w:rFonts w:ascii="Verdana" w:hAnsi="Verdana"/>
          <w:color w:val="000000"/>
        </w:rPr>
      </w:pPr>
      <w:proofErr w:type="gramStart"/>
      <w:r>
        <w:rPr>
          <w:rFonts w:ascii="Verdana" w:hAnsi="Verdana"/>
          <w:color w:val="000000"/>
        </w:rPr>
        <w:t>error</w:t>
      </w:r>
      <w:proofErr w:type="gramEnd"/>
    </w:p>
    <w:p w14:paraId="49691301" w14:textId="77777777" w:rsidR="00ED00E9" w:rsidRDefault="00ED00E9">
      <w:pPr>
        <w:spacing w:before="0" w:beforeAutospacing="0" w:after="0" w:afterAutospacing="0"/>
        <w:ind w:left="720"/>
        <w:divId w:val="417137910"/>
        <w:rPr>
          <w:rFonts w:ascii="Verdana" w:hAnsi="Verdana"/>
          <w:color w:val="000000"/>
        </w:rPr>
      </w:pPr>
      <w:r>
        <w:rPr>
          <w:rFonts w:ascii="Verdana" w:hAnsi="Verdana"/>
          <w:color w:val="000000"/>
        </w:rPr>
        <w:t xml:space="preserve">REQUIRED. Error code. </w:t>
      </w:r>
    </w:p>
    <w:p w14:paraId="5F0AE7F3" w14:textId="77777777" w:rsidR="00ED00E9" w:rsidRDefault="00ED00E9">
      <w:pPr>
        <w:spacing w:before="0" w:beforeAutospacing="0" w:after="0" w:afterAutospacing="0"/>
        <w:divId w:val="417137910"/>
        <w:rPr>
          <w:rFonts w:ascii="Verdana" w:hAnsi="Verdana"/>
          <w:color w:val="000000"/>
        </w:rPr>
      </w:pPr>
      <w:proofErr w:type="spellStart"/>
      <w:r>
        <w:rPr>
          <w:rFonts w:ascii="Verdana" w:hAnsi="Verdana"/>
          <w:color w:val="000000"/>
        </w:rPr>
        <w:t>error_description</w:t>
      </w:r>
      <w:proofErr w:type="spellEnd"/>
    </w:p>
    <w:p w14:paraId="40714645" w14:textId="77777777" w:rsidR="00ED00E9" w:rsidRDefault="00ED00E9">
      <w:pPr>
        <w:spacing w:before="0" w:beforeAutospacing="0" w:after="0" w:afterAutospacing="0"/>
        <w:ind w:left="720"/>
        <w:divId w:val="417137910"/>
        <w:rPr>
          <w:rFonts w:ascii="Verdana" w:hAnsi="Verdana"/>
          <w:color w:val="000000"/>
        </w:rPr>
      </w:pPr>
      <w:r>
        <w:rPr>
          <w:rFonts w:ascii="Verdana" w:hAnsi="Verdana"/>
          <w:color w:val="000000"/>
        </w:rPr>
        <w:t xml:space="preserve">OPTIONAL. Human-readable ASCII encoded text description of the error. </w:t>
      </w:r>
    </w:p>
    <w:p w14:paraId="54A19B9C" w14:textId="77777777" w:rsidR="00ED00E9" w:rsidRDefault="00ED00E9">
      <w:pPr>
        <w:spacing w:before="0" w:beforeAutospacing="0" w:after="0" w:afterAutospacing="0"/>
        <w:divId w:val="417137910"/>
        <w:rPr>
          <w:rFonts w:ascii="Verdana" w:hAnsi="Verdana"/>
          <w:color w:val="000000"/>
        </w:rPr>
      </w:pPr>
      <w:proofErr w:type="spellStart"/>
      <w:r>
        <w:rPr>
          <w:rFonts w:ascii="Verdana" w:hAnsi="Verdana"/>
          <w:color w:val="000000"/>
        </w:rPr>
        <w:t>error_uri</w:t>
      </w:r>
      <w:proofErr w:type="spellEnd"/>
    </w:p>
    <w:p w14:paraId="56DB81A4" w14:textId="77777777" w:rsidR="00ED00E9" w:rsidRDefault="00ED00E9">
      <w:pPr>
        <w:spacing w:before="0" w:beforeAutospacing="0" w:after="0" w:afterAutospacing="0"/>
        <w:ind w:left="720"/>
        <w:divId w:val="417137910"/>
        <w:rPr>
          <w:rFonts w:ascii="Verdana" w:hAnsi="Verdana"/>
          <w:color w:val="000000"/>
        </w:rPr>
      </w:pPr>
      <w:r>
        <w:rPr>
          <w:rFonts w:ascii="Verdana" w:hAnsi="Verdana"/>
          <w:color w:val="000000"/>
        </w:rPr>
        <w:t xml:space="preserve">OPTIONAL. </w:t>
      </w:r>
      <w:proofErr w:type="gramStart"/>
      <w:r>
        <w:rPr>
          <w:rFonts w:ascii="Verdana" w:hAnsi="Verdana"/>
          <w:color w:val="000000"/>
        </w:rPr>
        <w:t>URI of a web page that includes additional information about the error.</w:t>
      </w:r>
      <w:proofErr w:type="gramEnd"/>
      <w:r>
        <w:rPr>
          <w:rFonts w:ascii="Verdana" w:hAnsi="Verdana"/>
          <w:color w:val="000000"/>
        </w:rPr>
        <w:t xml:space="preserve"> </w:t>
      </w:r>
    </w:p>
    <w:p w14:paraId="3E0965D7" w14:textId="77777777" w:rsidR="00ED00E9" w:rsidRDefault="00ED00E9">
      <w:pPr>
        <w:spacing w:before="0" w:beforeAutospacing="0" w:after="0" w:afterAutospacing="0"/>
        <w:divId w:val="417137910"/>
        <w:rPr>
          <w:rFonts w:ascii="Verdana" w:hAnsi="Verdana"/>
          <w:color w:val="000000"/>
        </w:rPr>
      </w:pPr>
      <w:proofErr w:type="gramStart"/>
      <w:r>
        <w:rPr>
          <w:rFonts w:ascii="Verdana" w:hAnsi="Verdana"/>
          <w:color w:val="000000"/>
        </w:rPr>
        <w:t>state</w:t>
      </w:r>
      <w:proofErr w:type="gramEnd"/>
    </w:p>
    <w:p w14:paraId="0994CD37" w14:textId="77777777" w:rsidR="00ED00E9" w:rsidRDefault="00ED00E9">
      <w:pPr>
        <w:spacing w:before="0" w:beforeAutospacing="0" w:after="0" w:afterAutospacing="0"/>
        <w:ind w:left="720"/>
        <w:divId w:val="417137910"/>
        <w:rPr>
          <w:rFonts w:ascii="Verdana" w:hAnsi="Verdana"/>
          <w:color w:val="000000"/>
        </w:rPr>
      </w:pPr>
      <w:proofErr w:type="gramStart"/>
      <w:r>
        <w:rPr>
          <w:rFonts w:ascii="Verdana" w:hAnsi="Verdana"/>
          <w:color w:val="000000"/>
        </w:rPr>
        <w:t>OAuth 2.0 state value.</w:t>
      </w:r>
      <w:proofErr w:type="gramEnd"/>
      <w:r>
        <w:rPr>
          <w:rFonts w:ascii="Verdana" w:hAnsi="Verdana"/>
          <w:color w:val="000000"/>
        </w:rPr>
        <w:t xml:space="preserve"> REQUIRED if the Authorization Request included the </w:t>
      </w:r>
      <w:r>
        <w:rPr>
          <w:rStyle w:val="HTML3"/>
        </w:rPr>
        <w:t>state</w:t>
      </w:r>
      <w:r>
        <w:rPr>
          <w:rFonts w:ascii="Verdana" w:hAnsi="Verdana"/>
          <w:color w:val="000000"/>
        </w:rPr>
        <w:t xml:space="preserve"> parameter. Set to the exact value received from the Client. </w:t>
      </w:r>
    </w:p>
    <w:p w14:paraId="2C915DDF" w14:textId="77777777" w:rsidR="00ED00E9" w:rsidRDefault="00ED00E9">
      <w:pPr>
        <w:pStyle w:val="Web"/>
        <w:divId w:val="413163619"/>
        <w:rPr>
          <w:rFonts w:ascii="Verdana" w:hAnsi="Verdana"/>
          <w:color w:val="000000"/>
        </w:rPr>
      </w:pPr>
      <w:r>
        <w:rPr>
          <w:rFonts w:ascii="Verdana" w:hAnsi="Verdana"/>
          <w:color w:val="000000"/>
        </w:rPr>
        <w:t xml:space="preserve">If the </w:t>
      </w:r>
      <w:proofErr w:type="spellStart"/>
      <w:r>
        <w:rPr>
          <w:rStyle w:val="HTML3"/>
        </w:rPr>
        <w:t>response_type</w:t>
      </w:r>
      <w:proofErr w:type="spellEnd"/>
      <w:r>
        <w:rPr>
          <w:rFonts w:ascii="Verdana" w:hAnsi="Verdana"/>
          <w:color w:val="000000"/>
        </w:rPr>
        <w:t xml:space="preserve"> parameter in the Authorization Request includes the string value </w:t>
      </w:r>
      <w:r>
        <w:rPr>
          <w:rStyle w:val="HTML3"/>
        </w:rPr>
        <w:t>token</w:t>
      </w:r>
      <w:r>
        <w:rPr>
          <w:rFonts w:ascii="Verdana" w:hAnsi="Verdana"/>
          <w:color w:val="000000"/>
        </w:rPr>
        <w:t xml:space="preserve"> or </w:t>
      </w:r>
      <w:proofErr w:type="spellStart"/>
      <w:r>
        <w:rPr>
          <w:rStyle w:val="HTML3"/>
        </w:rPr>
        <w:t>id_token</w:t>
      </w:r>
      <w:proofErr w:type="spellEnd"/>
      <w:r>
        <w:rPr>
          <w:rFonts w:ascii="Verdana" w:hAnsi="Verdana"/>
          <w:color w:val="000000"/>
        </w:rPr>
        <w:t xml:space="preserve">, all error response parameters SHOULD be added to the fragment component of the redirection URI. Otherwise, the response parameters are added to the query component of the redirection URI. </w:t>
      </w:r>
    </w:p>
    <w:p w14:paraId="5FCAF1E7"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(with line wraps within the values for the display purposes only): </w:t>
      </w:r>
    </w:p>
    <w:p w14:paraId="07AF061C" w14:textId="77777777" w:rsidR="00ED00E9" w:rsidRDefault="00ED00E9">
      <w:pPr>
        <w:pStyle w:val="HTML1"/>
        <w:divId w:val="1431311861"/>
      </w:pPr>
    </w:p>
    <w:p w14:paraId="608A15D2" w14:textId="77777777" w:rsidR="00ED00E9" w:rsidRDefault="00ED00E9">
      <w:pPr>
        <w:pStyle w:val="HTML1"/>
        <w:divId w:val="1431311861"/>
      </w:pPr>
      <w:r>
        <w:t xml:space="preserve">  HTTP/1.1 302 Found</w:t>
      </w:r>
    </w:p>
    <w:p w14:paraId="2C73F53A" w14:textId="77777777" w:rsidR="00ED00E9" w:rsidRDefault="00ED00E9">
      <w:pPr>
        <w:pStyle w:val="HTML1"/>
        <w:divId w:val="1431311861"/>
      </w:pPr>
      <w:r>
        <w:t xml:space="preserve">  Location: https://client.example.org/cb?</w:t>
      </w:r>
    </w:p>
    <w:p w14:paraId="77938709" w14:textId="77777777" w:rsidR="00ED00E9" w:rsidRDefault="00ED00E9">
      <w:pPr>
        <w:pStyle w:val="HTML1"/>
        <w:divId w:val="1431311861"/>
      </w:pPr>
      <w:r>
        <w:t xml:space="preserve">    </w:t>
      </w:r>
      <w:proofErr w:type="gramStart"/>
      <w:r>
        <w:t>error</w:t>
      </w:r>
      <w:proofErr w:type="gramEnd"/>
      <w:r>
        <w:t>=</w:t>
      </w:r>
      <w:proofErr w:type="spellStart"/>
      <w:r>
        <w:t>invalid_request</w:t>
      </w:r>
      <w:proofErr w:type="spellEnd"/>
    </w:p>
    <w:p w14:paraId="71B063B8" w14:textId="77777777" w:rsidR="00ED00E9" w:rsidRDefault="00ED00E9">
      <w:pPr>
        <w:pStyle w:val="HTML1"/>
        <w:divId w:val="1431311861"/>
      </w:pPr>
      <w:r>
        <w:t xml:space="preserve">    &amp;</w:t>
      </w:r>
      <w:proofErr w:type="spellStart"/>
      <w:r>
        <w:t>error_description</w:t>
      </w:r>
      <w:proofErr w:type="spellEnd"/>
      <w:r>
        <w:t>=</w:t>
      </w:r>
    </w:p>
    <w:p w14:paraId="16EE8900" w14:textId="77777777" w:rsidR="00ED00E9" w:rsidRDefault="00ED00E9">
      <w:pPr>
        <w:pStyle w:val="HTML1"/>
        <w:divId w:val="1431311861"/>
      </w:pPr>
      <w:r>
        <w:t xml:space="preserve">      </w:t>
      </w:r>
      <w:proofErr w:type="gramStart"/>
      <w:r>
        <w:t>the</w:t>
      </w:r>
      <w:proofErr w:type="gramEnd"/>
      <w:r>
        <w:t>%20request%20is%20not%20valid%20or%20malformed</w:t>
      </w:r>
    </w:p>
    <w:p w14:paraId="580A81EA" w14:textId="77777777" w:rsidR="00ED00E9" w:rsidRDefault="00ED00E9">
      <w:pPr>
        <w:pStyle w:val="HTML1"/>
        <w:divId w:val="1431311861"/>
      </w:pPr>
      <w:r>
        <w:t xml:space="preserve">    &amp;state=af0ifjsldkj</w:t>
      </w:r>
    </w:p>
    <w:p w14:paraId="2626E1B3" w14:textId="77777777" w:rsidR="00ED00E9" w:rsidRDefault="00ED00E9">
      <w:pPr>
        <w:spacing w:before="0" w:beforeAutospacing="0" w:after="0" w:afterAutospacing="0"/>
        <w:divId w:val="413163619"/>
        <w:rPr>
          <w:rFonts w:ascii="Verdana" w:hAnsi="Verdana"/>
          <w:color w:val="000000"/>
        </w:rPr>
      </w:pPr>
      <w:bookmarkStart w:id="224" w:name="token_ep"/>
      <w:bookmarkEnd w:id="224"/>
    </w:p>
    <w:p w14:paraId="3CAD54E3"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0456C105">
          <v:rect id="_x0000_i105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6C3C0CB" w14:textId="77777777">
        <w:trPr>
          <w:divId w:val="413163619"/>
          <w:trHeight w:val="225"/>
          <w:tblCellSpacing w:w="15" w:type="dxa"/>
        </w:trPr>
        <w:tc>
          <w:tcPr>
            <w:tcW w:w="450" w:type="dxa"/>
            <w:shd w:val="clear" w:color="auto" w:fill="990000"/>
            <w:vAlign w:val="center"/>
            <w:hideMark/>
          </w:tcPr>
          <w:p w14:paraId="609E5F88"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EC8042A" w14:textId="77777777" w:rsidR="00ED00E9" w:rsidRDefault="00ED00E9">
      <w:pPr>
        <w:pStyle w:val="3"/>
        <w:divId w:val="413163619"/>
      </w:pPr>
      <w:bookmarkStart w:id="225" w:name="rfc.section.3"/>
      <w:bookmarkEnd w:id="225"/>
      <w:r>
        <w:t>3.  Token Endpoint</w:t>
      </w:r>
    </w:p>
    <w:p w14:paraId="2A547F9F" w14:textId="77777777" w:rsidR="00ED00E9" w:rsidRDefault="00ED00E9">
      <w:pPr>
        <w:pStyle w:val="Web"/>
        <w:divId w:val="413163619"/>
        <w:rPr>
          <w:rFonts w:ascii="Verdana" w:hAnsi="Verdana"/>
          <w:color w:val="000000"/>
        </w:rPr>
      </w:pPr>
      <w:r>
        <w:rPr>
          <w:rFonts w:ascii="Verdana" w:hAnsi="Verdana"/>
          <w:color w:val="000000"/>
        </w:rPr>
        <w:t xml:space="preserve">The Token Endpoint handles requests for retrieving and refreshing Access Tokens as well as ID Token and other variables. </w:t>
      </w:r>
    </w:p>
    <w:p w14:paraId="06B0D1BA" w14:textId="77777777" w:rsidR="00ED00E9" w:rsidRDefault="00ED00E9">
      <w:pPr>
        <w:pStyle w:val="Web"/>
        <w:divId w:val="413163619"/>
        <w:rPr>
          <w:rFonts w:ascii="Verdana" w:hAnsi="Verdana"/>
          <w:color w:val="000000"/>
        </w:rPr>
      </w:pPr>
      <w:r>
        <w:rPr>
          <w:rFonts w:ascii="Verdana" w:hAnsi="Verdana"/>
          <w:color w:val="000000"/>
        </w:rPr>
        <w:t xml:space="preserve">Clients MUST use the HTTP </w:t>
      </w:r>
      <w:r>
        <w:rPr>
          <w:rStyle w:val="HTML3"/>
        </w:rPr>
        <w:t>POST</w:t>
      </w:r>
      <w:r>
        <w:rPr>
          <w:rFonts w:ascii="Verdana" w:hAnsi="Verdana"/>
          <w:color w:val="000000"/>
        </w:rPr>
        <w:t xml:space="preserve"> method to make requests to the Token Endpoint. Request parameters are added using Form Serialization, per </w:t>
      </w:r>
      <w:hyperlink w:anchor="form_serialization" w:history="1">
        <w:r>
          <w:rPr>
            <w:rStyle w:val="a3"/>
            <w:rFonts w:ascii="Verdana" w:hAnsi="Verdana"/>
            <w:u w:val="none"/>
          </w:rPr>
          <w:t>Section 7.2</w:t>
        </w:r>
        <w:r>
          <w:rPr>
            <w:rStyle w:val="a3"/>
            <w:rFonts w:ascii="Verdana" w:hAnsi="Verdana"/>
            <w:vanish/>
            <w:u w:val="none"/>
          </w:rPr>
          <w:t xml:space="preserve"> (Form Serialization)</w:t>
        </w:r>
      </w:hyperlink>
      <w:r>
        <w:rPr>
          <w:rFonts w:ascii="Verdana" w:hAnsi="Verdana"/>
          <w:color w:val="000000"/>
        </w:rPr>
        <w:t xml:space="preserve">. </w:t>
      </w:r>
    </w:p>
    <w:p w14:paraId="486A93AD" w14:textId="77777777" w:rsidR="00ED00E9" w:rsidRDefault="00ED00E9">
      <w:pPr>
        <w:pStyle w:val="Web"/>
        <w:divId w:val="413163619"/>
        <w:rPr>
          <w:rFonts w:ascii="Verdana" w:hAnsi="Verdana"/>
          <w:color w:val="000000"/>
        </w:rPr>
      </w:pPr>
      <w:r>
        <w:rPr>
          <w:rFonts w:ascii="Verdana" w:hAnsi="Verdana"/>
          <w:color w:val="000000"/>
        </w:rPr>
        <w:t xml:space="preserve">Clients MAY provide authentication parameters in the request to the Token Endpoint as described in Section 2.2.1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3BB03C26" w14:textId="77777777" w:rsidR="00ED00E9" w:rsidRDefault="00ED00E9">
      <w:pPr>
        <w:pStyle w:val="Web"/>
        <w:divId w:val="413163619"/>
        <w:rPr>
          <w:rFonts w:ascii="Verdana" w:hAnsi="Verdana"/>
          <w:color w:val="000000"/>
        </w:rPr>
      </w:pPr>
      <w:r>
        <w:rPr>
          <w:rFonts w:ascii="Verdana" w:hAnsi="Verdana"/>
          <w:color w:val="000000"/>
        </w:rPr>
        <w:t xml:space="preserve">The Token Endpoint MUST support the use of the HTTP </w:t>
      </w:r>
      <w:r>
        <w:rPr>
          <w:rStyle w:val="HTML3"/>
        </w:rPr>
        <w:t>POST</w:t>
      </w:r>
      <w:r>
        <w:rPr>
          <w:rFonts w:ascii="Verdana" w:hAnsi="Verdana"/>
          <w:color w:val="000000"/>
        </w:rPr>
        <w:t xml:space="preserve"> method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Token Endpoint. </w:t>
      </w:r>
    </w:p>
    <w:p w14:paraId="730051A6" w14:textId="77777777" w:rsidR="00ED00E9" w:rsidRDefault="00ED00E9">
      <w:pPr>
        <w:pStyle w:val="Web"/>
        <w:divId w:val="413163619"/>
        <w:rPr>
          <w:rFonts w:ascii="Verdana" w:hAnsi="Verdana"/>
          <w:color w:val="000000"/>
        </w:rPr>
      </w:pPr>
      <w:r>
        <w:rPr>
          <w:rFonts w:ascii="Verdana" w:hAnsi="Verdana"/>
          <w:color w:val="000000"/>
        </w:rPr>
        <w:t xml:space="preserve">Communication with the Token Endpoint MUST utilize TLS. See </w:t>
      </w:r>
      <w:hyperlink w:anchor="TLS_requirements" w:history="1">
        <w:r>
          <w:rPr>
            <w:rStyle w:val="a3"/>
            <w:rFonts w:ascii="Verdana" w:hAnsi="Verdana"/>
            <w:u w:val="none"/>
          </w:rPr>
          <w:t>Section 9.2</w:t>
        </w:r>
        <w:r>
          <w:rPr>
            <w:rStyle w:val="a3"/>
            <w:rFonts w:ascii="Verdana" w:hAnsi="Verdana"/>
            <w:vanish/>
            <w:u w:val="none"/>
          </w:rPr>
          <w:t xml:space="preserve"> (TLS Requirements)</w:t>
        </w:r>
      </w:hyperlink>
      <w:r>
        <w:rPr>
          <w:rFonts w:ascii="Verdana" w:hAnsi="Verdana"/>
          <w:color w:val="000000"/>
        </w:rPr>
        <w:t xml:space="preserve"> for more information on using TLS. </w:t>
      </w:r>
    </w:p>
    <w:p w14:paraId="6E4930F5" w14:textId="77777777" w:rsidR="00ED00E9" w:rsidRDefault="00ED00E9">
      <w:pPr>
        <w:pStyle w:val="Web"/>
        <w:divId w:val="413163619"/>
        <w:rPr>
          <w:rFonts w:ascii="Verdana" w:hAnsi="Verdana"/>
          <w:color w:val="000000"/>
        </w:rPr>
      </w:pPr>
      <w:r>
        <w:rPr>
          <w:rFonts w:ascii="Verdana" w:hAnsi="Verdana"/>
          <w:color w:val="000000"/>
        </w:rPr>
        <w:t xml:space="preserve">All Token Endpoint responses that contain tokens, secrets, or other sensitive information MUST include the following HTTP response header fields and values: </w:t>
      </w:r>
    </w:p>
    <w:p w14:paraId="08E81753" w14:textId="77777777" w:rsidR="00ED00E9" w:rsidRDefault="00ED00E9">
      <w:pPr>
        <w:spacing w:before="0" w:beforeAutospacing="0" w:after="0" w:afterAutospacing="0"/>
        <w:divId w:val="413163619"/>
        <w:rPr>
          <w:rFonts w:ascii="Verdana" w:hAnsi="Verdana"/>
          <w:color w:val="000000"/>
        </w:rPr>
      </w:pPr>
    </w:p>
    <w:p w14:paraId="4AD3896B"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0F378A00">
          <v:rect id="_x0000_i1053" style="width:340.15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ED00E9" w14:paraId="4CDC99F1" w14:textId="77777777">
        <w:trPr>
          <w:divId w:val="41316361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04BA58A" w14:textId="77777777" w:rsidR="00ED00E9" w:rsidRDefault="00ED00E9">
            <w:pPr>
              <w:spacing w:before="0" w:beforeAutospacing="0" w:after="0" w:afterAutospacing="0"/>
              <w:rPr>
                <w:rFonts w:ascii="Verdana" w:hAnsi="Verdana"/>
                <w:b/>
                <w:bCs/>
                <w:color w:val="000000"/>
              </w:rPr>
            </w:pPr>
            <w:r>
              <w:rPr>
                <w:rFonts w:ascii="Verdana"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11A668A" w14:textId="77777777" w:rsidR="00ED00E9" w:rsidRDefault="00ED00E9">
            <w:pPr>
              <w:spacing w:before="0" w:beforeAutospacing="0" w:after="0" w:afterAutospacing="0"/>
              <w:rPr>
                <w:rFonts w:ascii="Verdana" w:hAnsi="Verdana"/>
                <w:b/>
                <w:bCs/>
                <w:color w:val="000000"/>
              </w:rPr>
            </w:pPr>
            <w:r>
              <w:rPr>
                <w:rFonts w:ascii="Verdana" w:hAnsi="Verdana"/>
                <w:b/>
                <w:bCs/>
                <w:color w:val="000000"/>
              </w:rPr>
              <w:t>Header Value</w:t>
            </w:r>
          </w:p>
        </w:tc>
      </w:tr>
      <w:tr w:rsidR="00ED00E9" w14:paraId="22AE4C36" w14:textId="77777777">
        <w:trPr>
          <w:divId w:val="413163619"/>
          <w:jc w:val="center"/>
        </w:trPr>
        <w:tc>
          <w:tcPr>
            <w:tcW w:w="0" w:type="auto"/>
            <w:tcBorders>
              <w:top w:val="nil"/>
              <w:left w:val="nil"/>
              <w:bottom w:val="nil"/>
              <w:right w:val="nil"/>
            </w:tcBorders>
            <w:vAlign w:val="center"/>
            <w:hideMark/>
          </w:tcPr>
          <w:p w14:paraId="460A9C46" w14:textId="77777777" w:rsidR="00ED00E9" w:rsidRDefault="00ED00E9">
            <w:pPr>
              <w:spacing w:before="0" w:beforeAutospacing="0" w:after="0" w:afterAutospacing="0"/>
              <w:rPr>
                <w:rFonts w:ascii="Verdana" w:hAnsi="Verdana"/>
                <w:color w:val="000000"/>
              </w:rPr>
            </w:pPr>
            <w:r>
              <w:rPr>
                <w:rFonts w:ascii="Verdana" w:hAnsi="Verdana"/>
                <w:color w:val="000000"/>
              </w:rPr>
              <w:t>Cache-Control</w:t>
            </w:r>
          </w:p>
        </w:tc>
        <w:tc>
          <w:tcPr>
            <w:tcW w:w="0" w:type="auto"/>
            <w:tcBorders>
              <w:top w:val="nil"/>
              <w:left w:val="nil"/>
              <w:bottom w:val="nil"/>
              <w:right w:val="nil"/>
            </w:tcBorders>
            <w:vAlign w:val="center"/>
            <w:hideMark/>
          </w:tcPr>
          <w:p w14:paraId="201A0E96" w14:textId="77777777" w:rsidR="00ED00E9" w:rsidRDefault="00ED00E9">
            <w:pPr>
              <w:spacing w:before="0" w:beforeAutospacing="0" w:after="0" w:afterAutospacing="0"/>
              <w:rPr>
                <w:rFonts w:ascii="Verdana" w:hAnsi="Verdana"/>
                <w:color w:val="000000"/>
              </w:rPr>
            </w:pPr>
            <w:r>
              <w:rPr>
                <w:rFonts w:ascii="Verdana" w:hAnsi="Verdana"/>
                <w:color w:val="000000"/>
              </w:rPr>
              <w:t>no-store</w:t>
            </w:r>
          </w:p>
        </w:tc>
      </w:tr>
      <w:tr w:rsidR="00ED00E9" w14:paraId="38E0C5C0" w14:textId="77777777">
        <w:trPr>
          <w:divId w:val="413163619"/>
          <w:jc w:val="center"/>
        </w:trPr>
        <w:tc>
          <w:tcPr>
            <w:tcW w:w="0" w:type="auto"/>
            <w:tcBorders>
              <w:top w:val="nil"/>
              <w:left w:val="nil"/>
              <w:bottom w:val="nil"/>
              <w:right w:val="nil"/>
            </w:tcBorders>
            <w:vAlign w:val="center"/>
            <w:hideMark/>
          </w:tcPr>
          <w:p w14:paraId="13AE848B" w14:textId="77777777" w:rsidR="00ED00E9" w:rsidRDefault="00ED00E9">
            <w:pPr>
              <w:spacing w:before="0" w:beforeAutospacing="0" w:after="0" w:afterAutospacing="0"/>
              <w:rPr>
                <w:rFonts w:ascii="Verdana" w:hAnsi="Verdana"/>
                <w:color w:val="000000"/>
              </w:rPr>
            </w:pPr>
            <w:r>
              <w:rPr>
                <w:rFonts w:ascii="Verdana" w:hAnsi="Verdana"/>
                <w:color w:val="000000"/>
              </w:rPr>
              <w:t>Pragma</w:t>
            </w:r>
          </w:p>
        </w:tc>
        <w:tc>
          <w:tcPr>
            <w:tcW w:w="0" w:type="auto"/>
            <w:tcBorders>
              <w:top w:val="nil"/>
              <w:left w:val="nil"/>
              <w:bottom w:val="nil"/>
              <w:right w:val="nil"/>
            </w:tcBorders>
            <w:vAlign w:val="center"/>
            <w:hideMark/>
          </w:tcPr>
          <w:p w14:paraId="291F8291" w14:textId="77777777" w:rsidR="00ED00E9" w:rsidRDefault="00ED00E9">
            <w:pPr>
              <w:spacing w:before="0" w:beforeAutospacing="0" w:after="0" w:afterAutospacing="0"/>
              <w:rPr>
                <w:rFonts w:ascii="Verdana" w:hAnsi="Verdana"/>
                <w:color w:val="000000"/>
              </w:rPr>
            </w:pPr>
            <w:r>
              <w:rPr>
                <w:rFonts w:ascii="Verdana" w:hAnsi="Verdana"/>
                <w:color w:val="000000"/>
              </w:rPr>
              <w:t>no-cache</w:t>
            </w:r>
          </w:p>
        </w:tc>
      </w:tr>
    </w:tbl>
    <w:p w14:paraId="220F1EC2" w14:textId="77777777" w:rsidR="00ED00E9" w:rsidRDefault="00ED00E9">
      <w:pPr>
        <w:spacing w:before="0" w:beforeAutospacing="0" w:after="0" w:afterAutospacing="0"/>
        <w:divId w:val="413163619"/>
        <w:rPr>
          <w:rFonts w:ascii="Verdana" w:hAnsi="Verdana"/>
          <w:color w:val="000000"/>
        </w:rPr>
      </w:pPr>
      <w:r>
        <w:rPr>
          <w:rFonts w:ascii="Verdana" w:hAnsi="Verdana"/>
          <w:color w:val="000000"/>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762"/>
      </w:tblGrid>
      <w:tr w:rsidR="00ED00E9" w14:paraId="78D3BC74" w14:textId="77777777">
        <w:trPr>
          <w:divId w:val="413163619"/>
          <w:tblCellSpacing w:w="15" w:type="dxa"/>
          <w:jc w:val="center"/>
        </w:trPr>
        <w:tc>
          <w:tcPr>
            <w:tcW w:w="0" w:type="auto"/>
            <w:vAlign w:val="center"/>
            <w:hideMark/>
          </w:tcPr>
          <w:p w14:paraId="391BC14F" w14:textId="77777777" w:rsidR="00ED00E9" w:rsidRDefault="00ED00E9">
            <w:pPr>
              <w:spacing w:before="0" w:beforeAutospacing="0" w:after="0" w:afterAutospacing="0"/>
              <w:jc w:val="center"/>
              <w:rPr>
                <w:rFonts w:ascii="Verdana" w:hAnsi="Verdana"/>
                <w:color w:val="000000"/>
              </w:rPr>
            </w:pPr>
            <w:r>
              <w:rPr>
                <w:rFonts w:ascii="MS Sans Serif" w:hAnsi="MS Sans Serif"/>
                <w:b/>
                <w:bCs/>
                <w:color w:val="000000"/>
                <w:sz w:val="15"/>
                <w:szCs w:val="15"/>
              </w:rPr>
              <w:t> HTTP Response Headers and Values </w:t>
            </w:r>
          </w:p>
        </w:tc>
      </w:tr>
    </w:tbl>
    <w:p w14:paraId="6DF1964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0B5E9C8">
          <v:rect id="_x0000_i1054" style="width:340.15pt;height:.75pt" o:hrpct="800" o:hralign="center" o:hrstd="t" o:hrnoshade="t" o:hr="t" fillcolor="#ccc" stroked="f">
            <v:textbox inset="5.85pt,.7pt,5.85pt,.7pt"/>
          </v:rect>
        </w:pict>
      </w:r>
    </w:p>
    <w:p w14:paraId="681F814D" w14:textId="77777777" w:rsidR="00ED00E9" w:rsidRDefault="00ED00E9">
      <w:pPr>
        <w:spacing w:before="0" w:beforeAutospacing="0" w:after="0" w:afterAutospacing="0"/>
        <w:divId w:val="413163619"/>
        <w:rPr>
          <w:rFonts w:ascii="Verdana" w:hAnsi="Verdana"/>
          <w:color w:val="000000"/>
        </w:rPr>
      </w:pPr>
      <w:bookmarkStart w:id="226" w:name="RequestingAccessToken"/>
      <w:bookmarkEnd w:id="226"/>
    </w:p>
    <w:p w14:paraId="1BB060E2"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DD677F2">
          <v:rect id="_x0000_i105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7BFA0963" w14:textId="77777777">
        <w:trPr>
          <w:divId w:val="413163619"/>
          <w:trHeight w:val="225"/>
          <w:tblCellSpacing w:w="15" w:type="dxa"/>
        </w:trPr>
        <w:tc>
          <w:tcPr>
            <w:tcW w:w="450" w:type="dxa"/>
            <w:shd w:val="clear" w:color="auto" w:fill="990000"/>
            <w:vAlign w:val="center"/>
            <w:hideMark/>
          </w:tcPr>
          <w:p w14:paraId="588185E2"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2471672" w14:textId="77777777" w:rsidR="00ED00E9" w:rsidRDefault="00ED00E9">
      <w:pPr>
        <w:pStyle w:val="3"/>
        <w:divId w:val="413163619"/>
      </w:pPr>
      <w:bookmarkStart w:id="227" w:name="rfc.section.3.1"/>
      <w:bookmarkEnd w:id="227"/>
      <w:r>
        <w:t>3.1.  Requesting Access Token</w:t>
      </w:r>
    </w:p>
    <w:p w14:paraId="3C34FA71" w14:textId="77777777" w:rsidR="00ED00E9" w:rsidRDefault="00ED00E9">
      <w:pPr>
        <w:pStyle w:val="Web"/>
        <w:divId w:val="413163619"/>
        <w:rPr>
          <w:rFonts w:ascii="Verdana" w:hAnsi="Verdana"/>
          <w:color w:val="000000"/>
        </w:rPr>
      </w:pPr>
      <w:r>
        <w:rPr>
          <w:rFonts w:ascii="Verdana" w:hAnsi="Verdana"/>
          <w:color w:val="000000"/>
        </w:rPr>
        <w:t xml:space="preserve">To retrieve an Access Token when using the Authorization Code Flow, a Client MUST have an Authorization Code obtained as described in </w:t>
      </w:r>
      <w:hyperlink w:anchor="code_flow" w:history="1">
        <w:r>
          <w:rPr>
            <w:rStyle w:val="a3"/>
            <w:rFonts w:ascii="Verdana" w:hAnsi="Verdana"/>
            <w:u w:val="none"/>
          </w:rPr>
          <w:t>Section 2.1.2</w:t>
        </w:r>
        <w:r>
          <w:rPr>
            <w:rStyle w:val="a3"/>
            <w:rFonts w:ascii="Verdana" w:hAnsi="Verdana"/>
            <w:vanish/>
            <w:u w:val="none"/>
          </w:rPr>
          <w:t xml:space="preserve"> (Authorization Code Flow)</w:t>
        </w:r>
      </w:hyperlink>
      <w:r>
        <w:rPr>
          <w:rFonts w:ascii="Verdana" w:hAnsi="Verdana"/>
          <w:color w:val="000000"/>
        </w:rPr>
        <w:t xml:space="preserve">. </w:t>
      </w:r>
    </w:p>
    <w:p w14:paraId="57789186" w14:textId="77777777" w:rsidR="00ED00E9" w:rsidRDefault="00ED00E9">
      <w:pPr>
        <w:spacing w:before="0" w:beforeAutospacing="0" w:after="0" w:afterAutospacing="0"/>
        <w:divId w:val="413163619"/>
        <w:rPr>
          <w:rFonts w:ascii="Verdana" w:hAnsi="Verdana"/>
          <w:color w:val="000000"/>
        </w:rPr>
      </w:pPr>
      <w:bookmarkStart w:id="228" w:name="AccessTokenRequest"/>
      <w:bookmarkEnd w:id="228"/>
    </w:p>
    <w:p w14:paraId="47739EA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7C45408">
          <v:rect id="_x0000_i105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23338B6" w14:textId="77777777">
        <w:trPr>
          <w:divId w:val="413163619"/>
          <w:trHeight w:val="225"/>
          <w:tblCellSpacing w:w="15" w:type="dxa"/>
        </w:trPr>
        <w:tc>
          <w:tcPr>
            <w:tcW w:w="450" w:type="dxa"/>
            <w:shd w:val="clear" w:color="auto" w:fill="990000"/>
            <w:vAlign w:val="center"/>
            <w:hideMark/>
          </w:tcPr>
          <w:p w14:paraId="399AC98F"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21355B8" w14:textId="77777777" w:rsidR="00ED00E9" w:rsidRDefault="00ED00E9">
      <w:pPr>
        <w:pStyle w:val="3"/>
        <w:divId w:val="413163619"/>
      </w:pPr>
      <w:bookmarkStart w:id="229" w:name="rfc.section.3.1.1"/>
      <w:bookmarkEnd w:id="229"/>
      <w:r>
        <w:t>3.1.1.  Access Token Request</w:t>
      </w:r>
    </w:p>
    <w:p w14:paraId="3ACC1EC8" w14:textId="77777777" w:rsidR="00ED00E9" w:rsidRDefault="00ED00E9">
      <w:pPr>
        <w:pStyle w:val="Web"/>
        <w:divId w:val="413163619"/>
        <w:rPr>
          <w:rFonts w:ascii="Verdana" w:hAnsi="Verdana"/>
          <w:color w:val="000000"/>
        </w:rPr>
      </w:pPr>
      <w:r>
        <w:rPr>
          <w:rFonts w:ascii="Verdana" w:hAnsi="Verdana"/>
          <w:color w:val="000000"/>
        </w:rPr>
        <w:t xml:space="preserve">To obtain an Access Token, Refresh Token or ID Token, the Client MUST authenticate to the Token Endpoint using the authentication method registered for its </w:t>
      </w:r>
      <w:proofErr w:type="spellStart"/>
      <w:r>
        <w:rPr>
          <w:rStyle w:val="HTML3"/>
        </w:rPr>
        <w:t>client_id</w:t>
      </w:r>
      <w:proofErr w:type="spellEnd"/>
      <w:r>
        <w:rPr>
          <w:rFonts w:ascii="Verdana" w:hAnsi="Verdana"/>
          <w:color w:val="000000"/>
        </w:rPr>
        <w:t xml:space="preserve">, as documented in Section 2.2.1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Client sends the parameters via HTTPS </w:t>
      </w:r>
      <w:r>
        <w:rPr>
          <w:rStyle w:val="HTML3"/>
        </w:rPr>
        <w:t>POST</w:t>
      </w:r>
      <w:r>
        <w:rPr>
          <w:rFonts w:ascii="Verdana" w:hAnsi="Verdana"/>
          <w:color w:val="000000"/>
        </w:rPr>
        <w:t xml:space="preserve"> to the Token Endpoint using Form Serialization, per </w:t>
      </w:r>
      <w:hyperlink w:anchor="form_serialization" w:history="1">
        <w:r>
          <w:rPr>
            <w:rStyle w:val="a3"/>
            <w:rFonts w:ascii="Verdana" w:hAnsi="Verdana"/>
            <w:u w:val="none"/>
          </w:rPr>
          <w:t>Section 7.2</w:t>
        </w:r>
        <w:r>
          <w:rPr>
            <w:rStyle w:val="a3"/>
            <w:rFonts w:ascii="Verdana" w:hAnsi="Verdana"/>
            <w:vanish/>
            <w:u w:val="none"/>
          </w:rPr>
          <w:t xml:space="preserve"> (Form Serialization)</w:t>
        </w:r>
      </w:hyperlink>
      <w:r>
        <w:rPr>
          <w:rFonts w:ascii="Verdana" w:hAnsi="Verdana"/>
          <w:color w:val="000000"/>
        </w:rPr>
        <w:t xml:space="preserve">, as described in Section 4.1.3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14:paraId="43C5AC34"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of an Access Token Request: </w:t>
      </w:r>
    </w:p>
    <w:p w14:paraId="116C1904" w14:textId="77777777" w:rsidR="00ED00E9" w:rsidRDefault="00ED00E9">
      <w:pPr>
        <w:pStyle w:val="HTML1"/>
        <w:divId w:val="1738748334"/>
      </w:pPr>
    </w:p>
    <w:p w14:paraId="7B0864EC" w14:textId="77777777" w:rsidR="00ED00E9" w:rsidRDefault="00ED00E9">
      <w:pPr>
        <w:pStyle w:val="HTML1"/>
        <w:divId w:val="1738748334"/>
      </w:pPr>
      <w:r>
        <w:t xml:space="preserve">  POST /token HTTP/1.1</w:t>
      </w:r>
    </w:p>
    <w:p w14:paraId="0C14B3F7" w14:textId="77777777" w:rsidR="00ED00E9" w:rsidRDefault="00ED00E9">
      <w:pPr>
        <w:pStyle w:val="HTML1"/>
        <w:divId w:val="1738748334"/>
      </w:pPr>
      <w:r>
        <w:t xml:space="preserve">  Host: server.example.com</w:t>
      </w:r>
    </w:p>
    <w:p w14:paraId="1148B285" w14:textId="77777777" w:rsidR="00ED00E9" w:rsidRDefault="00ED00E9">
      <w:pPr>
        <w:pStyle w:val="HTML1"/>
        <w:divId w:val="1738748334"/>
      </w:pPr>
      <w:r>
        <w:t xml:space="preserve">  Content-Type: application/x-www-form-</w:t>
      </w:r>
      <w:proofErr w:type="spellStart"/>
      <w:r>
        <w:t>urlencoded</w:t>
      </w:r>
      <w:proofErr w:type="spellEnd"/>
    </w:p>
    <w:p w14:paraId="2CF55D1A" w14:textId="77777777" w:rsidR="00ED00E9" w:rsidRDefault="00ED00E9">
      <w:pPr>
        <w:pStyle w:val="HTML1"/>
        <w:divId w:val="1738748334"/>
      </w:pPr>
      <w:r>
        <w:t xml:space="preserve">  Authorization: Basic czZCaGRSa3F0MzpnWDFmQmF0M2JW</w:t>
      </w:r>
    </w:p>
    <w:p w14:paraId="5C017E8B" w14:textId="77777777" w:rsidR="00ED00E9" w:rsidRDefault="00ED00E9">
      <w:pPr>
        <w:pStyle w:val="HTML1"/>
        <w:divId w:val="1738748334"/>
      </w:pPr>
    </w:p>
    <w:p w14:paraId="40607B01" w14:textId="77777777" w:rsidR="00ED00E9" w:rsidRDefault="00ED00E9">
      <w:pPr>
        <w:pStyle w:val="HTML1"/>
        <w:divId w:val="1738748334"/>
      </w:pPr>
      <w:r>
        <w:t xml:space="preserve">  </w:t>
      </w:r>
      <w:proofErr w:type="spellStart"/>
      <w:r>
        <w:t>grant_type</w:t>
      </w:r>
      <w:proofErr w:type="spellEnd"/>
      <w:r>
        <w:t>=</w:t>
      </w:r>
      <w:proofErr w:type="spellStart"/>
      <w:r>
        <w:t>authorization_code&amp;code</w:t>
      </w:r>
      <w:proofErr w:type="spellEnd"/>
      <w:r>
        <w:t>=SplxlOBeZQQYbYS6WxSbIA</w:t>
      </w:r>
    </w:p>
    <w:p w14:paraId="505BAD67" w14:textId="77777777" w:rsidR="00ED00E9" w:rsidRDefault="00ED00E9">
      <w:pPr>
        <w:pStyle w:val="HTML1"/>
        <w:divId w:val="1738748334"/>
      </w:pPr>
      <w:r>
        <w:t xml:space="preserve">    &amp;</w:t>
      </w:r>
      <w:proofErr w:type="spellStart"/>
      <w:r>
        <w:t>redirect_uri</w:t>
      </w:r>
      <w:proofErr w:type="spellEnd"/>
      <w:r>
        <w:t>=https%3A%2F%2Fclient.example.org%2Fcb</w:t>
      </w:r>
    </w:p>
    <w:p w14:paraId="681832AA"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w:t>
      </w:r>
    </w:p>
    <w:p w14:paraId="035C9354" w14:textId="77777777"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Authenticate any Clients that were issued Client Credentials (or for which other Client Authentication methods can be used), </w:t>
      </w:r>
    </w:p>
    <w:p w14:paraId="118CC2C1" w14:textId="77777777"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Ensure the Authorization Code was issued to the authenticated Client, </w:t>
      </w:r>
    </w:p>
    <w:p w14:paraId="6018134B" w14:textId="77777777"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Verify that the Authorization Code is valid, and </w:t>
      </w:r>
    </w:p>
    <w:p w14:paraId="16A91265" w14:textId="77777777"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Ensure that the Scheme, Host, Path, and Query Parameter segments in the </w:t>
      </w:r>
      <w:proofErr w:type="spellStart"/>
      <w:r>
        <w:rPr>
          <w:rStyle w:val="HTML3"/>
        </w:rPr>
        <w:t>redirect_uri</w:t>
      </w:r>
      <w:proofErr w:type="spellEnd"/>
      <w:r>
        <w:rPr>
          <w:rFonts w:ascii="Verdana" w:hAnsi="Verdana"/>
          <w:color w:val="000000"/>
        </w:rPr>
        <w:t xml:space="preserve"> parameter are identical to the </w:t>
      </w:r>
      <w:proofErr w:type="spellStart"/>
      <w:r>
        <w:rPr>
          <w:rStyle w:val="HTML3"/>
        </w:rPr>
        <w:t>redirect_uri</w:t>
      </w:r>
      <w:proofErr w:type="spellEnd"/>
      <w:r>
        <w:rPr>
          <w:rFonts w:ascii="Verdana" w:hAnsi="Verdana"/>
          <w:color w:val="000000"/>
        </w:rPr>
        <w:t xml:space="preserve"> parameter value that was included in the initial Authorization Request. If the </w:t>
      </w:r>
      <w:proofErr w:type="spellStart"/>
      <w:r>
        <w:rPr>
          <w:rStyle w:val="HTML3"/>
        </w:rPr>
        <w:t>redirect_uri</w:t>
      </w:r>
      <w:proofErr w:type="spellEnd"/>
      <w:r>
        <w:rPr>
          <w:rFonts w:ascii="Verdana" w:hAnsi="Verdana"/>
          <w:color w:val="000000"/>
        </w:rPr>
        <w:t xml:space="preserve"> parameter value not be present when there is only one registered </w:t>
      </w:r>
      <w:proofErr w:type="spellStart"/>
      <w:r>
        <w:rPr>
          <w:rStyle w:val="HTML3"/>
        </w:rPr>
        <w:t>redirect_uri</w:t>
      </w:r>
      <w:proofErr w:type="spellEnd"/>
      <w:r>
        <w:rPr>
          <w:rFonts w:ascii="Verdana" w:hAnsi="Verdana"/>
          <w:color w:val="000000"/>
        </w:rPr>
        <w:t xml:space="preserve"> value, the Authorization Server MAY return an error (since the Client should have included the parameter) or MAY proceed without an error (since OAuth 2.0 permits the parameter to be omitted in this case). </w:t>
      </w:r>
    </w:p>
    <w:p w14:paraId="6F33609D" w14:textId="77777777" w:rsidR="00ED00E9" w:rsidRDefault="00ED00E9">
      <w:pPr>
        <w:spacing w:before="0" w:beforeAutospacing="0" w:after="0" w:afterAutospacing="0"/>
        <w:divId w:val="413163619"/>
        <w:rPr>
          <w:rFonts w:ascii="Verdana" w:hAnsi="Verdana"/>
          <w:color w:val="000000"/>
        </w:rPr>
      </w:pPr>
      <w:bookmarkStart w:id="230" w:name="AccessTokenResponse"/>
      <w:bookmarkEnd w:id="230"/>
    </w:p>
    <w:p w14:paraId="210E6285"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1D89DEE">
          <v:rect id="_x0000_i105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08A95A9" w14:textId="77777777">
        <w:trPr>
          <w:divId w:val="413163619"/>
          <w:trHeight w:val="225"/>
          <w:tblCellSpacing w:w="15" w:type="dxa"/>
        </w:trPr>
        <w:tc>
          <w:tcPr>
            <w:tcW w:w="450" w:type="dxa"/>
            <w:shd w:val="clear" w:color="auto" w:fill="990000"/>
            <w:vAlign w:val="center"/>
            <w:hideMark/>
          </w:tcPr>
          <w:p w14:paraId="3FE648FB"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F9C2B04" w14:textId="77777777" w:rsidR="00ED00E9" w:rsidRDefault="00ED00E9">
      <w:pPr>
        <w:pStyle w:val="3"/>
        <w:divId w:val="413163619"/>
      </w:pPr>
      <w:bookmarkStart w:id="231" w:name="rfc.section.3.1.2"/>
      <w:bookmarkEnd w:id="231"/>
      <w:r>
        <w:t>3.1.2.  Access Token Response</w:t>
      </w:r>
    </w:p>
    <w:p w14:paraId="052B2242" w14:textId="77777777" w:rsidR="00ED00E9" w:rsidRDefault="00ED00E9">
      <w:pPr>
        <w:pStyle w:val="Web"/>
        <w:divId w:val="413163619"/>
        <w:rPr>
          <w:rFonts w:ascii="Verdana" w:hAnsi="Verdana"/>
          <w:color w:val="000000"/>
        </w:rPr>
      </w:pPr>
      <w:r>
        <w:rPr>
          <w:rFonts w:ascii="Verdana" w:hAnsi="Verdana"/>
          <w:color w:val="000000"/>
        </w:rPr>
        <w:t xml:space="preserve">Upon receipt of the Token Request, the Authorization Server MUST return either a successful response or an error response that corresponds to the received Authorization Code. </w:t>
      </w:r>
    </w:p>
    <w:p w14:paraId="62CDE8D5" w14:textId="77777777" w:rsidR="00ED00E9" w:rsidRDefault="00ED00E9">
      <w:pPr>
        <w:pStyle w:val="Web"/>
        <w:divId w:val="413163619"/>
        <w:rPr>
          <w:rFonts w:ascii="Verdana" w:hAnsi="Verdana"/>
          <w:color w:val="000000"/>
        </w:rPr>
      </w:pPr>
      <w:r>
        <w:rPr>
          <w:rFonts w:ascii="Verdana" w:hAnsi="Verdana"/>
          <w:color w:val="000000"/>
        </w:rPr>
        <w:t xml:space="preserve">A successful response returns the </w:t>
      </w:r>
      <w:r>
        <w:rPr>
          <w:rStyle w:val="HTML3"/>
        </w:rPr>
        <w:t>application/</w:t>
      </w:r>
      <w:proofErr w:type="spellStart"/>
      <w:r>
        <w:rPr>
          <w:rStyle w:val="HTML3"/>
        </w:rPr>
        <w:t>json</w:t>
      </w:r>
      <w:proofErr w:type="spellEnd"/>
      <w:r>
        <w:rPr>
          <w:rFonts w:ascii="Verdana" w:hAnsi="Verdana"/>
          <w:color w:val="000000"/>
        </w:rPr>
        <w:t xml:space="preserve"> media type and the response body is the Access Token Response documented in Section 2.2.3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106A2FB0"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a successful response: </w:t>
      </w:r>
    </w:p>
    <w:p w14:paraId="54B43386" w14:textId="77777777" w:rsidR="00ED00E9" w:rsidRDefault="00ED00E9">
      <w:pPr>
        <w:pStyle w:val="HTML1"/>
        <w:divId w:val="415245866"/>
      </w:pPr>
    </w:p>
    <w:p w14:paraId="20298B8D" w14:textId="77777777" w:rsidR="00ED00E9" w:rsidRDefault="00ED00E9">
      <w:pPr>
        <w:pStyle w:val="HTML1"/>
        <w:divId w:val="415245866"/>
      </w:pPr>
      <w:r>
        <w:t xml:space="preserve">  HTTP/1.1 200 OK</w:t>
      </w:r>
    </w:p>
    <w:p w14:paraId="74DB5AF7" w14:textId="77777777" w:rsidR="00ED00E9" w:rsidRDefault="00ED00E9">
      <w:pPr>
        <w:pStyle w:val="HTML1"/>
        <w:divId w:val="415245866"/>
      </w:pPr>
      <w:r>
        <w:t xml:space="preserve">  Content-Type: application/</w:t>
      </w:r>
      <w:proofErr w:type="spellStart"/>
      <w:r>
        <w:t>json</w:t>
      </w:r>
      <w:proofErr w:type="spellEnd"/>
    </w:p>
    <w:p w14:paraId="1E3D9F28" w14:textId="77777777" w:rsidR="00ED00E9" w:rsidRDefault="00ED00E9">
      <w:pPr>
        <w:pStyle w:val="HTML1"/>
        <w:divId w:val="415245866"/>
      </w:pPr>
      <w:r>
        <w:t xml:space="preserve">  Cache-Control: no-store</w:t>
      </w:r>
    </w:p>
    <w:p w14:paraId="3D0F8AE3" w14:textId="77777777" w:rsidR="00ED00E9" w:rsidRDefault="00ED00E9">
      <w:pPr>
        <w:pStyle w:val="HTML1"/>
        <w:divId w:val="415245866"/>
      </w:pPr>
      <w:r>
        <w:t xml:space="preserve">  Pragma: no-cache</w:t>
      </w:r>
    </w:p>
    <w:p w14:paraId="184FF9A3" w14:textId="77777777" w:rsidR="00ED00E9" w:rsidRDefault="00ED00E9">
      <w:pPr>
        <w:pStyle w:val="HTML1"/>
        <w:divId w:val="415245866"/>
      </w:pPr>
    </w:p>
    <w:p w14:paraId="4F28AD84" w14:textId="77777777" w:rsidR="00ED00E9" w:rsidRDefault="00ED00E9">
      <w:pPr>
        <w:pStyle w:val="HTML1"/>
        <w:divId w:val="415245866"/>
      </w:pPr>
      <w:r>
        <w:t xml:space="preserve">  {</w:t>
      </w:r>
    </w:p>
    <w:p w14:paraId="66958FD8" w14:textId="77777777" w:rsidR="00ED00E9" w:rsidRDefault="00ED00E9">
      <w:pPr>
        <w:pStyle w:val="HTML1"/>
        <w:divId w:val="415245866"/>
      </w:pPr>
      <w:r>
        <w:t xml:space="preserve">   "</w:t>
      </w:r>
      <w:proofErr w:type="spellStart"/>
      <w:r>
        <w:t>access_token</w:t>
      </w:r>
      <w:proofErr w:type="spellEnd"/>
      <w:r>
        <w:t>": "SlAV32hkKG",</w:t>
      </w:r>
    </w:p>
    <w:p w14:paraId="12BC4B15" w14:textId="77777777" w:rsidR="00ED00E9" w:rsidRDefault="00ED00E9">
      <w:pPr>
        <w:pStyle w:val="HTML1"/>
        <w:divId w:val="415245866"/>
      </w:pPr>
      <w:r>
        <w:t xml:space="preserve">   "</w:t>
      </w:r>
      <w:proofErr w:type="spellStart"/>
      <w:r>
        <w:t>token_type</w:t>
      </w:r>
      <w:proofErr w:type="spellEnd"/>
      <w:r>
        <w:t>": "Bearer",</w:t>
      </w:r>
    </w:p>
    <w:p w14:paraId="5C991089" w14:textId="77777777" w:rsidR="00ED00E9" w:rsidRDefault="00ED00E9">
      <w:pPr>
        <w:pStyle w:val="HTML1"/>
        <w:divId w:val="415245866"/>
      </w:pPr>
      <w:r>
        <w:t xml:space="preserve">   "</w:t>
      </w:r>
      <w:proofErr w:type="spellStart"/>
      <w:r>
        <w:t>refresh_token</w:t>
      </w:r>
      <w:proofErr w:type="spellEnd"/>
      <w:r>
        <w:t>": "8xLOxBtZp8",</w:t>
      </w:r>
    </w:p>
    <w:p w14:paraId="771C428A" w14:textId="77777777" w:rsidR="00ED00E9" w:rsidRDefault="00ED00E9">
      <w:pPr>
        <w:pStyle w:val="HTML1"/>
        <w:divId w:val="415245866"/>
      </w:pPr>
      <w:r>
        <w:t xml:space="preserve">   "</w:t>
      </w:r>
      <w:proofErr w:type="spellStart"/>
      <w:r>
        <w:t>expires_in</w:t>
      </w:r>
      <w:proofErr w:type="spellEnd"/>
      <w:r>
        <w:t>": 3600,</w:t>
      </w:r>
    </w:p>
    <w:p w14:paraId="1231A21F" w14:textId="77777777" w:rsidR="00ED00E9" w:rsidRDefault="00ED00E9">
      <w:pPr>
        <w:pStyle w:val="HTML1"/>
        <w:divId w:val="415245866"/>
      </w:pPr>
      <w:r>
        <w:t xml:space="preserve">   "</w:t>
      </w:r>
      <w:proofErr w:type="spellStart"/>
      <w:r>
        <w:t>id_token</w:t>
      </w:r>
      <w:proofErr w:type="spellEnd"/>
      <w:r>
        <w:t>": "eyJhbGciOiJSUzI1NiJ9.ew0KICAgICJpc3MiOiAiaHR0cDovL</w:t>
      </w:r>
    </w:p>
    <w:p w14:paraId="152527A7" w14:textId="77777777" w:rsidR="00ED00E9" w:rsidRDefault="00ED00E9">
      <w:pPr>
        <w:pStyle w:val="HTML1"/>
        <w:divId w:val="415245866"/>
      </w:pPr>
      <w:r>
        <w:t xml:space="preserve">     3NlcnZlci5leGFtcGxlLmNvbSIsDQogICAgInVzZXJfaWQiOiAiMjQ4Mjg5NzYxM</w:t>
      </w:r>
    </w:p>
    <w:p w14:paraId="4D6EE179" w14:textId="77777777" w:rsidR="00ED00E9" w:rsidRDefault="00ED00E9">
      <w:pPr>
        <w:pStyle w:val="HTML1"/>
        <w:divId w:val="415245866"/>
      </w:pPr>
      <w:r>
        <w:t xml:space="preserve">     DAxIiwNCiAgICAiYXVkIjogInM2QmhkUmtxdDMiLA0KICAgICJub25jZSI6ICJuL</w:t>
      </w:r>
    </w:p>
    <w:p w14:paraId="31CCB474" w14:textId="77777777" w:rsidR="00ED00E9" w:rsidRDefault="00ED00E9">
      <w:pPr>
        <w:pStyle w:val="HTML1"/>
        <w:divId w:val="415245866"/>
      </w:pPr>
      <w:r>
        <w:t xml:space="preserve">     TBTNl9XekEyTWoiLA0KICAgICJleHAiOiAxMzExMjgxOTcwLA0KICAgICJpYXQiO</w:t>
      </w:r>
    </w:p>
    <w:p w14:paraId="15338349" w14:textId="77777777" w:rsidR="00ED00E9" w:rsidRDefault="00ED00E9">
      <w:pPr>
        <w:pStyle w:val="HTML1"/>
        <w:divId w:val="415245866"/>
      </w:pPr>
      <w:r>
        <w:t xml:space="preserve">     iAxMzExMjgwOTcwDQp9.lsQI_KNHpl58YY24G9tUHXr3Yp7OKYnEaVpRL0KI4szT</w:t>
      </w:r>
    </w:p>
    <w:p w14:paraId="74404362" w14:textId="77777777" w:rsidR="00ED00E9" w:rsidRDefault="00ED00E9">
      <w:pPr>
        <w:pStyle w:val="HTML1"/>
        <w:divId w:val="415245866"/>
      </w:pPr>
      <w:r>
        <w:t xml:space="preserve">     D6GXpZcgxIpkOCcajyDiIv62R9rBWASV191Akk1BM36gUMm8H5s8xyxNdRfBViCa</w:t>
      </w:r>
    </w:p>
    <w:p w14:paraId="60660BD3" w14:textId="77777777" w:rsidR="00ED00E9" w:rsidRDefault="00ED00E9">
      <w:pPr>
        <w:pStyle w:val="HTML1"/>
        <w:divId w:val="415245866"/>
      </w:pPr>
      <w:r>
        <w:t xml:space="preserve">     </w:t>
      </w:r>
      <w:proofErr w:type="gramStart"/>
      <w:r>
        <w:t>xTqHA7X</w:t>
      </w:r>
      <w:proofErr w:type="gramEnd"/>
      <w:r>
        <w:t>_vV3U-tSWl6McR5qaSJaNQBpg1oGPjZdPG7zWCG-yEJC4-Fbx2FPOS7-h</w:t>
      </w:r>
    </w:p>
    <w:p w14:paraId="45E075FE" w14:textId="77777777" w:rsidR="00ED00E9" w:rsidRDefault="00ED00E9">
      <w:pPr>
        <w:pStyle w:val="HTML1"/>
        <w:divId w:val="415245866"/>
      </w:pPr>
      <w:r>
        <w:t xml:space="preserve">     5V0k33O5Okd-OoDUKoFPMd6ur5cIwsNyBazcsHdFHqWlCby5nl_HZdW-PHq0gjzy</w:t>
      </w:r>
    </w:p>
    <w:p w14:paraId="4F1B7108" w14:textId="77777777" w:rsidR="00ED00E9" w:rsidRDefault="00ED00E9">
      <w:pPr>
        <w:pStyle w:val="HTML1"/>
        <w:divId w:val="415245866"/>
      </w:pPr>
      <w:r>
        <w:t xml:space="preserve">     JydB5eYIvOfOHYBRVML9fKwdOLM2xVxJsPwvy3BqlVKc593p2WwItIg52ILWrc6A</w:t>
      </w:r>
    </w:p>
    <w:p w14:paraId="6ACC1EFD" w14:textId="77777777" w:rsidR="00ED00E9" w:rsidRDefault="00ED00E9">
      <w:pPr>
        <w:pStyle w:val="HTML1"/>
        <w:divId w:val="415245866"/>
      </w:pPr>
      <w:r>
        <w:t xml:space="preserve">     tqkqHxKsAXLVyAoVInYkl_NDBkCqYe2KgNJFzfEC8g"</w:t>
      </w:r>
    </w:p>
    <w:p w14:paraId="33CDBD02" w14:textId="77777777" w:rsidR="00ED00E9" w:rsidRDefault="00ED00E9">
      <w:pPr>
        <w:pStyle w:val="HTML1"/>
        <w:divId w:val="415245866"/>
      </w:pPr>
      <w:r>
        <w:t xml:space="preserve">  }</w:t>
      </w:r>
    </w:p>
    <w:p w14:paraId="76D8BB2F" w14:textId="77777777" w:rsidR="00ED00E9" w:rsidRDefault="00ED00E9">
      <w:pPr>
        <w:spacing w:before="0" w:beforeAutospacing="0" w:after="0" w:afterAutospacing="0"/>
        <w:divId w:val="413163619"/>
        <w:rPr>
          <w:rFonts w:ascii="Verdana" w:hAnsi="Verdana"/>
          <w:color w:val="000000"/>
        </w:rPr>
      </w:pPr>
      <w:bookmarkStart w:id="232" w:name="AccessTokenErrorResponse"/>
      <w:bookmarkEnd w:id="232"/>
    </w:p>
    <w:p w14:paraId="7391E285"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E2FAA4D">
          <v:rect id="_x0000_i105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A061A18" w14:textId="77777777">
        <w:trPr>
          <w:divId w:val="413163619"/>
          <w:trHeight w:val="225"/>
          <w:tblCellSpacing w:w="15" w:type="dxa"/>
        </w:trPr>
        <w:tc>
          <w:tcPr>
            <w:tcW w:w="450" w:type="dxa"/>
            <w:shd w:val="clear" w:color="auto" w:fill="990000"/>
            <w:vAlign w:val="center"/>
            <w:hideMark/>
          </w:tcPr>
          <w:p w14:paraId="3EAC109D"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723FA5E" w14:textId="77777777" w:rsidR="00ED00E9" w:rsidRDefault="00ED00E9">
      <w:pPr>
        <w:pStyle w:val="3"/>
        <w:divId w:val="413163619"/>
      </w:pPr>
      <w:bookmarkStart w:id="233" w:name="rfc.section.3.1.3"/>
      <w:bookmarkEnd w:id="233"/>
      <w:r>
        <w:t>3.1.3.  Access Token Error Response</w:t>
      </w:r>
    </w:p>
    <w:p w14:paraId="0A488DFE" w14:textId="77777777" w:rsidR="00ED00E9" w:rsidRDefault="00ED00E9">
      <w:pPr>
        <w:pStyle w:val="Web"/>
        <w:divId w:val="413163619"/>
        <w:rPr>
          <w:rFonts w:ascii="Verdana" w:hAnsi="Verdana"/>
          <w:color w:val="000000"/>
        </w:rPr>
      </w:pPr>
      <w:r>
        <w:rPr>
          <w:rFonts w:ascii="Verdana" w:hAnsi="Verdana"/>
          <w:color w:val="000000"/>
        </w:rPr>
        <w:t xml:space="preserve">If the Token Request is invalid or unauthorized, the Authorization Server constructs the response by returning the Token Error Response defined in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in the entity body of the HTTP response using the </w:t>
      </w:r>
      <w:r>
        <w:rPr>
          <w:rStyle w:val="HTML3"/>
        </w:rPr>
        <w:t>application/</w:t>
      </w:r>
      <w:proofErr w:type="spellStart"/>
      <w:r>
        <w:rPr>
          <w:rStyle w:val="HTML3"/>
        </w:rPr>
        <w:t>json</w:t>
      </w:r>
      <w:proofErr w:type="spellEnd"/>
      <w:r>
        <w:rPr>
          <w:rFonts w:ascii="Verdana" w:hAnsi="Verdana"/>
          <w:color w:val="000000"/>
        </w:rPr>
        <w:t xml:space="preserve"> media type with HTTP response code 400. </w:t>
      </w:r>
    </w:p>
    <w:p w14:paraId="1C7BF256"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w:t>
      </w:r>
    </w:p>
    <w:p w14:paraId="5A0C9566" w14:textId="77777777" w:rsidR="00ED00E9" w:rsidRDefault="00ED00E9">
      <w:pPr>
        <w:pStyle w:val="HTML1"/>
        <w:divId w:val="981470859"/>
      </w:pPr>
    </w:p>
    <w:p w14:paraId="2FCC40D3" w14:textId="77777777" w:rsidR="00ED00E9" w:rsidRDefault="00ED00E9">
      <w:pPr>
        <w:pStyle w:val="HTML1"/>
        <w:divId w:val="981470859"/>
      </w:pPr>
      <w:r>
        <w:t xml:space="preserve">  HTTP/1.1 400 Bad Request</w:t>
      </w:r>
    </w:p>
    <w:p w14:paraId="49DF9F2A" w14:textId="77777777" w:rsidR="00ED00E9" w:rsidRDefault="00ED00E9">
      <w:pPr>
        <w:pStyle w:val="HTML1"/>
        <w:divId w:val="981470859"/>
      </w:pPr>
      <w:r>
        <w:t xml:space="preserve">  Content-Type: application/</w:t>
      </w:r>
      <w:proofErr w:type="spellStart"/>
      <w:r>
        <w:t>json</w:t>
      </w:r>
      <w:proofErr w:type="spellEnd"/>
    </w:p>
    <w:p w14:paraId="22E9F729" w14:textId="77777777" w:rsidR="00ED00E9" w:rsidRDefault="00ED00E9">
      <w:pPr>
        <w:pStyle w:val="HTML1"/>
        <w:divId w:val="981470859"/>
      </w:pPr>
      <w:r>
        <w:t xml:space="preserve">  Cache-Control: no-store</w:t>
      </w:r>
    </w:p>
    <w:p w14:paraId="04BB9EC3" w14:textId="77777777" w:rsidR="00ED00E9" w:rsidRDefault="00ED00E9">
      <w:pPr>
        <w:pStyle w:val="HTML1"/>
        <w:divId w:val="981470859"/>
      </w:pPr>
      <w:r>
        <w:t xml:space="preserve">  Pragma: no-cache</w:t>
      </w:r>
    </w:p>
    <w:p w14:paraId="2CC66187" w14:textId="77777777" w:rsidR="00ED00E9" w:rsidRDefault="00ED00E9">
      <w:pPr>
        <w:pStyle w:val="HTML1"/>
        <w:divId w:val="981470859"/>
      </w:pPr>
    </w:p>
    <w:p w14:paraId="519844D8" w14:textId="77777777" w:rsidR="00ED00E9" w:rsidRDefault="00ED00E9">
      <w:pPr>
        <w:pStyle w:val="HTML1"/>
        <w:divId w:val="981470859"/>
      </w:pPr>
      <w:r>
        <w:t xml:space="preserve">  {</w:t>
      </w:r>
    </w:p>
    <w:p w14:paraId="5995F346" w14:textId="77777777" w:rsidR="00ED00E9" w:rsidRDefault="00ED00E9">
      <w:pPr>
        <w:pStyle w:val="HTML1"/>
        <w:divId w:val="981470859"/>
      </w:pPr>
      <w:r>
        <w:t xml:space="preserve">   "</w:t>
      </w:r>
      <w:proofErr w:type="gramStart"/>
      <w:r>
        <w:t>error</w:t>
      </w:r>
      <w:proofErr w:type="gramEnd"/>
      <w:r>
        <w:t>": "</w:t>
      </w:r>
      <w:proofErr w:type="spellStart"/>
      <w:r>
        <w:t>invalid_request</w:t>
      </w:r>
      <w:proofErr w:type="spellEnd"/>
      <w:r>
        <w:t>"</w:t>
      </w:r>
    </w:p>
    <w:p w14:paraId="68A2B857" w14:textId="77777777" w:rsidR="00ED00E9" w:rsidRDefault="00ED00E9">
      <w:pPr>
        <w:pStyle w:val="HTML1"/>
        <w:divId w:val="981470859"/>
      </w:pPr>
      <w:r>
        <w:t xml:space="preserve">  }</w:t>
      </w:r>
    </w:p>
    <w:p w14:paraId="4586E1BC" w14:textId="77777777" w:rsidR="00ED00E9" w:rsidRDefault="00ED00E9">
      <w:pPr>
        <w:spacing w:before="0" w:beforeAutospacing="0" w:after="0" w:afterAutospacing="0"/>
        <w:divId w:val="413163619"/>
        <w:rPr>
          <w:rFonts w:ascii="Verdana" w:hAnsi="Verdana"/>
          <w:color w:val="000000"/>
        </w:rPr>
      </w:pPr>
      <w:bookmarkStart w:id="234" w:name="RefreshingAccessToken"/>
      <w:bookmarkEnd w:id="234"/>
    </w:p>
    <w:p w14:paraId="628EB40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5A502BF">
          <v:rect id="_x0000_i105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08A0C70" w14:textId="77777777">
        <w:trPr>
          <w:divId w:val="413163619"/>
          <w:trHeight w:val="225"/>
          <w:tblCellSpacing w:w="15" w:type="dxa"/>
        </w:trPr>
        <w:tc>
          <w:tcPr>
            <w:tcW w:w="450" w:type="dxa"/>
            <w:shd w:val="clear" w:color="auto" w:fill="990000"/>
            <w:vAlign w:val="center"/>
            <w:hideMark/>
          </w:tcPr>
          <w:p w14:paraId="179C4183"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B0C1A54" w14:textId="77777777" w:rsidR="00ED00E9" w:rsidRDefault="00ED00E9">
      <w:pPr>
        <w:pStyle w:val="3"/>
        <w:divId w:val="413163619"/>
      </w:pPr>
      <w:bookmarkStart w:id="235" w:name="rfc.section.3.2"/>
      <w:bookmarkEnd w:id="235"/>
      <w:r>
        <w:t>3.2.  Refreshing Access Token</w:t>
      </w:r>
    </w:p>
    <w:p w14:paraId="0A5AC2BD" w14:textId="77777777" w:rsidR="00ED00E9" w:rsidRDefault="00ED00E9">
      <w:pPr>
        <w:pStyle w:val="Web"/>
        <w:divId w:val="413163619"/>
        <w:rPr>
          <w:rFonts w:ascii="Verdana" w:hAnsi="Verdana"/>
          <w:color w:val="000000"/>
        </w:rPr>
      </w:pPr>
      <w:r>
        <w:rPr>
          <w:rFonts w:ascii="Verdana" w:hAnsi="Verdana"/>
          <w:color w:val="000000"/>
        </w:rPr>
        <w:t xml:space="preserve">To refresh an Access Token, the Client MUST authenticate to the Token Endpoint using the authentication method registered for its </w:t>
      </w:r>
      <w:proofErr w:type="spellStart"/>
      <w:r>
        <w:rPr>
          <w:rStyle w:val="HTML3"/>
        </w:rPr>
        <w:t>client_id</w:t>
      </w:r>
      <w:proofErr w:type="spellEnd"/>
      <w:r>
        <w:rPr>
          <w:rFonts w:ascii="Verdana" w:hAnsi="Verdana"/>
          <w:color w:val="000000"/>
        </w:rPr>
        <w:t xml:space="preserve">, as documented in Section 2.2.1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Client sends the parameters via HTTPS </w:t>
      </w:r>
      <w:r>
        <w:rPr>
          <w:rStyle w:val="HTML3"/>
        </w:rPr>
        <w:t>POST</w:t>
      </w:r>
      <w:r>
        <w:rPr>
          <w:rFonts w:ascii="Verdana" w:hAnsi="Verdana"/>
          <w:color w:val="000000"/>
        </w:rPr>
        <w:t xml:space="preserve"> to the Token Endpoint using Form Serialization, per </w:t>
      </w:r>
      <w:hyperlink w:anchor="form_serialization" w:history="1">
        <w:r>
          <w:rPr>
            <w:rStyle w:val="a3"/>
            <w:rFonts w:ascii="Verdana" w:hAnsi="Verdana"/>
            <w:u w:val="none"/>
          </w:rPr>
          <w:t>Section 7.2</w:t>
        </w:r>
        <w:r>
          <w:rPr>
            <w:rStyle w:val="a3"/>
            <w:rFonts w:ascii="Verdana" w:hAnsi="Verdana"/>
            <w:vanish/>
            <w:u w:val="none"/>
          </w:rPr>
          <w:t xml:space="preserve"> (Form Serialization)</w:t>
        </w:r>
      </w:hyperlink>
      <w:r>
        <w:rPr>
          <w:rFonts w:ascii="Verdana" w:hAnsi="Verdana"/>
          <w:color w:val="000000"/>
        </w:rPr>
        <w:t xml:space="preserve">, as described in Section 6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14:paraId="56ED854E" w14:textId="77777777" w:rsidR="00ED00E9" w:rsidRDefault="00ED00E9">
      <w:pPr>
        <w:pStyle w:val="Web"/>
        <w:divId w:val="413163619"/>
        <w:rPr>
          <w:rFonts w:ascii="Verdana" w:hAnsi="Verdana"/>
          <w:color w:val="000000"/>
        </w:rPr>
      </w:pPr>
      <w:r>
        <w:rPr>
          <w:rFonts w:ascii="Verdana" w:hAnsi="Verdana"/>
          <w:color w:val="000000"/>
        </w:rPr>
        <w:t xml:space="preserve">The Authorization Server MUST validate the Refresh Token. </w:t>
      </w:r>
    </w:p>
    <w:p w14:paraId="711FE776" w14:textId="77777777" w:rsidR="00ED00E9" w:rsidRDefault="00ED00E9">
      <w:pPr>
        <w:spacing w:before="0" w:beforeAutospacing="0" w:after="0" w:afterAutospacing="0"/>
        <w:divId w:val="413163619"/>
        <w:rPr>
          <w:rFonts w:ascii="Verdana" w:hAnsi="Verdana"/>
          <w:color w:val="000000"/>
        </w:rPr>
      </w:pPr>
      <w:bookmarkStart w:id="236" w:name="RefreshTokenResponse"/>
      <w:bookmarkEnd w:id="236"/>
    </w:p>
    <w:p w14:paraId="6FFF89CF"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6672AC2">
          <v:rect id="_x0000_i106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4E07CC8C" w14:textId="77777777">
        <w:trPr>
          <w:divId w:val="413163619"/>
          <w:trHeight w:val="225"/>
          <w:tblCellSpacing w:w="15" w:type="dxa"/>
        </w:trPr>
        <w:tc>
          <w:tcPr>
            <w:tcW w:w="450" w:type="dxa"/>
            <w:shd w:val="clear" w:color="auto" w:fill="990000"/>
            <w:vAlign w:val="center"/>
            <w:hideMark/>
          </w:tcPr>
          <w:p w14:paraId="3956B26D"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C3F059B" w14:textId="77777777" w:rsidR="00ED00E9" w:rsidRDefault="00ED00E9">
      <w:pPr>
        <w:pStyle w:val="3"/>
        <w:divId w:val="413163619"/>
      </w:pPr>
      <w:bookmarkStart w:id="237" w:name="rfc.section.3.2.1"/>
      <w:bookmarkEnd w:id="237"/>
      <w:r>
        <w:t>3.2.1.  Refresh Token Response</w:t>
      </w:r>
    </w:p>
    <w:p w14:paraId="38C6D09E" w14:textId="77777777" w:rsidR="00ED00E9" w:rsidRDefault="00ED00E9">
      <w:pPr>
        <w:pStyle w:val="Web"/>
        <w:divId w:val="413163619"/>
        <w:rPr>
          <w:rFonts w:ascii="Verdana" w:hAnsi="Verdana"/>
          <w:color w:val="000000"/>
        </w:rPr>
      </w:pPr>
      <w:r>
        <w:rPr>
          <w:rFonts w:ascii="Verdana" w:hAnsi="Verdana"/>
          <w:color w:val="000000"/>
        </w:rPr>
        <w:t xml:space="preserve">Upon receipt of the Refresh Token Request, the Authorization Server MUST return either a successful response or an error response that corresponds to the received Refresh Token. </w:t>
      </w:r>
    </w:p>
    <w:p w14:paraId="3E3E17EA" w14:textId="77777777" w:rsidR="00ED00E9" w:rsidRDefault="00ED00E9">
      <w:pPr>
        <w:pStyle w:val="Web"/>
        <w:divId w:val="413163619"/>
        <w:rPr>
          <w:rFonts w:ascii="Verdana" w:hAnsi="Verdana"/>
          <w:color w:val="000000"/>
        </w:rPr>
      </w:pPr>
      <w:r>
        <w:rPr>
          <w:rFonts w:ascii="Verdana" w:hAnsi="Verdana"/>
          <w:color w:val="000000"/>
        </w:rPr>
        <w:t xml:space="preserve">Upon successful validation of the Refresh Token, a successful response returns the </w:t>
      </w:r>
      <w:r>
        <w:rPr>
          <w:rStyle w:val="HTML3"/>
        </w:rPr>
        <w:t>application/</w:t>
      </w:r>
      <w:proofErr w:type="spellStart"/>
      <w:r>
        <w:rPr>
          <w:rStyle w:val="HTML3"/>
        </w:rPr>
        <w:t>json</w:t>
      </w:r>
      <w:proofErr w:type="spellEnd"/>
      <w:r>
        <w:rPr>
          <w:rFonts w:ascii="Verdana" w:hAnsi="Verdana"/>
          <w:color w:val="000000"/>
        </w:rPr>
        <w:t xml:space="preserve"> media type and the response body is the Access Token Response of Section 2.2.3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except that it MUST NOT return an </w:t>
      </w:r>
      <w:proofErr w:type="spellStart"/>
      <w:r>
        <w:rPr>
          <w:rStyle w:val="HTML3"/>
        </w:rPr>
        <w:t>id_token</w:t>
      </w:r>
      <w:proofErr w:type="spellEnd"/>
      <w:r>
        <w:rPr>
          <w:rFonts w:ascii="Verdana" w:hAnsi="Verdana"/>
          <w:color w:val="000000"/>
        </w:rPr>
        <w:t xml:space="preserve">. </w:t>
      </w:r>
    </w:p>
    <w:p w14:paraId="6F282FAA"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a Refresh Token Request and response: </w:t>
      </w:r>
    </w:p>
    <w:p w14:paraId="73B98DC8" w14:textId="77777777" w:rsidR="00ED00E9" w:rsidRDefault="00ED00E9">
      <w:pPr>
        <w:pStyle w:val="HTML1"/>
        <w:divId w:val="1832595329"/>
      </w:pPr>
    </w:p>
    <w:p w14:paraId="308129C4" w14:textId="77777777" w:rsidR="00ED00E9" w:rsidRDefault="00ED00E9">
      <w:pPr>
        <w:pStyle w:val="HTML1"/>
        <w:divId w:val="1832595329"/>
      </w:pPr>
      <w:r>
        <w:t xml:space="preserve">  POST /token HTTP/1.1</w:t>
      </w:r>
    </w:p>
    <w:p w14:paraId="662C24A2" w14:textId="77777777" w:rsidR="00ED00E9" w:rsidRDefault="00ED00E9">
      <w:pPr>
        <w:pStyle w:val="HTML1"/>
        <w:divId w:val="1832595329"/>
      </w:pPr>
      <w:r>
        <w:t xml:space="preserve">  Host: server.example.com</w:t>
      </w:r>
    </w:p>
    <w:p w14:paraId="4686524A" w14:textId="77777777" w:rsidR="00ED00E9" w:rsidRDefault="00ED00E9">
      <w:pPr>
        <w:pStyle w:val="HTML1"/>
        <w:divId w:val="1832595329"/>
      </w:pPr>
      <w:r>
        <w:t xml:space="preserve">  Content-Type: application/x-www-form-</w:t>
      </w:r>
      <w:proofErr w:type="spellStart"/>
      <w:r>
        <w:t>urlencoded</w:t>
      </w:r>
      <w:proofErr w:type="spellEnd"/>
    </w:p>
    <w:p w14:paraId="2A0FA8E4" w14:textId="77777777" w:rsidR="00ED00E9" w:rsidRDefault="00ED00E9">
      <w:pPr>
        <w:pStyle w:val="HTML1"/>
        <w:divId w:val="1832595329"/>
      </w:pPr>
    </w:p>
    <w:p w14:paraId="35CEFBA9" w14:textId="77777777" w:rsidR="00ED00E9" w:rsidRDefault="00ED00E9">
      <w:pPr>
        <w:pStyle w:val="HTML1"/>
        <w:divId w:val="1832595329"/>
      </w:pPr>
      <w:r>
        <w:t xml:space="preserve">  </w:t>
      </w:r>
      <w:proofErr w:type="spellStart"/>
      <w:r>
        <w:t>client_id</w:t>
      </w:r>
      <w:proofErr w:type="spellEnd"/>
      <w:r>
        <w:t>=s6BhdRkqt3</w:t>
      </w:r>
    </w:p>
    <w:p w14:paraId="60994B26" w14:textId="77777777" w:rsidR="00ED00E9" w:rsidRDefault="00ED00E9">
      <w:pPr>
        <w:pStyle w:val="HTML1"/>
        <w:divId w:val="1832595329"/>
      </w:pPr>
      <w:r>
        <w:t xml:space="preserve">    &amp;</w:t>
      </w:r>
      <w:proofErr w:type="spellStart"/>
      <w:r>
        <w:t>client_secret</w:t>
      </w:r>
      <w:proofErr w:type="spellEnd"/>
      <w:r>
        <w:t>=some_secret12345</w:t>
      </w:r>
    </w:p>
    <w:p w14:paraId="73E4D8F4" w14:textId="77777777" w:rsidR="00ED00E9" w:rsidRDefault="00ED00E9">
      <w:pPr>
        <w:pStyle w:val="HTML1"/>
        <w:divId w:val="1832595329"/>
      </w:pPr>
      <w:r>
        <w:t xml:space="preserve">    &amp;</w:t>
      </w:r>
      <w:proofErr w:type="spellStart"/>
      <w:r>
        <w:t>grant_type</w:t>
      </w:r>
      <w:proofErr w:type="spellEnd"/>
      <w:r>
        <w:t>=</w:t>
      </w:r>
      <w:proofErr w:type="spellStart"/>
      <w:r>
        <w:t>refresh_token</w:t>
      </w:r>
      <w:proofErr w:type="spellEnd"/>
    </w:p>
    <w:p w14:paraId="2D63F4EA" w14:textId="77777777" w:rsidR="00ED00E9" w:rsidRDefault="00ED00E9">
      <w:pPr>
        <w:pStyle w:val="HTML1"/>
        <w:divId w:val="1832595329"/>
      </w:pPr>
      <w:r>
        <w:t xml:space="preserve">    &amp;</w:t>
      </w:r>
      <w:proofErr w:type="spellStart"/>
      <w:r>
        <w:t>refresh_token</w:t>
      </w:r>
      <w:proofErr w:type="spellEnd"/>
      <w:r>
        <w:t>=8xLOxBtZp8</w:t>
      </w:r>
    </w:p>
    <w:p w14:paraId="6EB77A9D" w14:textId="77777777" w:rsidR="00ED00E9" w:rsidRDefault="00ED00E9">
      <w:pPr>
        <w:pStyle w:val="HTML1"/>
        <w:divId w:val="1832595329"/>
      </w:pPr>
      <w:r>
        <w:t xml:space="preserve">    &amp;scope=openid%20profile</w:t>
      </w:r>
    </w:p>
    <w:p w14:paraId="0FE7CF6D" w14:textId="77777777" w:rsidR="00ED00E9" w:rsidRDefault="00ED00E9">
      <w:pPr>
        <w:pStyle w:val="HTML1"/>
        <w:divId w:val="1832595329"/>
      </w:pPr>
    </w:p>
    <w:p w14:paraId="4B0D3BC6" w14:textId="77777777" w:rsidR="00ED00E9" w:rsidRDefault="00ED00E9">
      <w:pPr>
        <w:pStyle w:val="HTML1"/>
        <w:divId w:val="1832595329"/>
      </w:pPr>
      <w:r>
        <w:t xml:space="preserve">  HTTP/1.1 200 OK</w:t>
      </w:r>
    </w:p>
    <w:p w14:paraId="55BAF717" w14:textId="77777777" w:rsidR="00ED00E9" w:rsidRDefault="00ED00E9">
      <w:pPr>
        <w:pStyle w:val="HTML1"/>
        <w:divId w:val="1832595329"/>
      </w:pPr>
      <w:r>
        <w:t xml:space="preserve">  Content-Type: application/</w:t>
      </w:r>
      <w:proofErr w:type="spellStart"/>
      <w:r>
        <w:t>json</w:t>
      </w:r>
      <w:proofErr w:type="spellEnd"/>
    </w:p>
    <w:p w14:paraId="00A6173C" w14:textId="77777777" w:rsidR="00ED00E9" w:rsidRDefault="00ED00E9">
      <w:pPr>
        <w:pStyle w:val="HTML1"/>
        <w:divId w:val="1832595329"/>
      </w:pPr>
      <w:r>
        <w:t xml:space="preserve">  Cache-Control: no-store</w:t>
      </w:r>
    </w:p>
    <w:p w14:paraId="7ED5FF28" w14:textId="77777777" w:rsidR="00ED00E9" w:rsidRDefault="00ED00E9">
      <w:pPr>
        <w:pStyle w:val="HTML1"/>
        <w:divId w:val="1832595329"/>
      </w:pPr>
      <w:r>
        <w:t xml:space="preserve">  Pragma: no-cache</w:t>
      </w:r>
    </w:p>
    <w:p w14:paraId="72AAA1BB" w14:textId="77777777" w:rsidR="00ED00E9" w:rsidRDefault="00ED00E9">
      <w:pPr>
        <w:pStyle w:val="HTML1"/>
        <w:divId w:val="1832595329"/>
      </w:pPr>
    </w:p>
    <w:p w14:paraId="170B8696" w14:textId="77777777" w:rsidR="00ED00E9" w:rsidRDefault="00ED00E9">
      <w:pPr>
        <w:pStyle w:val="HTML1"/>
        <w:divId w:val="1832595329"/>
      </w:pPr>
      <w:r>
        <w:t xml:space="preserve">  {</w:t>
      </w:r>
    </w:p>
    <w:p w14:paraId="3036E184" w14:textId="77777777" w:rsidR="00ED00E9" w:rsidRDefault="00ED00E9">
      <w:pPr>
        <w:pStyle w:val="HTML1"/>
        <w:divId w:val="1832595329"/>
      </w:pPr>
      <w:r>
        <w:t xml:space="preserve">   "</w:t>
      </w:r>
      <w:proofErr w:type="spellStart"/>
      <w:r>
        <w:t>access_token</w:t>
      </w:r>
      <w:proofErr w:type="spellEnd"/>
      <w:r>
        <w:t>": "TlBN45jURg",</w:t>
      </w:r>
    </w:p>
    <w:p w14:paraId="44764132" w14:textId="77777777" w:rsidR="00ED00E9" w:rsidRDefault="00ED00E9">
      <w:pPr>
        <w:pStyle w:val="HTML1"/>
        <w:divId w:val="1832595329"/>
      </w:pPr>
      <w:r>
        <w:t xml:space="preserve">   "</w:t>
      </w:r>
      <w:proofErr w:type="spellStart"/>
      <w:r>
        <w:t>token_type</w:t>
      </w:r>
      <w:proofErr w:type="spellEnd"/>
      <w:r>
        <w:t>": "Bearer",</w:t>
      </w:r>
    </w:p>
    <w:p w14:paraId="07AFF681" w14:textId="77777777" w:rsidR="00ED00E9" w:rsidRDefault="00ED00E9">
      <w:pPr>
        <w:pStyle w:val="HTML1"/>
        <w:divId w:val="1832595329"/>
      </w:pPr>
      <w:r>
        <w:t xml:space="preserve">   "</w:t>
      </w:r>
      <w:proofErr w:type="spellStart"/>
      <w:r>
        <w:t>refresh_token</w:t>
      </w:r>
      <w:proofErr w:type="spellEnd"/>
      <w:r>
        <w:t>": "9yNOxJtZa5",</w:t>
      </w:r>
    </w:p>
    <w:p w14:paraId="04907674" w14:textId="77777777" w:rsidR="00ED00E9" w:rsidRDefault="00ED00E9">
      <w:pPr>
        <w:pStyle w:val="HTML1"/>
        <w:divId w:val="1832595329"/>
      </w:pPr>
      <w:r>
        <w:t xml:space="preserve">   "</w:t>
      </w:r>
      <w:proofErr w:type="spellStart"/>
      <w:r>
        <w:t>expires_in</w:t>
      </w:r>
      <w:proofErr w:type="spellEnd"/>
      <w:r>
        <w:t>": 3600</w:t>
      </w:r>
    </w:p>
    <w:p w14:paraId="351CED79" w14:textId="77777777" w:rsidR="00ED00E9" w:rsidRDefault="00ED00E9">
      <w:pPr>
        <w:pStyle w:val="HTML1"/>
        <w:divId w:val="1832595329"/>
      </w:pPr>
      <w:r>
        <w:t xml:space="preserve">  }</w:t>
      </w:r>
    </w:p>
    <w:p w14:paraId="31CF10AD" w14:textId="77777777" w:rsidR="00ED00E9" w:rsidRDefault="00ED00E9">
      <w:pPr>
        <w:spacing w:before="0" w:beforeAutospacing="0" w:after="0" w:afterAutospacing="0"/>
        <w:divId w:val="413163619"/>
        <w:rPr>
          <w:rFonts w:ascii="Verdana" w:hAnsi="Verdana"/>
          <w:color w:val="000000"/>
        </w:rPr>
      </w:pPr>
      <w:bookmarkStart w:id="238" w:name="RefreshTokenErrorResponse"/>
      <w:bookmarkEnd w:id="238"/>
    </w:p>
    <w:p w14:paraId="6FBF8EE4"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EE0385A">
          <v:rect id="_x0000_i106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636C896" w14:textId="77777777">
        <w:trPr>
          <w:divId w:val="413163619"/>
          <w:trHeight w:val="225"/>
          <w:tblCellSpacing w:w="15" w:type="dxa"/>
        </w:trPr>
        <w:tc>
          <w:tcPr>
            <w:tcW w:w="450" w:type="dxa"/>
            <w:shd w:val="clear" w:color="auto" w:fill="990000"/>
            <w:vAlign w:val="center"/>
            <w:hideMark/>
          </w:tcPr>
          <w:p w14:paraId="22D9BD10"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EB9D7B1" w14:textId="77777777" w:rsidR="00ED00E9" w:rsidRDefault="00ED00E9">
      <w:pPr>
        <w:pStyle w:val="3"/>
        <w:divId w:val="413163619"/>
      </w:pPr>
      <w:bookmarkStart w:id="239" w:name="rfc.section.3.2.2"/>
      <w:bookmarkEnd w:id="239"/>
      <w:r>
        <w:t>3.2.2.  Refresh Token Error Response</w:t>
      </w:r>
    </w:p>
    <w:p w14:paraId="4A9479CA" w14:textId="77777777" w:rsidR="00ED00E9" w:rsidRDefault="00ED00E9">
      <w:pPr>
        <w:pStyle w:val="Web"/>
        <w:divId w:val="413163619"/>
        <w:rPr>
          <w:rFonts w:ascii="Verdana" w:hAnsi="Verdana"/>
          <w:color w:val="000000"/>
        </w:rPr>
      </w:pPr>
      <w:r>
        <w:rPr>
          <w:rFonts w:ascii="Verdana" w:hAnsi="Verdana"/>
          <w:color w:val="000000"/>
        </w:rPr>
        <w:t xml:space="preserve">If the Refresh Token Request is invalid or unauthorized, the Authorization Server returns the Token Error Response as defined in Section 5.2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14:paraId="3D112814" w14:textId="77777777" w:rsidR="00ED00E9" w:rsidRDefault="00ED00E9">
      <w:pPr>
        <w:spacing w:before="0" w:beforeAutospacing="0" w:after="0" w:afterAutospacing="0"/>
        <w:divId w:val="413163619"/>
        <w:rPr>
          <w:rFonts w:ascii="Verdana" w:hAnsi="Verdana"/>
          <w:color w:val="000000"/>
        </w:rPr>
      </w:pPr>
      <w:bookmarkStart w:id="240" w:name="userinfo"/>
      <w:bookmarkEnd w:id="240"/>
    </w:p>
    <w:p w14:paraId="563B5E1B"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ADED9C4">
          <v:rect id="_x0000_i106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20492E73" w14:textId="77777777">
        <w:trPr>
          <w:divId w:val="413163619"/>
          <w:trHeight w:val="225"/>
          <w:tblCellSpacing w:w="15" w:type="dxa"/>
        </w:trPr>
        <w:tc>
          <w:tcPr>
            <w:tcW w:w="450" w:type="dxa"/>
            <w:shd w:val="clear" w:color="auto" w:fill="990000"/>
            <w:vAlign w:val="center"/>
            <w:hideMark/>
          </w:tcPr>
          <w:p w14:paraId="3E961FA7"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287B105" w14:textId="77777777" w:rsidR="00ED00E9" w:rsidRDefault="00ED00E9">
      <w:pPr>
        <w:pStyle w:val="3"/>
        <w:divId w:val="413163619"/>
      </w:pPr>
      <w:bookmarkStart w:id="241" w:name="rfc.section.4"/>
      <w:bookmarkEnd w:id="241"/>
      <w:r>
        <w:t>4.  UserInfo Endpoint</w:t>
      </w:r>
    </w:p>
    <w:p w14:paraId="1A9ECBFC" w14:textId="77777777" w:rsidR="00ED00E9" w:rsidRDefault="00ED00E9">
      <w:pPr>
        <w:pStyle w:val="Web"/>
        <w:divId w:val="413163619"/>
        <w:rPr>
          <w:rFonts w:ascii="Verdana" w:hAnsi="Verdana"/>
          <w:color w:val="000000"/>
        </w:rPr>
      </w:pPr>
      <w:r>
        <w:rPr>
          <w:rFonts w:ascii="Verdana" w:hAnsi="Verdana"/>
          <w:color w:val="000000"/>
        </w:rPr>
        <w:t xml:space="preserve">The UserInfo Endpoint is an OAuth 2.0 Protected Resource that returns Claims about the authenticated End-User. To obtain the requested Claims about the End-User, the Client makes a </w:t>
      </w:r>
      <w:r>
        <w:rPr>
          <w:rStyle w:val="HTML3"/>
        </w:rPr>
        <w:t>GET</w:t>
      </w:r>
      <w:r>
        <w:rPr>
          <w:rFonts w:ascii="Verdana" w:hAnsi="Verdana"/>
          <w:color w:val="000000"/>
        </w:rPr>
        <w:t xml:space="preserve"> or </w:t>
      </w:r>
      <w:r>
        <w:rPr>
          <w:rStyle w:val="HTML3"/>
        </w:rPr>
        <w:t>POST</w:t>
      </w:r>
      <w:r>
        <w:rPr>
          <w:rFonts w:ascii="Verdana" w:hAnsi="Verdana"/>
          <w:color w:val="000000"/>
        </w:rPr>
        <w:t xml:space="preserve"> request to the UserInfo Endpoint as in Section 2.3.1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59043ABE" w14:textId="77777777" w:rsidR="00ED00E9" w:rsidRDefault="00ED00E9">
      <w:pPr>
        <w:pStyle w:val="Web"/>
        <w:divId w:val="413163619"/>
        <w:rPr>
          <w:rFonts w:ascii="Verdana" w:hAnsi="Verdana"/>
          <w:color w:val="000000"/>
        </w:rPr>
      </w:pPr>
      <w:proofErr w:type="gramStart"/>
      <w:r>
        <w:rPr>
          <w:rFonts w:ascii="Verdana" w:hAnsi="Verdana"/>
          <w:color w:val="000000"/>
        </w:rPr>
        <w:t>Communication with the UserInfo Endpoint MUST utilize</w:t>
      </w:r>
      <w:proofErr w:type="gramEnd"/>
      <w:r>
        <w:rPr>
          <w:rFonts w:ascii="Verdana" w:hAnsi="Verdana"/>
          <w:color w:val="000000"/>
        </w:rPr>
        <w:t xml:space="preserve"> TLS. See </w:t>
      </w:r>
      <w:hyperlink w:anchor="TLS_requirements" w:history="1">
        <w:r>
          <w:rPr>
            <w:rStyle w:val="a3"/>
            <w:rFonts w:ascii="Verdana" w:hAnsi="Verdana"/>
            <w:u w:val="none"/>
          </w:rPr>
          <w:t>Section 9.2</w:t>
        </w:r>
        <w:r>
          <w:rPr>
            <w:rStyle w:val="a3"/>
            <w:rFonts w:ascii="Verdana" w:hAnsi="Verdana"/>
            <w:vanish/>
            <w:u w:val="none"/>
          </w:rPr>
          <w:t xml:space="preserve"> (TLS Requirements)</w:t>
        </w:r>
      </w:hyperlink>
      <w:r>
        <w:rPr>
          <w:rFonts w:ascii="Verdana" w:hAnsi="Verdana"/>
          <w:color w:val="000000"/>
        </w:rPr>
        <w:t xml:space="preserve"> for more information on using TLS. </w:t>
      </w:r>
    </w:p>
    <w:p w14:paraId="124E6DB5" w14:textId="77777777" w:rsidR="00ED00E9" w:rsidRDefault="00ED00E9">
      <w:pPr>
        <w:pStyle w:val="Web"/>
        <w:divId w:val="413163619"/>
        <w:rPr>
          <w:rFonts w:ascii="Verdana" w:hAnsi="Verdana"/>
          <w:color w:val="000000"/>
        </w:rPr>
      </w:pPr>
      <w:r>
        <w:rPr>
          <w:rFonts w:ascii="Verdana" w:hAnsi="Verdana"/>
          <w:color w:val="000000"/>
        </w:rPr>
        <w:t xml:space="preserve">The UserInfo Endpoint MUST support the use of the HTTP </w:t>
      </w:r>
      <w:r>
        <w:rPr>
          <w:rStyle w:val="HTML3"/>
        </w:rPr>
        <w:t>GET</w:t>
      </w:r>
      <w:r>
        <w:rPr>
          <w:rFonts w:ascii="Verdana" w:hAnsi="Verdana"/>
          <w:color w:val="000000"/>
        </w:rPr>
        <w:t xml:space="preserve"> and HTTP </w:t>
      </w:r>
      <w:r>
        <w:rPr>
          <w:rStyle w:val="HTML3"/>
        </w:rPr>
        <w:t>POST</w:t>
      </w:r>
      <w:r>
        <w:rPr>
          <w:rFonts w:ascii="Verdana" w:hAnsi="Verdana"/>
          <w:color w:val="000000"/>
        </w:rPr>
        <w:t xml:space="preserve"> methods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UserInfo Endpoint. </w:t>
      </w:r>
    </w:p>
    <w:p w14:paraId="65D374B2" w14:textId="77777777" w:rsidR="00ED00E9" w:rsidRDefault="00ED00E9">
      <w:pPr>
        <w:pStyle w:val="Web"/>
        <w:divId w:val="413163619"/>
        <w:rPr>
          <w:rFonts w:ascii="Verdana" w:hAnsi="Verdana"/>
          <w:color w:val="000000"/>
        </w:rPr>
      </w:pPr>
      <w:r>
        <w:rPr>
          <w:rFonts w:ascii="Verdana" w:hAnsi="Verdana"/>
          <w:color w:val="000000"/>
        </w:rPr>
        <w:t xml:space="preserve">The UserInfo Endpoint MUST accept Access Tokens as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14:paraId="7C30B67D" w14:textId="77777777" w:rsidR="00ED00E9" w:rsidRDefault="00ED00E9">
      <w:pPr>
        <w:pStyle w:val="Web"/>
        <w:divId w:val="413163619"/>
        <w:rPr>
          <w:rFonts w:ascii="Verdana" w:hAnsi="Verdana"/>
          <w:color w:val="000000"/>
        </w:rPr>
      </w:pPr>
      <w:r>
        <w:rPr>
          <w:rFonts w:ascii="Verdana" w:hAnsi="Verdana"/>
          <w:color w:val="000000"/>
        </w:rPr>
        <w:t xml:space="preserve">The UserInfo Endpoint SHOULD support the use of </w:t>
      </w:r>
      <w:hyperlink w:anchor="CORS" w:history="1">
        <w:r>
          <w:rPr>
            <w:rStyle w:val="a3"/>
            <w:rFonts w:ascii="Verdana" w:hAnsi="Verdana"/>
            <w:u w:val="none"/>
          </w:rPr>
          <w:t>Cross Origin Resource Sharing (CORS)</w:t>
        </w:r>
        <w:r>
          <w:rPr>
            <w:rStyle w:val="a3"/>
            <w:rFonts w:ascii="Verdana" w:hAnsi="Verdana"/>
            <w:vanish/>
            <w:u w:val="none"/>
          </w:rPr>
          <w:t xml:space="preserve"> (Opera Software ASA, “Cross-Origin Resource Sharing,” July 2010.)</w:t>
        </w:r>
      </w:hyperlink>
      <w:r>
        <w:rPr>
          <w:rFonts w:ascii="Verdana" w:hAnsi="Verdana"/>
          <w:color w:val="000000"/>
        </w:rPr>
        <w:t xml:space="preserve"> [CORS] and or other methods as appropriate to enable Java Script Clients to access the endpoint. </w:t>
      </w:r>
    </w:p>
    <w:p w14:paraId="73D5D3D7" w14:textId="77777777" w:rsidR="00ED00E9" w:rsidRDefault="00ED00E9">
      <w:pPr>
        <w:spacing w:before="0" w:beforeAutospacing="0" w:after="0" w:afterAutospacing="0"/>
        <w:divId w:val="413163619"/>
        <w:rPr>
          <w:rFonts w:ascii="Verdana" w:hAnsi="Verdana"/>
          <w:color w:val="000000"/>
        </w:rPr>
      </w:pPr>
      <w:bookmarkStart w:id="242" w:name="UserInfoRequest"/>
      <w:bookmarkEnd w:id="242"/>
    </w:p>
    <w:p w14:paraId="6D2CD7D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25524D2">
          <v:rect id="_x0000_i106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425FB7C8" w14:textId="77777777">
        <w:trPr>
          <w:divId w:val="413163619"/>
          <w:trHeight w:val="225"/>
          <w:tblCellSpacing w:w="15" w:type="dxa"/>
        </w:trPr>
        <w:tc>
          <w:tcPr>
            <w:tcW w:w="450" w:type="dxa"/>
            <w:shd w:val="clear" w:color="auto" w:fill="990000"/>
            <w:vAlign w:val="center"/>
            <w:hideMark/>
          </w:tcPr>
          <w:p w14:paraId="6C603860"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6D1A45B3" w14:textId="77777777" w:rsidR="00ED00E9" w:rsidRDefault="00ED00E9">
      <w:pPr>
        <w:pStyle w:val="3"/>
        <w:divId w:val="413163619"/>
      </w:pPr>
      <w:bookmarkStart w:id="243" w:name="rfc.section.4.1"/>
      <w:bookmarkEnd w:id="243"/>
      <w:r>
        <w:t>4.1.  UserInfo Request</w:t>
      </w:r>
    </w:p>
    <w:p w14:paraId="23F0E043" w14:textId="77777777" w:rsidR="00ED00E9" w:rsidRDefault="00ED00E9">
      <w:pPr>
        <w:pStyle w:val="Web"/>
        <w:divId w:val="413163619"/>
        <w:rPr>
          <w:rFonts w:ascii="Verdana" w:hAnsi="Verdana"/>
          <w:color w:val="000000"/>
        </w:rPr>
      </w:pPr>
      <w:r>
        <w:rPr>
          <w:rFonts w:ascii="Verdana" w:hAnsi="Verdana"/>
          <w:color w:val="000000"/>
        </w:rPr>
        <w:t xml:space="preserve">Client SHOULD send the UserInfo Request defined in Section 2.3.1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either in an HTTPS </w:t>
      </w:r>
      <w:r>
        <w:rPr>
          <w:rStyle w:val="HTML3"/>
        </w:rPr>
        <w:t>GET</w:t>
      </w:r>
      <w:r>
        <w:rPr>
          <w:rFonts w:ascii="Verdana" w:hAnsi="Verdana"/>
          <w:color w:val="000000"/>
        </w:rPr>
        <w:t xml:space="preserve"> or HTTPS </w:t>
      </w:r>
      <w:r>
        <w:rPr>
          <w:rStyle w:val="HTML3"/>
        </w:rPr>
        <w:t>POST</w:t>
      </w:r>
      <w:r>
        <w:rPr>
          <w:rFonts w:ascii="Verdana" w:hAnsi="Verdana"/>
          <w:color w:val="000000"/>
        </w:rPr>
        <w:t xml:space="preserve"> request. </w:t>
      </w:r>
    </w:p>
    <w:p w14:paraId="6AD8241B" w14:textId="77777777" w:rsidR="00ED00E9" w:rsidRDefault="00ED00E9">
      <w:pPr>
        <w:pStyle w:val="Web"/>
        <w:divId w:val="413163619"/>
        <w:rPr>
          <w:rFonts w:ascii="Verdana" w:hAnsi="Verdana"/>
          <w:color w:val="000000"/>
        </w:rPr>
      </w:pPr>
      <w:r>
        <w:rPr>
          <w:rFonts w:ascii="Verdana" w:hAnsi="Verdana"/>
          <w:color w:val="000000"/>
        </w:rPr>
        <w:t xml:space="preserve">The Access Token obtained from an OpenID Connect Authorization Request MUST </w:t>
      </w:r>
      <w:proofErr w:type="gramStart"/>
      <w:r>
        <w:rPr>
          <w:rFonts w:ascii="Verdana" w:hAnsi="Verdana"/>
          <w:color w:val="000000"/>
        </w:rPr>
        <w:t>be</w:t>
      </w:r>
      <w:proofErr w:type="gramEnd"/>
      <w:r>
        <w:rPr>
          <w:rFonts w:ascii="Verdana" w:hAnsi="Verdana"/>
          <w:color w:val="000000"/>
        </w:rPr>
        <w:t xml:space="preserve"> sent as a Bearer Token. Section 2 of the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documents the permissible methods of sending the Access Token. </w:t>
      </w:r>
    </w:p>
    <w:p w14:paraId="00EE21BD" w14:textId="77777777" w:rsidR="00ED00E9" w:rsidRDefault="00ED00E9">
      <w:pPr>
        <w:pStyle w:val="Web"/>
        <w:divId w:val="413163619"/>
        <w:rPr>
          <w:rFonts w:ascii="Verdana" w:hAnsi="Verdana"/>
          <w:color w:val="000000"/>
        </w:rPr>
      </w:pPr>
      <w:r>
        <w:rPr>
          <w:rFonts w:ascii="Verdana" w:hAnsi="Verdana"/>
          <w:color w:val="000000"/>
        </w:rPr>
        <w:t xml:space="preserve">It is RECOMMENDED that the Client use the </w:t>
      </w:r>
      <w:r>
        <w:rPr>
          <w:rStyle w:val="HTML3"/>
        </w:rPr>
        <w:t>Authorization</w:t>
      </w:r>
      <w:r>
        <w:rPr>
          <w:rFonts w:ascii="Verdana" w:hAnsi="Verdana"/>
          <w:color w:val="000000"/>
        </w:rPr>
        <w:t xml:space="preserve"> header field method for all requests and that they use the </w:t>
      </w:r>
      <w:r>
        <w:rPr>
          <w:rStyle w:val="HTML3"/>
        </w:rPr>
        <w:t>GET</w:t>
      </w:r>
      <w:r>
        <w:rPr>
          <w:rFonts w:ascii="Verdana" w:hAnsi="Verdana"/>
          <w:color w:val="000000"/>
        </w:rPr>
        <w:t xml:space="preserve"> method. </w:t>
      </w:r>
    </w:p>
    <w:p w14:paraId="4A9101F0" w14:textId="77777777" w:rsidR="00ED00E9" w:rsidRDefault="00ED00E9">
      <w:pPr>
        <w:pStyle w:val="Web"/>
        <w:divId w:val="413163619"/>
        <w:rPr>
          <w:rFonts w:ascii="Verdana" w:hAnsi="Verdana"/>
          <w:color w:val="000000"/>
        </w:rPr>
      </w:pPr>
      <w:r>
        <w:rPr>
          <w:rFonts w:ascii="Verdana" w:hAnsi="Verdana"/>
          <w:color w:val="000000"/>
        </w:rPr>
        <w:t xml:space="preserve">The following is a non-normative example of a UserInfo request: </w:t>
      </w:r>
    </w:p>
    <w:p w14:paraId="38042975" w14:textId="77777777" w:rsidR="00ED00E9" w:rsidRDefault="00ED00E9">
      <w:pPr>
        <w:pStyle w:val="HTML1"/>
        <w:divId w:val="2076050095"/>
      </w:pPr>
    </w:p>
    <w:p w14:paraId="12B74792" w14:textId="77777777" w:rsidR="00ED00E9" w:rsidRDefault="00ED00E9">
      <w:pPr>
        <w:pStyle w:val="HTML1"/>
        <w:divId w:val="2076050095"/>
      </w:pPr>
      <w:r>
        <w:t xml:space="preserve">  GET /</w:t>
      </w:r>
      <w:proofErr w:type="spellStart"/>
      <w:r>
        <w:t>userinfo</w:t>
      </w:r>
      <w:proofErr w:type="spellEnd"/>
      <w:r>
        <w:t xml:space="preserve"> HTTP/1.1</w:t>
      </w:r>
    </w:p>
    <w:p w14:paraId="1C416C41" w14:textId="77777777" w:rsidR="00ED00E9" w:rsidRDefault="00ED00E9">
      <w:pPr>
        <w:pStyle w:val="HTML1"/>
        <w:divId w:val="2076050095"/>
      </w:pPr>
      <w:r>
        <w:t xml:space="preserve">  Host: server.example.com</w:t>
      </w:r>
    </w:p>
    <w:p w14:paraId="14E2C6A4" w14:textId="77777777" w:rsidR="00ED00E9" w:rsidRDefault="00ED00E9">
      <w:pPr>
        <w:pStyle w:val="HTML1"/>
        <w:divId w:val="2076050095"/>
      </w:pPr>
      <w:r>
        <w:t xml:space="preserve">  Authorization: Bearer SlAV32hkKG</w:t>
      </w:r>
    </w:p>
    <w:p w14:paraId="5AEB50ED" w14:textId="77777777" w:rsidR="00ED00E9" w:rsidRDefault="00ED00E9">
      <w:pPr>
        <w:spacing w:before="0" w:beforeAutospacing="0" w:after="0" w:afterAutospacing="0"/>
        <w:divId w:val="413163619"/>
        <w:rPr>
          <w:rFonts w:ascii="Verdana" w:hAnsi="Verdana"/>
          <w:color w:val="000000"/>
        </w:rPr>
      </w:pPr>
      <w:bookmarkStart w:id="244" w:name="UserInfoResponse"/>
      <w:bookmarkEnd w:id="244"/>
    </w:p>
    <w:p w14:paraId="108C7BA7"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772666E">
          <v:rect id="_x0000_i106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BA6C04E" w14:textId="77777777">
        <w:trPr>
          <w:divId w:val="413163619"/>
          <w:trHeight w:val="225"/>
          <w:tblCellSpacing w:w="15" w:type="dxa"/>
        </w:trPr>
        <w:tc>
          <w:tcPr>
            <w:tcW w:w="450" w:type="dxa"/>
            <w:shd w:val="clear" w:color="auto" w:fill="990000"/>
            <w:vAlign w:val="center"/>
            <w:hideMark/>
          </w:tcPr>
          <w:p w14:paraId="78706A31"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72C3666" w14:textId="77777777" w:rsidR="00ED00E9" w:rsidRDefault="00ED00E9">
      <w:pPr>
        <w:pStyle w:val="3"/>
        <w:divId w:val="413163619"/>
      </w:pPr>
      <w:bookmarkStart w:id="245" w:name="rfc.section.4.2"/>
      <w:bookmarkEnd w:id="245"/>
      <w:r>
        <w:t>4.2.  UserInfo Response</w:t>
      </w:r>
    </w:p>
    <w:p w14:paraId="162F942A" w14:textId="77777777" w:rsidR="00ED00E9" w:rsidRDefault="00ED00E9">
      <w:pPr>
        <w:pStyle w:val="Web"/>
        <w:divId w:val="413163619"/>
        <w:rPr>
          <w:rFonts w:ascii="Verdana" w:hAnsi="Verdana"/>
          <w:color w:val="000000"/>
        </w:rPr>
      </w:pPr>
      <w:r>
        <w:rPr>
          <w:rFonts w:ascii="Verdana" w:hAnsi="Verdana"/>
          <w:color w:val="000000"/>
        </w:rPr>
        <w:t xml:space="preserve">The </w:t>
      </w:r>
      <w:r>
        <w:rPr>
          <w:rStyle w:val="HTML3"/>
        </w:rPr>
        <w:t>sub</w:t>
      </w:r>
      <w:r>
        <w:rPr>
          <w:rFonts w:ascii="Verdana" w:hAnsi="Verdana"/>
          <w:color w:val="000000"/>
        </w:rPr>
        <w:t xml:space="preserve"> (subject) Claim in the UserInfo Endpoint response MUST exactly match the </w:t>
      </w:r>
      <w:r>
        <w:rPr>
          <w:rStyle w:val="HTML3"/>
        </w:rPr>
        <w:t>sub</w:t>
      </w:r>
      <w:r>
        <w:rPr>
          <w:rFonts w:ascii="Verdana" w:hAnsi="Verdana"/>
          <w:color w:val="000000"/>
        </w:rPr>
        <w:t xml:space="preserve"> Claim in the ID Token, before using additional UserInfo Endpoint Claims. </w:t>
      </w:r>
    </w:p>
    <w:p w14:paraId="3A53D012" w14:textId="77777777" w:rsidR="00ED00E9" w:rsidRDefault="00ED00E9">
      <w:pPr>
        <w:pStyle w:val="Web"/>
        <w:divId w:val="413163619"/>
        <w:rPr>
          <w:rFonts w:ascii="Verdana" w:hAnsi="Verdana"/>
          <w:color w:val="000000"/>
        </w:rPr>
      </w:pPr>
      <w:r>
        <w:rPr>
          <w:rFonts w:ascii="Verdana" w:hAnsi="Verdana"/>
          <w:color w:val="000000"/>
        </w:rPr>
        <w:t xml:space="preserve">Upon receipt of the UserInfo request, the UserInfo Endpoint MUST return the JSON Serialization of the UserInfo response as in Section 2.3.2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in the HTTP response body unless a different format was specified during Registration </w:t>
      </w:r>
      <w:hyperlink w:anchor="OpenID.Registration" w:history="1">
        <w:r>
          <w:rPr>
            <w:rStyle w:val="a3"/>
            <w:rFonts w:ascii="Verdana" w:hAnsi="Verdana"/>
            <w:u w:val="none"/>
          </w:rPr>
          <w:t>[OpenID.Registration]</w:t>
        </w:r>
        <w:r>
          <w:rPr>
            <w:rStyle w:val="a3"/>
            <w:rFonts w:ascii="Verdana" w:hAnsi="Verdana"/>
            <w:vanish/>
            <w:u w:val="none"/>
          </w:rPr>
          <w:t xml:space="preserve"> (Sakimura, N., Bradley, J., and M. Jones, “OpenID Connect Dynamic Client Registration 1.0,” May 2013.)</w:t>
        </w:r>
      </w:hyperlink>
      <w:r>
        <w:rPr>
          <w:rFonts w:ascii="Verdana" w:hAnsi="Verdana"/>
          <w:color w:val="000000"/>
        </w:rPr>
        <w:t xml:space="preserve">. The content-type of the HTTP response MUST be set to </w:t>
      </w:r>
      <w:r>
        <w:rPr>
          <w:rStyle w:val="HTML3"/>
        </w:rPr>
        <w:t>application/</w:t>
      </w:r>
      <w:proofErr w:type="spellStart"/>
      <w:r>
        <w:rPr>
          <w:rStyle w:val="HTML3"/>
        </w:rPr>
        <w:t>json</w:t>
      </w:r>
      <w:proofErr w:type="spellEnd"/>
      <w:r>
        <w:rPr>
          <w:rFonts w:ascii="Verdana" w:hAnsi="Verdana"/>
          <w:color w:val="000000"/>
        </w:rPr>
        <w:t xml:space="preserve"> if the response body is a text JSON structure; the response body SHOULD be encoded using UTF-8. If the JSON response is signed or encrypted, then the content-type MUST be set to </w:t>
      </w:r>
      <w:commentRangeStart w:id="246"/>
      <w:commentRangeStart w:id="247"/>
      <w:commentRangeStart w:id="248"/>
      <w:r>
        <w:rPr>
          <w:rStyle w:val="HTML3"/>
        </w:rPr>
        <w:t>application/</w:t>
      </w:r>
      <w:proofErr w:type="spellStart"/>
      <w:r>
        <w:rPr>
          <w:rStyle w:val="HTML3"/>
        </w:rPr>
        <w:t>jwt</w:t>
      </w:r>
      <w:commentRangeEnd w:id="246"/>
      <w:proofErr w:type="spellEnd"/>
      <w:r w:rsidR="009A343F">
        <w:rPr>
          <w:rStyle w:val="ad"/>
        </w:rPr>
        <w:commentReference w:id="246"/>
      </w:r>
      <w:commentRangeEnd w:id="247"/>
      <w:r w:rsidR="003942D4">
        <w:rPr>
          <w:rStyle w:val="ad"/>
        </w:rPr>
        <w:commentReference w:id="247"/>
      </w:r>
      <w:commentRangeEnd w:id="248"/>
      <w:r w:rsidR="0089604E">
        <w:rPr>
          <w:rStyle w:val="ad"/>
        </w:rPr>
        <w:commentReference w:id="248"/>
      </w:r>
      <w:r>
        <w:rPr>
          <w:rFonts w:ascii="Verdana" w:hAnsi="Verdana"/>
          <w:color w:val="000000"/>
        </w:rPr>
        <w:t xml:space="preserve">. </w:t>
      </w:r>
    </w:p>
    <w:p w14:paraId="3C6220F3" w14:textId="77777777" w:rsidR="00ED00E9" w:rsidRDefault="00ED00E9">
      <w:pPr>
        <w:pStyle w:val="Web"/>
        <w:divId w:val="413163619"/>
        <w:rPr>
          <w:rFonts w:ascii="Verdana" w:hAnsi="Verdana"/>
          <w:color w:val="000000"/>
        </w:rPr>
      </w:pPr>
      <w:r>
        <w:rPr>
          <w:rFonts w:ascii="Verdana" w:hAnsi="Verdana"/>
          <w:color w:val="000000"/>
        </w:rPr>
        <w:t xml:space="preserve">Upon receipt of the UserInfo Response, the Client MUST verify the response in accordance with Section 5.3 (UserInfo Response Validation)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1B96DF06"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such response: </w:t>
      </w:r>
    </w:p>
    <w:p w14:paraId="05F6AD5E" w14:textId="77777777" w:rsidR="00ED00E9" w:rsidRDefault="00ED00E9">
      <w:pPr>
        <w:pStyle w:val="HTML1"/>
        <w:divId w:val="38405693"/>
      </w:pPr>
    </w:p>
    <w:p w14:paraId="6365ADDD" w14:textId="77777777" w:rsidR="00ED00E9" w:rsidRDefault="00ED00E9">
      <w:pPr>
        <w:pStyle w:val="HTML1"/>
        <w:divId w:val="38405693"/>
      </w:pPr>
      <w:r>
        <w:t xml:space="preserve">  HTTP/1.1 200 OK</w:t>
      </w:r>
    </w:p>
    <w:p w14:paraId="4ECBD266" w14:textId="77777777" w:rsidR="00ED00E9" w:rsidRDefault="00ED00E9">
      <w:pPr>
        <w:pStyle w:val="HTML1"/>
        <w:divId w:val="38405693"/>
      </w:pPr>
      <w:r>
        <w:t xml:space="preserve">  Content-Type: application/</w:t>
      </w:r>
      <w:proofErr w:type="spellStart"/>
      <w:r>
        <w:t>json</w:t>
      </w:r>
      <w:proofErr w:type="spellEnd"/>
    </w:p>
    <w:p w14:paraId="7C536818" w14:textId="77777777" w:rsidR="00ED00E9" w:rsidRDefault="00ED00E9">
      <w:pPr>
        <w:pStyle w:val="HTML1"/>
        <w:divId w:val="38405693"/>
      </w:pPr>
    </w:p>
    <w:p w14:paraId="26CD6724" w14:textId="77777777" w:rsidR="00ED00E9" w:rsidRDefault="00ED00E9">
      <w:pPr>
        <w:pStyle w:val="HTML1"/>
        <w:divId w:val="38405693"/>
      </w:pPr>
      <w:r>
        <w:t xml:space="preserve">  {</w:t>
      </w:r>
    </w:p>
    <w:p w14:paraId="30FAA4D3" w14:textId="77777777" w:rsidR="00ED00E9" w:rsidRDefault="00ED00E9">
      <w:pPr>
        <w:pStyle w:val="HTML1"/>
        <w:divId w:val="38405693"/>
      </w:pPr>
      <w:r>
        <w:t xml:space="preserve">   "</w:t>
      </w:r>
      <w:proofErr w:type="gramStart"/>
      <w:r>
        <w:t>sub</w:t>
      </w:r>
      <w:proofErr w:type="gramEnd"/>
      <w:r>
        <w:t>": "248289761001",</w:t>
      </w:r>
    </w:p>
    <w:p w14:paraId="1A91F6D7" w14:textId="77777777" w:rsidR="00ED00E9" w:rsidRDefault="00ED00E9">
      <w:pPr>
        <w:pStyle w:val="HTML1"/>
        <w:divId w:val="38405693"/>
      </w:pPr>
      <w:r>
        <w:t xml:space="preserve">   "</w:t>
      </w:r>
      <w:proofErr w:type="gramStart"/>
      <w:r>
        <w:t>name</w:t>
      </w:r>
      <w:proofErr w:type="gramEnd"/>
      <w:r>
        <w:t>": "Jane Doe"</w:t>
      </w:r>
    </w:p>
    <w:p w14:paraId="6CB754D1" w14:textId="77777777" w:rsidR="00ED00E9" w:rsidRDefault="00ED00E9">
      <w:pPr>
        <w:pStyle w:val="HTML1"/>
        <w:divId w:val="38405693"/>
      </w:pPr>
      <w:r>
        <w:t xml:space="preserve">   "</w:t>
      </w:r>
      <w:proofErr w:type="spellStart"/>
      <w:r>
        <w:t>given_name</w:t>
      </w:r>
      <w:proofErr w:type="spellEnd"/>
      <w:r>
        <w:t>": "Jane",</w:t>
      </w:r>
    </w:p>
    <w:p w14:paraId="503DD767" w14:textId="77777777" w:rsidR="00ED00E9" w:rsidRDefault="00ED00E9">
      <w:pPr>
        <w:pStyle w:val="HTML1"/>
        <w:divId w:val="38405693"/>
      </w:pPr>
      <w:r>
        <w:t xml:space="preserve">   "</w:t>
      </w:r>
      <w:proofErr w:type="spellStart"/>
      <w:r>
        <w:t>family_name</w:t>
      </w:r>
      <w:proofErr w:type="spellEnd"/>
      <w:r>
        <w:t>": "Doe",</w:t>
      </w:r>
    </w:p>
    <w:p w14:paraId="6F7D5F76" w14:textId="77777777" w:rsidR="00ED00E9" w:rsidRDefault="00ED00E9">
      <w:pPr>
        <w:pStyle w:val="HTML1"/>
        <w:divId w:val="38405693"/>
      </w:pPr>
      <w:r>
        <w:t xml:space="preserve">   "</w:t>
      </w:r>
      <w:proofErr w:type="gramStart"/>
      <w:r>
        <w:t>email</w:t>
      </w:r>
      <w:proofErr w:type="gramEnd"/>
      <w:r>
        <w:t>": "janedoe@example.com",</w:t>
      </w:r>
    </w:p>
    <w:p w14:paraId="37C411ED" w14:textId="77777777" w:rsidR="00ED00E9" w:rsidRDefault="00ED00E9">
      <w:pPr>
        <w:pStyle w:val="HTML1"/>
        <w:divId w:val="38405693"/>
      </w:pPr>
      <w:r>
        <w:t xml:space="preserve">   "</w:t>
      </w:r>
      <w:proofErr w:type="gramStart"/>
      <w:r>
        <w:t>picture</w:t>
      </w:r>
      <w:proofErr w:type="gramEnd"/>
      <w:r>
        <w:t>": "http://example.com/janedoe/me.jpg"</w:t>
      </w:r>
    </w:p>
    <w:p w14:paraId="77F085D7" w14:textId="77777777" w:rsidR="00ED00E9" w:rsidRDefault="00ED00E9">
      <w:pPr>
        <w:pStyle w:val="HTML1"/>
        <w:divId w:val="38405693"/>
      </w:pPr>
      <w:r>
        <w:t xml:space="preserve">  }</w:t>
      </w:r>
    </w:p>
    <w:p w14:paraId="614B73A7" w14:textId="77777777" w:rsidR="00ED00E9" w:rsidRDefault="00ED00E9">
      <w:pPr>
        <w:spacing w:before="0" w:beforeAutospacing="0" w:after="0" w:afterAutospacing="0"/>
        <w:divId w:val="413163619"/>
        <w:rPr>
          <w:rFonts w:ascii="Verdana" w:hAnsi="Verdana"/>
          <w:color w:val="000000"/>
        </w:rPr>
      </w:pPr>
      <w:bookmarkStart w:id="250" w:name="UserInfoErrorResponse"/>
      <w:bookmarkEnd w:id="250"/>
    </w:p>
    <w:p w14:paraId="26A0B2E6"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AD05124">
          <v:rect id="_x0000_i106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436FEB53" w14:textId="77777777">
        <w:trPr>
          <w:divId w:val="413163619"/>
          <w:trHeight w:val="225"/>
          <w:tblCellSpacing w:w="15" w:type="dxa"/>
        </w:trPr>
        <w:tc>
          <w:tcPr>
            <w:tcW w:w="450" w:type="dxa"/>
            <w:shd w:val="clear" w:color="auto" w:fill="990000"/>
            <w:vAlign w:val="center"/>
            <w:hideMark/>
          </w:tcPr>
          <w:p w14:paraId="7DFBE43D"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7A3B009" w14:textId="77777777" w:rsidR="00ED00E9" w:rsidRDefault="00ED00E9">
      <w:pPr>
        <w:pStyle w:val="3"/>
        <w:divId w:val="413163619"/>
      </w:pPr>
      <w:bookmarkStart w:id="251" w:name="rfc.section.4.3"/>
      <w:bookmarkEnd w:id="251"/>
      <w:r>
        <w:t>4.3.  UserInfo Error Response</w:t>
      </w:r>
    </w:p>
    <w:p w14:paraId="1DA51DCB" w14:textId="77777777" w:rsidR="00ED00E9" w:rsidRDefault="00ED00E9">
      <w:pPr>
        <w:pStyle w:val="Web"/>
        <w:divId w:val="413163619"/>
        <w:rPr>
          <w:rFonts w:ascii="Verdana" w:hAnsi="Verdana"/>
          <w:color w:val="000000"/>
        </w:rPr>
      </w:pPr>
      <w:r>
        <w:rPr>
          <w:rFonts w:ascii="Verdana" w:hAnsi="Verdana"/>
          <w:color w:val="000000"/>
        </w:rPr>
        <w:t xml:space="preserve">When an error condition occurs, the UserInfo Endpoint returns an Error Response as defined in Section 3 of the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utilizing an error code as specified in Section 2.3.3 of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14:paraId="6274A406"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an error response: </w:t>
      </w:r>
    </w:p>
    <w:p w14:paraId="2FC56B9F" w14:textId="77777777" w:rsidR="00ED00E9" w:rsidRDefault="00ED00E9">
      <w:pPr>
        <w:pStyle w:val="HTML1"/>
        <w:divId w:val="1589314914"/>
      </w:pPr>
    </w:p>
    <w:p w14:paraId="43BE8CC0" w14:textId="77777777" w:rsidR="00ED00E9" w:rsidRDefault="00ED00E9">
      <w:pPr>
        <w:pStyle w:val="HTML1"/>
        <w:divId w:val="1589314914"/>
      </w:pPr>
      <w:r>
        <w:t xml:space="preserve">  HTTP/1.1 401 Unauthorized</w:t>
      </w:r>
    </w:p>
    <w:p w14:paraId="002A815D" w14:textId="77777777" w:rsidR="00ED00E9" w:rsidRDefault="00ED00E9">
      <w:pPr>
        <w:pStyle w:val="HTML1"/>
        <w:divId w:val="1589314914"/>
      </w:pPr>
      <w:r>
        <w:t xml:space="preserve">  WWW-Authenticate: Bearer realm="example.com",</w:t>
      </w:r>
    </w:p>
    <w:p w14:paraId="79B17791" w14:textId="77777777" w:rsidR="00ED00E9" w:rsidRDefault="00ED00E9">
      <w:pPr>
        <w:pStyle w:val="HTML1"/>
        <w:divId w:val="1589314914"/>
      </w:pPr>
      <w:r>
        <w:t xml:space="preserve">                       </w:t>
      </w:r>
      <w:proofErr w:type="gramStart"/>
      <w:r>
        <w:t>error</w:t>
      </w:r>
      <w:proofErr w:type="gramEnd"/>
      <w:r>
        <w:t>="</w:t>
      </w:r>
      <w:proofErr w:type="spellStart"/>
      <w:r>
        <w:t>invalid_token</w:t>
      </w:r>
      <w:proofErr w:type="spellEnd"/>
      <w:r>
        <w:t>",</w:t>
      </w:r>
    </w:p>
    <w:p w14:paraId="2844EB04" w14:textId="77777777" w:rsidR="00ED00E9" w:rsidRDefault="00ED00E9">
      <w:pPr>
        <w:pStyle w:val="HTML1"/>
        <w:divId w:val="1589314914"/>
      </w:pPr>
      <w:r>
        <w:t xml:space="preserve">                       </w:t>
      </w:r>
      <w:proofErr w:type="spellStart"/>
      <w:r>
        <w:t>error_description</w:t>
      </w:r>
      <w:proofErr w:type="spellEnd"/>
      <w:r>
        <w:t>="The Access Token expired"</w:t>
      </w:r>
    </w:p>
    <w:p w14:paraId="76F8CB8C" w14:textId="77777777" w:rsidR="00ED00E9" w:rsidRDefault="00ED00E9">
      <w:pPr>
        <w:spacing w:before="0" w:beforeAutospacing="0" w:after="0" w:afterAutospacing="0"/>
        <w:divId w:val="413163619"/>
        <w:rPr>
          <w:rFonts w:ascii="Verdana" w:hAnsi="Verdana"/>
          <w:color w:val="000000"/>
        </w:rPr>
      </w:pPr>
      <w:bookmarkStart w:id="252" w:name="self_issued"/>
      <w:bookmarkEnd w:id="252"/>
    </w:p>
    <w:p w14:paraId="41A5A48F"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4C5C158">
          <v:rect id="_x0000_i106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C50BCD1" w14:textId="77777777">
        <w:trPr>
          <w:divId w:val="413163619"/>
          <w:trHeight w:val="225"/>
          <w:tblCellSpacing w:w="15" w:type="dxa"/>
        </w:trPr>
        <w:tc>
          <w:tcPr>
            <w:tcW w:w="450" w:type="dxa"/>
            <w:shd w:val="clear" w:color="auto" w:fill="990000"/>
            <w:vAlign w:val="center"/>
            <w:hideMark/>
          </w:tcPr>
          <w:p w14:paraId="0AA6CE9B"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06873B9" w14:textId="77777777" w:rsidR="00ED00E9" w:rsidRDefault="00ED00E9">
      <w:pPr>
        <w:pStyle w:val="3"/>
        <w:divId w:val="413163619"/>
      </w:pPr>
      <w:bookmarkStart w:id="253" w:name="rfc.section.5"/>
      <w:bookmarkEnd w:id="253"/>
      <w:r>
        <w:t>5.  Self-Issued OpenID Provider</w:t>
      </w:r>
    </w:p>
    <w:p w14:paraId="422C32DC" w14:textId="77777777" w:rsidR="00ED00E9" w:rsidRDefault="00ED00E9">
      <w:pPr>
        <w:pStyle w:val="Web"/>
        <w:divId w:val="413163619"/>
        <w:rPr>
          <w:rFonts w:ascii="Verdana" w:hAnsi="Verdana"/>
          <w:color w:val="000000"/>
        </w:rPr>
      </w:pPr>
      <w:r>
        <w:rPr>
          <w:rFonts w:ascii="Verdana" w:hAnsi="Verdana"/>
          <w:color w:val="000000"/>
        </w:rPr>
        <w:t xml:space="preserve">OpenID Connect supports Self-Issued OpenID Providers - personal OPs that issue self-signed ID Tokens. Self-Issued OPs use the special Issuer Identifier </w:t>
      </w:r>
      <w:r>
        <w:rPr>
          <w:rStyle w:val="HTML3"/>
        </w:rPr>
        <w:t>https://self-issued.me</w:t>
      </w:r>
      <w:r>
        <w:rPr>
          <w:rFonts w:ascii="Verdana" w:hAnsi="Verdana"/>
          <w:color w:val="000000"/>
        </w:rPr>
        <w:t xml:space="preserve">. </w:t>
      </w:r>
    </w:p>
    <w:p w14:paraId="34A7F3AC" w14:textId="77777777" w:rsidR="00ED00E9" w:rsidRDefault="00ED00E9">
      <w:pPr>
        <w:pStyle w:val="Web"/>
        <w:divId w:val="413163619"/>
        <w:rPr>
          <w:rFonts w:ascii="Verdana" w:hAnsi="Verdana"/>
          <w:color w:val="000000"/>
        </w:rPr>
      </w:pPr>
      <w:r>
        <w:rPr>
          <w:rFonts w:ascii="Verdana" w:hAnsi="Verdana"/>
          <w:color w:val="000000"/>
        </w:rPr>
        <w:t xml:space="preserve">The messages used to communicate with Self-Issued OPs are mostly the same as those used to communicate with other OPs. Specifications for the few additional parameters used and for the values of some parameters in the Self-Issued case are described in Section 7 of the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w:t>
      </w:r>
    </w:p>
    <w:p w14:paraId="2A3BD5DE" w14:textId="77777777" w:rsidR="00ED00E9" w:rsidRDefault="00ED00E9">
      <w:pPr>
        <w:spacing w:before="0" w:beforeAutospacing="0" w:after="0" w:afterAutospacing="0"/>
        <w:divId w:val="413163619"/>
        <w:rPr>
          <w:rFonts w:ascii="Verdana" w:hAnsi="Verdana"/>
          <w:color w:val="000000"/>
        </w:rPr>
      </w:pPr>
      <w:bookmarkStart w:id="254" w:name="client_Initiate_login"/>
      <w:bookmarkEnd w:id="254"/>
    </w:p>
    <w:p w14:paraId="54886AF5"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1974322">
          <v:rect id="_x0000_i106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30598FB" w14:textId="77777777">
        <w:trPr>
          <w:divId w:val="413163619"/>
          <w:trHeight w:val="225"/>
          <w:tblCellSpacing w:w="15" w:type="dxa"/>
        </w:trPr>
        <w:tc>
          <w:tcPr>
            <w:tcW w:w="450" w:type="dxa"/>
            <w:shd w:val="clear" w:color="auto" w:fill="990000"/>
            <w:vAlign w:val="center"/>
            <w:hideMark/>
          </w:tcPr>
          <w:p w14:paraId="107C1385"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8CA897D" w14:textId="77777777" w:rsidR="00ED00E9" w:rsidRDefault="00ED00E9">
      <w:pPr>
        <w:pStyle w:val="3"/>
        <w:divId w:val="413163619"/>
      </w:pPr>
      <w:bookmarkStart w:id="255" w:name="rfc.section.6"/>
      <w:bookmarkEnd w:id="255"/>
      <w:r>
        <w:t>6.  Initiating Login at Client from Third Party</w:t>
      </w:r>
    </w:p>
    <w:p w14:paraId="5D092BA5" w14:textId="77777777" w:rsidR="00ED00E9" w:rsidRDefault="00ED00E9">
      <w:pPr>
        <w:pStyle w:val="Web"/>
        <w:divId w:val="413163619"/>
        <w:rPr>
          <w:rFonts w:ascii="Verdana" w:hAnsi="Verdana"/>
          <w:color w:val="000000"/>
        </w:rPr>
      </w:pPr>
      <w:r>
        <w:rPr>
          <w:rFonts w:ascii="Verdana" w:hAnsi="Verdana"/>
          <w:color w:val="000000"/>
        </w:rPr>
        <w:t xml:space="preserve">In some cases, the login flow can start at the Authorization Server or another party by contacting the Client via a stored link. The target resource at the Client can be a deep link, rather than a default landing page. </w:t>
      </w:r>
    </w:p>
    <w:p w14:paraId="43DC425B" w14:textId="77777777" w:rsidR="00ED00E9" w:rsidRDefault="00ED00E9">
      <w:pPr>
        <w:pStyle w:val="Web"/>
        <w:divId w:val="413163619"/>
        <w:rPr>
          <w:rFonts w:ascii="Verdana" w:hAnsi="Verdana"/>
          <w:color w:val="000000"/>
        </w:rPr>
      </w:pPr>
      <w:r>
        <w:rPr>
          <w:rFonts w:ascii="Verdana" w:hAnsi="Verdana"/>
          <w:color w:val="000000"/>
        </w:rPr>
        <w:t xml:space="preserve">The Client MAY optionally </w:t>
      </w:r>
      <w:hyperlink w:anchor="OpenID.Registration" w:history="1">
        <w:r>
          <w:rPr>
            <w:rStyle w:val="a3"/>
            <w:rFonts w:ascii="Verdana" w:hAnsi="Verdana"/>
            <w:u w:val="none"/>
          </w:rPr>
          <w:t>register</w:t>
        </w:r>
        <w:r>
          <w:rPr>
            <w:rStyle w:val="a3"/>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an </w:t>
      </w:r>
      <w:proofErr w:type="spellStart"/>
      <w:r>
        <w:rPr>
          <w:rStyle w:val="HTML3"/>
        </w:rPr>
        <w:t>initiate_login_uri</w:t>
      </w:r>
      <w:proofErr w:type="spellEnd"/>
      <w:r>
        <w:rPr>
          <w:rFonts w:ascii="Verdana" w:hAnsi="Verdana"/>
          <w:color w:val="000000"/>
        </w:rPr>
        <w:t xml:space="preserve"> that can be used by the Authorization Server or another party to initiate a login for an End-User at the Client. </w:t>
      </w:r>
    </w:p>
    <w:p w14:paraId="73EA7D6A" w14:textId="77777777" w:rsidR="00ED00E9" w:rsidRDefault="00ED00E9">
      <w:pPr>
        <w:pStyle w:val="Web"/>
        <w:divId w:val="413163619"/>
        <w:rPr>
          <w:rFonts w:ascii="Verdana" w:hAnsi="Verdana"/>
          <w:color w:val="000000"/>
        </w:rPr>
      </w:pPr>
      <w:r>
        <w:rPr>
          <w:rFonts w:ascii="Verdana" w:hAnsi="Verdana"/>
          <w:color w:val="000000"/>
        </w:rPr>
        <w:t xml:space="preserve">The Authorization Server or a third party sends a Login Initiation Request to the Client Initiation URI with the following parameters: </w:t>
      </w:r>
    </w:p>
    <w:p w14:paraId="05DA3BFB" w14:textId="77777777" w:rsidR="00ED00E9" w:rsidRDefault="00ED00E9">
      <w:pPr>
        <w:spacing w:before="0" w:beforeAutospacing="0" w:after="0" w:afterAutospacing="0"/>
        <w:divId w:val="313023476"/>
        <w:rPr>
          <w:rFonts w:ascii="Verdana" w:hAnsi="Verdana"/>
          <w:color w:val="000000"/>
        </w:rPr>
      </w:pPr>
      <w:proofErr w:type="spellStart"/>
      <w:r>
        <w:rPr>
          <w:rFonts w:ascii="Verdana" w:hAnsi="Verdana"/>
          <w:color w:val="000000"/>
        </w:rPr>
        <w:t>login_hint</w:t>
      </w:r>
      <w:proofErr w:type="spellEnd"/>
    </w:p>
    <w:p w14:paraId="203BB206" w14:textId="77777777" w:rsidR="00ED00E9" w:rsidRDefault="00ED00E9">
      <w:pPr>
        <w:spacing w:before="0" w:beforeAutospacing="0" w:after="0" w:afterAutospacing="0"/>
        <w:ind w:left="720"/>
        <w:divId w:val="313023476"/>
        <w:rPr>
          <w:rFonts w:ascii="Verdana" w:hAnsi="Verdana"/>
          <w:color w:val="000000"/>
        </w:rPr>
      </w:pPr>
      <w:r>
        <w:rPr>
          <w:rFonts w:ascii="Verdana" w:hAnsi="Verdana"/>
          <w:color w:val="000000"/>
        </w:rPr>
        <w:t xml:space="preserve">REQUIRED. Hint to the Authorization Server about the login identifier the End-User might use to log in (if necessary). </w:t>
      </w:r>
    </w:p>
    <w:p w14:paraId="2D295F9B" w14:textId="77777777" w:rsidR="00ED00E9" w:rsidRDefault="00ED00E9">
      <w:pPr>
        <w:spacing w:before="0" w:beforeAutospacing="0" w:after="0" w:afterAutospacing="0"/>
        <w:divId w:val="313023476"/>
        <w:rPr>
          <w:rFonts w:ascii="Verdana" w:hAnsi="Verdana"/>
          <w:color w:val="000000"/>
        </w:rPr>
      </w:pPr>
      <w:proofErr w:type="spellStart"/>
      <w:proofErr w:type="gramStart"/>
      <w:r>
        <w:rPr>
          <w:rFonts w:ascii="Verdana" w:hAnsi="Verdana"/>
          <w:color w:val="000000"/>
        </w:rPr>
        <w:t>iss</w:t>
      </w:r>
      <w:proofErr w:type="spellEnd"/>
      <w:proofErr w:type="gramEnd"/>
    </w:p>
    <w:p w14:paraId="27458577" w14:textId="77777777" w:rsidR="00ED00E9" w:rsidRDefault="00ED00E9">
      <w:pPr>
        <w:spacing w:before="0" w:beforeAutospacing="0" w:after="0" w:afterAutospacing="0"/>
        <w:ind w:left="720"/>
        <w:divId w:val="313023476"/>
        <w:rPr>
          <w:rFonts w:ascii="Verdana" w:hAnsi="Verdana"/>
          <w:color w:val="000000"/>
        </w:rPr>
      </w:pPr>
      <w:r>
        <w:rPr>
          <w:rFonts w:ascii="Verdana" w:hAnsi="Verdana"/>
          <w:color w:val="000000"/>
        </w:rPr>
        <w:t xml:space="preserve">REQUIRED. Issuer Identifier for the Issuer that the Client is to send the authentication request to. Its value MUST be a URL using the </w:t>
      </w:r>
      <w:r>
        <w:rPr>
          <w:rStyle w:val="HTML3"/>
        </w:rPr>
        <w:t>https</w:t>
      </w:r>
      <w:r>
        <w:rPr>
          <w:rFonts w:ascii="Verdana" w:hAnsi="Verdana"/>
          <w:color w:val="000000"/>
        </w:rPr>
        <w:t xml:space="preserve"> scheme. </w:t>
      </w:r>
    </w:p>
    <w:p w14:paraId="311DFD00" w14:textId="77777777" w:rsidR="00ED00E9" w:rsidRDefault="00ED00E9">
      <w:pPr>
        <w:spacing w:before="0" w:beforeAutospacing="0" w:after="0" w:afterAutospacing="0"/>
        <w:divId w:val="313023476"/>
        <w:rPr>
          <w:rFonts w:ascii="Verdana" w:hAnsi="Verdana"/>
          <w:color w:val="000000"/>
        </w:rPr>
      </w:pPr>
      <w:proofErr w:type="spellStart"/>
      <w:r>
        <w:rPr>
          <w:rFonts w:ascii="Verdana" w:hAnsi="Verdana"/>
          <w:color w:val="000000"/>
        </w:rPr>
        <w:t>target_link_uri</w:t>
      </w:r>
      <w:proofErr w:type="spellEnd"/>
    </w:p>
    <w:p w14:paraId="667FA983" w14:textId="77777777" w:rsidR="00ED00E9" w:rsidRDefault="00ED00E9">
      <w:pPr>
        <w:spacing w:before="0" w:beforeAutospacing="0" w:after="0" w:afterAutospacing="0"/>
        <w:ind w:left="720"/>
        <w:divId w:val="313023476"/>
        <w:rPr>
          <w:rFonts w:ascii="Verdana" w:hAnsi="Verdana"/>
          <w:color w:val="000000"/>
        </w:rPr>
      </w:pPr>
      <w:r>
        <w:rPr>
          <w:rFonts w:ascii="Verdana" w:hAnsi="Verdana"/>
          <w:color w:val="000000"/>
        </w:rPr>
        <w:t xml:space="preserve">OPTIONAL. URI that the Client is requested to redirect to after authentication. Clients MUST verify the value of the </w:t>
      </w:r>
      <w:proofErr w:type="spellStart"/>
      <w:r>
        <w:rPr>
          <w:rStyle w:val="HTML3"/>
        </w:rPr>
        <w:t>target_link_uri</w:t>
      </w:r>
      <w:proofErr w:type="spellEnd"/>
      <w:r>
        <w:rPr>
          <w:rFonts w:ascii="Verdana" w:hAnsi="Verdana"/>
          <w:color w:val="000000"/>
        </w:rPr>
        <w:t xml:space="preserve"> to prevent being used as an open redirector to external sites. </w:t>
      </w:r>
    </w:p>
    <w:p w14:paraId="4A96EF7D" w14:textId="77777777" w:rsidR="00ED00E9" w:rsidRDefault="00ED00E9">
      <w:pPr>
        <w:pStyle w:val="Web"/>
        <w:divId w:val="413163619"/>
        <w:rPr>
          <w:rFonts w:ascii="Verdana" w:hAnsi="Verdana"/>
          <w:color w:val="000000"/>
        </w:rPr>
      </w:pPr>
      <w:r>
        <w:rPr>
          <w:rFonts w:ascii="Verdana" w:hAnsi="Verdana"/>
          <w:color w:val="000000"/>
        </w:rPr>
        <w:t xml:space="preserve">Other parameters MAY be sent, if defined by extensions. Any parameters used that are not understood MUST be ignored by the Client. </w:t>
      </w:r>
    </w:p>
    <w:p w14:paraId="1B6E73A4" w14:textId="77777777" w:rsidR="00ED00E9" w:rsidRDefault="00ED00E9">
      <w:pPr>
        <w:pStyle w:val="Web"/>
        <w:divId w:val="413163619"/>
        <w:rPr>
          <w:rFonts w:ascii="Verdana" w:hAnsi="Verdana"/>
          <w:color w:val="000000"/>
        </w:rPr>
      </w:pPr>
      <w:r>
        <w:rPr>
          <w:rFonts w:ascii="Verdana" w:hAnsi="Verdana"/>
          <w:color w:val="000000"/>
        </w:rPr>
        <w:t xml:space="preserve">Clients SHOULD employ frame busting and other techniques to prevent End-Users from being logged in by third party sites without their knowledge. </w:t>
      </w:r>
    </w:p>
    <w:p w14:paraId="77571D43" w14:textId="77777777" w:rsidR="00ED00E9" w:rsidRDefault="00ED00E9">
      <w:pPr>
        <w:spacing w:before="0" w:beforeAutospacing="0" w:after="0" w:afterAutospacing="0"/>
        <w:divId w:val="413163619"/>
        <w:rPr>
          <w:rFonts w:ascii="Verdana" w:hAnsi="Verdana"/>
          <w:color w:val="000000"/>
        </w:rPr>
      </w:pPr>
      <w:bookmarkStart w:id="256" w:name="Serializations"/>
      <w:bookmarkEnd w:id="256"/>
    </w:p>
    <w:p w14:paraId="640A868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2F733FC">
          <v:rect id="_x0000_i106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8EBEAE9" w14:textId="77777777">
        <w:trPr>
          <w:divId w:val="413163619"/>
          <w:trHeight w:val="225"/>
          <w:tblCellSpacing w:w="15" w:type="dxa"/>
        </w:trPr>
        <w:tc>
          <w:tcPr>
            <w:tcW w:w="450" w:type="dxa"/>
            <w:shd w:val="clear" w:color="auto" w:fill="990000"/>
            <w:vAlign w:val="center"/>
            <w:hideMark/>
          </w:tcPr>
          <w:p w14:paraId="02D6E3C0"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D9F9BED" w14:textId="77777777" w:rsidR="00ED00E9" w:rsidRDefault="00ED00E9">
      <w:pPr>
        <w:pStyle w:val="3"/>
        <w:divId w:val="413163619"/>
      </w:pPr>
      <w:bookmarkStart w:id="257" w:name="rfc.section.7"/>
      <w:bookmarkEnd w:id="257"/>
      <w:r>
        <w:t>7.  Serializations</w:t>
      </w:r>
    </w:p>
    <w:p w14:paraId="4F2DB52B" w14:textId="77777777" w:rsidR="00ED00E9" w:rsidRDefault="00ED00E9">
      <w:pPr>
        <w:pStyle w:val="Web"/>
        <w:divId w:val="413163619"/>
        <w:rPr>
          <w:rFonts w:ascii="Verdana" w:hAnsi="Verdana"/>
          <w:color w:val="000000"/>
        </w:rPr>
      </w:pPr>
      <w:r>
        <w:rPr>
          <w:rFonts w:ascii="Verdana" w:hAnsi="Verdana"/>
          <w:color w:val="000000"/>
        </w:rPr>
        <w:t xml:space="preserve">Messages are serialized using one of the following methods: </w:t>
      </w:r>
    </w:p>
    <w:p w14:paraId="278C1AA0" w14:textId="77777777"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Query String Serialization </w:t>
      </w:r>
    </w:p>
    <w:p w14:paraId="44E62419" w14:textId="77777777"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Form Serialization </w:t>
      </w:r>
    </w:p>
    <w:p w14:paraId="4C03A0DB" w14:textId="77777777"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JSON Serialization </w:t>
      </w:r>
    </w:p>
    <w:p w14:paraId="423EE03A" w14:textId="77777777" w:rsidR="00ED00E9" w:rsidRDefault="00ED00E9">
      <w:pPr>
        <w:pStyle w:val="Web"/>
        <w:divId w:val="413163619"/>
        <w:rPr>
          <w:rFonts w:ascii="Verdana" w:hAnsi="Verdana"/>
          <w:color w:val="000000"/>
        </w:rPr>
      </w:pPr>
      <w:r>
        <w:rPr>
          <w:rFonts w:ascii="Verdana" w:hAnsi="Verdana"/>
          <w:color w:val="000000"/>
        </w:rPr>
        <w:t xml:space="preserve">Not all methods can be used for all messages. </w:t>
      </w:r>
    </w:p>
    <w:p w14:paraId="012CF5C7" w14:textId="77777777" w:rsidR="00ED00E9" w:rsidRDefault="00ED00E9">
      <w:pPr>
        <w:spacing w:before="0" w:beforeAutospacing="0" w:after="0" w:afterAutospacing="0"/>
        <w:divId w:val="413163619"/>
        <w:rPr>
          <w:rFonts w:ascii="Verdana" w:hAnsi="Verdana"/>
          <w:color w:val="000000"/>
        </w:rPr>
      </w:pPr>
      <w:bookmarkStart w:id="258" w:name="qss"/>
      <w:bookmarkEnd w:id="258"/>
    </w:p>
    <w:p w14:paraId="34DD8B9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0923312">
          <v:rect id="_x0000_i106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5BD8530D" w14:textId="77777777">
        <w:trPr>
          <w:divId w:val="413163619"/>
          <w:trHeight w:val="225"/>
          <w:tblCellSpacing w:w="15" w:type="dxa"/>
        </w:trPr>
        <w:tc>
          <w:tcPr>
            <w:tcW w:w="450" w:type="dxa"/>
            <w:shd w:val="clear" w:color="auto" w:fill="990000"/>
            <w:vAlign w:val="center"/>
            <w:hideMark/>
          </w:tcPr>
          <w:p w14:paraId="323FFCF7"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4F70E94" w14:textId="77777777" w:rsidR="00ED00E9" w:rsidRDefault="00ED00E9">
      <w:pPr>
        <w:pStyle w:val="3"/>
        <w:divId w:val="413163619"/>
      </w:pPr>
      <w:bookmarkStart w:id="259" w:name="rfc.section.7.1"/>
      <w:bookmarkEnd w:id="259"/>
      <w:r>
        <w:t>7.1.  Query String Serialization</w:t>
      </w:r>
    </w:p>
    <w:p w14:paraId="64F6EE53" w14:textId="77777777" w:rsidR="00ED00E9" w:rsidRDefault="00ED00E9">
      <w:pPr>
        <w:pStyle w:val="Web"/>
        <w:divId w:val="413163619"/>
        <w:rPr>
          <w:rFonts w:ascii="Verdana" w:hAnsi="Verdana"/>
          <w:color w:val="000000"/>
        </w:rPr>
      </w:pPr>
      <w:r>
        <w:rPr>
          <w:rFonts w:ascii="Verdana" w:hAnsi="Verdana"/>
          <w:color w:val="000000"/>
        </w:rPr>
        <w:t>In order to serialize the parameters using the Query String Serialization, the Client constructs the string by adding the parameters and values to the</w:t>
      </w:r>
      <w:commentRangeStart w:id="260"/>
      <w:r>
        <w:rPr>
          <w:rFonts w:ascii="Verdana" w:hAnsi="Verdana"/>
          <w:color w:val="000000"/>
        </w:rPr>
        <w:t xml:space="preserve"> query component of a URL </w:t>
      </w:r>
      <w:commentRangeEnd w:id="260"/>
      <w:r w:rsidR="00954393">
        <w:rPr>
          <w:rStyle w:val="ad"/>
        </w:rPr>
        <w:commentReference w:id="260"/>
      </w:r>
      <w:r>
        <w:rPr>
          <w:rFonts w:ascii="Verdana" w:hAnsi="Verdana"/>
          <w:color w:val="000000"/>
        </w:rPr>
        <w:t xml:space="preserve">using the </w:t>
      </w:r>
      <w:r>
        <w:rPr>
          <w:rStyle w:val="HTML3"/>
        </w:rPr>
        <w:t>application/x-www-form-</w:t>
      </w:r>
      <w:proofErr w:type="spellStart"/>
      <w:r>
        <w:rPr>
          <w:rStyle w:val="HTML3"/>
        </w:rPr>
        <w:t>urlencoded</w:t>
      </w:r>
      <w:proofErr w:type="spellEnd"/>
      <w:r>
        <w:rPr>
          <w:rFonts w:ascii="Verdana" w:hAnsi="Verdana"/>
          <w:color w:val="000000"/>
        </w:rPr>
        <w:t xml:space="preserve"> format as defined by </w:t>
      </w:r>
      <w:hyperlink w:anchor="W3C.REC-html401-19991224" w:history="1">
        <w:r>
          <w:rPr>
            <w:rStyle w:val="a3"/>
            <w:rFonts w:ascii="Verdana" w:hAnsi="Verdana"/>
            <w:u w:val="none"/>
          </w:rPr>
          <w:t>[W3C.REC</w:t>
        </w:r>
        <w:r>
          <w:rPr>
            <w:rStyle w:val="a3"/>
            <w:rFonts w:ascii="Verdana" w:hAnsi="Verdana"/>
            <w:u w:val="none"/>
          </w:rPr>
          <w:noBreakHyphen/>
          <w:t>html401</w:t>
        </w:r>
        <w:r>
          <w:rPr>
            <w:rStyle w:val="a3"/>
            <w:rFonts w:ascii="Verdana" w:hAnsi="Verdana"/>
            <w:u w:val="none"/>
          </w:rPr>
          <w:noBreakHyphen/>
          <w:t>19991224]</w:t>
        </w:r>
        <w:r>
          <w:rPr>
            <w:rStyle w:val="a3"/>
            <w:rFonts w:ascii="Verdana" w:hAnsi="Verdana"/>
            <w:vanish/>
            <w:u w:val="none"/>
          </w:rPr>
          <w:t xml:space="preserve"> (Hors, A., Raggett, D., and I. Jacobs, “HTML 4.01 Specification,” December 1999.)</w:t>
        </w:r>
      </w:hyperlink>
      <w:r>
        <w:rPr>
          <w:rFonts w:ascii="Verdana" w:hAnsi="Verdana"/>
          <w:color w:val="000000"/>
        </w:rPr>
        <w:t xml:space="preserve">. Query String Serialization is typically used in HTTP </w:t>
      </w:r>
      <w:r>
        <w:rPr>
          <w:rStyle w:val="HTML3"/>
        </w:rPr>
        <w:t>GET</w:t>
      </w:r>
      <w:r>
        <w:rPr>
          <w:rFonts w:ascii="Verdana" w:hAnsi="Verdana"/>
          <w:color w:val="000000"/>
        </w:rPr>
        <w:t xml:space="preserve"> requests. </w:t>
      </w:r>
      <w:ins w:id="261" w:author="Mike Jones" w:date="2013-06-03T08:29:00Z">
        <w:r w:rsidR="003942D4">
          <w:rPr>
            <w:rFonts w:ascii="Verdana" w:hAnsi="Verdana"/>
            <w:color w:val="000000"/>
          </w:rPr>
          <w:t xml:space="preserve"> The same serialization method is also used when adding parameters to the fragment component of a URL.</w:t>
        </w:r>
      </w:ins>
    </w:p>
    <w:p w14:paraId="7021C695"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such serialization: </w:t>
      </w:r>
    </w:p>
    <w:p w14:paraId="5ACC3990" w14:textId="77777777" w:rsidR="00ED00E9" w:rsidRDefault="00ED00E9">
      <w:pPr>
        <w:pStyle w:val="HTML1"/>
        <w:divId w:val="732121831"/>
      </w:pPr>
    </w:p>
    <w:p w14:paraId="67C937D4" w14:textId="77777777" w:rsidR="00ED00E9" w:rsidRDefault="00ED00E9">
      <w:pPr>
        <w:pStyle w:val="HTML1"/>
        <w:divId w:val="732121831"/>
      </w:pPr>
      <w:r>
        <w:t xml:space="preserve">  GET /</w:t>
      </w:r>
      <w:proofErr w:type="spellStart"/>
      <w:r>
        <w:t>authorize</w:t>
      </w:r>
      <w:proofErr w:type="gramStart"/>
      <w:r>
        <w:t>?scope</w:t>
      </w:r>
      <w:proofErr w:type="spellEnd"/>
      <w:proofErr w:type="gramEnd"/>
      <w:r>
        <w:t>=</w:t>
      </w:r>
      <w:proofErr w:type="spellStart"/>
      <w:r>
        <w:t>openid&amp;response_type</w:t>
      </w:r>
      <w:proofErr w:type="spellEnd"/>
      <w:r>
        <w:t>=code</w:t>
      </w:r>
    </w:p>
    <w:p w14:paraId="2D6FBD26" w14:textId="77777777" w:rsidR="00ED00E9" w:rsidRDefault="00ED00E9">
      <w:pPr>
        <w:pStyle w:val="HTML1"/>
        <w:divId w:val="732121831"/>
      </w:pPr>
      <w:r>
        <w:t xml:space="preserve">    &amp;</w:t>
      </w:r>
      <w:proofErr w:type="spellStart"/>
      <w:r>
        <w:t>client_id</w:t>
      </w:r>
      <w:proofErr w:type="spellEnd"/>
      <w:r>
        <w:t>=s6BhdRkqt3</w:t>
      </w:r>
    </w:p>
    <w:p w14:paraId="32B81B52" w14:textId="77777777" w:rsidR="00ED00E9" w:rsidRDefault="00ED00E9">
      <w:pPr>
        <w:pStyle w:val="HTML1"/>
        <w:divId w:val="732121831"/>
      </w:pPr>
      <w:r>
        <w:t xml:space="preserve">    &amp;</w:t>
      </w:r>
      <w:proofErr w:type="spellStart"/>
      <w:r>
        <w:t>redirect_uri</w:t>
      </w:r>
      <w:proofErr w:type="spellEnd"/>
      <w:r>
        <w:t>=https%3A%2F%2Fclient.example.org%2Fcb HTTP/1.1</w:t>
      </w:r>
    </w:p>
    <w:p w14:paraId="5BFCDB53" w14:textId="77777777" w:rsidR="00ED00E9" w:rsidRDefault="00ED00E9">
      <w:pPr>
        <w:pStyle w:val="HTML1"/>
        <w:divId w:val="732121831"/>
      </w:pPr>
      <w:r>
        <w:t xml:space="preserve">  Host: server.example.com</w:t>
      </w:r>
    </w:p>
    <w:p w14:paraId="0E76E462" w14:textId="77777777" w:rsidR="00ED00E9" w:rsidRDefault="00ED00E9">
      <w:pPr>
        <w:spacing w:before="0" w:beforeAutospacing="0" w:after="0" w:afterAutospacing="0"/>
        <w:divId w:val="413163619"/>
        <w:rPr>
          <w:rFonts w:ascii="Verdana" w:hAnsi="Verdana"/>
          <w:color w:val="000000"/>
        </w:rPr>
      </w:pPr>
      <w:bookmarkStart w:id="262" w:name="form_serialization"/>
      <w:bookmarkEnd w:id="262"/>
    </w:p>
    <w:p w14:paraId="0224464B"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3BE224A">
          <v:rect id="_x0000_i107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2EAF8763" w14:textId="77777777">
        <w:trPr>
          <w:divId w:val="413163619"/>
          <w:trHeight w:val="225"/>
          <w:tblCellSpacing w:w="15" w:type="dxa"/>
        </w:trPr>
        <w:tc>
          <w:tcPr>
            <w:tcW w:w="450" w:type="dxa"/>
            <w:shd w:val="clear" w:color="auto" w:fill="990000"/>
            <w:vAlign w:val="center"/>
            <w:hideMark/>
          </w:tcPr>
          <w:p w14:paraId="44A951AF"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1EE99F28" w14:textId="77777777" w:rsidR="00ED00E9" w:rsidRDefault="00ED00E9">
      <w:pPr>
        <w:pStyle w:val="3"/>
        <w:divId w:val="413163619"/>
      </w:pPr>
      <w:bookmarkStart w:id="263" w:name="rfc.section.7.2"/>
      <w:bookmarkEnd w:id="263"/>
      <w:r>
        <w:t>7.2.  Form Serialization</w:t>
      </w:r>
    </w:p>
    <w:p w14:paraId="038B923C" w14:textId="77777777" w:rsidR="00ED00E9" w:rsidRDefault="00ED00E9">
      <w:pPr>
        <w:pStyle w:val="Web"/>
        <w:divId w:val="413163619"/>
        <w:rPr>
          <w:rFonts w:ascii="Verdana" w:hAnsi="Verdana"/>
          <w:color w:val="000000"/>
        </w:rPr>
      </w:pPr>
      <w:r>
        <w:rPr>
          <w:rFonts w:ascii="Verdana" w:hAnsi="Verdana"/>
          <w:color w:val="000000"/>
        </w:rPr>
        <w:t xml:space="preserve">Parameters and their values are Form Serialized by adding the parameter names and values to the entity body of the HTTP request using the </w:t>
      </w:r>
      <w:r>
        <w:rPr>
          <w:rStyle w:val="HTML3"/>
        </w:rPr>
        <w:t>application/x-www-form-</w:t>
      </w:r>
      <w:proofErr w:type="spellStart"/>
      <w:r>
        <w:rPr>
          <w:rStyle w:val="HTML3"/>
        </w:rPr>
        <w:t>urlencoded</w:t>
      </w:r>
      <w:proofErr w:type="spellEnd"/>
      <w:r>
        <w:rPr>
          <w:rFonts w:ascii="Verdana" w:hAnsi="Verdana"/>
          <w:color w:val="000000"/>
        </w:rPr>
        <w:t xml:space="preserve"> format as defined by </w:t>
      </w:r>
      <w:hyperlink w:anchor="W3C.REC-html401-19991224" w:history="1">
        <w:r>
          <w:rPr>
            <w:rStyle w:val="a3"/>
            <w:rFonts w:ascii="Verdana" w:hAnsi="Verdana"/>
            <w:u w:val="none"/>
          </w:rPr>
          <w:t>[W3C.REC</w:t>
        </w:r>
        <w:r>
          <w:rPr>
            <w:rStyle w:val="a3"/>
            <w:rFonts w:ascii="Verdana" w:hAnsi="Verdana"/>
            <w:u w:val="none"/>
          </w:rPr>
          <w:noBreakHyphen/>
          <w:t>html401</w:t>
        </w:r>
        <w:r>
          <w:rPr>
            <w:rStyle w:val="a3"/>
            <w:rFonts w:ascii="Verdana" w:hAnsi="Verdana"/>
            <w:u w:val="none"/>
          </w:rPr>
          <w:noBreakHyphen/>
          <w:t>19991224]</w:t>
        </w:r>
        <w:r>
          <w:rPr>
            <w:rStyle w:val="a3"/>
            <w:rFonts w:ascii="Verdana" w:hAnsi="Verdana"/>
            <w:vanish/>
            <w:u w:val="none"/>
          </w:rPr>
          <w:t xml:space="preserve"> (Hors, A., Raggett, D., and I. Jacobs, “HTML 4.01 Specification,” December 1999.)</w:t>
        </w:r>
      </w:hyperlink>
      <w:r>
        <w:rPr>
          <w:rFonts w:ascii="Verdana" w:hAnsi="Verdana"/>
          <w:color w:val="000000"/>
        </w:rPr>
        <w:t xml:space="preserve">. Form Serialization is typically used in HTTP </w:t>
      </w:r>
      <w:r>
        <w:rPr>
          <w:rStyle w:val="HTML3"/>
        </w:rPr>
        <w:t>POST</w:t>
      </w:r>
      <w:r>
        <w:rPr>
          <w:rFonts w:ascii="Verdana" w:hAnsi="Verdana"/>
          <w:color w:val="000000"/>
        </w:rPr>
        <w:t xml:space="preserve"> requests. </w:t>
      </w:r>
    </w:p>
    <w:p w14:paraId="1C75ACF7"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such serialization: </w:t>
      </w:r>
    </w:p>
    <w:p w14:paraId="697936CD" w14:textId="77777777" w:rsidR="00ED00E9" w:rsidRDefault="00ED00E9">
      <w:pPr>
        <w:pStyle w:val="HTML1"/>
        <w:divId w:val="453520017"/>
      </w:pPr>
    </w:p>
    <w:p w14:paraId="6A3843B7" w14:textId="77777777" w:rsidR="00ED00E9" w:rsidRDefault="00ED00E9">
      <w:pPr>
        <w:pStyle w:val="HTML1"/>
        <w:divId w:val="453520017"/>
      </w:pPr>
      <w:r>
        <w:t xml:space="preserve">  POST /authorize HTTP/1.1</w:t>
      </w:r>
    </w:p>
    <w:p w14:paraId="0B8ABD3E" w14:textId="77777777" w:rsidR="00ED00E9" w:rsidRDefault="00ED00E9">
      <w:pPr>
        <w:pStyle w:val="HTML1"/>
        <w:divId w:val="453520017"/>
      </w:pPr>
      <w:r>
        <w:t xml:space="preserve">  Host: server.example.com</w:t>
      </w:r>
    </w:p>
    <w:p w14:paraId="648AAD5E" w14:textId="77777777" w:rsidR="00ED00E9" w:rsidRDefault="00ED00E9">
      <w:pPr>
        <w:pStyle w:val="HTML1"/>
        <w:divId w:val="453520017"/>
      </w:pPr>
      <w:r>
        <w:t xml:space="preserve">  Content-Type: application/x-www-form-</w:t>
      </w:r>
      <w:proofErr w:type="spellStart"/>
      <w:r>
        <w:t>urlencoded</w:t>
      </w:r>
      <w:proofErr w:type="spellEnd"/>
    </w:p>
    <w:p w14:paraId="3729D1AE" w14:textId="77777777" w:rsidR="00ED00E9" w:rsidRDefault="00ED00E9">
      <w:pPr>
        <w:pStyle w:val="HTML1"/>
        <w:divId w:val="453520017"/>
      </w:pPr>
    </w:p>
    <w:p w14:paraId="5A5DD494" w14:textId="77777777" w:rsidR="00ED00E9" w:rsidRDefault="00ED00E9">
      <w:pPr>
        <w:pStyle w:val="HTML1"/>
        <w:divId w:val="453520017"/>
      </w:pPr>
      <w:r>
        <w:t xml:space="preserve">  </w:t>
      </w:r>
      <w:proofErr w:type="gramStart"/>
      <w:r>
        <w:t>scope</w:t>
      </w:r>
      <w:proofErr w:type="gramEnd"/>
      <w:r>
        <w:t>=</w:t>
      </w:r>
      <w:proofErr w:type="spellStart"/>
      <w:r>
        <w:t>openid&amp;response_type</w:t>
      </w:r>
      <w:proofErr w:type="spellEnd"/>
      <w:r>
        <w:t>=code</w:t>
      </w:r>
    </w:p>
    <w:p w14:paraId="5CB11FD5" w14:textId="77777777" w:rsidR="00ED00E9" w:rsidRDefault="00ED00E9">
      <w:pPr>
        <w:pStyle w:val="HTML1"/>
        <w:divId w:val="453520017"/>
      </w:pPr>
      <w:r>
        <w:t xml:space="preserve">    &amp;</w:t>
      </w:r>
      <w:proofErr w:type="spellStart"/>
      <w:r>
        <w:t>client_id</w:t>
      </w:r>
      <w:proofErr w:type="spellEnd"/>
      <w:r>
        <w:t>=s6BhdRkqt3</w:t>
      </w:r>
    </w:p>
    <w:p w14:paraId="121F2811" w14:textId="77777777" w:rsidR="00ED00E9" w:rsidRDefault="00ED00E9">
      <w:pPr>
        <w:pStyle w:val="HTML1"/>
        <w:divId w:val="453520017"/>
      </w:pPr>
      <w:r>
        <w:t xml:space="preserve">    &amp;</w:t>
      </w:r>
      <w:proofErr w:type="spellStart"/>
      <w:r>
        <w:t>redirect_uri</w:t>
      </w:r>
      <w:proofErr w:type="spellEnd"/>
      <w:r>
        <w:t>=https%3A%2F%2Fclient.example.org%2Fcb</w:t>
      </w:r>
    </w:p>
    <w:p w14:paraId="5050C70D" w14:textId="77777777" w:rsidR="00ED00E9" w:rsidRDefault="00ED00E9">
      <w:pPr>
        <w:spacing w:before="0" w:beforeAutospacing="0" w:after="0" w:afterAutospacing="0"/>
        <w:divId w:val="413163619"/>
        <w:rPr>
          <w:rFonts w:ascii="Verdana" w:hAnsi="Verdana"/>
          <w:color w:val="000000"/>
        </w:rPr>
      </w:pPr>
      <w:bookmarkStart w:id="264" w:name="js"/>
      <w:bookmarkEnd w:id="264"/>
    </w:p>
    <w:p w14:paraId="45F12460"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036482C">
          <v:rect id="_x0000_i107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4BFE183D" w14:textId="77777777">
        <w:trPr>
          <w:divId w:val="413163619"/>
          <w:trHeight w:val="225"/>
          <w:tblCellSpacing w:w="15" w:type="dxa"/>
        </w:trPr>
        <w:tc>
          <w:tcPr>
            <w:tcW w:w="450" w:type="dxa"/>
            <w:shd w:val="clear" w:color="auto" w:fill="990000"/>
            <w:vAlign w:val="center"/>
            <w:hideMark/>
          </w:tcPr>
          <w:p w14:paraId="4F0D4ADE"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6DF4C415" w14:textId="77777777" w:rsidR="00ED00E9" w:rsidRDefault="00ED00E9">
      <w:pPr>
        <w:pStyle w:val="3"/>
        <w:divId w:val="413163619"/>
      </w:pPr>
      <w:bookmarkStart w:id="265" w:name="rfc.section.7.3"/>
      <w:bookmarkEnd w:id="265"/>
      <w:r>
        <w:t>7.3.  JSON Serialization</w:t>
      </w:r>
    </w:p>
    <w:p w14:paraId="6213575B" w14:textId="77777777" w:rsidR="00ED00E9" w:rsidRDefault="00ED00E9">
      <w:pPr>
        <w:pStyle w:val="Web"/>
        <w:divId w:val="413163619"/>
        <w:rPr>
          <w:rFonts w:ascii="Verdana" w:hAnsi="Verdana"/>
          <w:color w:val="000000"/>
        </w:rPr>
      </w:pPr>
      <w:r>
        <w:rPr>
          <w:rFonts w:ascii="Verdana" w:hAnsi="Verdana"/>
          <w:color w:val="000000"/>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14:paraId="1B0B3679" w14:textId="77777777" w:rsidR="00ED00E9" w:rsidRDefault="00ED00E9">
      <w:pPr>
        <w:pStyle w:val="Web"/>
        <w:divId w:val="413163619"/>
        <w:rPr>
          <w:rFonts w:ascii="Verdana" w:hAnsi="Verdana"/>
          <w:color w:val="000000"/>
        </w:rPr>
      </w:pPr>
      <w:r>
        <w:rPr>
          <w:rFonts w:ascii="Verdana" w:hAnsi="Verdana"/>
          <w:color w:val="000000"/>
        </w:rPr>
        <w:t xml:space="preserve">Following is a non-normative example of such serialization: </w:t>
      </w:r>
    </w:p>
    <w:p w14:paraId="18356F77" w14:textId="77777777" w:rsidR="00ED00E9" w:rsidRDefault="00ED00E9">
      <w:pPr>
        <w:pStyle w:val="HTML1"/>
        <w:divId w:val="404230479"/>
      </w:pPr>
    </w:p>
    <w:p w14:paraId="5501E1D9" w14:textId="77777777" w:rsidR="00ED00E9" w:rsidRDefault="00ED00E9">
      <w:pPr>
        <w:pStyle w:val="HTML1"/>
        <w:divId w:val="404230479"/>
      </w:pPr>
      <w:r>
        <w:t xml:space="preserve">  {</w:t>
      </w:r>
    </w:p>
    <w:p w14:paraId="444235D2" w14:textId="77777777" w:rsidR="00ED00E9" w:rsidRDefault="00ED00E9">
      <w:pPr>
        <w:pStyle w:val="HTML1"/>
        <w:divId w:val="404230479"/>
      </w:pPr>
      <w:r>
        <w:t xml:space="preserve">   "access_token":"SlAV32hkKG",</w:t>
      </w:r>
    </w:p>
    <w:p w14:paraId="3B179A06" w14:textId="77777777" w:rsidR="00ED00E9" w:rsidRDefault="00ED00E9">
      <w:pPr>
        <w:pStyle w:val="HTML1"/>
        <w:divId w:val="404230479"/>
      </w:pPr>
      <w:r>
        <w:t xml:space="preserve">   "expires_in":3600,</w:t>
      </w:r>
    </w:p>
    <w:p w14:paraId="137C9EC4" w14:textId="77777777" w:rsidR="00ED00E9" w:rsidRDefault="00ED00E9">
      <w:pPr>
        <w:pStyle w:val="HTML1"/>
        <w:divId w:val="404230479"/>
      </w:pPr>
      <w:r>
        <w:t xml:space="preserve">   "refresh_token":"8xLOxBtZp8"</w:t>
      </w:r>
    </w:p>
    <w:p w14:paraId="2EE37CBA" w14:textId="77777777" w:rsidR="00ED00E9" w:rsidRDefault="00ED00E9">
      <w:pPr>
        <w:pStyle w:val="HTML1"/>
        <w:divId w:val="404230479"/>
      </w:pPr>
      <w:r>
        <w:t xml:space="preserve">  }</w:t>
      </w:r>
    </w:p>
    <w:p w14:paraId="6834B5E6" w14:textId="77777777" w:rsidR="00ED00E9" w:rsidRDefault="00ED00E9">
      <w:pPr>
        <w:spacing w:before="0" w:beforeAutospacing="0" w:after="0" w:afterAutospacing="0"/>
        <w:divId w:val="413163619"/>
        <w:rPr>
          <w:rFonts w:ascii="Verdana" w:hAnsi="Verdana"/>
          <w:color w:val="000000"/>
        </w:rPr>
      </w:pPr>
      <w:bookmarkStart w:id="266" w:name="ImplementationConsiderations"/>
      <w:bookmarkEnd w:id="266"/>
    </w:p>
    <w:p w14:paraId="49331996"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6D7BB146">
          <v:rect id="_x0000_i107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04544AE" w14:textId="77777777">
        <w:trPr>
          <w:divId w:val="413163619"/>
          <w:trHeight w:val="225"/>
          <w:tblCellSpacing w:w="15" w:type="dxa"/>
        </w:trPr>
        <w:tc>
          <w:tcPr>
            <w:tcW w:w="450" w:type="dxa"/>
            <w:shd w:val="clear" w:color="auto" w:fill="990000"/>
            <w:vAlign w:val="center"/>
            <w:hideMark/>
          </w:tcPr>
          <w:p w14:paraId="486971F3"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C68930A" w14:textId="77777777" w:rsidR="00ED00E9" w:rsidRDefault="00ED00E9">
      <w:pPr>
        <w:pStyle w:val="3"/>
        <w:divId w:val="413163619"/>
      </w:pPr>
      <w:bookmarkStart w:id="267" w:name="rfc.section.8"/>
      <w:bookmarkEnd w:id="267"/>
      <w:r>
        <w:t>8.  Implementation Considerations</w:t>
      </w:r>
    </w:p>
    <w:p w14:paraId="62DDB994" w14:textId="77777777" w:rsidR="00ED00E9" w:rsidRDefault="00ED00E9">
      <w:pPr>
        <w:pStyle w:val="Web"/>
        <w:divId w:val="413163619"/>
        <w:rPr>
          <w:rFonts w:ascii="Verdana" w:hAnsi="Verdana"/>
          <w:color w:val="000000"/>
        </w:rPr>
      </w:pPr>
      <w:r>
        <w:rPr>
          <w:rFonts w:ascii="Verdana" w:hAnsi="Verdana"/>
          <w:color w:val="000000"/>
        </w:rPr>
        <w:t xml:space="preserve">This specification defines features used by both Relying Parties and OpenID Providers. Features that are mandatory to implement for Relying Parties are already described in the </w:t>
      </w:r>
      <w:hyperlink w:anchor="OpenID.Basic" w:history="1">
        <w:r>
          <w:rPr>
            <w:rStyle w:val="a3"/>
            <w:rFonts w:ascii="Verdana" w:hAnsi="Verdana"/>
            <w:u w:val="none"/>
          </w:rPr>
          <w:t>OpenID Connect Basic Client Profile 1.0</w:t>
        </w:r>
        <w:r>
          <w:rPr>
            <w:rStyle w:val="a3"/>
            <w:rFonts w:ascii="Verdana" w:hAnsi="Verdana"/>
            <w:vanish/>
            <w:u w:val="none"/>
          </w:rPr>
          <w:t xml:space="preserve"> (Sakimura, N., Bradley, J., Jones, M., de Medeiros, B., and C. Mortimore, “OpenID Connect Basic Client Profile 1.0,” May 2013.)</w:t>
        </w:r>
      </w:hyperlink>
      <w:r>
        <w:rPr>
          <w:rFonts w:ascii="Verdana" w:hAnsi="Verdana"/>
          <w:color w:val="000000"/>
        </w:rPr>
        <w:t xml:space="preserve"> [</w:t>
      </w:r>
      <w:proofErr w:type="spellStart"/>
      <w:r>
        <w:rPr>
          <w:rFonts w:ascii="Verdana" w:hAnsi="Verdana"/>
          <w:color w:val="000000"/>
        </w:rPr>
        <w:t>OpenID.Basic</w:t>
      </w:r>
      <w:proofErr w:type="spellEnd"/>
      <w:r>
        <w:rPr>
          <w:rFonts w:ascii="Verdana" w:hAnsi="Verdana"/>
          <w:color w:val="000000"/>
        </w:rPr>
        <w:t xml:space="preserve">] and </w:t>
      </w:r>
      <w:hyperlink w:anchor="OpenID.Implicit" w:history="1">
        <w:r>
          <w:rPr>
            <w:rStyle w:val="a3"/>
            <w:rFonts w:ascii="Verdana" w:hAnsi="Verdana"/>
            <w:u w:val="none"/>
          </w:rPr>
          <w:t>OpenID Connect Implicit Client Profile 1.0</w:t>
        </w:r>
        <w:r>
          <w:rPr>
            <w:rStyle w:val="a3"/>
            <w:rFonts w:ascii="Verdana" w:hAnsi="Verdana"/>
            <w:vanish/>
            <w:u w:val="none"/>
          </w:rPr>
          <w:t xml:space="preserve"> (Sakimura, N., Bradley, J., Jones, M., de Medeiros, B., Mortimore, C., and E. Jay, “OpenID Connect Implicit Client Profile 1.0,” May 2013.)</w:t>
        </w:r>
      </w:hyperlink>
      <w:r>
        <w:rPr>
          <w:rFonts w:ascii="Verdana" w:hAnsi="Verdana"/>
          <w:color w:val="000000"/>
        </w:rPr>
        <w:t xml:space="preserve"> [</w:t>
      </w:r>
      <w:proofErr w:type="spellStart"/>
      <w:r>
        <w:rPr>
          <w:rFonts w:ascii="Verdana" w:hAnsi="Verdana"/>
          <w:color w:val="000000"/>
        </w:rPr>
        <w:t>OpenID.Implicit</w:t>
      </w:r>
      <w:proofErr w:type="spellEnd"/>
      <w:r>
        <w:rPr>
          <w:rFonts w:ascii="Verdana" w:hAnsi="Verdana"/>
          <w:color w:val="000000"/>
        </w:rPr>
        <w:t xml:space="preserve">] specifications, and so are not discussed again here. </w:t>
      </w:r>
    </w:p>
    <w:p w14:paraId="6F253F86" w14:textId="77777777" w:rsidR="00ED00E9" w:rsidRDefault="00ED00E9">
      <w:pPr>
        <w:pStyle w:val="Web"/>
        <w:divId w:val="413163619"/>
        <w:rPr>
          <w:rFonts w:ascii="Verdana" w:hAnsi="Verdana"/>
          <w:color w:val="000000"/>
        </w:rPr>
      </w:pPr>
      <w:r>
        <w:rPr>
          <w:rFonts w:ascii="Verdana" w:hAnsi="Verdana"/>
          <w:color w:val="000000"/>
        </w:rPr>
        <w:t xml:space="preserve">All OpenID Providers MUST implement the features that are already listed elsewhere in this specification as being "REQUIRED" or are described with a "MUST". Since this specification is a protocol binding for the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all the implementation considerations described in that specification also apply here. </w:t>
      </w:r>
    </w:p>
    <w:p w14:paraId="0302F2F1" w14:textId="77777777" w:rsidR="00ED00E9" w:rsidRDefault="00ED00E9">
      <w:pPr>
        <w:spacing w:before="0" w:beforeAutospacing="0" w:after="0" w:afterAutospacing="0"/>
        <w:divId w:val="413163619"/>
        <w:rPr>
          <w:rFonts w:ascii="Verdana" w:hAnsi="Verdana"/>
          <w:color w:val="000000"/>
        </w:rPr>
      </w:pPr>
      <w:bookmarkStart w:id="268" w:name="disco_reg"/>
      <w:bookmarkEnd w:id="268"/>
    </w:p>
    <w:p w14:paraId="232EB363"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D4CBCD8">
          <v:rect id="_x0000_i107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2C47687" w14:textId="77777777">
        <w:trPr>
          <w:divId w:val="413163619"/>
          <w:trHeight w:val="225"/>
          <w:tblCellSpacing w:w="15" w:type="dxa"/>
        </w:trPr>
        <w:tc>
          <w:tcPr>
            <w:tcW w:w="450" w:type="dxa"/>
            <w:shd w:val="clear" w:color="auto" w:fill="990000"/>
            <w:vAlign w:val="center"/>
            <w:hideMark/>
          </w:tcPr>
          <w:p w14:paraId="51A49A68"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603DE5A" w14:textId="77777777" w:rsidR="00ED00E9" w:rsidRDefault="00ED00E9">
      <w:pPr>
        <w:pStyle w:val="3"/>
        <w:divId w:val="413163619"/>
      </w:pPr>
      <w:bookmarkStart w:id="269" w:name="rfc.section.8.1"/>
      <w:bookmarkEnd w:id="269"/>
      <w:r>
        <w:t>8.1.  Discovery and Registration</w:t>
      </w:r>
    </w:p>
    <w:p w14:paraId="4D75FD35" w14:textId="77777777" w:rsidR="00ED00E9" w:rsidRDefault="00ED00E9">
      <w:pPr>
        <w:pStyle w:val="Web"/>
        <w:divId w:val="413163619"/>
        <w:rPr>
          <w:rFonts w:ascii="Verdana" w:hAnsi="Verdana"/>
          <w:color w:val="000000"/>
        </w:rPr>
      </w:pPr>
      <w:r>
        <w:rPr>
          <w:rFonts w:ascii="Verdana" w:hAnsi="Verdana"/>
          <w:color w:val="000000"/>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14:paraId="427FC447" w14:textId="77777777" w:rsidR="00ED00E9" w:rsidRDefault="00ED00E9">
      <w:pPr>
        <w:pStyle w:val="Web"/>
        <w:divId w:val="413163619"/>
        <w:rPr>
          <w:rFonts w:ascii="Verdana" w:hAnsi="Verdana"/>
          <w:color w:val="000000"/>
        </w:rPr>
      </w:pPr>
      <w:r>
        <w:rPr>
          <w:rFonts w:ascii="Verdana" w:hAnsi="Verdana"/>
          <w:color w:val="000000"/>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a3"/>
            <w:rFonts w:ascii="Verdana" w:hAnsi="Verdana"/>
            <w:u w:val="none"/>
          </w:rPr>
          <w:t>OpenID Connect Discovery 1.0</w:t>
        </w:r>
        <w:r>
          <w:rPr>
            <w:rStyle w:val="a3"/>
            <w:rFonts w:ascii="Verdana" w:hAnsi="Verdana"/>
            <w:vanish/>
            <w:u w:val="none"/>
          </w:rPr>
          <w:t xml:space="preserve"> (Sakimura, N., Bradley, J., Jones, M., and E. Jay, “OpenID Connect Discovery 1.0,” May 2013.)</w:t>
        </w:r>
      </w:hyperlink>
      <w:r>
        <w:rPr>
          <w:rFonts w:ascii="Verdana" w:hAnsi="Verdana"/>
          <w:color w:val="000000"/>
        </w:rPr>
        <w:t xml:space="preserve"> [</w:t>
      </w:r>
      <w:proofErr w:type="spellStart"/>
      <w:r>
        <w:rPr>
          <w:rFonts w:ascii="Verdana" w:hAnsi="Verdana"/>
          <w:color w:val="000000"/>
        </w:rPr>
        <w:t>OpenID.Discovery</w:t>
      </w:r>
      <w:proofErr w:type="spellEnd"/>
      <w:r>
        <w:rPr>
          <w:rFonts w:ascii="Verdana" w:hAnsi="Verdana"/>
          <w:color w:val="000000"/>
        </w:rPr>
        <w:t xml:space="preserve">] and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specifications. </w:t>
      </w:r>
    </w:p>
    <w:p w14:paraId="3A99B275" w14:textId="77777777" w:rsidR="00ED00E9" w:rsidRDefault="00ED00E9">
      <w:pPr>
        <w:spacing w:before="0" w:beforeAutospacing="0" w:after="0" w:afterAutospacing="0"/>
        <w:divId w:val="413163619"/>
        <w:rPr>
          <w:rFonts w:ascii="Verdana" w:hAnsi="Verdana"/>
          <w:color w:val="000000"/>
        </w:rPr>
      </w:pPr>
      <w:bookmarkStart w:id="270" w:name="security_considerations"/>
      <w:bookmarkEnd w:id="270"/>
    </w:p>
    <w:p w14:paraId="3560041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3F59265">
          <v:rect id="_x0000_i107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2C1B5FF" w14:textId="77777777">
        <w:trPr>
          <w:divId w:val="413163619"/>
          <w:trHeight w:val="225"/>
          <w:tblCellSpacing w:w="15" w:type="dxa"/>
        </w:trPr>
        <w:tc>
          <w:tcPr>
            <w:tcW w:w="450" w:type="dxa"/>
            <w:shd w:val="clear" w:color="auto" w:fill="990000"/>
            <w:vAlign w:val="center"/>
            <w:hideMark/>
          </w:tcPr>
          <w:p w14:paraId="3F8A2BDE"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C6FC304" w14:textId="77777777" w:rsidR="00ED00E9" w:rsidRDefault="00ED00E9">
      <w:pPr>
        <w:pStyle w:val="3"/>
        <w:divId w:val="413163619"/>
      </w:pPr>
      <w:bookmarkStart w:id="271" w:name="rfc.section.9"/>
      <w:bookmarkEnd w:id="271"/>
      <w:r>
        <w:t>9.  Security Considerations</w:t>
      </w:r>
    </w:p>
    <w:p w14:paraId="76993FF3" w14:textId="77777777" w:rsidR="00ED00E9" w:rsidRDefault="00ED00E9">
      <w:pPr>
        <w:pStyle w:val="Web"/>
        <w:divId w:val="413163619"/>
        <w:rPr>
          <w:rFonts w:ascii="Verdana" w:hAnsi="Verdana"/>
          <w:color w:val="000000"/>
        </w:rPr>
      </w:pPr>
      <w:r>
        <w:rPr>
          <w:rFonts w:ascii="Verdana" w:hAnsi="Verdana"/>
          <w:color w:val="000000"/>
        </w:rPr>
        <w:t xml:space="preserve">This specification references the security considerations defined in </w:t>
      </w:r>
      <w:hyperlink w:anchor="OpenID.Messages" w:history="1">
        <w:r>
          <w:rPr>
            <w:rStyle w:val="a3"/>
            <w:rFonts w:ascii="Verdana" w:hAnsi="Verdana"/>
            <w:u w:val="none"/>
          </w:rPr>
          <w:t>OpenID Connect Messages 1.0</w:t>
        </w:r>
        <w:r>
          <w:rPr>
            <w:rStyle w:val="a3"/>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Section 10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Section 5 of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Furthermore, the </w:t>
      </w:r>
      <w:hyperlink w:anchor="RFC6819" w:history="1">
        <w:r>
          <w:rPr>
            <w:rStyle w:val="a3"/>
            <w:rFonts w:ascii="Verdana" w:hAnsi="Verdana"/>
            <w:u w:val="none"/>
          </w:rPr>
          <w:t>OAuth 2.0 Threat Model and Security Considerations</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[RFC6819] specification provides an extensive list of threats and controls that apply to this specification as well, given that it is an OAuth 2.0 binding of OpenID Connect Messages 1.0. Implementers are highly advised to read these references in detail and apply the countermeasures described therein. </w:t>
      </w:r>
    </w:p>
    <w:p w14:paraId="703742C3" w14:textId="77777777" w:rsidR="00ED00E9" w:rsidRDefault="00ED00E9">
      <w:pPr>
        <w:pStyle w:val="Web"/>
        <w:divId w:val="413163619"/>
        <w:rPr>
          <w:rFonts w:ascii="Verdana" w:hAnsi="Verdana"/>
          <w:color w:val="000000"/>
        </w:rPr>
      </w:pPr>
      <w:r>
        <w:rPr>
          <w:rFonts w:ascii="Verdana" w:hAnsi="Verdana"/>
          <w:color w:val="000000"/>
        </w:rPr>
        <w:t xml:space="preserve">In addition, the following list of attack vectors and remedies are also considered. </w:t>
      </w:r>
    </w:p>
    <w:p w14:paraId="13092BDA" w14:textId="77777777" w:rsidR="00ED00E9" w:rsidRDefault="00ED00E9">
      <w:pPr>
        <w:spacing w:before="0" w:beforeAutospacing="0" w:after="0" w:afterAutospacing="0"/>
        <w:divId w:val="413163619"/>
        <w:rPr>
          <w:rFonts w:ascii="Verdana" w:hAnsi="Verdana"/>
          <w:color w:val="000000"/>
        </w:rPr>
      </w:pPr>
      <w:bookmarkStart w:id="272" w:name="ImplicitGrantFlowThreats"/>
      <w:bookmarkEnd w:id="272"/>
    </w:p>
    <w:p w14:paraId="61E40B28"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EFE040F">
          <v:rect id="_x0000_i107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2CF5293E" w14:textId="77777777">
        <w:trPr>
          <w:divId w:val="413163619"/>
          <w:trHeight w:val="225"/>
          <w:tblCellSpacing w:w="15" w:type="dxa"/>
        </w:trPr>
        <w:tc>
          <w:tcPr>
            <w:tcW w:w="450" w:type="dxa"/>
            <w:shd w:val="clear" w:color="auto" w:fill="990000"/>
            <w:vAlign w:val="center"/>
            <w:hideMark/>
          </w:tcPr>
          <w:p w14:paraId="048CE9E2"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43BF475" w14:textId="77777777" w:rsidR="00ED00E9" w:rsidRDefault="00ED00E9">
      <w:pPr>
        <w:pStyle w:val="3"/>
        <w:divId w:val="413163619"/>
      </w:pPr>
      <w:bookmarkStart w:id="273" w:name="rfc.section.9.1"/>
      <w:bookmarkEnd w:id="273"/>
      <w:r>
        <w:t>9.1.  Implicit Grant Flow Threats</w:t>
      </w:r>
    </w:p>
    <w:p w14:paraId="1B1E0A8B" w14:textId="77777777" w:rsidR="00ED00E9" w:rsidRDefault="00ED00E9">
      <w:pPr>
        <w:pStyle w:val="Web"/>
        <w:divId w:val="413163619"/>
        <w:rPr>
          <w:rFonts w:ascii="Verdana" w:hAnsi="Verdana"/>
          <w:color w:val="000000"/>
        </w:rPr>
      </w:pPr>
      <w:r>
        <w:rPr>
          <w:rFonts w:ascii="Verdana" w:hAnsi="Verdana"/>
          <w:color w:val="000000"/>
        </w:rPr>
        <w:t xml:space="preserve">In the implicit grant flow, the Access Token is returned in the fragment part of the Client's </w:t>
      </w:r>
      <w:proofErr w:type="spellStart"/>
      <w:r>
        <w:rPr>
          <w:rStyle w:val="HTML3"/>
        </w:rPr>
        <w:t>redirect_uri</w:t>
      </w:r>
      <w:proofErr w:type="spellEnd"/>
      <w:r>
        <w:rPr>
          <w:rFonts w:ascii="Verdana" w:hAnsi="Verdana"/>
          <w:color w:val="000000"/>
        </w:rPr>
        <w:t xml:space="preserve"> through HTTPS, thus it is protected between the OP and the User-Agent, and User-Agent and the RP. The only the place it can be captured is the User-Agent where the TLS session is terminated, and is possible if the User-Agent is infested by malware. </w:t>
      </w:r>
    </w:p>
    <w:p w14:paraId="6A872865" w14:textId="77777777" w:rsidR="00ED00E9" w:rsidRDefault="00ED00E9">
      <w:pPr>
        <w:spacing w:before="0" w:beforeAutospacing="0" w:after="0" w:afterAutospacing="0"/>
        <w:divId w:val="413163619"/>
        <w:rPr>
          <w:rFonts w:ascii="Verdana" w:hAnsi="Verdana"/>
          <w:color w:val="000000"/>
        </w:rPr>
      </w:pPr>
      <w:bookmarkStart w:id="274" w:name="TLS_requirements"/>
      <w:bookmarkEnd w:id="274"/>
    </w:p>
    <w:p w14:paraId="5E25A9D8"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1EE8559">
          <v:rect id="_x0000_i107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2940136" w14:textId="77777777">
        <w:trPr>
          <w:divId w:val="413163619"/>
          <w:trHeight w:val="225"/>
          <w:tblCellSpacing w:w="15" w:type="dxa"/>
        </w:trPr>
        <w:tc>
          <w:tcPr>
            <w:tcW w:w="450" w:type="dxa"/>
            <w:shd w:val="clear" w:color="auto" w:fill="990000"/>
            <w:vAlign w:val="center"/>
            <w:hideMark/>
          </w:tcPr>
          <w:p w14:paraId="65F1A6AC"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02FF173D" w14:textId="77777777" w:rsidR="00ED00E9" w:rsidRDefault="00ED00E9">
      <w:pPr>
        <w:pStyle w:val="3"/>
        <w:divId w:val="413163619"/>
      </w:pPr>
      <w:bookmarkStart w:id="275" w:name="rfc.section.9.2"/>
      <w:bookmarkEnd w:id="275"/>
      <w:r>
        <w:t>9.2.  TLS Requirements</w:t>
      </w:r>
    </w:p>
    <w:p w14:paraId="0F2B2F7F" w14:textId="77777777" w:rsidR="00ED00E9" w:rsidRDefault="00ED00E9">
      <w:pPr>
        <w:pStyle w:val="Web"/>
        <w:divId w:val="413163619"/>
        <w:rPr>
          <w:rFonts w:ascii="Verdana" w:hAnsi="Verdana"/>
          <w:color w:val="000000"/>
        </w:rPr>
      </w:pPr>
      <w:r>
        <w:rPr>
          <w:rFonts w:ascii="Verdana" w:hAnsi="Verdana"/>
          <w:color w:val="000000"/>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a3"/>
            <w:rFonts w:ascii="Verdana" w:hAnsi="Verdana"/>
            <w:u w:val="none"/>
          </w:rPr>
          <w:t>[RFC5246]</w:t>
        </w:r>
        <w:r>
          <w:rPr>
            <w:rStyle w:val="a3"/>
            <w:rFonts w:ascii="Verdana" w:hAnsi="Verdana"/>
            <w:vanish/>
            <w:u w:val="none"/>
          </w:rPr>
          <w:t xml:space="preserve"> (Dierks, T. and E. Rescorla, “The Transport Layer Security (TLS) Protocol Version 1.2,” August 2008.)</w:t>
        </w:r>
      </w:hyperlink>
      <w:r>
        <w:rPr>
          <w:rFonts w:ascii="Verdana" w:hAnsi="Verdana"/>
          <w:color w:val="000000"/>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rPr>
          <w:t>[RFC2246]</w:t>
        </w:r>
        <w:r>
          <w:rPr>
            <w:rStyle w:val="a3"/>
            <w:rFonts w:ascii="Verdana" w:hAnsi="Verdana"/>
            <w:vanish/>
            <w:u w:val="none"/>
          </w:rPr>
          <w:t xml:space="preserve"> (Dierks, T. and C. Allen, “The TLS Protocol Version 1.0,” January 1999.)</w:t>
        </w:r>
      </w:hyperlink>
      <w:r>
        <w:rPr>
          <w:rFonts w:ascii="Verdana" w:hAnsi="Verdana"/>
          <w:color w:val="000000"/>
        </w:rPr>
        <w:t xml:space="preserve"> is the most widely deployed version, and will give the broadest interoperability. </w:t>
      </w:r>
    </w:p>
    <w:p w14:paraId="06C9C552" w14:textId="77777777" w:rsidR="00ED00E9" w:rsidRDefault="00ED00E9">
      <w:pPr>
        <w:pStyle w:val="Web"/>
        <w:divId w:val="413163619"/>
        <w:rPr>
          <w:rFonts w:ascii="Verdana" w:hAnsi="Verdana"/>
          <w:color w:val="000000"/>
        </w:rPr>
      </w:pPr>
      <w:r>
        <w:rPr>
          <w:rFonts w:ascii="Verdana" w:hAnsi="Verdana"/>
          <w:color w:val="000000"/>
        </w:rPr>
        <w:t xml:space="preserve">To protect against information disclosure and tampering, confidentiality protection MUST be applied using TLS with a ciphersuite that provides confidentiality and integrity protection. </w:t>
      </w:r>
    </w:p>
    <w:p w14:paraId="05A390C3" w14:textId="77777777" w:rsidR="00ED00E9" w:rsidRDefault="00ED00E9">
      <w:pPr>
        <w:pStyle w:val="Web"/>
        <w:divId w:val="413163619"/>
        <w:rPr>
          <w:rFonts w:ascii="Verdana" w:hAnsi="Verdana"/>
          <w:color w:val="000000"/>
        </w:rPr>
      </w:pPr>
      <w:r>
        <w:rPr>
          <w:rFonts w:ascii="Verdana" w:hAnsi="Verdana"/>
          <w:color w:val="000000"/>
        </w:rPr>
        <w:t xml:space="preserve">Whenever TLS is used, a TLS server certificate check MUST be performed, per </w:t>
      </w:r>
      <w:hyperlink w:anchor="RFC6125" w:history="1">
        <w:r>
          <w:rPr>
            <w:rStyle w:val="a3"/>
            <w:rFonts w:ascii="Verdana" w:hAnsi="Verdana"/>
            <w:u w:val="none"/>
          </w:rPr>
          <w:t>RFC 6125</w:t>
        </w:r>
        <w:r>
          <w:rPr>
            <w:rStyle w:val="a3"/>
            <w:rFonts w:ascii="Verdana"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rPr>
        <w:t xml:space="preserve"> [RFC6125]. </w:t>
      </w:r>
    </w:p>
    <w:p w14:paraId="6EF52C13" w14:textId="77777777" w:rsidR="00ED00E9" w:rsidRDefault="00ED00E9">
      <w:pPr>
        <w:spacing w:before="0" w:beforeAutospacing="0" w:after="0" w:afterAutospacing="0"/>
        <w:divId w:val="413163619"/>
        <w:rPr>
          <w:rFonts w:ascii="Verdana" w:hAnsi="Verdana"/>
          <w:color w:val="000000"/>
        </w:rPr>
      </w:pPr>
      <w:bookmarkStart w:id="276" w:name="privacy_considerations"/>
      <w:bookmarkEnd w:id="276"/>
    </w:p>
    <w:p w14:paraId="4EA8B521"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267E6F44">
          <v:rect id="_x0000_i107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FFEF122" w14:textId="77777777">
        <w:trPr>
          <w:divId w:val="413163619"/>
          <w:trHeight w:val="225"/>
          <w:tblCellSpacing w:w="15" w:type="dxa"/>
        </w:trPr>
        <w:tc>
          <w:tcPr>
            <w:tcW w:w="450" w:type="dxa"/>
            <w:shd w:val="clear" w:color="auto" w:fill="990000"/>
            <w:vAlign w:val="center"/>
            <w:hideMark/>
          </w:tcPr>
          <w:p w14:paraId="39398DBA"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2759A04" w14:textId="77777777" w:rsidR="00ED00E9" w:rsidRDefault="00ED00E9">
      <w:pPr>
        <w:pStyle w:val="3"/>
        <w:divId w:val="413163619"/>
      </w:pPr>
      <w:bookmarkStart w:id="277" w:name="rfc.section.10"/>
      <w:bookmarkEnd w:id="277"/>
      <w:r>
        <w:t>10.  Privacy Considerations</w:t>
      </w:r>
    </w:p>
    <w:p w14:paraId="14A25E40" w14:textId="77777777" w:rsidR="00ED00E9" w:rsidRDefault="00ED00E9">
      <w:pPr>
        <w:pStyle w:val="Web"/>
        <w:divId w:val="413163619"/>
        <w:rPr>
          <w:rFonts w:ascii="Verdana" w:hAnsi="Verdana"/>
          <w:color w:val="000000"/>
        </w:rPr>
      </w:pPr>
      <w:r>
        <w:rPr>
          <w:rFonts w:ascii="Verdana" w:hAnsi="Verdana"/>
          <w:color w:val="000000"/>
        </w:rPr>
        <w:t xml:space="preserve">The UserInfo response typically contains Personally Identifiable Information.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3"/>
        </w:rPr>
        <w:t>redirect_uri</w:t>
      </w:r>
      <w:proofErr w:type="spellEnd"/>
      <w:r>
        <w:rPr>
          <w:rFonts w:ascii="Verdana" w:hAnsi="Verdana"/>
          <w:color w:val="000000"/>
        </w:rPr>
        <w:t xml:space="preserve">. </w:t>
      </w:r>
    </w:p>
    <w:p w14:paraId="34068C13" w14:textId="77777777" w:rsidR="00ED00E9" w:rsidRDefault="00ED00E9">
      <w:pPr>
        <w:pStyle w:val="Web"/>
        <w:divId w:val="413163619"/>
        <w:rPr>
          <w:rFonts w:ascii="Verdana" w:hAnsi="Verdana"/>
          <w:color w:val="000000"/>
        </w:rPr>
      </w:pPr>
      <w:r>
        <w:rPr>
          <w:rFonts w:ascii="Verdana" w:hAnsi="Verdana"/>
          <w:color w:val="000000"/>
        </w:rPr>
        <w:t xml:space="preserve">Only necessary UserInfo data should be stored at the Client and the Client SHOULD associate the received data with the purpose of use statement. </w:t>
      </w:r>
    </w:p>
    <w:p w14:paraId="7A389209" w14:textId="77777777" w:rsidR="00ED00E9" w:rsidRDefault="00ED00E9">
      <w:pPr>
        <w:pStyle w:val="Web"/>
        <w:divId w:val="413163619"/>
        <w:rPr>
          <w:rFonts w:ascii="Verdana" w:hAnsi="Verdana"/>
          <w:color w:val="000000"/>
        </w:rPr>
      </w:pPr>
      <w:r>
        <w:rPr>
          <w:rFonts w:ascii="Verdana" w:hAnsi="Verdana"/>
          <w:color w:val="000000"/>
        </w:rPr>
        <w:t xml:space="preserve">The Resource Server SHOULD </w:t>
      </w:r>
      <w:proofErr w:type="gramStart"/>
      <w:r>
        <w:rPr>
          <w:rFonts w:ascii="Verdana" w:hAnsi="Verdana"/>
          <w:color w:val="000000"/>
        </w:rPr>
        <w:t>make</w:t>
      </w:r>
      <w:proofErr w:type="gramEnd"/>
      <w:r>
        <w:rPr>
          <w:rFonts w:ascii="Verdana" w:hAnsi="Verdana"/>
          <w:color w:val="000000"/>
        </w:rPr>
        <w:t xml:space="preserve"> the UserInfo access log available to the End-User so that the End-User can monitor who accessed his data. </w:t>
      </w:r>
    </w:p>
    <w:p w14:paraId="67475B01" w14:textId="77777777" w:rsidR="00ED00E9" w:rsidRDefault="00ED00E9">
      <w:pPr>
        <w:pStyle w:val="Web"/>
        <w:divId w:val="413163619"/>
        <w:rPr>
          <w:rFonts w:ascii="Verdana" w:hAnsi="Verdana"/>
          <w:color w:val="000000"/>
        </w:rPr>
      </w:pPr>
      <w:r>
        <w:rPr>
          <w:rFonts w:ascii="Verdana" w:hAnsi="Verdana"/>
          <w:color w:val="000000"/>
        </w:rPr>
        <w:t xml:space="preserve">To protect the End-User from a possible correlation among Clients, the use of a Pairwise Pseudonymous Identifier (PPID) as the </w:t>
      </w:r>
      <w:r>
        <w:rPr>
          <w:rStyle w:val="HTML3"/>
        </w:rPr>
        <w:t>sub</w:t>
      </w:r>
      <w:r>
        <w:rPr>
          <w:rFonts w:ascii="Verdana" w:hAnsi="Verdana"/>
          <w:color w:val="000000"/>
        </w:rPr>
        <w:t xml:space="preserve"> (subject) SHOULD be considered. </w:t>
      </w:r>
    </w:p>
    <w:p w14:paraId="377B1965" w14:textId="77777777" w:rsidR="00ED00E9" w:rsidRDefault="00ED00E9">
      <w:pPr>
        <w:spacing w:before="0" w:beforeAutospacing="0" w:after="0" w:afterAutospacing="0"/>
        <w:divId w:val="413163619"/>
        <w:rPr>
          <w:rFonts w:ascii="Verdana" w:hAnsi="Verdana"/>
          <w:color w:val="000000"/>
        </w:rPr>
      </w:pPr>
      <w:bookmarkStart w:id="278" w:name="IANA"/>
      <w:bookmarkEnd w:id="278"/>
    </w:p>
    <w:p w14:paraId="0889FDF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B7F4590">
          <v:rect id="_x0000_i107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47DBC331" w14:textId="77777777">
        <w:trPr>
          <w:divId w:val="413163619"/>
          <w:trHeight w:val="225"/>
          <w:tblCellSpacing w:w="15" w:type="dxa"/>
        </w:trPr>
        <w:tc>
          <w:tcPr>
            <w:tcW w:w="450" w:type="dxa"/>
            <w:shd w:val="clear" w:color="auto" w:fill="990000"/>
            <w:vAlign w:val="center"/>
            <w:hideMark/>
          </w:tcPr>
          <w:p w14:paraId="30E121D5"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4DC0E55" w14:textId="77777777" w:rsidR="00ED00E9" w:rsidRDefault="00ED00E9">
      <w:pPr>
        <w:pStyle w:val="3"/>
        <w:divId w:val="413163619"/>
      </w:pPr>
      <w:bookmarkStart w:id="279" w:name="rfc.section.11"/>
      <w:bookmarkEnd w:id="279"/>
      <w:r>
        <w:t>11.  IANA Considerations</w:t>
      </w:r>
    </w:p>
    <w:p w14:paraId="191EC36D" w14:textId="77777777" w:rsidR="00ED00E9" w:rsidRDefault="00ED00E9">
      <w:pPr>
        <w:pStyle w:val="Web"/>
        <w:divId w:val="413163619"/>
        <w:rPr>
          <w:rFonts w:ascii="Verdana" w:hAnsi="Verdana"/>
          <w:color w:val="000000"/>
        </w:rPr>
      </w:pPr>
      <w:r>
        <w:rPr>
          <w:rFonts w:ascii="Verdana" w:hAnsi="Verdana"/>
          <w:color w:val="000000"/>
        </w:rPr>
        <w:t xml:space="preserve">This document makes no requests of IANA. </w:t>
      </w:r>
    </w:p>
    <w:p w14:paraId="4C3BD954" w14:textId="77777777" w:rsidR="00ED00E9" w:rsidRDefault="00ED00E9">
      <w:pPr>
        <w:spacing w:before="0" w:beforeAutospacing="0" w:after="0" w:afterAutospacing="0"/>
        <w:divId w:val="413163619"/>
        <w:rPr>
          <w:rFonts w:ascii="Verdana" w:hAnsi="Verdana"/>
          <w:color w:val="000000"/>
        </w:rPr>
      </w:pPr>
      <w:bookmarkStart w:id="280" w:name="rfc.references"/>
      <w:bookmarkEnd w:id="280"/>
    </w:p>
    <w:p w14:paraId="2F0D5637"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3C9C988E">
          <v:rect id="_x0000_i107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53C41BA" w14:textId="77777777">
        <w:trPr>
          <w:divId w:val="413163619"/>
          <w:trHeight w:val="225"/>
          <w:tblCellSpacing w:w="15" w:type="dxa"/>
        </w:trPr>
        <w:tc>
          <w:tcPr>
            <w:tcW w:w="450" w:type="dxa"/>
            <w:shd w:val="clear" w:color="auto" w:fill="990000"/>
            <w:vAlign w:val="center"/>
            <w:hideMark/>
          </w:tcPr>
          <w:p w14:paraId="2DB148A2"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73B22BFF" w14:textId="77777777" w:rsidR="00ED00E9" w:rsidRDefault="00ED00E9">
      <w:pPr>
        <w:pStyle w:val="3"/>
        <w:divId w:val="413163619"/>
      </w:pPr>
      <w:bookmarkStart w:id="281" w:name="rfc.section.12"/>
      <w:bookmarkEnd w:id="281"/>
      <w:r>
        <w:t>12.  References</w:t>
      </w:r>
    </w:p>
    <w:p w14:paraId="154ED505" w14:textId="77777777" w:rsidR="00ED00E9" w:rsidRDefault="00ED00E9">
      <w:pPr>
        <w:spacing w:before="0" w:beforeAutospacing="0" w:after="0" w:afterAutospacing="0"/>
        <w:divId w:val="413163619"/>
        <w:rPr>
          <w:rFonts w:ascii="Verdana" w:hAnsi="Verdana"/>
          <w:color w:val="000000"/>
        </w:rPr>
      </w:pPr>
      <w:bookmarkStart w:id="282" w:name="rfc.references1"/>
      <w:bookmarkEnd w:id="282"/>
    </w:p>
    <w:p w14:paraId="0C4ECC34"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E9540FF">
          <v:rect id="_x0000_i108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7B4EE93" w14:textId="77777777">
        <w:trPr>
          <w:divId w:val="413163619"/>
          <w:trHeight w:val="225"/>
          <w:tblCellSpacing w:w="15" w:type="dxa"/>
        </w:trPr>
        <w:tc>
          <w:tcPr>
            <w:tcW w:w="450" w:type="dxa"/>
            <w:shd w:val="clear" w:color="auto" w:fill="990000"/>
            <w:vAlign w:val="center"/>
            <w:hideMark/>
          </w:tcPr>
          <w:p w14:paraId="45FCA0E3"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4331232B" w14:textId="77777777" w:rsidR="00ED00E9" w:rsidRDefault="00ED00E9">
      <w:pPr>
        <w:pStyle w:val="3"/>
        <w:divId w:val="413163619"/>
      </w:pPr>
      <w: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29"/>
        <w:gridCol w:w="5779"/>
      </w:tblGrid>
      <w:tr w:rsidR="00ED00E9" w14:paraId="0E38A2E4" w14:textId="77777777">
        <w:trPr>
          <w:divId w:val="413163619"/>
          <w:tblCellSpacing w:w="15" w:type="dxa"/>
        </w:trPr>
        <w:tc>
          <w:tcPr>
            <w:tcW w:w="0" w:type="auto"/>
            <w:hideMark/>
          </w:tcPr>
          <w:p w14:paraId="4F1EF113" w14:textId="77777777" w:rsidR="00ED00E9" w:rsidRDefault="00ED00E9">
            <w:pPr>
              <w:spacing w:before="0" w:beforeAutospacing="0" w:after="0" w:afterAutospacing="0"/>
              <w:rPr>
                <w:rFonts w:ascii="Verdana" w:hAnsi="Verdana"/>
                <w:color w:val="000000"/>
                <w:sz w:val="20"/>
                <w:szCs w:val="20"/>
              </w:rPr>
            </w:pPr>
            <w:bookmarkStart w:id="283" w:name="JWE"/>
            <w:r>
              <w:rPr>
                <w:rFonts w:ascii="Verdana" w:hAnsi="Verdana"/>
                <w:b/>
                <w:bCs/>
                <w:color w:val="000000"/>
                <w:sz w:val="20"/>
                <w:szCs w:val="20"/>
              </w:rPr>
              <w:t>[JWE]</w:t>
            </w:r>
            <w:bookmarkEnd w:id="283"/>
          </w:p>
        </w:tc>
        <w:tc>
          <w:tcPr>
            <w:tcW w:w="0" w:type="auto"/>
            <w:vAlign w:val="center"/>
            <w:hideMark/>
          </w:tcPr>
          <w:p w14:paraId="7113588A"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Rescorla, E., and J. Hildebrand, “</w:t>
            </w:r>
            <w:hyperlink r:id="rId9" w:history="1">
              <w:r>
                <w:rPr>
                  <w:rStyle w:val="a3"/>
                  <w:rFonts w:ascii="Verdana" w:hAnsi="Verdana"/>
                  <w:sz w:val="20"/>
                  <w:szCs w:val="20"/>
                </w:rPr>
                <w:t>JSON Web Encryption (JWE)</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jose</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-web-encryption (work in progress), May 2013 (</w:t>
            </w:r>
            <w:hyperlink r:id="rId10" w:history="1">
              <w:r>
                <w:rPr>
                  <w:rStyle w:val="a3"/>
                  <w:rFonts w:ascii="Verdana" w:hAnsi="Verdana"/>
                  <w:sz w:val="20"/>
                  <w:szCs w:val="20"/>
                </w:rPr>
                <w:t>HTML</w:t>
              </w:r>
            </w:hyperlink>
            <w:r>
              <w:rPr>
                <w:rFonts w:ascii="Verdana" w:hAnsi="Verdana"/>
                <w:color w:val="000000"/>
                <w:sz w:val="20"/>
                <w:szCs w:val="20"/>
              </w:rPr>
              <w:t>).</w:t>
            </w:r>
          </w:p>
        </w:tc>
      </w:tr>
      <w:tr w:rsidR="00ED00E9" w14:paraId="56ADABD8" w14:textId="77777777">
        <w:trPr>
          <w:divId w:val="413163619"/>
          <w:tblCellSpacing w:w="15" w:type="dxa"/>
        </w:trPr>
        <w:tc>
          <w:tcPr>
            <w:tcW w:w="0" w:type="auto"/>
            <w:hideMark/>
          </w:tcPr>
          <w:p w14:paraId="2DCDC8F0" w14:textId="77777777" w:rsidR="00ED00E9" w:rsidRDefault="00ED00E9">
            <w:pPr>
              <w:spacing w:before="0" w:beforeAutospacing="0" w:after="0" w:afterAutospacing="0"/>
              <w:rPr>
                <w:rFonts w:ascii="Verdana" w:hAnsi="Verdana"/>
                <w:color w:val="000000"/>
                <w:sz w:val="20"/>
                <w:szCs w:val="20"/>
              </w:rPr>
            </w:pPr>
            <w:bookmarkStart w:id="284" w:name="JWS"/>
            <w:r>
              <w:rPr>
                <w:rFonts w:ascii="Verdana" w:hAnsi="Verdana"/>
                <w:b/>
                <w:bCs/>
                <w:color w:val="000000"/>
                <w:sz w:val="20"/>
                <w:szCs w:val="20"/>
              </w:rPr>
              <w:t>[JWS]</w:t>
            </w:r>
            <w:bookmarkEnd w:id="284"/>
          </w:p>
        </w:tc>
        <w:tc>
          <w:tcPr>
            <w:tcW w:w="0" w:type="auto"/>
            <w:vAlign w:val="center"/>
            <w:hideMark/>
          </w:tcPr>
          <w:p w14:paraId="4AA27D4C"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1" w:history="1">
              <w:r>
                <w:rPr>
                  <w:rStyle w:val="a3"/>
                  <w:rFonts w:ascii="Verdana" w:hAnsi="Verdana"/>
                  <w:sz w:val="20"/>
                  <w:szCs w:val="20"/>
                </w:rPr>
                <w:t>JSON Web Signature (JWS)</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jose</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-web-signature (work in progress), May 2013 (</w:t>
            </w:r>
            <w:hyperlink r:id="rId12" w:history="1">
              <w:r>
                <w:rPr>
                  <w:rStyle w:val="a3"/>
                  <w:rFonts w:ascii="Verdana" w:hAnsi="Verdana"/>
                  <w:sz w:val="20"/>
                  <w:szCs w:val="20"/>
                </w:rPr>
                <w:t>HTML</w:t>
              </w:r>
            </w:hyperlink>
            <w:r>
              <w:rPr>
                <w:rFonts w:ascii="Verdana" w:hAnsi="Verdana"/>
                <w:color w:val="000000"/>
                <w:sz w:val="20"/>
                <w:szCs w:val="20"/>
              </w:rPr>
              <w:t>).</w:t>
            </w:r>
          </w:p>
        </w:tc>
      </w:tr>
      <w:tr w:rsidR="00ED00E9" w14:paraId="33DAE272" w14:textId="77777777">
        <w:trPr>
          <w:divId w:val="413163619"/>
          <w:tblCellSpacing w:w="15" w:type="dxa"/>
        </w:trPr>
        <w:tc>
          <w:tcPr>
            <w:tcW w:w="0" w:type="auto"/>
            <w:hideMark/>
          </w:tcPr>
          <w:p w14:paraId="5FA65223" w14:textId="77777777" w:rsidR="00ED00E9" w:rsidRDefault="00ED00E9">
            <w:pPr>
              <w:spacing w:before="0" w:beforeAutospacing="0" w:after="0" w:afterAutospacing="0"/>
              <w:rPr>
                <w:rFonts w:ascii="Verdana" w:hAnsi="Verdana"/>
                <w:color w:val="000000"/>
                <w:sz w:val="20"/>
                <w:szCs w:val="20"/>
              </w:rPr>
            </w:pPr>
            <w:bookmarkStart w:id="285" w:name="JWT"/>
            <w:r>
              <w:rPr>
                <w:rFonts w:ascii="Verdana" w:hAnsi="Verdana"/>
                <w:b/>
                <w:bCs/>
                <w:color w:val="000000"/>
                <w:sz w:val="20"/>
                <w:szCs w:val="20"/>
              </w:rPr>
              <w:t>[JWT]</w:t>
            </w:r>
            <w:bookmarkEnd w:id="285"/>
          </w:p>
        </w:tc>
        <w:tc>
          <w:tcPr>
            <w:tcW w:w="0" w:type="auto"/>
            <w:vAlign w:val="center"/>
            <w:hideMark/>
          </w:tcPr>
          <w:p w14:paraId="0AA9EC4C"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3" w:history="1">
              <w:r>
                <w:rPr>
                  <w:rStyle w:val="a3"/>
                  <w:rFonts w:ascii="Verdana" w:hAnsi="Verdana"/>
                  <w:sz w:val="20"/>
                  <w:szCs w:val="20"/>
                </w:rPr>
                <w:t>JSON Web Token (JWT)</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oauth</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-web-token (work in progress), May 2013 (</w:t>
            </w:r>
            <w:hyperlink r:id="rId14" w:history="1">
              <w:r>
                <w:rPr>
                  <w:rStyle w:val="a3"/>
                  <w:rFonts w:ascii="Verdana" w:hAnsi="Verdana"/>
                  <w:sz w:val="20"/>
                  <w:szCs w:val="20"/>
                </w:rPr>
                <w:t>HTML</w:t>
              </w:r>
            </w:hyperlink>
            <w:r>
              <w:rPr>
                <w:rFonts w:ascii="Verdana" w:hAnsi="Verdana"/>
                <w:color w:val="000000"/>
                <w:sz w:val="20"/>
                <w:szCs w:val="20"/>
              </w:rPr>
              <w:t>).</w:t>
            </w:r>
          </w:p>
        </w:tc>
      </w:tr>
      <w:tr w:rsidR="00ED00E9" w14:paraId="759AC4BE" w14:textId="77777777">
        <w:trPr>
          <w:divId w:val="413163619"/>
          <w:tblCellSpacing w:w="15" w:type="dxa"/>
        </w:trPr>
        <w:tc>
          <w:tcPr>
            <w:tcW w:w="0" w:type="auto"/>
            <w:hideMark/>
          </w:tcPr>
          <w:p w14:paraId="6F2E0A26" w14:textId="77777777" w:rsidR="00ED00E9" w:rsidRDefault="00ED00E9">
            <w:pPr>
              <w:spacing w:before="0" w:beforeAutospacing="0" w:after="0" w:afterAutospacing="0"/>
              <w:rPr>
                <w:rFonts w:ascii="Verdana" w:hAnsi="Verdana"/>
                <w:color w:val="000000"/>
                <w:sz w:val="20"/>
                <w:szCs w:val="20"/>
              </w:rPr>
            </w:pPr>
            <w:bookmarkStart w:id="286" w:name="OAuth.Responses"/>
            <w:r>
              <w:rPr>
                <w:rFonts w:ascii="Verdana" w:hAnsi="Verdana"/>
                <w:b/>
                <w:bCs/>
                <w:color w:val="000000"/>
                <w:sz w:val="20"/>
                <w:szCs w:val="20"/>
              </w:rPr>
              <w:t>[</w:t>
            </w:r>
            <w:proofErr w:type="spellStart"/>
            <w:r>
              <w:rPr>
                <w:rFonts w:ascii="Verdana" w:hAnsi="Verdana"/>
                <w:b/>
                <w:bCs/>
                <w:color w:val="000000"/>
                <w:sz w:val="20"/>
                <w:szCs w:val="20"/>
              </w:rPr>
              <w:t>OAuth.Responses</w:t>
            </w:r>
            <w:proofErr w:type="spellEnd"/>
            <w:r>
              <w:rPr>
                <w:rFonts w:ascii="Verdana" w:hAnsi="Verdana"/>
                <w:b/>
                <w:bCs/>
                <w:color w:val="000000"/>
                <w:sz w:val="20"/>
                <w:szCs w:val="20"/>
              </w:rPr>
              <w:t>]</w:t>
            </w:r>
            <w:bookmarkEnd w:id="286"/>
          </w:p>
        </w:tc>
        <w:tc>
          <w:tcPr>
            <w:tcW w:w="0" w:type="auto"/>
            <w:vAlign w:val="center"/>
            <w:hideMark/>
          </w:tcPr>
          <w:p w14:paraId="544852BB" w14:textId="77777777" w:rsidR="00ED00E9" w:rsidRDefault="00ED00E9">
            <w:pPr>
              <w:spacing w:before="0" w:beforeAutospacing="0" w:after="0" w:afterAutospacing="0"/>
              <w:rPr>
                <w:rFonts w:ascii="Verdana" w:hAnsi="Verdana"/>
                <w:color w:val="000000"/>
                <w:sz w:val="20"/>
                <w:szCs w:val="20"/>
              </w:rPr>
            </w:pPr>
            <w:proofErr w:type="gramStart"/>
            <w:r>
              <w:rPr>
                <w:rFonts w:ascii="Verdana" w:hAnsi="Verdana"/>
                <w:color w:val="000000"/>
                <w:sz w:val="20"/>
                <w:szCs w:val="20"/>
              </w:rPr>
              <w:t>de</w:t>
            </w:r>
            <w:proofErr w:type="gramEnd"/>
            <w:r>
              <w:rPr>
                <w:rFonts w:ascii="Verdana" w:hAnsi="Verdana"/>
                <w:color w:val="000000"/>
                <w:sz w:val="20"/>
                <w:szCs w:val="20"/>
              </w:rPr>
              <w:t xml:space="preserve"> Medeiros, B., Scurtescu, M., and P. Tarjan, “</w:t>
            </w:r>
            <w:hyperlink r:id="rId15" w:history="1">
              <w:r>
                <w:rPr>
                  <w:rStyle w:val="a3"/>
                  <w:rFonts w:ascii="Verdana" w:hAnsi="Verdana"/>
                  <w:sz w:val="20"/>
                  <w:szCs w:val="20"/>
                </w:rPr>
                <w:t>OAuth 2.0 Multiple Response Type Encoding Practices</w:t>
              </w:r>
            </w:hyperlink>
            <w:r>
              <w:rPr>
                <w:rFonts w:ascii="Verdana" w:hAnsi="Verdana"/>
                <w:color w:val="000000"/>
                <w:sz w:val="20"/>
                <w:szCs w:val="20"/>
              </w:rPr>
              <w:t>,” June 2013.</w:t>
            </w:r>
          </w:p>
        </w:tc>
      </w:tr>
      <w:tr w:rsidR="00ED00E9" w14:paraId="505DC534" w14:textId="77777777">
        <w:trPr>
          <w:divId w:val="413163619"/>
          <w:tblCellSpacing w:w="15" w:type="dxa"/>
        </w:trPr>
        <w:tc>
          <w:tcPr>
            <w:tcW w:w="0" w:type="auto"/>
            <w:hideMark/>
          </w:tcPr>
          <w:p w14:paraId="4D7AB40B" w14:textId="77777777" w:rsidR="00ED00E9" w:rsidRDefault="00ED00E9">
            <w:pPr>
              <w:spacing w:before="0" w:beforeAutospacing="0" w:after="0" w:afterAutospacing="0"/>
              <w:rPr>
                <w:rFonts w:ascii="Verdana" w:hAnsi="Verdana"/>
                <w:color w:val="000000"/>
                <w:sz w:val="20"/>
                <w:szCs w:val="20"/>
              </w:rPr>
            </w:pPr>
            <w:bookmarkStart w:id="287" w:name="OpenID.Discovery"/>
            <w:r>
              <w:rPr>
                <w:rFonts w:ascii="Verdana" w:hAnsi="Verdana"/>
                <w:b/>
                <w:bCs/>
                <w:color w:val="000000"/>
                <w:sz w:val="20"/>
                <w:szCs w:val="20"/>
              </w:rPr>
              <w:t>[</w:t>
            </w:r>
            <w:proofErr w:type="spellStart"/>
            <w:r>
              <w:rPr>
                <w:rFonts w:ascii="Verdana" w:hAnsi="Verdana"/>
                <w:b/>
                <w:bCs/>
                <w:color w:val="000000"/>
                <w:sz w:val="20"/>
                <w:szCs w:val="20"/>
              </w:rPr>
              <w:t>OpenID.Discovery</w:t>
            </w:r>
            <w:proofErr w:type="spellEnd"/>
            <w:r>
              <w:rPr>
                <w:rFonts w:ascii="Verdana" w:hAnsi="Verdana"/>
                <w:b/>
                <w:bCs/>
                <w:color w:val="000000"/>
                <w:sz w:val="20"/>
                <w:szCs w:val="20"/>
              </w:rPr>
              <w:t>]</w:t>
            </w:r>
            <w:bookmarkEnd w:id="287"/>
          </w:p>
        </w:tc>
        <w:tc>
          <w:tcPr>
            <w:tcW w:w="0" w:type="auto"/>
            <w:vAlign w:val="center"/>
            <w:hideMark/>
          </w:tcPr>
          <w:p w14:paraId="7759F01F"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and E. Jay, “</w:t>
            </w:r>
            <w:hyperlink r:id="rId16" w:history="1">
              <w:r>
                <w:rPr>
                  <w:rStyle w:val="a3"/>
                  <w:rFonts w:ascii="Verdana" w:hAnsi="Verdana"/>
                  <w:sz w:val="20"/>
                  <w:szCs w:val="20"/>
                </w:rPr>
                <w:t>OpenID Connect Discovery 1.0</w:t>
              </w:r>
            </w:hyperlink>
            <w:r>
              <w:rPr>
                <w:rFonts w:ascii="Verdana" w:hAnsi="Verdana"/>
                <w:color w:val="000000"/>
                <w:sz w:val="20"/>
                <w:szCs w:val="20"/>
              </w:rPr>
              <w:t>,” May 2013.</w:t>
            </w:r>
          </w:p>
        </w:tc>
      </w:tr>
      <w:tr w:rsidR="00ED00E9" w14:paraId="4CB936B4" w14:textId="77777777">
        <w:trPr>
          <w:divId w:val="413163619"/>
          <w:tblCellSpacing w:w="15" w:type="dxa"/>
        </w:trPr>
        <w:tc>
          <w:tcPr>
            <w:tcW w:w="0" w:type="auto"/>
            <w:hideMark/>
          </w:tcPr>
          <w:p w14:paraId="3863441E" w14:textId="77777777" w:rsidR="00ED00E9" w:rsidRDefault="00ED00E9">
            <w:pPr>
              <w:spacing w:before="0" w:beforeAutospacing="0" w:after="0" w:afterAutospacing="0"/>
              <w:rPr>
                <w:rFonts w:ascii="Verdana" w:hAnsi="Verdana"/>
                <w:color w:val="000000"/>
                <w:sz w:val="20"/>
                <w:szCs w:val="20"/>
              </w:rPr>
            </w:pPr>
            <w:bookmarkStart w:id="288" w:name="OpenID.Messages"/>
            <w:r>
              <w:rPr>
                <w:rFonts w:ascii="Verdana" w:hAnsi="Verdana"/>
                <w:b/>
                <w:bCs/>
                <w:color w:val="000000"/>
                <w:sz w:val="20"/>
                <w:szCs w:val="20"/>
              </w:rPr>
              <w:t>[</w:t>
            </w:r>
            <w:proofErr w:type="spellStart"/>
            <w:r>
              <w:rPr>
                <w:rFonts w:ascii="Verdana" w:hAnsi="Verdana"/>
                <w:b/>
                <w:bCs/>
                <w:color w:val="000000"/>
                <w:sz w:val="20"/>
                <w:szCs w:val="20"/>
              </w:rPr>
              <w:t>OpenID.Messages</w:t>
            </w:r>
            <w:proofErr w:type="spellEnd"/>
            <w:r>
              <w:rPr>
                <w:rFonts w:ascii="Verdana" w:hAnsi="Verdana"/>
                <w:b/>
                <w:bCs/>
                <w:color w:val="000000"/>
                <w:sz w:val="20"/>
                <w:szCs w:val="20"/>
              </w:rPr>
              <w:t>]</w:t>
            </w:r>
            <w:bookmarkEnd w:id="288"/>
          </w:p>
        </w:tc>
        <w:tc>
          <w:tcPr>
            <w:tcW w:w="0" w:type="auto"/>
            <w:vAlign w:val="center"/>
            <w:hideMark/>
          </w:tcPr>
          <w:p w14:paraId="5338FFC6"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Mortimore, C., and E. Jay, “</w:t>
            </w:r>
            <w:hyperlink r:id="rId17" w:history="1">
              <w:r>
                <w:rPr>
                  <w:rStyle w:val="a3"/>
                  <w:rFonts w:ascii="Verdana" w:hAnsi="Verdana"/>
                  <w:sz w:val="20"/>
                  <w:szCs w:val="20"/>
                </w:rPr>
                <w:t>OpenID Connect Messages 1.0</w:t>
              </w:r>
            </w:hyperlink>
            <w:r>
              <w:rPr>
                <w:rFonts w:ascii="Verdana" w:hAnsi="Verdana"/>
                <w:color w:val="000000"/>
                <w:sz w:val="20"/>
                <w:szCs w:val="20"/>
              </w:rPr>
              <w:t>,” May 2013.</w:t>
            </w:r>
          </w:p>
        </w:tc>
      </w:tr>
      <w:tr w:rsidR="00ED00E9" w14:paraId="3976353D" w14:textId="77777777">
        <w:trPr>
          <w:divId w:val="413163619"/>
          <w:tblCellSpacing w:w="15" w:type="dxa"/>
        </w:trPr>
        <w:tc>
          <w:tcPr>
            <w:tcW w:w="0" w:type="auto"/>
            <w:hideMark/>
          </w:tcPr>
          <w:p w14:paraId="7874872E" w14:textId="77777777" w:rsidR="00ED00E9" w:rsidRDefault="00ED00E9">
            <w:pPr>
              <w:spacing w:before="0" w:beforeAutospacing="0" w:after="0" w:afterAutospacing="0"/>
              <w:rPr>
                <w:rFonts w:ascii="Verdana" w:hAnsi="Verdana"/>
                <w:color w:val="000000"/>
                <w:sz w:val="20"/>
                <w:szCs w:val="20"/>
              </w:rPr>
            </w:pPr>
            <w:bookmarkStart w:id="289" w:name="OpenID.Registration"/>
            <w:r>
              <w:rPr>
                <w:rFonts w:ascii="Verdana" w:hAnsi="Verdana"/>
                <w:b/>
                <w:bCs/>
                <w:color w:val="000000"/>
                <w:sz w:val="20"/>
                <w:szCs w:val="20"/>
              </w:rPr>
              <w:t>[</w:t>
            </w:r>
            <w:proofErr w:type="spellStart"/>
            <w:r>
              <w:rPr>
                <w:rFonts w:ascii="Verdana" w:hAnsi="Verdana"/>
                <w:b/>
                <w:bCs/>
                <w:color w:val="000000"/>
                <w:sz w:val="20"/>
                <w:szCs w:val="20"/>
              </w:rPr>
              <w:t>OpenID.Registration</w:t>
            </w:r>
            <w:proofErr w:type="spellEnd"/>
            <w:r>
              <w:rPr>
                <w:rFonts w:ascii="Verdana" w:hAnsi="Verdana"/>
                <w:b/>
                <w:bCs/>
                <w:color w:val="000000"/>
                <w:sz w:val="20"/>
                <w:szCs w:val="20"/>
              </w:rPr>
              <w:t>]</w:t>
            </w:r>
            <w:bookmarkEnd w:id="289"/>
          </w:p>
        </w:tc>
        <w:tc>
          <w:tcPr>
            <w:tcW w:w="0" w:type="auto"/>
            <w:vAlign w:val="center"/>
            <w:hideMark/>
          </w:tcPr>
          <w:p w14:paraId="2972F037"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and M. Jones, “</w:t>
            </w:r>
            <w:hyperlink r:id="rId18" w:history="1">
              <w:r>
                <w:rPr>
                  <w:rStyle w:val="a3"/>
                  <w:rFonts w:ascii="Verdana" w:hAnsi="Verdana"/>
                  <w:sz w:val="20"/>
                  <w:szCs w:val="20"/>
                </w:rPr>
                <w:t>OpenID Connect Dynamic Client Registration 1.0</w:t>
              </w:r>
            </w:hyperlink>
            <w:r>
              <w:rPr>
                <w:rFonts w:ascii="Verdana" w:hAnsi="Verdana"/>
                <w:color w:val="000000"/>
                <w:sz w:val="20"/>
                <w:szCs w:val="20"/>
              </w:rPr>
              <w:t>,” May 2013.</w:t>
            </w:r>
          </w:p>
        </w:tc>
      </w:tr>
      <w:tr w:rsidR="00ED00E9" w14:paraId="35C1006B" w14:textId="77777777">
        <w:trPr>
          <w:divId w:val="413163619"/>
          <w:tblCellSpacing w:w="15" w:type="dxa"/>
        </w:trPr>
        <w:tc>
          <w:tcPr>
            <w:tcW w:w="0" w:type="auto"/>
            <w:hideMark/>
          </w:tcPr>
          <w:p w14:paraId="06E5350A" w14:textId="77777777" w:rsidR="00ED00E9" w:rsidRDefault="00ED00E9">
            <w:pPr>
              <w:spacing w:before="0" w:beforeAutospacing="0" w:after="0" w:afterAutospacing="0"/>
              <w:rPr>
                <w:rFonts w:ascii="Verdana" w:hAnsi="Verdana"/>
                <w:color w:val="000000"/>
                <w:sz w:val="20"/>
                <w:szCs w:val="20"/>
              </w:rPr>
            </w:pPr>
            <w:bookmarkStart w:id="290" w:name="RFC2119"/>
            <w:r>
              <w:rPr>
                <w:rFonts w:ascii="Verdana" w:hAnsi="Verdana"/>
                <w:b/>
                <w:bCs/>
                <w:color w:val="000000"/>
                <w:sz w:val="20"/>
                <w:szCs w:val="20"/>
              </w:rPr>
              <w:t>[RFC2119]</w:t>
            </w:r>
            <w:bookmarkEnd w:id="290"/>
          </w:p>
        </w:tc>
        <w:tc>
          <w:tcPr>
            <w:tcW w:w="0" w:type="auto"/>
            <w:vAlign w:val="center"/>
            <w:hideMark/>
          </w:tcPr>
          <w:p w14:paraId="223065E0" w14:textId="77777777" w:rsidR="00ED00E9" w:rsidRDefault="0089604E">
            <w:pPr>
              <w:spacing w:before="0" w:beforeAutospacing="0" w:after="0" w:afterAutospacing="0"/>
              <w:rPr>
                <w:rFonts w:ascii="Verdana" w:hAnsi="Verdana"/>
                <w:color w:val="000000"/>
                <w:sz w:val="20"/>
                <w:szCs w:val="20"/>
              </w:rPr>
            </w:pPr>
            <w:hyperlink r:id="rId19" w:history="1">
              <w:r w:rsidR="00ED00E9">
                <w:rPr>
                  <w:rStyle w:val="a3"/>
                  <w:rFonts w:ascii="Verdana" w:hAnsi="Verdana"/>
                  <w:sz w:val="20"/>
                  <w:szCs w:val="20"/>
                </w:rPr>
                <w:t>Bradner, S.</w:t>
              </w:r>
            </w:hyperlink>
            <w:r w:rsidR="00ED00E9">
              <w:rPr>
                <w:rFonts w:ascii="Verdana" w:hAnsi="Verdana"/>
                <w:color w:val="000000"/>
                <w:sz w:val="20"/>
                <w:szCs w:val="20"/>
              </w:rPr>
              <w:t>, “</w:t>
            </w:r>
            <w:hyperlink r:id="rId20" w:history="1">
              <w:r w:rsidR="00ED00E9">
                <w:rPr>
                  <w:rStyle w:val="a3"/>
                  <w:rFonts w:ascii="Verdana" w:hAnsi="Verdana"/>
                  <w:sz w:val="20"/>
                  <w:szCs w:val="20"/>
                </w:rPr>
                <w:t>Key words for use in RFCs to Indicate Requirement Levels</w:t>
              </w:r>
            </w:hyperlink>
            <w:r w:rsidR="00ED00E9">
              <w:rPr>
                <w:rFonts w:ascii="Verdana" w:hAnsi="Verdana"/>
                <w:color w:val="000000"/>
                <w:sz w:val="20"/>
                <w:szCs w:val="20"/>
              </w:rPr>
              <w:t>,” BCP 14, RFC 2119, March 1997 (</w:t>
            </w:r>
            <w:hyperlink r:id="rId21" w:history="1">
              <w:r w:rsidR="00ED00E9">
                <w:rPr>
                  <w:rStyle w:val="a3"/>
                  <w:rFonts w:ascii="Verdana" w:hAnsi="Verdana"/>
                  <w:sz w:val="20"/>
                  <w:szCs w:val="20"/>
                </w:rPr>
                <w:t>TXT</w:t>
              </w:r>
            </w:hyperlink>
            <w:r w:rsidR="00ED00E9">
              <w:rPr>
                <w:rFonts w:ascii="Verdana" w:hAnsi="Verdana"/>
                <w:color w:val="000000"/>
                <w:sz w:val="20"/>
                <w:szCs w:val="20"/>
              </w:rPr>
              <w:t xml:space="preserve">, </w:t>
            </w:r>
            <w:hyperlink r:id="rId22" w:history="1">
              <w:r w:rsidR="00ED00E9">
                <w:rPr>
                  <w:rStyle w:val="a3"/>
                  <w:rFonts w:ascii="Verdana" w:hAnsi="Verdana"/>
                  <w:sz w:val="20"/>
                  <w:szCs w:val="20"/>
                </w:rPr>
                <w:t>HTML</w:t>
              </w:r>
            </w:hyperlink>
            <w:r w:rsidR="00ED00E9">
              <w:rPr>
                <w:rFonts w:ascii="Verdana" w:hAnsi="Verdana"/>
                <w:color w:val="000000"/>
                <w:sz w:val="20"/>
                <w:szCs w:val="20"/>
              </w:rPr>
              <w:t xml:space="preserve">, </w:t>
            </w:r>
            <w:hyperlink r:id="rId23" w:history="1">
              <w:r w:rsidR="00ED00E9">
                <w:rPr>
                  <w:rStyle w:val="a3"/>
                  <w:rFonts w:ascii="Verdana" w:hAnsi="Verdana"/>
                  <w:sz w:val="20"/>
                  <w:szCs w:val="20"/>
                </w:rPr>
                <w:t>XML</w:t>
              </w:r>
            </w:hyperlink>
            <w:r w:rsidR="00ED00E9">
              <w:rPr>
                <w:rFonts w:ascii="Verdana" w:hAnsi="Verdana"/>
                <w:color w:val="000000"/>
                <w:sz w:val="20"/>
                <w:szCs w:val="20"/>
              </w:rPr>
              <w:t>).</w:t>
            </w:r>
          </w:p>
        </w:tc>
      </w:tr>
      <w:tr w:rsidR="00ED00E9" w14:paraId="4EBA8573" w14:textId="77777777">
        <w:trPr>
          <w:divId w:val="413163619"/>
          <w:tblCellSpacing w:w="15" w:type="dxa"/>
        </w:trPr>
        <w:tc>
          <w:tcPr>
            <w:tcW w:w="0" w:type="auto"/>
            <w:hideMark/>
          </w:tcPr>
          <w:p w14:paraId="4839CBA2" w14:textId="77777777" w:rsidR="00ED00E9" w:rsidRDefault="00ED00E9">
            <w:pPr>
              <w:spacing w:before="0" w:beforeAutospacing="0" w:after="0" w:afterAutospacing="0"/>
              <w:rPr>
                <w:rFonts w:ascii="Verdana" w:hAnsi="Verdana"/>
                <w:color w:val="000000"/>
                <w:sz w:val="20"/>
                <w:szCs w:val="20"/>
              </w:rPr>
            </w:pPr>
            <w:bookmarkStart w:id="291" w:name="RFC2246"/>
            <w:r>
              <w:rPr>
                <w:rFonts w:ascii="Verdana" w:hAnsi="Verdana"/>
                <w:b/>
                <w:bCs/>
                <w:color w:val="000000"/>
                <w:sz w:val="20"/>
                <w:szCs w:val="20"/>
              </w:rPr>
              <w:t>[RFC2246]</w:t>
            </w:r>
            <w:bookmarkEnd w:id="291"/>
          </w:p>
        </w:tc>
        <w:tc>
          <w:tcPr>
            <w:tcW w:w="0" w:type="auto"/>
            <w:vAlign w:val="center"/>
            <w:hideMark/>
          </w:tcPr>
          <w:p w14:paraId="6C45D99E" w14:textId="77777777" w:rsidR="00ED00E9" w:rsidRDefault="0089604E">
            <w:pPr>
              <w:spacing w:before="0" w:beforeAutospacing="0" w:after="0" w:afterAutospacing="0"/>
              <w:rPr>
                <w:rFonts w:ascii="Verdana" w:hAnsi="Verdana"/>
                <w:color w:val="000000"/>
                <w:sz w:val="20"/>
                <w:szCs w:val="20"/>
              </w:rPr>
            </w:pPr>
            <w:hyperlink r:id="rId24" w:history="1">
              <w:r w:rsidR="00ED00E9">
                <w:rPr>
                  <w:rStyle w:val="a3"/>
                  <w:rFonts w:ascii="Verdana" w:hAnsi="Verdana"/>
                  <w:sz w:val="20"/>
                  <w:szCs w:val="20"/>
                </w:rPr>
                <w:t>Dierks, T.</w:t>
              </w:r>
            </w:hyperlink>
            <w:r w:rsidR="00ED00E9">
              <w:rPr>
                <w:rFonts w:ascii="Verdana" w:hAnsi="Verdana"/>
                <w:color w:val="000000"/>
                <w:sz w:val="20"/>
                <w:szCs w:val="20"/>
              </w:rPr>
              <w:t xml:space="preserve"> and </w:t>
            </w:r>
            <w:hyperlink r:id="rId25" w:history="1">
              <w:r w:rsidR="00ED00E9">
                <w:rPr>
                  <w:rStyle w:val="a3"/>
                  <w:rFonts w:ascii="Verdana" w:hAnsi="Verdana"/>
                  <w:sz w:val="20"/>
                  <w:szCs w:val="20"/>
                </w:rPr>
                <w:t>C. Allen</w:t>
              </w:r>
            </w:hyperlink>
            <w:r w:rsidR="00ED00E9">
              <w:rPr>
                <w:rFonts w:ascii="Verdana" w:hAnsi="Verdana"/>
                <w:color w:val="000000"/>
                <w:sz w:val="20"/>
                <w:szCs w:val="20"/>
              </w:rPr>
              <w:t>, “</w:t>
            </w:r>
            <w:hyperlink r:id="rId26" w:history="1">
              <w:r w:rsidR="00ED00E9">
                <w:rPr>
                  <w:rStyle w:val="a3"/>
                  <w:rFonts w:ascii="Verdana" w:hAnsi="Verdana"/>
                  <w:sz w:val="20"/>
                  <w:szCs w:val="20"/>
                </w:rPr>
                <w:t>The TLS Protocol Version 1.0</w:t>
              </w:r>
            </w:hyperlink>
            <w:r w:rsidR="00ED00E9">
              <w:rPr>
                <w:rFonts w:ascii="Verdana" w:hAnsi="Verdana"/>
                <w:color w:val="000000"/>
                <w:sz w:val="20"/>
                <w:szCs w:val="20"/>
              </w:rPr>
              <w:t>,” RFC 2246, January 1999 (</w:t>
            </w:r>
            <w:hyperlink r:id="rId27" w:history="1">
              <w:r w:rsidR="00ED00E9">
                <w:rPr>
                  <w:rStyle w:val="a3"/>
                  <w:rFonts w:ascii="Verdana" w:hAnsi="Verdana"/>
                  <w:sz w:val="20"/>
                  <w:szCs w:val="20"/>
                </w:rPr>
                <w:t>TXT</w:t>
              </w:r>
            </w:hyperlink>
            <w:r w:rsidR="00ED00E9">
              <w:rPr>
                <w:rFonts w:ascii="Verdana" w:hAnsi="Verdana"/>
                <w:color w:val="000000"/>
                <w:sz w:val="20"/>
                <w:szCs w:val="20"/>
              </w:rPr>
              <w:t>).</w:t>
            </w:r>
          </w:p>
        </w:tc>
      </w:tr>
      <w:tr w:rsidR="00ED00E9" w14:paraId="5E626A34" w14:textId="77777777">
        <w:trPr>
          <w:divId w:val="413163619"/>
          <w:tblCellSpacing w:w="15" w:type="dxa"/>
        </w:trPr>
        <w:tc>
          <w:tcPr>
            <w:tcW w:w="0" w:type="auto"/>
            <w:hideMark/>
          </w:tcPr>
          <w:p w14:paraId="649E5AC7" w14:textId="77777777" w:rsidR="00ED00E9" w:rsidRDefault="00ED00E9">
            <w:pPr>
              <w:spacing w:before="0" w:beforeAutospacing="0" w:after="0" w:afterAutospacing="0"/>
              <w:rPr>
                <w:rFonts w:ascii="Verdana" w:hAnsi="Verdana"/>
                <w:color w:val="000000"/>
                <w:sz w:val="20"/>
                <w:szCs w:val="20"/>
              </w:rPr>
            </w:pPr>
            <w:bookmarkStart w:id="292" w:name="RFC2616"/>
            <w:r>
              <w:rPr>
                <w:rFonts w:ascii="Verdana" w:hAnsi="Verdana"/>
                <w:b/>
                <w:bCs/>
                <w:color w:val="000000"/>
                <w:sz w:val="20"/>
                <w:szCs w:val="20"/>
              </w:rPr>
              <w:t>[RFC2616]</w:t>
            </w:r>
            <w:bookmarkEnd w:id="292"/>
          </w:p>
        </w:tc>
        <w:tc>
          <w:tcPr>
            <w:tcW w:w="0" w:type="auto"/>
            <w:vAlign w:val="center"/>
            <w:hideMark/>
          </w:tcPr>
          <w:p w14:paraId="2A0D6181" w14:textId="77777777" w:rsidR="00ED00E9" w:rsidRDefault="0089604E">
            <w:pPr>
              <w:spacing w:before="0" w:beforeAutospacing="0" w:after="0" w:afterAutospacing="0"/>
              <w:rPr>
                <w:rFonts w:ascii="Verdana" w:hAnsi="Verdana"/>
                <w:color w:val="000000"/>
                <w:sz w:val="20"/>
                <w:szCs w:val="20"/>
              </w:rPr>
            </w:pPr>
            <w:hyperlink r:id="rId28" w:history="1">
              <w:r w:rsidR="00ED00E9">
                <w:rPr>
                  <w:rStyle w:val="a3"/>
                  <w:rFonts w:ascii="Verdana" w:hAnsi="Verdana"/>
                  <w:sz w:val="20"/>
                  <w:szCs w:val="20"/>
                </w:rPr>
                <w:t>Fielding, R.</w:t>
              </w:r>
            </w:hyperlink>
            <w:r w:rsidR="00ED00E9">
              <w:rPr>
                <w:rFonts w:ascii="Verdana" w:hAnsi="Verdana"/>
                <w:color w:val="000000"/>
                <w:sz w:val="20"/>
                <w:szCs w:val="20"/>
              </w:rPr>
              <w:t xml:space="preserve">, </w:t>
            </w:r>
            <w:hyperlink r:id="rId29" w:history="1">
              <w:r w:rsidR="00ED00E9">
                <w:rPr>
                  <w:rStyle w:val="a3"/>
                  <w:rFonts w:ascii="Verdana" w:hAnsi="Verdana"/>
                  <w:sz w:val="20"/>
                  <w:szCs w:val="20"/>
                </w:rPr>
                <w:t>Gettys, J.</w:t>
              </w:r>
            </w:hyperlink>
            <w:r w:rsidR="00ED00E9">
              <w:rPr>
                <w:rFonts w:ascii="Verdana" w:hAnsi="Verdana"/>
                <w:color w:val="000000"/>
                <w:sz w:val="20"/>
                <w:szCs w:val="20"/>
              </w:rPr>
              <w:t xml:space="preserve">, </w:t>
            </w:r>
            <w:hyperlink r:id="rId30" w:history="1">
              <w:r w:rsidR="00ED00E9">
                <w:rPr>
                  <w:rStyle w:val="a3"/>
                  <w:rFonts w:ascii="Verdana" w:hAnsi="Verdana"/>
                  <w:sz w:val="20"/>
                  <w:szCs w:val="20"/>
                </w:rPr>
                <w:t>Mogul, J.</w:t>
              </w:r>
            </w:hyperlink>
            <w:r w:rsidR="00ED00E9">
              <w:rPr>
                <w:rFonts w:ascii="Verdana" w:hAnsi="Verdana"/>
                <w:color w:val="000000"/>
                <w:sz w:val="20"/>
                <w:szCs w:val="20"/>
              </w:rPr>
              <w:t xml:space="preserve">, </w:t>
            </w:r>
            <w:hyperlink r:id="rId31" w:history="1">
              <w:r w:rsidR="00ED00E9">
                <w:rPr>
                  <w:rStyle w:val="a3"/>
                  <w:rFonts w:ascii="Verdana" w:hAnsi="Verdana"/>
                  <w:sz w:val="20"/>
                  <w:szCs w:val="20"/>
                </w:rPr>
                <w:t>Frystyk, H.</w:t>
              </w:r>
            </w:hyperlink>
            <w:r w:rsidR="00ED00E9">
              <w:rPr>
                <w:rFonts w:ascii="Verdana" w:hAnsi="Verdana"/>
                <w:color w:val="000000"/>
                <w:sz w:val="20"/>
                <w:szCs w:val="20"/>
              </w:rPr>
              <w:t xml:space="preserve">, </w:t>
            </w:r>
            <w:hyperlink r:id="rId32" w:history="1">
              <w:r w:rsidR="00ED00E9">
                <w:rPr>
                  <w:rStyle w:val="a3"/>
                  <w:rFonts w:ascii="Verdana" w:hAnsi="Verdana"/>
                  <w:sz w:val="20"/>
                  <w:szCs w:val="20"/>
                </w:rPr>
                <w:t>Masinter, L.</w:t>
              </w:r>
            </w:hyperlink>
            <w:r w:rsidR="00ED00E9">
              <w:rPr>
                <w:rFonts w:ascii="Verdana" w:hAnsi="Verdana"/>
                <w:color w:val="000000"/>
                <w:sz w:val="20"/>
                <w:szCs w:val="20"/>
              </w:rPr>
              <w:t xml:space="preserve">, </w:t>
            </w:r>
            <w:hyperlink r:id="rId33" w:history="1">
              <w:r w:rsidR="00ED00E9">
                <w:rPr>
                  <w:rStyle w:val="a3"/>
                  <w:rFonts w:ascii="Verdana" w:hAnsi="Verdana"/>
                  <w:sz w:val="20"/>
                  <w:szCs w:val="20"/>
                </w:rPr>
                <w:t>Leach, P.</w:t>
              </w:r>
            </w:hyperlink>
            <w:r w:rsidR="00ED00E9">
              <w:rPr>
                <w:rFonts w:ascii="Verdana" w:hAnsi="Verdana"/>
                <w:color w:val="000000"/>
                <w:sz w:val="20"/>
                <w:szCs w:val="20"/>
              </w:rPr>
              <w:t xml:space="preserve">, and </w:t>
            </w:r>
            <w:hyperlink r:id="rId34" w:history="1">
              <w:r w:rsidR="00ED00E9">
                <w:rPr>
                  <w:rStyle w:val="a3"/>
                  <w:rFonts w:ascii="Verdana" w:hAnsi="Verdana"/>
                  <w:sz w:val="20"/>
                  <w:szCs w:val="20"/>
                </w:rPr>
                <w:t>T. Berners-Lee</w:t>
              </w:r>
            </w:hyperlink>
            <w:r w:rsidR="00ED00E9">
              <w:rPr>
                <w:rFonts w:ascii="Verdana" w:hAnsi="Verdana"/>
                <w:color w:val="000000"/>
                <w:sz w:val="20"/>
                <w:szCs w:val="20"/>
              </w:rPr>
              <w:t>, “</w:t>
            </w:r>
            <w:hyperlink r:id="rId35" w:history="1">
              <w:r w:rsidR="00ED00E9">
                <w:rPr>
                  <w:rStyle w:val="a3"/>
                  <w:rFonts w:ascii="Verdana" w:hAnsi="Verdana"/>
                  <w:sz w:val="20"/>
                  <w:szCs w:val="20"/>
                </w:rPr>
                <w:t>Hypertext Transfer Protocol -- HTTP/1.1</w:t>
              </w:r>
            </w:hyperlink>
            <w:r w:rsidR="00ED00E9">
              <w:rPr>
                <w:rFonts w:ascii="Verdana" w:hAnsi="Verdana"/>
                <w:color w:val="000000"/>
                <w:sz w:val="20"/>
                <w:szCs w:val="20"/>
              </w:rPr>
              <w:t>,” RFC 2616, June 1999 (</w:t>
            </w:r>
            <w:hyperlink r:id="rId36" w:history="1">
              <w:r w:rsidR="00ED00E9">
                <w:rPr>
                  <w:rStyle w:val="a3"/>
                  <w:rFonts w:ascii="Verdana" w:hAnsi="Verdana"/>
                  <w:sz w:val="20"/>
                  <w:szCs w:val="20"/>
                </w:rPr>
                <w:t>TXT</w:t>
              </w:r>
            </w:hyperlink>
            <w:r w:rsidR="00ED00E9">
              <w:rPr>
                <w:rFonts w:ascii="Verdana" w:hAnsi="Verdana"/>
                <w:color w:val="000000"/>
                <w:sz w:val="20"/>
                <w:szCs w:val="20"/>
              </w:rPr>
              <w:t xml:space="preserve">, </w:t>
            </w:r>
            <w:hyperlink r:id="rId37" w:history="1">
              <w:r w:rsidR="00ED00E9">
                <w:rPr>
                  <w:rStyle w:val="a3"/>
                  <w:rFonts w:ascii="Verdana" w:hAnsi="Verdana"/>
                  <w:sz w:val="20"/>
                  <w:szCs w:val="20"/>
                </w:rPr>
                <w:t>PS</w:t>
              </w:r>
            </w:hyperlink>
            <w:r w:rsidR="00ED00E9">
              <w:rPr>
                <w:rFonts w:ascii="Verdana" w:hAnsi="Verdana"/>
                <w:color w:val="000000"/>
                <w:sz w:val="20"/>
                <w:szCs w:val="20"/>
              </w:rPr>
              <w:t xml:space="preserve">, </w:t>
            </w:r>
            <w:hyperlink r:id="rId38" w:history="1">
              <w:r w:rsidR="00ED00E9">
                <w:rPr>
                  <w:rStyle w:val="a3"/>
                  <w:rFonts w:ascii="Verdana" w:hAnsi="Verdana"/>
                  <w:sz w:val="20"/>
                  <w:szCs w:val="20"/>
                </w:rPr>
                <w:t>PDF</w:t>
              </w:r>
            </w:hyperlink>
            <w:r w:rsidR="00ED00E9">
              <w:rPr>
                <w:rFonts w:ascii="Verdana" w:hAnsi="Verdana"/>
                <w:color w:val="000000"/>
                <w:sz w:val="20"/>
                <w:szCs w:val="20"/>
              </w:rPr>
              <w:t xml:space="preserve">, </w:t>
            </w:r>
            <w:hyperlink r:id="rId39" w:history="1">
              <w:r w:rsidR="00ED00E9">
                <w:rPr>
                  <w:rStyle w:val="a3"/>
                  <w:rFonts w:ascii="Verdana" w:hAnsi="Verdana"/>
                  <w:sz w:val="20"/>
                  <w:szCs w:val="20"/>
                </w:rPr>
                <w:t>HTML</w:t>
              </w:r>
            </w:hyperlink>
            <w:r w:rsidR="00ED00E9">
              <w:rPr>
                <w:rFonts w:ascii="Verdana" w:hAnsi="Verdana"/>
                <w:color w:val="000000"/>
                <w:sz w:val="20"/>
                <w:szCs w:val="20"/>
              </w:rPr>
              <w:t xml:space="preserve">, </w:t>
            </w:r>
            <w:hyperlink r:id="rId40" w:history="1">
              <w:r w:rsidR="00ED00E9">
                <w:rPr>
                  <w:rStyle w:val="a3"/>
                  <w:rFonts w:ascii="Verdana" w:hAnsi="Verdana"/>
                  <w:sz w:val="20"/>
                  <w:szCs w:val="20"/>
                </w:rPr>
                <w:t>XML</w:t>
              </w:r>
            </w:hyperlink>
            <w:r w:rsidR="00ED00E9">
              <w:rPr>
                <w:rFonts w:ascii="Verdana" w:hAnsi="Verdana"/>
                <w:color w:val="000000"/>
                <w:sz w:val="20"/>
                <w:szCs w:val="20"/>
              </w:rPr>
              <w:t>).</w:t>
            </w:r>
          </w:p>
        </w:tc>
      </w:tr>
      <w:tr w:rsidR="00ED00E9" w14:paraId="05A3B211" w14:textId="77777777">
        <w:trPr>
          <w:divId w:val="413163619"/>
          <w:tblCellSpacing w:w="15" w:type="dxa"/>
        </w:trPr>
        <w:tc>
          <w:tcPr>
            <w:tcW w:w="0" w:type="auto"/>
            <w:hideMark/>
          </w:tcPr>
          <w:p w14:paraId="00912CA7" w14:textId="77777777" w:rsidR="00ED00E9" w:rsidRDefault="00ED00E9">
            <w:pPr>
              <w:spacing w:before="0" w:beforeAutospacing="0" w:after="0" w:afterAutospacing="0"/>
              <w:rPr>
                <w:rFonts w:ascii="Verdana" w:hAnsi="Verdana"/>
                <w:color w:val="000000"/>
                <w:sz w:val="20"/>
                <w:szCs w:val="20"/>
              </w:rPr>
            </w:pPr>
            <w:bookmarkStart w:id="293" w:name="RFC5246"/>
            <w:r>
              <w:rPr>
                <w:rFonts w:ascii="Verdana" w:hAnsi="Verdana"/>
                <w:b/>
                <w:bCs/>
                <w:color w:val="000000"/>
                <w:sz w:val="20"/>
                <w:szCs w:val="20"/>
              </w:rPr>
              <w:t>[RFC5246]</w:t>
            </w:r>
            <w:bookmarkEnd w:id="293"/>
          </w:p>
        </w:tc>
        <w:tc>
          <w:tcPr>
            <w:tcW w:w="0" w:type="auto"/>
            <w:vAlign w:val="center"/>
            <w:hideMark/>
          </w:tcPr>
          <w:p w14:paraId="5C6ABB63"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Dierks, T. and E. Rescorla, “</w:t>
            </w:r>
            <w:hyperlink r:id="rId41" w:history="1">
              <w:r>
                <w:rPr>
                  <w:rStyle w:val="a3"/>
                  <w:rFonts w:ascii="Verdana" w:hAnsi="Verdana"/>
                  <w:sz w:val="20"/>
                  <w:szCs w:val="20"/>
                </w:rPr>
                <w:t>The Transport Layer Security (TLS) Protocol Version 1.2</w:t>
              </w:r>
            </w:hyperlink>
            <w:r>
              <w:rPr>
                <w:rFonts w:ascii="Verdana" w:hAnsi="Verdana"/>
                <w:color w:val="000000"/>
                <w:sz w:val="20"/>
                <w:szCs w:val="20"/>
              </w:rPr>
              <w:t>,” RFC 5246, August 2008 (</w:t>
            </w:r>
            <w:hyperlink r:id="rId42" w:history="1">
              <w:r>
                <w:rPr>
                  <w:rStyle w:val="a3"/>
                  <w:rFonts w:ascii="Verdana" w:hAnsi="Verdana"/>
                  <w:sz w:val="20"/>
                  <w:szCs w:val="20"/>
                </w:rPr>
                <w:t>TXT</w:t>
              </w:r>
            </w:hyperlink>
            <w:r>
              <w:rPr>
                <w:rFonts w:ascii="Verdana" w:hAnsi="Verdana"/>
                <w:color w:val="000000"/>
                <w:sz w:val="20"/>
                <w:szCs w:val="20"/>
              </w:rPr>
              <w:t>).</w:t>
            </w:r>
          </w:p>
        </w:tc>
      </w:tr>
      <w:tr w:rsidR="00ED00E9" w14:paraId="09EC1316" w14:textId="77777777">
        <w:trPr>
          <w:divId w:val="413163619"/>
          <w:tblCellSpacing w:w="15" w:type="dxa"/>
        </w:trPr>
        <w:tc>
          <w:tcPr>
            <w:tcW w:w="0" w:type="auto"/>
            <w:hideMark/>
          </w:tcPr>
          <w:p w14:paraId="73F2E0BB" w14:textId="77777777" w:rsidR="00ED00E9" w:rsidRDefault="00ED00E9">
            <w:pPr>
              <w:spacing w:before="0" w:beforeAutospacing="0" w:after="0" w:afterAutospacing="0"/>
              <w:rPr>
                <w:rFonts w:ascii="Verdana" w:hAnsi="Verdana"/>
                <w:color w:val="000000"/>
                <w:sz w:val="20"/>
                <w:szCs w:val="20"/>
              </w:rPr>
            </w:pPr>
            <w:bookmarkStart w:id="294" w:name="RFC5646"/>
            <w:r>
              <w:rPr>
                <w:rFonts w:ascii="Verdana" w:hAnsi="Verdana"/>
                <w:b/>
                <w:bCs/>
                <w:color w:val="000000"/>
                <w:sz w:val="20"/>
                <w:szCs w:val="20"/>
              </w:rPr>
              <w:t>[RFC5646]</w:t>
            </w:r>
            <w:bookmarkEnd w:id="294"/>
          </w:p>
        </w:tc>
        <w:tc>
          <w:tcPr>
            <w:tcW w:w="0" w:type="auto"/>
            <w:vAlign w:val="center"/>
            <w:hideMark/>
          </w:tcPr>
          <w:p w14:paraId="47A46CBB"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Phillips, A. and M. Davis, “</w:t>
            </w:r>
            <w:hyperlink r:id="rId43" w:history="1">
              <w:r>
                <w:rPr>
                  <w:rStyle w:val="a3"/>
                  <w:rFonts w:ascii="Verdana" w:hAnsi="Verdana"/>
                  <w:sz w:val="20"/>
                  <w:szCs w:val="20"/>
                </w:rPr>
                <w:t>Tags for Identifying Languages</w:t>
              </w:r>
            </w:hyperlink>
            <w:r>
              <w:rPr>
                <w:rFonts w:ascii="Verdana" w:hAnsi="Verdana"/>
                <w:color w:val="000000"/>
                <w:sz w:val="20"/>
                <w:szCs w:val="20"/>
              </w:rPr>
              <w:t>,” BCP 47, RFC 5646, September 2009 (</w:t>
            </w:r>
            <w:hyperlink r:id="rId44" w:history="1">
              <w:r>
                <w:rPr>
                  <w:rStyle w:val="a3"/>
                  <w:rFonts w:ascii="Verdana" w:hAnsi="Verdana"/>
                  <w:sz w:val="20"/>
                  <w:szCs w:val="20"/>
                </w:rPr>
                <w:t>TXT</w:t>
              </w:r>
            </w:hyperlink>
            <w:r>
              <w:rPr>
                <w:rFonts w:ascii="Verdana" w:hAnsi="Verdana"/>
                <w:color w:val="000000"/>
                <w:sz w:val="20"/>
                <w:szCs w:val="20"/>
              </w:rPr>
              <w:t>).</w:t>
            </w:r>
          </w:p>
        </w:tc>
      </w:tr>
      <w:tr w:rsidR="00ED00E9" w14:paraId="2B1A1EF3" w14:textId="77777777">
        <w:trPr>
          <w:divId w:val="413163619"/>
          <w:tblCellSpacing w:w="15" w:type="dxa"/>
        </w:trPr>
        <w:tc>
          <w:tcPr>
            <w:tcW w:w="0" w:type="auto"/>
            <w:hideMark/>
          </w:tcPr>
          <w:p w14:paraId="40A4DB9B" w14:textId="77777777" w:rsidR="00ED00E9" w:rsidRDefault="00ED00E9">
            <w:pPr>
              <w:spacing w:before="0" w:beforeAutospacing="0" w:after="0" w:afterAutospacing="0"/>
              <w:rPr>
                <w:rFonts w:ascii="Verdana" w:hAnsi="Verdana"/>
                <w:color w:val="000000"/>
                <w:sz w:val="20"/>
                <w:szCs w:val="20"/>
              </w:rPr>
            </w:pPr>
            <w:bookmarkStart w:id="295" w:name="RFC6125"/>
            <w:r>
              <w:rPr>
                <w:rFonts w:ascii="Verdana" w:hAnsi="Verdana"/>
                <w:b/>
                <w:bCs/>
                <w:color w:val="000000"/>
                <w:sz w:val="20"/>
                <w:szCs w:val="20"/>
              </w:rPr>
              <w:t>[RFC6125]</w:t>
            </w:r>
            <w:bookmarkEnd w:id="295"/>
          </w:p>
        </w:tc>
        <w:tc>
          <w:tcPr>
            <w:tcW w:w="0" w:type="auto"/>
            <w:vAlign w:val="center"/>
            <w:hideMark/>
          </w:tcPr>
          <w:p w14:paraId="0F898E05"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Saint-Andre, P. and J. Hodges, “</w:t>
            </w:r>
            <w:hyperlink r:id="rId45" w:history="1">
              <w:r>
                <w:rPr>
                  <w:rStyle w:val="a3"/>
                  <w:rFonts w:ascii="Verdana"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hAnsi="Verdana"/>
                <w:color w:val="000000"/>
                <w:sz w:val="20"/>
                <w:szCs w:val="20"/>
              </w:rPr>
              <w:t>,” RFC 6125, March 2011 (</w:t>
            </w:r>
            <w:hyperlink r:id="rId46" w:history="1">
              <w:r>
                <w:rPr>
                  <w:rStyle w:val="a3"/>
                  <w:rFonts w:ascii="Verdana" w:hAnsi="Verdana"/>
                  <w:sz w:val="20"/>
                  <w:szCs w:val="20"/>
                </w:rPr>
                <w:t>TXT</w:t>
              </w:r>
            </w:hyperlink>
            <w:r>
              <w:rPr>
                <w:rFonts w:ascii="Verdana" w:hAnsi="Verdana"/>
                <w:color w:val="000000"/>
                <w:sz w:val="20"/>
                <w:szCs w:val="20"/>
              </w:rPr>
              <w:t>).</w:t>
            </w:r>
          </w:p>
        </w:tc>
      </w:tr>
      <w:tr w:rsidR="00ED00E9" w14:paraId="6AE98CAA" w14:textId="77777777">
        <w:trPr>
          <w:divId w:val="413163619"/>
          <w:tblCellSpacing w:w="15" w:type="dxa"/>
        </w:trPr>
        <w:tc>
          <w:tcPr>
            <w:tcW w:w="0" w:type="auto"/>
            <w:hideMark/>
          </w:tcPr>
          <w:p w14:paraId="24220E8B" w14:textId="77777777" w:rsidR="00ED00E9" w:rsidRDefault="00ED00E9">
            <w:pPr>
              <w:spacing w:before="0" w:beforeAutospacing="0" w:after="0" w:afterAutospacing="0"/>
              <w:rPr>
                <w:rFonts w:ascii="Verdana" w:hAnsi="Verdana"/>
                <w:color w:val="000000"/>
                <w:sz w:val="20"/>
                <w:szCs w:val="20"/>
              </w:rPr>
            </w:pPr>
            <w:bookmarkStart w:id="296" w:name="RFC6749"/>
            <w:r>
              <w:rPr>
                <w:rFonts w:ascii="Verdana" w:hAnsi="Verdana"/>
                <w:b/>
                <w:bCs/>
                <w:color w:val="000000"/>
                <w:sz w:val="20"/>
                <w:szCs w:val="20"/>
              </w:rPr>
              <w:t>[RFC6749]</w:t>
            </w:r>
            <w:bookmarkEnd w:id="296"/>
          </w:p>
        </w:tc>
        <w:tc>
          <w:tcPr>
            <w:tcW w:w="0" w:type="auto"/>
            <w:vAlign w:val="center"/>
            <w:hideMark/>
          </w:tcPr>
          <w:p w14:paraId="4994C229"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Hardt, D., “</w:t>
            </w:r>
            <w:hyperlink r:id="rId47" w:history="1">
              <w:r>
                <w:rPr>
                  <w:rStyle w:val="a3"/>
                  <w:rFonts w:ascii="Verdana" w:hAnsi="Verdana"/>
                  <w:sz w:val="20"/>
                  <w:szCs w:val="20"/>
                </w:rPr>
                <w:t>The OAuth 2.0 Authorization Framework</w:t>
              </w:r>
            </w:hyperlink>
            <w:r>
              <w:rPr>
                <w:rFonts w:ascii="Verdana" w:hAnsi="Verdana"/>
                <w:color w:val="000000"/>
                <w:sz w:val="20"/>
                <w:szCs w:val="20"/>
              </w:rPr>
              <w:t>,” RFC 6749, October 2012 (</w:t>
            </w:r>
            <w:hyperlink r:id="rId48" w:history="1">
              <w:r>
                <w:rPr>
                  <w:rStyle w:val="a3"/>
                  <w:rFonts w:ascii="Verdana" w:hAnsi="Verdana"/>
                  <w:sz w:val="20"/>
                  <w:szCs w:val="20"/>
                </w:rPr>
                <w:t>TXT</w:t>
              </w:r>
            </w:hyperlink>
            <w:r>
              <w:rPr>
                <w:rFonts w:ascii="Verdana" w:hAnsi="Verdana"/>
                <w:color w:val="000000"/>
                <w:sz w:val="20"/>
                <w:szCs w:val="20"/>
              </w:rPr>
              <w:t>).</w:t>
            </w:r>
          </w:p>
        </w:tc>
      </w:tr>
      <w:tr w:rsidR="00ED00E9" w14:paraId="134ECD36" w14:textId="77777777">
        <w:trPr>
          <w:divId w:val="413163619"/>
          <w:tblCellSpacing w:w="15" w:type="dxa"/>
        </w:trPr>
        <w:tc>
          <w:tcPr>
            <w:tcW w:w="0" w:type="auto"/>
            <w:hideMark/>
          </w:tcPr>
          <w:p w14:paraId="1CC63392" w14:textId="77777777" w:rsidR="00ED00E9" w:rsidRDefault="00ED00E9">
            <w:pPr>
              <w:spacing w:before="0" w:beforeAutospacing="0" w:after="0" w:afterAutospacing="0"/>
              <w:rPr>
                <w:rFonts w:ascii="Verdana" w:hAnsi="Verdana"/>
                <w:color w:val="000000"/>
                <w:sz w:val="20"/>
                <w:szCs w:val="20"/>
              </w:rPr>
            </w:pPr>
            <w:bookmarkStart w:id="297" w:name="RFC6750"/>
            <w:r>
              <w:rPr>
                <w:rFonts w:ascii="Verdana" w:hAnsi="Verdana"/>
                <w:b/>
                <w:bCs/>
                <w:color w:val="000000"/>
                <w:sz w:val="20"/>
                <w:szCs w:val="20"/>
              </w:rPr>
              <w:t>[RFC6750]</w:t>
            </w:r>
            <w:bookmarkEnd w:id="297"/>
          </w:p>
        </w:tc>
        <w:tc>
          <w:tcPr>
            <w:tcW w:w="0" w:type="auto"/>
            <w:vAlign w:val="center"/>
            <w:hideMark/>
          </w:tcPr>
          <w:p w14:paraId="7AB52B65"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and D. Hardt, “</w:t>
            </w:r>
            <w:hyperlink r:id="rId49" w:history="1">
              <w:r>
                <w:rPr>
                  <w:rStyle w:val="a3"/>
                  <w:rFonts w:ascii="Verdana" w:hAnsi="Verdana"/>
                  <w:sz w:val="20"/>
                  <w:szCs w:val="20"/>
                </w:rPr>
                <w:t>The OAuth 2.0 Authorization Framework: Bearer Token Usage</w:t>
              </w:r>
            </w:hyperlink>
            <w:r>
              <w:rPr>
                <w:rFonts w:ascii="Verdana" w:hAnsi="Verdana"/>
                <w:color w:val="000000"/>
                <w:sz w:val="20"/>
                <w:szCs w:val="20"/>
              </w:rPr>
              <w:t>,” RFC 6750, October 2012 (</w:t>
            </w:r>
            <w:hyperlink r:id="rId50" w:history="1">
              <w:r>
                <w:rPr>
                  <w:rStyle w:val="a3"/>
                  <w:rFonts w:ascii="Verdana" w:hAnsi="Verdana"/>
                  <w:sz w:val="20"/>
                  <w:szCs w:val="20"/>
                </w:rPr>
                <w:t>TXT</w:t>
              </w:r>
            </w:hyperlink>
            <w:r>
              <w:rPr>
                <w:rFonts w:ascii="Verdana" w:hAnsi="Verdana"/>
                <w:color w:val="000000"/>
                <w:sz w:val="20"/>
                <w:szCs w:val="20"/>
              </w:rPr>
              <w:t>).</w:t>
            </w:r>
          </w:p>
        </w:tc>
      </w:tr>
      <w:tr w:rsidR="00ED00E9" w14:paraId="18810F79" w14:textId="77777777">
        <w:trPr>
          <w:divId w:val="413163619"/>
          <w:tblCellSpacing w:w="15" w:type="dxa"/>
        </w:trPr>
        <w:tc>
          <w:tcPr>
            <w:tcW w:w="0" w:type="auto"/>
            <w:hideMark/>
          </w:tcPr>
          <w:p w14:paraId="51234C7C" w14:textId="77777777" w:rsidR="00ED00E9" w:rsidRDefault="00ED00E9">
            <w:pPr>
              <w:spacing w:before="0" w:beforeAutospacing="0" w:after="0" w:afterAutospacing="0"/>
              <w:rPr>
                <w:rFonts w:ascii="Verdana" w:hAnsi="Verdana"/>
                <w:color w:val="000000"/>
                <w:sz w:val="20"/>
                <w:szCs w:val="20"/>
              </w:rPr>
            </w:pPr>
            <w:bookmarkStart w:id="298" w:name="RFC6819"/>
            <w:r>
              <w:rPr>
                <w:rFonts w:ascii="Verdana" w:hAnsi="Verdana"/>
                <w:b/>
                <w:bCs/>
                <w:color w:val="000000"/>
                <w:sz w:val="20"/>
                <w:szCs w:val="20"/>
              </w:rPr>
              <w:t>[RFC6819]</w:t>
            </w:r>
            <w:bookmarkEnd w:id="298"/>
          </w:p>
        </w:tc>
        <w:tc>
          <w:tcPr>
            <w:tcW w:w="0" w:type="auto"/>
            <w:vAlign w:val="center"/>
            <w:hideMark/>
          </w:tcPr>
          <w:p w14:paraId="523A0FE8"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Lodderstedt, T., McGloin, M., and P. Hunt, “</w:t>
            </w:r>
            <w:hyperlink r:id="rId51" w:history="1">
              <w:r>
                <w:rPr>
                  <w:rStyle w:val="a3"/>
                  <w:rFonts w:ascii="Verdana" w:hAnsi="Verdana"/>
                  <w:sz w:val="20"/>
                  <w:szCs w:val="20"/>
                </w:rPr>
                <w:t>OAuth 2.0 Threat Model and Security Considerations</w:t>
              </w:r>
            </w:hyperlink>
            <w:r>
              <w:rPr>
                <w:rFonts w:ascii="Verdana" w:hAnsi="Verdana"/>
                <w:color w:val="000000"/>
                <w:sz w:val="20"/>
                <w:szCs w:val="20"/>
              </w:rPr>
              <w:t>,” RFC 6819, January 2013 (</w:t>
            </w:r>
            <w:hyperlink r:id="rId52" w:history="1">
              <w:r>
                <w:rPr>
                  <w:rStyle w:val="a3"/>
                  <w:rFonts w:ascii="Verdana" w:hAnsi="Verdana"/>
                  <w:sz w:val="20"/>
                  <w:szCs w:val="20"/>
                </w:rPr>
                <w:t>TXT</w:t>
              </w:r>
            </w:hyperlink>
            <w:r>
              <w:rPr>
                <w:rFonts w:ascii="Verdana" w:hAnsi="Verdana"/>
                <w:color w:val="000000"/>
                <w:sz w:val="20"/>
                <w:szCs w:val="20"/>
              </w:rPr>
              <w:t>).</w:t>
            </w:r>
          </w:p>
        </w:tc>
      </w:tr>
      <w:tr w:rsidR="00ED00E9" w14:paraId="6E10E4BE" w14:textId="77777777">
        <w:trPr>
          <w:divId w:val="413163619"/>
          <w:tblCellSpacing w:w="15" w:type="dxa"/>
        </w:trPr>
        <w:tc>
          <w:tcPr>
            <w:tcW w:w="0" w:type="auto"/>
            <w:hideMark/>
          </w:tcPr>
          <w:p w14:paraId="2A3B66C8" w14:textId="77777777" w:rsidR="00ED00E9" w:rsidRDefault="00ED00E9">
            <w:pPr>
              <w:spacing w:before="0" w:beforeAutospacing="0" w:after="0" w:afterAutospacing="0"/>
              <w:rPr>
                <w:rFonts w:ascii="Verdana" w:hAnsi="Verdana"/>
                <w:color w:val="000000"/>
                <w:sz w:val="20"/>
                <w:szCs w:val="20"/>
              </w:rPr>
            </w:pPr>
            <w:bookmarkStart w:id="299" w:name="W3C.REC-html401-19991224"/>
            <w:r>
              <w:rPr>
                <w:rFonts w:ascii="Verdana" w:hAnsi="Verdana"/>
                <w:b/>
                <w:bCs/>
                <w:color w:val="000000"/>
                <w:sz w:val="20"/>
                <w:szCs w:val="20"/>
              </w:rPr>
              <w:t>[W3C.REC-html401-19991224]</w:t>
            </w:r>
            <w:bookmarkEnd w:id="299"/>
          </w:p>
        </w:tc>
        <w:tc>
          <w:tcPr>
            <w:tcW w:w="0" w:type="auto"/>
            <w:vAlign w:val="center"/>
            <w:hideMark/>
          </w:tcPr>
          <w:p w14:paraId="43E2C79F"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Hors, A., Raggett, D., and I. Jacobs, “</w:t>
            </w:r>
            <w:hyperlink r:id="rId53" w:history="1">
              <w:r>
                <w:rPr>
                  <w:rStyle w:val="a3"/>
                  <w:rFonts w:ascii="Verdana" w:hAnsi="Verdana"/>
                  <w:sz w:val="20"/>
                  <w:szCs w:val="20"/>
                </w:rPr>
                <w:t>HTML 4.01 Specification</w:t>
              </w:r>
            </w:hyperlink>
            <w:r>
              <w:rPr>
                <w:rFonts w:ascii="Verdana" w:hAnsi="Verdana"/>
                <w:color w:val="000000"/>
                <w:sz w:val="20"/>
                <w:szCs w:val="20"/>
              </w:rPr>
              <w:t>,” World Wide Web Consortium Recommendation REC-html401-19991224, December 1999 (</w:t>
            </w:r>
            <w:hyperlink r:id="rId54" w:history="1">
              <w:r>
                <w:rPr>
                  <w:rStyle w:val="a3"/>
                  <w:rFonts w:ascii="Verdana" w:hAnsi="Verdana"/>
                  <w:sz w:val="20"/>
                  <w:szCs w:val="20"/>
                </w:rPr>
                <w:t>HTML</w:t>
              </w:r>
            </w:hyperlink>
            <w:r>
              <w:rPr>
                <w:rFonts w:ascii="Verdana" w:hAnsi="Verdana"/>
                <w:color w:val="000000"/>
                <w:sz w:val="20"/>
                <w:szCs w:val="20"/>
              </w:rPr>
              <w:t>).</w:t>
            </w:r>
          </w:p>
        </w:tc>
      </w:tr>
    </w:tbl>
    <w:p w14:paraId="19243FE4" w14:textId="77777777" w:rsidR="00ED00E9" w:rsidRDefault="00ED00E9">
      <w:pPr>
        <w:spacing w:before="0" w:beforeAutospacing="0" w:after="0" w:afterAutospacing="0"/>
        <w:divId w:val="413163619"/>
        <w:rPr>
          <w:rFonts w:ascii="Verdana" w:hAnsi="Verdana"/>
          <w:color w:val="000000"/>
        </w:rPr>
      </w:pPr>
      <w:bookmarkStart w:id="300" w:name="rfc.references2"/>
      <w:bookmarkEnd w:id="300"/>
    </w:p>
    <w:p w14:paraId="1EB3D2D7"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EEB666F">
          <v:rect id="_x0000_i108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23CB388" w14:textId="77777777">
        <w:trPr>
          <w:divId w:val="413163619"/>
          <w:trHeight w:val="225"/>
          <w:tblCellSpacing w:w="15" w:type="dxa"/>
        </w:trPr>
        <w:tc>
          <w:tcPr>
            <w:tcW w:w="450" w:type="dxa"/>
            <w:shd w:val="clear" w:color="auto" w:fill="990000"/>
            <w:vAlign w:val="center"/>
            <w:hideMark/>
          </w:tcPr>
          <w:p w14:paraId="73AC40BE"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DC041A5" w14:textId="77777777" w:rsidR="00ED00E9" w:rsidRDefault="00ED00E9">
      <w:pPr>
        <w:pStyle w:val="3"/>
        <w:divId w:val="413163619"/>
      </w:pPr>
      <w: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6408"/>
      </w:tblGrid>
      <w:tr w:rsidR="00ED00E9" w14:paraId="523A3D35" w14:textId="77777777">
        <w:trPr>
          <w:divId w:val="413163619"/>
          <w:tblCellSpacing w:w="15" w:type="dxa"/>
        </w:trPr>
        <w:tc>
          <w:tcPr>
            <w:tcW w:w="0" w:type="auto"/>
            <w:hideMark/>
          </w:tcPr>
          <w:p w14:paraId="33A33D98" w14:textId="77777777" w:rsidR="00ED00E9" w:rsidRDefault="00ED00E9">
            <w:pPr>
              <w:spacing w:before="0" w:beforeAutospacing="0" w:after="0" w:afterAutospacing="0"/>
              <w:rPr>
                <w:rFonts w:ascii="Verdana" w:hAnsi="Verdana"/>
                <w:color w:val="000000"/>
                <w:sz w:val="20"/>
                <w:szCs w:val="20"/>
              </w:rPr>
            </w:pPr>
            <w:bookmarkStart w:id="301" w:name="CORS"/>
            <w:r>
              <w:rPr>
                <w:rFonts w:ascii="Verdana" w:hAnsi="Verdana"/>
                <w:b/>
                <w:bCs/>
                <w:color w:val="000000"/>
                <w:sz w:val="20"/>
                <w:szCs w:val="20"/>
              </w:rPr>
              <w:t>[CORS]</w:t>
            </w:r>
            <w:bookmarkEnd w:id="301"/>
          </w:p>
        </w:tc>
        <w:tc>
          <w:tcPr>
            <w:tcW w:w="0" w:type="auto"/>
            <w:vAlign w:val="center"/>
            <w:hideMark/>
          </w:tcPr>
          <w:p w14:paraId="187EC437"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Opera Software ASA, “</w:t>
            </w:r>
            <w:hyperlink r:id="rId55" w:history="1">
              <w:r>
                <w:rPr>
                  <w:rStyle w:val="a3"/>
                  <w:rFonts w:ascii="Verdana" w:hAnsi="Verdana"/>
                  <w:sz w:val="20"/>
                  <w:szCs w:val="20"/>
                </w:rPr>
                <w:t>Cross-Origin Resource Sharing</w:t>
              </w:r>
            </w:hyperlink>
            <w:r>
              <w:rPr>
                <w:rFonts w:ascii="Verdana" w:hAnsi="Verdana"/>
                <w:color w:val="000000"/>
                <w:sz w:val="20"/>
                <w:szCs w:val="20"/>
              </w:rPr>
              <w:t>,” July 2010.</w:t>
            </w:r>
          </w:p>
        </w:tc>
      </w:tr>
      <w:tr w:rsidR="00ED00E9" w14:paraId="4F81AF29" w14:textId="77777777">
        <w:trPr>
          <w:divId w:val="413163619"/>
          <w:tblCellSpacing w:w="15" w:type="dxa"/>
        </w:trPr>
        <w:tc>
          <w:tcPr>
            <w:tcW w:w="0" w:type="auto"/>
            <w:hideMark/>
          </w:tcPr>
          <w:p w14:paraId="1F4B022F" w14:textId="77777777" w:rsidR="00ED00E9" w:rsidRDefault="00ED00E9">
            <w:pPr>
              <w:spacing w:before="0" w:beforeAutospacing="0" w:after="0" w:afterAutospacing="0"/>
              <w:rPr>
                <w:rFonts w:ascii="Verdana" w:hAnsi="Verdana"/>
                <w:color w:val="000000"/>
                <w:sz w:val="20"/>
                <w:szCs w:val="20"/>
              </w:rPr>
            </w:pPr>
            <w:bookmarkStart w:id="302" w:name="OpenID.Basic"/>
            <w:r>
              <w:rPr>
                <w:rFonts w:ascii="Verdana" w:hAnsi="Verdana"/>
                <w:b/>
                <w:bCs/>
                <w:color w:val="000000"/>
                <w:sz w:val="20"/>
                <w:szCs w:val="20"/>
              </w:rPr>
              <w:t>[</w:t>
            </w:r>
            <w:proofErr w:type="spellStart"/>
            <w:r>
              <w:rPr>
                <w:rFonts w:ascii="Verdana" w:hAnsi="Verdana"/>
                <w:b/>
                <w:bCs/>
                <w:color w:val="000000"/>
                <w:sz w:val="20"/>
                <w:szCs w:val="20"/>
              </w:rPr>
              <w:t>OpenID.Basic</w:t>
            </w:r>
            <w:proofErr w:type="spellEnd"/>
            <w:r>
              <w:rPr>
                <w:rFonts w:ascii="Verdana" w:hAnsi="Verdana"/>
                <w:b/>
                <w:bCs/>
                <w:color w:val="000000"/>
                <w:sz w:val="20"/>
                <w:szCs w:val="20"/>
              </w:rPr>
              <w:t>]</w:t>
            </w:r>
            <w:bookmarkEnd w:id="302"/>
          </w:p>
        </w:tc>
        <w:tc>
          <w:tcPr>
            <w:tcW w:w="0" w:type="auto"/>
            <w:vAlign w:val="center"/>
            <w:hideMark/>
          </w:tcPr>
          <w:p w14:paraId="1B9F7614"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and C. Mortimore, “</w:t>
            </w:r>
            <w:hyperlink r:id="rId56" w:history="1">
              <w:r>
                <w:rPr>
                  <w:rStyle w:val="a3"/>
                  <w:rFonts w:ascii="Verdana" w:hAnsi="Verdana"/>
                  <w:sz w:val="20"/>
                  <w:szCs w:val="20"/>
                </w:rPr>
                <w:t>OpenID Connect Basic Client Profile 1.0</w:t>
              </w:r>
            </w:hyperlink>
            <w:r>
              <w:rPr>
                <w:rFonts w:ascii="Verdana" w:hAnsi="Verdana"/>
                <w:color w:val="000000"/>
                <w:sz w:val="20"/>
                <w:szCs w:val="20"/>
              </w:rPr>
              <w:t>,” May 2013.</w:t>
            </w:r>
          </w:p>
        </w:tc>
      </w:tr>
      <w:tr w:rsidR="00ED00E9" w14:paraId="0C6AB1A3" w14:textId="77777777">
        <w:trPr>
          <w:divId w:val="413163619"/>
          <w:tblCellSpacing w:w="15" w:type="dxa"/>
        </w:trPr>
        <w:tc>
          <w:tcPr>
            <w:tcW w:w="0" w:type="auto"/>
            <w:hideMark/>
          </w:tcPr>
          <w:p w14:paraId="3D29A631" w14:textId="77777777" w:rsidR="00ED00E9" w:rsidRDefault="00ED00E9">
            <w:pPr>
              <w:spacing w:before="0" w:beforeAutospacing="0" w:after="0" w:afterAutospacing="0"/>
              <w:rPr>
                <w:rFonts w:ascii="Verdana" w:hAnsi="Verdana"/>
                <w:color w:val="000000"/>
                <w:sz w:val="20"/>
                <w:szCs w:val="20"/>
              </w:rPr>
            </w:pPr>
            <w:bookmarkStart w:id="303" w:name="OpenID.Implicit"/>
            <w:r>
              <w:rPr>
                <w:rFonts w:ascii="Verdana" w:hAnsi="Verdana"/>
                <w:b/>
                <w:bCs/>
                <w:color w:val="000000"/>
                <w:sz w:val="20"/>
                <w:szCs w:val="20"/>
              </w:rPr>
              <w:t>[</w:t>
            </w:r>
            <w:proofErr w:type="spellStart"/>
            <w:r>
              <w:rPr>
                <w:rFonts w:ascii="Verdana" w:hAnsi="Verdana"/>
                <w:b/>
                <w:bCs/>
                <w:color w:val="000000"/>
                <w:sz w:val="20"/>
                <w:szCs w:val="20"/>
              </w:rPr>
              <w:t>OpenID.Implicit</w:t>
            </w:r>
            <w:proofErr w:type="spellEnd"/>
            <w:r>
              <w:rPr>
                <w:rFonts w:ascii="Verdana" w:hAnsi="Verdana"/>
                <w:b/>
                <w:bCs/>
                <w:color w:val="000000"/>
                <w:sz w:val="20"/>
                <w:szCs w:val="20"/>
              </w:rPr>
              <w:t>]</w:t>
            </w:r>
            <w:bookmarkEnd w:id="303"/>
          </w:p>
        </w:tc>
        <w:tc>
          <w:tcPr>
            <w:tcW w:w="0" w:type="auto"/>
            <w:vAlign w:val="center"/>
            <w:hideMark/>
          </w:tcPr>
          <w:p w14:paraId="01D967AB"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Mortimore, C., and E. Jay, “</w:t>
            </w:r>
            <w:hyperlink r:id="rId57" w:history="1">
              <w:r>
                <w:rPr>
                  <w:rStyle w:val="a3"/>
                  <w:rFonts w:ascii="Verdana" w:hAnsi="Verdana"/>
                  <w:sz w:val="20"/>
                  <w:szCs w:val="20"/>
                </w:rPr>
                <w:t>OpenID Connect Implicit Client Profile 1.0</w:t>
              </w:r>
            </w:hyperlink>
            <w:r>
              <w:rPr>
                <w:rFonts w:ascii="Verdana" w:hAnsi="Verdana"/>
                <w:color w:val="000000"/>
                <w:sz w:val="20"/>
                <w:szCs w:val="20"/>
              </w:rPr>
              <w:t>,” May 2013.</w:t>
            </w:r>
          </w:p>
        </w:tc>
      </w:tr>
    </w:tbl>
    <w:p w14:paraId="742D7BA0" w14:textId="77777777" w:rsidR="00ED00E9" w:rsidRDefault="00ED00E9">
      <w:pPr>
        <w:spacing w:before="0" w:beforeAutospacing="0" w:after="0" w:afterAutospacing="0"/>
        <w:divId w:val="413163619"/>
        <w:rPr>
          <w:rFonts w:ascii="Verdana" w:hAnsi="Verdana"/>
          <w:color w:val="000000"/>
        </w:rPr>
      </w:pPr>
      <w:bookmarkStart w:id="304" w:name="Acknowledgements"/>
      <w:bookmarkEnd w:id="304"/>
    </w:p>
    <w:p w14:paraId="0FECAFEA"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47C56419">
          <v:rect id="_x0000_i108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63C1E8E3" w14:textId="77777777">
        <w:trPr>
          <w:divId w:val="413163619"/>
          <w:trHeight w:val="225"/>
          <w:tblCellSpacing w:w="15" w:type="dxa"/>
        </w:trPr>
        <w:tc>
          <w:tcPr>
            <w:tcW w:w="450" w:type="dxa"/>
            <w:shd w:val="clear" w:color="auto" w:fill="990000"/>
            <w:vAlign w:val="center"/>
            <w:hideMark/>
          </w:tcPr>
          <w:p w14:paraId="062565E0"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2110343E" w14:textId="77777777" w:rsidR="00ED00E9" w:rsidRDefault="00ED00E9">
      <w:pPr>
        <w:pStyle w:val="3"/>
        <w:divId w:val="413163619"/>
      </w:pPr>
      <w:bookmarkStart w:id="305" w:name="rfc.section.A"/>
      <w:bookmarkEnd w:id="305"/>
      <w:r>
        <w:t>Appendix A.  Acknowledgements</w:t>
      </w:r>
    </w:p>
    <w:p w14:paraId="05B0F7F5" w14:textId="77777777" w:rsidR="00ED00E9" w:rsidRDefault="00ED00E9">
      <w:pPr>
        <w:pStyle w:val="Web"/>
        <w:divId w:val="413163619"/>
        <w:rPr>
          <w:rFonts w:ascii="Verdana" w:hAnsi="Verdana"/>
          <w:color w:val="000000"/>
        </w:rPr>
      </w:pPr>
      <w:r>
        <w:rPr>
          <w:rFonts w:ascii="Verdana" w:hAnsi="Verdana"/>
          <w:color w:val="000000"/>
        </w:rPr>
        <w:t xml:space="preserve">The OpenID Community would like to thank the following people for the work they've done in the drafting and editing of this specification. </w:t>
      </w:r>
    </w:p>
    <w:p w14:paraId="712525C7" w14:textId="77777777" w:rsidR="00ED00E9" w:rsidRDefault="00ED00E9">
      <w:pPr>
        <w:pStyle w:val="Web"/>
        <w:divId w:val="551506991"/>
        <w:rPr>
          <w:ins w:id="306" w:author="Nat" w:date="2013-06-03T17:55:00Z"/>
          <w:rFonts w:ascii="Verdana" w:hAnsi="Verdana"/>
          <w:color w:val="000000"/>
        </w:rPr>
      </w:pPr>
      <w:r>
        <w:rPr>
          <w:rFonts w:ascii="Verdana" w:hAnsi="Verdana"/>
          <w:color w:val="000000"/>
        </w:rPr>
        <w:t xml:space="preserve">Naveen Agarwal (naa@google.com), Google </w:t>
      </w:r>
    </w:p>
    <w:p w14:paraId="392730D7" w14:textId="77777777" w:rsidR="0099658D" w:rsidRDefault="0099658D">
      <w:pPr>
        <w:pStyle w:val="Web"/>
        <w:divId w:val="551506991"/>
        <w:rPr>
          <w:rFonts w:ascii="Verdana" w:hAnsi="Verdana"/>
          <w:color w:val="000000"/>
        </w:rPr>
      </w:pPr>
      <w:ins w:id="307" w:author="Nat" w:date="2013-06-03T17:55:00Z">
        <w:r>
          <w:rPr>
            <w:rFonts w:ascii="Verdana" w:hAnsi="Verdana" w:hint="eastAsia"/>
            <w:color w:val="000000"/>
          </w:rPr>
          <w:t>Amanda A</w:t>
        </w:r>
      </w:ins>
      <w:ins w:id="308" w:author="Nat" w:date="2013-06-03T17:56:00Z">
        <w:r>
          <w:rPr>
            <w:rFonts w:ascii="Verdana" w:hAnsi="Verdana" w:hint="eastAsia"/>
            <w:color w:val="000000"/>
          </w:rPr>
          <w:t>n</w:t>
        </w:r>
      </w:ins>
      <w:ins w:id="309" w:author="Nat" w:date="2013-06-03T17:55:00Z">
        <w:r>
          <w:rPr>
            <w:rFonts w:ascii="Verdana" w:hAnsi="Verdana" w:hint="eastAsia"/>
            <w:color w:val="000000"/>
          </w:rPr>
          <w:t>g</w:t>
        </w:r>
      </w:ins>
      <w:ins w:id="310" w:author="Nat" w:date="2013-06-03T17:56:00Z">
        <w:r>
          <w:rPr>
            <w:rFonts w:ascii="Verdana" w:hAnsi="Verdana" w:hint="eastAsia"/>
            <w:color w:val="000000"/>
          </w:rPr>
          <w:t>a</w:t>
        </w:r>
      </w:ins>
      <w:ins w:id="311" w:author="Nat" w:date="2013-06-03T17:55:00Z">
        <w:r>
          <w:rPr>
            <w:rFonts w:ascii="Verdana" w:hAnsi="Verdana" w:hint="eastAsia"/>
            <w:color w:val="000000"/>
          </w:rPr>
          <w:t>nes (</w:t>
        </w:r>
      </w:ins>
      <w:ins w:id="312" w:author="Nat" w:date="2013-06-03T17:56: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aanganes@mitre.org</w:instrText>
        </w:r>
        <w:r>
          <w:rPr>
            <w:rFonts w:ascii="Verdana" w:hAnsi="Verdana"/>
            <w:color w:val="000000"/>
          </w:rPr>
          <w:instrText xml:space="preserve">" </w:instrText>
        </w:r>
        <w:r>
          <w:rPr>
            <w:rFonts w:ascii="Verdana" w:hAnsi="Verdana"/>
            <w:color w:val="000000"/>
          </w:rPr>
          <w:fldChar w:fldCharType="separate"/>
        </w:r>
        <w:r w:rsidRPr="003309BB">
          <w:rPr>
            <w:rStyle w:val="a3"/>
            <w:rFonts w:ascii="Verdana" w:hAnsi="Verdana" w:hint="eastAsia"/>
          </w:rPr>
          <w:t>aanganes@mitre.org</w:t>
        </w:r>
        <w:r>
          <w:rPr>
            <w:rFonts w:ascii="Verdana" w:hAnsi="Verdana"/>
            <w:color w:val="000000"/>
          </w:rPr>
          <w:fldChar w:fldCharType="end"/>
        </w:r>
        <w:r>
          <w:rPr>
            <w:rFonts w:ascii="Verdana" w:hAnsi="Verdana" w:hint="eastAsia"/>
            <w:color w:val="000000"/>
          </w:rPr>
          <w:t>), Mitre Corporation</w:t>
        </w:r>
      </w:ins>
    </w:p>
    <w:p w14:paraId="2F897129" w14:textId="77777777" w:rsidR="00ED00E9" w:rsidRDefault="00ED00E9">
      <w:pPr>
        <w:pStyle w:val="Web"/>
        <w:divId w:val="551506991"/>
        <w:rPr>
          <w:ins w:id="313" w:author="Nat" w:date="2013-06-03T17:59:00Z"/>
          <w:rFonts w:ascii="Verdana" w:hAnsi="Verdana"/>
          <w:color w:val="000000"/>
        </w:rPr>
      </w:pPr>
      <w:r>
        <w:rPr>
          <w:rFonts w:ascii="Verdana" w:hAnsi="Verdana"/>
          <w:color w:val="000000"/>
        </w:rPr>
        <w:t xml:space="preserve">John Bradley (ve7jtb@ve7jtb.com), Ping Identity </w:t>
      </w:r>
    </w:p>
    <w:p w14:paraId="46C70F8E" w14:textId="77777777" w:rsidR="0068275B" w:rsidRDefault="0068275B">
      <w:pPr>
        <w:pStyle w:val="Web"/>
        <w:divId w:val="551506991"/>
        <w:rPr>
          <w:ins w:id="314" w:author="Nat" w:date="2013-06-03T18:02:00Z"/>
          <w:rFonts w:ascii="Verdana" w:hAnsi="Verdana"/>
          <w:color w:val="000000"/>
        </w:rPr>
      </w:pPr>
      <w:ins w:id="315" w:author="Nat" w:date="2013-06-03T17:59:00Z">
        <w:r>
          <w:rPr>
            <w:rFonts w:ascii="Verdana" w:hAnsi="Verdana" w:hint="eastAsia"/>
            <w:color w:val="000000"/>
          </w:rPr>
          <w:t>Brian Campbell (</w:t>
        </w:r>
      </w:ins>
      <w:ins w:id="316" w:author="Nat" w:date="2013-06-03T18:00: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bcampbell@pingidentity.com</w:instrText>
        </w:r>
        <w:r>
          <w:rPr>
            <w:rFonts w:ascii="Verdana" w:hAnsi="Verdana"/>
            <w:color w:val="000000"/>
          </w:rPr>
          <w:instrText xml:space="preserve">" </w:instrText>
        </w:r>
        <w:r>
          <w:rPr>
            <w:rFonts w:ascii="Verdana" w:hAnsi="Verdana"/>
            <w:color w:val="000000"/>
          </w:rPr>
          <w:fldChar w:fldCharType="separate"/>
        </w:r>
        <w:r w:rsidRPr="003309BB">
          <w:rPr>
            <w:rStyle w:val="a3"/>
            <w:rFonts w:ascii="Verdana" w:hAnsi="Verdana" w:hint="eastAsia"/>
          </w:rPr>
          <w:t>bcampbell@pingidentity.com</w:t>
        </w:r>
        <w:r>
          <w:rPr>
            <w:rFonts w:ascii="Verdana" w:hAnsi="Verdana"/>
            <w:color w:val="000000"/>
          </w:rPr>
          <w:fldChar w:fldCharType="end"/>
        </w:r>
        <w:r>
          <w:rPr>
            <w:rFonts w:ascii="Verdana" w:hAnsi="Verdana" w:hint="eastAsia"/>
            <w:color w:val="000000"/>
          </w:rPr>
          <w:t>), Ping Identity</w:t>
        </w:r>
      </w:ins>
    </w:p>
    <w:p w14:paraId="5DAC965F" w14:textId="77777777" w:rsidR="0068275B" w:rsidRDefault="0068275B">
      <w:pPr>
        <w:pStyle w:val="Web"/>
        <w:divId w:val="551506991"/>
        <w:rPr>
          <w:rFonts w:ascii="Verdana" w:hAnsi="Verdana"/>
          <w:color w:val="000000"/>
        </w:rPr>
      </w:pPr>
      <w:ins w:id="317" w:author="Nat" w:date="2013-06-03T18:02:00Z">
        <w:r>
          <w:rPr>
            <w:rFonts w:ascii="Verdana" w:hAnsi="Verdana" w:hint="eastAsia"/>
            <w:color w:val="000000"/>
          </w:rPr>
          <w:t>Blain Cook (</w:t>
        </w:r>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romeda@gmail.com</w:instrText>
        </w:r>
        <w:r>
          <w:rPr>
            <w:rFonts w:ascii="Verdana" w:hAnsi="Verdana"/>
            <w:color w:val="000000"/>
          </w:rPr>
          <w:instrText xml:space="preserve">" </w:instrText>
        </w:r>
        <w:r>
          <w:rPr>
            <w:rFonts w:ascii="Verdana" w:hAnsi="Verdana"/>
            <w:color w:val="000000"/>
          </w:rPr>
          <w:fldChar w:fldCharType="separate"/>
        </w:r>
        <w:r w:rsidRPr="003309BB">
          <w:rPr>
            <w:rStyle w:val="a3"/>
            <w:rFonts w:ascii="Verdana" w:hAnsi="Verdana" w:hint="eastAsia"/>
          </w:rPr>
          <w:t>romeda@gmail.com</w:t>
        </w:r>
        <w:r>
          <w:rPr>
            <w:rFonts w:ascii="Verdana" w:hAnsi="Verdana"/>
            <w:color w:val="000000"/>
          </w:rPr>
          <w:fldChar w:fldCharType="end"/>
        </w:r>
        <w:r>
          <w:rPr>
            <w:rFonts w:ascii="Verdana" w:hAnsi="Verdana" w:hint="eastAsia"/>
            <w:color w:val="000000"/>
          </w:rPr>
          <w:t xml:space="preserve">), </w:t>
        </w:r>
      </w:ins>
      <w:ins w:id="318" w:author="Nat" w:date="2013-06-03T18:03:00Z">
        <w:r w:rsidR="009C5C79">
          <w:rPr>
            <w:rFonts w:ascii="Verdana" w:hAnsi="Verdana" w:hint="eastAsia"/>
            <w:color w:val="000000"/>
          </w:rPr>
          <w:t>Independent</w:t>
        </w:r>
      </w:ins>
    </w:p>
    <w:p w14:paraId="4111A7E8" w14:textId="77777777" w:rsidR="00ED00E9" w:rsidRDefault="00ED00E9">
      <w:pPr>
        <w:pStyle w:val="Web"/>
        <w:divId w:val="551506991"/>
        <w:rPr>
          <w:ins w:id="319" w:author="Nat" w:date="2013-06-03T17:52:00Z"/>
          <w:rFonts w:ascii="Verdana" w:hAnsi="Verdana"/>
          <w:color w:val="000000"/>
        </w:rPr>
      </w:pPr>
      <w:r>
        <w:rPr>
          <w:rFonts w:ascii="Verdana" w:hAnsi="Verdana"/>
          <w:color w:val="000000"/>
        </w:rPr>
        <w:t xml:space="preserve">Tim Bray (tbray@textuality.com), Google </w:t>
      </w:r>
    </w:p>
    <w:p w14:paraId="5D63509D" w14:textId="77777777" w:rsidR="00D3684A" w:rsidRDefault="00D3684A">
      <w:pPr>
        <w:pStyle w:val="Web"/>
        <w:divId w:val="551506991"/>
        <w:rPr>
          <w:ins w:id="320" w:author="Nat" w:date="2013-06-03T18:00:00Z"/>
          <w:rFonts w:ascii="Verdana" w:hAnsi="Verdana"/>
          <w:color w:val="000000"/>
        </w:rPr>
      </w:pPr>
      <w:ins w:id="321" w:author="Nat" w:date="2013-06-03T17:52:00Z">
        <w:r w:rsidRPr="00D3684A">
          <w:rPr>
            <w:rFonts w:ascii="Verdana" w:hAnsi="Verdana"/>
            <w:color w:val="000000"/>
          </w:rPr>
          <w:t>Vladimir Dzhuvinov (</w:t>
        </w:r>
      </w:ins>
      <w:ins w:id="322" w:author="Nat" w:date="2013-06-03T17:53:00Z">
        <w:r>
          <w:rPr>
            <w:rFonts w:ascii="Verdana" w:hAnsi="Verdana" w:hint="eastAsia"/>
            <w:color w:val="000000"/>
          </w:rPr>
          <w:t>vladimir@nimbusds.com</w:t>
        </w:r>
      </w:ins>
      <w:ins w:id="323" w:author="Nat" w:date="2013-06-03T17:52:00Z">
        <w:r w:rsidRPr="00D3684A">
          <w:rPr>
            <w:rFonts w:ascii="Verdana" w:hAnsi="Verdana"/>
            <w:color w:val="000000"/>
          </w:rPr>
          <w:t>), Nimbus Directory Service</w:t>
        </w:r>
      </w:ins>
    </w:p>
    <w:p w14:paraId="46186F00" w14:textId="77777777" w:rsidR="0068275B" w:rsidRDefault="0068275B">
      <w:pPr>
        <w:pStyle w:val="Web"/>
        <w:divId w:val="551506991"/>
        <w:rPr>
          <w:rFonts w:ascii="Verdana" w:hAnsi="Verdana"/>
          <w:color w:val="000000"/>
        </w:rPr>
      </w:pPr>
      <w:ins w:id="324" w:author="Nat" w:date="2013-06-03T18:00:00Z">
        <w:r>
          <w:rPr>
            <w:rFonts w:ascii="Verdana" w:hAnsi="Verdana" w:hint="eastAsia"/>
            <w:color w:val="000000"/>
          </w:rPr>
          <w:t>Torsten Lod</w:t>
        </w:r>
      </w:ins>
      <w:ins w:id="325" w:author="Nat" w:date="2013-06-03T18:01:00Z">
        <w:r>
          <w:rPr>
            <w:rFonts w:ascii="Verdana" w:hAnsi="Verdana" w:hint="eastAsia"/>
            <w:color w:val="000000"/>
          </w:rPr>
          <w:t>d</w:t>
        </w:r>
      </w:ins>
      <w:ins w:id="326" w:author="Nat" w:date="2013-06-03T18:00:00Z">
        <w:r>
          <w:rPr>
            <w:rFonts w:ascii="Verdana" w:hAnsi="Verdana" w:hint="eastAsia"/>
            <w:color w:val="000000"/>
          </w:rPr>
          <w:t>erst</w:t>
        </w:r>
      </w:ins>
      <w:ins w:id="327" w:author="Nat" w:date="2013-06-03T18:01:00Z">
        <w:r>
          <w:rPr>
            <w:rFonts w:ascii="Verdana" w:hAnsi="Verdana" w:hint="eastAsia"/>
            <w:color w:val="000000"/>
          </w:rPr>
          <w:t>e</w:t>
        </w:r>
      </w:ins>
      <w:ins w:id="328" w:author="Nat" w:date="2013-06-03T18:00:00Z">
        <w:r>
          <w:rPr>
            <w:rFonts w:ascii="Verdana" w:hAnsi="Verdana" w:hint="eastAsia"/>
            <w:color w:val="000000"/>
          </w:rPr>
          <w:t>dt</w:t>
        </w:r>
      </w:ins>
      <w:ins w:id="329" w:author="Nat" w:date="2013-06-03T18:01:00Z">
        <w:r>
          <w:rPr>
            <w:rFonts w:ascii="Verdana" w:hAnsi="Verdana" w:hint="eastAsia"/>
            <w:color w:val="000000"/>
          </w:rPr>
          <w:t xml:space="preserve"> (</w:t>
        </w:r>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t.lodderstedt@telecom.de</w:instrText>
        </w:r>
        <w:r>
          <w:rPr>
            <w:rFonts w:ascii="Verdana" w:hAnsi="Verdana"/>
            <w:color w:val="000000"/>
          </w:rPr>
          <w:instrText xml:space="preserve">" </w:instrText>
        </w:r>
        <w:r>
          <w:rPr>
            <w:rFonts w:ascii="Verdana" w:hAnsi="Verdana"/>
            <w:color w:val="000000"/>
          </w:rPr>
          <w:fldChar w:fldCharType="separate"/>
        </w:r>
        <w:r w:rsidRPr="003309BB">
          <w:rPr>
            <w:rStyle w:val="a3"/>
            <w:rFonts w:ascii="Verdana" w:hAnsi="Verdana" w:hint="eastAsia"/>
          </w:rPr>
          <w:t>t.lodderstedt@telecom.de</w:t>
        </w:r>
        <w:r>
          <w:rPr>
            <w:rFonts w:ascii="Verdana" w:hAnsi="Verdana"/>
            <w:color w:val="000000"/>
          </w:rPr>
          <w:fldChar w:fldCharType="end"/>
        </w:r>
        <w:r>
          <w:rPr>
            <w:rFonts w:ascii="Verdana" w:hAnsi="Verdana" w:hint="eastAsia"/>
            <w:color w:val="000000"/>
          </w:rPr>
          <w:t xml:space="preserve">), </w:t>
        </w:r>
        <w:proofErr w:type="spellStart"/>
        <w:r>
          <w:rPr>
            <w:rFonts w:ascii="Verdana" w:hAnsi="Verdana" w:hint="eastAsia"/>
            <w:color w:val="000000"/>
          </w:rPr>
          <w:t>Deutche</w:t>
        </w:r>
        <w:proofErr w:type="spellEnd"/>
        <w:r>
          <w:rPr>
            <w:rFonts w:ascii="Verdana" w:hAnsi="Verdana" w:hint="eastAsia"/>
            <w:color w:val="000000"/>
          </w:rPr>
          <w:t xml:space="preserve"> Telekom</w:t>
        </w:r>
      </w:ins>
    </w:p>
    <w:p w14:paraId="32673648" w14:textId="77777777" w:rsidR="00ED00E9" w:rsidRDefault="00ED00E9">
      <w:pPr>
        <w:pStyle w:val="Web"/>
        <w:divId w:val="551506991"/>
        <w:rPr>
          <w:rFonts w:ascii="Verdana" w:hAnsi="Verdana"/>
          <w:color w:val="000000"/>
        </w:rPr>
      </w:pPr>
      <w:r>
        <w:rPr>
          <w:rFonts w:ascii="Verdana" w:hAnsi="Verdana"/>
          <w:color w:val="000000"/>
        </w:rPr>
        <w:t xml:space="preserve">Breno de Medeiros (breno@gmail.com), Google </w:t>
      </w:r>
    </w:p>
    <w:p w14:paraId="3C9A357C" w14:textId="77777777" w:rsidR="00ED00E9" w:rsidRDefault="00ED00E9">
      <w:pPr>
        <w:pStyle w:val="Web"/>
        <w:divId w:val="551506991"/>
        <w:rPr>
          <w:ins w:id="330" w:author="Nat" w:date="2013-06-03T17:57:00Z"/>
          <w:rFonts w:ascii="Verdana" w:hAnsi="Verdana"/>
          <w:color w:val="000000"/>
        </w:rPr>
      </w:pPr>
      <w:r>
        <w:rPr>
          <w:rFonts w:ascii="Verdana" w:hAnsi="Verdana"/>
          <w:color w:val="000000"/>
        </w:rPr>
        <w:t xml:space="preserve">George Fletcher (gffletch@aol.com), AOL </w:t>
      </w:r>
    </w:p>
    <w:p w14:paraId="03029AE9" w14:textId="77777777" w:rsidR="0099658D" w:rsidRDefault="0099658D">
      <w:pPr>
        <w:pStyle w:val="Web"/>
        <w:divId w:val="551506991"/>
        <w:rPr>
          <w:rFonts w:ascii="Verdana" w:hAnsi="Verdana"/>
          <w:color w:val="000000"/>
        </w:rPr>
      </w:pPr>
      <w:ins w:id="331" w:author="Nat" w:date="2013-06-03T17:57:00Z">
        <w:r>
          <w:rPr>
            <w:rFonts w:ascii="Verdana" w:hAnsi="Verdana" w:hint="eastAsia"/>
            <w:color w:val="000000"/>
          </w:rPr>
          <w:t>Roland Hedberg (</w:t>
        </w:r>
      </w:ins>
      <w:ins w:id="332" w:author="Nat" w:date="2013-06-03T17:58: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roland.hedberg@adm.umu.se</w:instrText>
        </w:r>
        <w:r>
          <w:rPr>
            <w:rFonts w:ascii="Verdana" w:hAnsi="Verdana"/>
            <w:color w:val="000000"/>
          </w:rPr>
          <w:instrText xml:space="preserve">" </w:instrText>
        </w:r>
        <w:r>
          <w:rPr>
            <w:rFonts w:ascii="Verdana" w:hAnsi="Verdana"/>
            <w:color w:val="000000"/>
          </w:rPr>
          <w:fldChar w:fldCharType="separate"/>
        </w:r>
        <w:r w:rsidRPr="003309BB">
          <w:rPr>
            <w:rStyle w:val="a3"/>
            <w:rFonts w:ascii="Verdana" w:hAnsi="Verdana" w:hint="eastAsia"/>
          </w:rPr>
          <w:t>roland.hedberg@adm.umu.se</w:t>
        </w:r>
        <w:r>
          <w:rPr>
            <w:rFonts w:ascii="Verdana" w:hAnsi="Verdana"/>
            <w:color w:val="000000"/>
          </w:rPr>
          <w:fldChar w:fldCharType="end"/>
        </w:r>
        <w:r>
          <w:rPr>
            <w:rFonts w:ascii="Verdana" w:hAnsi="Verdana" w:hint="eastAsia"/>
            <w:color w:val="000000"/>
          </w:rPr>
          <w:t>), University of Umea</w:t>
        </w:r>
      </w:ins>
    </w:p>
    <w:p w14:paraId="15FD8D5A" w14:textId="77777777" w:rsidR="00ED00E9" w:rsidRDefault="00ED00E9">
      <w:pPr>
        <w:pStyle w:val="Web"/>
        <w:divId w:val="551506991"/>
        <w:rPr>
          <w:rFonts w:ascii="Verdana" w:hAnsi="Verdana"/>
          <w:color w:val="000000"/>
        </w:rPr>
      </w:pPr>
      <w:r>
        <w:rPr>
          <w:rFonts w:ascii="Verdana" w:hAnsi="Verdana"/>
          <w:color w:val="000000"/>
        </w:rPr>
        <w:t xml:space="preserve">Ryo Ito (ryo.ito@mixi.co.jp), </w:t>
      </w:r>
      <w:proofErr w:type="spellStart"/>
      <w:r>
        <w:rPr>
          <w:rFonts w:ascii="Verdana" w:hAnsi="Verdana"/>
          <w:color w:val="000000"/>
        </w:rPr>
        <w:t>mixi</w:t>
      </w:r>
      <w:proofErr w:type="spellEnd"/>
      <w:r>
        <w:rPr>
          <w:rFonts w:ascii="Verdana" w:hAnsi="Verdana"/>
          <w:color w:val="000000"/>
        </w:rPr>
        <w:t xml:space="preserve">, Inc. </w:t>
      </w:r>
    </w:p>
    <w:p w14:paraId="3B246BB9" w14:textId="77777777" w:rsidR="00ED00E9" w:rsidRDefault="00ED00E9">
      <w:pPr>
        <w:pStyle w:val="Web"/>
        <w:divId w:val="551506991"/>
        <w:rPr>
          <w:rFonts w:ascii="Verdana" w:hAnsi="Verdana"/>
          <w:color w:val="000000"/>
        </w:rPr>
      </w:pPr>
      <w:r>
        <w:rPr>
          <w:rFonts w:ascii="Verdana" w:hAnsi="Verdana"/>
          <w:color w:val="000000"/>
        </w:rPr>
        <w:t xml:space="preserve">Michael B. Jones (mbj@microsoft.com), Microsoft </w:t>
      </w:r>
    </w:p>
    <w:p w14:paraId="7F456142" w14:textId="77777777" w:rsidR="00ED00E9" w:rsidRDefault="00ED00E9" w:rsidP="001B1AB2">
      <w:pPr>
        <w:pStyle w:val="Web"/>
        <w:divId w:val="551506991"/>
        <w:rPr>
          <w:rFonts w:ascii="Verdana" w:hAnsi="Verdana"/>
          <w:color w:val="000000"/>
        </w:rPr>
      </w:pPr>
      <w:r>
        <w:rPr>
          <w:rFonts w:ascii="Verdana" w:hAnsi="Verdana"/>
          <w:color w:val="000000"/>
        </w:rPr>
        <w:t>Hideki Nara (</w:t>
      </w:r>
      <w:ins w:id="333" w:author="Nat" w:date="2013-06-03T18:12:00Z">
        <w:r w:rsidR="001B1AB2" w:rsidRPr="001B1AB2">
          <w:rPr>
            <w:rFonts w:ascii="Verdana" w:hAnsi="Verdana"/>
            <w:color w:val="000000"/>
          </w:rPr>
          <w:t>hdknr@ic-tact.co.jp</w:t>
        </w:r>
      </w:ins>
      <w:del w:id="334" w:author="Nat" w:date="2013-06-03T18:12:00Z">
        <w:r w:rsidDel="001B1AB2">
          <w:rPr>
            <w:rFonts w:ascii="Verdana" w:hAnsi="Verdana"/>
            <w:color w:val="000000"/>
          </w:rPr>
          <w:delText>hideki.nara@gmail.com</w:delText>
        </w:r>
      </w:del>
      <w:r>
        <w:rPr>
          <w:rFonts w:ascii="Verdana" w:hAnsi="Verdana"/>
          <w:color w:val="000000"/>
        </w:rPr>
        <w:t>), Ta</w:t>
      </w:r>
      <w:ins w:id="335" w:author="Nat" w:date="2013-06-03T18:12:00Z">
        <w:r w:rsidR="001B1AB2">
          <w:rPr>
            <w:rFonts w:ascii="Verdana" w:hAnsi="Verdana" w:hint="eastAsia"/>
            <w:color w:val="000000"/>
          </w:rPr>
          <w:t>c</w:t>
        </w:r>
      </w:ins>
      <w:del w:id="336" w:author="Nat" w:date="2013-06-03T18:12:00Z">
        <w:r w:rsidDel="001B1AB2">
          <w:rPr>
            <w:rFonts w:ascii="Verdana" w:hAnsi="Verdana"/>
            <w:color w:val="000000"/>
          </w:rPr>
          <w:delText>k</w:delText>
        </w:r>
      </w:del>
      <w:r>
        <w:rPr>
          <w:rFonts w:ascii="Verdana" w:hAnsi="Verdana"/>
          <w:color w:val="000000"/>
        </w:rPr>
        <w:t xml:space="preserve">t Communications </w:t>
      </w:r>
    </w:p>
    <w:p w14:paraId="23B12501" w14:textId="77777777" w:rsidR="00ED00E9" w:rsidRDefault="00ED00E9">
      <w:pPr>
        <w:pStyle w:val="Web"/>
        <w:divId w:val="551506991"/>
        <w:rPr>
          <w:ins w:id="337" w:author="Nat" w:date="2013-06-03T17:54:00Z"/>
          <w:rFonts w:ascii="Verdana" w:hAnsi="Verdana"/>
          <w:color w:val="000000"/>
        </w:rPr>
      </w:pPr>
      <w:r>
        <w:rPr>
          <w:rFonts w:ascii="Verdana" w:hAnsi="Verdana"/>
          <w:color w:val="000000"/>
        </w:rPr>
        <w:t xml:space="preserve">Axel Nennker (axel.nennker@telekom.de), Deutsche Telekom </w:t>
      </w:r>
    </w:p>
    <w:p w14:paraId="5DE54CEF" w14:textId="77777777" w:rsidR="00D3684A" w:rsidRDefault="00D3684A">
      <w:pPr>
        <w:pStyle w:val="Web"/>
        <w:divId w:val="551506991"/>
        <w:rPr>
          <w:rFonts w:ascii="Verdana" w:hAnsi="Verdana"/>
          <w:color w:val="000000"/>
        </w:rPr>
      </w:pPr>
      <w:ins w:id="338" w:author="Nat" w:date="2013-06-03T17:54:00Z">
        <w:r>
          <w:rPr>
            <w:rFonts w:ascii="Verdana" w:hAnsi="Verdana" w:hint="eastAsia"/>
            <w:color w:val="000000"/>
          </w:rPr>
          <w:t>Justin Richer (</w:t>
        </w:r>
      </w:ins>
      <w:ins w:id="339" w:author="Nat" w:date="2013-06-03T17:55:00Z">
        <w:r>
          <w:rPr>
            <w:rFonts w:ascii="Verdana" w:hAnsi="Verdana"/>
            <w:color w:val="000000"/>
          </w:rPr>
          <w:fldChar w:fldCharType="begin"/>
        </w:r>
        <w:r>
          <w:rPr>
            <w:rFonts w:ascii="Verdana" w:hAnsi="Verdana"/>
            <w:color w:val="000000"/>
          </w:rPr>
          <w:instrText xml:space="preserve"> HYPERLINK "mailto:</w:instrText>
        </w:r>
      </w:ins>
      <w:ins w:id="340" w:author="Nat" w:date="2013-06-03T17:54:00Z">
        <w:r>
          <w:rPr>
            <w:rFonts w:ascii="Verdana" w:hAnsi="Verdana" w:hint="eastAsia"/>
            <w:color w:val="000000"/>
          </w:rPr>
          <w:instrText>jricher@mitre.org</w:instrText>
        </w:r>
      </w:ins>
      <w:ins w:id="341" w:author="Nat" w:date="2013-06-03T17:55:00Z">
        <w:r>
          <w:rPr>
            <w:rFonts w:ascii="Verdana" w:hAnsi="Verdana"/>
            <w:color w:val="000000"/>
          </w:rPr>
          <w:instrText xml:space="preserve">" </w:instrText>
        </w:r>
        <w:r>
          <w:rPr>
            <w:rFonts w:ascii="Verdana" w:hAnsi="Verdana"/>
            <w:color w:val="000000"/>
          </w:rPr>
          <w:fldChar w:fldCharType="separate"/>
        </w:r>
      </w:ins>
      <w:ins w:id="342" w:author="Nat" w:date="2013-06-03T17:54:00Z">
        <w:r w:rsidRPr="003309BB">
          <w:rPr>
            <w:rStyle w:val="a3"/>
            <w:rFonts w:ascii="Verdana" w:hAnsi="Verdana" w:hint="eastAsia"/>
          </w:rPr>
          <w:t>jricher@mitre.org</w:t>
        </w:r>
      </w:ins>
      <w:ins w:id="343" w:author="Nat" w:date="2013-06-03T17:55:00Z">
        <w:r>
          <w:rPr>
            <w:rFonts w:ascii="Verdana" w:hAnsi="Verdana"/>
            <w:color w:val="000000"/>
          </w:rPr>
          <w:fldChar w:fldCharType="end"/>
        </w:r>
      </w:ins>
      <w:ins w:id="344" w:author="Nat" w:date="2013-06-03T17:54:00Z">
        <w:r>
          <w:rPr>
            <w:rFonts w:ascii="Verdana" w:hAnsi="Verdana" w:hint="eastAsia"/>
            <w:color w:val="000000"/>
          </w:rPr>
          <w:t xml:space="preserve">), </w:t>
        </w:r>
      </w:ins>
      <w:ins w:id="345" w:author="Nat" w:date="2013-06-03T17:55:00Z">
        <w:r>
          <w:rPr>
            <w:rFonts w:ascii="Verdana" w:hAnsi="Verdana" w:hint="eastAsia"/>
            <w:color w:val="000000"/>
          </w:rPr>
          <w:t>Mitre Corporation</w:t>
        </w:r>
      </w:ins>
    </w:p>
    <w:p w14:paraId="40C56828" w14:textId="77777777" w:rsidR="00ED00E9" w:rsidRDefault="00ED00E9">
      <w:pPr>
        <w:pStyle w:val="Web"/>
        <w:divId w:val="551506991"/>
        <w:rPr>
          <w:rFonts w:ascii="Verdana" w:hAnsi="Verdana"/>
          <w:color w:val="000000"/>
        </w:rPr>
      </w:pPr>
      <w:r>
        <w:rPr>
          <w:rFonts w:ascii="Verdana" w:hAnsi="Verdana"/>
          <w:color w:val="000000"/>
        </w:rPr>
        <w:t xml:space="preserve">Nat Sakimura (n-sakimura@nri.co.jp), Nomura Research Institute, Ltd. </w:t>
      </w:r>
    </w:p>
    <w:p w14:paraId="70399F9E" w14:textId="77777777" w:rsidR="00ED00E9" w:rsidRDefault="00ED00E9">
      <w:pPr>
        <w:spacing w:before="0" w:beforeAutospacing="0" w:after="0" w:afterAutospacing="0"/>
        <w:divId w:val="413163619"/>
        <w:rPr>
          <w:rFonts w:ascii="Verdana" w:hAnsi="Verdana"/>
          <w:color w:val="000000"/>
        </w:rPr>
      </w:pPr>
      <w:bookmarkStart w:id="346" w:name="Notices"/>
      <w:bookmarkEnd w:id="346"/>
    </w:p>
    <w:p w14:paraId="6DAD6F79"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7A9E00A0">
          <v:rect id="_x0000_i108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0DE97382" w14:textId="77777777">
        <w:trPr>
          <w:divId w:val="413163619"/>
          <w:trHeight w:val="225"/>
          <w:tblCellSpacing w:w="15" w:type="dxa"/>
        </w:trPr>
        <w:tc>
          <w:tcPr>
            <w:tcW w:w="450" w:type="dxa"/>
            <w:shd w:val="clear" w:color="auto" w:fill="990000"/>
            <w:vAlign w:val="center"/>
            <w:hideMark/>
          </w:tcPr>
          <w:p w14:paraId="319A778F"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000EB70" w14:textId="77777777" w:rsidR="00ED00E9" w:rsidRDefault="00ED00E9">
      <w:pPr>
        <w:pStyle w:val="3"/>
        <w:divId w:val="413163619"/>
      </w:pPr>
      <w:bookmarkStart w:id="347" w:name="rfc.section.B"/>
      <w:bookmarkEnd w:id="347"/>
      <w:r>
        <w:t>Appendix B.  Notices</w:t>
      </w:r>
    </w:p>
    <w:p w14:paraId="4E54FDC8" w14:textId="77777777" w:rsidR="00ED00E9" w:rsidRDefault="00ED00E9">
      <w:pPr>
        <w:pStyle w:val="Web"/>
        <w:divId w:val="413163619"/>
        <w:rPr>
          <w:rFonts w:ascii="Verdana" w:hAnsi="Verdana"/>
          <w:color w:val="000000"/>
        </w:rPr>
      </w:pPr>
      <w:r>
        <w:rPr>
          <w:rFonts w:ascii="Verdana" w:hAnsi="Verdana"/>
          <w:color w:val="000000"/>
        </w:rPr>
        <w:t xml:space="preserve">Copyright (c) 2013 The OpenID Foundation. </w:t>
      </w:r>
    </w:p>
    <w:p w14:paraId="2D98B02F" w14:textId="77777777" w:rsidR="00ED00E9" w:rsidRDefault="00ED00E9">
      <w:pPr>
        <w:pStyle w:val="Web"/>
        <w:divId w:val="413163619"/>
        <w:rPr>
          <w:rFonts w:ascii="Verdana" w:hAnsi="Verdana"/>
          <w:color w:val="000000"/>
        </w:rPr>
      </w:pPr>
      <w:r>
        <w:rPr>
          <w:rFonts w:ascii="Verdana" w:hAnsi="Verdana"/>
          <w:color w:val="000000"/>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rPr>
        <w:t>i</w:t>
      </w:r>
      <w:proofErr w:type="spellEnd"/>
      <w:r>
        <w:rPr>
          <w:rFonts w:ascii="Verdana" w:hAnsi="Verdana"/>
          <w:color w:val="000000"/>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14:paraId="55ABBC56" w14:textId="77777777" w:rsidR="00ED00E9" w:rsidRDefault="00ED00E9">
      <w:pPr>
        <w:pStyle w:val="Web"/>
        <w:divId w:val="413163619"/>
        <w:rPr>
          <w:rFonts w:ascii="Verdana" w:hAnsi="Verdana"/>
          <w:color w:val="000000"/>
        </w:rPr>
      </w:pPr>
      <w:r>
        <w:rPr>
          <w:rFonts w:ascii="Verdana" w:hAnsi="Verdana"/>
          <w:color w:val="000000"/>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14:paraId="38651119" w14:textId="77777777" w:rsidR="00ED00E9" w:rsidRDefault="00ED00E9">
      <w:pPr>
        <w:spacing w:before="0" w:beforeAutospacing="0" w:after="0" w:afterAutospacing="0"/>
        <w:divId w:val="413163619"/>
        <w:rPr>
          <w:rFonts w:ascii="Verdana" w:hAnsi="Verdana"/>
          <w:color w:val="000000"/>
        </w:rPr>
      </w:pPr>
      <w:bookmarkStart w:id="348" w:name="History"/>
      <w:bookmarkEnd w:id="348"/>
    </w:p>
    <w:p w14:paraId="184DCE77"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1A8AE965">
          <v:rect id="_x0000_i108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387356B5" w14:textId="77777777">
        <w:trPr>
          <w:divId w:val="413163619"/>
          <w:trHeight w:val="225"/>
          <w:tblCellSpacing w:w="15" w:type="dxa"/>
        </w:trPr>
        <w:tc>
          <w:tcPr>
            <w:tcW w:w="450" w:type="dxa"/>
            <w:shd w:val="clear" w:color="auto" w:fill="990000"/>
            <w:vAlign w:val="center"/>
            <w:hideMark/>
          </w:tcPr>
          <w:p w14:paraId="7BF671A9"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3BD23067" w14:textId="77777777" w:rsidR="00ED00E9" w:rsidRDefault="00ED00E9">
      <w:pPr>
        <w:pStyle w:val="3"/>
        <w:divId w:val="413163619"/>
      </w:pPr>
      <w:bookmarkStart w:id="349" w:name="rfc.section.C"/>
      <w:bookmarkEnd w:id="349"/>
      <w:r>
        <w:t>Appendix C.  Document History</w:t>
      </w:r>
    </w:p>
    <w:p w14:paraId="0997A04F" w14:textId="77777777" w:rsidR="00ED00E9" w:rsidRDefault="00ED00E9">
      <w:pPr>
        <w:pStyle w:val="Web"/>
        <w:divId w:val="413163619"/>
        <w:rPr>
          <w:rFonts w:ascii="Verdana" w:hAnsi="Verdana"/>
          <w:color w:val="000000"/>
        </w:rPr>
      </w:pPr>
      <w:r>
        <w:rPr>
          <w:rFonts w:ascii="Verdana" w:hAnsi="Verdana"/>
          <w:color w:val="000000"/>
        </w:rPr>
        <w:t>[</w:t>
      </w:r>
      <w:proofErr w:type="gramStart"/>
      <w:r>
        <w:rPr>
          <w:rFonts w:ascii="Verdana" w:hAnsi="Verdana"/>
          <w:color w:val="000000"/>
        </w:rPr>
        <w:t>[ To</w:t>
      </w:r>
      <w:proofErr w:type="gramEnd"/>
      <w:r>
        <w:rPr>
          <w:rFonts w:ascii="Verdana" w:hAnsi="Verdana"/>
          <w:color w:val="000000"/>
        </w:rPr>
        <w:t xml:space="preserve"> be removed from the final specification ]] </w:t>
      </w:r>
    </w:p>
    <w:p w14:paraId="18EDB5B7" w14:textId="77777777" w:rsidR="00ED00E9" w:rsidRDefault="00ED00E9">
      <w:pPr>
        <w:pStyle w:val="Web"/>
        <w:divId w:val="413163619"/>
        <w:rPr>
          <w:rFonts w:ascii="Verdana" w:hAnsi="Verdana"/>
          <w:color w:val="000000"/>
        </w:rPr>
      </w:pPr>
      <w:r>
        <w:rPr>
          <w:rFonts w:ascii="Verdana" w:hAnsi="Verdana"/>
          <w:color w:val="000000"/>
        </w:rPr>
        <w:t xml:space="preserve">-20 </w:t>
      </w:r>
    </w:p>
    <w:p w14:paraId="7260FE1A"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Changed from using the term "byte" to either "octet" or "character". </w:t>
      </w:r>
    </w:p>
    <w:p w14:paraId="0E01165F"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#836 - Clarified language describing signing and encrypting </w:t>
      </w:r>
      <w:r>
        <w:rPr>
          <w:rStyle w:val="HTML3"/>
        </w:rPr>
        <w:t>request</w:t>
      </w:r>
      <w:r>
        <w:rPr>
          <w:rFonts w:ascii="Verdana" w:hAnsi="Verdana"/>
          <w:color w:val="000000"/>
        </w:rPr>
        <w:t xml:space="preserve"> parameter values. </w:t>
      </w:r>
    </w:p>
    <w:p w14:paraId="5AC3F5C7"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Stated that the JWS Compact Serialization and the JWE Compact Serialization are always used for JWS and JWE data structures. </w:t>
      </w:r>
    </w:p>
    <w:p w14:paraId="2AB8C722"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#839 - Described requirement to employ countermeasures against Cross-Site Request Forgery and </w:t>
      </w:r>
      <w:proofErr w:type="spellStart"/>
      <w:r>
        <w:rPr>
          <w:rFonts w:ascii="Verdana" w:hAnsi="Verdana"/>
          <w:color w:val="000000"/>
        </w:rPr>
        <w:t>Clickjacking</w:t>
      </w:r>
      <w:proofErr w:type="spellEnd"/>
      <w:r>
        <w:rPr>
          <w:rFonts w:ascii="Verdana" w:hAnsi="Verdana"/>
          <w:color w:val="000000"/>
        </w:rPr>
        <w:t xml:space="preserve">. </w:t>
      </w:r>
    </w:p>
    <w:p w14:paraId="0DBC3627"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#841 - Described verification requirements for Authorization Server responses. </w:t>
      </w:r>
    </w:p>
    <w:p w14:paraId="08761EA2" w14:textId="77777777"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#846 - Provided a more complete introduction to Standard. </w:t>
      </w:r>
    </w:p>
    <w:p w14:paraId="3681E3A0" w14:textId="77777777" w:rsidR="00ED00E9" w:rsidRDefault="00ED00E9">
      <w:pPr>
        <w:pStyle w:val="Web"/>
        <w:divId w:val="413163619"/>
        <w:rPr>
          <w:rFonts w:ascii="Verdana" w:hAnsi="Verdana"/>
          <w:color w:val="000000"/>
        </w:rPr>
      </w:pPr>
      <w:r>
        <w:rPr>
          <w:rFonts w:ascii="Verdana" w:hAnsi="Verdana"/>
          <w:color w:val="000000"/>
        </w:rPr>
        <w:t xml:space="preserve">-19 </w:t>
      </w:r>
    </w:p>
    <w:p w14:paraId="30064280" w14:textId="77777777" w:rsidR="00ED00E9" w:rsidRDefault="00ED00E9">
      <w:pPr>
        <w:numPr>
          <w:ilvl w:val="0"/>
          <w:numId w:val="18"/>
        </w:numPr>
        <w:ind w:left="1200" w:right="480"/>
        <w:divId w:val="413163619"/>
        <w:rPr>
          <w:rFonts w:ascii="Verdana" w:hAnsi="Verdana"/>
          <w:color w:val="000000"/>
        </w:rPr>
      </w:pPr>
      <w:r>
        <w:rPr>
          <w:rFonts w:ascii="Verdana" w:hAnsi="Verdana"/>
          <w:color w:val="000000"/>
        </w:rPr>
        <w:t xml:space="preserve">Fixed #821 - Moved definition of JSON Serialization to where it's used. </w:t>
      </w:r>
    </w:p>
    <w:p w14:paraId="7B31E603" w14:textId="77777777" w:rsidR="00ED00E9" w:rsidRDefault="00ED00E9">
      <w:pPr>
        <w:pStyle w:val="Web"/>
        <w:divId w:val="413163619"/>
        <w:rPr>
          <w:rFonts w:ascii="Verdana" w:hAnsi="Verdana"/>
          <w:color w:val="000000"/>
        </w:rPr>
      </w:pPr>
      <w:r>
        <w:rPr>
          <w:rFonts w:ascii="Verdana" w:hAnsi="Verdana"/>
          <w:color w:val="000000"/>
        </w:rPr>
        <w:t xml:space="preserve">-18 </w:t>
      </w:r>
    </w:p>
    <w:p w14:paraId="4452062A" w14:textId="77777777" w:rsidR="00ED00E9" w:rsidRDefault="00ED00E9">
      <w:pPr>
        <w:numPr>
          <w:ilvl w:val="0"/>
          <w:numId w:val="19"/>
        </w:numPr>
        <w:ind w:left="1200" w:right="480"/>
        <w:divId w:val="413163619"/>
        <w:rPr>
          <w:rFonts w:ascii="Verdana" w:hAnsi="Verdana"/>
          <w:color w:val="000000"/>
        </w:rPr>
      </w:pPr>
      <w:r>
        <w:rPr>
          <w:rFonts w:ascii="Verdana" w:hAnsi="Verdana"/>
          <w:color w:val="000000"/>
        </w:rPr>
        <w:t xml:space="preserve">Fixed #801 - Removed </w:t>
      </w:r>
      <w:r>
        <w:rPr>
          <w:rStyle w:val="HTML3"/>
        </w:rPr>
        <w:t>schema</w:t>
      </w:r>
      <w:r>
        <w:rPr>
          <w:rFonts w:ascii="Verdana" w:hAnsi="Verdana"/>
          <w:color w:val="000000"/>
        </w:rPr>
        <w:t xml:space="preserve"> and </w:t>
      </w:r>
      <w:r>
        <w:rPr>
          <w:rStyle w:val="HTML3"/>
        </w:rPr>
        <w:t>id</w:t>
      </w:r>
      <w:r>
        <w:rPr>
          <w:rFonts w:ascii="Verdana" w:hAnsi="Verdana"/>
          <w:color w:val="000000"/>
        </w:rPr>
        <w:t xml:space="preserve"> parameters to UserInfo Endpoint. Also fixed related issue #791 - Removed </w:t>
      </w:r>
      <w:proofErr w:type="spellStart"/>
      <w:r>
        <w:rPr>
          <w:rStyle w:val="HTML3"/>
        </w:rPr>
        <w:t>invalid_schema</w:t>
      </w:r>
      <w:proofErr w:type="spellEnd"/>
      <w:r>
        <w:rPr>
          <w:rFonts w:ascii="Verdana" w:hAnsi="Verdana"/>
          <w:color w:val="000000"/>
        </w:rPr>
        <w:t xml:space="preserve"> error. </w:t>
      </w:r>
    </w:p>
    <w:p w14:paraId="19C34384" w14:textId="77777777" w:rsidR="00ED00E9" w:rsidRDefault="00ED00E9">
      <w:pPr>
        <w:pStyle w:val="Web"/>
        <w:divId w:val="413163619"/>
        <w:rPr>
          <w:rFonts w:ascii="Verdana" w:hAnsi="Verdana"/>
          <w:color w:val="000000"/>
        </w:rPr>
      </w:pPr>
      <w:r>
        <w:rPr>
          <w:rFonts w:ascii="Verdana" w:hAnsi="Verdana"/>
          <w:color w:val="000000"/>
        </w:rPr>
        <w:t xml:space="preserve">-17 </w:t>
      </w:r>
    </w:p>
    <w:p w14:paraId="7301D2A7"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#715 - Delete "profile" from request object example. </w:t>
      </w:r>
    </w:p>
    <w:p w14:paraId="27FB373F"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Fixed #722 - Text on "</w:t>
      </w:r>
      <w:proofErr w:type="spellStart"/>
      <w:r>
        <w:rPr>
          <w:rFonts w:ascii="Verdana" w:hAnsi="Verdana"/>
          <w:color w:val="000000"/>
        </w:rPr>
        <w:t>id_token_hint</w:t>
      </w:r>
      <w:proofErr w:type="spellEnd"/>
      <w:r>
        <w:rPr>
          <w:rFonts w:ascii="Verdana" w:hAnsi="Verdana"/>
          <w:color w:val="000000"/>
        </w:rPr>
        <w:t xml:space="preserve">" needs to be clarified. </w:t>
      </w:r>
    </w:p>
    <w:p w14:paraId="6B8338FC"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#718 - Text on re-encrypting should be clearer. </w:t>
      </w:r>
    </w:p>
    <w:p w14:paraId="242E183B"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#714 - Clarified text specifying </w:t>
      </w:r>
      <w:proofErr w:type="spellStart"/>
      <w:r>
        <w:rPr>
          <w:rFonts w:ascii="Verdana" w:hAnsi="Verdana"/>
          <w:color w:val="000000"/>
        </w:rPr>
        <w:t>response_type</w:t>
      </w:r>
      <w:proofErr w:type="spellEnd"/>
      <w:r>
        <w:rPr>
          <w:rFonts w:ascii="Verdana" w:hAnsi="Verdana"/>
          <w:color w:val="000000"/>
        </w:rPr>
        <w:t xml:space="preserve"> behaviors, including prohibiting the use of the "token" </w:t>
      </w:r>
      <w:proofErr w:type="spellStart"/>
      <w:r>
        <w:rPr>
          <w:rFonts w:ascii="Verdana" w:hAnsi="Verdana"/>
          <w:color w:val="000000"/>
        </w:rPr>
        <w:t>response_type</w:t>
      </w:r>
      <w:proofErr w:type="spellEnd"/>
      <w:r>
        <w:rPr>
          <w:rFonts w:ascii="Verdana" w:hAnsi="Verdana"/>
          <w:color w:val="000000"/>
        </w:rPr>
        <w:t xml:space="preserve">, since it returns no ID Token. </w:t>
      </w:r>
    </w:p>
    <w:p w14:paraId="17644C81"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Added Security Considerations section about TLS version requirements and usage. </w:t>
      </w:r>
    </w:p>
    <w:p w14:paraId="7DD7A5C2"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Removed language about supporting other transport-layer mechanisms with equivalent security to TLS. </w:t>
      </w:r>
    </w:p>
    <w:p w14:paraId="54FF0CD2"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State that when any validations fail, any operations requiring the information that failed to correctly validate MUST be aborted and the information that failed to validate MUST NOT be used. </w:t>
      </w:r>
    </w:p>
    <w:p w14:paraId="579BAC2E"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#744 - Promoted </w:t>
      </w:r>
      <w:proofErr w:type="spellStart"/>
      <w:r>
        <w:rPr>
          <w:rStyle w:val="HTML3"/>
        </w:rPr>
        <w:t>max_age</w:t>
      </w:r>
      <w:proofErr w:type="spellEnd"/>
      <w:r>
        <w:rPr>
          <w:rFonts w:ascii="Verdana" w:hAnsi="Verdana"/>
          <w:color w:val="000000"/>
        </w:rPr>
        <w:t xml:space="preserve"> to being a top-level parameter. </w:t>
      </w:r>
    </w:p>
    <w:p w14:paraId="0A293D07"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#748 - Promoted </w:t>
      </w:r>
      <w:r>
        <w:rPr>
          <w:rStyle w:val="HTML3"/>
        </w:rPr>
        <w:t>claims</w:t>
      </w:r>
      <w:r>
        <w:rPr>
          <w:rFonts w:ascii="Verdana" w:hAnsi="Verdana"/>
          <w:color w:val="000000"/>
        </w:rPr>
        <w:t xml:space="preserve"> to being a top-level parameter separate from the OpenID Request Object. </w:t>
      </w:r>
    </w:p>
    <w:p w14:paraId="6B16E0A0"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#597 - Changed representation of omitted year in </w:t>
      </w:r>
      <w:r>
        <w:rPr>
          <w:rStyle w:val="HTML3"/>
        </w:rPr>
        <w:t>birthdate</w:t>
      </w:r>
      <w:r>
        <w:rPr>
          <w:rFonts w:ascii="Verdana" w:hAnsi="Verdana"/>
          <w:color w:val="000000"/>
        </w:rPr>
        <w:t xml:space="preserve"> from </w:t>
      </w:r>
      <w:r>
        <w:rPr>
          <w:rStyle w:val="HTML3"/>
        </w:rPr>
        <w:t>9999</w:t>
      </w:r>
      <w:r>
        <w:rPr>
          <w:rFonts w:ascii="Verdana" w:hAnsi="Verdana"/>
          <w:color w:val="000000"/>
        </w:rPr>
        <w:t xml:space="preserve"> to </w:t>
      </w:r>
      <w:r>
        <w:rPr>
          <w:rStyle w:val="HTML3"/>
        </w:rPr>
        <w:t>0000</w:t>
      </w:r>
      <w:r>
        <w:rPr>
          <w:rFonts w:ascii="Verdana" w:hAnsi="Verdana"/>
          <w:color w:val="000000"/>
        </w:rPr>
        <w:t xml:space="preserve">. </w:t>
      </w:r>
    </w:p>
    <w:p w14:paraId="67B444F8"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#773 - Added </w:t>
      </w:r>
      <w:proofErr w:type="spellStart"/>
      <w:r>
        <w:rPr>
          <w:rStyle w:val="HTML3"/>
        </w:rPr>
        <w:t>request_uris</w:t>
      </w:r>
      <w:proofErr w:type="spellEnd"/>
      <w:r>
        <w:rPr>
          <w:rFonts w:ascii="Verdana" w:hAnsi="Verdana"/>
          <w:color w:val="000000"/>
        </w:rPr>
        <w:t xml:space="preserve"> registration parameter to pre-register </w:t>
      </w:r>
      <w:proofErr w:type="spellStart"/>
      <w:r>
        <w:rPr>
          <w:rStyle w:val="HTML3"/>
        </w:rPr>
        <w:t>request_uri</w:t>
      </w:r>
      <w:proofErr w:type="spellEnd"/>
      <w:r>
        <w:rPr>
          <w:rFonts w:ascii="Verdana" w:hAnsi="Verdana"/>
          <w:color w:val="000000"/>
        </w:rPr>
        <w:t xml:space="preserve"> values. Also clarified that Request File contents may be cached. </w:t>
      </w:r>
    </w:p>
    <w:p w14:paraId="09C6DF33"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Deleted top-level </w:t>
      </w:r>
      <w:proofErr w:type="spellStart"/>
      <w:r>
        <w:rPr>
          <w:rStyle w:val="HTML3"/>
        </w:rPr>
        <w:t>policy_url</w:t>
      </w:r>
      <w:proofErr w:type="spellEnd"/>
      <w:r>
        <w:rPr>
          <w:rFonts w:ascii="Verdana" w:hAnsi="Verdana"/>
          <w:color w:val="000000"/>
        </w:rPr>
        <w:t xml:space="preserve"> parameter from the Self-Issued case, since it is already a </w:t>
      </w:r>
      <w:r>
        <w:rPr>
          <w:rStyle w:val="HTML3"/>
        </w:rPr>
        <w:t>registration</w:t>
      </w:r>
      <w:r>
        <w:rPr>
          <w:rFonts w:ascii="Verdana" w:hAnsi="Verdana"/>
          <w:color w:val="000000"/>
        </w:rPr>
        <w:t xml:space="preserve"> parameter member. </w:t>
      </w:r>
    </w:p>
    <w:p w14:paraId="2D6D59BB"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#778 - Added </w:t>
      </w:r>
      <w:r>
        <w:rPr>
          <w:rStyle w:val="HTML3"/>
        </w:rPr>
        <w:t>registration</w:t>
      </w:r>
      <w:r>
        <w:rPr>
          <w:rFonts w:ascii="Verdana" w:hAnsi="Verdana"/>
          <w:color w:val="000000"/>
        </w:rPr>
        <w:t xml:space="preserve"> parameter to Self-Issued request example. </w:t>
      </w:r>
    </w:p>
    <w:p w14:paraId="5718293C"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Fixed #782 - Changed uses of "_</w:t>
      </w:r>
      <w:proofErr w:type="spellStart"/>
      <w:r>
        <w:rPr>
          <w:rFonts w:ascii="Verdana" w:hAnsi="Verdana"/>
          <w:color w:val="000000"/>
        </w:rPr>
        <w:t>url</w:t>
      </w:r>
      <w:proofErr w:type="spellEnd"/>
      <w:r>
        <w:rPr>
          <w:rFonts w:ascii="Verdana" w:hAnsi="Verdana"/>
          <w:color w:val="000000"/>
        </w:rPr>
        <w:t>" in identifiers to "_</w:t>
      </w:r>
      <w:proofErr w:type="spellStart"/>
      <w:r>
        <w:rPr>
          <w:rFonts w:ascii="Verdana" w:hAnsi="Verdana"/>
          <w:color w:val="000000"/>
        </w:rPr>
        <w:t>uri</w:t>
      </w:r>
      <w:proofErr w:type="spellEnd"/>
      <w:r>
        <w:rPr>
          <w:rFonts w:ascii="Verdana" w:hAnsi="Verdana"/>
          <w:color w:val="000000"/>
        </w:rPr>
        <w:t xml:space="preserve">". </w:t>
      </w:r>
    </w:p>
    <w:p w14:paraId="54F2B584"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#719 - Moved message definitions for Self-Issued OPs to the Messages spec. </w:t>
      </w:r>
    </w:p>
    <w:p w14:paraId="7E2A772B"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#788 - Renamed "OpenID Request Object" to "Request Object". </w:t>
      </w:r>
    </w:p>
    <w:p w14:paraId="3E2AB43E" w14:textId="77777777"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Use legal </w:t>
      </w:r>
      <w:proofErr w:type="spellStart"/>
      <w:r>
        <w:rPr>
          <w:rStyle w:val="HTML3"/>
        </w:rPr>
        <w:t>acr</w:t>
      </w:r>
      <w:proofErr w:type="spellEnd"/>
      <w:r>
        <w:rPr>
          <w:rFonts w:ascii="Verdana" w:hAnsi="Verdana"/>
          <w:color w:val="000000"/>
        </w:rPr>
        <w:t xml:space="preserve"> values in examples. </w:t>
      </w:r>
    </w:p>
    <w:p w14:paraId="07517FAD" w14:textId="77777777" w:rsidR="00ED00E9" w:rsidRDefault="00ED00E9">
      <w:pPr>
        <w:pStyle w:val="Web"/>
        <w:divId w:val="413163619"/>
        <w:rPr>
          <w:rFonts w:ascii="Verdana" w:hAnsi="Verdana"/>
          <w:color w:val="000000"/>
        </w:rPr>
      </w:pPr>
      <w:r>
        <w:rPr>
          <w:rFonts w:ascii="Verdana" w:hAnsi="Verdana"/>
          <w:color w:val="000000"/>
        </w:rPr>
        <w:t xml:space="preserve">-16 </w:t>
      </w:r>
    </w:p>
    <w:p w14:paraId="5C9BB875"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Added Implementation Considerations section. </w:t>
      </w:r>
    </w:p>
    <w:p w14:paraId="5D004B93"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Fixed #698 - Inconsistent use of articles. </w:t>
      </w:r>
    </w:p>
    <w:p w14:paraId="6F6035E5"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Fixed #655 - Specify UTF-8 as encoding scheme whenever necessary. </w:t>
      </w:r>
    </w:p>
    <w:p w14:paraId="590076D2"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To remove ambiguity in the self-issued </w:t>
      </w:r>
      <w:r>
        <w:rPr>
          <w:rStyle w:val="HTML3"/>
        </w:rPr>
        <w:t>sub</w:t>
      </w:r>
      <w:r>
        <w:rPr>
          <w:rFonts w:ascii="Verdana" w:hAnsi="Verdana"/>
          <w:color w:val="000000"/>
        </w:rPr>
        <w:t xml:space="preserve"> </w:t>
      </w:r>
      <w:proofErr w:type="gramStart"/>
      <w:r>
        <w:rPr>
          <w:rFonts w:ascii="Verdana" w:hAnsi="Verdana"/>
          <w:color w:val="000000"/>
        </w:rPr>
        <w:t>computation,</w:t>
      </w:r>
      <w:proofErr w:type="gramEnd"/>
      <w:r>
        <w:rPr>
          <w:rFonts w:ascii="Verdana" w:hAnsi="Verdana"/>
          <w:color w:val="000000"/>
        </w:rPr>
        <w:t xml:space="preserve"> changed the text "the concatenation of the key values" to "the concatenation of the bytes of the UTF-8 representations of the base64url encoded key values". </w:t>
      </w:r>
    </w:p>
    <w:p w14:paraId="01DB2E09"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Renamed the </w:t>
      </w:r>
      <w:proofErr w:type="spellStart"/>
      <w:r>
        <w:rPr>
          <w:rStyle w:val="HTML3"/>
        </w:rPr>
        <w:t>user_jwk</w:t>
      </w:r>
      <w:proofErr w:type="spellEnd"/>
      <w:r>
        <w:rPr>
          <w:rFonts w:ascii="Verdana" w:hAnsi="Verdana"/>
          <w:color w:val="000000"/>
        </w:rPr>
        <w:t xml:space="preserve"> Claim to </w:t>
      </w:r>
      <w:proofErr w:type="spellStart"/>
      <w:r>
        <w:rPr>
          <w:rStyle w:val="HTML3"/>
        </w:rPr>
        <w:t>sub_jwk</w:t>
      </w:r>
      <w:proofErr w:type="spellEnd"/>
      <w:r>
        <w:rPr>
          <w:rFonts w:ascii="Verdana" w:hAnsi="Verdana"/>
          <w:color w:val="000000"/>
        </w:rPr>
        <w:t xml:space="preserve">, paralleling the change from </w:t>
      </w:r>
      <w:proofErr w:type="spellStart"/>
      <w:r>
        <w:rPr>
          <w:rStyle w:val="HTML3"/>
        </w:rPr>
        <w:t>user_id</w:t>
      </w:r>
      <w:proofErr w:type="spellEnd"/>
      <w:r>
        <w:rPr>
          <w:rFonts w:ascii="Verdana" w:hAnsi="Verdana"/>
          <w:color w:val="000000"/>
        </w:rPr>
        <w:t xml:space="preserve"> to </w:t>
      </w:r>
      <w:r>
        <w:rPr>
          <w:rStyle w:val="HTML3"/>
        </w:rPr>
        <w:t>sub</w:t>
      </w:r>
      <w:r>
        <w:rPr>
          <w:rFonts w:ascii="Verdana" w:hAnsi="Verdana"/>
          <w:color w:val="000000"/>
        </w:rPr>
        <w:t xml:space="preserve">. </w:t>
      </w:r>
    </w:p>
    <w:p w14:paraId="5081B748" w14:textId="77777777"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Tracked JWK parameter name changes </w:t>
      </w:r>
      <w:proofErr w:type="spellStart"/>
      <w:r>
        <w:rPr>
          <w:rFonts w:ascii="Verdana" w:hAnsi="Verdana"/>
          <w:color w:val="000000"/>
        </w:rPr>
        <w:t>alg</w:t>
      </w:r>
      <w:proofErr w:type="spellEnd"/>
      <w:r>
        <w:rPr>
          <w:rFonts w:ascii="Verdana" w:hAnsi="Verdana"/>
          <w:color w:val="000000"/>
        </w:rPr>
        <w:t xml:space="preserve"> -&gt; </w:t>
      </w:r>
      <w:proofErr w:type="spellStart"/>
      <w:r>
        <w:rPr>
          <w:rFonts w:ascii="Verdana" w:hAnsi="Verdana"/>
          <w:color w:val="000000"/>
        </w:rPr>
        <w:t>kty</w:t>
      </w:r>
      <w:proofErr w:type="spellEnd"/>
      <w:r>
        <w:rPr>
          <w:rFonts w:ascii="Verdana" w:hAnsi="Verdana"/>
          <w:color w:val="000000"/>
        </w:rPr>
        <w:t xml:space="preserve">, mod -&gt; n, exp -&gt; e. </w:t>
      </w:r>
    </w:p>
    <w:p w14:paraId="1B611EDA" w14:textId="77777777" w:rsidR="00ED00E9" w:rsidRDefault="00ED00E9">
      <w:pPr>
        <w:pStyle w:val="Web"/>
        <w:divId w:val="413163619"/>
        <w:rPr>
          <w:rFonts w:ascii="Verdana" w:hAnsi="Verdana"/>
          <w:color w:val="000000"/>
        </w:rPr>
      </w:pPr>
      <w:r>
        <w:rPr>
          <w:rFonts w:ascii="Verdana" w:hAnsi="Verdana"/>
          <w:color w:val="000000"/>
        </w:rPr>
        <w:t xml:space="preserve">-15 </w:t>
      </w:r>
    </w:p>
    <w:p w14:paraId="77E94591"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#687 - Inconsistency between </w:t>
      </w:r>
      <w:proofErr w:type="spellStart"/>
      <w:r>
        <w:rPr>
          <w:rStyle w:val="HTML3"/>
        </w:rPr>
        <w:t>user_id</w:t>
      </w:r>
      <w:proofErr w:type="spellEnd"/>
      <w:r>
        <w:rPr>
          <w:rFonts w:ascii="Verdana" w:hAnsi="Verdana"/>
          <w:color w:val="000000"/>
        </w:rPr>
        <w:t xml:space="preserve"> and </w:t>
      </w:r>
      <w:proofErr w:type="spellStart"/>
      <w:r>
        <w:rPr>
          <w:rStyle w:val="HTML3"/>
        </w:rPr>
        <w:t>prn</w:t>
      </w:r>
      <w:proofErr w:type="spellEnd"/>
      <w:r>
        <w:rPr>
          <w:rFonts w:ascii="Verdana" w:hAnsi="Verdana"/>
          <w:color w:val="000000"/>
        </w:rPr>
        <w:t xml:space="preserve"> claims. The fix changed these names: </w:t>
      </w:r>
      <w:proofErr w:type="spellStart"/>
      <w:r>
        <w:rPr>
          <w:rFonts w:ascii="Verdana" w:hAnsi="Verdana"/>
          <w:color w:val="000000"/>
        </w:rPr>
        <w:t>user_id</w:t>
      </w:r>
      <w:proofErr w:type="spellEnd"/>
      <w:r>
        <w:rPr>
          <w:rFonts w:ascii="Verdana" w:hAnsi="Verdana"/>
          <w:color w:val="000000"/>
        </w:rPr>
        <w:t xml:space="preserve"> -&gt; sub, </w:t>
      </w:r>
      <w:proofErr w:type="spellStart"/>
      <w:r>
        <w:rPr>
          <w:rFonts w:ascii="Verdana" w:hAnsi="Verdana"/>
          <w:color w:val="000000"/>
        </w:rPr>
        <w:t>user_id_types_supported</w:t>
      </w:r>
      <w:proofErr w:type="spellEnd"/>
      <w:r>
        <w:rPr>
          <w:rFonts w:ascii="Verdana" w:hAnsi="Verdana"/>
          <w:color w:val="000000"/>
        </w:rPr>
        <w:t xml:space="preserve"> -&gt; </w:t>
      </w:r>
      <w:proofErr w:type="spellStart"/>
      <w:r>
        <w:rPr>
          <w:rFonts w:ascii="Verdana" w:hAnsi="Verdana"/>
          <w:color w:val="000000"/>
        </w:rPr>
        <w:t>subject_types_supported</w:t>
      </w:r>
      <w:proofErr w:type="spellEnd"/>
      <w:r>
        <w:rPr>
          <w:rFonts w:ascii="Verdana" w:hAnsi="Verdana"/>
          <w:color w:val="000000"/>
        </w:rPr>
        <w:t xml:space="preserve">, </w:t>
      </w:r>
      <w:proofErr w:type="spellStart"/>
      <w:r>
        <w:rPr>
          <w:rFonts w:ascii="Verdana" w:hAnsi="Verdana"/>
          <w:color w:val="000000"/>
        </w:rPr>
        <w:t>user_id_type</w:t>
      </w:r>
      <w:proofErr w:type="spellEnd"/>
      <w:r>
        <w:rPr>
          <w:rFonts w:ascii="Verdana" w:hAnsi="Verdana"/>
          <w:color w:val="000000"/>
        </w:rPr>
        <w:t xml:space="preserve"> -&gt; </w:t>
      </w:r>
      <w:proofErr w:type="spellStart"/>
      <w:r>
        <w:rPr>
          <w:rFonts w:ascii="Verdana" w:hAnsi="Verdana"/>
          <w:color w:val="000000"/>
        </w:rPr>
        <w:t>subject_type</w:t>
      </w:r>
      <w:proofErr w:type="spellEnd"/>
      <w:r>
        <w:rPr>
          <w:rFonts w:ascii="Verdana" w:hAnsi="Verdana"/>
          <w:color w:val="000000"/>
        </w:rPr>
        <w:t xml:space="preserve">, and </w:t>
      </w:r>
      <w:proofErr w:type="spellStart"/>
      <w:r>
        <w:rPr>
          <w:rFonts w:ascii="Verdana" w:hAnsi="Verdana"/>
          <w:color w:val="000000"/>
        </w:rPr>
        <w:t>prn</w:t>
      </w:r>
      <w:proofErr w:type="spellEnd"/>
      <w:r>
        <w:rPr>
          <w:rFonts w:ascii="Verdana" w:hAnsi="Verdana"/>
          <w:color w:val="000000"/>
        </w:rPr>
        <w:t xml:space="preserve"> -&gt; sub. </w:t>
      </w:r>
    </w:p>
    <w:p w14:paraId="4B1ECA9B"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#689 - Track JWT change that allows JWTs to have multiple audiences. </w:t>
      </w:r>
    </w:p>
    <w:p w14:paraId="774F6AC1"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#539 - Add scope for offline access. </w:t>
      </w:r>
    </w:p>
    <w:p w14:paraId="3CBF7522"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Re #601 add Initiating login at a client from a third party </w:t>
      </w:r>
    </w:p>
    <w:p w14:paraId="17FD7F7B"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Made the OpenID Foundation Artifact Binding Working Group the change controller for the values registered with IANA. </w:t>
      </w:r>
    </w:p>
    <w:p w14:paraId="73105B43"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Moved OAuth error registrations from Standard to Messages since the errors are defined in Messages and not in Standard. </w:t>
      </w:r>
    </w:p>
    <w:p w14:paraId="558A016A" w14:textId="77777777"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Re #657 Changed </w:t>
      </w:r>
      <w:proofErr w:type="spellStart"/>
      <w:r>
        <w:rPr>
          <w:rFonts w:ascii="Verdana" w:hAnsi="Verdana"/>
          <w:color w:val="000000"/>
        </w:rPr>
        <w:t>id_token</w:t>
      </w:r>
      <w:proofErr w:type="spellEnd"/>
      <w:r>
        <w:rPr>
          <w:rFonts w:ascii="Verdana" w:hAnsi="Verdana"/>
          <w:color w:val="000000"/>
        </w:rPr>
        <w:t xml:space="preserve"> to </w:t>
      </w:r>
      <w:proofErr w:type="spellStart"/>
      <w:r>
        <w:rPr>
          <w:rFonts w:ascii="Verdana" w:hAnsi="Verdana"/>
          <w:color w:val="000000"/>
        </w:rPr>
        <w:t>id_token_hint</w:t>
      </w:r>
      <w:proofErr w:type="spellEnd"/>
      <w:r>
        <w:rPr>
          <w:rFonts w:ascii="Verdana" w:hAnsi="Verdana"/>
          <w:color w:val="000000"/>
        </w:rPr>
        <w:t xml:space="preserve"> in Sec 2.3.1 </w:t>
      </w:r>
    </w:p>
    <w:p w14:paraId="2A6524E3" w14:textId="77777777" w:rsidR="00ED00E9" w:rsidRDefault="00ED00E9">
      <w:pPr>
        <w:pStyle w:val="Web"/>
        <w:divId w:val="413163619"/>
        <w:rPr>
          <w:rFonts w:ascii="Verdana" w:hAnsi="Verdana"/>
          <w:color w:val="000000"/>
        </w:rPr>
      </w:pPr>
      <w:r>
        <w:rPr>
          <w:rFonts w:ascii="Verdana" w:hAnsi="Verdana"/>
          <w:color w:val="000000"/>
        </w:rPr>
        <w:t xml:space="preserve">-14 </w:t>
      </w:r>
    </w:p>
    <w:p w14:paraId="0544E917" w14:textId="77777777" w:rsidR="00ED00E9" w:rsidRDefault="00ED00E9">
      <w:pPr>
        <w:numPr>
          <w:ilvl w:val="0"/>
          <w:numId w:val="23"/>
        </w:numPr>
        <w:ind w:left="1200" w:right="480"/>
        <w:divId w:val="413163619"/>
        <w:rPr>
          <w:rFonts w:ascii="Verdana" w:hAnsi="Verdana"/>
          <w:color w:val="000000"/>
        </w:rPr>
      </w:pPr>
      <w:r>
        <w:rPr>
          <w:rFonts w:ascii="Verdana" w:hAnsi="Verdana"/>
          <w:color w:val="000000"/>
        </w:rPr>
        <w:t>Fixed #614 - Discovery - 3.2 Distinguishing between signature and integrity parameters for HMAC algorithms. This fix tracks the parameter changes made to the JWE spec in draft-ietf-jose-json-web-encryption-06. It deletes the parameters {userinfo</w:t>
      </w:r>
      <w:proofErr w:type="gramStart"/>
      <w:r>
        <w:rPr>
          <w:rFonts w:ascii="Verdana" w:hAnsi="Verdana"/>
          <w:color w:val="000000"/>
        </w:rPr>
        <w:t>,id</w:t>
      </w:r>
      <w:proofErr w:type="gramEnd"/>
      <w:r>
        <w:rPr>
          <w:rFonts w:ascii="Verdana" w:hAnsi="Verdana"/>
          <w:color w:val="000000"/>
        </w:rPr>
        <w:t>_token}_encrypted_response_int. It replaces the parameters {</w:t>
      </w:r>
      <w:proofErr w:type="spellStart"/>
      <w:r>
        <w:rPr>
          <w:rFonts w:ascii="Verdana" w:hAnsi="Verdana"/>
          <w:color w:val="000000"/>
        </w:rPr>
        <w:t>userinfo,id_token,request_object,token_endpoint</w:t>
      </w:r>
      <w:proofErr w:type="spellEnd"/>
      <w:r>
        <w:rPr>
          <w:rFonts w:ascii="Verdana" w:hAnsi="Verdana"/>
          <w:color w:val="000000"/>
        </w:rPr>
        <w:t>}_</w:t>
      </w:r>
      <w:proofErr w:type="spellStart"/>
      <w:r>
        <w:rPr>
          <w:rFonts w:ascii="Verdana" w:hAnsi="Verdana"/>
          <w:color w:val="000000"/>
        </w:rPr>
        <w:t>algs_supported</w:t>
      </w:r>
      <w:proofErr w:type="spellEnd"/>
      <w:r>
        <w:rPr>
          <w:rFonts w:ascii="Verdana" w:hAnsi="Verdana"/>
          <w:color w:val="000000"/>
        </w:rPr>
        <w:t xml:space="preserve"> with {userinfo,id_token,request_object,token_endpoint}_signing_alg_values_supported and {userinfo,id_token,request_object,token_endpoint}_encryption_{alg,enc}_values_supported. </w:t>
      </w:r>
    </w:p>
    <w:p w14:paraId="3FAEDBEA" w14:textId="77777777"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#666 - JWS signature validation vs. verification. </w:t>
      </w:r>
    </w:p>
    <w:p w14:paraId="32378191" w14:textId="77777777"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#681 - Change remaining uses of "birthday" to "birthdate". </w:t>
      </w:r>
    </w:p>
    <w:p w14:paraId="16725E30" w14:textId="77777777"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#669 - Inconsistent treatment of </w:t>
      </w:r>
      <w:proofErr w:type="spellStart"/>
      <w:r>
        <w:rPr>
          <w:rFonts w:ascii="Verdana" w:hAnsi="Verdana"/>
          <w:color w:val="000000"/>
        </w:rPr>
        <w:t>redirect_uri</w:t>
      </w:r>
      <w:proofErr w:type="spellEnd"/>
      <w:r>
        <w:rPr>
          <w:rFonts w:ascii="Verdana" w:hAnsi="Verdana"/>
          <w:color w:val="000000"/>
        </w:rPr>
        <w:t xml:space="preserve"> parameter. </w:t>
      </w:r>
    </w:p>
    <w:p w14:paraId="3C9407FE" w14:textId="77777777"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Referenced OAuth 2.0 RFCs -- RFC 6749 and RFC 6750. </w:t>
      </w:r>
    </w:p>
    <w:p w14:paraId="160369BA" w14:textId="77777777" w:rsidR="00ED00E9" w:rsidRDefault="00ED00E9">
      <w:pPr>
        <w:pStyle w:val="Web"/>
        <w:divId w:val="413163619"/>
        <w:rPr>
          <w:rFonts w:ascii="Verdana" w:hAnsi="Verdana"/>
          <w:color w:val="000000"/>
        </w:rPr>
      </w:pPr>
      <w:r>
        <w:rPr>
          <w:rFonts w:ascii="Verdana" w:hAnsi="Verdana"/>
          <w:color w:val="000000"/>
        </w:rPr>
        <w:t xml:space="preserve">-13 </w:t>
      </w:r>
    </w:p>
    <w:p w14:paraId="1BFBBEDE" w14:textId="77777777" w:rsidR="00ED00E9" w:rsidRDefault="00ED00E9">
      <w:pPr>
        <w:numPr>
          <w:ilvl w:val="0"/>
          <w:numId w:val="24"/>
        </w:numPr>
        <w:ind w:left="1200" w:right="480"/>
        <w:divId w:val="413163619"/>
        <w:rPr>
          <w:rFonts w:ascii="Verdana" w:hAnsi="Verdana"/>
          <w:color w:val="000000"/>
        </w:rPr>
      </w:pPr>
      <w:r>
        <w:rPr>
          <w:rFonts w:ascii="Verdana" w:hAnsi="Verdana"/>
          <w:color w:val="000000"/>
        </w:rPr>
        <w:t xml:space="preserve">Defined means of using a self-issued OP </w:t>
      </w:r>
    </w:p>
    <w:p w14:paraId="23D60A44" w14:textId="77777777" w:rsidR="00ED00E9" w:rsidRDefault="00ED00E9">
      <w:pPr>
        <w:pStyle w:val="Web"/>
        <w:divId w:val="413163619"/>
        <w:rPr>
          <w:rFonts w:ascii="Verdana" w:hAnsi="Verdana"/>
          <w:color w:val="000000"/>
        </w:rPr>
      </w:pPr>
      <w:r>
        <w:rPr>
          <w:rFonts w:ascii="Verdana" w:hAnsi="Verdana"/>
          <w:color w:val="000000"/>
        </w:rPr>
        <w:t xml:space="preserve">-12 </w:t>
      </w:r>
    </w:p>
    <w:p w14:paraId="65548E58" w14:textId="77777777" w:rsidR="00ED00E9" w:rsidRDefault="00ED00E9">
      <w:pPr>
        <w:numPr>
          <w:ilvl w:val="0"/>
          <w:numId w:val="25"/>
        </w:numPr>
        <w:ind w:left="1200" w:right="480"/>
        <w:divId w:val="413163619"/>
        <w:rPr>
          <w:rFonts w:ascii="Verdana" w:hAnsi="Verdana"/>
          <w:color w:val="000000"/>
        </w:rPr>
      </w:pPr>
      <w:r>
        <w:rPr>
          <w:rFonts w:ascii="Verdana" w:hAnsi="Verdana"/>
          <w:color w:val="000000"/>
        </w:rPr>
        <w:t xml:space="preserve">Updated matching of redirect URI to include query parameters to match Google's implementation </w:t>
      </w:r>
    </w:p>
    <w:p w14:paraId="77E5B648" w14:textId="77777777" w:rsidR="00ED00E9" w:rsidRDefault="00ED00E9">
      <w:pPr>
        <w:pStyle w:val="Web"/>
        <w:divId w:val="413163619"/>
        <w:rPr>
          <w:rFonts w:ascii="Verdana" w:hAnsi="Verdana"/>
          <w:color w:val="000000"/>
        </w:rPr>
      </w:pPr>
      <w:r>
        <w:rPr>
          <w:rFonts w:ascii="Verdana" w:hAnsi="Verdana"/>
          <w:color w:val="000000"/>
        </w:rPr>
        <w:t xml:space="preserve">-11 </w:t>
      </w:r>
    </w:p>
    <w:p w14:paraId="428EF313" w14:textId="77777777" w:rsidR="00ED00E9" w:rsidRDefault="00ED00E9">
      <w:pPr>
        <w:numPr>
          <w:ilvl w:val="0"/>
          <w:numId w:val="26"/>
        </w:numPr>
        <w:ind w:left="1200" w:right="480"/>
        <w:divId w:val="413163619"/>
        <w:rPr>
          <w:rFonts w:ascii="Verdana" w:hAnsi="Verdana"/>
          <w:color w:val="000000"/>
        </w:rPr>
      </w:pPr>
      <w:r>
        <w:rPr>
          <w:rFonts w:ascii="Verdana" w:hAnsi="Verdana"/>
          <w:color w:val="000000"/>
        </w:rPr>
        <w:t xml:space="preserve">Removed </w:t>
      </w:r>
      <w:proofErr w:type="spellStart"/>
      <w:r>
        <w:rPr>
          <w:rStyle w:val="HTML3"/>
        </w:rPr>
        <w:t>claims_in_id_token</w:t>
      </w:r>
      <w:proofErr w:type="spellEnd"/>
      <w:r>
        <w:rPr>
          <w:rFonts w:ascii="Verdana" w:hAnsi="Verdana"/>
          <w:color w:val="000000"/>
        </w:rPr>
        <w:t xml:space="preserve"> scope value, per decision on June 15, 2012 special working group call </w:t>
      </w:r>
    </w:p>
    <w:p w14:paraId="010FF0C1" w14:textId="77777777" w:rsidR="00ED00E9" w:rsidRDefault="00ED00E9">
      <w:pPr>
        <w:pStyle w:val="Web"/>
        <w:divId w:val="413163619"/>
        <w:rPr>
          <w:rFonts w:ascii="Verdana" w:hAnsi="Verdana"/>
          <w:color w:val="000000"/>
        </w:rPr>
      </w:pPr>
      <w:r>
        <w:rPr>
          <w:rFonts w:ascii="Verdana" w:hAnsi="Verdana"/>
          <w:color w:val="000000"/>
        </w:rPr>
        <w:t xml:space="preserve">-10 </w:t>
      </w:r>
    </w:p>
    <w:p w14:paraId="5B93CF37"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w:t>
      </w:r>
      <w:r>
        <w:rPr>
          <w:rStyle w:val="HTML3"/>
        </w:rPr>
        <w:t>verified</w:t>
      </w:r>
      <w:r>
        <w:rPr>
          <w:rFonts w:ascii="Verdana" w:hAnsi="Verdana"/>
          <w:color w:val="000000"/>
        </w:rPr>
        <w:t xml:space="preserve"> to </w:t>
      </w:r>
      <w:proofErr w:type="spellStart"/>
      <w:r>
        <w:rPr>
          <w:rStyle w:val="HTML3"/>
        </w:rPr>
        <w:t>email_verified</w:t>
      </w:r>
      <w:proofErr w:type="spellEnd"/>
      <w:r>
        <w:rPr>
          <w:rFonts w:ascii="Verdana" w:hAnsi="Verdana"/>
          <w:color w:val="000000"/>
        </w:rPr>
        <w:t xml:space="preserve">, per issue #564 </w:t>
      </w:r>
    </w:p>
    <w:p w14:paraId="5081462D"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Added scope value </w:t>
      </w:r>
      <w:proofErr w:type="spellStart"/>
      <w:r>
        <w:rPr>
          <w:rStyle w:val="HTML3"/>
        </w:rPr>
        <w:t>claims_in_id_token</w:t>
      </w:r>
      <w:proofErr w:type="spellEnd"/>
      <w:r>
        <w:rPr>
          <w:rFonts w:ascii="Verdana" w:hAnsi="Verdana"/>
          <w:color w:val="000000"/>
        </w:rPr>
        <w:t xml:space="preserve"> as a switch to indicate that the UserInfo claims should be returned in the </w:t>
      </w:r>
      <w:proofErr w:type="spellStart"/>
      <w:r>
        <w:rPr>
          <w:rStyle w:val="HTML3"/>
        </w:rPr>
        <w:t>id_token</w:t>
      </w:r>
      <w:proofErr w:type="spellEnd"/>
      <w:r>
        <w:rPr>
          <w:rFonts w:ascii="Verdana" w:hAnsi="Verdana"/>
          <w:color w:val="000000"/>
        </w:rPr>
        <w:t xml:space="preserve">, per issue #561 </w:t>
      </w:r>
    </w:p>
    <w:p w14:paraId="0A6DFF72"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w:t>
      </w:r>
      <w:r>
        <w:rPr>
          <w:rStyle w:val="HTML3"/>
        </w:rPr>
        <w:t>optional</w:t>
      </w:r>
      <w:r>
        <w:rPr>
          <w:rFonts w:ascii="Verdana" w:hAnsi="Verdana"/>
          <w:color w:val="000000"/>
        </w:rPr>
        <w:t xml:space="preserve"> claim request parameter to </w:t>
      </w:r>
      <w:r>
        <w:rPr>
          <w:rStyle w:val="HTML3"/>
        </w:rPr>
        <w:t>essential</w:t>
      </w:r>
      <w:r>
        <w:rPr>
          <w:rFonts w:ascii="Verdana" w:hAnsi="Verdana"/>
          <w:color w:val="000000"/>
        </w:rPr>
        <w:t xml:space="preserve">, per issue #577 </w:t>
      </w:r>
    </w:p>
    <w:p w14:paraId="38ED7CC0"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Removed Check ID Endpoint, per issue #570 </w:t>
      </w:r>
    </w:p>
    <w:p w14:paraId="09D79E68"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Specified that parameters present in both the OpenID Request Object and the OAuth 2.0 Authorization Request MUST exactly match, per issue #575 </w:t>
      </w:r>
    </w:p>
    <w:p w14:paraId="2FE4A84A"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OpenID Request Object from being specified as a JWT to being specified as a JWS signed base64url encoded JSON object, per issue #592 </w:t>
      </w:r>
    </w:p>
    <w:p w14:paraId="7218F4AC"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Made use of the nonce REQUIRED when using the implicit flow and OPTIONAL when using the code flow, per issue #569 </w:t>
      </w:r>
    </w:p>
    <w:p w14:paraId="426F69DD"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client.example.com to client.example.org, per issue #251 </w:t>
      </w:r>
    </w:p>
    <w:p w14:paraId="473D1508"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Removed example text for generating a nonce via a signed session cookie, per issue #562 </w:t>
      </w:r>
    </w:p>
    <w:p w14:paraId="0D5CB444" w14:textId="77777777" w:rsidR="00ED00E9" w:rsidRDefault="00ED00E9">
      <w:pPr>
        <w:numPr>
          <w:ilvl w:val="0"/>
          <w:numId w:val="27"/>
        </w:numPr>
        <w:ind w:left="1200" w:right="480"/>
        <w:divId w:val="413163619"/>
        <w:rPr>
          <w:rFonts w:ascii="Verdana" w:hAnsi="Verdana"/>
          <w:color w:val="000000"/>
        </w:rPr>
      </w:pPr>
      <w:r>
        <w:rPr>
          <w:rFonts w:ascii="Verdana" w:hAnsi="Verdana"/>
          <w:color w:val="000000"/>
        </w:rPr>
        <w:t>Use standards track version of JSON Web Token spec (draft-</w:t>
      </w:r>
      <w:proofErr w:type="spellStart"/>
      <w:r>
        <w:rPr>
          <w:rFonts w:ascii="Verdana" w:hAnsi="Verdana"/>
          <w:color w:val="000000"/>
        </w:rPr>
        <w:t>ietf</w:t>
      </w:r>
      <w:proofErr w:type="spellEnd"/>
      <w:r>
        <w:rPr>
          <w:rFonts w:ascii="Verdana" w:hAnsi="Verdana"/>
          <w:color w:val="000000"/>
        </w:rPr>
        <w:t>-</w:t>
      </w:r>
      <w:proofErr w:type="spellStart"/>
      <w:r>
        <w:rPr>
          <w:rFonts w:ascii="Verdana" w:hAnsi="Verdana"/>
          <w:color w:val="000000"/>
        </w:rPr>
        <w:t>oauth</w:t>
      </w:r>
      <w:proofErr w:type="spellEnd"/>
      <w:r>
        <w:rPr>
          <w:rFonts w:ascii="Verdana" w:hAnsi="Verdana"/>
          <w:color w:val="000000"/>
        </w:rPr>
        <w:t>-</w:t>
      </w:r>
      <w:proofErr w:type="spellStart"/>
      <w:r>
        <w:rPr>
          <w:rFonts w:ascii="Verdana" w:hAnsi="Verdana"/>
          <w:color w:val="000000"/>
        </w:rPr>
        <w:t>json</w:t>
      </w:r>
      <w:proofErr w:type="spellEnd"/>
      <w:r>
        <w:rPr>
          <w:rFonts w:ascii="Verdana" w:hAnsi="Verdana"/>
          <w:color w:val="000000"/>
        </w:rPr>
        <w:t xml:space="preserve">-web-token) </w:t>
      </w:r>
    </w:p>
    <w:p w14:paraId="387C5ECF" w14:textId="77777777" w:rsidR="00ED00E9" w:rsidRDefault="00ED00E9">
      <w:pPr>
        <w:pStyle w:val="Web"/>
        <w:divId w:val="413163619"/>
        <w:rPr>
          <w:rFonts w:ascii="Verdana" w:hAnsi="Verdana"/>
          <w:color w:val="000000"/>
        </w:rPr>
      </w:pPr>
      <w:r>
        <w:rPr>
          <w:rFonts w:ascii="Verdana" w:hAnsi="Verdana"/>
          <w:color w:val="000000"/>
        </w:rPr>
        <w:t>-09</w:t>
      </w:r>
    </w:p>
    <w:p w14:paraId="164DF754"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Added error </w:t>
      </w:r>
      <w:proofErr w:type="spellStart"/>
      <w:r>
        <w:rPr>
          <w:rFonts w:ascii="Verdana" w:hAnsi="Verdana"/>
          <w:color w:val="000000"/>
        </w:rPr>
        <w:t>interaction_required</w:t>
      </w:r>
      <w:proofErr w:type="spellEnd"/>
      <w:r>
        <w:rPr>
          <w:rFonts w:ascii="Verdana" w:hAnsi="Verdana"/>
          <w:color w:val="000000"/>
        </w:rPr>
        <w:t xml:space="preserve"> and removed </w:t>
      </w:r>
      <w:proofErr w:type="spellStart"/>
      <w:r>
        <w:rPr>
          <w:rFonts w:ascii="Verdana" w:hAnsi="Verdana"/>
          <w:color w:val="000000"/>
        </w:rPr>
        <w:t>user_mismatched</w:t>
      </w:r>
      <w:proofErr w:type="spellEnd"/>
      <w:r>
        <w:rPr>
          <w:rFonts w:ascii="Verdana" w:hAnsi="Verdana"/>
          <w:color w:val="000000"/>
        </w:rPr>
        <w:t xml:space="preserve">, per issue #523 </w:t>
      </w:r>
    </w:p>
    <w:p w14:paraId="481619F9"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Changed </w:t>
      </w:r>
      <w:proofErr w:type="spellStart"/>
      <w:r>
        <w:rPr>
          <w:rFonts w:ascii="Verdana" w:hAnsi="Verdana"/>
          <w:color w:val="000000"/>
        </w:rPr>
        <w:t>invalid_request_request_uri</w:t>
      </w:r>
      <w:proofErr w:type="spellEnd"/>
      <w:r>
        <w:rPr>
          <w:rFonts w:ascii="Verdana" w:hAnsi="Verdana"/>
          <w:color w:val="000000"/>
        </w:rPr>
        <w:t xml:space="preserve"> to </w:t>
      </w:r>
      <w:proofErr w:type="spellStart"/>
      <w:r>
        <w:rPr>
          <w:rFonts w:ascii="Verdana" w:hAnsi="Verdana"/>
          <w:color w:val="000000"/>
        </w:rPr>
        <w:t>invalid_request_uri</w:t>
      </w:r>
      <w:proofErr w:type="spellEnd"/>
      <w:r>
        <w:rPr>
          <w:rFonts w:ascii="Verdana" w:hAnsi="Verdana"/>
          <w:color w:val="000000"/>
        </w:rPr>
        <w:t xml:space="preserve"> and </w:t>
      </w:r>
      <w:proofErr w:type="spellStart"/>
      <w:r>
        <w:rPr>
          <w:rFonts w:ascii="Verdana" w:hAnsi="Verdana"/>
          <w:color w:val="000000"/>
        </w:rPr>
        <w:t>invalid_request_redirect_uri</w:t>
      </w:r>
      <w:proofErr w:type="spellEnd"/>
      <w:r>
        <w:rPr>
          <w:rFonts w:ascii="Verdana" w:hAnsi="Verdana"/>
          <w:color w:val="000000"/>
        </w:rPr>
        <w:t xml:space="preserve"> to </w:t>
      </w:r>
      <w:proofErr w:type="spellStart"/>
      <w:r>
        <w:rPr>
          <w:rFonts w:ascii="Verdana" w:hAnsi="Verdana"/>
          <w:color w:val="000000"/>
        </w:rPr>
        <w:t>invalid_redirect_uri</w:t>
      </w:r>
      <w:proofErr w:type="spellEnd"/>
      <w:r>
        <w:rPr>
          <w:rFonts w:ascii="Verdana" w:hAnsi="Verdana"/>
          <w:color w:val="000000"/>
        </w:rPr>
        <w:t xml:space="preserve">, per issue #553 </w:t>
      </w:r>
    </w:p>
    <w:p w14:paraId="12EF31BD"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Added optional </w:t>
      </w:r>
      <w:proofErr w:type="spellStart"/>
      <w:r>
        <w:rPr>
          <w:rFonts w:ascii="Verdana" w:hAnsi="Verdana"/>
          <w:color w:val="000000"/>
        </w:rPr>
        <w:t>id_token</w:t>
      </w:r>
      <w:proofErr w:type="spellEnd"/>
      <w:r>
        <w:rPr>
          <w:rFonts w:ascii="Verdana" w:hAnsi="Verdana"/>
          <w:color w:val="000000"/>
        </w:rPr>
        <w:t xml:space="preserve"> to authorization request parameters, per issue #535 </w:t>
      </w:r>
    </w:p>
    <w:p w14:paraId="7D53CFB0"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Removed use of non-existent scope parameters registry, per issue #558 </w:t>
      </w:r>
    </w:p>
    <w:p w14:paraId="13537D57"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Updated Notices </w:t>
      </w:r>
    </w:p>
    <w:p w14:paraId="04FC2363" w14:textId="77777777"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Updated References </w:t>
      </w:r>
    </w:p>
    <w:p w14:paraId="57E649F5" w14:textId="77777777" w:rsidR="00ED00E9" w:rsidRDefault="00ED00E9">
      <w:pPr>
        <w:pStyle w:val="Web"/>
        <w:divId w:val="413163619"/>
        <w:rPr>
          <w:rFonts w:ascii="Verdana" w:hAnsi="Verdana"/>
          <w:color w:val="000000"/>
        </w:rPr>
      </w:pPr>
      <w:r>
        <w:rPr>
          <w:rFonts w:ascii="Verdana" w:hAnsi="Verdana"/>
          <w:color w:val="000000"/>
        </w:rPr>
        <w:t>-08</w:t>
      </w:r>
    </w:p>
    <w:p w14:paraId="38B0104D" w14:textId="77777777"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Updated version number and date </w:t>
      </w:r>
    </w:p>
    <w:p w14:paraId="556E1AB6" w14:textId="77777777"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Fix #543 Section 2.3.1.3 Request file requiring all request </w:t>
      </w:r>
      <w:proofErr w:type="spellStart"/>
      <w:r>
        <w:rPr>
          <w:rFonts w:ascii="Verdana" w:hAnsi="Verdana"/>
          <w:color w:val="000000"/>
        </w:rPr>
        <w:t>params</w:t>
      </w:r>
      <w:proofErr w:type="spellEnd"/>
      <w:r>
        <w:rPr>
          <w:rFonts w:ascii="Verdana" w:hAnsi="Verdana"/>
          <w:color w:val="000000"/>
        </w:rPr>
        <w:t xml:space="preserve"> to be included is false </w:t>
      </w:r>
    </w:p>
    <w:p w14:paraId="7C038F8E" w14:textId="77777777"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Fix Section 5.1 to reference Messages 2.4.1 rather than 3.3 </w:t>
      </w:r>
    </w:p>
    <w:p w14:paraId="2FA739D1" w14:textId="77777777"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Added reference to CORS for JS clients to </w:t>
      </w:r>
      <w:proofErr w:type="spellStart"/>
      <w:r>
        <w:rPr>
          <w:rFonts w:ascii="Verdana" w:hAnsi="Verdana"/>
          <w:color w:val="000000"/>
        </w:rPr>
        <w:t>userinfo</w:t>
      </w:r>
      <w:proofErr w:type="spellEnd"/>
      <w:r>
        <w:rPr>
          <w:rFonts w:ascii="Verdana" w:hAnsi="Verdana"/>
          <w:color w:val="000000"/>
        </w:rPr>
        <w:t xml:space="preserve"> and </w:t>
      </w:r>
      <w:proofErr w:type="spellStart"/>
      <w:r>
        <w:rPr>
          <w:rFonts w:ascii="Verdana" w:hAnsi="Verdana"/>
          <w:color w:val="000000"/>
        </w:rPr>
        <w:t>check_id</w:t>
      </w:r>
      <w:proofErr w:type="spellEnd"/>
      <w:r>
        <w:rPr>
          <w:rFonts w:ascii="Verdana" w:hAnsi="Verdana"/>
          <w:color w:val="000000"/>
        </w:rPr>
        <w:t xml:space="preserve"> endpoints </w:t>
      </w:r>
    </w:p>
    <w:p w14:paraId="3D61CAE3" w14:textId="77777777" w:rsidR="00ED00E9" w:rsidRDefault="00ED00E9">
      <w:pPr>
        <w:pStyle w:val="Web"/>
        <w:divId w:val="413163619"/>
        <w:rPr>
          <w:rFonts w:ascii="Verdana" w:hAnsi="Verdana"/>
          <w:color w:val="000000"/>
        </w:rPr>
      </w:pPr>
      <w:r>
        <w:rPr>
          <w:rFonts w:ascii="Verdana" w:hAnsi="Verdana"/>
          <w:color w:val="000000"/>
        </w:rPr>
        <w:t>-07</w:t>
      </w:r>
    </w:p>
    <w:p w14:paraId="6BB136A3"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definition and usage for assertion and claim object </w:t>
      </w:r>
    </w:p>
    <w:p w14:paraId="0889F2B2"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Request File Registration Service </w:t>
      </w:r>
    </w:p>
    <w:p w14:paraId="2F30444C"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Consistent use of End-User </w:t>
      </w:r>
    </w:p>
    <w:p w14:paraId="69B8E2D6"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email scope allows access to the 'verified' claim </w:t>
      </w:r>
    </w:p>
    <w:p w14:paraId="74E313AA"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language pertaining to custom </w:t>
      </w:r>
      <w:proofErr w:type="spellStart"/>
      <w:r>
        <w:rPr>
          <w:rFonts w:ascii="Verdana" w:hAnsi="Verdana"/>
          <w:color w:val="000000"/>
        </w:rPr>
        <w:t>userinfo</w:t>
      </w:r>
      <w:proofErr w:type="spellEnd"/>
      <w:r>
        <w:rPr>
          <w:rFonts w:ascii="Verdana" w:hAnsi="Verdana"/>
          <w:color w:val="000000"/>
        </w:rPr>
        <w:t xml:space="preserve"> schemas </w:t>
      </w:r>
    </w:p>
    <w:p w14:paraId="46765E7D"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Updated error section for refreshing access token </w:t>
      </w:r>
    </w:p>
    <w:p w14:paraId="4613B375"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 'audience' parameter from Authorization Request </w:t>
      </w:r>
    </w:p>
    <w:p w14:paraId="7CD8655E"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Moved display=none to prompt=none </w:t>
      </w:r>
    </w:p>
    <w:p w14:paraId="14B5CD7F"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Moved IANA considerations from Messages </w:t>
      </w:r>
    </w:p>
    <w:p w14:paraId="1D994ED7"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returns only JSON </w:t>
      </w:r>
    </w:p>
    <w:p w14:paraId="1D724F72"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PPID scope value </w:t>
      </w:r>
    </w:p>
    <w:p w14:paraId="455E8AE0"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Reference Messages for validation of request object encryption and signature </w:t>
      </w:r>
    </w:p>
    <w:p w14:paraId="570291A2"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Redefined 'nonce' in Authorization Request. Changed to REQUIRED parameter. </w:t>
      </w:r>
    </w:p>
    <w:p w14:paraId="1899E106"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usage of "approval" to "consent" </w:t>
      </w:r>
    </w:p>
    <w:p w14:paraId="625A6F9B"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Use RFC 6125 to verify TLS endpoints </w:t>
      </w:r>
    </w:p>
    <w:p w14:paraId="427871A3"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Privacy considerations </w:t>
      </w:r>
    </w:p>
    <w:p w14:paraId="21AC5C60"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Changed '</w:t>
      </w:r>
      <w:proofErr w:type="spellStart"/>
      <w:r>
        <w:rPr>
          <w:rFonts w:ascii="Verdana" w:hAnsi="Verdana"/>
          <w:color w:val="000000"/>
        </w:rPr>
        <w:t>request_uri</w:t>
      </w:r>
      <w:proofErr w:type="spellEnd"/>
      <w:r>
        <w:rPr>
          <w:rFonts w:ascii="Verdana" w:hAnsi="Verdana"/>
          <w:color w:val="000000"/>
        </w:rPr>
        <w:t xml:space="preserve">' to require HTTPS unless the referenced content is signed and only needs to be reachable by AS </w:t>
      </w:r>
    </w:p>
    <w:p w14:paraId="6C608066"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Added hash and entropy considerations to '</w:t>
      </w:r>
      <w:proofErr w:type="spellStart"/>
      <w:r>
        <w:rPr>
          <w:rFonts w:ascii="Verdana" w:hAnsi="Verdana"/>
          <w:color w:val="000000"/>
        </w:rPr>
        <w:t>request_uri</w:t>
      </w:r>
      <w:proofErr w:type="spellEnd"/>
      <w:r>
        <w:rPr>
          <w:rFonts w:ascii="Verdana" w:hAnsi="Verdana"/>
          <w:color w:val="000000"/>
        </w:rPr>
        <w:t xml:space="preserve">' </w:t>
      </w:r>
    </w:p>
    <w:p w14:paraId="4D2ACBBB"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requirement to compare </w:t>
      </w:r>
      <w:proofErr w:type="spellStart"/>
      <w:r>
        <w:rPr>
          <w:rFonts w:ascii="Verdana" w:hAnsi="Verdana"/>
          <w:color w:val="000000"/>
        </w:rPr>
        <w:t>user_id</w:t>
      </w:r>
      <w:proofErr w:type="spellEnd"/>
      <w:r>
        <w:rPr>
          <w:rFonts w:ascii="Verdana" w:hAnsi="Verdana"/>
          <w:color w:val="000000"/>
        </w:rPr>
        <w:t xml:space="preserve"> from </w:t>
      </w:r>
      <w:proofErr w:type="spellStart"/>
      <w:r>
        <w:rPr>
          <w:rFonts w:ascii="Verdana" w:hAnsi="Verdana"/>
          <w:color w:val="000000"/>
        </w:rPr>
        <w:t>userinfo</w:t>
      </w:r>
      <w:proofErr w:type="spellEnd"/>
      <w:r>
        <w:rPr>
          <w:rFonts w:ascii="Verdana" w:hAnsi="Verdana"/>
          <w:color w:val="000000"/>
        </w:rPr>
        <w:t xml:space="preserve"> endpoint to </w:t>
      </w:r>
      <w:proofErr w:type="spellStart"/>
      <w:r>
        <w:rPr>
          <w:rFonts w:ascii="Verdana" w:hAnsi="Verdana"/>
          <w:color w:val="000000"/>
        </w:rPr>
        <w:t>id_token</w:t>
      </w:r>
      <w:proofErr w:type="spellEnd"/>
      <w:r>
        <w:rPr>
          <w:rFonts w:ascii="Verdana" w:hAnsi="Verdana"/>
          <w:color w:val="000000"/>
        </w:rPr>
        <w:t xml:space="preserve"> </w:t>
      </w:r>
    </w:p>
    <w:p w14:paraId="7DD69661"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SHOULD use POST </w:t>
      </w:r>
    </w:p>
    <w:p w14:paraId="2C53F216"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UserInfo Error Response to augment and return OAuth 2.0 Bearer Token Error Response </w:t>
      </w:r>
    </w:p>
    <w:p w14:paraId="2B7B10BB"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section about string comparison rules needed </w:t>
      </w:r>
    </w:p>
    <w:p w14:paraId="2B3DAE80"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Response Encoding according to Multiple Response Types spec </w:t>
      </w:r>
    </w:p>
    <w:p w14:paraId="785C32CC"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Allows only '</w:t>
      </w:r>
      <w:proofErr w:type="spellStart"/>
      <w:r>
        <w:rPr>
          <w:rFonts w:ascii="Verdana" w:hAnsi="Verdana"/>
          <w:color w:val="000000"/>
        </w:rPr>
        <w:t>id_token</w:t>
      </w:r>
      <w:proofErr w:type="spellEnd"/>
      <w:r>
        <w:rPr>
          <w:rFonts w:ascii="Verdana" w:hAnsi="Verdana"/>
          <w:color w:val="000000"/>
        </w:rPr>
        <w:t>' for '</w:t>
      </w:r>
      <w:proofErr w:type="spellStart"/>
      <w:r>
        <w:rPr>
          <w:rFonts w:ascii="Verdana" w:hAnsi="Verdana"/>
          <w:color w:val="000000"/>
        </w:rPr>
        <w:t>response_type</w:t>
      </w:r>
      <w:proofErr w:type="spellEnd"/>
      <w:r>
        <w:rPr>
          <w:rFonts w:ascii="Verdana" w:hAnsi="Verdana"/>
          <w:color w:val="000000"/>
        </w:rPr>
        <w:t xml:space="preserve">' parameter in Authorization Request </w:t>
      </w:r>
    </w:p>
    <w:p w14:paraId="0415B533"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Clarified </w:t>
      </w:r>
      <w:proofErr w:type="spellStart"/>
      <w:r>
        <w:rPr>
          <w:rFonts w:ascii="Verdana" w:hAnsi="Verdana"/>
          <w:color w:val="000000"/>
        </w:rPr>
        <w:t>redirect_uris</w:t>
      </w:r>
      <w:proofErr w:type="spellEnd"/>
      <w:r>
        <w:rPr>
          <w:rFonts w:ascii="Verdana" w:hAnsi="Verdana"/>
          <w:color w:val="000000"/>
        </w:rPr>
        <w:t xml:space="preserve"> matching </w:t>
      </w:r>
    </w:p>
    <w:p w14:paraId="4FD50705"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explanation of </w:t>
      </w:r>
      <w:proofErr w:type="spellStart"/>
      <w:r>
        <w:rPr>
          <w:rFonts w:ascii="Verdana" w:hAnsi="Verdana"/>
          <w:color w:val="000000"/>
        </w:rPr>
        <w:t>select_account</w:t>
      </w:r>
      <w:proofErr w:type="spellEnd"/>
      <w:r>
        <w:rPr>
          <w:rFonts w:ascii="Verdana" w:hAnsi="Verdana"/>
          <w:color w:val="000000"/>
        </w:rPr>
        <w:t xml:space="preserve"> </w:t>
      </w:r>
    </w:p>
    <w:p w14:paraId="3A7B2C13"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Security Considerations to refer to corresponding section in Messages </w:t>
      </w:r>
    </w:p>
    <w:p w14:paraId="2256A5E7"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uses ID Token as Access Token according to Bearer Token spec </w:t>
      </w:r>
    </w:p>
    <w:p w14:paraId="71274FF4"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Update John Bradley email and affiliation for Implementer's Draft </w:t>
      </w:r>
    </w:p>
    <w:p w14:paraId="0C3336F5" w14:textId="77777777"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w:t>
      </w:r>
      <w:proofErr w:type="spellStart"/>
      <w:r>
        <w:rPr>
          <w:rFonts w:ascii="Verdana" w:hAnsi="Verdana"/>
          <w:color w:val="000000"/>
        </w:rPr>
        <w:t>invalid_authorization_code</w:t>
      </w:r>
      <w:proofErr w:type="spellEnd"/>
      <w:r>
        <w:rPr>
          <w:rFonts w:ascii="Verdana" w:hAnsi="Verdana"/>
          <w:color w:val="000000"/>
        </w:rPr>
        <w:t xml:space="preserve">, </w:t>
      </w:r>
      <w:proofErr w:type="spellStart"/>
      <w:r>
        <w:rPr>
          <w:rFonts w:ascii="Verdana" w:hAnsi="Verdana"/>
          <w:color w:val="000000"/>
        </w:rPr>
        <w:t>invalid_id_token</w:t>
      </w:r>
      <w:proofErr w:type="spellEnd"/>
      <w:r>
        <w:rPr>
          <w:rFonts w:ascii="Verdana" w:hAnsi="Verdana"/>
          <w:color w:val="000000"/>
        </w:rPr>
        <w:t xml:space="preserve"> error codes </w:t>
      </w:r>
    </w:p>
    <w:p w14:paraId="23D01D76" w14:textId="77777777" w:rsidR="00ED00E9" w:rsidRDefault="00ED00E9">
      <w:pPr>
        <w:pStyle w:val="Web"/>
        <w:divId w:val="413163619"/>
        <w:rPr>
          <w:rFonts w:ascii="Verdana" w:hAnsi="Verdana"/>
          <w:color w:val="000000"/>
        </w:rPr>
      </w:pPr>
      <w:r>
        <w:rPr>
          <w:rFonts w:ascii="Verdana" w:hAnsi="Verdana"/>
          <w:color w:val="000000"/>
        </w:rPr>
        <w:t>-06</w:t>
      </w:r>
    </w:p>
    <w:p w14:paraId="02070426"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Reworked return type wording in section 4.4.1 per ticket #174. </w:t>
      </w:r>
    </w:p>
    <w:p w14:paraId="6236D5D5"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Added reference to registered return types. </w:t>
      </w:r>
    </w:p>
    <w:p w14:paraId="6CB636C7"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Bumped Version number and date. </w:t>
      </w:r>
    </w:p>
    <w:p w14:paraId="25605E71"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Make clear the server passes the value of nonce through untouched. Ticket #97. </w:t>
      </w:r>
    </w:p>
    <w:p w14:paraId="7D13C91F"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Prevent caching of </w:t>
      </w:r>
      <w:proofErr w:type="spellStart"/>
      <w:r>
        <w:rPr>
          <w:rFonts w:ascii="Verdana" w:hAnsi="Verdana"/>
          <w:color w:val="000000"/>
        </w:rPr>
        <w:t>request_uri</w:t>
      </w:r>
      <w:proofErr w:type="spellEnd"/>
      <w:r>
        <w:rPr>
          <w:rFonts w:ascii="Verdana" w:hAnsi="Verdana"/>
          <w:color w:val="000000"/>
        </w:rPr>
        <w:t xml:space="preserve">. Ticket #148. </w:t>
      </w:r>
    </w:p>
    <w:p w14:paraId="7B17B3AD"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Add nonce to request examples. Ticket #147. </w:t>
      </w:r>
    </w:p>
    <w:p w14:paraId="5754F925"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Fixed 4.3.1.3 per ticket #150. </w:t>
      </w:r>
    </w:p>
    <w:p w14:paraId="71E6DFAC"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Fixed 4.3.2 to remove display scopes per ticket #172. </w:t>
      </w:r>
    </w:p>
    <w:p w14:paraId="411FC484"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Make scope optional for refresh in 5.2. </w:t>
      </w:r>
    </w:p>
    <w:p w14:paraId="7AC2DFAE"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Reference messages 3.2.2 for field definitions in section 5.2.1 per ticket #159. </w:t>
      </w:r>
    </w:p>
    <w:p w14:paraId="210C0D59"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Removed scopes from display value in 4.3.1 per ticket #172. </w:t>
      </w:r>
    </w:p>
    <w:p w14:paraId="6668E1FA" w14:textId="77777777" w:rsidR="00ED00E9" w:rsidRDefault="00ED00E9">
      <w:pPr>
        <w:numPr>
          <w:ilvl w:val="0"/>
          <w:numId w:val="31"/>
        </w:numPr>
        <w:ind w:left="1200" w:right="480"/>
        <w:divId w:val="413163619"/>
        <w:rPr>
          <w:rFonts w:ascii="Verdana" w:hAnsi="Verdana"/>
          <w:color w:val="000000"/>
        </w:rPr>
      </w:pPr>
      <w:r>
        <w:rPr>
          <w:rFonts w:ascii="Verdana" w:hAnsi="Verdana"/>
          <w:color w:val="000000"/>
        </w:rPr>
        <w:t>Make "code" and "</w:t>
      </w:r>
      <w:proofErr w:type="spellStart"/>
      <w:r>
        <w:rPr>
          <w:rFonts w:ascii="Verdana" w:hAnsi="Verdana"/>
          <w:color w:val="000000"/>
        </w:rPr>
        <w:t>id_token</w:t>
      </w:r>
      <w:proofErr w:type="spellEnd"/>
      <w:r>
        <w:rPr>
          <w:rFonts w:ascii="Verdana" w:hAnsi="Verdana"/>
          <w:color w:val="000000"/>
        </w:rPr>
        <w:t xml:space="preserve"> token" response types mandatory for Authorization Servers to support. </w:t>
      </w:r>
    </w:p>
    <w:p w14:paraId="60B21B12" w14:textId="77777777" w:rsidR="00ED00E9" w:rsidRDefault="00ED00E9">
      <w:pPr>
        <w:pStyle w:val="Web"/>
        <w:divId w:val="413163619"/>
        <w:rPr>
          <w:rFonts w:ascii="Verdana" w:hAnsi="Verdana"/>
          <w:color w:val="000000"/>
        </w:rPr>
      </w:pPr>
      <w:r>
        <w:rPr>
          <w:rFonts w:ascii="Verdana" w:hAnsi="Verdana"/>
          <w:color w:val="000000"/>
        </w:rPr>
        <w:t>-05</w:t>
      </w:r>
    </w:p>
    <w:p w14:paraId="2BC566EB" w14:textId="77777777"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Changed </w:t>
      </w:r>
      <w:proofErr w:type="spellStart"/>
      <w:r>
        <w:rPr>
          <w:rFonts w:ascii="Verdana" w:hAnsi="Verdana"/>
          <w:color w:val="000000"/>
        </w:rPr>
        <w:t>check_session</w:t>
      </w:r>
      <w:proofErr w:type="spellEnd"/>
      <w:r>
        <w:rPr>
          <w:rFonts w:ascii="Verdana" w:hAnsi="Verdana"/>
          <w:color w:val="000000"/>
        </w:rPr>
        <w:t xml:space="preserve"> to </w:t>
      </w:r>
      <w:proofErr w:type="spellStart"/>
      <w:r>
        <w:rPr>
          <w:rFonts w:ascii="Verdana" w:hAnsi="Verdana"/>
          <w:color w:val="000000"/>
        </w:rPr>
        <w:t>check_id</w:t>
      </w:r>
      <w:proofErr w:type="spellEnd"/>
      <w:r>
        <w:rPr>
          <w:rFonts w:ascii="Verdana" w:hAnsi="Verdana"/>
          <w:color w:val="000000"/>
        </w:rPr>
        <w:t xml:space="preserve">. </w:t>
      </w:r>
    </w:p>
    <w:p w14:paraId="4F0A15FE" w14:textId="77777777" w:rsidR="00ED00E9" w:rsidRDefault="00ED00E9">
      <w:pPr>
        <w:numPr>
          <w:ilvl w:val="0"/>
          <w:numId w:val="32"/>
        </w:numPr>
        <w:ind w:left="1200" w:right="480"/>
        <w:divId w:val="413163619"/>
        <w:rPr>
          <w:rFonts w:ascii="Verdana" w:hAnsi="Verdana"/>
          <w:color w:val="000000"/>
        </w:rPr>
      </w:pPr>
      <w:proofErr w:type="gramStart"/>
      <w:r>
        <w:rPr>
          <w:rFonts w:ascii="Verdana" w:hAnsi="Verdana"/>
          <w:color w:val="000000"/>
        </w:rPr>
        <w:t>schema</w:t>
      </w:r>
      <w:proofErr w:type="gramEnd"/>
      <w:r>
        <w:rPr>
          <w:rFonts w:ascii="Verdana" w:hAnsi="Verdana"/>
          <w:color w:val="000000"/>
        </w:rPr>
        <w:t>=</w:t>
      </w:r>
      <w:proofErr w:type="spellStart"/>
      <w:r>
        <w:rPr>
          <w:rFonts w:ascii="Verdana" w:hAnsi="Verdana"/>
          <w:color w:val="000000"/>
        </w:rPr>
        <w:t>openid</w:t>
      </w:r>
      <w:proofErr w:type="spellEnd"/>
      <w:r>
        <w:rPr>
          <w:rFonts w:ascii="Verdana" w:hAnsi="Verdana"/>
          <w:color w:val="000000"/>
        </w:rPr>
        <w:t xml:space="preserve"> now required when requesting UserInfo. </w:t>
      </w:r>
    </w:p>
    <w:p w14:paraId="50FA9C32" w14:textId="77777777"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Removed display values popup, touch, and mobile, since not well defined. </w:t>
      </w:r>
    </w:p>
    <w:p w14:paraId="39470BB9" w14:textId="77777777"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Resolve issue #135, clarifying that the </w:t>
      </w:r>
      <w:proofErr w:type="spellStart"/>
      <w:r>
        <w:rPr>
          <w:rFonts w:ascii="Verdana" w:hAnsi="Verdana"/>
          <w:color w:val="000000"/>
        </w:rPr>
        <w:t>access_token</w:t>
      </w:r>
      <w:proofErr w:type="spellEnd"/>
      <w:r>
        <w:rPr>
          <w:rFonts w:ascii="Verdana" w:hAnsi="Verdana"/>
          <w:color w:val="000000"/>
        </w:rPr>
        <w:t xml:space="preserve"> MAY be sent in the message body. </w:t>
      </w:r>
    </w:p>
    <w:p w14:paraId="75997EB6" w14:textId="77777777" w:rsidR="00ED00E9" w:rsidRDefault="00ED00E9">
      <w:pPr>
        <w:pStyle w:val="Web"/>
        <w:divId w:val="413163619"/>
        <w:rPr>
          <w:rFonts w:ascii="Verdana" w:hAnsi="Verdana"/>
          <w:color w:val="000000"/>
        </w:rPr>
      </w:pPr>
      <w:r>
        <w:rPr>
          <w:rFonts w:ascii="Verdana" w:hAnsi="Verdana"/>
          <w:color w:val="000000"/>
        </w:rPr>
        <w:t xml:space="preserve">-04 </w:t>
      </w:r>
    </w:p>
    <w:p w14:paraId="1C9F0966" w14:textId="77777777" w:rsidR="00ED00E9" w:rsidRDefault="00ED00E9">
      <w:pPr>
        <w:numPr>
          <w:ilvl w:val="0"/>
          <w:numId w:val="33"/>
        </w:numPr>
        <w:ind w:left="1200" w:right="480"/>
        <w:divId w:val="413163619"/>
        <w:rPr>
          <w:rFonts w:ascii="Verdana" w:hAnsi="Verdana"/>
          <w:color w:val="000000"/>
        </w:rPr>
      </w:pPr>
      <w:r>
        <w:rPr>
          <w:rFonts w:ascii="Verdana" w:hAnsi="Verdana"/>
          <w:color w:val="000000"/>
        </w:rPr>
        <w:t xml:space="preserve">Changes associated with renaming "Lite" to "Basic Client" and replacing "Core" and "Framework" with "Messages" and "Standard". </w:t>
      </w:r>
    </w:p>
    <w:p w14:paraId="1C385C82" w14:textId="77777777" w:rsidR="00ED00E9" w:rsidRDefault="00ED00E9">
      <w:pPr>
        <w:numPr>
          <w:ilvl w:val="0"/>
          <w:numId w:val="33"/>
        </w:numPr>
        <w:ind w:left="1200" w:right="480"/>
        <w:divId w:val="413163619"/>
        <w:rPr>
          <w:rFonts w:ascii="Verdana" w:hAnsi="Verdana"/>
          <w:color w:val="000000"/>
        </w:rPr>
      </w:pPr>
      <w:r>
        <w:rPr>
          <w:rFonts w:ascii="Verdana" w:hAnsi="Verdana"/>
          <w:color w:val="000000"/>
        </w:rPr>
        <w:t xml:space="preserve">Numerous cleanups, including updating references. </w:t>
      </w:r>
    </w:p>
    <w:p w14:paraId="3941A186" w14:textId="77777777" w:rsidR="00ED00E9" w:rsidRDefault="00ED00E9">
      <w:pPr>
        <w:pStyle w:val="Web"/>
        <w:divId w:val="413163619"/>
        <w:rPr>
          <w:rFonts w:ascii="Verdana" w:hAnsi="Verdana"/>
          <w:color w:val="000000"/>
        </w:rPr>
      </w:pPr>
      <w:r>
        <w:rPr>
          <w:rFonts w:ascii="Verdana" w:hAnsi="Verdana"/>
          <w:color w:val="000000"/>
        </w:rPr>
        <w:t xml:space="preserve">-03 </w:t>
      </w:r>
    </w:p>
    <w:p w14:paraId="25DE514C" w14:textId="77777777" w:rsidR="00ED00E9" w:rsidRDefault="00ED00E9">
      <w:pPr>
        <w:numPr>
          <w:ilvl w:val="0"/>
          <w:numId w:val="34"/>
        </w:numPr>
        <w:ind w:left="1200" w:right="480"/>
        <w:divId w:val="413163619"/>
        <w:rPr>
          <w:rFonts w:ascii="Verdana" w:hAnsi="Verdana"/>
          <w:color w:val="000000"/>
        </w:rPr>
      </w:pPr>
      <w:r>
        <w:rPr>
          <w:rFonts w:ascii="Verdana" w:hAnsi="Verdana"/>
          <w:color w:val="000000"/>
        </w:rPr>
        <w:t xml:space="preserve">Added </w:t>
      </w:r>
      <w:proofErr w:type="spellStart"/>
      <w:r>
        <w:rPr>
          <w:rFonts w:ascii="Verdana" w:hAnsi="Verdana"/>
          <w:color w:val="000000"/>
        </w:rPr>
        <w:t>secret_type</w:t>
      </w:r>
      <w:proofErr w:type="spellEnd"/>
      <w:r>
        <w:rPr>
          <w:rFonts w:ascii="Verdana" w:hAnsi="Verdana"/>
          <w:color w:val="000000"/>
        </w:rPr>
        <w:t xml:space="preserve"> to the Token Endpoint. </w:t>
      </w:r>
    </w:p>
    <w:p w14:paraId="5CE18C40" w14:textId="77777777" w:rsidR="00ED00E9" w:rsidRDefault="00ED00E9">
      <w:pPr>
        <w:numPr>
          <w:ilvl w:val="0"/>
          <w:numId w:val="34"/>
        </w:numPr>
        <w:ind w:left="1200" w:right="480"/>
        <w:divId w:val="413163619"/>
        <w:rPr>
          <w:rFonts w:ascii="Verdana" w:hAnsi="Verdana"/>
          <w:color w:val="000000"/>
        </w:rPr>
      </w:pPr>
      <w:r>
        <w:rPr>
          <w:rFonts w:ascii="Verdana" w:hAnsi="Verdana"/>
          <w:color w:val="000000"/>
        </w:rPr>
        <w:t xml:space="preserve">Minor edits to the samples. </w:t>
      </w:r>
    </w:p>
    <w:p w14:paraId="53CE6391" w14:textId="77777777" w:rsidR="00ED00E9" w:rsidRDefault="00ED00E9">
      <w:pPr>
        <w:pStyle w:val="Web"/>
        <w:divId w:val="413163619"/>
        <w:rPr>
          <w:rFonts w:ascii="Verdana" w:hAnsi="Verdana"/>
          <w:color w:val="000000"/>
        </w:rPr>
      </w:pPr>
      <w:r>
        <w:rPr>
          <w:rFonts w:ascii="Verdana" w:hAnsi="Verdana"/>
          <w:color w:val="000000"/>
        </w:rPr>
        <w:t xml:space="preserve">-02 </w:t>
      </w:r>
    </w:p>
    <w:p w14:paraId="2FCE963B" w14:textId="77777777" w:rsidR="00ED00E9" w:rsidRDefault="00ED00E9">
      <w:pPr>
        <w:numPr>
          <w:ilvl w:val="0"/>
          <w:numId w:val="35"/>
        </w:numPr>
        <w:ind w:left="1200" w:right="480"/>
        <w:divId w:val="413163619"/>
        <w:rPr>
          <w:rFonts w:ascii="Verdana" w:hAnsi="Verdana"/>
          <w:color w:val="000000"/>
        </w:rPr>
      </w:pPr>
      <w:r>
        <w:rPr>
          <w:rFonts w:ascii="Verdana" w:hAnsi="Verdana"/>
          <w:color w:val="000000"/>
        </w:rPr>
        <w:t xml:space="preserve">Incorporates feedback from Nat Sakimura. </w:t>
      </w:r>
    </w:p>
    <w:p w14:paraId="23662622" w14:textId="77777777" w:rsidR="00ED00E9" w:rsidRDefault="00ED00E9">
      <w:pPr>
        <w:pStyle w:val="Web"/>
        <w:divId w:val="413163619"/>
        <w:rPr>
          <w:rFonts w:ascii="Verdana" w:hAnsi="Verdana"/>
          <w:color w:val="000000"/>
        </w:rPr>
      </w:pPr>
      <w:r>
        <w:rPr>
          <w:rFonts w:ascii="Verdana" w:hAnsi="Verdana"/>
          <w:color w:val="000000"/>
        </w:rPr>
        <w:t xml:space="preserve">-01 </w:t>
      </w:r>
    </w:p>
    <w:p w14:paraId="20D1B1E2" w14:textId="77777777" w:rsidR="00ED00E9" w:rsidRDefault="00ED00E9">
      <w:pPr>
        <w:numPr>
          <w:ilvl w:val="0"/>
          <w:numId w:val="36"/>
        </w:numPr>
        <w:ind w:left="1200" w:right="480"/>
        <w:divId w:val="413163619"/>
        <w:rPr>
          <w:rFonts w:ascii="Verdana" w:hAnsi="Verdana"/>
          <w:color w:val="000000"/>
        </w:rPr>
      </w:pPr>
      <w:r>
        <w:rPr>
          <w:rFonts w:ascii="Verdana" w:hAnsi="Verdana"/>
          <w:color w:val="000000"/>
        </w:rPr>
        <w:t xml:space="preserve">First Draft that incorporates the merge of the Core and Framework specs. </w:t>
      </w:r>
    </w:p>
    <w:p w14:paraId="27A1E22D" w14:textId="77777777" w:rsidR="00ED00E9" w:rsidRDefault="00ED00E9">
      <w:pPr>
        <w:spacing w:before="0" w:beforeAutospacing="0" w:after="0" w:afterAutospacing="0"/>
        <w:divId w:val="413163619"/>
        <w:rPr>
          <w:rFonts w:ascii="Verdana" w:hAnsi="Verdana"/>
          <w:color w:val="000000"/>
        </w:rPr>
      </w:pPr>
      <w:bookmarkStart w:id="350" w:name="rfc.authors"/>
      <w:bookmarkEnd w:id="350"/>
    </w:p>
    <w:p w14:paraId="086E9F3C" w14:textId="77777777" w:rsidR="00ED00E9" w:rsidRDefault="0089604E">
      <w:pPr>
        <w:spacing w:before="0" w:beforeAutospacing="0" w:after="0" w:afterAutospacing="0"/>
        <w:divId w:val="413163619"/>
        <w:rPr>
          <w:rFonts w:ascii="Verdana" w:hAnsi="Verdana"/>
          <w:color w:val="000000"/>
        </w:rPr>
      </w:pPr>
      <w:r>
        <w:rPr>
          <w:rFonts w:ascii="Verdana" w:hAnsi="Verdana"/>
          <w:color w:val="000000"/>
        </w:rPr>
        <w:pict w14:anchorId="5E28977D">
          <v:rect id="_x0000_i108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816"/>
      </w:tblGrid>
      <w:tr w:rsidR="00ED00E9" w14:paraId="14853E3A" w14:textId="77777777">
        <w:trPr>
          <w:divId w:val="413163619"/>
          <w:trHeight w:val="225"/>
          <w:tblCellSpacing w:w="15" w:type="dxa"/>
        </w:trPr>
        <w:tc>
          <w:tcPr>
            <w:tcW w:w="450" w:type="dxa"/>
            <w:shd w:val="clear" w:color="auto" w:fill="990000"/>
            <w:vAlign w:val="center"/>
            <w:hideMark/>
          </w:tcPr>
          <w:p w14:paraId="16DF6DD5" w14:textId="77777777" w:rsidR="00ED00E9" w:rsidRDefault="0089604E">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14:paraId="56B0F33D" w14:textId="77777777" w:rsidR="00ED00E9" w:rsidRDefault="00ED00E9">
      <w:pPr>
        <w:pStyle w:val="3"/>
        <w:divId w:val="413163619"/>
      </w:pPr>
      <w: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ED00E9" w14:paraId="1ED787DC" w14:textId="77777777">
        <w:trPr>
          <w:divId w:val="413163619"/>
          <w:tblCellSpacing w:w="0" w:type="dxa"/>
        </w:trPr>
        <w:tc>
          <w:tcPr>
            <w:tcW w:w="0" w:type="auto"/>
            <w:vAlign w:val="center"/>
            <w:hideMark/>
          </w:tcPr>
          <w:p w14:paraId="5D703F87"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36420C1D"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Nat Sakimura</w:t>
            </w:r>
          </w:p>
        </w:tc>
      </w:tr>
      <w:tr w:rsidR="00ED00E9" w14:paraId="11CEC1D6" w14:textId="77777777">
        <w:trPr>
          <w:divId w:val="413163619"/>
          <w:tblCellSpacing w:w="0" w:type="dxa"/>
        </w:trPr>
        <w:tc>
          <w:tcPr>
            <w:tcW w:w="0" w:type="auto"/>
            <w:vAlign w:val="center"/>
            <w:hideMark/>
          </w:tcPr>
          <w:p w14:paraId="4D83B5CC"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50E239C3"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Nomura Research Institute, Ltd.</w:t>
            </w:r>
          </w:p>
        </w:tc>
      </w:tr>
      <w:tr w:rsidR="00ED00E9" w14:paraId="7660A22E" w14:textId="77777777">
        <w:trPr>
          <w:divId w:val="413163619"/>
          <w:tblCellSpacing w:w="0" w:type="dxa"/>
        </w:trPr>
        <w:tc>
          <w:tcPr>
            <w:tcW w:w="0" w:type="auto"/>
            <w:vAlign w:val="center"/>
            <w:hideMark/>
          </w:tcPr>
          <w:p w14:paraId="43EEF9F8" w14:textId="77777777"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14:paraId="41F88705" w14:textId="77777777" w:rsidR="00ED00E9" w:rsidRDefault="0089604E">
            <w:pPr>
              <w:spacing w:before="0" w:beforeAutospacing="0" w:after="0" w:afterAutospacing="0"/>
              <w:rPr>
                <w:rFonts w:ascii="Verdana" w:hAnsi="Verdana"/>
                <w:color w:val="000000"/>
                <w:sz w:val="20"/>
                <w:szCs w:val="20"/>
              </w:rPr>
            </w:pPr>
            <w:hyperlink r:id="rId58" w:history="1">
              <w:r w:rsidR="00ED00E9">
                <w:rPr>
                  <w:rStyle w:val="a3"/>
                  <w:rFonts w:ascii="Verdana" w:hAnsi="Verdana"/>
                  <w:sz w:val="20"/>
                  <w:szCs w:val="20"/>
                </w:rPr>
                <w:t>n-sakimura@nri.co.jp</w:t>
              </w:r>
            </w:hyperlink>
          </w:p>
        </w:tc>
      </w:tr>
      <w:tr w:rsidR="00ED00E9" w14:paraId="50583C23" w14:textId="77777777">
        <w:trPr>
          <w:divId w:val="413163619"/>
          <w:tblCellSpacing w:w="0" w:type="dxa"/>
        </w:trPr>
        <w:tc>
          <w:tcPr>
            <w:tcW w:w="0" w:type="auto"/>
            <w:vAlign w:val="center"/>
            <w:hideMark/>
          </w:tcPr>
          <w:p w14:paraId="743AB6F8"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14:paraId="0B8A3677"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14:paraId="5893FF20" w14:textId="77777777">
        <w:trPr>
          <w:divId w:val="413163619"/>
          <w:tblCellSpacing w:w="0" w:type="dxa"/>
        </w:trPr>
        <w:tc>
          <w:tcPr>
            <w:tcW w:w="0" w:type="auto"/>
            <w:vAlign w:val="center"/>
            <w:hideMark/>
          </w:tcPr>
          <w:p w14:paraId="6407DA70"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1C53DEB8"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John Bradley</w:t>
            </w:r>
          </w:p>
        </w:tc>
      </w:tr>
      <w:tr w:rsidR="00ED00E9" w14:paraId="7D198C18" w14:textId="77777777">
        <w:trPr>
          <w:divId w:val="413163619"/>
          <w:tblCellSpacing w:w="0" w:type="dxa"/>
        </w:trPr>
        <w:tc>
          <w:tcPr>
            <w:tcW w:w="0" w:type="auto"/>
            <w:vAlign w:val="center"/>
            <w:hideMark/>
          </w:tcPr>
          <w:p w14:paraId="40AF5700"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21A975D1"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Ping Identity</w:t>
            </w:r>
          </w:p>
        </w:tc>
      </w:tr>
      <w:tr w:rsidR="00ED00E9" w14:paraId="4E3FE2C3" w14:textId="77777777">
        <w:trPr>
          <w:divId w:val="413163619"/>
          <w:tblCellSpacing w:w="0" w:type="dxa"/>
        </w:trPr>
        <w:tc>
          <w:tcPr>
            <w:tcW w:w="0" w:type="auto"/>
            <w:vAlign w:val="center"/>
            <w:hideMark/>
          </w:tcPr>
          <w:p w14:paraId="58206543" w14:textId="77777777"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14:paraId="6DD98E95" w14:textId="77777777" w:rsidR="00ED00E9" w:rsidRDefault="0089604E">
            <w:pPr>
              <w:spacing w:before="0" w:beforeAutospacing="0" w:after="0" w:afterAutospacing="0"/>
              <w:rPr>
                <w:rFonts w:ascii="Verdana" w:hAnsi="Verdana"/>
                <w:color w:val="000000"/>
                <w:sz w:val="20"/>
                <w:szCs w:val="20"/>
              </w:rPr>
            </w:pPr>
            <w:hyperlink r:id="rId59" w:history="1">
              <w:r w:rsidR="00ED00E9">
                <w:rPr>
                  <w:rStyle w:val="a3"/>
                  <w:rFonts w:ascii="Verdana" w:hAnsi="Verdana"/>
                  <w:sz w:val="20"/>
                  <w:szCs w:val="20"/>
                </w:rPr>
                <w:t>ve7jtb@ve7jtb.com</w:t>
              </w:r>
            </w:hyperlink>
          </w:p>
        </w:tc>
      </w:tr>
      <w:tr w:rsidR="00ED00E9" w14:paraId="7BFF668F" w14:textId="77777777">
        <w:trPr>
          <w:divId w:val="413163619"/>
          <w:tblCellSpacing w:w="0" w:type="dxa"/>
        </w:trPr>
        <w:tc>
          <w:tcPr>
            <w:tcW w:w="0" w:type="auto"/>
            <w:vAlign w:val="center"/>
            <w:hideMark/>
          </w:tcPr>
          <w:p w14:paraId="03EB3DC4"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14:paraId="72AD4365"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14:paraId="2884FA86" w14:textId="77777777">
        <w:trPr>
          <w:divId w:val="413163619"/>
          <w:tblCellSpacing w:w="0" w:type="dxa"/>
        </w:trPr>
        <w:tc>
          <w:tcPr>
            <w:tcW w:w="0" w:type="auto"/>
            <w:vAlign w:val="center"/>
            <w:hideMark/>
          </w:tcPr>
          <w:p w14:paraId="100E794F"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16507AD5"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Michael B. Jones</w:t>
            </w:r>
          </w:p>
        </w:tc>
      </w:tr>
      <w:tr w:rsidR="00ED00E9" w14:paraId="6EE67208" w14:textId="77777777">
        <w:trPr>
          <w:divId w:val="413163619"/>
          <w:tblCellSpacing w:w="0" w:type="dxa"/>
        </w:trPr>
        <w:tc>
          <w:tcPr>
            <w:tcW w:w="0" w:type="auto"/>
            <w:vAlign w:val="center"/>
            <w:hideMark/>
          </w:tcPr>
          <w:p w14:paraId="108BA28D"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57E7B3B8"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Microsoft</w:t>
            </w:r>
          </w:p>
        </w:tc>
      </w:tr>
      <w:tr w:rsidR="00ED00E9" w14:paraId="4FBC518E" w14:textId="77777777">
        <w:trPr>
          <w:divId w:val="413163619"/>
          <w:tblCellSpacing w:w="0" w:type="dxa"/>
        </w:trPr>
        <w:tc>
          <w:tcPr>
            <w:tcW w:w="0" w:type="auto"/>
            <w:vAlign w:val="center"/>
            <w:hideMark/>
          </w:tcPr>
          <w:p w14:paraId="19B19518" w14:textId="77777777"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14:paraId="4CB17AAE" w14:textId="77777777" w:rsidR="00ED00E9" w:rsidRDefault="0089604E">
            <w:pPr>
              <w:spacing w:before="0" w:beforeAutospacing="0" w:after="0" w:afterAutospacing="0"/>
              <w:rPr>
                <w:rFonts w:ascii="Verdana" w:hAnsi="Verdana"/>
                <w:color w:val="000000"/>
                <w:sz w:val="20"/>
                <w:szCs w:val="20"/>
              </w:rPr>
            </w:pPr>
            <w:hyperlink r:id="rId60" w:history="1">
              <w:r w:rsidR="00ED00E9">
                <w:rPr>
                  <w:rStyle w:val="a3"/>
                  <w:rFonts w:ascii="Verdana" w:hAnsi="Verdana"/>
                  <w:sz w:val="20"/>
                  <w:szCs w:val="20"/>
                </w:rPr>
                <w:t>mbj@microsoft.com</w:t>
              </w:r>
            </w:hyperlink>
          </w:p>
        </w:tc>
      </w:tr>
      <w:tr w:rsidR="00ED00E9" w14:paraId="387500F0" w14:textId="77777777">
        <w:trPr>
          <w:divId w:val="413163619"/>
          <w:tblCellSpacing w:w="0" w:type="dxa"/>
        </w:trPr>
        <w:tc>
          <w:tcPr>
            <w:tcW w:w="0" w:type="auto"/>
            <w:vAlign w:val="center"/>
            <w:hideMark/>
          </w:tcPr>
          <w:p w14:paraId="0691A774"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14:paraId="1CD1D214"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14:paraId="473626BE" w14:textId="77777777">
        <w:trPr>
          <w:divId w:val="413163619"/>
          <w:tblCellSpacing w:w="0" w:type="dxa"/>
        </w:trPr>
        <w:tc>
          <w:tcPr>
            <w:tcW w:w="0" w:type="auto"/>
            <w:vAlign w:val="center"/>
            <w:hideMark/>
          </w:tcPr>
          <w:p w14:paraId="7BB1CF73"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6F706DEE"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Breno de Medeiros</w:t>
            </w:r>
          </w:p>
        </w:tc>
      </w:tr>
      <w:tr w:rsidR="00ED00E9" w14:paraId="516CD98B" w14:textId="77777777">
        <w:trPr>
          <w:divId w:val="413163619"/>
          <w:tblCellSpacing w:w="0" w:type="dxa"/>
        </w:trPr>
        <w:tc>
          <w:tcPr>
            <w:tcW w:w="0" w:type="auto"/>
            <w:vAlign w:val="center"/>
            <w:hideMark/>
          </w:tcPr>
          <w:p w14:paraId="0379146E"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5711656D"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Google</w:t>
            </w:r>
          </w:p>
        </w:tc>
      </w:tr>
      <w:tr w:rsidR="00ED00E9" w14:paraId="09884B23" w14:textId="77777777">
        <w:trPr>
          <w:divId w:val="413163619"/>
          <w:tblCellSpacing w:w="0" w:type="dxa"/>
        </w:trPr>
        <w:tc>
          <w:tcPr>
            <w:tcW w:w="0" w:type="auto"/>
            <w:vAlign w:val="center"/>
            <w:hideMark/>
          </w:tcPr>
          <w:p w14:paraId="57E28642" w14:textId="77777777"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14:paraId="284566DF" w14:textId="77777777" w:rsidR="00ED00E9" w:rsidRDefault="0089604E">
            <w:pPr>
              <w:spacing w:before="0" w:beforeAutospacing="0" w:after="0" w:afterAutospacing="0"/>
              <w:rPr>
                <w:rFonts w:ascii="Verdana" w:hAnsi="Verdana"/>
                <w:color w:val="000000"/>
                <w:sz w:val="20"/>
                <w:szCs w:val="20"/>
              </w:rPr>
            </w:pPr>
            <w:hyperlink r:id="rId61" w:history="1">
              <w:r w:rsidR="00ED00E9">
                <w:rPr>
                  <w:rStyle w:val="a3"/>
                  <w:rFonts w:ascii="Verdana" w:hAnsi="Verdana"/>
                  <w:sz w:val="20"/>
                  <w:szCs w:val="20"/>
                </w:rPr>
                <w:t>breno@google.com</w:t>
              </w:r>
            </w:hyperlink>
          </w:p>
        </w:tc>
      </w:tr>
      <w:tr w:rsidR="00ED00E9" w14:paraId="348AE4F9" w14:textId="77777777">
        <w:trPr>
          <w:divId w:val="413163619"/>
          <w:tblCellSpacing w:w="0" w:type="dxa"/>
        </w:trPr>
        <w:tc>
          <w:tcPr>
            <w:tcW w:w="0" w:type="auto"/>
            <w:vAlign w:val="center"/>
            <w:hideMark/>
          </w:tcPr>
          <w:p w14:paraId="4CB73430"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14:paraId="2B59F14D" w14:textId="77777777"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14:paraId="1B5CEFA1" w14:textId="77777777">
        <w:trPr>
          <w:divId w:val="413163619"/>
          <w:tblCellSpacing w:w="0" w:type="dxa"/>
        </w:trPr>
        <w:tc>
          <w:tcPr>
            <w:tcW w:w="0" w:type="auto"/>
            <w:vAlign w:val="center"/>
            <w:hideMark/>
          </w:tcPr>
          <w:p w14:paraId="4F7F01AB"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566FD576"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Edmund Jay</w:t>
            </w:r>
          </w:p>
        </w:tc>
      </w:tr>
      <w:tr w:rsidR="00ED00E9" w14:paraId="164EF428" w14:textId="77777777">
        <w:trPr>
          <w:divId w:val="413163619"/>
          <w:tblCellSpacing w:w="0" w:type="dxa"/>
        </w:trPr>
        <w:tc>
          <w:tcPr>
            <w:tcW w:w="0" w:type="auto"/>
            <w:vAlign w:val="center"/>
            <w:hideMark/>
          </w:tcPr>
          <w:p w14:paraId="5761AC35"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14:paraId="59185A59" w14:textId="77777777"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Illumila</w:t>
            </w:r>
          </w:p>
        </w:tc>
      </w:tr>
      <w:tr w:rsidR="00ED00E9" w14:paraId="78393732" w14:textId="77777777">
        <w:trPr>
          <w:divId w:val="413163619"/>
          <w:tblCellSpacing w:w="0" w:type="dxa"/>
        </w:trPr>
        <w:tc>
          <w:tcPr>
            <w:tcW w:w="0" w:type="auto"/>
            <w:vAlign w:val="center"/>
            <w:hideMark/>
          </w:tcPr>
          <w:p w14:paraId="6DF9649E" w14:textId="77777777"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14:paraId="1395E32F" w14:textId="77777777" w:rsidR="00ED00E9" w:rsidRDefault="0089604E">
            <w:pPr>
              <w:spacing w:before="0" w:beforeAutospacing="0" w:after="0" w:afterAutospacing="0"/>
              <w:rPr>
                <w:rFonts w:ascii="Verdana" w:hAnsi="Verdana"/>
                <w:color w:val="000000"/>
                <w:sz w:val="20"/>
                <w:szCs w:val="20"/>
              </w:rPr>
            </w:pPr>
            <w:hyperlink r:id="rId62" w:history="1">
              <w:r w:rsidR="00ED00E9">
                <w:rPr>
                  <w:rStyle w:val="a3"/>
                  <w:rFonts w:ascii="Verdana" w:hAnsi="Verdana"/>
                  <w:sz w:val="20"/>
                  <w:szCs w:val="20"/>
                </w:rPr>
                <w:t>ejay@mgi1.com</w:t>
              </w:r>
            </w:hyperlink>
          </w:p>
        </w:tc>
      </w:tr>
    </w:tbl>
    <w:p w14:paraId="4607710D" w14:textId="77777777" w:rsidR="00ED00E9" w:rsidRDefault="00ED00E9">
      <w:pPr>
        <w:spacing w:before="0" w:beforeAutospacing="0" w:after="0" w:afterAutospacing="0"/>
        <w:divId w:val="413163619"/>
      </w:pPr>
    </w:p>
    <w:sectPr w:rsidR="00ED00E9">
      <w:pgSz w:w="11906" w:h="16838"/>
      <w:pgMar w:top="1985" w:right="1701" w:bottom="1701" w:left="1701" w:header="851" w:footer="992" w:gutter="0"/>
      <w:cols w:space="425"/>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Nat" w:date="2013-06-03T08:30:00Z" w:initials="NS">
    <w:p w14:paraId="56488168" w14:textId="77777777" w:rsidR="0089604E" w:rsidRDefault="0089604E">
      <w:pPr>
        <w:pStyle w:val="ae"/>
      </w:pPr>
      <w:r>
        <w:rPr>
          <w:rStyle w:val="ad"/>
        </w:rPr>
        <w:annotationRef/>
      </w:r>
      <w:proofErr w:type="spellStart"/>
      <w:r>
        <w:t>R</w:t>
      </w:r>
      <w:r>
        <w:rPr>
          <w:rFonts w:hint="eastAsia"/>
        </w:rPr>
        <w:t>eduandant</w:t>
      </w:r>
      <w:proofErr w:type="spellEnd"/>
      <w:r>
        <w:rPr>
          <w:rFonts w:hint="eastAsia"/>
        </w:rPr>
        <w:t xml:space="preserve"> as </w:t>
      </w:r>
      <w:r>
        <w:t>‘</w:t>
      </w:r>
      <w:r>
        <w:rPr>
          <w:rFonts w:hint="eastAsia"/>
        </w:rPr>
        <w:t>Authentication</w:t>
      </w:r>
      <w:r>
        <w:t>’</w:t>
      </w:r>
      <w:r>
        <w:rPr>
          <w:rFonts w:hint="eastAsia"/>
        </w:rPr>
        <w:t xml:space="preserve"> has </w:t>
      </w:r>
      <w:r>
        <w:t>‘</w:t>
      </w:r>
      <w:r>
        <w:rPr>
          <w:rFonts w:hint="eastAsia"/>
        </w:rPr>
        <w:t>End-User</w:t>
      </w:r>
      <w:r>
        <w:t>’</w:t>
      </w:r>
      <w:r>
        <w:rPr>
          <w:rFonts w:hint="eastAsia"/>
        </w:rPr>
        <w:t xml:space="preserve"> in its definition. </w:t>
      </w:r>
    </w:p>
  </w:comment>
  <w:comment w:id="9" w:author="Sakimura Nat" w:date="2013-06-04T02:04:00Z" w:initials="NS">
    <w:p w14:paraId="36995B4F" w14:textId="77777777" w:rsidR="0089604E" w:rsidRDefault="0089604E">
      <w:pPr>
        <w:pStyle w:val="ae"/>
      </w:pPr>
      <w:r>
        <w:rPr>
          <w:rStyle w:val="ad"/>
        </w:rPr>
        <w:annotationRef/>
      </w:r>
      <w:r>
        <w:t>Actually, it is the definition which needs to be fixed. Later, there is a phrase like “authenticate client”, which becomes non-</w:t>
      </w:r>
      <w:proofErr w:type="spellStart"/>
      <w:r>
        <w:t>sensical</w:t>
      </w:r>
      <w:proofErr w:type="spellEnd"/>
      <w:r>
        <w:t xml:space="preserve"> with current definition of authenticate. </w:t>
      </w:r>
    </w:p>
  </w:comment>
  <w:comment w:id="12" w:author="Mike Jones" w:date="2013-06-03T08:30:00Z" w:initials="mbj">
    <w:p w14:paraId="3450A816" w14:textId="77777777" w:rsidR="0089604E" w:rsidRDefault="0089604E">
      <w:pPr>
        <w:pStyle w:val="ae"/>
      </w:pPr>
      <w:r>
        <w:rPr>
          <w:rStyle w:val="ad"/>
        </w:rPr>
        <w:annotationRef/>
      </w:r>
      <w:proofErr w:type="spellStart"/>
      <w:r>
        <w:t>Reundancy</w:t>
      </w:r>
      <w:proofErr w:type="spellEnd"/>
      <w:r>
        <w:t xml:space="preserve"> with the definitions is OK if it may help developers more quickly understand the spec.</w:t>
      </w:r>
    </w:p>
  </w:comment>
  <w:comment w:id="60" w:author="Mike Jones" w:date="2013-06-03T08:30:00Z" w:initials="mbj">
    <w:p w14:paraId="154D2B49" w14:textId="77777777" w:rsidR="0089604E" w:rsidRDefault="0089604E">
      <w:pPr>
        <w:pStyle w:val="ae"/>
      </w:pPr>
      <w:r>
        <w:rPr>
          <w:rStyle w:val="ad"/>
        </w:rPr>
        <w:annotationRef/>
      </w:r>
      <w:r>
        <w:t>We can’t require removing the request file if it will be used again.  Pre-registration of these can be required and we tell servers how to cache them.  So we can’t always require removal.</w:t>
      </w:r>
    </w:p>
  </w:comment>
  <w:comment w:id="65" w:author="Nat" w:date="2013-06-03T08:30:00Z" w:initials="NS">
    <w:p w14:paraId="4C825A73" w14:textId="77777777" w:rsidR="0089604E" w:rsidRDefault="0089604E">
      <w:pPr>
        <w:pStyle w:val="ae"/>
      </w:pPr>
      <w:r>
        <w:rPr>
          <w:rStyle w:val="ad"/>
        </w:rPr>
        <w:annotationRef/>
      </w:r>
      <w:r>
        <w:rPr>
          <w:rFonts w:hint="eastAsia"/>
        </w:rPr>
        <w:t xml:space="preserve">An extra WS found. </w:t>
      </w:r>
    </w:p>
  </w:comment>
  <w:comment w:id="66" w:author="Mike Jones" w:date="2013-06-03T08:30:00Z" w:initials="mbj">
    <w:p w14:paraId="3FD4B9D4" w14:textId="77777777" w:rsidR="0089604E" w:rsidRDefault="0089604E">
      <w:pPr>
        <w:pStyle w:val="ae"/>
      </w:pPr>
      <w:r>
        <w:rPr>
          <w:rStyle w:val="ad"/>
        </w:rPr>
        <w:annotationRef/>
      </w:r>
      <w:r>
        <w:t>This is an underscore character.  The same is true in the other locations you made this comment.</w:t>
      </w:r>
    </w:p>
  </w:comment>
  <w:comment w:id="78" w:author="Nat" w:date="2013-06-03T08:30:00Z" w:initials="NS">
    <w:p w14:paraId="5EE9E1DD" w14:textId="77777777" w:rsidR="0089604E" w:rsidRDefault="0089604E">
      <w:pPr>
        <w:pStyle w:val="ae"/>
      </w:pPr>
      <w:r>
        <w:rPr>
          <w:rStyle w:val="ad"/>
        </w:rPr>
        <w:annotationRef/>
      </w:r>
      <w:r>
        <w:rPr>
          <w:rFonts w:hint="eastAsia"/>
        </w:rPr>
        <w:t xml:space="preserve">EU Data Protection Regulation notion. In the US, it is often referred to as </w:t>
      </w:r>
      <w:r>
        <w:t>“</w:t>
      </w:r>
      <w:r>
        <w:rPr>
          <w:rFonts w:hint="eastAsia"/>
        </w:rPr>
        <w:t>context</w:t>
      </w:r>
      <w:r>
        <w:t>”</w:t>
      </w:r>
      <w:r>
        <w:rPr>
          <w:rFonts w:hint="eastAsia"/>
        </w:rPr>
        <w:t xml:space="preserve">. </w:t>
      </w:r>
    </w:p>
  </w:comment>
  <w:comment w:id="79" w:author="Mike Jones" w:date="2013-06-03T08:30:00Z" w:initials="mbj">
    <w:p w14:paraId="4D8AD20C" w14:textId="77777777" w:rsidR="0089604E" w:rsidRDefault="0089604E">
      <w:pPr>
        <w:pStyle w:val="ae"/>
      </w:pPr>
      <w:r>
        <w:rPr>
          <w:rStyle w:val="ad"/>
        </w:rPr>
        <w:annotationRef/>
      </w:r>
      <w:r>
        <w:t>Unless you have a specific change in mind, I think the current wording is fine.</w:t>
      </w:r>
    </w:p>
  </w:comment>
  <w:comment w:id="80" w:author="Sakimura Nat" w:date="2013-06-04T02:09:00Z" w:initials="NS">
    <w:p w14:paraId="61A8EC60" w14:textId="77777777" w:rsidR="0089604E" w:rsidRDefault="0089604E">
      <w:pPr>
        <w:pStyle w:val="ae"/>
      </w:pPr>
      <w:r>
        <w:rPr>
          <w:rStyle w:val="ad"/>
        </w:rPr>
        <w:annotationRef/>
      </w:r>
      <w:r>
        <w:t xml:space="preserve">This is an accepted legal term. This is a very specific wording. </w:t>
      </w:r>
    </w:p>
  </w:comment>
  <w:comment w:id="84" w:author="Nat" w:date="2013-06-04T02:10:00Z" w:initials="NS">
    <w:p w14:paraId="28810CCC" w14:textId="77777777" w:rsidR="0089604E" w:rsidRDefault="0089604E">
      <w:pPr>
        <w:pStyle w:val="ae"/>
      </w:pPr>
      <w:r>
        <w:rPr>
          <w:rStyle w:val="ad"/>
        </w:rPr>
        <w:annotationRef/>
      </w:r>
      <w:r>
        <w:rPr>
          <w:rFonts w:hint="eastAsia"/>
        </w:rPr>
        <w:t xml:space="preserve">It is possible that trying to obtain active consent may be illegal when it is obvious from other actions. MUST is a bit too much. It is also prone to </w:t>
      </w:r>
      <w:r>
        <w:t>“</w:t>
      </w:r>
      <w:r>
        <w:rPr>
          <w:rFonts w:hint="eastAsia"/>
        </w:rPr>
        <w:t>Pavlov</w:t>
      </w:r>
      <w:r>
        <w:t>”</w:t>
      </w:r>
      <w:r>
        <w:rPr>
          <w:rFonts w:hint="eastAsia"/>
        </w:rPr>
        <w:t xml:space="preserve"> attack. </w:t>
      </w:r>
    </w:p>
  </w:comment>
  <w:comment w:id="85" w:author="Mike Jones" w:date="2013-06-03T08:30:00Z" w:initials="mbj">
    <w:p w14:paraId="79D4B37D" w14:textId="77777777" w:rsidR="0089604E" w:rsidRDefault="0089604E">
      <w:pPr>
        <w:pStyle w:val="ae"/>
      </w:pPr>
      <w:r>
        <w:rPr>
          <w:rStyle w:val="ad"/>
        </w:rPr>
        <w:annotationRef/>
      </w:r>
      <w:r>
        <w:t>I don’t understand the “obvious from other actions” comment, nor circumstances in which we would not require new consent, if asked for.  As for the “</w:t>
      </w:r>
      <w:proofErr w:type="spellStart"/>
      <w:r>
        <w:t>pavlov</w:t>
      </w:r>
      <w:proofErr w:type="spellEnd"/>
      <w:r>
        <w:t>” attack, if the RP keeps asking the user for consent, the mitigation is for the user to stop using the RP, not to weaken the protocol.</w:t>
      </w:r>
    </w:p>
  </w:comment>
  <w:comment w:id="86" w:author="Sakimura Nat" w:date="2013-06-04T02:13:00Z" w:initials="NS">
    <w:p w14:paraId="6FF6CA41" w14:textId="77777777" w:rsidR="0089604E" w:rsidRDefault="0089604E">
      <w:pPr>
        <w:pStyle w:val="ae"/>
      </w:pPr>
      <w:r>
        <w:rPr>
          <w:rStyle w:val="ad"/>
        </w:rPr>
        <w:annotationRef/>
      </w:r>
      <w:r>
        <w:t xml:space="preserve">“Conditions for processing” can be fulfilled by many other means. “Obvious” case can be subscribing to a newsletter with an email, etc. We are not talking about one RP, but potentially thousand asking for active Consent. Now, user pressing “agree” does not constitute a consent in many cases. From the point of view of consumer protection, the OP may choose not to show the consent dialogue. </w:t>
      </w:r>
    </w:p>
  </w:comment>
  <w:comment w:id="151" w:author="Nat" w:date="2013-06-03T08:30:00Z" w:initials="NS">
    <w:p w14:paraId="69BA0597" w14:textId="77777777" w:rsidR="0089604E" w:rsidRDefault="0089604E">
      <w:pPr>
        <w:pStyle w:val="ae"/>
      </w:pPr>
      <w:r>
        <w:rPr>
          <w:rStyle w:val="ad"/>
        </w:rPr>
        <w:annotationRef/>
      </w:r>
      <w:r>
        <w:rPr>
          <w:rFonts w:hint="eastAsia"/>
        </w:rPr>
        <w:t xml:space="preserve">An extra space found. </w:t>
      </w:r>
    </w:p>
  </w:comment>
  <w:comment w:id="153" w:author="Nat" w:date="2013-06-03T08:30:00Z" w:initials="NS">
    <w:p w14:paraId="207553F0" w14:textId="77777777" w:rsidR="0089604E" w:rsidRDefault="0089604E">
      <w:pPr>
        <w:pStyle w:val="ae"/>
      </w:pPr>
      <w:r>
        <w:rPr>
          <w:rStyle w:val="ad"/>
        </w:rPr>
        <w:annotationRef/>
      </w:r>
      <w:r>
        <w:rPr>
          <w:rFonts w:hint="eastAsia"/>
        </w:rPr>
        <w:t>Extra WSs.</w:t>
      </w:r>
    </w:p>
  </w:comment>
  <w:comment w:id="158" w:author="Nat" w:date="2013-06-03T08:30:00Z" w:initials="NS">
    <w:p w14:paraId="5021EF1C" w14:textId="77777777" w:rsidR="0089604E" w:rsidRDefault="0089604E">
      <w:pPr>
        <w:pStyle w:val="ae"/>
      </w:pPr>
      <w:r>
        <w:rPr>
          <w:rStyle w:val="ad"/>
        </w:rPr>
        <w:annotationRef/>
      </w:r>
      <w:r>
        <w:rPr>
          <w:rFonts w:hint="eastAsia"/>
        </w:rPr>
        <w:t>Extra WSs</w:t>
      </w:r>
    </w:p>
  </w:comment>
  <w:comment w:id="163" w:author="Nat" w:date="2013-06-03T08:30:00Z" w:initials="NS">
    <w:p w14:paraId="40DEE59B" w14:textId="77777777" w:rsidR="0089604E" w:rsidRDefault="0089604E">
      <w:pPr>
        <w:pStyle w:val="ae"/>
      </w:pPr>
      <w:r>
        <w:rPr>
          <w:rStyle w:val="ad"/>
        </w:rPr>
        <w:annotationRef/>
      </w:r>
      <w:r>
        <w:rPr>
          <w:rFonts w:hint="eastAsia"/>
        </w:rPr>
        <w:t>Extra WSs</w:t>
      </w:r>
    </w:p>
  </w:comment>
  <w:comment w:id="171" w:author="Nat" w:date="2013-06-03T08:30:00Z" w:initials="NS">
    <w:p w14:paraId="421B3C62" w14:textId="77777777" w:rsidR="0089604E" w:rsidRDefault="0089604E">
      <w:pPr>
        <w:pStyle w:val="ae"/>
      </w:pPr>
      <w:r>
        <w:rPr>
          <w:rStyle w:val="ad"/>
        </w:rPr>
        <w:annotationRef/>
      </w:r>
      <w:r>
        <w:rPr>
          <w:rFonts w:hint="eastAsia"/>
        </w:rPr>
        <w:t>Extra WSs</w:t>
      </w:r>
    </w:p>
    <w:p w14:paraId="29E8439C" w14:textId="77777777" w:rsidR="0089604E" w:rsidRDefault="0089604E">
      <w:pPr>
        <w:pStyle w:val="ae"/>
      </w:pPr>
      <w:r>
        <w:rPr>
          <w:rFonts w:hint="eastAsia"/>
        </w:rPr>
        <w:t xml:space="preserve">Check all similar in the examples. </w:t>
      </w:r>
    </w:p>
  </w:comment>
  <w:comment w:id="175" w:author="Nat" w:date="2013-06-03T08:30:00Z" w:initials="NS">
    <w:p w14:paraId="4E768080" w14:textId="77777777" w:rsidR="0089604E" w:rsidRDefault="0089604E">
      <w:pPr>
        <w:pStyle w:val="ae"/>
      </w:pPr>
      <w:r>
        <w:rPr>
          <w:rStyle w:val="ad"/>
        </w:rPr>
        <w:annotationRef/>
      </w:r>
      <w:r>
        <w:rPr>
          <w:rFonts w:hint="eastAsia"/>
        </w:rPr>
        <w:t xml:space="preserve">Move it up, before the examples. People will skip it when they see </w:t>
      </w:r>
      <w:r>
        <w:t>“</w:t>
      </w:r>
      <w:r>
        <w:rPr>
          <w:rFonts w:hint="eastAsia"/>
        </w:rPr>
        <w:t xml:space="preserve">following are non-normative </w:t>
      </w:r>
      <w:r>
        <w:t>…”</w:t>
      </w:r>
    </w:p>
  </w:comment>
  <w:comment w:id="246" w:author="Nat" w:date="2013-06-03T08:30:00Z" w:initials="NS">
    <w:p w14:paraId="332C9D9F" w14:textId="77777777" w:rsidR="0089604E" w:rsidRDefault="0089604E">
      <w:pPr>
        <w:pStyle w:val="ae"/>
      </w:pPr>
      <w:r>
        <w:rPr>
          <w:rStyle w:val="ad"/>
        </w:rPr>
        <w:annotationRef/>
      </w:r>
      <w:r>
        <w:rPr>
          <w:rFonts w:hint="eastAsia"/>
        </w:rPr>
        <w:t>Should it be application/</w:t>
      </w:r>
      <w:proofErr w:type="spellStart"/>
      <w:r>
        <w:rPr>
          <w:rFonts w:hint="eastAsia"/>
        </w:rPr>
        <w:t>jws</w:t>
      </w:r>
      <w:proofErr w:type="spellEnd"/>
      <w:r>
        <w:rPr>
          <w:rFonts w:hint="eastAsia"/>
        </w:rPr>
        <w:t xml:space="preserve"> and application/</w:t>
      </w:r>
      <w:proofErr w:type="spellStart"/>
      <w:r>
        <w:rPr>
          <w:rFonts w:hint="eastAsia"/>
        </w:rPr>
        <w:t>jwe</w:t>
      </w:r>
      <w:proofErr w:type="spellEnd"/>
      <w:r>
        <w:rPr>
          <w:rFonts w:hint="eastAsia"/>
        </w:rPr>
        <w:t xml:space="preserve"> instead of application/</w:t>
      </w:r>
      <w:proofErr w:type="spellStart"/>
      <w:proofErr w:type="gramStart"/>
      <w:r>
        <w:rPr>
          <w:rFonts w:hint="eastAsia"/>
        </w:rPr>
        <w:t>jwt</w:t>
      </w:r>
      <w:proofErr w:type="spellEnd"/>
      <w:r>
        <w:rPr>
          <w:rFonts w:hint="eastAsia"/>
        </w:rPr>
        <w:t xml:space="preserve"> ?</w:t>
      </w:r>
      <w:proofErr w:type="gramEnd"/>
      <w:r>
        <w:rPr>
          <w:rFonts w:hint="eastAsia"/>
        </w:rPr>
        <w:t xml:space="preserve"> This is the only thing that may change apart from examples so far with change in JWS/JWE/JWA/JWT. </w:t>
      </w:r>
    </w:p>
  </w:comment>
  <w:comment w:id="247" w:author="Mike Jones" w:date="2013-06-03T08:30:00Z" w:initials="mbj">
    <w:p w14:paraId="51A79E8C" w14:textId="77777777" w:rsidR="0089604E" w:rsidRDefault="0089604E">
      <w:pPr>
        <w:pStyle w:val="ae"/>
      </w:pPr>
      <w:r>
        <w:rPr>
          <w:rStyle w:val="ad"/>
        </w:rPr>
        <w:annotationRef/>
      </w:r>
      <w:r>
        <w:t>We should not change this for several reasons.  First, JWT defines the nested signing/encryption logic – it’s not present in JWS or JWE.  Secondly, this really is a JWT.  Third, the JOSE working group may change or delete application/</w:t>
      </w:r>
      <w:proofErr w:type="spellStart"/>
      <w:r>
        <w:t>jws</w:t>
      </w:r>
      <w:proofErr w:type="spellEnd"/>
      <w:r>
        <w:t>, whereas application/</w:t>
      </w:r>
      <w:proofErr w:type="spellStart"/>
      <w:r>
        <w:t>jwt</w:t>
      </w:r>
      <w:proofErr w:type="spellEnd"/>
      <w:r>
        <w:t xml:space="preserve"> is more stable.</w:t>
      </w:r>
    </w:p>
  </w:comment>
  <w:comment w:id="248" w:author="Sakimura Nat" w:date="2013-06-04T02:14:00Z" w:initials="NS">
    <w:p w14:paraId="267A4D22" w14:textId="77777777" w:rsidR="0089604E" w:rsidRDefault="0089604E">
      <w:pPr>
        <w:pStyle w:val="ae"/>
      </w:pPr>
      <w:r>
        <w:rPr>
          <w:rStyle w:val="ad"/>
        </w:rPr>
        <w:annotationRef/>
      </w:r>
      <w:r>
        <w:t xml:space="preserve">OK. </w:t>
      </w:r>
      <w:r>
        <w:t xml:space="preserve">Just wanted to make sure. </w:t>
      </w:r>
      <w:bookmarkStart w:id="249" w:name="_GoBack"/>
      <w:bookmarkEnd w:id="249"/>
    </w:p>
  </w:comment>
  <w:comment w:id="260" w:author="Nat" w:date="2013-06-03T08:30:00Z" w:initials="NS">
    <w:p w14:paraId="3CEDD6E3" w14:textId="77777777" w:rsidR="0089604E" w:rsidRDefault="0089604E">
      <w:pPr>
        <w:pStyle w:val="ae"/>
      </w:pPr>
      <w:r>
        <w:rPr>
          <w:rStyle w:val="ad"/>
        </w:rPr>
        <w:annotationRef/>
      </w:r>
      <w:r>
        <w:rPr>
          <w:rFonts w:hint="eastAsia"/>
        </w:rPr>
        <w:t xml:space="preserve">Does it cover the fragment as well?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4662C" w14:textId="77777777" w:rsidR="0089604E" w:rsidRDefault="0089604E" w:rsidP="00C0509C">
      <w:pPr>
        <w:spacing w:before="0" w:after="0"/>
      </w:pPr>
      <w:r>
        <w:separator/>
      </w:r>
    </w:p>
  </w:endnote>
  <w:endnote w:type="continuationSeparator" w:id="0">
    <w:p w14:paraId="66CEC307" w14:textId="77777777" w:rsidR="0089604E" w:rsidRDefault="0089604E" w:rsidP="00C050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MS PGothic">
    <w:altName w:val="ＭＳ Ｐゴシック"/>
    <w:charset w:val="80"/>
    <w:family w:val="swiss"/>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Geneva">
    <w:panose1 w:val="020B0503030404040204"/>
    <w:charset w:val="00"/>
    <w:family w:val="auto"/>
    <w:pitch w:val="variable"/>
    <w:sig w:usb0="00000007" w:usb1="00000000" w:usb2="00000000" w:usb3="00000000" w:csb0="00000093" w:csb1="00000000"/>
  </w:font>
  <w:font w:name="Verdana">
    <w:panose1 w:val="020B0604030504040204"/>
    <w:charset w:val="00"/>
    <w:family w:val="auto"/>
    <w:pitch w:val="variable"/>
    <w:sig w:usb0="A10006FF" w:usb1="4000205B" w:usb2="00000010" w:usb3="00000000" w:csb0="0000019F" w:csb1="00000000"/>
  </w:font>
  <w:font w:name="Century">
    <w:panose1 w:val="02040604050505020304"/>
    <w:charset w:val="00"/>
    <w:family w:val="auto"/>
    <w:pitch w:val="variable"/>
    <w:sig w:usb0="00000287" w:usb1="00000000" w:usb2="00000000" w:usb3="00000000" w:csb0="0000009F" w:csb1="00000000"/>
  </w:font>
  <w:font w:name="MS Sans Serif">
    <w:altName w:val="Arial"/>
    <w:panose1 w:val="00000000000000000000"/>
    <w:charset w:val="4D"/>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4A4AFB" w14:textId="77777777" w:rsidR="0089604E" w:rsidRDefault="0089604E" w:rsidP="00C0509C">
      <w:pPr>
        <w:spacing w:before="0" w:after="0"/>
      </w:pPr>
      <w:r>
        <w:separator/>
      </w:r>
    </w:p>
  </w:footnote>
  <w:footnote w:type="continuationSeparator" w:id="0">
    <w:p w14:paraId="2A8E0BB5" w14:textId="77777777" w:rsidR="0089604E" w:rsidRDefault="0089604E" w:rsidP="00C0509C">
      <w:pPr>
        <w:spacing w:before="0"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5BB"/>
    <w:multiLevelType w:val="multilevel"/>
    <w:tmpl w:val="D0D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659A2"/>
    <w:multiLevelType w:val="multilevel"/>
    <w:tmpl w:val="B128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54188"/>
    <w:multiLevelType w:val="multilevel"/>
    <w:tmpl w:val="9478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52C97"/>
    <w:multiLevelType w:val="multilevel"/>
    <w:tmpl w:val="8F10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6D1685"/>
    <w:multiLevelType w:val="multilevel"/>
    <w:tmpl w:val="3B54620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5">
    <w:nsid w:val="16C06B70"/>
    <w:multiLevelType w:val="multilevel"/>
    <w:tmpl w:val="F13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60599"/>
    <w:multiLevelType w:val="multilevel"/>
    <w:tmpl w:val="01E65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8253A"/>
    <w:multiLevelType w:val="multilevel"/>
    <w:tmpl w:val="A35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A32750"/>
    <w:multiLevelType w:val="multilevel"/>
    <w:tmpl w:val="AD46DC96"/>
    <w:lvl w:ilvl="0">
      <w:start w:val="1"/>
      <w:numFmt w:val="decimal"/>
      <w:lvlText w:val="%1."/>
      <w:lvlJc w:val="left"/>
      <w:pPr>
        <w:tabs>
          <w:tab w:val="num" w:pos="1320"/>
        </w:tabs>
        <w:ind w:left="1320" w:hanging="360"/>
      </w:pPr>
    </w:lvl>
    <w:lvl w:ilvl="1">
      <w:start w:val="1"/>
      <w:numFmt w:val="decimal"/>
      <w:lvlText w:val="%2."/>
      <w:lvlJc w:val="left"/>
      <w:pPr>
        <w:ind w:left="2040" w:hanging="360"/>
      </w:pPr>
      <w:rPr>
        <w:rFonts w:hint="default"/>
      </w:rPr>
    </w:lvl>
    <w:lvl w:ilvl="2" w:tentative="1">
      <w:start w:val="1"/>
      <w:numFmt w:val="decimal"/>
      <w:lvlText w:val="%3."/>
      <w:lvlJc w:val="left"/>
      <w:pPr>
        <w:tabs>
          <w:tab w:val="num" w:pos="2760"/>
        </w:tabs>
        <w:ind w:left="2760" w:hanging="360"/>
      </w:pPr>
    </w:lvl>
    <w:lvl w:ilvl="3" w:tentative="1">
      <w:start w:val="1"/>
      <w:numFmt w:val="decimal"/>
      <w:lvlText w:val="%4."/>
      <w:lvlJc w:val="left"/>
      <w:pPr>
        <w:tabs>
          <w:tab w:val="num" w:pos="3480"/>
        </w:tabs>
        <w:ind w:left="3480" w:hanging="360"/>
      </w:pPr>
    </w:lvl>
    <w:lvl w:ilvl="4" w:tentative="1">
      <w:start w:val="1"/>
      <w:numFmt w:val="decimal"/>
      <w:lvlText w:val="%5."/>
      <w:lvlJc w:val="left"/>
      <w:pPr>
        <w:tabs>
          <w:tab w:val="num" w:pos="4200"/>
        </w:tabs>
        <w:ind w:left="4200" w:hanging="360"/>
      </w:pPr>
    </w:lvl>
    <w:lvl w:ilvl="5" w:tentative="1">
      <w:start w:val="1"/>
      <w:numFmt w:val="decimal"/>
      <w:lvlText w:val="%6."/>
      <w:lvlJc w:val="left"/>
      <w:pPr>
        <w:tabs>
          <w:tab w:val="num" w:pos="4920"/>
        </w:tabs>
        <w:ind w:left="4920" w:hanging="360"/>
      </w:pPr>
    </w:lvl>
    <w:lvl w:ilvl="6" w:tentative="1">
      <w:start w:val="1"/>
      <w:numFmt w:val="decimal"/>
      <w:lvlText w:val="%7."/>
      <w:lvlJc w:val="left"/>
      <w:pPr>
        <w:tabs>
          <w:tab w:val="num" w:pos="5640"/>
        </w:tabs>
        <w:ind w:left="5640" w:hanging="360"/>
      </w:pPr>
    </w:lvl>
    <w:lvl w:ilvl="7" w:tentative="1">
      <w:start w:val="1"/>
      <w:numFmt w:val="decimal"/>
      <w:lvlText w:val="%8."/>
      <w:lvlJc w:val="left"/>
      <w:pPr>
        <w:tabs>
          <w:tab w:val="num" w:pos="6360"/>
        </w:tabs>
        <w:ind w:left="6360" w:hanging="360"/>
      </w:pPr>
    </w:lvl>
    <w:lvl w:ilvl="8" w:tentative="1">
      <w:start w:val="1"/>
      <w:numFmt w:val="decimal"/>
      <w:lvlText w:val="%9."/>
      <w:lvlJc w:val="left"/>
      <w:pPr>
        <w:tabs>
          <w:tab w:val="num" w:pos="7080"/>
        </w:tabs>
        <w:ind w:left="7080" w:hanging="360"/>
      </w:pPr>
    </w:lvl>
  </w:abstractNum>
  <w:abstractNum w:abstractNumId="9">
    <w:nsid w:val="1EB2482C"/>
    <w:multiLevelType w:val="multilevel"/>
    <w:tmpl w:val="154C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C06E7F"/>
    <w:multiLevelType w:val="multilevel"/>
    <w:tmpl w:val="B89C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9B733F"/>
    <w:multiLevelType w:val="multilevel"/>
    <w:tmpl w:val="0B5A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D0574E"/>
    <w:multiLevelType w:val="multilevel"/>
    <w:tmpl w:val="4088F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382181"/>
    <w:multiLevelType w:val="multilevel"/>
    <w:tmpl w:val="0F2C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B31568"/>
    <w:multiLevelType w:val="multilevel"/>
    <w:tmpl w:val="BFC0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751236"/>
    <w:multiLevelType w:val="multilevel"/>
    <w:tmpl w:val="8B66696C"/>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16">
    <w:nsid w:val="37934AA9"/>
    <w:multiLevelType w:val="multilevel"/>
    <w:tmpl w:val="F09E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D930C8"/>
    <w:multiLevelType w:val="multilevel"/>
    <w:tmpl w:val="2B46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4804B3"/>
    <w:multiLevelType w:val="multilevel"/>
    <w:tmpl w:val="FC82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6A14EF"/>
    <w:multiLevelType w:val="multilevel"/>
    <w:tmpl w:val="9676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BE27FE"/>
    <w:multiLevelType w:val="multilevel"/>
    <w:tmpl w:val="0982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4299C"/>
    <w:multiLevelType w:val="multilevel"/>
    <w:tmpl w:val="2222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85569A"/>
    <w:multiLevelType w:val="multilevel"/>
    <w:tmpl w:val="2C4C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7E3112"/>
    <w:multiLevelType w:val="multilevel"/>
    <w:tmpl w:val="6A2EF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B3026CD"/>
    <w:multiLevelType w:val="multilevel"/>
    <w:tmpl w:val="9882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695F92"/>
    <w:multiLevelType w:val="multilevel"/>
    <w:tmpl w:val="4C0CFC24"/>
    <w:lvl w:ilvl="0">
      <w:start w:val="1"/>
      <w:numFmt w:val="decimal"/>
      <w:pStyle w:val="Steps"/>
      <w:lvlText w:val="%1."/>
      <w:lvlJc w:val="left"/>
      <w:pPr>
        <w:tabs>
          <w:tab w:val="num" w:pos="1134"/>
        </w:tabs>
        <w:ind w:left="1134" w:hanging="360"/>
      </w:pPr>
    </w:lvl>
    <w:lvl w:ilvl="1" w:tentative="1">
      <w:start w:val="1"/>
      <w:numFmt w:val="decimal"/>
      <w:lvlText w:val="%2."/>
      <w:lvlJc w:val="left"/>
      <w:pPr>
        <w:tabs>
          <w:tab w:val="num" w:pos="1854"/>
        </w:tabs>
        <w:ind w:left="1854" w:hanging="360"/>
      </w:pPr>
    </w:lvl>
    <w:lvl w:ilvl="2" w:tentative="1">
      <w:start w:val="1"/>
      <w:numFmt w:val="decimal"/>
      <w:lvlText w:val="%3."/>
      <w:lvlJc w:val="left"/>
      <w:pPr>
        <w:tabs>
          <w:tab w:val="num" w:pos="2574"/>
        </w:tabs>
        <w:ind w:left="2574" w:hanging="360"/>
      </w:pPr>
    </w:lvl>
    <w:lvl w:ilvl="3" w:tentative="1">
      <w:start w:val="1"/>
      <w:numFmt w:val="decimal"/>
      <w:lvlText w:val="%4."/>
      <w:lvlJc w:val="left"/>
      <w:pPr>
        <w:tabs>
          <w:tab w:val="num" w:pos="3294"/>
        </w:tabs>
        <w:ind w:left="3294" w:hanging="360"/>
      </w:pPr>
    </w:lvl>
    <w:lvl w:ilvl="4" w:tentative="1">
      <w:start w:val="1"/>
      <w:numFmt w:val="decimal"/>
      <w:lvlText w:val="%5."/>
      <w:lvlJc w:val="left"/>
      <w:pPr>
        <w:tabs>
          <w:tab w:val="num" w:pos="4014"/>
        </w:tabs>
        <w:ind w:left="4014" w:hanging="360"/>
      </w:pPr>
    </w:lvl>
    <w:lvl w:ilvl="5" w:tentative="1">
      <w:start w:val="1"/>
      <w:numFmt w:val="decimal"/>
      <w:lvlText w:val="%6."/>
      <w:lvlJc w:val="left"/>
      <w:pPr>
        <w:tabs>
          <w:tab w:val="num" w:pos="4734"/>
        </w:tabs>
        <w:ind w:left="4734" w:hanging="360"/>
      </w:pPr>
    </w:lvl>
    <w:lvl w:ilvl="6" w:tentative="1">
      <w:start w:val="1"/>
      <w:numFmt w:val="decimal"/>
      <w:lvlText w:val="%7."/>
      <w:lvlJc w:val="left"/>
      <w:pPr>
        <w:tabs>
          <w:tab w:val="num" w:pos="5454"/>
        </w:tabs>
        <w:ind w:left="5454" w:hanging="360"/>
      </w:pPr>
    </w:lvl>
    <w:lvl w:ilvl="7" w:tentative="1">
      <w:start w:val="1"/>
      <w:numFmt w:val="decimal"/>
      <w:lvlText w:val="%8."/>
      <w:lvlJc w:val="left"/>
      <w:pPr>
        <w:tabs>
          <w:tab w:val="num" w:pos="6174"/>
        </w:tabs>
        <w:ind w:left="6174" w:hanging="360"/>
      </w:pPr>
    </w:lvl>
    <w:lvl w:ilvl="8" w:tentative="1">
      <w:start w:val="1"/>
      <w:numFmt w:val="decimal"/>
      <w:lvlText w:val="%9."/>
      <w:lvlJc w:val="left"/>
      <w:pPr>
        <w:tabs>
          <w:tab w:val="num" w:pos="6894"/>
        </w:tabs>
        <w:ind w:left="6894" w:hanging="360"/>
      </w:pPr>
    </w:lvl>
  </w:abstractNum>
  <w:abstractNum w:abstractNumId="26">
    <w:nsid w:val="560C548C"/>
    <w:multiLevelType w:val="multilevel"/>
    <w:tmpl w:val="9012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606DB6"/>
    <w:multiLevelType w:val="multilevel"/>
    <w:tmpl w:val="3696702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28">
    <w:nsid w:val="571F7A58"/>
    <w:multiLevelType w:val="multilevel"/>
    <w:tmpl w:val="C494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B6415C"/>
    <w:multiLevelType w:val="multilevel"/>
    <w:tmpl w:val="598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C24F1A"/>
    <w:multiLevelType w:val="multilevel"/>
    <w:tmpl w:val="E0CE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C14C1A"/>
    <w:multiLevelType w:val="multilevel"/>
    <w:tmpl w:val="A0A0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364596"/>
    <w:multiLevelType w:val="multilevel"/>
    <w:tmpl w:val="C24E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7A2FCE"/>
    <w:multiLevelType w:val="multilevel"/>
    <w:tmpl w:val="61AA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3A0BE2"/>
    <w:multiLevelType w:val="multilevel"/>
    <w:tmpl w:val="39D27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1A6FD4"/>
    <w:multiLevelType w:val="multilevel"/>
    <w:tmpl w:val="B616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2"/>
  </w:num>
  <w:num w:numId="3">
    <w:abstractNumId w:val="1"/>
  </w:num>
  <w:num w:numId="4">
    <w:abstractNumId w:val="20"/>
  </w:num>
  <w:num w:numId="5">
    <w:abstractNumId w:val="2"/>
  </w:num>
  <w:num w:numId="6">
    <w:abstractNumId w:val="13"/>
  </w:num>
  <w:num w:numId="7">
    <w:abstractNumId w:val="26"/>
  </w:num>
  <w:num w:numId="8">
    <w:abstractNumId w:val="6"/>
  </w:num>
  <w:num w:numId="9">
    <w:abstractNumId w:val="8"/>
  </w:num>
  <w:num w:numId="10">
    <w:abstractNumId w:val="25"/>
  </w:num>
  <w:num w:numId="11">
    <w:abstractNumId w:val="34"/>
  </w:num>
  <w:num w:numId="12">
    <w:abstractNumId w:val="4"/>
  </w:num>
  <w:num w:numId="13">
    <w:abstractNumId w:val="15"/>
  </w:num>
  <w:num w:numId="14">
    <w:abstractNumId w:val="27"/>
  </w:num>
  <w:num w:numId="15">
    <w:abstractNumId w:val="32"/>
  </w:num>
  <w:num w:numId="16">
    <w:abstractNumId w:val="23"/>
  </w:num>
  <w:num w:numId="17">
    <w:abstractNumId w:val="18"/>
  </w:num>
  <w:num w:numId="18">
    <w:abstractNumId w:val="7"/>
  </w:num>
  <w:num w:numId="19">
    <w:abstractNumId w:val="33"/>
  </w:num>
  <w:num w:numId="20">
    <w:abstractNumId w:val="24"/>
  </w:num>
  <w:num w:numId="21">
    <w:abstractNumId w:val="29"/>
  </w:num>
  <w:num w:numId="22">
    <w:abstractNumId w:val="14"/>
  </w:num>
  <w:num w:numId="23">
    <w:abstractNumId w:val="35"/>
  </w:num>
  <w:num w:numId="24">
    <w:abstractNumId w:val="10"/>
  </w:num>
  <w:num w:numId="25">
    <w:abstractNumId w:val="3"/>
  </w:num>
  <w:num w:numId="26">
    <w:abstractNumId w:val="28"/>
  </w:num>
  <w:num w:numId="27">
    <w:abstractNumId w:val="11"/>
  </w:num>
  <w:num w:numId="28">
    <w:abstractNumId w:val="9"/>
  </w:num>
  <w:num w:numId="29">
    <w:abstractNumId w:val="21"/>
  </w:num>
  <w:num w:numId="30">
    <w:abstractNumId w:val="17"/>
  </w:num>
  <w:num w:numId="31">
    <w:abstractNumId w:val="31"/>
  </w:num>
  <w:num w:numId="32">
    <w:abstractNumId w:val="16"/>
  </w:num>
  <w:num w:numId="33">
    <w:abstractNumId w:val="5"/>
  </w:num>
  <w:num w:numId="34">
    <w:abstractNumId w:val="30"/>
  </w:num>
  <w:num w:numId="35">
    <w:abstractNumId w:val="0"/>
  </w:num>
  <w:num w:numId="36">
    <w:abstractNumId w:val="22"/>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bordersDoNotSurroundHeader/>
  <w:bordersDoNotSurroundFooter/>
  <w:proofState w:spelling="clean" w:grammar="clean"/>
  <w:trackRevisions/>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F0DC5"/>
    <w:rsid w:val="001B11EF"/>
    <w:rsid w:val="001B1AB2"/>
    <w:rsid w:val="003942D4"/>
    <w:rsid w:val="00450A4F"/>
    <w:rsid w:val="00463A79"/>
    <w:rsid w:val="00473B76"/>
    <w:rsid w:val="0068275B"/>
    <w:rsid w:val="006A605A"/>
    <w:rsid w:val="006D289C"/>
    <w:rsid w:val="006E4BF2"/>
    <w:rsid w:val="007F0DC5"/>
    <w:rsid w:val="008554E1"/>
    <w:rsid w:val="0089604E"/>
    <w:rsid w:val="009457BD"/>
    <w:rsid w:val="00954393"/>
    <w:rsid w:val="0099658D"/>
    <w:rsid w:val="009A343F"/>
    <w:rsid w:val="009C5C79"/>
    <w:rsid w:val="00A91FBF"/>
    <w:rsid w:val="00BE394D"/>
    <w:rsid w:val="00C0509C"/>
    <w:rsid w:val="00C91C1C"/>
    <w:rsid w:val="00D33F66"/>
    <w:rsid w:val="00D3684A"/>
    <w:rsid w:val="00D709A9"/>
    <w:rsid w:val="00DF16CE"/>
    <w:rsid w:val="00ED00E9"/>
    <w:rsid w:val="00FD1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0A0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MS PGothic" w:eastAsia="MS PGothic" w:hAnsi="MS PGothic" w:cs="MS PGothic"/>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semiHidden/>
    <w:rPr>
      <w:rFonts w:asciiTheme="majorHAnsi" w:eastAsiaTheme="majorEastAsia" w:hAnsiTheme="majorHAnsi" w:cstheme="majorBidi"/>
      <w:sz w:val="24"/>
      <w:szCs w:val="24"/>
    </w:rPr>
  </w:style>
  <w:style w:type="character" w:customStyle="1" w:styleId="30">
    <w:name w:val="見出し 3 (文字)"/>
    <w:basedOn w:val="a0"/>
    <w:link w:val="3"/>
    <w:uiPriority w:val="9"/>
    <w:semiHidden/>
    <w:rPr>
      <w:rFonts w:asciiTheme="majorHAnsi" w:eastAsiaTheme="majorEastAsia" w:hAnsiTheme="majorHAnsi" w:cstheme="majorBidi"/>
      <w:sz w:val="24"/>
      <w:szCs w:val="24"/>
    </w:rPr>
  </w:style>
  <w:style w:type="character" w:customStyle="1" w:styleId="40">
    <w:name w:val="見出し 4 (文字)"/>
    <w:basedOn w:val="a0"/>
    <w:link w:val="4"/>
    <w:uiPriority w:val="9"/>
    <w:semiHidden/>
    <w:rPr>
      <w:rFonts w:ascii="MS PGothic" w:eastAsia="MS PGothic" w:hAnsi="MS PGothic" w:cs="MS PGothic"/>
      <w:b/>
      <w:bCs/>
      <w:sz w:val="24"/>
      <w:szCs w:val="24"/>
    </w:rPr>
  </w:style>
  <w:style w:type="character" w:customStyle="1" w:styleId="50">
    <w:name w:val="見出し 5 (文字)"/>
    <w:basedOn w:val="a0"/>
    <w:link w:val="5"/>
    <w:uiPriority w:val="9"/>
    <w:semiHidden/>
    <w:rPr>
      <w:rFonts w:asciiTheme="majorHAnsi" w:eastAsiaTheme="majorEastAsia" w:hAnsiTheme="majorHAnsi" w:cstheme="majorBidi"/>
      <w:sz w:val="24"/>
      <w:szCs w:val="24"/>
    </w:rPr>
  </w:style>
  <w:style w:type="character" w:customStyle="1" w:styleId="60">
    <w:name w:val="見出し 6 (文字)"/>
    <w:basedOn w:val="a0"/>
    <w:link w:val="6"/>
    <w:uiPriority w:val="9"/>
    <w:semiHidden/>
    <w:rPr>
      <w:rFonts w:ascii="MS PGothic" w:eastAsia="MS PGothic" w:hAnsi="MS PGothic" w:cs="MS PGothic"/>
      <w:b/>
      <w:bCs/>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MS Gothic" w:hAnsi="Courier New" w:cs="Courier New"/>
      <w:color w:val="000000"/>
    </w:rPr>
  </w:style>
  <w:style w:type="character" w:customStyle="1" w:styleId="HTML2">
    <w:name w:val="HTML 書式付き (文字)"/>
    <w:basedOn w:val="a0"/>
    <w:link w:val="HTML1"/>
    <w:uiPriority w:val="99"/>
    <w:semiHidden/>
    <w:rPr>
      <w:rFonts w:ascii="Courier New" w:eastAsia="MS PGothic" w:hAnsi="Courier New" w:cs="Courier New"/>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MS Gothic" w:hAnsi="Courier New" w:cs="Courier New" w:hint="default"/>
      <w:color w:val="003366"/>
      <w:sz w:val="24"/>
      <w:szCs w:val="24"/>
    </w:rPr>
  </w:style>
  <w:style w:type="paragraph" w:styleId="Web">
    <w:name w:val="Normal (Web)"/>
    <w:basedOn w:val="a"/>
    <w:link w:val="Web0"/>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Geneva" w:hAnsi="Geneva" w:hint="default"/>
      <w:b/>
      <w:bCs/>
      <w:color w:val="666666"/>
    </w:rPr>
  </w:style>
  <w:style w:type="character" w:customStyle="1" w:styleId="hottext1">
    <w:name w:val="hottext1"/>
    <w:basedOn w:val="a0"/>
    <w:rPr>
      <w:rFonts w:ascii="Geneva" w:hAnsi="Genev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Geneva" w:hAnsi="Geneva" w:hint="default"/>
      <w:b/>
      <w:bCs/>
      <w:color w:val="666666"/>
    </w:rPr>
  </w:style>
  <w:style w:type="character" w:customStyle="1" w:styleId="hottext2">
    <w:name w:val="hottext2"/>
    <w:basedOn w:val="a0"/>
    <w:rPr>
      <w:rFonts w:ascii="Geneva" w:hAnsi="Genev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header"/>
    <w:basedOn w:val="a"/>
    <w:link w:val="a8"/>
    <w:uiPriority w:val="99"/>
    <w:semiHidden/>
    <w:unhideWhenUsed/>
    <w:rsid w:val="00C0509C"/>
    <w:pPr>
      <w:tabs>
        <w:tab w:val="center" w:pos="4252"/>
        <w:tab w:val="right" w:pos="8504"/>
      </w:tabs>
      <w:snapToGrid w:val="0"/>
    </w:pPr>
  </w:style>
  <w:style w:type="character" w:customStyle="1" w:styleId="a8">
    <w:name w:val="ヘッダー (文字)"/>
    <w:basedOn w:val="a0"/>
    <w:link w:val="a7"/>
    <w:uiPriority w:val="99"/>
    <w:semiHidden/>
    <w:rsid w:val="00C0509C"/>
    <w:rPr>
      <w:rFonts w:ascii="MS PGothic" w:eastAsia="MS PGothic" w:hAnsi="MS PGothic" w:cs="MS PGothic"/>
      <w:sz w:val="24"/>
      <w:szCs w:val="24"/>
    </w:rPr>
  </w:style>
  <w:style w:type="paragraph" w:styleId="a9">
    <w:name w:val="footer"/>
    <w:basedOn w:val="a"/>
    <w:link w:val="aa"/>
    <w:uiPriority w:val="99"/>
    <w:semiHidden/>
    <w:unhideWhenUsed/>
    <w:rsid w:val="00C0509C"/>
    <w:pPr>
      <w:tabs>
        <w:tab w:val="center" w:pos="4252"/>
        <w:tab w:val="right" w:pos="8504"/>
      </w:tabs>
      <w:snapToGrid w:val="0"/>
    </w:pPr>
  </w:style>
  <w:style w:type="character" w:customStyle="1" w:styleId="aa">
    <w:name w:val="フッター (文字)"/>
    <w:basedOn w:val="a0"/>
    <w:link w:val="a9"/>
    <w:uiPriority w:val="99"/>
    <w:semiHidden/>
    <w:rsid w:val="00C0509C"/>
    <w:rPr>
      <w:rFonts w:ascii="MS PGothic" w:eastAsia="MS PGothic" w:hAnsi="MS PGothic" w:cs="MS PGothic"/>
      <w:sz w:val="24"/>
      <w:szCs w:val="24"/>
    </w:rPr>
  </w:style>
  <w:style w:type="paragraph" w:styleId="ab">
    <w:name w:val="Balloon Text"/>
    <w:basedOn w:val="a"/>
    <w:link w:val="ac"/>
    <w:uiPriority w:val="99"/>
    <w:semiHidden/>
    <w:unhideWhenUsed/>
    <w:rsid w:val="00ED00E9"/>
    <w:pPr>
      <w:spacing w:before="0" w:after="0"/>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00E9"/>
    <w:rPr>
      <w:rFonts w:asciiTheme="majorHAnsi" w:eastAsiaTheme="majorEastAsia" w:hAnsiTheme="majorHAnsi" w:cstheme="majorBidi"/>
      <w:sz w:val="18"/>
      <w:szCs w:val="18"/>
    </w:rPr>
  </w:style>
  <w:style w:type="character" w:styleId="ad">
    <w:name w:val="annotation reference"/>
    <w:basedOn w:val="a0"/>
    <w:uiPriority w:val="99"/>
    <w:semiHidden/>
    <w:unhideWhenUsed/>
    <w:rsid w:val="00ED00E9"/>
    <w:rPr>
      <w:sz w:val="18"/>
      <w:szCs w:val="18"/>
    </w:rPr>
  </w:style>
  <w:style w:type="paragraph" w:styleId="ae">
    <w:name w:val="annotation text"/>
    <w:basedOn w:val="a"/>
    <w:link w:val="af"/>
    <w:uiPriority w:val="99"/>
    <w:semiHidden/>
    <w:unhideWhenUsed/>
    <w:rsid w:val="00ED00E9"/>
  </w:style>
  <w:style w:type="character" w:customStyle="1" w:styleId="af">
    <w:name w:val="コメント文字列 (文字)"/>
    <w:basedOn w:val="a0"/>
    <w:link w:val="ae"/>
    <w:uiPriority w:val="99"/>
    <w:semiHidden/>
    <w:rsid w:val="00ED00E9"/>
    <w:rPr>
      <w:rFonts w:ascii="MS PGothic" w:eastAsia="MS PGothic" w:hAnsi="MS PGothic" w:cs="MS PGothic"/>
      <w:sz w:val="24"/>
      <w:szCs w:val="24"/>
    </w:rPr>
  </w:style>
  <w:style w:type="paragraph" w:styleId="af0">
    <w:name w:val="annotation subject"/>
    <w:basedOn w:val="ae"/>
    <w:next w:val="ae"/>
    <w:link w:val="af1"/>
    <w:uiPriority w:val="99"/>
    <w:semiHidden/>
    <w:unhideWhenUsed/>
    <w:rsid w:val="00ED00E9"/>
    <w:rPr>
      <w:b/>
      <w:bCs/>
    </w:rPr>
  </w:style>
  <w:style w:type="character" w:customStyle="1" w:styleId="af1">
    <w:name w:val="コメント内容 (文字)"/>
    <w:basedOn w:val="af"/>
    <w:link w:val="af0"/>
    <w:uiPriority w:val="99"/>
    <w:semiHidden/>
    <w:rsid w:val="00ED00E9"/>
    <w:rPr>
      <w:rFonts w:ascii="MS PGothic" w:eastAsia="MS PGothic" w:hAnsi="MS PGothic" w:cs="MS PGothic"/>
      <w:b/>
      <w:bCs/>
      <w:sz w:val="24"/>
      <w:szCs w:val="24"/>
    </w:rPr>
  </w:style>
  <w:style w:type="paragraph" w:customStyle="1" w:styleId="Steps">
    <w:name w:val="Steps"/>
    <w:basedOn w:val="Web"/>
    <w:link w:val="Steps0"/>
    <w:qFormat/>
    <w:rsid w:val="006E4BF2"/>
    <w:pPr>
      <w:numPr>
        <w:numId w:val="10"/>
      </w:numPr>
      <w:tabs>
        <w:tab w:val="num" w:pos="1560"/>
      </w:tabs>
      <w:ind w:left="1560" w:right="960" w:hanging="567"/>
    </w:pPr>
    <w:rPr>
      <w:rFonts w:ascii="Verdana" w:hAnsi="Verdana"/>
      <w:color w:val="000000"/>
    </w:rPr>
  </w:style>
  <w:style w:type="character" w:customStyle="1" w:styleId="Web0">
    <w:name w:val="標準 (Web) (文字)"/>
    <w:basedOn w:val="a0"/>
    <w:link w:val="Web"/>
    <w:uiPriority w:val="99"/>
    <w:semiHidden/>
    <w:rsid w:val="006E4BF2"/>
    <w:rPr>
      <w:rFonts w:ascii="MS PGothic" w:eastAsia="MS PGothic" w:hAnsi="MS PGothic" w:cs="MS PGothic"/>
      <w:sz w:val="24"/>
      <w:szCs w:val="24"/>
    </w:rPr>
  </w:style>
  <w:style w:type="character" w:customStyle="1" w:styleId="Steps0">
    <w:name w:val="Steps (文字)"/>
    <w:basedOn w:val="Web0"/>
    <w:link w:val="Steps"/>
    <w:rsid w:val="006E4BF2"/>
    <w:rPr>
      <w:rFonts w:ascii="Verdana" w:eastAsia="MS PGothic" w:hAnsi="Verdana" w:cs="MS PGothic"/>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636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14257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82072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630510">
          <w:blockQuote w:val="1"/>
          <w:marLeft w:val="720"/>
          <w:marRight w:val="720"/>
          <w:marTop w:val="100"/>
          <w:marBottom w:val="100"/>
          <w:divBdr>
            <w:top w:val="none" w:sz="0" w:space="0" w:color="auto"/>
            <w:left w:val="none" w:sz="0" w:space="0" w:color="auto"/>
            <w:bottom w:val="none" w:sz="0" w:space="0" w:color="auto"/>
            <w:right w:val="none" w:sz="0" w:space="0" w:color="auto"/>
          </w:divBdr>
        </w:div>
        <w:div w:id="268898292">
          <w:marLeft w:val="720"/>
          <w:marRight w:val="0"/>
          <w:marTop w:val="0"/>
          <w:marBottom w:val="0"/>
          <w:divBdr>
            <w:top w:val="none" w:sz="0" w:space="0" w:color="auto"/>
            <w:left w:val="none" w:sz="0" w:space="0" w:color="auto"/>
            <w:bottom w:val="none" w:sz="0" w:space="0" w:color="auto"/>
            <w:right w:val="none" w:sz="0" w:space="0" w:color="auto"/>
          </w:divBdr>
        </w:div>
        <w:div w:id="356464077">
          <w:marLeft w:val="720"/>
          <w:marRight w:val="0"/>
          <w:marTop w:val="0"/>
          <w:marBottom w:val="0"/>
          <w:divBdr>
            <w:top w:val="none" w:sz="0" w:space="0" w:color="auto"/>
            <w:left w:val="none" w:sz="0" w:space="0" w:color="auto"/>
            <w:bottom w:val="none" w:sz="0" w:space="0" w:color="auto"/>
            <w:right w:val="none" w:sz="0" w:space="0" w:color="auto"/>
          </w:divBdr>
        </w:div>
        <w:div w:id="212892349">
          <w:marLeft w:val="720"/>
          <w:marRight w:val="0"/>
          <w:marTop w:val="0"/>
          <w:marBottom w:val="0"/>
          <w:divBdr>
            <w:top w:val="none" w:sz="0" w:space="0" w:color="auto"/>
            <w:left w:val="none" w:sz="0" w:space="0" w:color="auto"/>
            <w:bottom w:val="none" w:sz="0" w:space="0" w:color="auto"/>
            <w:right w:val="none" w:sz="0" w:space="0" w:color="auto"/>
          </w:divBdr>
        </w:div>
        <w:div w:id="1214345046">
          <w:marLeft w:val="720"/>
          <w:marRight w:val="0"/>
          <w:marTop w:val="0"/>
          <w:marBottom w:val="0"/>
          <w:divBdr>
            <w:top w:val="none" w:sz="0" w:space="0" w:color="auto"/>
            <w:left w:val="none" w:sz="0" w:space="0" w:color="auto"/>
            <w:bottom w:val="none" w:sz="0" w:space="0" w:color="auto"/>
            <w:right w:val="none" w:sz="0" w:space="0" w:color="auto"/>
          </w:divBdr>
        </w:div>
        <w:div w:id="1800146950">
          <w:marLeft w:val="720"/>
          <w:marRight w:val="0"/>
          <w:marTop w:val="0"/>
          <w:marBottom w:val="0"/>
          <w:divBdr>
            <w:top w:val="none" w:sz="0" w:space="0" w:color="auto"/>
            <w:left w:val="none" w:sz="0" w:space="0" w:color="auto"/>
            <w:bottom w:val="none" w:sz="0" w:space="0" w:color="auto"/>
            <w:right w:val="none" w:sz="0" w:space="0" w:color="auto"/>
          </w:divBdr>
        </w:div>
        <w:div w:id="1055009908">
          <w:marLeft w:val="720"/>
          <w:marRight w:val="0"/>
          <w:marTop w:val="0"/>
          <w:marBottom w:val="0"/>
          <w:divBdr>
            <w:top w:val="none" w:sz="0" w:space="0" w:color="auto"/>
            <w:left w:val="none" w:sz="0" w:space="0" w:color="auto"/>
            <w:bottom w:val="none" w:sz="0" w:space="0" w:color="auto"/>
            <w:right w:val="none" w:sz="0" w:space="0" w:color="auto"/>
          </w:divBdr>
        </w:div>
        <w:div w:id="2081320896">
          <w:marLeft w:val="720"/>
          <w:marRight w:val="0"/>
          <w:marTop w:val="0"/>
          <w:marBottom w:val="0"/>
          <w:divBdr>
            <w:top w:val="none" w:sz="0" w:space="0" w:color="auto"/>
            <w:left w:val="none" w:sz="0" w:space="0" w:color="auto"/>
            <w:bottom w:val="none" w:sz="0" w:space="0" w:color="auto"/>
            <w:right w:val="none" w:sz="0" w:space="0" w:color="auto"/>
          </w:divBdr>
        </w:div>
        <w:div w:id="1233352085">
          <w:marLeft w:val="720"/>
          <w:marRight w:val="0"/>
          <w:marTop w:val="0"/>
          <w:marBottom w:val="0"/>
          <w:divBdr>
            <w:top w:val="none" w:sz="0" w:space="0" w:color="auto"/>
            <w:left w:val="none" w:sz="0" w:space="0" w:color="auto"/>
            <w:bottom w:val="none" w:sz="0" w:space="0" w:color="auto"/>
            <w:right w:val="none" w:sz="0" w:space="0" w:color="auto"/>
          </w:divBdr>
        </w:div>
        <w:div w:id="2007049538">
          <w:marLeft w:val="720"/>
          <w:marRight w:val="0"/>
          <w:marTop w:val="0"/>
          <w:marBottom w:val="0"/>
          <w:divBdr>
            <w:top w:val="none" w:sz="0" w:space="0" w:color="auto"/>
            <w:left w:val="none" w:sz="0" w:space="0" w:color="auto"/>
            <w:bottom w:val="none" w:sz="0" w:space="0" w:color="auto"/>
            <w:right w:val="none" w:sz="0" w:space="0" w:color="auto"/>
          </w:divBdr>
        </w:div>
        <w:div w:id="1984654603">
          <w:marLeft w:val="720"/>
          <w:marRight w:val="0"/>
          <w:marTop w:val="0"/>
          <w:marBottom w:val="0"/>
          <w:divBdr>
            <w:top w:val="none" w:sz="0" w:space="0" w:color="auto"/>
            <w:left w:val="none" w:sz="0" w:space="0" w:color="auto"/>
            <w:bottom w:val="none" w:sz="0" w:space="0" w:color="auto"/>
            <w:right w:val="none" w:sz="0" w:space="0" w:color="auto"/>
          </w:divBdr>
        </w:div>
        <w:div w:id="1609317137">
          <w:marLeft w:val="720"/>
          <w:marRight w:val="0"/>
          <w:marTop w:val="0"/>
          <w:marBottom w:val="0"/>
          <w:divBdr>
            <w:top w:val="none" w:sz="0" w:space="0" w:color="auto"/>
            <w:left w:val="none" w:sz="0" w:space="0" w:color="auto"/>
            <w:bottom w:val="none" w:sz="0" w:space="0" w:color="auto"/>
            <w:right w:val="none" w:sz="0" w:space="0" w:color="auto"/>
          </w:divBdr>
        </w:div>
        <w:div w:id="341320520">
          <w:marLeft w:val="720"/>
          <w:marRight w:val="0"/>
          <w:marTop w:val="0"/>
          <w:marBottom w:val="0"/>
          <w:divBdr>
            <w:top w:val="none" w:sz="0" w:space="0" w:color="auto"/>
            <w:left w:val="none" w:sz="0" w:space="0" w:color="auto"/>
            <w:bottom w:val="none" w:sz="0" w:space="0" w:color="auto"/>
            <w:right w:val="none" w:sz="0" w:space="0" w:color="auto"/>
          </w:divBdr>
        </w:div>
        <w:div w:id="391852613">
          <w:marLeft w:val="720"/>
          <w:marRight w:val="0"/>
          <w:marTop w:val="0"/>
          <w:marBottom w:val="0"/>
          <w:divBdr>
            <w:top w:val="none" w:sz="0" w:space="0" w:color="auto"/>
            <w:left w:val="none" w:sz="0" w:space="0" w:color="auto"/>
            <w:bottom w:val="none" w:sz="0" w:space="0" w:color="auto"/>
            <w:right w:val="none" w:sz="0" w:space="0" w:color="auto"/>
          </w:divBdr>
        </w:div>
        <w:div w:id="538980665">
          <w:marLeft w:val="720"/>
          <w:marRight w:val="0"/>
          <w:marTop w:val="0"/>
          <w:marBottom w:val="0"/>
          <w:divBdr>
            <w:top w:val="none" w:sz="0" w:space="0" w:color="auto"/>
            <w:left w:val="none" w:sz="0" w:space="0" w:color="auto"/>
            <w:bottom w:val="none" w:sz="0" w:space="0" w:color="auto"/>
            <w:right w:val="none" w:sz="0" w:space="0" w:color="auto"/>
          </w:divBdr>
        </w:div>
        <w:div w:id="1934893848">
          <w:marLeft w:val="720"/>
          <w:marRight w:val="0"/>
          <w:marTop w:val="0"/>
          <w:marBottom w:val="0"/>
          <w:divBdr>
            <w:top w:val="none" w:sz="0" w:space="0" w:color="auto"/>
            <w:left w:val="none" w:sz="0" w:space="0" w:color="auto"/>
            <w:bottom w:val="none" w:sz="0" w:space="0" w:color="auto"/>
            <w:right w:val="none" w:sz="0" w:space="0" w:color="auto"/>
          </w:divBdr>
        </w:div>
        <w:div w:id="1882403710">
          <w:marLeft w:val="720"/>
          <w:marRight w:val="0"/>
          <w:marTop w:val="0"/>
          <w:marBottom w:val="0"/>
          <w:divBdr>
            <w:top w:val="none" w:sz="0" w:space="0" w:color="auto"/>
            <w:left w:val="none" w:sz="0" w:space="0" w:color="auto"/>
            <w:bottom w:val="none" w:sz="0" w:space="0" w:color="auto"/>
            <w:right w:val="none" w:sz="0" w:space="0" w:color="auto"/>
          </w:divBdr>
        </w:div>
        <w:div w:id="1840846494">
          <w:marLeft w:val="720"/>
          <w:marRight w:val="0"/>
          <w:marTop w:val="0"/>
          <w:marBottom w:val="0"/>
          <w:divBdr>
            <w:top w:val="none" w:sz="0" w:space="0" w:color="auto"/>
            <w:left w:val="none" w:sz="0" w:space="0" w:color="auto"/>
            <w:bottom w:val="none" w:sz="0" w:space="0" w:color="auto"/>
            <w:right w:val="none" w:sz="0" w:space="0" w:color="auto"/>
          </w:divBdr>
        </w:div>
        <w:div w:id="1139150984">
          <w:marLeft w:val="720"/>
          <w:marRight w:val="0"/>
          <w:marTop w:val="0"/>
          <w:marBottom w:val="0"/>
          <w:divBdr>
            <w:top w:val="none" w:sz="0" w:space="0" w:color="auto"/>
            <w:left w:val="none" w:sz="0" w:space="0" w:color="auto"/>
            <w:bottom w:val="none" w:sz="0" w:space="0" w:color="auto"/>
            <w:right w:val="none" w:sz="0" w:space="0" w:color="auto"/>
          </w:divBdr>
        </w:div>
        <w:div w:id="1241865143">
          <w:marLeft w:val="720"/>
          <w:marRight w:val="0"/>
          <w:marTop w:val="0"/>
          <w:marBottom w:val="0"/>
          <w:divBdr>
            <w:top w:val="none" w:sz="0" w:space="0" w:color="auto"/>
            <w:left w:val="none" w:sz="0" w:space="0" w:color="auto"/>
            <w:bottom w:val="none" w:sz="0" w:space="0" w:color="auto"/>
            <w:right w:val="none" w:sz="0" w:space="0" w:color="auto"/>
          </w:divBdr>
        </w:div>
        <w:div w:id="375472473">
          <w:marLeft w:val="720"/>
          <w:marRight w:val="0"/>
          <w:marTop w:val="0"/>
          <w:marBottom w:val="0"/>
          <w:divBdr>
            <w:top w:val="none" w:sz="0" w:space="0" w:color="auto"/>
            <w:left w:val="none" w:sz="0" w:space="0" w:color="auto"/>
            <w:bottom w:val="none" w:sz="0" w:space="0" w:color="auto"/>
            <w:right w:val="none" w:sz="0" w:space="0" w:color="auto"/>
          </w:divBdr>
        </w:div>
        <w:div w:id="260183227">
          <w:marLeft w:val="720"/>
          <w:marRight w:val="0"/>
          <w:marTop w:val="0"/>
          <w:marBottom w:val="0"/>
          <w:divBdr>
            <w:top w:val="none" w:sz="0" w:space="0" w:color="auto"/>
            <w:left w:val="none" w:sz="0" w:space="0" w:color="auto"/>
            <w:bottom w:val="none" w:sz="0" w:space="0" w:color="auto"/>
            <w:right w:val="none" w:sz="0" w:space="0" w:color="auto"/>
          </w:divBdr>
        </w:div>
        <w:div w:id="1218590164">
          <w:marLeft w:val="720"/>
          <w:marRight w:val="0"/>
          <w:marTop w:val="0"/>
          <w:marBottom w:val="0"/>
          <w:divBdr>
            <w:top w:val="none" w:sz="0" w:space="0" w:color="auto"/>
            <w:left w:val="none" w:sz="0" w:space="0" w:color="auto"/>
            <w:bottom w:val="none" w:sz="0" w:space="0" w:color="auto"/>
            <w:right w:val="none" w:sz="0" w:space="0" w:color="auto"/>
          </w:divBdr>
        </w:div>
        <w:div w:id="417137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1861">
          <w:marLeft w:val="720"/>
          <w:marRight w:val="0"/>
          <w:marTop w:val="0"/>
          <w:marBottom w:val="0"/>
          <w:divBdr>
            <w:top w:val="none" w:sz="0" w:space="0" w:color="auto"/>
            <w:left w:val="none" w:sz="0" w:space="0" w:color="auto"/>
            <w:bottom w:val="none" w:sz="0" w:space="0" w:color="auto"/>
            <w:right w:val="none" w:sz="0" w:space="0" w:color="auto"/>
          </w:divBdr>
        </w:div>
        <w:div w:id="1738748334">
          <w:marLeft w:val="720"/>
          <w:marRight w:val="0"/>
          <w:marTop w:val="0"/>
          <w:marBottom w:val="0"/>
          <w:divBdr>
            <w:top w:val="none" w:sz="0" w:space="0" w:color="auto"/>
            <w:left w:val="none" w:sz="0" w:space="0" w:color="auto"/>
            <w:bottom w:val="none" w:sz="0" w:space="0" w:color="auto"/>
            <w:right w:val="none" w:sz="0" w:space="0" w:color="auto"/>
          </w:divBdr>
        </w:div>
        <w:div w:id="415245866">
          <w:marLeft w:val="720"/>
          <w:marRight w:val="0"/>
          <w:marTop w:val="0"/>
          <w:marBottom w:val="0"/>
          <w:divBdr>
            <w:top w:val="none" w:sz="0" w:space="0" w:color="auto"/>
            <w:left w:val="none" w:sz="0" w:space="0" w:color="auto"/>
            <w:bottom w:val="none" w:sz="0" w:space="0" w:color="auto"/>
            <w:right w:val="none" w:sz="0" w:space="0" w:color="auto"/>
          </w:divBdr>
        </w:div>
        <w:div w:id="981470859">
          <w:marLeft w:val="720"/>
          <w:marRight w:val="0"/>
          <w:marTop w:val="0"/>
          <w:marBottom w:val="0"/>
          <w:divBdr>
            <w:top w:val="none" w:sz="0" w:space="0" w:color="auto"/>
            <w:left w:val="none" w:sz="0" w:space="0" w:color="auto"/>
            <w:bottom w:val="none" w:sz="0" w:space="0" w:color="auto"/>
            <w:right w:val="none" w:sz="0" w:space="0" w:color="auto"/>
          </w:divBdr>
        </w:div>
        <w:div w:id="1832595329">
          <w:marLeft w:val="720"/>
          <w:marRight w:val="0"/>
          <w:marTop w:val="0"/>
          <w:marBottom w:val="0"/>
          <w:divBdr>
            <w:top w:val="none" w:sz="0" w:space="0" w:color="auto"/>
            <w:left w:val="none" w:sz="0" w:space="0" w:color="auto"/>
            <w:bottom w:val="none" w:sz="0" w:space="0" w:color="auto"/>
            <w:right w:val="none" w:sz="0" w:space="0" w:color="auto"/>
          </w:divBdr>
        </w:div>
        <w:div w:id="2076050095">
          <w:marLeft w:val="720"/>
          <w:marRight w:val="0"/>
          <w:marTop w:val="0"/>
          <w:marBottom w:val="0"/>
          <w:divBdr>
            <w:top w:val="none" w:sz="0" w:space="0" w:color="auto"/>
            <w:left w:val="none" w:sz="0" w:space="0" w:color="auto"/>
            <w:bottom w:val="none" w:sz="0" w:space="0" w:color="auto"/>
            <w:right w:val="none" w:sz="0" w:space="0" w:color="auto"/>
          </w:divBdr>
        </w:div>
        <w:div w:id="38405693">
          <w:marLeft w:val="720"/>
          <w:marRight w:val="0"/>
          <w:marTop w:val="0"/>
          <w:marBottom w:val="0"/>
          <w:divBdr>
            <w:top w:val="none" w:sz="0" w:space="0" w:color="auto"/>
            <w:left w:val="none" w:sz="0" w:space="0" w:color="auto"/>
            <w:bottom w:val="none" w:sz="0" w:space="0" w:color="auto"/>
            <w:right w:val="none" w:sz="0" w:space="0" w:color="auto"/>
          </w:divBdr>
        </w:div>
        <w:div w:id="1589314914">
          <w:marLeft w:val="720"/>
          <w:marRight w:val="0"/>
          <w:marTop w:val="0"/>
          <w:marBottom w:val="0"/>
          <w:divBdr>
            <w:top w:val="none" w:sz="0" w:space="0" w:color="auto"/>
            <w:left w:val="none" w:sz="0" w:space="0" w:color="auto"/>
            <w:bottom w:val="none" w:sz="0" w:space="0" w:color="auto"/>
            <w:right w:val="none" w:sz="0" w:space="0" w:color="auto"/>
          </w:divBdr>
        </w:div>
        <w:div w:id="313023476">
          <w:blockQuote w:val="1"/>
          <w:marLeft w:val="720"/>
          <w:marRight w:val="720"/>
          <w:marTop w:val="100"/>
          <w:marBottom w:val="100"/>
          <w:divBdr>
            <w:top w:val="none" w:sz="0" w:space="0" w:color="auto"/>
            <w:left w:val="none" w:sz="0" w:space="0" w:color="auto"/>
            <w:bottom w:val="none" w:sz="0" w:space="0" w:color="auto"/>
            <w:right w:val="none" w:sz="0" w:space="0" w:color="auto"/>
          </w:divBdr>
        </w:div>
        <w:div w:id="732121831">
          <w:marLeft w:val="720"/>
          <w:marRight w:val="0"/>
          <w:marTop w:val="0"/>
          <w:marBottom w:val="0"/>
          <w:divBdr>
            <w:top w:val="none" w:sz="0" w:space="0" w:color="auto"/>
            <w:left w:val="none" w:sz="0" w:space="0" w:color="auto"/>
            <w:bottom w:val="none" w:sz="0" w:space="0" w:color="auto"/>
            <w:right w:val="none" w:sz="0" w:space="0" w:color="auto"/>
          </w:divBdr>
        </w:div>
        <w:div w:id="453520017">
          <w:marLeft w:val="720"/>
          <w:marRight w:val="0"/>
          <w:marTop w:val="0"/>
          <w:marBottom w:val="0"/>
          <w:divBdr>
            <w:top w:val="none" w:sz="0" w:space="0" w:color="auto"/>
            <w:left w:val="none" w:sz="0" w:space="0" w:color="auto"/>
            <w:bottom w:val="none" w:sz="0" w:space="0" w:color="auto"/>
            <w:right w:val="none" w:sz="0" w:space="0" w:color="auto"/>
          </w:divBdr>
        </w:div>
        <w:div w:id="404230479">
          <w:marLeft w:val="720"/>
          <w:marRight w:val="0"/>
          <w:marTop w:val="0"/>
          <w:marBottom w:val="0"/>
          <w:divBdr>
            <w:top w:val="none" w:sz="0" w:space="0" w:color="auto"/>
            <w:left w:val="none" w:sz="0" w:space="0" w:color="auto"/>
            <w:bottom w:val="none" w:sz="0" w:space="0" w:color="auto"/>
            <w:right w:val="none" w:sz="0" w:space="0" w:color="auto"/>
          </w:divBdr>
        </w:div>
        <w:div w:id="551506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oauth-json-web-token" TargetMode="External"/><Relationship Id="rId14" Type="http://schemas.openxmlformats.org/officeDocument/2006/relationships/hyperlink" Target="http://tools.ietf.org/html/draft-ietf-oauth-json-web-token-08" TargetMode="External"/><Relationship Id="rId15" Type="http://schemas.openxmlformats.org/officeDocument/2006/relationships/hyperlink" Target="http://openid.net/specs/oauth-v2-multiple-response-types-1_0-07.html" TargetMode="External"/><Relationship Id="rId16" Type="http://schemas.openxmlformats.org/officeDocument/2006/relationships/hyperlink" Target="http://openid.net/specs/openid-connect-discovery-1_0-16.html" TargetMode="External"/><Relationship Id="rId17" Type="http://schemas.openxmlformats.org/officeDocument/2006/relationships/hyperlink" Target="http://openid.net/specs/openid-connect-messages-1_0-19.html" TargetMode="External"/><Relationship Id="rId18" Type="http://schemas.openxmlformats.org/officeDocument/2006/relationships/hyperlink" Target="http://openid.net/specs/openid-connect-registration-1_0-18.html" TargetMode="External"/><Relationship Id="rId19" Type="http://schemas.openxmlformats.org/officeDocument/2006/relationships/hyperlink" Target="mailto:sob@harvard.edu"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www.rfc-editor.org/rfc/rfc6750.txt" TargetMode="External"/><Relationship Id="rId51" Type="http://schemas.openxmlformats.org/officeDocument/2006/relationships/hyperlink" Target="http://tools.ietf.org/html/rfc6819" TargetMode="External"/><Relationship Id="rId52" Type="http://schemas.openxmlformats.org/officeDocument/2006/relationships/hyperlink" Target="http://www.rfc-editor.org/rfc/rfc6819.txt" TargetMode="External"/><Relationship Id="rId53" Type="http://schemas.openxmlformats.org/officeDocument/2006/relationships/hyperlink" Target="http://www.w3.org/TR/1999/REC-html401-19991224" TargetMode="External"/><Relationship Id="rId54" Type="http://schemas.openxmlformats.org/officeDocument/2006/relationships/hyperlink" Target="http://www.w3.org/TR/1999/REC-html401-19991224" TargetMode="External"/><Relationship Id="rId55" Type="http://schemas.openxmlformats.org/officeDocument/2006/relationships/hyperlink" Target="http://www.w3.org/TR/access-control/" TargetMode="External"/><Relationship Id="rId56" Type="http://schemas.openxmlformats.org/officeDocument/2006/relationships/hyperlink" Target="http://openid.net/specs/openid-connect-basic-1_0-27.html" TargetMode="External"/><Relationship Id="rId57" Type="http://schemas.openxmlformats.org/officeDocument/2006/relationships/hyperlink" Target="http://openid.net/specs/openid-connect-implicit-1_0-10.html" TargetMode="External"/><Relationship Id="rId58" Type="http://schemas.openxmlformats.org/officeDocument/2006/relationships/hyperlink" Target="mailto:n-sakimura@nri.co.jp" TargetMode="External"/><Relationship Id="rId59" Type="http://schemas.openxmlformats.org/officeDocument/2006/relationships/hyperlink" Target="mailto:ve7jtb@ve7jtb.com" TargetMode="External"/><Relationship Id="rId40" Type="http://schemas.openxmlformats.org/officeDocument/2006/relationships/hyperlink" Target="http://xml.resource.org/public/rfc/xml/rfc2616.xml" TargetMode="External"/><Relationship Id="rId41" Type="http://schemas.openxmlformats.org/officeDocument/2006/relationships/hyperlink" Target="http://tools.ietf.org/html/rfc5246" TargetMode="External"/><Relationship Id="rId42" Type="http://schemas.openxmlformats.org/officeDocument/2006/relationships/hyperlink" Target="http://www.rfc-editor.org/rfc/rfc5246.txt" TargetMode="External"/><Relationship Id="rId43" Type="http://schemas.openxmlformats.org/officeDocument/2006/relationships/hyperlink" Target="http://tools.ietf.org/html/rfc5646" TargetMode="External"/><Relationship Id="rId44" Type="http://schemas.openxmlformats.org/officeDocument/2006/relationships/hyperlink" Target="http://www.rfc-editor.org/rfc/rfc5646.txt" TargetMode="External"/><Relationship Id="rId45" Type="http://schemas.openxmlformats.org/officeDocument/2006/relationships/hyperlink" Target="http://tools.ietf.org/html/rfc6125" TargetMode="External"/><Relationship Id="rId46" Type="http://schemas.openxmlformats.org/officeDocument/2006/relationships/hyperlink" Target="http://www.rfc-editor.org/rfc/rfc6125.txt" TargetMode="External"/><Relationship Id="rId47" Type="http://schemas.openxmlformats.org/officeDocument/2006/relationships/hyperlink" Target="http://tools.ietf.org/html/rfc6749" TargetMode="External"/><Relationship Id="rId48" Type="http://schemas.openxmlformats.org/officeDocument/2006/relationships/hyperlink" Target="http://www.rfc-editor.org/rfc/rfc6749.txt" TargetMode="External"/><Relationship Id="rId49" Type="http://schemas.openxmlformats.org/officeDocument/2006/relationships/hyperlink" Target="http://tools.ietf.org/html/rfc675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tools.ietf.org/html/draft-ietf-jose-json-web-encryption" TargetMode="External"/><Relationship Id="rId30" Type="http://schemas.openxmlformats.org/officeDocument/2006/relationships/hyperlink" Target="mailto:mogul@wrl.dec.com" TargetMode="External"/><Relationship Id="rId31" Type="http://schemas.openxmlformats.org/officeDocument/2006/relationships/hyperlink" Target="mailto:frystyk@w3.org" TargetMode="External"/><Relationship Id="rId32" Type="http://schemas.openxmlformats.org/officeDocument/2006/relationships/hyperlink" Target="mailto:masinter@parc.xerox.com" TargetMode="External"/><Relationship Id="rId33" Type="http://schemas.openxmlformats.org/officeDocument/2006/relationships/hyperlink" Target="mailto:paulle@microsoft.com" TargetMode="External"/><Relationship Id="rId34" Type="http://schemas.openxmlformats.org/officeDocument/2006/relationships/hyperlink" Target="mailto:timbl@w3.org" TargetMode="External"/><Relationship Id="rId35" Type="http://schemas.openxmlformats.org/officeDocument/2006/relationships/hyperlink" Target="http://tools.ietf.org/html/rfc2616" TargetMode="External"/><Relationship Id="rId36" Type="http://schemas.openxmlformats.org/officeDocument/2006/relationships/hyperlink" Target="http://www.rfc-editor.org/rfc/rfc2616.txt" TargetMode="External"/><Relationship Id="rId37" Type="http://schemas.openxmlformats.org/officeDocument/2006/relationships/hyperlink" Target="http://www.rfc-editor.org/rfc/rfc2616.ps" TargetMode="External"/><Relationship Id="rId38" Type="http://schemas.openxmlformats.org/officeDocument/2006/relationships/hyperlink" Target="http://www.rfc-editor.org/rfc/rfc2616.pdf" TargetMode="External"/><Relationship Id="rId39" Type="http://schemas.openxmlformats.org/officeDocument/2006/relationships/hyperlink" Target="http://xml.resource.org/public/rfc/html/rfc2616.html" TargetMode="External"/><Relationship Id="rId20" Type="http://schemas.openxmlformats.org/officeDocument/2006/relationships/hyperlink" Target="http://tools.ietf.org/html/rfc2119" TargetMode="External"/><Relationship Id="rId21" Type="http://schemas.openxmlformats.org/officeDocument/2006/relationships/hyperlink" Target="http://www.rfc-editor.org/rfc/rfc2119.txt" TargetMode="External"/><Relationship Id="rId22" Type="http://schemas.openxmlformats.org/officeDocument/2006/relationships/hyperlink" Target="http://xml.resource.org/public/rfc/html/rfc2119.html" TargetMode="External"/><Relationship Id="rId23" Type="http://schemas.openxmlformats.org/officeDocument/2006/relationships/hyperlink" Target="http://xml.resource.org/public/rfc/xml/rfc2119.xml" TargetMode="External"/><Relationship Id="rId24" Type="http://schemas.openxmlformats.org/officeDocument/2006/relationships/hyperlink" Target="mailto:tdierks@certicom.com" TargetMode="External"/><Relationship Id="rId25" Type="http://schemas.openxmlformats.org/officeDocument/2006/relationships/hyperlink" Target="mailto:callen@certicom.com" TargetMode="External"/><Relationship Id="rId26" Type="http://schemas.openxmlformats.org/officeDocument/2006/relationships/hyperlink" Target="http://tools.ietf.org/html/rfc2246" TargetMode="External"/><Relationship Id="rId27" Type="http://schemas.openxmlformats.org/officeDocument/2006/relationships/hyperlink" Target="http://www.rfc-editor.org/rfc/rfc2246.txt" TargetMode="External"/><Relationship Id="rId28" Type="http://schemas.openxmlformats.org/officeDocument/2006/relationships/hyperlink" Target="mailto:fielding@ics.uci.edu" TargetMode="External"/><Relationship Id="rId29" Type="http://schemas.openxmlformats.org/officeDocument/2006/relationships/hyperlink" Target="mailto:jg@w3.org" TargetMode="External"/><Relationship Id="rId60" Type="http://schemas.openxmlformats.org/officeDocument/2006/relationships/hyperlink" Target="mailto:mbj@microsoft.com" TargetMode="External"/><Relationship Id="rId61" Type="http://schemas.openxmlformats.org/officeDocument/2006/relationships/hyperlink" Target="mailto:breno@google.com" TargetMode="External"/><Relationship Id="rId62" Type="http://schemas.openxmlformats.org/officeDocument/2006/relationships/hyperlink" Target="mailto:ejay@mgi1.com" TargetMode="External"/><Relationship Id="rId10" Type="http://schemas.openxmlformats.org/officeDocument/2006/relationships/hyperlink" Target="http://tools.ietf.org/html/draft-ietf-jose-json-web-encryption-11" TargetMode="External"/><Relationship Id="rId11" Type="http://schemas.openxmlformats.org/officeDocument/2006/relationships/hyperlink" Target="http://tools.ietf.org/html/draft-ietf-jose-json-web-signature" TargetMode="External"/><Relationship Id="rId12" Type="http://schemas.openxmlformats.org/officeDocument/2006/relationships/hyperlink" Target="http://tools.ietf.org/html/draft-ietf-jose-json-web-signature-1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483</TotalTime>
  <Pages>26</Pages>
  <Words>14818</Words>
  <Characters>84464</Characters>
  <Application>Microsoft Macintosh Word</Application>
  <DocSecurity>0</DocSecurity>
  <Lines>703</Lines>
  <Paragraphs>198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OpenID Connect Standard 1.0 - draft 20</vt:lpstr>
      <vt:lpstr>Draft: OpenID Connect Standard 1.0 - draft 20</vt:lpstr>
    </vt:vector>
  </TitlesOfParts>
  <Company/>
  <LinksUpToDate>false</LinksUpToDate>
  <CharactersWithSpaces>99084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Standard 1.0 - draft 20</dc:title>
  <dc:creator>Nat</dc:creator>
  <cp:lastModifiedBy>Sakimura Nat</cp:lastModifiedBy>
  <cp:revision>9</cp:revision>
  <dcterms:created xsi:type="dcterms:W3CDTF">2013-06-03T02:08:00Z</dcterms:created>
  <dcterms:modified xsi:type="dcterms:W3CDTF">2013-06-03T17:23:00Z</dcterms:modified>
</cp:coreProperties>
</file>