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7A4FB8">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HYPERLINK "" \l "toc" </w:instrText>
            </w:r>
            <w:r>
              <w:rPr>
                <w:rFonts w:ascii="Verdana" w:eastAsia="Times New Roman" w:hAnsi="Verdana"/>
                <w:color w:val="FFFFFF"/>
              </w:rPr>
              <w:fldChar w:fldCharType="separate"/>
            </w:r>
            <w:r>
              <w:rPr>
                <w:rFonts w:ascii="Helvetica" w:eastAsia="Times New Roman" w:hAnsi="Helvetica" w:cs="Helvetica"/>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7A4FB8">
        <w:trPr>
          <w:divId w:val="1147207986"/>
          <w:tblCellSpacing w:w="0" w:type="dxa"/>
        </w:trPr>
        <w:tc>
          <w:tcPr>
            <w:tcW w:w="0" w:type="auto"/>
            <w:vAlign w:val="center"/>
            <w:hideMark/>
          </w:tcPr>
          <w:tbl>
            <w:tblPr>
              <w:tblW w:w="5000" w:type="pct"/>
              <w:tblCellSpacing w:w="7" w:type="dxa"/>
              <w:tblCellMar>
                <w:top w:w="30" w:type="dxa"/>
                <w:left w:w="30" w:type="dxa"/>
                <w:bottom w:w="30" w:type="dxa"/>
                <w:right w:w="30" w:type="dxa"/>
              </w:tblCellMar>
              <w:tblLook w:val="04A0" w:firstRow="1" w:lastRow="0" w:firstColumn="1" w:lastColumn="0" w:noHBand="0" w:noVBand="1"/>
              <w:tblDescription w:val="layout"/>
            </w:tblPr>
            <w:tblGrid>
              <w:gridCol w:w="3089"/>
              <w:gridCol w:w="3089"/>
            </w:tblGrid>
            <w:tr w:rsidR="007A4FB8">
              <w:trPr>
                <w:tblCellSpacing w:w="7" w:type="dxa"/>
              </w:trPr>
              <w:tc>
                <w:tcPr>
                  <w:tcW w:w="1650" w:type="pct"/>
                  <w:shd w:val="clear" w:color="auto" w:fill="666666"/>
                  <w:hideMark/>
                </w:tcPr>
                <w:p w:rsidR="007A4FB8" w:rsidRDefault="007A4FB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rsidR="007A4FB8" w:rsidRDefault="007A4FB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 Ed.</w:t>
                  </w:r>
                </w:p>
              </w:tc>
            </w:tr>
            <w:tr w:rsidR="007A4FB8">
              <w:trPr>
                <w:tblCellSpacing w:w="7" w:type="dxa"/>
              </w:trPr>
              <w:tc>
                <w:tcPr>
                  <w:tcW w:w="1650" w:type="pct"/>
                  <w:shd w:val="clear" w:color="auto" w:fill="666666"/>
                  <w:hideMark/>
                </w:tcPr>
                <w:p w:rsidR="007A4FB8" w:rsidRDefault="007A4FB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7A4FB8" w:rsidRDefault="007A4FB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7A4FB8">
              <w:trPr>
                <w:tblCellSpacing w:w="7" w:type="dxa"/>
              </w:trPr>
              <w:tc>
                <w:tcPr>
                  <w:tcW w:w="1650" w:type="pct"/>
                  <w:shd w:val="clear" w:color="auto" w:fill="666666"/>
                  <w:hideMark/>
                </w:tcPr>
                <w:p w:rsidR="007A4FB8" w:rsidRDefault="007A4FB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7A4FB8" w:rsidRDefault="007A4FB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 Ed.</w:t>
                  </w:r>
                </w:p>
              </w:tc>
            </w:tr>
            <w:tr w:rsidR="007A4FB8">
              <w:trPr>
                <w:tblCellSpacing w:w="7" w:type="dxa"/>
              </w:trPr>
              <w:tc>
                <w:tcPr>
                  <w:tcW w:w="1650" w:type="pct"/>
                  <w:shd w:val="clear" w:color="auto" w:fill="666666"/>
                  <w:hideMark/>
                </w:tcPr>
                <w:p w:rsidR="007A4FB8" w:rsidRDefault="007A4FB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7A4FB8" w:rsidRDefault="007A4FB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Independent</w:t>
                  </w:r>
                </w:p>
              </w:tc>
            </w:tr>
            <w:tr w:rsidR="007A4FB8">
              <w:trPr>
                <w:tblCellSpacing w:w="7" w:type="dxa"/>
              </w:trPr>
              <w:tc>
                <w:tcPr>
                  <w:tcW w:w="1650" w:type="pct"/>
                  <w:shd w:val="clear" w:color="auto" w:fill="666666"/>
                  <w:hideMark/>
                </w:tcPr>
                <w:p w:rsidR="007A4FB8" w:rsidRDefault="007A4FB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7A4FB8" w:rsidRDefault="007A4FB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w:t>
                  </w:r>
                </w:p>
              </w:tc>
            </w:tr>
            <w:tr w:rsidR="007A4FB8">
              <w:trPr>
                <w:tblCellSpacing w:w="7" w:type="dxa"/>
              </w:trPr>
              <w:tc>
                <w:tcPr>
                  <w:tcW w:w="1650" w:type="pct"/>
                  <w:shd w:val="clear" w:color="auto" w:fill="666666"/>
                  <w:hideMark/>
                </w:tcPr>
                <w:p w:rsidR="007A4FB8" w:rsidRDefault="007A4FB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7A4FB8" w:rsidRDefault="007A4FB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7A4FB8">
              <w:trPr>
                <w:tblCellSpacing w:w="7" w:type="dxa"/>
              </w:trPr>
              <w:tc>
                <w:tcPr>
                  <w:tcW w:w="1650" w:type="pct"/>
                  <w:shd w:val="clear" w:color="auto" w:fill="666666"/>
                  <w:hideMark/>
                </w:tcPr>
                <w:p w:rsidR="007A4FB8" w:rsidRDefault="007A4FB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7A4FB8" w:rsidRDefault="007A4FB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7A4FB8">
              <w:trPr>
                <w:tblCellSpacing w:w="7" w:type="dxa"/>
              </w:trPr>
              <w:tc>
                <w:tcPr>
                  <w:tcW w:w="1650" w:type="pct"/>
                  <w:shd w:val="clear" w:color="auto" w:fill="666666"/>
                  <w:hideMark/>
                </w:tcPr>
                <w:p w:rsidR="007A4FB8" w:rsidRDefault="007A4FB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7A4FB8" w:rsidRDefault="007A4FB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7A4FB8">
              <w:trPr>
                <w:tblCellSpacing w:w="7" w:type="dxa"/>
              </w:trPr>
              <w:tc>
                <w:tcPr>
                  <w:tcW w:w="1650" w:type="pct"/>
                  <w:shd w:val="clear" w:color="auto" w:fill="666666"/>
                  <w:hideMark/>
                </w:tcPr>
                <w:p w:rsidR="007A4FB8" w:rsidRDefault="007A4FB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7A4FB8" w:rsidRDefault="007A4FB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E. Jay</w:t>
                  </w:r>
                </w:p>
              </w:tc>
            </w:tr>
            <w:tr w:rsidR="007A4FB8">
              <w:trPr>
                <w:tblCellSpacing w:w="7" w:type="dxa"/>
              </w:trPr>
              <w:tc>
                <w:tcPr>
                  <w:tcW w:w="1650" w:type="pct"/>
                  <w:shd w:val="clear" w:color="auto" w:fill="666666"/>
                  <w:hideMark/>
                </w:tcPr>
                <w:p w:rsidR="007A4FB8" w:rsidRDefault="007A4FB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7A4FB8" w:rsidRDefault="007A4FB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MGI1</w:t>
                  </w:r>
                </w:p>
              </w:tc>
            </w:tr>
            <w:tr w:rsidR="007A4FB8">
              <w:trPr>
                <w:tblCellSpacing w:w="7" w:type="dxa"/>
              </w:trPr>
              <w:tc>
                <w:tcPr>
                  <w:tcW w:w="1650" w:type="pct"/>
                  <w:shd w:val="clear" w:color="auto" w:fill="666666"/>
                  <w:hideMark/>
                </w:tcPr>
                <w:p w:rsidR="007A4FB8" w:rsidRDefault="007A4FB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7A4FB8" w:rsidRDefault="007A4FB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C. Mortimore</w:t>
                  </w:r>
                </w:p>
              </w:tc>
            </w:tr>
            <w:tr w:rsidR="007A4FB8">
              <w:trPr>
                <w:tblCellSpacing w:w="7" w:type="dxa"/>
              </w:trPr>
              <w:tc>
                <w:tcPr>
                  <w:tcW w:w="1650" w:type="pct"/>
                  <w:shd w:val="clear" w:color="auto" w:fill="666666"/>
                  <w:hideMark/>
                </w:tcPr>
                <w:p w:rsidR="007A4FB8" w:rsidRDefault="007A4FB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7A4FB8" w:rsidRDefault="007A4FB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Salesforce</w:t>
                  </w:r>
                </w:p>
              </w:tc>
            </w:tr>
            <w:tr w:rsidR="007A4FB8">
              <w:trPr>
                <w:tblCellSpacing w:w="7" w:type="dxa"/>
              </w:trPr>
              <w:tc>
                <w:tcPr>
                  <w:tcW w:w="1650" w:type="pct"/>
                  <w:shd w:val="clear" w:color="auto" w:fill="666666"/>
                  <w:hideMark/>
                </w:tcPr>
                <w:p w:rsidR="007A4FB8" w:rsidRDefault="007A4FB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7A4FB8" w:rsidRDefault="007A4FB8">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October 14, 2011</w:t>
                  </w:r>
                </w:p>
              </w:tc>
            </w:tr>
          </w:tbl>
          <w:p w:rsidR="007A4FB8" w:rsidRDefault="007A4FB8">
            <w:pPr>
              <w:spacing w:before="0" w:beforeAutospacing="0" w:after="0" w:afterAutospacing="0"/>
              <w:rPr>
                <w:rFonts w:ascii="Verdana" w:eastAsia="Times New Roman" w:hAnsi="Verdana"/>
                <w:color w:val="000000"/>
              </w:rPr>
            </w:pPr>
          </w:p>
        </w:tc>
      </w:tr>
    </w:tbl>
    <w:p w:rsidR="007A4FB8" w:rsidRDefault="007A4FB8">
      <w:pPr>
        <w:pStyle w:val="Heading1"/>
        <w:divId w:val="1147207986"/>
        <w:rPr>
          <w:rFonts w:eastAsia="Times New Roman"/>
          <w:lang w:val="en"/>
        </w:rPr>
      </w:pPr>
      <w:r>
        <w:rPr>
          <w:rFonts w:eastAsia="Times New Roman"/>
          <w:lang w:val="en"/>
        </w:rPr>
        <w:br/>
        <w:t>OpenID Connect Basic Client 1.0 - draft 14</w:t>
      </w:r>
    </w:p>
    <w:p w:rsidR="007A4FB8" w:rsidRDefault="007A4FB8">
      <w:pPr>
        <w:pStyle w:val="Heading3"/>
        <w:divId w:val="1147207986"/>
        <w:rPr>
          <w:rFonts w:eastAsia="Times New Roman"/>
          <w:lang w:val="en"/>
        </w:rPr>
      </w:pPr>
      <w:r>
        <w:rPr>
          <w:rFonts w:eastAsia="Times New Roman"/>
          <w:lang w:val="en"/>
        </w:rPr>
        <w:t>Abstract</w:t>
      </w:r>
    </w:p>
    <w:p w:rsidR="007A4FB8" w:rsidRDefault="007A4FB8" w:rsidP="00BC0BEA">
      <w:pPr>
        <w:pStyle w:val="NormalWeb"/>
        <w:divId w:val="1147207986"/>
        <w:rPr>
          <w:rFonts w:ascii="Verdana" w:hAnsi="Verdana"/>
          <w:color w:val="000000"/>
          <w:lang w:val="en"/>
        </w:rPr>
      </w:pPr>
      <w:r>
        <w:rPr>
          <w:rFonts w:ascii="Verdana" w:hAnsi="Verdana"/>
          <w:color w:val="000000"/>
          <w:lang w:val="en"/>
        </w:rPr>
        <w:t xml:space="preserve">OpenID Connect 1.0 is </w:t>
      </w:r>
      <w:proofErr w:type="gramStart"/>
      <w:r>
        <w:rPr>
          <w:rFonts w:ascii="Verdana" w:hAnsi="Verdana"/>
          <w:color w:val="000000"/>
          <w:lang w:val="en"/>
        </w:rPr>
        <w:t>a</w:t>
      </w:r>
      <w:proofErr w:type="gramEnd"/>
      <w:del w:id="0" w:author="Yaron Y. Goland" w:date="2011-11-02T14:39:00Z">
        <w:r w:rsidDel="00BC0BEA">
          <w:rPr>
            <w:rFonts w:ascii="Verdana" w:hAnsi="Verdana"/>
            <w:color w:val="000000"/>
            <w:lang w:val="en"/>
          </w:rPr>
          <w:delText xml:space="preserve"> </w:delText>
        </w:r>
        <w:commentRangeStart w:id="1"/>
        <w:r w:rsidDel="00BC0BEA">
          <w:rPr>
            <w:rFonts w:ascii="Verdana" w:hAnsi="Verdana"/>
            <w:color w:val="000000"/>
            <w:lang w:val="en"/>
          </w:rPr>
          <w:delText>simple</w:delText>
        </w:r>
      </w:del>
      <w:commentRangeEnd w:id="1"/>
      <w:r w:rsidR="00BC0BEA">
        <w:rPr>
          <w:rStyle w:val="CommentReference"/>
        </w:rPr>
        <w:commentReference w:id="1"/>
      </w:r>
      <w:ins w:id="2" w:author="Yaron Y. Goland" w:date="2011-11-02T14:39:00Z">
        <w:r w:rsidR="00BC0BEA">
          <w:rPr>
            <w:rFonts w:ascii="Verdana" w:hAnsi="Verdana"/>
            <w:color w:val="000000"/>
            <w:lang w:val="en"/>
          </w:rPr>
          <w:t>n</w:t>
        </w:r>
      </w:ins>
      <w:r>
        <w:rPr>
          <w:rFonts w:ascii="Verdana" w:hAnsi="Verdana"/>
          <w:color w:val="000000"/>
          <w:lang w:val="en"/>
        </w:rPr>
        <w:t xml:space="preserve"> identity layer on top of OAuth 2.0 protocol. It allows a </w:t>
      </w:r>
      <w:commentRangeStart w:id="3"/>
      <w:r>
        <w:rPr>
          <w:rFonts w:ascii="Verdana" w:hAnsi="Verdana"/>
          <w:color w:val="000000"/>
          <w:lang w:val="en"/>
        </w:rPr>
        <w:t xml:space="preserve">web site </w:t>
      </w:r>
      <w:commentRangeEnd w:id="3"/>
      <w:r w:rsidR="00BC0BEA">
        <w:rPr>
          <w:rStyle w:val="CommentReference"/>
        </w:rPr>
        <w:commentReference w:id="3"/>
      </w:r>
      <w:r>
        <w:rPr>
          <w:rFonts w:ascii="Verdana" w:hAnsi="Verdana"/>
          <w:color w:val="000000"/>
          <w:lang w:val="en"/>
        </w:rPr>
        <w:t xml:space="preserve">to verify the identity of the user based on the authentication performed by </w:t>
      </w:r>
      <w:del w:id="4" w:author="Yaron Y. Goland" w:date="2011-11-02T14:40:00Z">
        <w:r w:rsidDel="00BC0BEA">
          <w:rPr>
            <w:rFonts w:ascii="Verdana" w:hAnsi="Verdana"/>
            <w:color w:val="000000"/>
            <w:lang w:val="en"/>
          </w:rPr>
          <w:delText xml:space="preserve">the </w:delText>
        </w:r>
      </w:del>
      <w:ins w:id="5" w:author="Yaron Y. Goland" w:date="2011-11-02T14:40:00Z">
        <w:r w:rsidR="00BC0BEA">
          <w:rPr>
            <w:rFonts w:ascii="Verdana" w:hAnsi="Verdana"/>
            <w:color w:val="000000"/>
            <w:lang w:val="en"/>
          </w:rPr>
          <w:t xml:space="preserve">an </w:t>
        </w:r>
      </w:ins>
      <w:r>
        <w:rPr>
          <w:rFonts w:ascii="Verdana" w:hAnsi="Verdana"/>
          <w:color w:val="000000"/>
          <w:lang w:val="en"/>
        </w:rPr>
        <w:t xml:space="preserve">Authorization Server, as well as to obtain basic profile information about the user in an interoperable and </w:t>
      </w:r>
      <w:proofErr w:type="spellStart"/>
      <w:r>
        <w:rPr>
          <w:rFonts w:ascii="Verdana" w:hAnsi="Verdana"/>
          <w:color w:val="000000"/>
          <w:lang w:val="en"/>
        </w:rPr>
        <w:t>RESTful</w:t>
      </w:r>
      <w:proofErr w:type="spellEnd"/>
      <w:r>
        <w:rPr>
          <w:rFonts w:ascii="Verdana" w:hAnsi="Verdana"/>
          <w:color w:val="000000"/>
          <w:lang w:val="en"/>
        </w:rPr>
        <w:t xml:space="preserve"> manner.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OpenID Connect Basic Client is a profile of the OpenID Connect Standard 1.0 Specification that is designed to be easy to read and implement for Relying Parties. OpenID Providers should consult the main specification. This profile omits implementation and security considerations for OpenID Providers. </w:t>
      </w:r>
    </w:p>
    <w:p w:rsidR="007A4FB8" w:rsidRDefault="007A4FB8">
      <w:pPr>
        <w:spacing w:before="0" w:beforeAutospacing="0" w:after="0" w:afterAutospacing="0"/>
        <w:divId w:val="1147207986"/>
        <w:rPr>
          <w:rFonts w:ascii="Verdana" w:eastAsia="Times New Roman" w:hAnsi="Verdana"/>
          <w:color w:val="000000"/>
          <w:lang w:val="en"/>
        </w:rPr>
      </w:pPr>
      <w:bookmarkStart w:id="6" w:name="toc"/>
      <w:bookmarkEnd w:id="6"/>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rsidR="007A4FB8" w:rsidRDefault="007A4FB8">
      <w:pPr>
        <w:pStyle w:val="Heading3"/>
        <w:divId w:val="1147207986"/>
        <w:rPr>
          <w:rFonts w:eastAsia="Times New Roman"/>
          <w:lang w:val="en"/>
        </w:rPr>
      </w:pPr>
      <w:r>
        <w:rPr>
          <w:rFonts w:eastAsia="Times New Roman"/>
          <w:lang w:val="en"/>
        </w:rPr>
        <w:t>Table of Contents</w:t>
      </w:r>
    </w:p>
    <w:p w:rsidR="007A4FB8" w:rsidRDefault="00D464FE">
      <w:pPr>
        <w:pStyle w:val="toc"/>
        <w:divId w:val="1147207986"/>
        <w:rPr>
          <w:rFonts w:ascii="Verdana" w:hAnsi="Verdana"/>
          <w:color w:val="000000"/>
          <w:lang w:val="en"/>
        </w:rPr>
      </w:pPr>
      <w:hyperlink w:anchor="rnc" w:history="1">
        <w:r w:rsidR="007A4FB8">
          <w:rPr>
            <w:rStyle w:val="Hyperlink"/>
            <w:rFonts w:ascii="Verdana" w:hAnsi="Verdana"/>
            <w:b/>
            <w:bCs/>
            <w:lang w:val="en"/>
          </w:rPr>
          <w:t>1.</w:t>
        </w:r>
      </w:hyperlink>
      <w:r w:rsidR="007A4FB8">
        <w:rPr>
          <w:rFonts w:ascii="Verdana" w:hAnsi="Verdana"/>
          <w:color w:val="000000"/>
          <w:lang w:val="en"/>
        </w:rPr>
        <w:t>  Requirements Notation and Conventions</w:t>
      </w:r>
      <w:r w:rsidR="007A4FB8">
        <w:rPr>
          <w:rFonts w:ascii="Verdana" w:hAnsi="Verdana"/>
          <w:color w:val="000000"/>
          <w:lang w:val="en"/>
        </w:rPr>
        <w:br/>
      </w:r>
      <w:hyperlink w:anchor="terminology" w:history="1">
        <w:r w:rsidR="007A4FB8">
          <w:rPr>
            <w:rStyle w:val="Hyperlink"/>
            <w:rFonts w:ascii="Verdana" w:hAnsi="Verdana"/>
            <w:b/>
            <w:bCs/>
            <w:lang w:val="en"/>
          </w:rPr>
          <w:t>2.</w:t>
        </w:r>
      </w:hyperlink>
      <w:r w:rsidR="007A4FB8">
        <w:rPr>
          <w:rFonts w:ascii="Verdana" w:hAnsi="Verdana"/>
          <w:color w:val="000000"/>
          <w:lang w:val="en"/>
        </w:rPr>
        <w:t xml:space="preserve">  </w:t>
      </w:r>
      <w:proofErr w:type="gramStart"/>
      <w:r w:rsidR="007A4FB8">
        <w:rPr>
          <w:rFonts w:ascii="Verdana" w:hAnsi="Verdana"/>
          <w:color w:val="000000"/>
          <w:lang w:val="en"/>
        </w:rPr>
        <w:t>Terminology</w:t>
      </w:r>
      <w:r w:rsidR="007A4FB8">
        <w:rPr>
          <w:rFonts w:ascii="Verdana" w:hAnsi="Verdana"/>
          <w:color w:val="000000"/>
          <w:lang w:val="en"/>
        </w:rPr>
        <w:br/>
      </w:r>
      <w:hyperlink w:anchor="anchor1" w:history="1">
        <w:r w:rsidR="007A4FB8">
          <w:rPr>
            <w:rStyle w:val="Hyperlink"/>
            <w:rFonts w:ascii="Verdana" w:hAnsi="Verdana"/>
            <w:b/>
            <w:bCs/>
            <w:lang w:val="en"/>
          </w:rPr>
          <w:t>3.</w:t>
        </w:r>
        <w:proofErr w:type="gramEnd"/>
      </w:hyperlink>
      <w:r w:rsidR="007A4FB8">
        <w:rPr>
          <w:rFonts w:ascii="Verdana" w:hAnsi="Verdana"/>
          <w:color w:val="000000"/>
          <w:lang w:val="en"/>
        </w:rPr>
        <w:t>  Protocol Flows</w:t>
      </w:r>
      <w:r w:rsidR="007A4FB8">
        <w:rPr>
          <w:rFonts w:ascii="Verdana" w:hAnsi="Verdana"/>
          <w:color w:val="000000"/>
          <w:lang w:val="en"/>
        </w:rPr>
        <w:br/>
        <w:t>    </w:t>
      </w:r>
      <w:hyperlink w:anchor="anchor2" w:history="1">
        <w:r w:rsidR="007A4FB8">
          <w:rPr>
            <w:rStyle w:val="Hyperlink"/>
            <w:rFonts w:ascii="Verdana" w:hAnsi="Verdana"/>
            <w:b/>
            <w:bCs/>
            <w:lang w:val="en"/>
          </w:rPr>
          <w:t>3.1.</w:t>
        </w:r>
      </w:hyperlink>
      <w:r w:rsidR="007A4FB8">
        <w:rPr>
          <w:rFonts w:ascii="Verdana" w:hAnsi="Verdana"/>
          <w:color w:val="000000"/>
          <w:lang w:val="en"/>
        </w:rPr>
        <w:t>  OpenID Connect Scopes</w:t>
      </w:r>
      <w:r w:rsidR="007A4FB8">
        <w:rPr>
          <w:rFonts w:ascii="Verdana" w:hAnsi="Verdana"/>
          <w:color w:val="000000"/>
          <w:lang w:val="en"/>
        </w:rPr>
        <w:br/>
        <w:t>    </w:t>
      </w:r>
      <w:hyperlink w:anchor="anchor3" w:history="1">
        <w:r w:rsidR="007A4FB8">
          <w:rPr>
            <w:rStyle w:val="Hyperlink"/>
            <w:rFonts w:ascii="Verdana" w:hAnsi="Verdana"/>
            <w:b/>
            <w:bCs/>
            <w:lang w:val="en"/>
          </w:rPr>
          <w:t>3.2.</w:t>
        </w:r>
      </w:hyperlink>
      <w:r w:rsidR="007A4FB8">
        <w:rPr>
          <w:rFonts w:ascii="Verdana" w:hAnsi="Verdana"/>
          <w:color w:val="000000"/>
          <w:lang w:val="en"/>
        </w:rPr>
        <w:t>  Implicit Flow</w:t>
      </w:r>
      <w:r w:rsidR="007A4FB8">
        <w:rPr>
          <w:rFonts w:ascii="Verdana" w:hAnsi="Verdana"/>
          <w:color w:val="000000"/>
          <w:lang w:val="en"/>
        </w:rPr>
        <w:br/>
        <w:t>        </w:t>
      </w:r>
      <w:hyperlink w:anchor="rf_prep" w:history="1">
        <w:r w:rsidR="007A4FB8">
          <w:rPr>
            <w:rStyle w:val="Hyperlink"/>
            <w:rFonts w:ascii="Verdana" w:hAnsi="Verdana"/>
            <w:b/>
            <w:bCs/>
            <w:lang w:val="en"/>
          </w:rPr>
          <w:t>3.2.1.</w:t>
        </w:r>
      </w:hyperlink>
      <w:r w:rsidR="007A4FB8">
        <w:rPr>
          <w:rFonts w:ascii="Verdana" w:hAnsi="Verdana"/>
          <w:color w:val="000000"/>
          <w:lang w:val="en"/>
        </w:rPr>
        <w:t>  Client Prepares an Authorization Request</w:t>
      </w:r>
      <w:r w:rsidR="007A4FB8">
        <w:rPr>
          <w:rFonts w:ascii="Verdana" w:hAnsi="Verdana"/>
          <w:color w:val="000000"/>
          <w:lang w:val="en"/>
        </w:rPr>
        <w:br/>
        <w:t>        </w:t>
      </w:r>
      <w:hyperlink w:anchor="implicit_req" w:history="1">
        <w:r w:rsidR="007A4FB8">
          <w:rPr>
            <w:rStyle w:val="Hyperlink"/>
            <w:rFonts w:ascii="Verdana" w:hAnsi="Verdana"/>
            <w:b/>
            <w:bCs/>
            <w:lang w:val="en"/>
          </w:rPr>
          <w:t>3.2.2.</w:t>
        </w:r>
      </w:hyperlink>
      <w:r w:rsidR="007A4FB8">
        <w:rPr>
          <w:rFonts w:ascii="Verdana" w:hAnsi="Verdana"/>
          <w:color w:val="000000"/>
          <w:lang w:val="en"/>
        </w:rPr>
        <w:t>  Client Sends a Request to the Authorization Server</w:t>
      </w:r>
      <w:r w:rsidR="007A4FB8">
        <w:rPr>
          <w:rFonts w:ascii="Verdana" w:hAnsi="Verdana"/>
          <w:color w:val="000000"/>
          <w:lang w:val="en"/>
        </w:rPr>
        <w:br/>
        <w:t>        </w:t>
      </w:r>
      <w:hyperlink w:anchor="anchor4" w:history="1">
        <w:r w:rsidR="007A4FB8">
          <w:rPr>
            <w:rStyle w:val="Hyperlink"/>
            <w:rFonts w:ascii="Verdana" w:hAnsi="Verdana"/>
            <w:b/>
            <w:bCs/>
            <w:lang w:val="en"/>
          </w:rPr>
          <w:t>3.2.3.</w:t>
        </w:r>
      </w:hyperlink>
      <w:r w:rsidR="007A4FB8">
        <w:rPr>
          <w:rFonts w:ascii="Verdana" w:hAnsi="Verdana"/>
          <w:color w:val="000000"/>
          <w:lang w:val="en"/>
        </w:rPr>
        <w:t>  Authorization Server Obtains the End-User Consent/Authorization</w:t>
      </w:r>
      <w:r w:rsidR="007A4FB8">
        <w:rPr>
          <w:rFonts w:ascii="Verdana" w:hAnsi="Verdana"/>
          <w:color w:val="000000"/>
          <w:lang w:val="en"/>
        </w:rPr>
        <w:br/>
        <w:t>        </w:t>
      </w:r>
      <w:hyperlink w:anchor="implicit_res" w:history="1">
        <w:r w:rsidR="007A4FB8">
          <w:rPr>
            <w:rStyle w:val="Hyperlink"/>
            <w:rFonts w:ascii="Verdana" w:hAnsi="Verdana"/>
            <w:b/>
            <w:bCs/>
            <w:lang w:val="en"/>
          </w:rPr>
          <w:t>3.2.4.</w:t>
        </w:r>
      </w:hyperlink>
      <w:r w:rsidR="007A4FB8">
        <w:rPr>
          <w:rFonts w:ascii="Verdana" w:hAnsi="Verdana"/>
          <w:color w:val="000000"/>
          <w:lang w:val="en"/>
        </w:rPr>
        <w:t>  Authorization Server Sends the End-User Back to the Client</w:t>
      </w:r>
      <w:r w:rsidR="007A4FB8">
        <w:rPr>
          <w:rFonts w:ascii="Verdana" w:hAnsi="Verdana"/>
          <w:color w:val="000000"/>
          <w:lang w:val="en"/>
        </w:rPr>
        <w:br/>
        <w:t>    </w:t>
      </w:r>
      <w:hyperlink w:anchor="anchor5" w:history="1">
        <w:r w:rsidR="007A4FB8">
          <w:rPr>
            <w:rStyle w:val="Hyperlink"/>
            <w:rFonts w:ascii="Verdana" w:hAnsi="Verdana"/>
            <w:b/>
            <w:bCs/>
            <w:lang w:val="en"/>
          </w:rPr>
          <w:t>3.3.</w:t>
        </w:r>
      </w:hyperlink>
      <w:r w:rsidR="007A4FB8">
        <w:rPr>
          <w:rFonts w:ascii="Verdana" w:hAnsi="Verdana"/>
          <w:color w:val="000000"/>
          <w:lang w:val="en"/>
        </w:rPr>
        <w:t>  Check ID Endpoint</w:t>
      </w:r>
      <w:r w:rsidR="007A4FB8">
        <w:rPr>
          <w:rFonts w:ascii="Verdana" w:hAnsi="Verdana"/>
          <w:color w:val="000000"/>
          <w:lang w:val="en"/>
        </w:rPr>
        <w:br/>
        <w:t>        </w:t>
      </w:r>
      <w:hyperlink w:anchor="anchor6" w:history="1">
        <w:r w:rsidR="007A4FB8">
          <w:rPr>
            <w:rStyle w:val="Hyperlink"/>
            <w:rFonts w:ascii="Verdana" w:hAnsi="Verdana"/>
            <w:b/>
            <w:bCs/>
            <w:lang w:val="en"/>
          </w:rPr>
          <w:t>3.3.1.</w:t>
        </w:r>
      </w:hyperlink>
      <w:r w:rsidR="007A4FB8">
        <w:rPr>
          <w:rFonts w:ascii="Verdana" w:hAnsi="Verdana"/>
          <w:color w:val="000000"/>
          <w:lang w:val="en"/>
        </w:rPr>
        <w:t>  Check ID Request</w:t>
      </w:r>
      <w:r w:rsidR="007A4FB8">
        <w:rPr>
          <w:rFonts w:ascii="Verdana" w:hAnsi="Verdana"/>
          <w:color w:val="000000"/>
          <w:lang w:val="en"/>
        </w:rPr>
        <w:br/>
        <w:t>        </w:t>
      </w:r>
      <w:hyperlink w:anchor="anchor8" w:history="1">
        <w:r w:rsidR="007A4FB8">
          <w:rPr>
            <w:rStyle w:val="Hyperlink"/>
            <w:rFonts w:ascii="Verdana" w:hAnsi="Verdana"/>
            <w:b/>
            <w:bCs/>
            <w:lang w:val="en"/>
          </w:rPr>
          <w:t>3.3.2.</w:t>
        </w:r>
      </w:hyperlink>
      <w:r w:rsidR="007A4FB8">
        <w:rPr>
          <w:rFonts w:ascii="Verdana" w:hAnsi="Verdana"/>
          <w:color w:val="000000"/>
          <w:lang w:val="en"/>
        </w:rPr>
        <w:t>  Check ID Response</w:t>
      </w:r>
      <w:r w:rsidR="007A4FB8">
        <w:rPr>
          <w:rFonts w:ascii="Verdana" w:hAnsi="Verdana"/>
          <w:color w:val="000000"/>
          <w:lang w:val="en"/>
        </w:rPr>
        <w:br/>
        <w:t>        </w:t>
      </w:r>
      <w:hyperlink w:anchor="anchor10" w:history="1">
        <w:r w:rsidR="007A4FB8">
          <w:rPr>
            <w:rStyle w:val="Hyperlink"/>
            <w:rFonts w:ascii="Verdana" w:hAnsi="Verdana"/>
            <w:b/>
            <w:bCs/>
            <w:lang w:val="en"/>
          </w:rPr>
          <w:t>3.3.3.</w:t>
        </w:r>
      </w:hyperlink>
      <w:r w:rsidR="007A4FB8">
        <w:rPr>
          <w:rFonts w:ascii="Verdana" w:hAnsi="Verdana"/>
          <w:color w:val="000000"/>
          <w:lang w:val="en"/>
        </w:rPr>
        <w:t xml:space="preserve">  </w:t>
      </w:r>
      <w:proofErr w:type="gramStart"/>
      <w:r w:rsidR="007A4FB8">
        <w:rPr>
          <w:rFonts w:ascii="Verdana" w:hAnsi="Verdana"/>
          <w:color w:val="000000"/>
          <w:lang w:val="en"/>
        </w:rPr>
        <w:t>Error Codes</w:t>
      </w:r>
      <w:r w:rsidR="007A4FB8">
        <w:rPr>
          <w:rFonts w:ascii="Verdana" w:hAnsi="Verdana"/>
          <w:color w:val="000000"/>
          <w:lang w:val="en"/>
        </w:rPr>
        <w:br/>
      </w:r>
      <w:hyperlink w:anchor="userinfo" w:history="1">
        <w:r w:rsidR="007A4FB8">
          <w:rPr>
            <w:rStyle w:val="Hyperlink"/>
            <w:rFonts w:ascii="Verdana" w:hAnsi="Verdana"/>
            <w:b/>
            <w:bCs/>
            <w:lang w:val="en"/>
          </w:rPr>
          <w:t>4.</w:t>
        </w:r>
        <w:proofErr w:type="gramEnd"/>
      </w:hyperlink>
      <w:r w:rsidR="007A4FB8">
        <w:rPr>
          <w:rFonts w:ascii="Verdana" w:hAnsi="Verdana"/>
          <w:color w:val="000000"/>
          <w:lang w:val="en"/>
        </w:rPr>
        <w:t xml:space="preserve">  </w:t>
      </w:r>
      <w:proofErr w:type="gramStart"/>
      <w:r w:rsidR="007A4FB8">
        <w:rPr>
          <w:rFonts w:ascii="Verdana" w:hAnsi="Verdana"/>
          <w:color w:val="000000"/>
          <w:lang w:val="en"/>
        </w:rPr>
        <w:t>UserInfo Endpoint</w:t>
      </w:r>
      <w:r w:rsidR="007A4FB8">
        <w:rPr>
          <w:rFonts w:ascii="Verdana" w:hAnsi="Verdana"/>
          <w:color w:val="000000"/>
          <w:lang w:val="en"/>
        </w:rPr>
        <w:br/>
        <w:t>    </w:t>
      </w:r>
      <w:hyperlink w:anchor="anchor11" w:history="1">
        <w:r w:rsidR="007A4FB8">
          <w:rPr>
            <w:rStyle w:val="Hyperlink"/>
            <w:rFonts w:ascii="Verdana" w:hAnsi="Verdana"/>
            <w:b/>
            <w:bCs/>
            <w:lang w:val="en"/>
          </w:rPr>
          <w:t>4.1.</w:t>
        </w:r>
        <w:proofErr w:type="gramEnd"/>
      </w:hyperlink>
      <w:r w:rsidR="007A4FB8">
        <w:rPr>
          <w:rFonts w:ascii="Verdana" w:hAnsi="Verdana"/>
          <w:color w:val="000000"/>
          <w:lang w:val="en"/>
        </w:rPr>
        <w:t>  Requesting UserInfo</w:t>
      </w:r>
      <w:r w:rsidR="007A4FB8">
        <w:rPr>
          <w:rFonts w:ascii="Verdana" w:hAnsi="Verdana"/>
          <w:color w:val="000000"/>
          <w:lang w:val="en"/>
        </w:rPr>
        <w:br/>
        <w:t>    </w:t>
      </w:r>
      <w:hyperlink w:anchor="id_res" w:history="1">
        <w:r w:rsidR="007A4FB8">
          <w:rPr>
            <w:rStyle w:val="Hyperlink"/>
            <w:rFonts w:ascii="Verdana" w:hAnsi="Verdana"/>
            <w:b/>
            <w:bCs/>
            <w:lang w:val="en"/>
          </w:rPr>
          <w:t>4.2.</w:t>
        </w:r>
      </w:hyperlink>
      <w:r w:rsidR="007A4FB8">
        <w:rPr>
          <w:rFonts w:ascii="Verdana" w:hAnsi="Verdana"/>
          <w:color w:val="000000"/>
          <w:lang w:val="en"/>
        </w:rPr>
        <w:t>  Client Receives UserInfo Response</w:t>
      </w:r>
      <w:r w:rsidR="007A4FB8">
        <w:rPr>
          <w:rFonts w:ascii="Verdana" w:hAnsi="Verdana"/>
          <w:color w:val="000000"/>
          <w:lang w:val="en"/>
        </w:rPr>
        <w:br/>
        <w:t>        </w:t>
      </w:r>
      <w:hyperlink w:anchor="anchor12" w:history="1">
        <w:r w:rsidR="007A4FB8">
          <w:rPr>
            <w:rStyle w:val="Hyperlink"/>
            <w:rFonts w:ascii="Verdana" w:hAnsi="Verdana"/>
            <w:b/>
            <w:bCs/>
            <w:lang w:val="en"/>
          </w:rPr>
          <w:t>4.2.1.</w:t>
        </w:r>
      </w:hyperlink>
      <w:r w:rsidR="007A4FB8">
        <w:rPr>
          <w:rFonts w:ascii="Verdana" w:hAnsi="Verdana"/>
          <w:color w:val="000000"/>
          <w:lang w:val="en"/>
        </w:rPr>
        <w:t xml:space="preserve">  </w:t>
      </w:r>
      <w:proofErr w:type="gramStart"/>
      <w:r w:rsidR="007A4FB8">
        <w:rPr>
          <w:rFonts w:ascii="Verdana" w:hAnsi="Verdana"/>
          <w:color w:val="000000"/>
          <w:lang w:val="en"/>
        </w:rPr>
        <w:t>Error Response</w:t>
      </w:r>
      <w:r w:rsidR="007A4FB8">
        <w:rPr>
          <w:rFonts w:ascii="Verdana" w:hAnsi="Verdana"/>
          <w:color w:val="000000"/>
          <w:lang w:val="en"/>
        </w:rPr>
        <w:br/>
      </w:r>
      <w:hyperlink w:anchor="disco_reg" w:history="1">
        <w:r w:rsidR="007A4FB8">
          <w:rPr>
            <w:rStyle w:val="Hyperlink"/>
            <w:rFonts w:ascii="Verdana" w:hAnsi="Verdana"/>
            <w:b/>
            <w:bCs/>
            <w:lang w:val="en"/>
          </w:rPr>
          <w:t>5.</w:t>
        </w:r>
        <w:proofErr w:type="gramEnd"/>
      </w:hyperlink>
      <w:r w:rsidR="007A4FB8">
        <w:rPr>
          <w:rFonts w:ascii="Verdana" w:hAnsi="Verdana"/>
          <w:color w:val="000000"/>
          <w:lang w:val="en"/>
        </w:rPr>
        <w:t xml:space="preserve">  </w:t>
      </w:r>
      <w:proofErr w:type="gramStart"/>
      <w:r w:rsidR="007A4FB8">
        <w:rPr>
          <w:rFonts w:ascii="Verdana" w:hAnsi="Verdana"/>
          <w:color w:val="000000"/>
          <w:lang w:val="en"/>
        </w:rPr>
        <w:t>Discovery and Registration</w:t>
      </w:r>
      <w:r w:rsidR="007A4FB8">
        <w:rPr>
          <w:rFonts w:ascii="Verdana" w:hAnsi="Verdana"/>
          <w:color w:val="000000"/>
          <w:lang w:val="en"/>
        </w:rPr>
        <w:br/>
      </w:r>
      <w:hyperlink w:anchor="qss" w:history="1">
        <w:r w:rsidR="007A4FB8">
          <w:rPr>
            <w:rStyle w:val="Hyperlink"/>
            <w:rFonts w:ascii="Verdana" w:hAnsi="Verdana"/>
            <w:b/>
            <w:bCs/>
            <w:lang w:val="en"/>
          </w:rPr>
          <w:t>6.</w:t>
        </w:r>
        <w:proofErr w:type="gramEnd"/>
      </w:hyperlink>
      <w:r w:rsidR="007A4FB8">
        <w:rPr>
          <w:rFonts w:ascii="Verdana" w:hAnsi="Verdana"/>
          <w:color w:val="000000"/>
          <w:lang w:val="en"/>
        </w:rPr>
        <w:t>  Query String Serialization</w:t>
      </w:r>
      <w:r w:rsidR="007A4FB8">
        <w:rPr>
          <w:rFonts w:ascii="Verdana" w:hAnsi="Verdana"/>
          <w:color w:val="000000"/>
          <w:lang w:val="en"/>
        </w:rPr>
        <w:br/>
      </w:r>
      <w:hyperlink w:anchor="security_considerations" w:history="1">
        <w:r w:rsidR="007A4FB8">
          <w:rPr>
            <w:rStyle w:val="Hyperlink"/>
            <w:rFonts w:ascii="Verdana" w:hAnsi="Verdana"/>
            <w:b/>
            <w:bCs/>
            <w:lang w:val="en"/>
          </w:rPr>
          <w:t>7.</w:t>
        </w:r>
      </w:hyperlink>
      <w:r w:rsidR="007A4FB8">
        <w:rPr>
          <w:rFonts w:ascii="Verdana" w:hAnsi="Verdana"/>
          <w:color w:val="000000"/>
          <w:lang w:val="en"/>
        </w:rPr>
        <w:t xml:space="preserve">  </w:t>
      </w:r>
      <w:proofErr w:type="gramStart"/>
      <w:r w:rsidR="007A4FB8">
        <w:rPr>
          <w:rFonts w:ascii="Verdana" w:hAnsi="Verdana"/>
          <w:color w:val="000000"/>
          <w:lang w:val="en"/>
        </w:rPr>
        <w:t>Security Considerations</w:t>
      </w:r>
      <w:r w:rsidR="007A4FB8">
        <w:rPr>
          <w:rFonts w:ascii="Verdana" w:hAnsi="Verdana"/>
          <w:color w:val="000000"/>
          <w:lang w:val="en"/>
        </w:rPr>
        <w:br/>
        <w:t>    </w:t>
      </w:r>
      <w:hyperlink w:anchor="assertion_manufacture" w:history="1">
        <w:r w:rsidR="007A4FB8">
          <w:rPr>
            <w:rStyle w:val="Hyperlink"/>
            <w:rFonts w:ascii="Verdana" w:hAnsi="Verdana"/>
            <w:b/>
            <w:bCs/>
            <w:lang w:val="en"/>
          </w:rPr>
          <w:t>7.1.</w:t>
        </w:r>
        <w:proofErr w:type="gramEnd"/>
      </w:hyperlink>
      <w:r w:rsidR="007A4FB8">
        <w:rPr>
          <w:rFonts w:ascii="Verdana" w:hAnsi="Verdana"/>
          <w:color w:val="000000"/>
          <w:lang w:val="en"/>
        </w:rPr>
        <w:t xml:space="preserve">  </w:t>
      </w:r>
      <w:proofErr w:type="gramStart"/>
      <w:r w:rsidR="007A4FB8">
        <w:rPr>
          <w:rFonts w:ascii="Verdana" w:hAnsi="Verdana"/>
          <w:color w:val="000000"/>
          <w:lang w:val="en"/>
        </w:rPr>
        <w:t>Assertion Manufacture/Modification</w:t>
      </w:r>
      <w:r w:rsidR="007A4FB8">
        <w:rPr>
          <w:rFonts w:ascii="Verdana" w:hAnsi="Verdana"/>
          <w:color w:val="000000"/>
          <w:lang w:val="en"/>
        </w:rPr>
        <w:br/>
        <w:t>    </w:t>
      </w:r>
      <w:hyperlink w:anchor="assertion_disclosure" w:history="1">
        <w:r w:rsidR="007A4FB8">
          <w:rPr>
            <w:rStyle w:val="Hyperlink"/>
            <w:rFonts w:ascii="Verdana" w:hAnsi="Verdana"/>
            <w:b/>
            <w:bCs/>
            <w:lang w:val="en"/>
          </w:rPr>
          <w:t>7.2.</w:t>
        </w:r>
        <w:proofErr w:type="gramEnd"/>
      </w:hyperlink>
      <w:r w:rsidR="007A4FB8">
        <w:rPr>
          <w:rFonts w:ascii="Verdana" w:hAnsi="Verdana"/>
          <w:color w:val="000000"/>
          <w:lang w:val="en"/>
        </w:rPr>
        <w:t xml:space="preserve">  </w:t>
      </w:r>
      <w:proofErr w:type="gramStart"/>
      <w:r w:rsidR="007A4FB8">
        <w:rPr>
          <w:rFonts w:ascii="Verdana" w:hAnsi="Verdana"/>
          <w:color w:val="000000"/>
          <w:lang w:val="en"/>
        </w:rPr>
        <w:t>Assertion Disclosure</w:t>
      </w:r>
      <w:r w:rsidR="007A4FB8">
        <w:rPr>
          <w:rFonts w:ascii="Verdana" w:hAnsi="Verdana"/>
          <w:color w:val="000000"/>
          <w:lang w:val="en"/>
        </w:rPr>
        <w:br/>
        <w:t>    </w:t>
      </w:r>
      <w:hyperlink w:anchor="assertion_redirect" w:history="1">
        <w:r w:rsidR="007A4FB8">
          <w:rPr>
            <w:rStyle w:val="Hyperlink"/>
            <w:rFonts w:ascii="Verdana" w:hAnsi="Verdana"/>
            <w:b/>
            <w:bCs/>
            <w:lang w:val="en"/>
          </w:rPr>
          <w:t>7.3.</w:t>
        </w:r>
        <w:proofErr w:type="gramEnd"/>
      </w:hyperlink>
      <w:r w:rsidR="007A4FB8">
        <w:rPr>
          <w:rFonts w:ascii="Verdana" w:hAnsi="Verdana"/>
          <w:color w:val="000000"/>
          <w:lang w:val="en"/>
        </w:rPr>
        <w:t xml:space="preserve">  </w:t>
      </w:r>
      <w:proofErr w:type="gramStart"/>
      <w:r w:rsidR="007A4FB8">
        <w:rPr>
          <w:rFonts w:ascii="Verdana" w:hAnsi="Verdana"/>
          <w:color w:val="000000"/>
          <w:lang w:val="en"/>
        </w:rPr>
        <w:t>Assertion Redirect</w:t>
      </w:r>
      <w:r w:rsidR="007A4FB8">
        <w:rPr>
          <w:rFonts w:ascii="Verdana" w:hAnsi="Verdana"/>
          <w:color w:val="000000"/>
          <w:lang w:val="en"/>
        </w:rPr>
        <w:br/>
        <w:t>    </w:t>
      </w:r>
      <w:hyperlink w:anchor="assertion_reuse" w:history="1">
        <w:r w:rsidR="007A4FB8">
          <w:rPr>
            <w:rStyle w:val="Hyperlink"/>
            <w:rFonts w:ascii="Verdana" w:hAnsi="Verdana"/>
            <w:b/>
            <w:bCs/>
            <w:lang w:val="en"/>
          </w:rPr>
          <w:t>7.4.</w:t>
        </w:r>
        <w:proofErr w:type="gramEnd"/>
      </w:hyperlink>
      <w:r w:rsidR="007A4FB8">
        <w:rPr>
          <w:rFonts w:ascii="Verdana" w:hAnsi="Verdana"/>
          <w:color w:val="000000"/>
          <w:lang w:val="en"/>
        </w:rPr>
        <w:t xml:space="preserve">  </w:t>
      </w:r>
      <w:proofErr w:type="gramStart"/>
      <w:r w:rsidR="007A4FB8">
        <w:rPr>
          <w:rFonts w:ascii="Verdana" w:hAnsi="Verdana"/>
          <w:color w:val="000000"/>
          <w:lang w:val="en"/>
        </w:rPr>
        <w:t>Assertion Reuse</w:t>
      </w:r>
      <w:r w:rsidR="007A4FB8">
        <w:rPr>
          <w:rFonts w:ascii="Verdana" w:hAnsi="Verdana"/>
          <w:color w:val="000000"/>
          <w:lang w:val="en"/>
        </w:rPr>
        <w:br/>
        <w:t>    </w:t>
      </w:r>
      <w:hyperlink w:anchor="assertion_substitution" w:history="1">
        <w:r w:rsidR="007A4FB8">
          <w:rPr>
            <w:rStyle w:val="Hyperlink"/>
            <w:rFonts w:ascii="Verdana" w:hAnsi="Verdana"/>
            <w:b/>
            <w:bCs/>
            <w:lang w:val="en"/>
          </w:rPr>
          <w:t>7.5.</w:t>
        </w:r>
        <w:proofErr w:type="gramEnd"/>
      </w:hyperlink>
      <w:r w:rsidR="007A4FB8">
        <w:rPr>
          <w:rFonts w:ascii="Verdana" w:hAnsi="Verdana"/>
          <w:color w:val="000000"/>
          <w:lang w:val="en"/>
        </w:rPr>
        <w:t xml:space="preserve">  </w:t>
      </w:r>
      <w:proofErr w:type="gramStart"/>
      <w:r w:rsidR="007A4FB8">
        <w:rPr>
          <w:rFonts w:ascii="Verdana" w:hAnsi="Verdana"/>
          <w:color w:val="000000"/>
          <w:lang w:val="en"/>
        </w:rPr>
        <w:t>Assertion Substitution</w:t>
      </w:r>
      <w:r w:rsidR="007A4FB8">
        <w:rPr>
          <w:rFonts w:ascii="Verdana" w:hAnsi="Verdana"/>
          <w:color w:val="000000"/>
          <w:lang w:val="en"/>
        </w:rPr>
        <w:br/>
        <w:t>    </w:t>
      </w:r>
      <w:hyperlink w:anchor="auth_req_disclosure" w:history="1">
        <w:r w:rsidR="007A4FB8">
          <w:rPr>
            <w:rStyle w:val="Hyperlink"/>
            <w:rFonts w:ascii="Verdana" w:hAnsi="Verdana"/>
            <w:b/>
            <w:bCs/>
            <w:lang w:val="en"/>
          </w:rPr>
          <w:t>7.6.</w:t>
        </w:r>
        <w:proofErr w:type="gramEnd"/>
      </w:hyperlink>
      <w:r w:rsidR="007A4FB8">
        <w:rPr>
          <w:rFonts w:ascii="Verdana" w:hAnsi="Verdana"/>
          <w:color w:val="000000"/>
          <w:lang w:val="en"/>
        </w:rPr>
        <w:t xml:space="preserve">  </w:t>
      </w:r>
      <w:proofErr w:type="gramStart"/>
      <w:r w:rsidR="007A4FB8">
        <w:rPr>
          <w:rFonts w:ascii="Verdana" w:hAnsi="Verdana"/>
          <w:color w:val="000000"/>
          <w:lang w:val="en"/>
        </w:rPr>
        <w:t>Authentication Request Disclosure</w:t>
      </w:r>
      <w:r w:rsidR="007A4FB8">
        <w:rPr>
          <w:rFonts w:ascii="Verdana" w:hAnsi="Verdana"/>
          <w:color w:val="000000"/>
          <w:lang w:val="en"/>
        </w:rPr>
        <w:br/>
        <w:t>    </w:t>
      </w:r>
      <w:hyperlink w:anchor="authn_proc_threats" w:history="1">
        <w:r w:rsidR="007A4FB8">
          <w:rPr>
            <w:rStyle w:val="Hyperlink"/>
            <w:rFonts w:ascii="Verdana" w:hAnsi="Verdana"/>
            <w:b/>
            <w:bCs/>
            <w:lang w:val="en"/>
          </w:rPr>
          <w:t>7.7.</w:t>
        </w:r>
        <w:proofErr w:type="gramEnd"/>
      </w:hyperlink>
      <w:r w:rsidR="007A4FB8">
        <w:rPr>
          <w:rFonts w:ascii="Verdana" w:hAnsi="Verdana"/>
          <w:color w:val="000000"/>
          <w:lang w:val="en"/>
        </w:rPr>
        <w:t>  Authentication Process Threats</w:t>
      </w:r>
      <w:r w:rsidR="007A4FB8">
        <w:rPr>
          <w:rFonts w:ascii="Verdana" w:hAnsi="Verdana"/>
          <w:color w:val="000000"/>
          <w:lang w:val="en"/>
        </w:rPr>
        <w:br/>
        <w:t>    </w:t>
      </w:r>
      <w:hyperlink w:anchor="anchor13" w:history="1">
        <w:r w:rsidR="007A4FB8">
          <w:rPr>
            <w:rStyle w:val="Hyperlink"/>
            <w:rFonts w:ascii="Verdana" w:hAnsi="Verdana"/>
            <w:b/>
            <w:bCs/>
            <w:lang w:val="en"/>
          </w:rPr>
          <w:t>7.8.</w:t>
        </w:r>
      </w:hyperlink>
      <w:r w:rsidR="007A4FB8">
        <w:rPr>
          <w:rFonts w:ascii="Verdana" w:hAnsi="Verdana"/>
          <w:color w:val="000000"/>
          <w:lang w:val="en"/>
        </w:rPr>
        <w:t>  Implicit Flow Threats</w:t>
      </w:r>
      <w:r w:rsidR="007A4FB8">
        <w:rPr>
          <w:rFonts w:ascii="Verdana" w:hAnsi="Verdana"/>
          <w:color w:val="000000"/>
          <w:lang w:val="en"/>
        </w:rPr>
        <w:br/>
        <w:t>    </w:t>
      </w:r>
      <w:hyperlink w:anchor="anchor14" w:history="1">
        <w:r w:rsidR="007A4FB8">
          <w:rPr>
            <w:rStyle w:val="Hyperlink"/>
            <w:rFonts w:ascii="Verdana" w:hAnsi="Verdana"/>
            <w:b/>
            <w:bCs/>
            <w:lang w:val="en"/>
          </w:rPr>
          <w:t>7.9.</w:t>
        </w:r>
      </w:hyperlink>
      <w:r w:rsidR="007A4FB8">
        <w:rPr>
          <w:rFonts w:ascii="Verdana" w:hAnsi="Verdana"/>
          <w:color w:val="000000"/>
          <w:lang w:val="en"/>
        </w:rPr>
        <w:t xml:space="preserve">  </w:t>
      </w:r>
      <w:proofErr w:type="gramStart"/>
      <w:r w:rsidR="007A4FB8">
        <w:rPr>
          <w:rFonts w:ascii="Verdana" w:hAnsi="Verdana"/>
          <w:color w:val="000000"/>
          <w:lang w:val="en"/>
        </w:rPr>
        <w:t>Availability</w:t>
      </w:r>
      <w:r w:rsidR="007A4FB8">
        <w:rPr>
          <w:rFonts w:ascii="Verdana" w:hAnsi="Verdana"/>
          <w:color w:val="000000"/>
          <w:lang w:val="en"/>
        </w:rPr>
        <w:br/>
      </w:r>
      <w:hyperlink w:anchor="privacy_considerations" w:history="1">
        <w:r w:rsidR="007A4FB8">
          <w:rPr>
            <w:rStyle w:val="Hyperlink"/>
            <w:rFonts w:ascii="Verdana" w:hAnsi="Verdana"/>
            <w:b/>
            <w:bCs/>
            <w:lang w:val="en"/>
          </w:rPr>
          <w:t>8.</w:t>
        </w:r>
        <w:proofErr w:type="gramEnd"/>
      </w:hyperlink>
      <w:r w:rsidR="007A4FB8">
        <w:rPr>
          <w:rFonts w:ascii="Verdana" w:hAnsi="Verdana"/>
          <w:color w:val="000000"/>
          <w:lang w:val="en"/>
        </w:rPr>
        <w:t xml:space="preserve">  </w:t>
      </w:r>
      <w:proofErr w:type="gramStart"/>
      <w:r w:rsidR="007A4FB8">
        <w:rPr>
          <w:rFonts w:ascii="Verdana" w:hAnsi="Verdana"/>
          <w:color w:val="000000"/>
          <w:lang w:val="en"/>
        </w:rPr>
        <w:t>Privacy Considerations</w:t>
      </w:r>
      <w:r w:rsidR="007A4FB8">
        <w:rPr>
          <w:rFonts w:ascii="Verdana" w:hAnsi="Verdana"/>
          <w:color w:val="000000"/>
          <w:lang w:val="en"/>
        </w:rPr>
        <w:br/>
      </w:r>
      <w:hyperlink w:anchor="IANA" w:history="1">
        <w:r w:rsidR="007A4FB8">
          <w:rPr>
            <w:rStyle w:val="Hyperlink"/>
            <w:rFonts w:ascii="Verdana" w:hAnsi="Verdana"/>
            <w:b/>
            <w:bCs/>
            <w:lang w:val="en"/>
          </w:rPr>
          <w:t>9.</w:t>
        </w:r>
        <w:proofErr w:type="gramEnd"/>
      </w:hyperlink>
      <w:r w:rsidR="007A4FB8">
        <w:rPr>
          <w:rFonts w:ascii="Verdana" w:hAnsi="Verdana"/>
          <w:color w:val="000000"/>
          <w:lang w:val="en"/>
        </w:rPr>
        <w:t xml:space="preserve">  </w:t>
      </w:r>
      <w:proofErr w:type="gramStart"/>
      <w:r w:rsidR="007A4FB8">
        <w:rPr>
          <w:rFonts w:ascii="Verdana" w:hAnsi="Verdana"/>
          <w:color w:val="000000"/>
          <w:lang w:val="en"/>
        </w:rPr>
        <w:t>IANA Considerations</w:t>
      </w:r>
      <w:r w:rsidR="007A4FB8">
        <w:rPr>
          <w:rFonts w:ascii="Verdana" w:hAnsi="Verdana"/>
          <w:color w:val="000000"/>
          <w:lang w:val="en"/>
        </w:rPr>
        <w:br/>
      </w:r>
      <w:hyperlink w:anchor="rfc.references1" w:history="1">
        <w:r w:rsidR="007A4FB8">
          <w:rPr>
            <w:rStyle w:val="Hyperlink"/>
            <w:rFonts w:ascii="Verdana" w:hAnsi="Verdana"/>
            <w:b/>
            <w:bCs/>
            <w:lang w:val="en"/>
          </w:rPr>
          <w:t>10.</w:t>
        </w:r>
        <w:proofErr w:type="gramEnd"/>
      </w:hyperlink>
      <w:r w:rsidR="007A4FB8">
        <w:rPr>
          <w:rFonts w:ascii="Verdana" w:hAnsi="Verdana"/>
          <w:color w:val="000000"/>
          <w:lang w:val="en"/>
        </w:rPr>
        <w:t>  Normative References</w:t>
      </w:r>
      <w:r w:rsidR="007A4FB8">
        <w:rPr>
          <w:rFonts w:ascii="Verdana" w:hAnsi="Verdana"/>
          <w:color w:val="000000"/>
          <w:lang w:val="en"/>
        </w:rPr>
        <w:br/>
      </w:r>
      <w:hyperlink w:anchor="anchor16" w:history="1">
        <w:r w:rsidR="007A4FB8">
          <w:rPr>
            <w:rStyle w:val="Hyperlink"/>
            <w:rFonts w:ascii="Verdana" w:hAnsi="Verdana"/>
            <w:b/>
            <w:bCs/>
            <w:lang w:val="en"/>
          </w:rPr>
          <w:t>Appendix A.</w:t>
        </w:r>
      </w:hyperlink>
      <w:r w:rsidR="007A4FB8">
        <w:rPr>
          <w:rFonts w:ascii="Verdana" w:hAnsi="Verdana"/>
          <w:color w:val="000000"/>
          <w:lang w:val="en"/>
        </w:rPr>
        <w:t>  Acknowledgements</w:t>
      </w:r>
      <w:r w:rsidR="007A4FB8">
        <w:rPr>
          <w:rFonts w:ascii="Verdana" w:hAnsi="Verdana"/>
          <w:color w:val="000000"/>
          <w:lang w:val="en"/>
        </w:rPr>
        <w:br/>
      </w:r>
      <w:hyperlink w:anchor="anchor17" w:history="1">
        <w:r w:rsidR="007A4FB8">
          <w:rPr>
            <w:rStyle w:val="Hyperlink"/>
            <w:rFonts w:ascii="Verdana" w:hAnsi="Verdana"/>
            <w:b/>
            <w:bCs/>
            <w:lang w:val="en"/>
          </w:rPr>
          <w:t>Appendix B.</w:t>
        </w:r>
      </w:hyperlink>
      <w:r w:rsidR="007A4FB8">
        <w:rPr>
          <w:rFonts w:ascii="Verdana" w:hAnsi="Verdana"/>
          <w:color w:val="000000"/>
          <w:lang w:val="en"/>
        </w:rPr>
        <w:t>  Document History</w:t>
      </w:r>
      <w:r w:rsidR="007A4FB8">
        <w:rPr>
          <w:rFonts w:ascii="Verdana" w:hAnsi="Verdana"/>
          <w:color w:val="000000"/>
          <w:lang w:val="en"/>
        </w:rPr>
        <w:br/>
      </w:r>
      <w:hyperlink w:anchor="rfc.authors" w:history="1">
        <w:r w:rsidR="007A4FB8">
          <w:rPr>
            <w:rStyle w:val="Hyperlink"/>
            <w:rFonts w:ascii="Verdana" w:hAnsi="Verdana"/>
            <w:b/>
            <w:bCs/>
            <w:lang w:val="en"/>
          </w:rPr>
          <w:t>§</w:t>
        </w:r>
      </w:hyperlink>
      <w:r w:rsidR="007A4FB8">
        <w:rPr>
          <w:rFonts w:ascii="Verdana" w:hAnsi="Verdana"/>
          <w:color w:val="000000"/>
          <w:lang w:val="en"/>
        </w:rPr>
        <w:t>  Authors' Addresses</w:t>
      </w:r>
    </w:p>
    <w:p w:rsidR="007A4FB8" w:rsidRDefault="007A4FB8">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br w:type="textWrapping" w:clear="all"/>
      </w:r>
      <w:bookmarkStart w:id="7" w:name="rnc"/>
      <w:bookmarkEnd w:id="7"/>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8" w:name="rfc.section.1"/>
      <w:bookmarkEnd w:id="8"/>
      <w:r>
        <w:rPr>
          <w:rFonts w:eastAsia="Times New Roman"/>
          <w:lang w:val="en"/>
        </w:rPr>
        <w:t>1.  Requirements Notation and Conventions</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The key words "MUST", "MUST NOT", "REQUIRED", "SHALL", "SHALL NOT", "SHOULD", "SHOULD NOT", "RECOMMENDED", "MAY", and "OPTIONAL" in this document are to be interpreted as described in </w:t>
      </w:r>
      <w:hyperlink w:anchor="RFC2119" w:history="1">
        <w:r>
          <w:rPr>
            <w:rStyle w:val="Hyperlink"/>
            <w:rFonts w:ascii="Verdana" w:hAnsi="Verdana"/>
            <w:u w:val="none"/>
            <w:lang w:val="en"/>
          </w:rPr>
          <w:t>[RFC2119]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Throughout this document, values are quoted to indicate that they are to be taken literally. When using these values in protocol messages, the quotes MUST NOT </w:t>
      </w:r>
      <w:proofErr w:type="gramStart"/>
      <w:r>
        <w:rPr>
          <w:rFonts w:ascii="Verdana" w:hAnsi="Verdana"/>
          <w:color w:val="000000"/>
          <w:lang w:val="en"/>
        </w:rPr>
        <w:t>be</w:t>
      </w:r>
      <w:proofErr w:type="gramEnd"/>
      <w:r>
        <w:rPr>
          <w:rFonts w:ascii="Verdana" w:hAnsi="Verdana"/>
          <w:color w:val="000000"/>
          <w:lang w:val="en"/>
        </w:rPr>
        <w:t xml:space="preserve"> used as part of the value. </w:t>
      </w:r>
    </w:p>
    <w:p w:rsidR="007A4FB8" w:rsidRDefault="007A4FB8">
      <w:pPr>
        <w:spacing w:before="0" w:beforeAutospacing="0" w:after="0" w:afterAutospacing="0"/>
        <w:divId w:val="1147207986"/>
        <w:rPr>
          <w:rFonts w:ascii="Verdana" w:eastAsia="Times New Roman" w:hAnsi="Verdana"/>
          <w:color w:val="000000"/>
          <w:lang w:val="en"/>
        </w:rPr>
      </w:pPr>
      <w:bookmarkStart w:id="9" w:name="terminology"/>
      <w:bookmarkEnd w:id="9"/>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10" w:name="rfc.section.2"/>
      <w:bookmarkEnd w:id="10"/>
      <w:r>
        <w:rPr>
          <w:rFonts w:eastAsia="Times New Roman"/>
          <w:lang w:val="en"/>
        </w:rPr>
        <w:t>2.  Terminology</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The following definitions define additional terminology used in this specification in addition to those defined in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w:t>
      </w:r>
    </w:p>
    <w:p w:rsidR="007A4FB8" w:rsidRDefault="007A4FB8">
      <w:pPr>
        <w:spacing w:before="0" w:beforeAutospacing="0" w:after="0" w:afterAutospacing="0"/>
        <w:divId w:val="1591499383"/>
        <w:rPr>
          <w:rFonts w:ascii="Verdana" w:eastAsia="Times New Roman" w:hAnsi="Verdana"/>
          <w:color w:val="000000"/>
          <w:lang w:val="en"/>
        </w:rPr>
      </w:pPr>
      <w:r>
        <w:rPr>
          <w:rFonts w:ascii="Verdana" w:eastAsia="Times New Roman" w:hAnsi="Verdana"/>
          <w:color w:val="000000"/>
          <w:lang w:val="en"/>
        </w:rPr>
        <w:t>Relying Party (RP)</w:t>
      </w:r>
    </w:p>
    <w:p w:rsidR="007A4FB8" w:rsidRDefault="007A4FB8">
      <w:pPr>
        <w:spacing w:before="0" w:beforeAutospacing="0" w:after="0" w:afterAutospacing="0"/>
        <w:ind w:left="720"/>
        <w:divId w:val="1591499383"/>
        <w:rPr>
          <w:rFonts w:ascii="Verdana" w:eastAsia="Times New Roman" w:hAnsi="Verdana"/>
          <w:color w:val="000000"/>
          <w:lang w:val="en"/>
        </w:rPr>
      </w:pPr>
      <w:proofErr w:type="gramStart"/>
      <w:r>
        <w:rPr>
          <w:rFonts w:ascii="Verdana" w:eastAsia="Times New Roman" w:hAnsi="Verdana"/>
          <w:color w:val="000000"/>
          <w:lang w:val="en"/>
        </w:rPr>
        <w:t>An application requiring identity information from an OpenID Provider.</w:t>
      </w:r>
      <w:proofErr w:type="gramEnd"/>
      <w:r>
        <w:rPr>
          <w:rFonts w:ascii="Verdana" w:eastAsia="Times New Roman" w:hAnsi="Verdana"/>
          <w:color w:val="000000"/>
          <w:lang w:val="en"/>
        </w:rPr>
        <w:t xml:space="preserve"> </w:t>
      </w:r>
    </w:p>
    <w:p w:rsidR="007A4FB8" w:rsidRDefault="007A4FB8">
      <w:pPr>
        <w:spacing w:before="0" w:beforeAutospacing="0" w:after="0" w:afterAutospacing="0"/>
        <w:divId w:val="1591499383"/>
        <w:rPr>
          <w:rFonts w:ascii="Verdana" w:eastAsia="Times New Roman" w:hAnsi="Verdana"/>
          <w:color w:val="000000"/>
          <w:lang w:val="en"/>
        </w:rPr>
      </w:pPr>
      <w:r>
        <w:rPr>
          <w:rFonts w:ascii="Verdana" w:eastAsia="Times New Roman" w:hAnsi="Verdana"/>
          <w:color w:val="000000"/>
          <w:lang w:val="en"/>
        </w:rPr>
        <w:t>OpenID Provider (OP)</w:t>
      </w:r>
    </w:p>
    <w:p w:rsidR="007A4FB8" w:rsidRDefault="007A4FB8">
      <w:pPr>
        <w:spacing w:before="0" w:beforeAutospacing="0" w:after="0" w:afterAutospacing="0"/>
        <w:ind w:left="720"/>
        <w:divId w:val="1591499383"/>
        <w:rPr>
          <w:rFonts w:ascii="Verdana" w:eastAsia="Times New Roman" w:hAnsi="Verdana"/>
          <w:color w:val="000000"/>
          <w:lang w:val="en"/>
        </w:rPr>
      </w:pPr>
      <w:proofErr w:type="gramStart"/>
      <w:r>
        <w:rPr>
          <w:rFonts w:ascii="Verdana" w:eastAsia="Times New Roman" w:hAnsi="Verdana"/>
          <w:color w:val="000000"/>
          <w:lang w:val="en"/>
        </w:rPr>
        <w:t>A service capable of providing identity information to a Relying Party.</w:t>
      </w:r>
      <w:proofErr w:type="gramEnd"/>
      <w:r>
        <w:rPr>
          <w:rFonts w:ascii="Verdana" w:eastAsia="Times New Roman" w:hAnsi="Verdana"/>
          <w:color w:val="000000"/>
          <w:lang w:val="en"/>
        </w:rPr>
        <w:t xml:space="preserve"> </w:t>
      </w:r>
    </w:p>
    <w:p w:rsidR="007A4FB8" w:rsidRDefault="007A4FB8">
      <w:pPr>
        <w:spacing w:before="0" w:beforeAutospacing="0" w:after="0" w:afterAutospacing="0"/>
        <w:divId w:val="1591499383"/>
        <w:rPr>
          <w:rFonts w:ascii="Verdana" w:eastAsia="Times New Roman" w:hAnsi="Verdana"/>
          <w:color w:val="000000"/>
          <w:lang w:val="en"/>
        </w:rPr>
      </w:pPr>
      <w:r>
        <w:rPr>
          <w:rFonts w:ascii="Verdana" w:eastAsia="Times New Roman" w:hAnsi="Verdana"/>
          <w:color w:val="000000"/>
          <w:lang w:val="en"/>
        </w:rPr>
        <w:t>Assertion</w:t>
      </w:r>
    </w:p>
    <w:p w:rsidR="007A4FB8" w:rsidRDefault="007A4FB8">
      <w:pPr>
        <w:spacing w:before="0" w:beforeAutospacing="0" w:after="0" w:afterAutospacing="0"/>
        <w:ind w:left="720"/>
        <w:divId w:val="1591499383"/>
        <w:rPr>
          <w:rFonts w:ascii="Verdana" w:eastAsia="Times New Roman" w:hAnsi="Verdana"/>
          <w:color w:val="000000"/>
          <w:lang w:val="en"/>
        </w:rPr>
      </w:pPr>
      <w:proofErr w:type="gramStart"/>
      <w:r>
        <w:rPr>
          <w:rFonts w:ascii="Verdana" w:eastAsia="Times New Roman" w:hAnsi="Verdana"/>
          <w:color w:val="000000"/>
          <w:lang w:val="en"/>
        </w:rPr>
        <w:t>A set of Claims about the End-User that are attested to by the OpenID Provider and Resource Servers.</w:t>
      </w:r>
      <w:proofErr w:type="gramEnd"/>
      <w:r>
        <w:rPr>
          <w:rFonts w:ascii="Verdana" w:eastAsia="Times New Roman" w:hAnsi="Verdana"/>
          <w:color w:val="000000"/>
          <w:lang w:val="en"/>
        </w:rPr>
        <w:t xml:space="preserve"> </w:t>
      </w:r>
    </w:p>
    <w:p w:rsidR="007A4FB8" w:rsidRDefault="007A4FB8">
      <w:pPr>
        <w:spacing w:before="0" w:beforeAutospacing="0" w:after="0" w:afterAutospacing="0"/>
        <w:divId w:val="1591499383"/>
        <w:rPr>
          <w:rFonts w:ascii="Verdana" w:eastAsia="Times New Roman" w:hAnsi="Verdana"/>
          <w:color w:val="000000"/>
          <w:lang w:val="en"/>
        </w:rPr>
      </w:pPr>
      <w:r>
        <w:rPr>
          <w:rFonts w:ascii="Verdana" w:eastAsia="Times New Roman" w:hAnsi="Verdana"/>
          <w:color w:val="000000"/>
          <w:lang w:val="en"/>
        </w:rPr>
        <w:t>Claim</w:t>
      </w:r>
    </w:p>
    <w:p w:rsidR="007A4FB8" w:rsidRDefault="007A4FB8">
      <w:pPr>
        <w:spacing w:before="0" w:beforeAutospacing="0" w:after="0" w:afterAutospacing="0"/>
        <w:ind w:left="720"/>
        <w:divId w:val="1591499383"/>
        <w:rPr>
          <w:rFonts w:ascii="Verdana" w:eastAsia="Times New Roman" w:hAnsi="Verdana"/>
          <w:color w:val="000000"/>
          <w:lang w:val="en"/>
        </w:rPr>
      </w:pPr>
      <w:proofErr w:type="gramStart"/>
      <w:r>
        <w:rPr>
          <w:rFonts w:ascii="Verdana" w:eastAsia="Times New Roman" w:hAnsi="Verdana"/>
          <w:color w:val="000000"/>
          <w:lang w:val="en"/>
        </w:rPr>
        <w:t>A piece of information about an Entity that a Claims Provider asserts about that Entity.</w:t>
      </w:r>
      <w:proofErr w:type="gramEnd"/>
      <w:r>
        <w:rPr>
          <w:rFonts w:ascii="Verdana" w:eastAsia="Times New Roman" w:hAnsi="Verdana"/>
          <w:color w:val="000000"/>
          <w:lang w:val="en"/>
        </w:rPr>
        <w:t xml:space="preserve"> </w:t>
      </w:r>
    </w:p>
    <w:p w:rsidR="007A4FB8" w:rsidRDefault="007A4FB8">
      <w:pPr>
        <w:spacing w:before="0" w:beforeAutospacing="0" w:after="0" w:afterAutospacing="0"/>
        <w:divId w:val="1591499383"/>
        <w:rPr>
          <w:rFonts w:ascii="Verdana" w:eastAsia="Times New Roman" w:hAnsi="Verdana"/>
          <w:color w:val="000000"/>
          <w:lang w:val="en"/>
        </w:rPr>
      </w:pPr>
      <w:r>
        <w:rPr>
          <w:rFonts w:ascii="Verdana" w:eastAsia="Times New Roman" w:hAnsi="Verdana"/>
          <w:color w:val="000000"/>
          <w:lang w:val="en"/>
        </w:rPr>
        <w:t>Claims Provider</w:t>
      </w:r>
    </w:p>
    <w:p w:rsidR="007A4FB8" w:rsidRDefault="007A4FB8">
      <w:pPr>
        <w:spacing w:before="0" w:beforeAutospacing="0" w:after="0" w:afterAutospacing="0"/>
        <w:ind w:left="720"/>
        <w:divId w:val="1591499383"/>
        <w:rPr>
          <w:rFonts w:ascii="Verdana" w:eastAsia="Times New Roman" w:hAnsi="Verdana"/>
          <w:color w:val="000000"/>
          <w:lang w:val="en"/>
        </w:rPr>
      </w:pPr>
      <w:r>
        <w:rPr>
          <w:rFonts w:ascii="Verdana" w:eastAsia="Times New Roman" w:hAnsi="Verdana"/>
          <w:color w:val="000000"/>
          <w:lang w:val="en"/>
        </w:rPr>
        <w:t xml:space="preserve">An Authorization Server that can return claims about a user. </w:t>
      </w:r>
    </w:p>
    <w:p w:rsidR="007A4FB8" w:rsidRDefault="007A4FB8">
      <w:pPr>
        <w:spacing w:before="0" w:beforeAutospacing="0" w:after="0" w:afterAutospacing="0"/>
        <w:divId w:val="1591499383"/>
        <w:rPr>
          <w:rFonts w:ascii="Verdana" w:eastAsia="Times New Roman" w:hAnsi="Verdana"/>
          <w:color w:val="000000"/>
          <w:lang w:val="en"/>
        </w:rPr>
      </w:pPr>
      <w:commentRangeStart w:id="11"/>
      <w:r>
        <w:rPr>
          <w:rFonts w:ascii="Verdana" w:eastAsia="Times New Roman" w:hAnsi="Verdana"/>
          <w:color w:val="000000"/>
          <w:lang w:val="en"/>
        </w:rPr>
        <w:t>Entity</w:t>
      </w:r>
      <w:commentRangeEnd w:id="11"/>
      <w:r w:rsidR="00BC0BEA">
        <w:rPr>
          <w:rStyle w:val="CommentReference"/>
        </w:rPr>
        <w:commentReference w:id="11"/>
      </w:r>
    </w:p>
    <w:p w:rsidR="007A4FB8" w:rsidRDefault="007A4FB8">
      <w:pPr>
        <w:spacing w:before="0" w:beforeAutospacing="0" w:after="0" w:afterAutospacing="0"/>
        <w:ind w:left="720"/>
        <w:divId w:val="1591499383"/>
        <w:rPr>
          <w:rFonts w:ascii="Verdana" w:eastAsia="Times New Roman" w:hAnsi="Verdana"/>
          <w:color w:val="000000"/>
          <w:lang w:val="en"/>
        </w:rPr>
      </w:pPr>
      <w:r>
        <w:rPr>
          <w:rFonts w:ascii="Verdana" w:eastAsia="Times New Roman" w:hAnsi="Verdana"/>
          <w:color w:val="000000"/>
          <w:lang w:val="en"/>
        </w:rPr>
        <w:t xml:space="preserve">Something that has separate and distinct existence and that can be identified in context. </w:t>
      </w:r>
    </w:p>
    <w:p w:rsidR="007A4FB8" w:rsidRDefault="007A4FB8">
      <w:pPr>
        <w:spacing w:before="0" w:beforeAutospacing="0" w:after="0" w:afterAutospacing="0"/>
        <w:divId w:val="1591499383"/>
        <w:rPr>
          <w:rFonts w:ascii="Verdana" w:eastAsia="Times New Roman" w:hAnsi="Verdana"/>
          <w:color w:val="000000"/>
          <w:lang w:val="en"/>
        </w:rPr>
      </w:pPr>
      <w:r>
        <w:rPr>
          <w:rFonts w:ascii="Verdana" w:eastAsia="Times New Roman" w:hAnsi="Verdana"/>
          <w:color w:val="000000"/>
          <w:lang w:val="en"/>
        </w:rPr>
        <w:t>ID Token</w:t>
      </w:r>
    </w:p>
    <w:p w:rsidR="007A4FB8" w:rsidRDefault="007A4FB8">
      <w:pPr>
        <w:spacing w:before="0" w:beforeAutospacing="0" w:after="0" w:afterAutospacing="0"/>
        <w:ind w:left="720"/>
        <w:divId w:val="1591499383"/>
        <w:rPr>
          <w:rFonts w:ascii="Verdana" w:eastAsia="Times New Roman" w:hAnsi="Verdana"/>
          <w:color w:val="000000"/>
          <w:lang w:val="en"/>
        </w:rPr>
      </w:pPr>
      <w:proofErr w:type="gramStart"/>
      <w:r>
        <w:rPr>
          <w:rFonts w:ascii="Verdana" w:eastAsia="Times New Roman" w:hAnsi="Verdana"/>
          <w:color w:val="000000"/>
          <w:lang w:val="en"/>
        </w:rPr>
        <w:t>A token that contains information about the authentication event.</w:t>
      </w:r>
      <w:proofErr w:type="gramEnd"/>
      <w:r>
        <w:rPr>
          <w:rFonts w:ascii="Verdana" w:eastAsia="Times New Roman" w:hAnsi="Verdana"/>
          <w:color w:val="000000"/>
          <w:lang w:val="en"/>
        </w:rPr>
        <w:t xml:space="preserve"> It is a signed token, but can be treated as opaque by clients that use the Check ID Endpoint. Relying Parties wanting to process the token directly should refer to the OpenID Connect Standard 1.0 specification. </w:t>
      </w:r>
    </w:p>
    <w:p w:rsidR="007A4FB8" w:rsidRDefault="007A4FB8">
      <w:pPr>
        <w:spacing w:before="0" w:beforeAutospacing="0" w:after="0" w:afterAutospacing="0"/>
        <w:divId w:val="1591499383"/>
        <w:rPr>
          <w:rFonts w:ascii="Verdana" w:eastAsia="Times New Roman" w:hAnsi="Verdana"/>
          <w:color w:val="000000"/>
          <w:lang w:val="en"/>
        </w:rPr>
      </w:pPr>
      <w:r>
        <w:rPr>
          <w:rFonts w:ascii="Verdana" w:eastAsia="Times New Roman" w:hAnsi="Verdana"/>
          <w:color w:val="000000"/>
          <w:lang w:val="en"/>
        </w:rPr>
        <w:t>Check ID Endpoint</w:t>
      </w:r>
    </w:p>
    <w:p w:rsidR="007A4FB8" w:rsidRDefault="007A4FB8">
      <w:pPr>
        <w:spacing w:before="0" w:beforeAutospacing="0" w:after="0" w:afterAutospacing="0"/>
        <w:ind w:left="720"/>
        <w:divId w:val="1591499383"/>
        <w:rPr>
          <w:rFonts w:ascii="Verdana" w:eastAsia="Times New Roman" w:hAnsi="Verdana"/>
          <w:color w:val="000000"/>
          <w:lang w:val="en"/>
        </w:rPr>
      </w:pPr>
      <w:proofErr w:type="gramStart"/>
      <w:r>
        <w:rPr>
          <w:rFonts w:ascii="Verdana" w:eastAsia="Times New Roman" w:hAnsi="Verdana"/>
          <w:color w:val="000000"/>
          <w:lang w:val="en"/>
        </w:rPr>
        <w:t>A resource that, when presented with an ID Token by the client, returns authentication information about the user session represented by that ID Token.</w:t>
      </w:r>
      <w:proofErr w:type="gramEnd"/>
      <w:r>
        <w:rPr>
          <w:rFonts w:ascii="Verdana" w:eastAsia="Times New Roman" w:hAnsi="Verdana"/>
          <w:color w:val="000000"/>
          <w:lang w:val="en"/>
        </w:rPr>
        <w:t xml:space="preserve"> </w:t>
      </w:r>
    </w:p>
    <w:p w:rsidR="007A4FB8" w:rsidRDefault="007A4FB8">
      <w:pPr>
        <w:spacing w:before="0" w:beforeAutospacing="0" w:after="0" w:afterAutospacing="0"/>
        <w:divId w:val="1591499383"/>
        <w:rPr>
          <w:rFonts w:ascii="Verdana" w:eastAsia="Times New Roman" w:hAnsi="Verdana"/>
          <w:color w:val="000000"/>
          <w:lang w:val="en"/>
        </w:rPr>
      </w:pPr>
      <w:r>
        <w:rPr>
          <w:rFonts w:ascii="Verdana" w:eastAsia="Times New Roman" w:hAnsi="Verdana"/>
          <w:color w:val="000000"/>
          <w:lang w:val="en"/>
        </w:rPr>
        <w:t>UserInfo Endpoint</w:t>
      </w:r>
    </w:p>
    <w:p w:rsidR="007A4FB8" w:rsidRDefault="007A4FB8">
      <w:pPr>
        <w:spacing w:before="0" w:beforeAutospacing="0" w:after="0" w:afterAutospacing="0"/>
        <w:ind w:left="720"/>
        <w:divId w:val="1591499383"/>
        <w:rPr>
          <w:rFonts w:ascii="Verdana" w:eastAsia="Times New Roman" w:hAnsi="Verdana"/>
          <w:color w:val="000000"/>
          <w:lang w:val="en"/>
        </w:rPr>
      </w:pPr>
      <w:proofErr w:type="gramStart"/>
      <w:r>
        <w:rPr>
          <w:rFonts w:ascii="Verdana" w:eastAsia="Times New Roman" w:hAnsi="Verdana"/>
          <w:color w:val="000000"/>
          <w:lang w:val="en"/>
        </w:rPr>
        <w:t>A protected resource that, when presented with an access token by the client, returns authorized information about the user represented by that access token.</w:t>
      </w:r>
      <w:proofErr w:type="gramEnd"/>
      <w:r>
        <w:rPr>
          <w:rFonts w:ascii="Verdana" w:eastAsia="Times New Roman" w:hAnsi="Verdana"/>
          <w:color w:val="000000"/>
          <w:lang w:val="en"/>
        </w:rPr>
        <w:t xml:space="preserve"> </w:t>
      </w:r>
    </w:p>
    <w:p w:rsidR="007A4FB8" w:rsidRDefault="007A4FB8">
      <w:pPr>
        <w:spacing w:before="0" w:beforeAutospacing="0" w:after="0" w:afterAutospacing="0"/>
        <w:divId w:val="1147207986"/>
        <w:rPr>
          <w:rFonts w:ascii="Verdana" w:eastAsia="Times New Roman" w:hAnsi="Verdana"/>
          <w:color w:val="000000"/>
          <w:lang w:val="en"/>
        </w:rPr>
      </w:pPr>
      <w:bookmarkStart w:id="12" w:name="anchor1"/>
      <w:bookmarkEnd w:id="12"/>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13" w:name="rfc.section.3"/>
      <w:bookmarkEnd w:id="13"/>
      <w:r>
        <w:rPr>
          <w:rFonts w:eastAsia="Times New Roman"/>
          <w:lang w:val="en"/>
        </w:rPr>
        <w:t>3.  Protocol Flows</w:t>
      </w:r>
    </w:p>
    <w:p w:rsidR="007A4FB8" w:rsidRDefault="007A4FB8">
      <w:pPr>
        <w:pStyle w:val="NormalWeb"/>
        <w:divId w:val="1147207986"/>
        <w:rPr>
          <w:rFonts w:ascii="Verdana" w:hAnsi="Verdana"/>
          <w:color w:val="000000"/>
          <w:lang w:val="en"/>
        </w:rPr>
      </w:pPr>
      <w:r>
        <w:rPr>
          <w:rFonts w:ascii="Verdana" w:hAnsi="Verdana"/>
          <w:color w:val="000000"/>
          <w:lang w:val="en"/>
        </w:rPr>
        <w:t xml:space="preserve">Authorization requests can follow one of two paths; the implicit flow or the authorization code flow. The authorization code flow is suitable for clients that can securely maintain a client secret between themselves and the Authorization Server whereas, the implicit flow is suitable for clients that cannot. Clients that do not support TLS MUST use the authorization code flow to prevent the interception of access tokens.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The OpenID Connect Basic Client profile only documents clients using the implicit flow. OpenID Providers MUST </w:t>
      </w:r>
      <w:proofErr w:type="gramStart"/>
      <w:r>
        <w:rPr>
          <w:rFonts w:ascii="Verdana" w:hAnsi="Verdana"/>
          <w:color w:val="000000"/>
          <w:lang w:val="en"/>
        </w:rPr>
        <w:t>support</w:t>
      </w:r>
      <w:proofErr w:type="gramEnd"/>
      <w:r>
        <w:rPr>
          <w:rFonts w:ascii="Verdana" w:hAnsi="Verdana"/>
          <w:color w:val="000000"/>
          <w:lang w:val="en"/>
        </w:rPr>
        <w:t xml:space="preserve"> both flows. Clients wanting to use the authorization code flow and OpenID Providers should consult the OpenID Connect Standard 1.0 specification. </w:t>
      </w:r>
    </w:p>
    <w:p w:rsidR="007A4FB8" w:rsidRDefault="007A4FB8">
      <w:pPr>
        <w:spacing w:before="0" w:beforeAutospacing="0" w:after="0" w:afterAutospacing="0"/>
        <w:divId w:val="1147207986"/>
        <w:rPr>
          <w:rFonts w:ascii="Verdana" w:eastAsia="Times New Roman" w:hAnsi="Verdana"/>
          <w:color w:val="000000"/>
          <w:lang w:val="en"/>
        </w:rPr>
      </w:pPr>
      <w:bookmarkStart w:id="14" w:name="anchor2"/>
      <w:bookmarkEnd w:id="14"/>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15" w:name="rfc.section.3.1"/>
      <w:bookmarkEnd w:id="15"/>
      <w:r>
        <w:rPr>
          <w:rFonts w:eastAsia="Times New Roman"/>
          <w:lang w:val="en"/>
        </w:rPr>
        <w:t>3.1.</w:t>
      </w:r>
      <w:proofErr w:type="gramStart"/>
      <w:r>
        <w:rPr>
          <w:rFonts w:eastAsia="Times New Roman"/>
          <w:lang w:val="en"/>
        </w:rPr>
        <w:t>  OpenID</w:t>
      </w:r>
      <w:proofErr w:type="gramEnd"/>
      <w:r>
        <w:rPr>
          <w:rFonts w:eastAsia="Times New Roman"/>
          <w:lang w:val="en"/>
        </w:rPr>
        <w:t xml:space="preserve"> Connect Scopes</w:t>
      </w:r>
    </w:p>
    <w:p w:rsidR="007A4FB8" w:rsidRDefault="007A4FB8">
      <w:pPr>
        <w:pStyle w:val="NormalWeb"/>
        <w:divId w:val="1147207986"/>
        <w:rPr>
          <w:rFonts w:ascii="Verdana" w:hAnsi="Verdana"/>
          <w:color w:val="000000"/>
          <w:lang w:val="en"/>
        </w:rPr>
      </w:pPr>
      <w:r>
        <w:rPr>
          <w:rFonts w:ascii="Verdana" w:hAnsi="Verdana"/>
          <w:color w:val="000000"/>
          <w:lang w:val="en"/>
        </w:rPr>
        <w:t xml:space="preserve">OpenID Connect clients use scopes as defined in 3.3 of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to specify what access privileges are requested for access tokens. The scopes associated with access tokens determine what resources will be available when they are used to access OAuth 2.0 protected endpoints. For OpenID Connect, scopes request what information is to be made available from the UserInfo Endpoint, and to request an </w:t>
      </w:r>
      <w:proofErr w:type="spellStart"/>
      <w:r>
        <w:rPr>
          <w:rFonts w:ascii="Verdana" w:hAnsi="Verdana"/>
          <w:color w:val="000000"/>
          <w:lang w:val="en"/>
        </w:rPr>
        <w:t>id_token</w:t>
      </w:r>
      <w:proofErr w:type="spellEnd"/>
      <w:r>
        <w:rPr>
          <w:rFonts w:ascii="Verdana" w:hAnsi="Verdana"/>
          <w:color w:val="000000"/>
          <w:lang w:val="en"/>
        </w:rPr>
        <w:t xml:space="preserve">. OAuth 2.0 allows additional scopes to be specified, as extensions. </w:t>
      </w:r>
      <w:commentRangeStart w:id="16"/>
      <w:r>
        <w:rPr>
          <w:rFonts w:ascii="Verdana" w:hAnsi="Verdana"/>
          <w:color w:val="000000"/>
          <w:lang w:val="en"/>
        </w:rPr>
        <w:t xml:space="preserve">This specification only describes scopes that are part of OpenID Connect. </w:t>
      </w:r>
      <w:commentRangeEnd w:id="16"/>
      <w:r w:rsidR="00BC0BEA">
        <w:rPr>
          <w:rStyle w:val="CommentReference"/>
        </w:rPr>
        <w:commentReference w:id="16"/>
      </w:r>
    </w:p>
    <w:p w:rsidR="007A4FB8" w:rsidRDefault="007A4FB8">
      <w:pPr>
        <w:pStyle w:val="NormalWeb"/>
        <w:divId w:val="1147207986"/>
        <w:rPr>
          <w:rFonts w:ascii="Verdana" w:hAnsi="Verdana"/>
          <w:color w:val="000000"/>
          <w:lang w:val="en"/>
        </w:rPr>
      </w:pPr>
      <w:r>
        <w:rPr>
          <w:rFonts w:ascii="Verdana" w:hAnsi="Verdana"/>
          <w:color w:val="000000"/>
          <w:lang w:val="en"/>
        </w:rPr>
        <w:t xml:space="preserve">OpenID Connect defines the following scopes: </w:t>
      </w:r>
    </w:p>
    <w:p w:rsidR="007A4FB8" w:rsidRDefault="007A4FB8">
      <w:pPr>
        <w:spacing w:before="0" w:beforeAutospacing="0" w:after="0" w:afterAutospacing="0"/>
        <w:divId w:val="1822770555"/>
        <w:rPr>
          <w:rFonts w:ascii="Verdana" w:eastAsia="Times New Roman" w:hAnsi="Verdana"/>
          <w:color w:val="000000"/>
          <w:lang w:val="en"/>
        </w:rPr>
      </w:pPr>
      <w:proofErr w:type="spellStart"/>
      <w:proofErr w:type="gramStart"/>
      <w:r>
        <w:rPr>
          <w:rFonts w:ascii="Verdana" w:eastAsia="Times New Roman" w:hAnsi="Verdana"/>
          <w:color w:val="000000"/>
          <w:lang w:val="en"/>
        </w:rPr>
        <w:t>openid</w:t>
      </w:r>
      <w:proofErr w:type="spellEnd"/>
      <w:proofErr w:type="gramEnd"/>
    </w:p>
    <w:p w:rsidR="007A4FB8" w:rsidRDefault="007A4FB8">
      <w:pPr>
        <w:spacing w:before="0" w:beforeAutospacing="0" w:after="0" w:afterAutospacing="0"/>
        <w:ind w:left="720"/>
        <w:divId w:val="1822770555"/>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Informs the Authorization Server that the client is making an OpenID request.</w:t>
      </w:r>
      <w:proofErr w:type="gramEnd"/>
      <w:r>
        <w:rPr>
          <w:rFonts w:ascii="Verdana" w:eastAsia="Times New Roman" w:hAnsi="Verdana"/>
          <w:color w:val="000000"/>
          <w:lang w:val="en"/>
        </w:rPr>
        <w:t xml:space="preserve"> If the </w:t>
      </w:r>
      <w:proofErr w:type="spellStart"/>
      <w:r>
        <w:rPr>
          <w:rStyle w:val="HTMLTypewriter"/>
          <w:lang w:val="en"/>
        </w:rPr>
        <w:t>openid</w:t>
      </w:r>
      <w:proofErr w:type="spellEnd"/>
      <w:r>
        <w:rPr>
          <w:rFonts w:ascii="Verdana" w:eastAsia="Times New Roman" w:hAnsi="Verdana"/>
          <w:color w:val="000000"/>
          <w:lang w:val="en"/>
        </w:rPr>
        <w:t xml:space="preserve"> scope is not specified, the server SHOULD treat the request as a generic OAuth 2.0 request, and perform no OpenID Connect processing. </w:t>
      </w:r>
    </w:p>
    <w:p w:rsidR="007A4FB8" w:rsidRDefault="007A4FB8">
      <w:pPr>
        <w:spacing w:before="0" w:beforeAutospacing="0" w:after="0" w:afterAutospacing="0"/>
        <w:divId w:val="1822770555"/>
        <w:rPr>
          <w:rFonts w:ascii="Verdana" w:eastAsia="Times New Roman" w:hAnsi="Verdana"/>
          <w:color w:val="000000"/>
          <w:lang w:val="en"/>
        </w:rPr>
      </w:pPr>
      <w:proofErr w:type="gramStart"/>
      <w:r>
        <w:rPr>
          <w:rFonts w:ascii="Verdana" w:eastAsia="Times New Roman" w:hAnsi="Verdana"/>
          <w:color w:val="000000"/>
          <w:lang w:val="en"/>
        </w:rPr>
        <w:t>profile</w:t>
      </w:r>
      <w:proofErr w:type="gramEnd"/>
    </w:p>
    <w:p w:rsidR="007A4FB8" w:rsidRDefault="007A4FB8">
      <w:pPr>
        <w:spacing w:before="0" w:beforeAutospacing="0" w:after="0" w:afterAutospacing="0"/>
        <w:ind w:left="720"/>
        <w:divId w:val="1822770555"/>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Requests default profile information. </w:t>
      </w:r>
    </w:p>
    <w:p w:rsidR="007A4FB8" w:rsidRDefault="007A4FB8">
      <w:pPr>
        <w:spacing w:before="0" w:beforeAutospacing="0" w:after="0" w:afterAutospacing="0"/>
        <w:divId w:val="1822770555"/>
        <w:rPr>
          <w:rFonts w:ascii="Verdana" w:eastAsia="Times New Roman" w:hAnsi="Verdana"/>
          <w:color w:val="000000"/>
          <w:lang w:val="en"/>
        </w:rPr>
      </w:pPr>
      <w:proofErr w:type="gramStart"/>
      <w:r>
        <w:rPr>
          <w:rFonts w:ascii="Verdana" w:eastAsia="Times New Roman" w:hAnsi="Verdana"/>
          <w:color w:val="000000"/>
          <w:lang w:val="en"/>
        </w:rPr>
        <w:t>email</w:t>
      </w:r>
      <w:proofErr w:type="gramEnd"/>
    </w:p>
    <w:p w:rsidR="007A4FB8" w:rsidRDefault="007A4FB8">
      <w:pPr>
        <w:spacing w:before="0" w:beforeAutospacing="0" w:after="0" w:afterAutospacing="0"/>
        <w:ind w:left="720"/>
        <w:divId w:val="1822770555"/>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Requests an email address.</w:t>
      </w:r>
      <w:proofErr w:type="gramEnd"/>
      <w:r>
        <w:rPr>
          <w:rFonts w:ascii="Verdana" w:eastAsia="Times New Roman" w:hAnsi="Verdana"/>
          <w:color w:val="000000"/>
          <w:lang w:val="en"/>
        </w:rPr>
        <w:t xml:space="preserve"> </w:t>
      </w:r>
    </w:p>
    <w:p w:rsidR="007A4FB8" w:rsidRDefault="007A4FB8">
      <w:pPr>
        <w:spacing w:before="0" w:beforeAutospacing="0" w:after="0" w:afterAutospacing="0"/>
        <w:divId w:val="1822770555"/>
        <w:rPr>
          <w:rFonts w:ascii="Verdana" w:eastAsia="Times New Roman" w:hAnsi="Verdana"/>
          <w:color w:val="000000"/>
          <w:lang w:val="en"/>
        </w:rPr>
      </w:pPr>
      <w:proofErr w:type="gramStart"/>
      <w:r>
        <w:rPr>
          <w:rFonts w:ascii="Verdana" w:eastAsia="Times New Roman" w:hAnsi="Verdana"/>
          <w:color w:val="000000"/>
          <w:lang w:val="en"/>
        </w:rPr>
        <w:t>address</w:t>
      </w:r>
      <w:proofErr w:type="gramEnd"/>
    </w:p>
    <w:p w:rsidR="007A4FB8" w:rsidRDefault="007A4FB8">
      <w:pPr>
        <w:spacing w:before="0" w:beforeAutospacing="0" w:after="0" w:afterAutospacing="0"/>
        <w:ind w:left="720"/>
        <w:divId w:val="1822770555"/>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Requests address information.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Multiple scopes MAY be requested by creating a space delimited, case sensitive list of scope values. </w:t>
      </w:r>
    </w:p>
    <w:p w:rsidR="007A4FB8" w:rsidRDefault="007A4FB8">
      <w:pPr>
        <w:pStyle w:val="NormalWeb"/>
        <w:divId w:val="1147207986"/>
        <w:rPr>
          <w:rFonts w:ascii="Verdana" w:hAnsi="Verdana"/>
          <w:color w:val="000000"/>
          <w:lang w:val="en"/>
        </w:rPr>
      </w:pPr>
      <w:commentRangeStart w:id="17"/>
      <w:r>
        <w:rPr>
          <w:rFonts w:ascii="Verdana" w:hAnsi="Verdana"/>
          <w:color w:val="000000"/>
          <w:lang w:val="en"/>
        </w:rPr>
        <w:t xml:space="preserve">The User may decline a scope request by the client. </w:t>
      </w:r>
      <w:commentRangeEnd w:id="17"/>
      <w:r w:rsidR="00BC0BEA">
        <w:rPr>
          <w:rStyle w:val="CommentReference"/>
        </w:rPr>
        <w:commentReference w:id="17"/>
      </w:r>
    </w:p>
    <w:p w:rsidR="007A4FB8" w:rsidRDefault="007A4FB8">
      <w:pPr>
        <w:pStyle w:val="NormalWeb"/>
        <w:divId w:val="1147207986"/>
        <w:rPr>
          <w:rFonts w:ascii="Verdana" w:hAnsi="Verdana"/>
          <w:color w:val="000000"/>
          <w:lang w:val="en"/>
        </w:rPr>
      </w:pPr>
      <w:r>
        <w:rPr>
          <w:rFonts w:ascii="Verdana" w:hAnsi="Verdana"/>
          <w:color w:val="000000"/>
          <w:lang w:val="en"/>
        </w:rPr>
        <w:t xml:space="preserve">To increase conversion, a site may elect to only request a subset of the information from the UserInfo Endpoint.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The following is a non-normative example of a Scope Request. </w:t>
      </w:r>
    </w:p>
    <w:p w:rsidR="007A4FB8" w:rsidRDefault="007A4FB8">
      <w:pPr>
        <w:pStyle w:val="HTMLPreformatted"/>
        <w:divId w:val="681475354"/>
        <w:rPr>
          <w:lang w:val="en"/>
        </w:rPr>
      </w:pPr>
      <w:proofErr w:type="gramStart"/>
      <w:r>
        <w:rPr>
          <w:lang w:val="en"/>
        </w:rPr>
        <w:t>scope=</w:t>
      </w:r>
      <w:proofErr w:type="spellStart"/>
      <w:proofErr w:type="gramEnd"/>
      <w:r>
        <w:rPr>
          <w:lang w:val="en"/>
        </w:rPr>
        <w:t>openid</w:t>
      </w:r>
      <w:proofErr w:type="spellEnd"/>
      <w:r>
        <w:rPr>
          <w:lang w:val="en"/>
        </w:rPr>
        <w:t xml:space="preserve"> profile email phone</w:t>
      </w:r>
    </w:p>
    <w:p w:rsidR="007A4FB8" w:rsidRDefault="007A4FB8">
      <w:pPr>
        <w:spacing w:before="0" w:beforeAutospacing="0" w:after="0" w:afterAutospacing="0"/>
        <w:divId w:val="1147207986"/>
        <w:rPr>
          <w:rFonts w:ascii="Verdana" w:eastAsia="Times New Roman" w:hAnsi="Verdana"/>
          <w:color w:val="000000"/>
          <w:lang w:val="en"/>
        </w:rPr>
      </w:pPr>
      <w:bookmarkStart w:id="18" w:name="anchor3"/>
      <w:bookmarkEnd w:id="18"/>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19" w:name="rfc.section.3.2"/>
      <w:bookmarkEnd w:id="19"/>
      <w:r>
        <w:rPr>
          <w:rFonts w:eastAsia="Times New Roman"/>
          <w:lang w:val="en"/>
        </w:rPr>
        <w:t>3.2.</w:t>
      </w:r>
      <w:proofErr w:type="gramStart"/>
      <w:r>
        <w:rPr>
          <w:rFonts w:eastAsia="Times New Roman"/>
          <w:lang w:val="en"/>
        </w:rPr>
        <w:t>  Implicit</w:t>
      </w:r>
      <w:proofErr w:type="gramEnd"/>
      <w:r>
        <w:rPr>
          <w:rFonts w:eastAsia="Times New Roman"/>
          <w:lang w:val="en"/>
        </w:rPr>
        <w:t xml:space="preserve"> Flow</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The implicit flow consists of the following steps: </w:t>
      </w:r>
    </w:p>
    <w:p w:rsidR="007A4FB8" w:rsidRDefault="007A4FB8">
      <w:pPr>
        <w:numPr>
          <w:ilvl w:val="0"/>
          <w:numId w:val="1"/>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Client Prepares an Authorization Request containing the desired request parameters. </w:t>
      </w:r>
    </w:p>
    <w:p w:rsidR="007A4FB8" w:rsidRDefault="007A4FB8">
      <w:pPr>
        <w:numPr>
          <w:ilvl w:val="0"/>
          <w:numId w:val="1"/>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Client sends a request to the Authorization Server. </w:t>
      </w:r>
    </w:p>
    <w:p w:rsidR="007A4FB8" w:rsidRDefault="007A4FB8">
      <w:pPr>
        <w:numPr>
          <w:ilvl w:val="0"/>
          <w:numId w:val="1"/>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Authorization Server Authenticates the End-User. </w:t>
      </w:r>
    </w:p>
    <w:p w:rsidR="007A4FB8" w:rsidRDefault="007A4FB8">
      <w:pPr>
        <w:numPr>
          <w:ilvl w:val="0"/>
          <w:numId w:val="1"/>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Authorization Server Obtains the End-User Consent/Authorization. </w:t>
      </w:r>
    </w:p>
    <w:p w:rsidR="007A4FB8" w:rsidRDefault="007A4FB8">
      <w:pPr>
        <w:numPr>
          <w:ilvl w:val="0"/>
          <w:numId w:val="1"/>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Authorization Server Sends the End-User back to the Client with an Access Token and ID Token. </w:t>
      </w:r>
    </w:p>
    <w:p w:rsidR="007A4FB8" w:rsidRDefault="007A4FB8">
      <w:pPr>
        <w:spacing w:before="0" w:beforeAutospacing="0" w:after="0" w:afterAutospacing="0"/>
        <w:divId w:val="1147207986"/>
        <w:rPr>
          <w:rFonts w:ascii="Verdana" w:eastAsia="Times New Roman" w:hAnsi="Verdana"/>
          <w:color w:val="000000"/>
          <w:lang w:val="en"/>
        </w:rPr>
      </w:pPr>
      <w:bookmarkStart w:id="20" w:name="rf_prep"/>
      <w:bookmarkEnd w:id="20"/>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21" w:name="rfc.section.3.2.1"/>
      <w:bookmarkEnd w:id="21"/>
      <w:r>
        <w:rPr>
          <w:rFonts w:eastAsia="Times New Roman"/>
          <w:lang w:val="en"/>
        </w:rPr>
        <w:t>3.2.1.</w:t>
      </w:r>
      <w:proofErr w:type="gramStart"/>
      <w:r>
        <w:rPr>
          <w:rFonts w:eastAsia="Times New Roman"/>
          <w:lang w:val="en"/>
        </w:rPr>
        <w:t>  Client</w:t>
      </w:r>
      <w:proofErr w:type="gramEnd"/>
      <w:r>
        <w:rPr>
          <w:rFonts w:eastAsia="Times New Roman"/>
          <w:lang w:val="en"/>
        </w:rPr>
        <w:t xml:space="preserve"> Prepares an Authorization Request</w:t>
      </w:r>
    </w:p>
    <w:p w:rsidR="007A4FB8" w:rsidRDefault="007A4FB8">
      <w:pPr>
        <w:pStyle w:val="NormalWeb"/>
        <w:divId w:val="1147207986"/>
        <w:rPr>
          <w:rFonts w:ascii="Verdana" w:hAnsi="Verdana"/>
          <w:color w:val="000000"/>
          <w:lang w:val="en"/>
        </w:rPr>
      </w:pPr>
      <w:r>
        <w:rPr>
          <w:rFonts w:ascii="Verdana" w:hAnsi="Verdana"/>
          <w:color w:val="000000"/>
          <w:lang w:val="en"/>
        </w:rPr>
        <w:t xml:space="preserve">When the user wishes to access a Protected Resource, and the End-User Authorization has not yet been obtained, the Client prepares an Authorization Request to the authorization endpoint.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The scheme used in the Authorization Endpoint URL MUST </w:t>
      </w:r>
      <w:proofErr w:type="gramStart"/>
      <w:r>
        <w:rPr>
          <w:rFonts w:ascii="Verdana" w:hAnsi="Verdana"/>
          <w:color w:val="000000"/>
          <w:lang w:val="en"/>
        </w:rPr>
        <w:t>be</w:t>
      </w:r>
      <w:proofErr w:type="gramEnd"/>
      <w:r>
        <w:rPr>
          <w:rFonts w:ascii="Verdana" w:hAnsi="Verdana"/>
          <w:color w:val="000000"/>
          <w:lang w:val="en"/>
        </w:rPr>
        <w:t xml:space="preserve"> HTTPS.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Clients MAY construct the request using the HTTP </w:t>
      </w:r>
      <w:r>
        <w:rPr>
          <w:rStyle w:val="HTMLTypewriter"/>
          <w:lang w:val="en"/>
        </w:rPr>
        <w:t>GET</w:t>
      </w:r>
      <w:r>
        <w:rPr>
          <w:rFonts w:ascii="Verdana" w:hAnsi="Verdana"/>
          <w:color w:val="000000"/>
          <w:lang w:val="en"/>
        </w:rPr>
        <w:t xml:space="preserve"> or the HTTP </w:t>
      </w:r>
      <w:r>
        <w:rPr>
          <w:rStyle w:val="HTMLTypewriter"/>
          <w:lang w:val="en"/>
        </w:rPr>
        <w:t>POST</w:t>
      </w:r>
      <w:r>
        <w:rPr>
          <w:rFonts w:ascii="Verdana" w:hAnsi="Verdana"/>
          <w:color w:val="000000"/>
          <w:lang w:val="en"/>
        </w:rPr>
        <w:t xml:space="preserve"> method as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P., and T. Berners-Lee, “Hypertext Transfer Protocol -- HTTP/1.1,” June 1999.)</w:t>
        </w:r>
      </w:hyperlink>
      <w:r>
        <w:rPr>
          <w:rFonts w:ascii="Verdana" w:hAnsi="Verdana"/>
          <w:color w:val="000000"/>
          <w:lang w:val="en"/>
        </w:rPr>
        <w:t xml:space="preserve"> [RFC2616]. </w:t>
      </w:r>
    </w:p>
    <w:p w:rsidR="007A4FB8" w:rsidRDefault="007A4FB8" w:rsidP="00F56EAF">
      <w:pPr>
        <w:pStyle w:val="NormalWeb"/>
        <w:divId w:val="1147207986"/>
        <w:rPr>
          <w:rFonts w:ascii="Verdana" w:hAnsi="Verdana"/>
          <w:color w:val="000000"/>
          <w:lang w:val="en"/>
        </w:rPr>
      </w:pPr>
      <w:r>
        <w:rPr>
          <w:rFonts w:ascii="Verdana" w:hAnsi="Verdana"/>
          <w:color w:val="000000"/>
          <w:lang w:val="en"/>
        </w:rPr>
        <w:t xml:space="preserve">If using the HTTP </w:t>
      </w:r>
      <w:r>
        <w:rPr>
          <w:rStyle w:val="HTMLTypewriter"/>
          <w:lang w:val="en"/>
        </w:rPr>
        <w:t>GET</w:t>
      </w:r>
      <w:r>
        <w:rPr>
          <w:rFonts w:ascii="Verdana" w:hAnsi="Verdana"/>
          <w:color w:val="000000"/>
          <w:lang w:val="en"/>
        </w:rPr>
        <w:t xml:space="preserve"> method, the parameters </w:t>
      </w:r>
      <w:del w:id="22" w:author="Yaron Y. Goland" w:date="2011-11-02T14:50:00Z">
        <w:r w:rsidDel="00F56EAF">
          <w:rPr>
            <w:rFonts w:ascii="Verdana" w:hAnsi="Verdana"/>
            <w:color w:val="000000"/>
            <w:lang w:val="en"/>
          </w:rPr>
          <w:delText xml:space="preserve">are </w:delText>
        </w:r>
      </w:del>
      <w:ins w:id="23" w:author="Yaron Y. Goland" w:date="2011-11-02T14:50:00Z">
        <w:r w:rsidR="00F56EAF">
          <w:rPr>
            <w:rFonts w:ascii="Verdana" w:hAnsi="Verdana"/>
            <w:color w:val="000000"/>
            <w:lang w:val="en"/>
          </w:rPr>
          <w:t xml:space="preserve">MUST be </w:t>
        </w:r>
      </w:ins>
      <w:r>
        <w:rPr>
          <w:rFonts w:ascii="Verdana" w:hAnsi="Verdana"/>
          <w:color w:val="000000"/>
          <w:lang w:val="en"/>
        </w:rPr>
        <w:t xml:space="preserve">serialized using </w:t>
      </w:r>
      <w:hyperlink w:anchor="qss" w:history="1">
        <w:r>
          <w:rPr>
            <w:rStyle w:val="Hyperlink"/>
            <w:rFonts w:ascii="Verdana" w:hAnsi="Verdana"/>
            <w:u w:val="none"/>
            <w:lang w:val="en"/>
          </w:rPr>
          <w:t>Query String Serialization</w:t>
        </w:r>
        <w:r>
          <w:rPr>
            <w:rStyle w:val="Hyperlink"/>
            <w:rFonts w:ascii="Verdana" w:hAnsi="Verdana"/>
            <w:vanish/>
            <w:u w:val="none"/>
            <w:lang w:val="en"/>
          </w:rPr>
          <w:t xml:space="preserve"> (Query String Serialization)</w:t>
        </w:r>
      </w:hyperlink>
      <w:r>
        <w:rPr>
          <w:rFonts w:ascii="Verdana" w:hAnsi="Verdana"/>
          <w:color w:val="000000"/>
          <w:lang w:val="en"/>
        </w:rPr>
        <w:t xml:space="preserve">. If using the HTTP </w:t>
      </w:r>
      <w:r>
        <w:rPr>
          <w:rStyle w:val="HTMLTypewriter"/>
          <w:lang w:val="en"/>
        </w:rPr>
        <w:t>POST</w:t>
      </w:r>
      <w:r>
        <w:rPr>
          <w:rFonts w:ascii="Verdana" w:hAnsi="Verdana"/>
          <w:color w:val="000000"/>
          <w:lang w:val="en"/>
        </w:rPr>
        <w:t xml:space="preserve"> method, the request parameters </w:t>
      </w:r>
      <w:del w:id="24" w:author="Yaron Y. Goland" w:date="2011-11-02T14:50:00Z">
        <w:r w:rsidDel="00F56EAF">
          <w:rPr>
            <w:rFonts w:ascii="Verdana" w:hAnsi="Verdana"/>
            <w:color w:val="000000"/>
            <w:lang w:val="en"/>
          </w:rPr>
          <w:delText xml:space="preserve">are </w:delText>
        </w:r>
      </w:del>
      <w:ins w:id="25" w:author="Yaron Y. Goland" w:date="2011-11-02T14:50:00Z">
        <w:r w:rsidR="00F56EAF">
          <w:rPr>
            <w:rFonts w:ascii="Verdana" w:hAnsi="Verdana"/>
            <w:color w:val="000000"/>
            <w:lang w:val="en"/>
          </w:rPr>
          <w:t xml:space="preserve">MUST be </w:t>
        </w:r>
      </w:ins>
      <w:r>
        <w:rPr>
          <w:rFonts w:ascii="Verdana" w:hAnsi="Verdana"/>
          <w:color w:val="000000"/>
          <w:lang w:val="en"/>
        </w:rPr>
        <w:t xml:space="preserve">added to the HTTP request entity-body using the </w:t>
      </w:r>
      <w:r>
        <w:rPr>
          <w:rStyle w:val="HTMLTypewriter"/>
          <w:lang w:val="en"/>
        </w:rPr>
        <w:t>application/x-www-form-</w:t>
      </w:r>
      <w:proofErr w:type="spellStart"/>
      <w:r>
        <w:rPr>
          <w:rStyle w:val="HTMLTypewriter"/>
          <w:lang w:val="en"/>
        </w:rPr>
        <w:t>urlencoded</w:t>
      </w:r>
      <w:proofErr w:type="spellEnd"/>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(Raggett, D., Hors, A., and I. Jacobs, “HTML 4.01 Specification,” December 1999.)</w:t>
        </w:r>
      </w:hyperlink>
      <w:r>
        <w:rPr>
          <w:rFonts w:ascii="Verdana" w:hAnsi="Verdana"/>
          <w:color w:val="000000"/>
          <w:lang w:val="en"/>
        </w:rPr>
        <w:t xml:space="preserve">.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This profile further constrains the following request parameters: </w:t>
      </w:r>
    </w:p>
    <w:p w:rsidR="007A4FB8" w:rsidRDefault="007A4FB8">
      <w:pPr>
        <w:spacing w:before="0" w:beforeAutospacing="0" w:after="0" w:afterAutospacing="0"/>
        <w:divId w:val="2053842687"/>
        <w:rPr>
          <w:rFonts w:ascii="Verdana" w:eastAsia="Times New Roman" w:hAnsi="Verdana"/>
          <w:color w:val="000000"/>
          <w:lang w:val="en"/>
        </w:rPr>
      </w:pPr>
      <w:proofErr w:type="spellStart"/>
      <w:r>
        <w:rPr>
          <w:rFonts w:ascii="Verdana" w:eastAsia="Times New Roman" w:hAnsi="Verdana"/>
          <w:color w:val="000000"/>
          <w:lang w:val="en"/>
        </w:rPr>
        <w:t>response_type</w:t>
      </w:r>
      <w:proofErr w:type="spellEnd"/>
    </w:p>
    <w:p w:rsidR="007A4FB8" w:rsidRDefault="007A4FB8">
      <w:pPr>
        <w:spacing w:before="0" w:beforeAutospacing="0" w:after="0" w:afterAutospacing="0"/>
        <w:ind w:left="720"/>
        <w:divId w:val="2053842687"/>
        <w:rPr>
          <w:rFonts w:ascii="Verdana" w:eastAsia="Times New Roman" w:hAnsi="Verdana"/>
          <w:color w:val="000000"/>
          <w:lang w:val="en"/>
        </w:rPr>
      </w:pPr>
      <w:r>
        <w:rPr>
          <w:rFonts w:ascii="Verdana" w:eastAsia="Times New Roman" w:hAnsi="Verdana"/>
          <w:color w:val="000000"/>
          <w:lang w:val="en"/>
        </w:rPr>
        <w:t xml:space="preserve">It MUST include </w:t>
      </w:r>
      <w:r>
        <w:rPr>
          <w:rStyle w:val="HTMLTypewriter"/>
          <w:lang w:val="en"/>
        </w:rPr>
        <w:t>token</w:t>
      </w:r>
      <w:r>
        <w:rPr>
          <w:rFonts w:ascii="Verdana" w:eastAsia="Times New Roman" w:hAnsi="Verdana"/>
          <w:color w:val="000000"/>
          <w:lang w:val="en"/>
        </w:rPr>
        <w:t xml:space="preserve"> and </w:t>
      </w:r>
      <w:proofErr w:type="spellStart"/>
      <w:r>
        <w:rPr>
          <w:rStyle w:val="HTMLTypewriter"/>
          <w:lang w:val="en"/>
        </w:rPr>
        <w:t>id_token</w:t>
      </w:r>
      <w:proofErr w:type="spellEnd"/>
      <w:r>
        <w:rPr>
          <w:rFonts w:ascii="Verdana" w:eastAsia="Times New Roman" w:hAnsi="Verdana"/>
          <w:color w:val="000000"/>
          <w:lang w:val="en"/>
        </w:rPr>
        <w:t xml:space="preserve">, as a space separated list. This requests both an </w:t>
      </w:r>
      <w:proofErr w:type="spellStart"/>
      <w:r>
        <w:rPr>
          <w:rFonts w:ascii="Verdana" w:eastAsia="Times New Roman" w:hAnsi="Verdana"/>
          <w:color w:val="000000"/>
          <w:lang w:val="en"/>
        </w:rPr>
        <w:t>access_token</w:t>
      </w:r>
      <w:proofErr w:type="spellEnd"/>
      <w:r>
        <w:rPr>
          <w:rFonts w:ascii="Verdana" w:eastAsia="Times New Roman" w:hAnsi="Verdana"/>
          <w:color w:val="000000"/>
          <w:lang w:val="en"/>
        </w:rPr>
        <w:t xml:space="preserve"> and </w:t>
      </w:r>
      <w:proofErr w:type="spellStart"/>
      <w:r>
        <w:rPr>
          <w:rFonts w:ascii="Verdana" w:eastAsia="Times New Roman" w:hAnsi="Verdana"/>
          <w:color w:val="000000"/>
          <w:lang w:val="en"/>
        </w:rPr>
        <w:t>id_token</w:t>
      </w:r>
      <w:proofErr w:type="spellEnd"/>
      <w:r>
        <w:rPr>
          <w:rFonts w:ascii="Verdana" w:eastAsia="Times New Roman" w:hAnsi="Verdana"/>
          <w:color w:val="000000"/>
          <w:lang w:val="en"/>
        </w:rPr>
        <w:t xml:space="preserve"> to be returned in the URL fragment of the response.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Other REQUIRED parameters in the request include the following: </w:t>
      </w:r>
    </w:p>
    <w:p w:rsidR="007A4FB8" w:rsidRDefault="007A4FB8">
      <w:pPr>
        <w:spacing w:before="0" w:beforeAutospacing="0" w:after="0" w:afterAutospacing="0"/>
        <w:divId w:val="324476527"/>
        <w:rPr>
          <w:rFonts w:ascii="Verdana" w:eastAsia="Times New Roman" w:hAnsi="Verdana"/>
          <w:color w:val="000000"/>
          <w:lang w:val="en"/>
        </w:rPr>
      </w:pPr>
      <w:proofErr w:type="spellStart"/>
      <w:r>
        <w:rPr>
          <w:rFonts w:ascii="Verdana" w:eastAsia="Times New Roman" w:hAnsi="Verdana"/>
          <w:color w:val="000000"/>
          <w:lang w:val="en"/>
        </w:rPr>
        <w:t>client_id</w:t>
      </w:r>
      <w:proofErr w:type="spellEnd"/>
    </w:p>
    <w:p w:rsidR="007A4FB8" w:rsidRDefault="007A4FB8">
      <w:pPr>
        <w:spacing w:before="0" w:beforeAutospacing="0" w:after="0" w:afterAutospacing="0"/>
        <w:ind w:left="720"/>
        <w:divId w:val="324476527"/>
        <w:rPr>
          <w:rFonts w:ascii="Verdana" w:eastAsia="Times New Roman" w:hAnsi="Verdana"/>
          <w:color w:val="000000"/>
          <w:lang w:val="en"/>
        </w:rPr>
      </w:pPr>
      <w:proofErr w:type="gramStart"/>
      <w:r>
        <w:rPr>
          <w:rFonts w:ascii="Verdana" w:eastAsia="Times New Roman" w:hAnsi="Verdana"/>
          <w:color w:val="000000"/>
          <w:lang w:val="en"/>
        </w:rPr>
        <w:t>The OAuth client identifier.</w:t>
      </w:r>
      <w:proofErr w:type="gramEnd"/>
      <w:r>
        <w:rPr>
          <w:rFonts w:ascii="Verdana" w:eastAsia="Times New Roman" w:hAnsi="Verdana"/>
          <w:color w:val="000000"/>
          <w:lang w:val="en"/>
        </w:rPr>
        <w:t xml:space="preserve"> </w:t>
      </w:r>
    </w:p>
    <w:p w:rsidR="007A4FB8" w:rsidRDefault="007A4FB8">
      <w:pPr>
        <w:spacing w:before="0" w:beforeAutospacing="0" w:after="0" w:afterAutospacing="0"/>
        <w:divId w:val="324476527"/>
        <w:rPr>
          <w:rFonts w:ascii="Verdana" w:eastAsia="Times New Roman" w:hAnsi="Verdana"/>
          <w:color w:val="000000"/>
          <w:lang w:val="en"/>
        </w:rPr>
      </w:pPr>
      <w:proofErr w:type="gramStart"/>
      <w:r>
        <w:rPr>
          <w:rFonts w:ascii="Verdana" w:eastAsia="Times New Roman" w:hAnsi="Verdana"/>
          <w:color w:val="000000"/>
          <w:lang w:val="en"/>
        </w:rPr>
        <w:t>scope</w:t>
      </w:r>
      <w:proofErr w:type="gramEnd"/>
    </w:p>
    <w:p w:rsidR="007A4FB8" w:rsidRDefault="007A4FB8">
      <w:pPr>
        <w:spacing w:before="0" w:beforeAutospacing="0" w:after="0" w:afterAutospacing="0"/>
        <w:ind w:left="720"/>
        <w:divId w:val="324476527"/>
        <w:rPr>
          <w:rFonts w:ascii="Verdana" w:eastAsia="Times New Roman" w:hAnsi="Verdana"/>
          <w:color w:val="000000"/>
          <w:lang w:val="en"/>
        </w:rPr>
      </w:pPr>
      <w:r>
        <w:rPr>
          <w:rFonts w:ascii="Verdana" w:eastAsia="Times New Roman" w:hAnsi="Verdana"/>
          <w:color w:val="000000"/>
          <w:lang w:val="en"/>
        </w:rPr>
        <w:t xml:space="preserve">It </w:t>
      </w:r>
      <w:commentRangeStart w:id="26"/>
      <w:r>
        <w:rPr>
          <w:rFonts w:ascii="Verdana" w:eastAsia="Times New Roman" w:hAnsi="Verdana"/>
          <w:color w:val="000000"/>
          <w:lang w:val="en"/>
        </w:rPr>
        <w:t>MUST</w:t>
      </w:r>
      <w:commentRangeEnd w:id="26"/>
      <w:r w:rsidR="00F56EAF">
        <w:rPr>
          <w:rStyle w:val="CommentReference"/>
        </w:rPr>
        <w:commentReference w:id="26"/>
      </w:r>
      <w:r>
        <w:rPr>
          <w:rFonts w:ascii="Verdana" w:eastAsia="Times New Roman" w:hAnsi="Verdana"/>
          <w:color w:val="000000"/>
          <w:lang w:val="en"/>
        </w:rPr>
        <w:t xml:space="preserve"> include </w:t>
      </w:r>
      <w:proofErr w:type="spellStart"/>
      <w:r>
        <w:rPr>
          <w:rStyle w:val="HTMLTypewriter"/>
          <w:lang w:val="en"/>
        </w:rPr>
        <w:t>openid</w:t>
      </w:r>
      <w:proofErr w:type="spellEnd"/>
      <w:r>
        <w:rPr>
          <w:rFonts w:ascii="Verdana" w:eastAsia="Times New Roman" w:hAnsi="Verdana"/>
          <w:color w:val="000000"/>
          <w:lang w:val="en"/>
        </w:rPr>
        <w:t xml:space="preserve"> as one of the space separated strings. Optional scope strings of </w:t>
      </w:r>
      <w:r>
        <w:rPr>
          <w:rStyle w:val="HTMLTypewriter"/>
          <w:lang w:val="en"/>
        </w:rPr>
        <w:t>profile</w:t>
      </w:r>
      <w:r>
        <w:rPr>
          <w:rFonts w:ascii="Verdana" w:eastAsia="Times New Roman" w:hAnsi="Verdana"/>
          <w:color w:val="000000"/>
          <w:lang w:val="en"/>
        </w:rPr>
        <w:t xml:space="preserve">, </w:t>
      </w:r>
      <w:r>
        <w:rPr>
          <w:rStyle w:val="HTMLTypewriter"/>
          <w:lang w:val="en"/>
        </w:rPr>
        <w:t>email</w:t>
      </w:r>
      <w:r>
        <w:rPr>
          <w:rFonts w:ascii="Verdana" w:eastAsia="Times New Roman" w:hAnsi="Verdana"/>
          <w:color w:val="000000"/>
          <w:lang w:val="en"/>
        </w:rPr>
        <w:t xml:space="preserve">, and </w:t>
      </w:r>
      <w:r>
        <w:rPr>
          <w:rStyle w:val="HTMLTypewriter"/>
          <w:lang w:val="en"/>
        </w:rPr>
        <w:t>address</w:t>
      </w:r>
      <w:r>
        <w:rPr>
          <w:rFonts w:ascii="Verdana" w:eastAsia="Times New Roman" w:hAnsi="Verdana"/>
          <w:color w:val="000000"/>
          <w:lang w:val="en"/>
        </w:rPr>
        <w:t xml:space="preserve"> are also supported. </w:t>
      </w:r>
    </w:p>
    <w:p w:rsidR="007A4FB8" w:rsidRDefault="007A4FB8">
      <w:pPr>
        <w:spacing w:before="0" w:beforeAutospacing="0" w:after="0" w:afterAutospacing="0"/>
        <w:divId w:val="324476527"/>
        <w:rPr>
          <w:rFonts w:ascii="Verdana" w:eastAsia="Times New Roman" w:hAnsi="Verdana"/>
          <w:color w:val="000000"/>
          <w:lang w:val="en"/>
        </w:rPr>
      </w:pPr>
      <w:proofErr w:type="spellStart"/>
      <w:r>
        <w:rPr>
          <w:rFonts w:ascii="Verdana" w:eastAsia="Times New Roman" w:hAnsi="Verdana"/>
          <w:color w:val="000000"/>
          <w:lang w:val="en"/>
        </w:rPr>
        <w:t>redirect_uri</w:t>
      </w:r>
      <w:proofErr w:type="spellEnd"/>
    </w:p>
    <w:p w:rsidR="007A4FB8" w:rsidRDefault="007A4FB8">
      <w:pPr>
        <w:spacing w:before="0" w:beforeAutospacing="0" w:after="0" w:afterAutospacing="0"/>
        <w:ind w:left="720"/>
        <w:divId w:val="324476527"/>
        <w:rPr>
          <w:rFonts w:ascii="Verdana" w:eastAsia="Times New Roman" w:hAnsi="Verdana"/>
          <w:color w:val="000000"/>
          <w:lang w:val="en"/>
        </w:rPr>
      </w:pPr>
      <w:proofErr w:type="gramStart"/>
      <w:r>
        <w:rPr>
          <w:rFonts w:ascii="Verdana" w:eastAsia="Times New Roman" w:hAnsi="Verdana"/>
          <w:color w:val="000000"/>
          <w:lang w:val="en"/>
        </w:rPr>
        <w:t>A redirection URI where the response will be sent.</w:t>
      </w:r>
      <w:proofErr w:type="gramEnd"/>
      <w:r>
        <w:rPr>
          <w:rFonts w:ascii="Verdana" w:eastAsia="Times New Roman" w:hAnsi="Verdana"/>
          <w:color w:val="000000"/>
          <w:lang w:val="en"/>
        </w:rPr>
        <w:t xml:space="preserve"> This MUST be pre-registered with the provider. </w:t>
      </w:r>
    </w:p>
    <w:p w:rsidR="007A4FB8" w:rsidRDefault="007A4FB8">
      <w:pPr>
        <w:spacing w:before="0" w:beforeAutospacing="0" w:after="0" w:afterAutospacing="0"/>
        <w:divId w:val="324476527"/>
        <w:rPr>
          <w:rFonts w:ascii="Verdana" w:eastAsia="Times New Roman" w:hAnsi="Verdana"/>
          <w:color w:val="000000"/>
          <w:lang w:val="en"/>
        </w:rPr>
      </w:pPr>
      <w:proofErr w:type="gramStart"/>
      <w:r>
        <w:rPr>
          <w:rFonts w:ascii="Verdana" w:eastAsia="Times New Roman" w:hAnsi="Verdana"/>
          <w:color w:val="000000"/>
          <w:lang w:val="en"/>
        </w:rPr>
        <w:t>nonce</w:t>
      </w:r>
      <w:proofErr w:type="gramEnd"/>
    </w:p>
    <w:p w:rsidR="007A4FB8" w:rsidRDefault="007A4FB8" w:rsidP="00F56EAF">
      <w:pPr>
        <w:spacing w:before="0" w:beforeAutospacing="0" w:after="0" w:afterAutospacing="0"/>
        <w:ind w:left="720"/>
        <w:divId w:val="324476527"/>
        <w:rPr>
          <w:rFonts w:ascii="Verdana" w:eastAsia="Times New Roman" w:hAnsi="Verdana"/>
          <w:color w:val="000000"/>
          <w:lang w:val="en"/>
        </w:rPr>
      </w:pPr>
      <w:r>
        <w:rPr>
          <w:rFonts w:ascii="Verdana" w:eastAsia="Times New Roman" w:hAnsi="Verdana"/>
          <w:color w:val="000000"/>
          <w:lang w:val="en"/>
        </w:rPr>
        <w:t xml:space="preserve">A </w:t>
      </w:r>
      <w:commentRangeStart w:id="27"/>
      <w:r>
        <w:rPr>
          <w:rFonts w:ascii="Verdana" w:eastAsia="Times New Roman" w:hAnsi="Verdana"/>
          <w:color w:val="000000"/>
          <w:lang w:val="en"/>
        </w:rPr>
        <w:t xml:space="preserve">random, unique string value </w:t>
      </w:r>
      <w:commentRangeEnd w:id="27"/>
      <w:r w:rsidR="00F56EAF">
        <w:rPr>
          <w:rStyle w:val="CommentReference"/>
        </w:rPr>
        <w:commentReference w:id="27"/>
      </w:r>
      <w:r>
        <w:rPr>
          <w:rFonts w:ascii="Verdana" w:eastAsia="Times New Roman" w:hAnsi="Verdana"/>
          <w:color w:val="000000"/>
          <w:lang w:val="en"/>
        </w:rPr>
        <w:t>used to mitigate the replay attack</w:t>
      </w:r>
      <w:ins w:id="28" w:author="Yaron Y. Goland" w:date="2011-11-02T14:53:00Z">
        <w:r w:rsidR="00F56EAF">
          <w:rPr>
            <w:rFonts w:ascii="Verdana" w:eastAsia="Times New Roman" w:hAnsi="Verdana"/>
            <w:color w:val="000000"/>
            <w:lang w:val="en"/>
          </w:rPr>
          <w:t>.</w:t>
        </w:r>
      </w:ins>
      <w:r>
        <w:rPr>
          <w:rFonts w:ascii="Verdana" w:eastAsia="Times New Roman" w:hAnsi="Verdana"/>
          <w:color w:val="000000"/>
          <w:lang w:val="en"/>
        </w:rPr>
        <w:t xml:space="preserve"> </w:t>
      </w:r>
      <w:ins w:id="29" w:author="Yaron Y. Goland" w:date="2011-11-02T14:53:00Z">
        <w:r w:rsidR="00F56EAF">
          <w:rPr>
            <w:rFonts w:ascii="Verdana" w:eastAsia="Times New Roman" w:hAnsi="Verdana"/>
            <w:color w:val="000000"/>
            <w:lang w:val="en"/>
          </w:rPr>
          <w:t>T</w:t>
        </w:r>
      </w:ins>
      <w:del w:id="30" w:author="Yaron Y. Goland" w:date="2011-11-02T14:53:00Z">
        <w:r w:rsidDel="00F56EAF">
          <w:rPr>
            <w:rFonts w:ascii="Verdana" w:eastAsia="Times New Roman" w:hAnsi="Verdana"/>
            <w:color w:val="000000"/>
            <w:lang w:val="en"/>
          </w:rPr>
          <w:delText>t</w:delText>
        </w:r>
      </w:del>
      <w:r>
        <w:rPr>
          <w:rFonts w:ascii="Verdana" w:eastAsia="Times New Roman" w:hAnsi="Verdana"/>
          <w:color w:val="000000"/>
          <w:lang w:val="en"/>
        </w:rPr>
        <w:t xml:space="preserve">his value </w:t>
      </w:r>
      <w:ins w:id="31" w:author="Yaron Y. Goland" w:date="2011-11-02T14:53:00Z">
        <w:r w:rsidR="00F56EAF">
          <w:rPr>
            <w:rFonts w:ascii="Verdana" w:eastAsia="Times New Roman" w:hAnsi="Verdana"/>
            <w:color w:val="000000"/>
            <w:lang w:val="en"/>
          </w:rPr>
          <w:t xml:space="preserve">will be </w:t>
        </w:r>
      </w:ins>
      <w:del w:id="32" w:author="Yaron Y. Goland" w:date="2011-11-02T14:53:00Z">
        <w:r w:rsidDel="00F56EAF">
          <w:rPr>
            <w:rFonts w:ascii="Verdana" w:eastAsia="Times New Roman" w:hAnsi="Verdana"/>
            <w:color w:val="000000"/>
            <w:lang w:val="en"/>
          </w:rPr>
          <w:delText xml:space="preserve">is </w:delText>
        </w:r>
      </w:del>
      <w:r>
        <w:rPr>
          <w:rFonts w:ascii="Verdana" w:eastAsia="Times New Roman" w:hAnsi="Verdana"/>
          <w:color w:val="000000"/>
          <w:lang w:val="en"/>
        </w:rPr>
        <w:t xml:space="preserve">returned from the Check ID Endpoint.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The request MAY contain the following optional parameters: </w:t>
      </w:r>
    </w:p>
    <w:p w:rsidR="007A4FB8" w:rsidRDefault="007A4FB8">
      <w:pPr>
        <w:spacing w:before="0" w:beforeAutospacing="0" w:after="0" w:afterAutospacing="0"/>
        <w:divId w:val="883953174"/>
        <w:rPr>
          <w:rFonts w:ascii="Verdana" w:eastAsia="Times New Roman" w:hAnsi="Verdana"/>
          <w:color w:val="000000"/>
          <w:lang w:val="en"/>
        </w:rPr>
      </w:pPr>
      <w:commentRangeStart w:id="33"/>
      <w:proofErr w:type="gramStart"/>
      <w:r>
        <w:rPr>
          <w:rFonts w:ascii="Verdana" w:eastAsia="Times New Roman" w:hAnsi="Verdana"/>
          <w:color w:val="000000"/>
          <w:lang w:val="en"/>
        </w:rPr>
        <w:t>state</w:t>
      </w:r>
      <w:commentRangeEnd w:id="33"/>
      <w:proofErr w:type="gramEnd"/>
      <w:r w:rsidR="00BD41CF">
        <w:rPr>
          <w:rStyle w:val="CommentReference"/>
        </w:rPr>
        <w:commentReference w:id="33"/>
      </w:r>
    </w:p>
    <w:p w:rsidR="007A4FB8" w:rsidRDefault="007A4FB8">
      <w:pPr>
        <w:spacing w:before="0" w:beforeAutospacing="0" w:after="0" w:afterAutospacing="0"/>
        <w:ind w:left="720"/>
        <w:divId w:val="883953174"/>
        <w:rPr>
          <w:rFonts w:ascii="Verdana" w:eastAsia="Times New Roman" w:hAnsi="Verdana"/>
          <w:color w:val="000000"/>
          <w:lang w:val="en"/>
        </w:rPr>
      </w:pPr>
      <w:commentRangeStart w:id="34"/>
      <w:proofErr w:type="gramStart"/>
      <w:r>
        <w:rPr>
          <w:rFonts w:ascii="Verdana" w:eastAsia="Times New Roman" w:hAnsi="Verdana"/>
          <w:color w:val="000000"/>
          <w:lang w:val="en"/>
        </w:rPr>
        <w:t>RECOMENDED.</w:t>
      </w:r>
      <w:proofErr w:type="gramEnd"/>
      <w:r>
        <w:rPr>
          <w:rFonts w:ascii="Verdana" w:eastAsia="Times New Roman" w:hAnsi="Verdana"/>
          <w:color w:val="000000"/>
          <w:lang w:val="en"/>
        </w:rPr>
        <w:t xml:space="preserve"> </w:t>
      </w:r>
      <w:commentRangeEnd w:id="34"/>
      <w:r w:rsidR="00F56EAF">
        <w:rPr>
          <w:rStyle w:val="CommentReference"/>
        </w:rPr>
        <w:commentReference w:id="34"/>
      </w:r>
      <w:r>
        <w:rPr>
          <w:rFonts w:ascii="Verdana" w:eastAsia="Times New Roman" w:hAnsi="Verdana"/>
          <w:color w:val="000000"/>
          <w:lang w:val="en"/>
        </w:rPr>
        <w:t xml:space="preserve">An opaque value used to maintain state between the request and the callback, used to protect against XSRF attacks. </w:t>
      </w:r>
    </w:p>
    <w:p w:rsidR="007A4FB8" w:rsidRDefault="007A4FB8">
      <w:pPr>
        <w:spacing w:before="0" w:beforeAutospacing="0" w:after="0" w:afterAutospacing="0"/>
        <w:divId w:val="883953174"/>
        <w:rPr>
          <w:rFonts w:ascii="Verdana" w:eastAsia="Times New Roman" w:hAnsi="Verdana"/>
          <w:color w:val="000000"/>
          <w:lang w:val="en"/>
        </w:rPr>
      </w:pPr>
      <w:commentRangeStart w:id="35"/>
      <w:proofErr w:type="gramStart"/>
      <w:r>
        <w:rPr>
          <w:rFonts w:ascii="Verdana" w:eastAsia="Times New Roman" w:hAnsi="Verdana"/>
          <w:color w:val="000000"/>
          <w:lang w:val="en"/>
        </w:rPr>
        <w:t>display</w:t>
      </w:r>
      <w:commentRangeEnd w:id="35"/>
      <w:proofErr w:type="gramEnd"/>
      <w:r w:rsidR="00CE31CE">
        <w:rPr>
          <w:rStyle w:val="CommentReference"/>
        </w:rPr>
        <w:commentReference w:id="35"/>
      </w:r>
    </w:p>
    <w:p w:rsidR="007A4FB8" w:rsidRDefault="007A4FB8">
      <w:pPr>
        <w:spacing w:before="0" w:beforeAutospacing="0" w:after="0" w:afterAutospacing="0"/>
        <w:ind w:left="720"/>
        <w:divId w:val="883953174"/>
        <w:rPr>
          <w:rFonts w:ascii="Verdana" w:eastAsia="Times New Roman" w:hAnsi="Verdana"/>
          <w:color w:val="000000"/>
          <w:lang w:val="en"/>
        </w:rPr>
      </w:pPr>
      <w:proofErr w:type="gramStart"/>
      <w:r>
        <w:rPr>
          <w:rFonts w:ascii="Verdana" w:eastAsia="Times New Roman" w:hAnsi="Verdana"/>
          <w:color w:val="000000"/>
          <w:lang w:val="en"/>
        </w:rPr>
        <w:t>A string value that specifies how the Authorization Server displays the authentication page to the user.</w:t>
      </w:r>
      <w:proofErr w:type="gramEnd"/>
      <w:r>
        <w:rPr>
          <w:rFonts w:ascii="Verdana" w:eastAsia="Times New Roman" w:hAnsi="Verdana"/>
          <w:color w:val="000000"/>
          <w:lang w:val="en"/>
        </w:rPr>
        <w:t xml:space="preserve"> The following values are supported: </w:t>
      </w:r>
    </w:p>
    <w:p w:rsidR="007A4FB8" w:rsidRDefault="007A4FB8">
      <w:pPr>
        <w:spacing w:before="0" w:beforeAutospacing="0" w:after="0" w:afterAutospacing="0"/>
        <w:ind w:left="720"/>
        <w:divId w:val="883953174"/>
        <w:rPr>
          <w:rFonts w:ascii="Verdana" w:eastAsia="Times New Roman" w:hAnsi="Verdana"/>
          <w:color w:val="000000"/>
          <w:lang w:val="en"/>
        </w:rPr>
      </w:pPr>
      <w:proofErr w:type="gramStart"/>
      <w:r>
        <w:rPr>
          <w:rFonts w:ascii="Verdana" w:eastAsia="Times New Roman" w:hAnsi="Verdana"/>
          <w:color w:val="000000"/>
          <w:lang w:val="en"/>
        </w:rPr>
        <w:t>none</w:t>
      </w:r>
      <w:proofErr w:type="gramEnd"/>
    </w:p>
    <w:p w:rsidR="007A4FB8" w:rsidRDefault="007A4FB8">
      <w:pPr>
        <w:spacing w:before="0" w:beforeAutospacing="0" w:after="0" w:afterAutospacing="0"/>
        <w:ind w:left="720"/>
        <w:divId w:val="883953174"/>
        <w:rPr>
          <w:rFonts w:ascii="Verdana" w:eastAsia="Times New Roman" w:hAnsi="Verdana"/>
          <w:color w:val="000000"/>
          <w:lang w:val="en"/>
        </w:rPr>
      </w:pPr>
      <w:r>
        <w:rPr>
          <w:rFonts w:ascii="Verdana" w:eastAsia="Times New Roman" w:hAnsi="Verdana"/>
          <w:color w:val="000000"/>
          <w:lang w:val="en"/>
        </w:rPr>
        <w:t xml:space="preserve">This value informs the Authorization Server that it MUST NOT display any authentication or confirmation user interface pages. An error is returned if either the user is not already authenticated or the client does not have pre-configured approval for the requested </w:t>
      </w:r>
      <w:r>
        <w:rPr>
          <w:rStyle w:val="HTMLTypewriter"/>
          <w:lang w:val="en"/>
        </w:rPr>
        <w:t>scopes</w:t>
      </w:r>
      <w:r>
        <w:rPr>
          <w:rFonts w:ascii="Verdana" w:eastAsia="Times New Roman" w:hAnsi="Verdana"/>
          <w:color w:val="000000"/>
          <w:lang w:val="en"/>
        </w:rPr>
        <w:t xml:space="preserve">. This can be used as a method to check for existing authentication and/or approval. </w:t>
      </w:r>
    </w:p>
    <w:p w:rsidR="007A4FB8" w:rsidRDefault="007A4FB8">
      <w:pPr>
        <w:spacing w:before="0" w:beforeAutospacing="0" w:after="0" w:afterAutospacing="0"/>
        <w:divId w:val="883953174"/>
        <w:rPr>
          <w:rFonts w:ascii="Verdana" w:eastAsia="Times New Roman" w:hAnsi="Verdana"/>
          <w:color w:val="000000"/>
          <w:lang w:val="en"/>
        </w:rPr>
      </w:pPr>
      <w:proofErr w:type="gramStart"/>
      <w:r>
        <w:rPr>
          <w:rFonts w:ascii="Verdana" w:eastAsia="Times New Roman" w:hAnsi="Verdana"/>
          <w:color w:val="000000"/>
          <w:lang w:val="en"/>
        </w:rPr>
        <w:t>prompt</w:t>
      </w:r>
      <w:proofErr w:type="gramEnd"/>
    </w:p>
    <w:p w:rsidR="007A4FB8" w:rsidRDefault="007A4FB8">
      <w:pPr>
        <w:spacing w:before="0" w:beforeAutospacing="0" w:after="0" w:afterAutospacing="0"/>
        <w:ind w:left="720"/>
        <w:divId w:val="883953174"/>
        <w:rPr>
          <w:rFonts w:ascii="Verdana" w:eastAsia="Times New Roman" w:hAnsi="Verdana"/>
          <w:color w:val="000000"/>
          <w:lang w:val="en"/>
        </w:rPr>
      </w:pPr>
      <w:r>
        <w:rPr>
          <w:rFonts w:ascii="Verdana" w:eastAsia="Times New Roman" w:hAnsi="Verdana"/>
          <w:color w:val="000000"/>
          <w:lang w:val="en"/>
        </w:rPr>
        <w:t xml:space="preserve">A space delimited, case sensitive list of string values that specifies how the Authorization Server prompts the user for </w:t>
      </w:r>
      <w:proofErr w:type="spellStart"/>
      <w:r>
        <w:rPr>
          <w:rFonts w:ascii="Verdana" w:eastAsia="Times New Roman" w:hAnsi="Verdana"/>
          <w:color w:val="000000"/>
          <w:lang w:val="en"/>
        </w:rPr>
        <w:t>reauthentication</w:t>
      </w:r>
      <w:proofErr w:type="spellEnd"/>
      <w:r>
        <w:rPr>
          <w:rFonts w:ascii="Verdana" w:eastAsia="Times New Roman" w:hAnsi="Verdana"/>
          <w:color w:val="000000"/>
          <w:lang w:val="en"/>
        </w:rPr>
        <w:t xml:space="preserve"> and </w:t>
      </w:r>
      <w:proofErr w:type="spellStart"/>
      <w:r>
        <w:rPr>
          <w:rFonts w:ascii="Verdana" w:eastAsia="Times New Roman" w:hAnsi="Verdana"/>
          <w:color w:val="000000"/>
          <w:lang w:val="en"/>
        </w:rPr>
        <w:t>reapproval</w:t>
      </w:r>
      <w:proofErr w:type="spellEnd"/>
      <w:r>
        <w:rPr>
          <w:rFonts w:ascii="Verdana" w:eastAsia="Times New Roman" w:hAnsi="Verdana"/>
          <w:color w:val="000000"/>
          <w:lang w:val="en"/>
        </w:rPr>
        <w:t xml:space="preserve">. The possible values are: </w:t>
      </w:r>
    </w:p>
    <w:p w:rsidR="007A4FB8" w:rsidRDefault="007A4FB8">
      <w:pPr>
        <w:spacing w:before="0" w:beforeAutospacing="0" w:after="0" w:afterAutospacing="0"/>
        <w:ind w:left="720"/>
        <w:divId w:val="883953174"/>
        <w:rPr>
          <w:rFonts w:ascii="Verdana" w:eastAsia="Times New Roman" w:hAnsi="Verdana"/>
          <w:color w:val="000000"/>
          <w:lang w:val="en"/>
        </w:rPr>
      </w:pPr>
      <w:proofErr w:type="gramStart"/>
      <w:r>
        <w:rPr>
          <w:rFonts w:ascii="Verdana" w:eastAsia="Times New Roman" w:hAnsi="Verdana"/>
          <w:color w:val="000000"/>
          <w:lang w:val="en"/>
        </w:rPr>
        <w:t>login</w:t>
      </w:r>
      <w:proofErr w:type="gramEnd"/>
    </w:p>
    <w:p w:rsidR="007A4FB8" w:rsidRDefault="007A4FB8">
      <w:pPr>
        <w:spacing w:before="0" w:beforeAutospacing="0" w:after="0" w:afterAutospacing="0"/>
        <w:ind w:left="720"/>
        <w:divId w:val="883953174"/>
        <w:rPr>
          <w:rFonts w:ascii="Verdana" w:eastAsia="Times New Roman" w:hAnsi="Verdana"/>
          <w:color w:val="000000"/>
          <w:lang w:val="en"/>
        </w:rPr>
      </w:pPr>
      <w:r>
        <w:rPr>
          <w:rFonts w:ascii="Verdana" w:eastAsia="Times New Roman" w:hAnsi="Verdana"/>
          <w:color w:val="000000"/>
          <w:lang w:val="en"/>
        </w:rPr>
        <w:t xml:space="preserve">The Authorization Server MUST </w:t>
      </w:r>
      <w:proofErr w:type="gramStart"/>
      <w:r>
        <w:rPr>
          <w:rFonts w:ascii="Verdana" w:eastAsia="Times New Roman" w:hAnsi="Verdana"/>
          <w:color w:val="000000"/>
          <w:lang w:val="en"/>
        </w:rPr>
        <w:t>prompt</w:t>
      </w:r>
      <w:proofErr w:type="gramEnd"/>
      <w:r>
        <w:rPr>
          <w:rFonts w:ascii="Verdana" w:eastAsia="Times New Roman" w:hAnsi="Verdana"/>
          <w:color w:val="000000"/>
          <w:lang w:val="en"/>
        </w:rPr>
        <w:t xml:space="preserve"> the user for </w:t>
      </w:r>
      <w:proofErr w:type="spellStart"/>
      <w:r>
        <w:rPr>
          <w:rFonts w:ascii="Verdana" w:eastAsia="Times New Roman" w:hAnsi="Verdana"/>
          <w:color w:val="000000"/>
          <w:lang w:val="en"/>
        </w:rPr>
        <w:t>reauthentication</w:t>
      </w:r>
      <w:proofErr w:type="spellEnd"/>
      <w:r>
        <w:rPr>
          <w:rFonts w:ascii="Verdana" w:eastAsia="Times New Roman" w:hAnsi="Verdana"/>
          <w:color w:val="000000"/>
          <w:lang w:val="en"/>
        </w:rPr>
        <w:t xml:space="preserve">. </w:t>
      </w:r>
    </w:p>
    <w:p w:rsidR="007A4FB8" w:rsidRDefault="007A4FB8">
      <w:pPr>
        <w:spacing w:before="0" w:beforeAutospacing="0" w:after="0" w:afterAutospacing="0"/>
        <w:ind w:left="720"/>
        <w:divId w:val="883953174"/>
        <w:rPr>
          <w:rFonts w:ascii="Verdana" w:eastAsia="Times New Roman" w:hAnsi="Verdana"/>
          <w:color w:val="000000"/>
          <w:lang w:val="en"/>
        </w:rPr>
      </w:pPr>
      <w:proofErr w:type="gramStart"/>
      <w:r>
        <w:rPr>
          <w:rFonts w:ascii="Verdana" w:eastAsia="Times New Roman" w:hAnsi="Verdana"/>
          <w:color w:val="000000"/>
          <w:lang w:val="en"/>
        </w:rPr>
        <w:t>consent</w:t>
      </w:r>
      <w:proofErr w:type="gramEnd"/>
    </w:p>
    <w:p w:rsidR="007A4FB8" w:rsidRDefault="007A4FB8">
      <w:pPr>
        <w:spacing w:before="0" w:beforeAutospacing="0" w:after="0" w:afterAutospacing="0"/>
        <w:ind w:left="720"/>
        <w:divId w:val="883953174"/>
        <w:rPr>
          <w:rFonts w:ascii="Verdana" w:eastAsia="Times New Roman" w:hAnsi="Verdana"/>
          <w:color w:val="000000"/>
          <w:lang w:val="en"/>
        </w:rPr>
      </w:pPr>
      <w:commentRangeStart w:id="36"/>
      <w:r>
        <w:rPr>
          <w:rFonts w:ascii="Verdana" w:eastAsia="Times New Roman" w:hAnsi="Verdana"/>
          <w:color w:val="000000"/>
          <w:lang w:val="en"/>
        </w:rPr>
        <w:t xml:space="preserve">The Authorization Server MUST </w:t>
      </w:r>
      <w:proofErr w:type="gramStart"/>
      <w:r>
        <w:rPr>
          <w:rFonts w:ascii="Verdana" w:eastAsia="Times New Roman" w:hAnsi="Verdana"/>
          <w:color w:val="000000"/>
          <w:lang w:val="en"/>
        </w:rPr>
        <w:t>prompt</w:t>
      </w:r>
      <w:proofErr w:type="gramEnd"/>
      <w:r>
        <w:rPr>
          <w:rFonts w:ascii="Verdana" w:eastAsia="Times New Roman" w:hAnsi="Verdana"/>
          <w:color w:val="000000"/>
          <w:lang w:val="en"/>
        </w:rPr>
        <w:t xml:space="preserve"> the user for </w:t>
      </w:r>
      <w:proofErr w:type="spellStart"/>
      <w:r>
        <w:rPr>
          <w:rFonts w:ascii="Verdana" w:eastAsia="Times New Roman" w:hAnsi="Verdana"/>
          <w:color w:val="000000"/>
          <w:lang w:val="en"/>
        </w:rPr>
        <w:t>reapproval</w:t>
      </w:r>
      <w:proofErr w:type="spellEnd"/>
      <w:r>
        <w:rPr>
          <w:rFonts w:ascii="Verdana" w:eastAsia="Times New Roman" w:hAnsi="Verdana"/>
          <w:color w:val="000000"/>
          <w:lang w:val="en"/>
        </w:rPr>
        <w:t xml:space="preserve"> before returning information to the client. </w:t>
      </w:r>
      <w:commentRangeEnd w:id="36"/>
      <w:r w:rsidR="00CE31CE">
        <w:rPr>
          <w:rStyle w:val="CommentReference"/>
        </w:rPr>
        <w:commentReference w:id="36"/>
      </w:r>
    </w:p>
    <w:p w:rsidR="007A4FB8" w:rsidRDefault="007A4FB8">
      <w:pPr>
        <w:spacing w:before="0" w:beforeAutospacing="0" w:after="0" w:afterAutospacing="0"/>
        <w:ind w:left="720"/>
        <w:divId w:val="883953174"/>
        <w:rPr>
          <w:rFonts w:ascii="Verdana" w:eastAsia="Times New Roman" w:hAnsi="Verdana"/>
          <w:color w:val="000000"/>
          <w:lang w:val="en"/>
        </w:rPr>
      </w:pPr>
      <w:commentRangeStart w:id="37"/>
      <w:proofErr w:type="spellStart"/>
      <w:r>
        <w:rPr>
          <w:rFonts w:ascii="Verdana" w:eastAsia="Times New Roman" w:hAnsi="Verdana"/>
          <w:color w:val="000000"/>
          <w:lang w:val="en"/>
        </w:rPr>
        <w:t>select_account</w:t>
      </w:r>
      <w:commentRangeEnd w:id="37"/>
      <w:proofErr w:type="spellEnd"/>
      <w:r w:rsidR="00CE31CE">
        <w:rPr>
          <w:rStyle w:val="CommentReference"/>
        </w:rPr>
        <w:commentReference w:id="37"/>
      </w:r>
    </w:p>
    <w:p w:rsidR="007A4FB8" w:rsidRDefault="007A4FB8">
      <w:pPr>
        <w:spacing w:before="0" w:beforeAutospacing="0" w:after="0" w:afterAutospacing="0"/>
        <w:ind w:left="720"/>
        <w:divId w:val="883953174"/>
        <w:rPr>
          <w:rFonts w:ascii="Verdana" w:eastAsia="Times New Roman" w:hAnsi="Verdana"/>
          <w:color w:val="000000"/>
          <w:lang w:val="en"/>
        </w:rPr>
      </w:pPr>
      <w:r>
        <w:rPr>
          <w:rFonts w:ascii="Verdana" w:eastAsia="Times New Roman" w:hAnsi="Verdana"/>
          <w:color w:val="000000"/>
          <w:lang w:val="en"/>
        </w:rPr>
        <w:t xml:space="preserve">The Authorization Server MUST </w:t>
      </w:r>
      <w:proofErr w:type="gramStart"/>
      <w:r>
        <w:rPr>
          <w:rFonts w:ascii="Verdana" w:eastAsia="Times New Roman" w:hAnsi="Verdana"/>
          <w:color w:val="000000"/>
          <w:lang w:val="en"/>
        </w:rPr>
        <w:t>prompt</w:t>
      </w:r>
      <w:proofErr w:type="gramEnd"/>
      <w:r>
        <w:rPr>
          <w:rFonts w:ascii="Verdana" w:eastAsia="Times New Roman" w:hAnsi="Verdana"/>
          <w:color w:val="000000"/>
          <w:lang w:val="en"/>
        </w:rPr>
        <w:t xml:space="preserve"> the user to select a user account if the account has multiple accounts associated with it. </w:t>
      </w:r>
    </w:p>
    <w:p w:rsidR="007A4FB8" w:rsidRDefault="007A4FB8">
      <w:pPr>
        <w:spacing w:before="0" w:beforeAutospacing="0" w:after="0" w:afterAutospacing="0"/>
        <w:ind w:left="720"/>
        <w:divId w:val="883953174"/>
        <w:rPr>
          <w:rFonts w:ascii="Verdana" w:eastAsia="Times New Roman" w:hAnsi="Verdana"/>
          <w:color w:val="000000"/>
          <w:lang w:val="en"/>
        </w:rPr>
      </w:pPr>
      <w:r>
        <w:rPr>
          <w:rFonts w:ascii="Verdana" w:eastAsia="Times New Roman" w:hAnsi="Verdana"/>
          <w:color w:val="000000"/>
          <w:lang w:val="en"/>
        </w:rPr>
        <w:t xml:space="preserve">This can be used by the client to make sure that the user is still present for </w:t>
      </w:r>
      <w:commentRangeStart w:id="38"/>
      <w:r>
        <w:rPr>
          <w:rFonts w:ascii="Verdana" w:eastAsia="Times New Roman" w:hAnsi="Verdana"/>
          <w:color w:val="000000"/>
          <w:lang w:val="en"/>
        </w:rPr>
        <w:t xml:space="preserve">the current session or to bring attention to the request. </w:t>
      </w:r>
      <w:commentRangeEnd w:id="38"/>
      <w:r w:rsidR="00CE31CE">
        <w:rPr>
          <w:rStyle w:val="CommentReference"/>
        </w:rPr>
        <w:commentReference w:id="38"/>
      </w:r>
      <w:r>
        <w:rPr>
          <w:rFonts w:ascii="Verdana" w:eastAsia="Times New Roman" w:hAnsi="Verdana"/>
          <w:color w:val="000000"/>
          <w:lang w:val="en"/>
        </w:rPr>
        <w:t xml:space="preserve">If this parameter is used in conjunction with the </w:t>
      </w:r>
      <w:r>
        <w:rPr>
          <w:rStyle w:val="HTMLTypewriter"/>
          <w:lang w:val="en"/>
        </w:rPr>
        <w:t>display</w:t>
      </w:r>
      <w:r>
        <w:rPr>
          <w:rFonts w:ascii="Verdana" w:eastAsia="Times New Roman" w:hAnsi="Verdana"/>
          <w:color w:val="000000"/>
          <w:lang w:val="en"/>
        </w:rPr>
        <w:t xml:space="preserve"> parameter set to "none", an error is returned.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The following is a </w:t>
      </w:r>
      <w:commentRangeStart w:id="39"/>
      <w:r>
        <w:rPr>
          <w:rFonts w:ascii="Verdana" w:hAnsi="Verdana"/>
          <w:color w:val="000000"/>
          <w:lang w:val="en"/>
        </w:rPr>
        <w:t xml:space="preserve">non-normative </w:t>
      </w:r>
      <w:commentRangeEnd w:id="39"/>
      <w:r w:rsidR="00CE31CE">
        <w:rPr>
          <w:rStyle w:val="CommentReference"/>
        </w:rPr>
        <w:commentReference w:id="39"/>
      </w:r>
      <w:r>
        <w:rPr>
          <w:rFonts w:ascii="Verdana" w:hAnsi="Verdana"/>
          <w:color w:val="000000"/>
          <w:lang w:val="en"/>
        </w:rPr>
        <w:t xml:space="preserve">example of an Authorization Request URL. Note that the line wraps within the values are for display purpose only: </w:t>
      </w:r>
    </w:p>
    <w:p w:rsidR="007A4FB8" w:rsidRDefault="007A4FB8">
      <w:pPr>
        <w:pStyle w:val="HTMLPreformatted"/>
        <w:divId w:val="1925072390"/>
        <w:rPr>
          <w:lang w:val="en"/>
        </w:rPr>
      </w:pPr>
      <w:r>
        <w:rPr>
          <w:lang w:val="en"/>
        </w:rPr>
        <w:t>https://server.example.com/authorize?</w:t>
      </w:r>
    </w:p>
    <w:p w:rsidR="007A4FB8" w:rsidRDefault="007A4FB8">
      <w:pPr>
        <w:pStyle w:val="HTMLPreformatted"/>
        <w:divId w:val="1925072390"/>
        <w:rPr>
          <w:lang w:val="en"/>
        </w:rPr>
      </w:pPr>
      <w:proofErr w:type="spellStart"/>
      <w:r>
        <w:rPr>
          <w:lang w:val="en"/>
        </w:rPr>
        <w:t>response_type</w:t>
      </w:r>
      <w:proofErr w:type="spellEnd"/>
      <w:r>
        <w:rPr>
          <w:lang w:val="en"/>
        </w:rPr>
        <w:t>=token%20id_token</w:t>
      </w:r>
    </w:p>
    <w:p w:rsidR="007A4FB8" w:rsidRDefault="007A4FB8">
      <w:pPr>
        <w:pStyle w:val="HTMLPreformatted"/>
        <w:divId w:val="1925072390"/>
        <w:rPr>
          <w:lang w:val="en"/>
        </w:rPr>
      </w:pPr>
      <w:r>
        <w:rPr>
          <w:lang w:val="en"/>
        </w:rPr>
        <w:t>&amp;</w:t>
      </w:r>
      <w:proofErr w:type="spellStart"/>
      <w:r>
        <w:rPr>
          <w:lang w:val="en"/>
        </w:rPr>
        <w:t>client_id</w:t>
      </w:r>
      <w:proofErr w:type="spellEnd"/>
      <w:r>
        <w:rPr>
          <w:lang w:val="en"/>
        </w:rPr>
        <w:t>=s6BhdRkqt3</w:t>
      </w:r>
    </w:p>
    <w:p w:rsidR="007A4FB8" w:rsidRDefault="007A4FB8">
      <w:pPr>
        <w:pStyle w:val="HTMLPreformatted"/>
        <w:divId w:val="1925072390"/>
        <w:rPr>
          <w:lang w:val="en"/>
        </w:rPr>
      </w:pPr>
      <w:r>
        <w:rPr>
          <w:lang w:val="en"/>
        </w:rPr>
        <w:t>&amp;</w:t>
      </w:r>
      <w:proofErr w:type="spellStart"/>
      <w:r>
        <w:rPr>
          <w:lang w:val="en"/>
        </w:rPr>
        <w:t>redirect_uri</w:t>
      </w:r>
      <w:proofErr w:type="spellEnd"/>
      <w:r>
        <w:rPr>
          <w:lang w:val="en"/>
        </w:rPr>
        <w:t>=https%3A%2F%2Fclient%2Eexample%2Ecom%2Fcb</w:t>
      </w:r>
    </w:p>
    <w:p w:rsidR="007A4FB8" w:rsidRDefault="007A4FB8">
      <w:pPr>
        <w:pStyle w:val="HTMLPreformatted"/>
        <w:divId w:val="1925072390"/>
        <w:rPr>
          <w:lang w:val="en"/>
        </w:rPr>
      </w:pPr>
      <w:r>
        <w:rPr>
          <w:lang w:val="en"/>
        </w:rPr>
        <w:t>&amp;scope=openid%20profile</w:t>
      </w:r>
    </w:p>
    <w:p w:rsidR="007A4FB8" w:rsidRDefault="007A4FB8">
      <w:pPr>
        <w:pStyle w:val="HTMLPreformatted"/>
        <w:divId w:val="1925072390"/>
        <w:rPr>
          <w:lang w:val="en"/>
        </w:rPr>
      </w:pPr>
      <w:r>
        <w:rPr>
          <w:lang w:val="en"/>
        </w:rPr>
        <w:t>&amp;state=af0ifjsldkj</w:t>
      </w:r>
    </w:p>
    <w:p w:rsidR="007A4FB8" w:rsidRDefault="007A4FB8">
      <w:pPr>
        <w:pStyle w:val="HTMLPreformatted"/>
        <w:divId w:val="1925072390"/>
        <w:rPr>
          <w:lang w:val="en"/>
        </w:rPr>
      </w:pPr>
      <w:r>
        <w:rPr>
          <w:lang w:val="en"/>
        </w:rPr>
        <w:t>&amp;nonce=n-0S6_WzA2Mj</w:t>
      </w:r>
    </w:p>
    <w:p w:rsidR="007A4FB8" w:rsidRDefault="007A4FB8">
      <w:pPr>
        <w:spacing w:before="0" w:beforeAutospacing="0" w:after="0" w:afterAutospacing="0"/>
        <w:divId w:val="1147207986"/>
        <w:rPr>
          <w:rFonts w:ascii="Verdana" w:eastAsia="Times New Roman" w:hAnsi="Verdana"/>
          <w:color w:val="000000"/>
          <w:lang w:val="en"/>
        </w:rPr>
      </w:pPr>
      <w:bookmarkStart w:id="40" w:name="implicit_req"/>
      <w:bookmarkEnd w:id="40"/>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41" w:name="rfc.section.3.2.2"/>
      <w:bookmarkEnd w:id="41"/>
      <w:r>
        <w:rPr>
          <w:rFonts w:eastAsia="Times New Roman"/>
          <w:lang w:val="en"/>
        </w:rPr>
        <w:t>3.2.2.</w:t>
      </w:r>
      <w:proofErr w:type="gramStart"/>
      <w:r>
        <w:rPr>
          <w:rFonts w:eastAsia="Times New Roman"/>
          <w:lang w:val="en"/>
        </w:rPr>
        <w:t>  Client</w:t>
      </w:r>
      <w:proofErr w:type="gramEnd"/>
      <w:r>
        <w:rPr>
          <w:rFonts w:eastAsia="Times New Roman"/>
          <w:lang w:val="en"/>
        </w:rPr>
        <w:t xml:space="preserve"> Sends a Request to the Authorization Server</w:t>
      </w:r>
    </w:p>
    <w:p w:rsidR="007A4FB8" w:rsidRDefault="007A4FB8">
      <w:pPr>
        <w:pStyle w:val="NormalWeb"/>
        <w:divId w:val="1147207986"/>
        <w:rPr>
          <w:rFonts w:ascii="Verdana" w:hAnsi="Verdana"/>
          <w:color w:val="000000"/>
          <w:lang w:val="en"/>
        </w:rPr>
      </w:pPr>
      <w:r>
        <w:rPr>
          <w:rFonts w:ascii="Verdana" w:hAnsi="Verdana"/>
          <w:color w:val="000000"/>
          <w:lang w:val="en"/>
        </w:rPr>
        <w:t xml:space="preserve">Having constructed the Authorization Request, the client sends it to the Authorization Endpoint. This MAY happen via HTTPS redirect, hyperlinking, or any other secure means of directing the User-Agent to the URL.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Following is a non-normative example using HTTP redirect. Note: Line wraps are for display purpose only. </w:t>
      </w:r>
    </w:p>
    <w:p w:rsidR="007A4FB8" w:rsidRDefault="007A4FB8">
      <w:pPr>
        <w:pStyle w:val="HTMLPreformatted"/>
        <w:divId w:val="1514299339"/>
        <w:rPr>
          <w:lang w:val="en"/>
        </w:rPr>
      </w:pPr>
      <w:r>
        <w:rPr>
          <w:lang w:val="en"/>
        </w:rPr>
        <w:t>HTTP/1.1 302 Found</w:t>
      </w:r>
    </w:p>
    <w:p w:rsidR="007A4FB8" w:rsidRDefault="007A4FB8">
      <w:pPr>
        <w:pStyle w:val="HTMLPreformatted"/>
        <w:divId w:val="1514299339"/>
        <w:rPr>
          <w:lang w:val="en"/>
        </w:rPr>
      </w:pPr>
      <w:r>
        <w:rPr>
          <w:lang w:val="en"/>
        </w:rPr>
        <w:t>Location: https://server.example.com/authorize?</w:t>
      </w:r>
    </w:p>
    <w:p w:rsidR="007A4FB8" w:rsidRDefault="007A4FB8">
      <w:pPr>
        <w:pStyle w:val="HTMLPreformatted"/>
        <w:divId w:val="1514299339"/>
        <w:rPr>
          <w:lang w:val="en"/>
        </w:rPr>
      </w:pPr>
      <w:proofErr w:type="spellStart"/>
      <w:r>
        <w:rPr>
          <w:lang w:val="en"/>
        </w:rPr>
        <w:t>response_type</w:t>
      </w:r>
      <w:proofErr w:type="spellEnd"/>
      <w:r>
        <w:rPr>
          <w:lang w:val="en"/>
        </w:rPr>
        <w:t>=token%20id_token</w:t>
      </w:r>
    </w:p>
    <w:p w:rsidR="007A4FB8" w:rsidRDefault="007A4FB8">
      <w:pPr>
        <w:pStyle w:val="HTMLPreformatted"/>
        <w:divId w:val="1514299339"/>
        <w:rPr>
          <w:lang w:val="en"/>
        </w:rPr>
      </w:pPr>
      <w:r>
        <w:rPr>
          <w:lang w:val="en"/>
        </w:rPr>
        <w:t>&amp;</w:t>
      </w:r>
      <w:proofErr w:type="spellStart"/>
      <w:r>
        <w:rPr>
          <w:lang w:val="en"/>
        </w:rPr>
        <w:t>client_id</w:t>
      </w:r>
      <w:proofErr w:type="spellEnd"/>
      <w:r>
        <w:rPr>
          <w:lang w:val="en"/>
        </w:rPr>
        <w:t>=s6BhdRkqt3</w:t>
      </w:r>
    </w:p>
    <w:p w:rsidR="007A4FB8" w:rsidRDefault="007A4FB8">
      <w:pPr>
        <w:pStyle w:val="HTMLPreformatted"/>
        <w:divId w:val="1514299339"/>
        <w:rPr>
          <w:lang w:val="en"/>
        </w:rPr>
      </w:pPr>
      <w:r>
        <w:rPr>
          <w:lang w:val="en"/>
        </w:rPr>
        <w:t>&amp;</w:t>
      </w:r>
      <w:proofErr w:type="spellStart"/>
      <w:r>
        <w:rPr>
          <w:lang w:val="en"/>
        </w:rPr>
        <w:t>redirect_uri</w:t>
      </w:r>
      <w:proofErr w:type="spellEnd"/>
      <w:r>
        <w:rPr>
          <w:lang w:val="en"/>
        </w:rPr>
        <w:t>=https%3A%2F%2Fclient%2Eexample%2Ecom%2Fcb</w:t>
      </w:r>
    </w:p>
    <w:p w:rsidR="007A4FB8" w:rsidRDefault="007A4FB8">
      <w:pPr>
        <w:pStyle w:val="HTMLPreformatted"/>
        <w:divId w:val="1514299339"/>
        <w:rPr>
          <w:lang w:val="en"/>
        </w:rPr>
      </w:pPr>
      <w:r>
        <w:rPr>
          <w:lang w:val="en"/>
        </w:rPr>
        <w:t>&amp;scope=openid%20profile</w:t>
      </w:r>
    </w:p>
    <w:p w:rsidR="007A4FB8" w:rsidRDefault="007A4FB8">
      <w:pPr>
        <w:pStyle w:val="HTMLPreformatted"/>
        <w:divId w:val="1514299339"/>
        <w:rPr>
          <w:lang w:val="en"/>
        </w:rPr>
      </w:pPr>
      <w:r>
        <w:rPr>
          <w:lang w:val="en"/>
        </w:rPr>
        <w:t>&amp;state=af0ifjsldkj</w:t>
      </w:r>
    </w:p>
    <w:p w:rsidR="007A4FB8" w:rsidRDefault="007A4FB8">
      <w:pPr>
        <w:pStyle w:val="HTMLPreformatted"/>
        <w:divId w:val="1514299339"/>
        <w:rPr>
          <w:lang w:val="en"/>
        </w:rPr>
      </w:pPr>
      <w:r>
        <w:rPr>
          <w:lang w:val="en"/>
        </w:rPr>
        <w:t>&amp;nonce=n-0S6_WzA2Mj</w:t>
      </w:r>
    </w:p>
    <w:p w:rsidR="007A4FB8" w:rsidRDefault="007A4FB8">
      <w:pPr>
        <w:spacing w:before="0" w:beforeAutospacing="0" w:after="0" w:afterAutospacing="0"/>
        <w:divId w:val="1147207986"/>
        <w:rPr>
          <w:rFonts w:ascii="Verdana" w:eastAsia="Times New Roman" w:hAnsi="Verdana"/>
          <w:color w:val="000000"/>
          <w:lang w:val="en"/>
        </w:rPr>
      </w:pPr>
      <w:bookmarkStart w:id="42" w:name="anchor4"/>
      <w:bookmarkEnd w:id="42"/>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43" w:name="rfc.section.3.2.3"/>
      <w:bookmarkEnd w:id="43"/>
      <w:r>
        <w:rPr>
          <w:rFonts w:eastAsia="Times New Roman"/>
          <w:lang w:val="en"/>
        </w:rPr>
        <w:t>3.2.3.</w:t>
      </w:r>
      <w:proofErr w:type="gramStart"/>
      <w:r>
        <w:rPr>
          <w:rFonts w:eastAsia="Times New Roman"/>
          <w:lang w:val="en"/>
        </w:rPr>
        <w:t>  Authorization</w:t>
      </w:r>
      <w:proofErr w:type="gramEnd"/>
      <w:r>
        <w:rPr>
          <w:rFonts w:eastAsia="Times New Roman"/>
          <w:lang w:val="en"/>
        </w:rPr>
        <w:t xml:space="preserve"> Server Obtains the End-User Consent/Authorization</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The Authorization Server obtains an authorization decision, for the requested scopes. This can done by presenting the user with a dialogue that allows the user to recognize what he is consenting to and obtain his consent or by establishing approval via other means (for example, via previous administrative approval).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The </w:t>
      </w:r>
      <w:proofErr w:type="spellStart"/>
      <w:r>
        <w:rPr>
          <w:rStyle w:val="HTMLTypewriter"/>
          <w:lang w:val="en"/>
        </w:rPr>
        <w:t>openid</w:t>
      </w:r>
      <w:proofErr w:type="spellEnd"/>
      <w:r>
        <w:rPr>
          <w:rFonts w:ascii="Verdana" w:hAnsi="Verdana"/>
          <w:color w:val="000000"/>
          <w:lang w:val="en"/>
        </w:rPr>
        <w:t xml:space="preserve"> scope grants the RP access to the user identifier of the authenticated user of the session.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All other scopes are optional. It is up to the OpenID Provider to determine if an error should be returned in the case of the user declining to authorize scopes other than </w:t>
      </w:r>
      <w:proofErr w:type="spellStart"/>
      <w:r>
        <w:rPr>
          <w:rStyle w:val="HTMLTypewriter"/>
          <w:lang w:val="en"/>
        </w:rPr>
        <w:t>openid</w:t>
      </w:r>
      <w:proofErr w:type="spellEnd"/>
      <w:r>
        <w:rPr>
          <w:rFonts w:ascii="Verdana" w:hAnsi="Verdana"/>
          <w:color w:val="000000"/>
          <w:lang w:val="en"/>
        </w:rPr>
        <w:t xml:space="preserve">. </w:t>
      </w:r>
    </w:p>
    <w:p w:rsidR="007A4FB8" w:rsidRDefault="007A4FB8">
      <w:pPr>
        <w:spacing w:before="0" w:beforeAutospacing="0" w:after="0" w:afterAutospacing="0"/>
        <w:divId w:val="1147207986"/>
        <w:rPr>
          <w:rFonts w:ascii="Verdana" w:eastAsia="Times New Roman" w:hAnsi="Verdana"/>
          <w:color w:val="000000"/>
          <w:lang w:val="en"/>
        </w:rPr>
      </w:pPr>
      <w:bookmarkStart w:id="44" w:name="implicit_res"/>
      <w:bookmarkEnd w:id="44"/>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45" w:name="rfc.section.3.2.4"/>
      <w:bookmarkEnd w:id="45"/>
      <w:r>
        <w:rPr>
          <w:rFonts w:eastAsia="Times New Roman"/>
          <w:lang w:val="en"/>
        </w:rPr>
        <w:t>3.2.4.</w:t>
      </w:r>
      <w:proofErr w:type="gramStart"/>
      <w:r>
        <w:rPr>
          <w:rFonts w:eastAsia="Times New Roman"/>
          <w:lang w:val="en"/>
        </w:rPr>
        <w:t>  Authorization</w:t>
      </w:r>
      <w:proofErr w:type="gramEnd"/>
      <w:r>
        <w:rPr>
          <w:rFonts w:eastAsia="Times New Roman"/>
          <w:lang w:val="en"/>
        </w:rPr>
        <w:t xml:space="preserve"> Server Sends the End-User Back to the Client</w:t>
      </w:r>
    </w:p>
    <w:p w:rsidR="007A4FB8" w:rsidRDefault="007A4FB8">
      <w:pPr>
        <w:pStyle w:val="NormalWeb"/>
        <w:divId w:val="1147207986"/>
        <w:rPr>
          <w:rFonts w:ascii="Verdana" w:hAnsi="Verdana"/>
          <w:color w:val="000000"/>
          <w:lang w:val="en"/>
        </w:rPr>
      </w:pPr>
      <w:r>
        <w:rPr>
          <w:rFonts w:ascii="Verdana" w:hAnsi="Verdana"/>
          <w:color w:val="000000"/>
          <w:lang w:val="en"/>
        </w:rPr>
        <w:t xml:space="preserve">Once the authorization is determined, the Authorization Server returns a </w:t>
      </w:r>
      <w:commentRangeStart w:id="46"/>
      <w:r>
        <w:rPr>
          <w:rFonts w:ascii="Verdana" w:hAnsi="Verdana"/>
          <w:color w:val="000000"/>
          <w:lang w:val="en"/>
        </w:rPr>
        <w:t xml:space="preserve">positive or negative </w:t>
      </w:r>
      <w:commentRangeEnd w:id="46"/>
      <w:r w:rsidR="00BD41CF">
        <w:rPr>
          <w:rStyle w:val="CommentReference"/>
        </w:rPr>
        <w:commentReference w:id="46"/>
      </w:r>
      <w:r>
        <w:rPr>
          <w:rFonts w:ascii="Verdana" w:hAnsi="Verdana"/>
          <w:color w:val="000000"/>
          <w:lang w:val="en"/>
        </w:rPr>
        <w:t xml:space="preserve">response. </w:t>
      </w:r>
    </w:p>
    <w:p w:rsidR="007A4FB8" w:rsidRDefault="007A4FB8">
      <w:pPr>
        <w:spacing w:before="0" w:beforeAutospacing="0" w:after="0" w:afterAutospacing="0"/>
        <w:divId w:val="1147207986"/>
        <w:rPr>
          <w:rFonts w:ascii="Verdana" w:eastAsia="Times New Roman" w:hAnsi="Verdana"/>
          <w:color w:val="000000"/>
          <w:lang w:val="en"/>
        </w:rPr>
      </w:pPr>
      <w:bookmarkStart w:id="47" w:name="implicit_ok"/>
      <w:bookmarkEnd w:id="47"/>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48" w:name="rfc.section.3.2.4.1"/>
      <w:bookmarkEnd w:id="48"/>
      <w:r>
        <w:rPr>
          <w:rFonts w:eastAsia="Times New Roman"/>
          <w:lang w:val="en"/>
        </w:rPr>
        <w:t>3.2.4.1.</w:t>
      </w:r>
      <w:proofErr w:type="gramStart"/>
      <w:r>
        <w:rPr>
          <w:rFonts w:eastAsia="Times New Roman"/>
          <w:lang w:val="en"/>
        </w:rPr>
        <w:t>  End</w:t>
      </w:r>
      <w:proofErr w:type="gramEnd"/>
      <w:r>
        <w:rPr>
          <w:rFonts w:eastAsia="Times New Roman"/>
          <w:lang w:val="en"/>
        </w:rPr>
        <w:t>-User Grants Authorization</w:t>
      </w:r>
    </w:p>
    <w:p w:rsidR="007A4FB8" w:rsidRDefault="007A4FB8">
      <w:pPr>
        <w:pStyle w:val="NormalWeb"/>
        <w:divId w:val="1147207986"/>
        <w:rPr>
          <w:rFonts w:ascii="Verdana" w:hAnsi="Verdana"/>
          <w:color w:val="000000"/>
          <w:lang w:val="en"/>
        </w:rPr>
      </w:pPr>
      <w:r>
        <w:rPr>
          <w:rFonts w:ascii="Verdana" w:hAnsi="Verdana"/>
          <w:color w:val="000000"/>
          <w:lang w:val="en"/>
        </w:rPr>
        <w:t xml:space="preserve">If the resource owner grants the access request, the Authorization Server issues an access token and delivers it to the client by adding the following parameters to the fragment component of the redirection URI using the </w:t>
      </w:r>
      <w:r>
        <w:rPr>
          <w:rStyle w:val="HTMLTypewriter"/>
          <w:lang w:val="en"/>
        </w:rPr>
        <w:t>application/x-www-form-</w:t>
      </w:r>
      <w:proofErr w:type="spellStart"/>
      <w:r>
        <w:rPr>
          <w:rStyle w:val="HTMLTypewriter"/>
          <w:lang w:val="en"/>
        </w:rPr>
        <w:t>urlencoded</w:t>
      </w:r>
      <w:proofErr w:type="spellEnd"/>
      <w:r>
        <w:rPr>
          <w:rFonts w:ascii="Verdana" w:hAnsi="Verdana"/>
          <w:color w:val="000000"/>
          <w:lang w:val="en"/>
        </w:rPr>
        <w:t xml:space="preserve"> format as defined in Section 4.2.2 of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In the implicit flow, the entire response is returned in the fragment component of the redirect URL, as defined in 4.2.2 of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w:t>
      </w:r>
    </w:p>
    <w:p w:rsidR="007A4FB8" w:rsidRDefault="007A4FB8">
      <w:pPr>
        <w:spacing w:before="0" w:beforeAutospacing="0" w:after="0" w:afterAutospacing="0"/>
        <w:divId w:val="171116479"/>
        <w:rPr>
          <w:rFonts w:ascii="Verdana" w:eastAsia="Times New Roman" w:hAnsi="Verdana"/>
          <w:color w:val="000000"/>
          <w:lang w:val="en"/>
        </w:rPr>
      </w:pPr>
      <w:proofErr w:type="spellStart"/>
      <w:r>
        <w:rPr>
          <w:rFonts w:ascii="Verdana" w:eastAsia="Times New Roman" w:hAnsi="Verdana"/>
          <w:color w:val="000000"/>
          <w:lang w:val="en"/>
        </w:rPr>
        <w:t>access_token</w:t>
      </w:r>
      <w:proofErr w:type="spellEnd"/>
    </w:p>
    <w:p w:rsidR="007A4FB8" w:rsidRDefault="007A4FB8">
      <w:pPr>
        <w:spacing w:before="0" w:beforeAutospacing="0" w:after="0" w:afterAutospacing="0"/>
        <w:ind w:left="720"/>
        <w:divId w:val="171116479"/>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Access Token for the UserInfo Endpoint.</w:t>
      </w:r>
      <w:proofErr w:type="gramEnd"/>
      <w:r>
        <w:rPr>
          <w:rFonts w:ascii="Verdana" w:eastAsia="Times New Roman" w:hAnsi="Verdana"/>
          <w:color w:val="000000"/>
          <w:lang w:val="en"/>
        </w:rPr>
        <w:t xml:space="preserve"> </w:t>
      </w:r>
    </w:p>
    <w:p w:rsidR="007A4FB8" w:rsidRDefault="007A4FB8">
      <w:pPr>
        <w:spacing w:before="0" w:beforeAutospacing="0" w:after="0" w:afterAutospacing="0"/>
        <w:divId w:val="171116479"/>
        <w:rPr>
          <w:rFonts w:ascii="Verdana" w:eastAsia="Times New Roman" w:hAnsi="Verdana"/>
          <w:color w:val="000000"/>
          <w:lang w:val="en"/>
        </w:rPr>
      </w:pPr>
      <w:proofErr w:type="spellStart"/>
      <w:r>
        <w:rPr>
          <w:rFonts w:ascii="Verdana" w:eastAsia="Times New Roman" w:hAnsi="Verdana"/>
          <w:color w:val="000000"/>
          <w:lang w:val="en"/>
        </w:rPr>
        <w:t>token_type</w:t>
      </w:r>
      <w:proofErr w:type="spellEnd"/>
    </w:p>
    <w:p w:rsidR="007A4FB8" w:rsidRDefault="007A4FB8">
      <w:pPr>
        <w:spacing w:before="0" w:beforeAutospacing="0" w:after="0" w:afterAutospacing="0"/>
        <w:ind w:left="720"/>
        <w:divId w:val="171116479"/>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The value MUST be "bearer" </w:t>
      </w:r>
    </w:p>
    <w:p w:rsidR="007A4FB8" w:rsidRDefault="007A4FB8">
      <w:pPr>
        <w:spacing w:before="0" w:beforeAutospacing="0" w:after="0" w:afterAutospacing="0"/>
        <w:divId w:val="171116479"/>
        <w:rPr>
          <w:rFonts w:ascii="Verdana" w:eastAsia="Times New Roman" w:hAnsi="Verdana"/>
          <w:color w:val="000000"/>
          <w:lang w:val="en"/>
        </w:rPr>
      </w:pPr>
      <w:proofErr w:type="spellStart"/>
      <w:r>
        <w:rPr>
          <w:rFonts w:ascii="Verdana" w:eastAsia="Times New Roman" w:hAnsi="Verdana"/>
          <w:color w:val="000000"/>
          <w:lang w:val="en"/>
        </w:rPr>
        <w:t>id_token</w:t>
      </w:r>
      <w:proofErr w:type="spellEnd"/>
    </w:p>
    <w:p w:rsidR="007A4FB8" w:rsidRDefault="007A4FB8">
      <w:pPr>
        <w:spacing w:before="0" w:beforeAutospacing="0" w:after="0" w:afterAutospacing="0"/>
        <w:ind w:left="720"/>
        <w:divId w:val="171116479"/>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The ID Token for the Check ID Endpoint. </w:t>
      </w:r>
    </w:p>
    <w:p w:rsidR="007A4FB8" w:rsidRDefault="007A4FB8">
      <w:pPr>
        <w:spacing w:before="0" w:beforeAutospacing="0" w:after="0" w:afterAutospacing="0"/>
        <w:divId w:val="171116479"/>
        <w:rPr>
          <w:rFonts w:ascii="Verdana" w:eastAsia="Times New Roman" w:hAnsi="Verdana"/>
          <w:color w:val="000000"/>
          <w:lang w:val="en"/>
        </w:rPr>
      </w:pPr>
      <w:proofErr w:type="gramStart"/>
      <w:r>
        <w:rPr>
          <w:rFonts w:ascii="Verdana" w:eastAsia="Times New Roman" w:hAnsi="Verdana"/>
          <w:color w:val="000000"/>
          <w:lang w:val="en"/>
        </w:rPr>
        <w:t>state</w:t>
      </w:r>
      <w:proofErr w:type="gramEnd"/>
    </w:p>
    <w:p w:rsidR="007A4FB8" w:rsidRDefault="007A4FB8">
      <w:pPr>
        <w:spacing w:before="0" w:beforeAutospacing="0" w:after="0" w:afterAutospacing="0"/>
        <w:ind w:left="720"/>
        <w:divId w:val="171116479"/>
        <w:rPr>
          <w:rFonts w:ascii="Verdana" w:eastAsia="Times New Roman" w:hAnsi="Verdana"/>
          <w:color w:val="000000"/>
          <w:lang w:val="en"/>
        </w:rPr>
      </w:pPr>
      <w:proofErr w:type="gramStart"/>
      <w:r>
        <w:rPr>
          <w:rFonts w:ascii="Verdana" w:eastAsia="Times New Roman" w:hAnsi="Verdana"/>
          <w:color w:val="000000"/>
          <w:lang w:val="en"/>
        </w:rPr>
        <w:t xml:space="preserve">REQUIRED if the </w:t>
      </w:r>
      <w:r>
        <w:rPr>
          <w:rStyle w:val="HTMLTypewriter"/>
          <w:lang w:val="en"/>
        </w:rPr>
        <w:t>state</w:t>
      </w:r>
      <w:r>
        <w:rPr>
          <w:rFonts w:ascii="Verdana" w:eastAsia="Times New Roman" w:hAnsi="Verdana"/>
          <w:color w:val="000000"/>
          <w:lang w:val="en"/>
        </w:rPr>
        <w:t xml:space="preserve"> parameter is present in the request.</w:t>
      </w:r>
      <w:proofErr w:type="gramEnd"/>
      <w:r>
        <w:rPr>
          <w:rFonts w:ascii="Verdana" w:eastAsia="Times New Roman" w:hAnsi="Verdana"/>
          <w:color w:val="000000"/>
          <w:lang w:val="en"/>
        </w:rPr>
        <w:t xml:space="preserve"> Clients MUST verify that the </w:t>
      </w:r>
      <w:r>
        <w:rPr>
          <w:rStyle w:val="HTMLTypewriter"/>
          <w:lang w:val="en"/>
        </w:rPr>
        <w:t>state</w:t>
      </w:r>
      <w:r>
        <w:rPr>
          <w:rFonts w:ascii="Verdana" w:eastAsia="Times New Roman" w:hAnsi="Verdana"/>
          <w:color w:val="000000"/>
          <w:lang w:val="en"/>
        </w:rPr>
        <w:t xml:space="preserve"> value is equal to the exact value of </w:t>
      </w:r>
      <w:r>
        <w:rPr>
          <w:rStyle w:val="HTMLTypewriter"/>
          <w:lang w:val="en"/>
        </w:rPr>
        <w:t>state</w:t>
      </w:r>
      <w:r>
        <w:rPr>
          <w:rFonts w:ascii="Verdana" w:eastAsia="Times New Roman" w:hAnsi="Verdana"/>
          <w:color w:val="000000"/>
          <w:lang w:val="en"/>
        </w:rPr>
        <w:t xml:space="preserve"> parameter in the Authorization Request. </w:t>
      </w:r>
    </w:p>
    <w:p w:rsidR="007A4FB8" w:rsidRDefault="007A4FB8">
      <w:pPr>
        <w:spacing w:before="0" w:beforeAutospacing="0" w:after="0" w:afterAutospacing="0"/>
        <w:divId w:val="171116479"/>
        <w:rPr>
          <w:rFonts w:ascii="Verdana" w:eastAsia="Times New Roman" w:hAnsi="Verdana"/>
          <w:color w:val="000000"/>
          <w:lang w:val="en"/>
        </w:rPr>
      </w:pPr>
      <w:commentRangeStart w:id="49"/>
      <w:proofErr w:type="spellStart"/>
      <w:r>
        <w:rPr>
          <w:rFonts w:ascii="Verdana" w:eastAsia="Times New Roman" w:hAnsi="Verdana"/>
          <w:color w:val="000000"/>
          <w:lang w:val="en"/>
        </w:rPr>
        <w:t>expires_in</w:t>
      </w:r>
      <w:commentRangeEnd w:id="49"/>
      <w:proofErr w:type="spellEnd"/>
      <w:r w:rsidR="003B7C99">
        <w:rPr>
          <w:rStyle w:val="CommentReference"/>
        </w:rPr>
        <w:commentReference w:id="49"/>
      </w:r>
    </w:p>
    <w:p w:rsidR="007A4FB8" w:rsidRDefault="007A4FB8">
      <w:pPr>
        <w:spacing w:before="0" w:beforeAutospacing="0" w:after="0" w:afterAutospacing="0"/>
        <w:ind w:left="720"/>
        <w:divId w:val="171116479"/>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The expiration time in seconds of the </w:t>
      </w:r>
      <w:proofErr w:type="spellStart"/>
      <w:r>
        <w:rPr>
          <w:rFonts w:ascii="Verdana" w:eastAsia="Times New Roman" w:hAnsi="Verdana"/>
          <w:color w:val="000000"/>
          <w:lang w:val="en"/>
        </w:rPr>
        <w:t>access_token</w:t>
      </w:r>
      <w:proofErr w:type="spellEnd"/>
      <w:r>
        <w:rPr>
          <w:rFonts w:ascii="Verdana" w:eastAsia="Times New Roman" w:hAnsi="Verdana"/>
          <w:color w:val="000000"/>
          <w:lang w:val="en"/>
        </w:rPr>
        <w:t xml:space="preserve">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The client can then use the Access Token to access protected resources at Resource Servers.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The following is a non-normative example. Line wraps after the second line is for the display purpose only: </w:t>
      </w:r>
    </w:p>
    <w:p w:rsidR="007A4FB8" w:rsidRDefault="007A4FB8">
      <w:pPr>
        <w:pStyle w:val="HTMLPreformatted"/>
        <w:divId w:val="648676911"/>
        <w:rPr>
          <w:lang w:val="en"/>
        </w:rPr>
      </w:pPr>
      <w:r>
        <w:rPr>
          <w:lang w:val="en"/>
        </w:rPr>
        <w:t>HTTP/1.1 302 Found</w:t>
      </w:r>
    </w:p>
    <w:p w:rsidR="007A4FB8" w:rsidRDefault="007A4FB8">
      <w:pPr>
        <w:pStyle w:val="HTMLPreformatted"/>
        <w:divId w:val="648676911"/>
        <w:rPr>
          <w:lang w:val="en"/>
        </w:rPr>
      </w:pPr>
      <w:r>
        <w:rPr>
          <w:lang w:val="en"/>
        </w:rPr>
        <w:t>Location: https://client.example.com/#</w:t>
      </w:r>
    </w:p>
    <w:p w:rsidR="007A4FB8" w:rsidRDefault="007A4FB8">
      <w:pPr>
        <w:pStyle w:val="HTMLPreformatted"/>
        <w:divId w:val="648676911"/>
        <w:rPr>
          <w:lang w:val="en"/>
        </w:rPr>
      </w:pPr>
      <w:proofErr w:type="spellStart"/>
      <w:r>
        <w:rPr>
          <w:lang w:val="en"/>
        </w:rPr>
        <w:t>access_token</w:t>
      </w:r>
      <w:proofErr w:type="spellEnd"/>
      <w:r>
        <w:rPr>
          <w:lang w:val="en"/>
        </w:rPr>
        <w:t>=SlAV32hkKG&amp;</w:t>
      </w:r>
    </w:p>
    <w:p w:rsidR="007A4FB8" w:rsidRDefault="007A4FB8">
      <w:pPr>
        <w:pStyle w:val="HTMLPreformatted"/>
        <w:divId w:val="648676911"/>
        <w:rPr>
          <w:lang w:val="en"/>
        </w:rPr>
      </w:pPr>
      <w:proofErr w:type="spellStart"/>
      <w:r>
        <w:rPr>
          <w:lang w:val="en"/>
        </w:rPr>
        <w:t>token_type</w:t>
      </w:r>
      <w:proofErr w:type="spellEnd"/>
      <w:r>
        <w:rPr>
          <w:lang w:val="en"/>
        </w:rPr>
        <w:t>=bearer&amp;</w:t>
      </w:r>
    </w:p>
    <w:p w:rsidR="007A4FB8" w:rsidRDefault="007A4FB8">
      <w:pPr>
        <w:pStyle w:val="HTMLPreformatted"/>
        <w:divId w:val="648676911"/>
        <w:rPr>
          <w:lang w:val="en"/>
        </w:rPr>
      </w:pPr>
      <w:proofErr w:type="spellStart"/>
      <w:r>
        <w:rPr>
          <w:lang w:val="en"/>
        </w:rPr>
        <w:t>id_token</w:t>
      </w:r>
      <w:proofErr w:type="spellEnd"/>
      <w:r>
        <w:rPr>
          <w:lang w:val="en"/>
        </w:rPr>
        <w:t>=1234567.SlAV32hkKG.abcde1234&amp;</w:t>
      </w:r>
    </w:p>
    <w:p w:rsidR="007A4FB8" w:rsidRDefault="007A4FB8">
      <w:pPr>
        <w:pStyle w:val="HTMLPreformatted"/>
        <w:divId w:val="648676911"/>
        <w:rPr>
          <w:lang w:val="en"/>
        </w:rPr>
      </w:pPr>
      <w:proofErr w:type="spellStart"/>
      <w:r>
        <w:rPr>
          <w:lang w:val="en"/>
        </w:rPr>
        <w:t>expires_in</w:t>
      </w:r>
      <w:proofErr w:type="spellEnd"/>
      <w:r>
        <w:rPr>
          <w:lang w:val="en"/>
        </w:rPr>
        <w:t>=3600&amp;</w:t>
      </w:r>
    </w:p>
    <w:p w:rsidR="007A4FB8" w:rsidRDefault="007A4FB8">
      <w:pPr>
        <w:pStyle w:val="HTMLPreformatted"/>
        <w:divId w:val="648676911"/>
        <w:rPr>
          <w:lang w:val="en"/>
        </w:rPr>
      </w:pPr>
      <w:r>
        <w:rPr>
          <w:lang w:val="en"/>
        </w:rPr>
        <w:t>&amp;state=af0ifjsldkj</w:t>
      </w:r>
    </w:p>
    <w:p w:rsidR="007A4FB8" w:rsidRDefault="007A4FB8">
      <w:pPr>
        <w:spacing w:before="0" w:beforeAutospacing="0" w:after="0" w:afterAutospacing="0"/>
        <w:divId w:val="1147207986"/>
        <w:rPr>
          <w:rFonts w:ascii="Verdana" w:eastAsia="Times New Roman" w:hAnsi="Verdana"/>
          <w:color w:val="000000"/>
          <w:lang w:val="en"/>
        </w:rPr>
      </w:pPr>
      <w:bookmarkStart w:id="50" w:name="implicit_authz_error"/>
      <w:bookmarkEnd w:id="50"/>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51" w:name="rfc.section.3.2.4.2"/>
      <w:bookmarkEnd w:id="51"/>
      <w:r>
        <w:rPr>
          <w:rFonts w:eastAsia="Times New Roman"/>
          <w:lang w:val="en"/>
        </w:rPr>
        <w:t>3.2.4.2.</w:t>
      </w:r>
      <w:proofErr w:type="gramStart"/>
      <w:r>
        <w:rPr>
          <w:rFonts w:eastAsia="Times New Roman"/>
          <w:lang w:val="en"/>
        </w:rPr>
        <w:t>  End</w:t>
      </w:r>
      <w:proofErr w:type="gramEnd"/>
      <w:r>
        <w:rPr>
          <w:rFonts w:eastAsia="Times New Roman"/>
          <w:lang w:val="en"/>
        </w:rPr>
        <w:t>-User Denies Authorization or Invalid Request</w:t>
      </w:r>
    </w:p>
    <w:p w:rsidR="007A4FB8" w:rsidRDefault="007A4FB8">
      <w:pPr>
        <w:pStyle w:val="NormalWeb"/>
        <w:divId w:val="1147207986"/>
        <w:rPr>
          <w:rFonts w:ascii="Verdana" w:hAnsi="Verdana"/>
          <w:color w:val="000000"/>
          <w:lang w:val="en"/>
        </w:rPr>
      </w:pPr>
      <w:r>
        <w:rPr>
          <w:rFonts w:ascii="Verdana" w:hAnsi="Verdana"/>
          <w:color w:val="000000"/>
          <w:lang w:val="en"/>
        </w:rPr>
        <w:t xml:space="preserve">If the user denies the authorization or the user authentication fails, the Authorization Server </w:t>
      </w:r>
      <w:commentRangeStart w:id="52"/>
      <w:r>
        <w:rPr>
          <w:rFonts w:ascii="Verdana" w:hAnsi="Verdana"/>
          <w:color w:val="000000"/>
          <w:lang w:val="en"/>
        </w:rPr>
        <w:t xml:space="preserve">MUST </w:t>
      </w:r>
      <w:commentRangeEnd w:id="52"/>
      <w:r w:rsidR="00685743">
        <w:rPr>
          <w:rStyle w:val="CommentReference"/>
        </w:rPr>
        <w:commentReference w:id="52"/>
      </w:r>
      <w:r>
        <w:rPr>
          <w:rFonts w:ascii="Verdana" w:hAnsi="Verdana"/>
          <w:color w:val="000000"/>
          <w:lang w:val="en"/>
        </w:rPr>
        <w:t xml:space="preserve">return the negative authorization response as defined in 4.2.2.1 of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No other parameters SHOULD be returned. </w:t>
      </w:r>
    </w:p>
    <w:p w:rsidR="007A4FB8" w:rsidRDefault="007A4FB8">
      <w:pPr>
        <w:spacing w:before="0" w:beforeAutospacing="0" w:after="0" w:afterAutospacing="0"/>
        <w:divId w:val="1147207986"/>
        <w:rPr>
          <w:rFonts w:ascii="Verdana" w:eastAsia="Times New Roman" w:hAnsi="Verdana"/>
          <w:color w:val="000000"/>
          <w:lang w:val="en"/>
        </w:rPr>
      </w:pPr>
      <w:bookmarkStart w:id="53" w:name="anchor5"/>
      <w:bookmarkEnd w:id="53"/>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54" w:name="rfc.section.3.3"/>
      <w:bookmarkEnd w:id="54"/>
      <w:r>
        <w:rPr>
          <w:rFonts w:eastAsia="Times New Roman"/>
          <w:lang w:val="en"/>
        </w:rPr>
        <w:t>3.3.</w:t>
      </w:r>
      <w:proofErr w:type="gramStart"/>
      <w:r>
        <w:rPr>
          <w:rFonts w:eastAsia="Times New Roman"/>
          <w:lang w:val="en"/>
        </w:rPr>
        <w:t>  Check</w:t>
      </w:r>
      <w:proofErr w:type="gramEnd"/>
      <w:r>
        <w:rPr>
          <w:rFonts w:eastAsia="Times New Roman"/>
          <w:lang w:val="en"/>
        </w:rPr>
        <w:t xml:space="preserve"> ID Endpoint</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The Check ID Endpoint validates the </w:t>
      </w:r>
      <w:proofErr w:type="spellStart"/>
      <w:r>
        <w:rPr>
          <w:rFonts w:ascii="Verdana" w:hAnsi="Verdana"/>
          <w:color w:val="000000"/>
          <w:lang w:val="en"/>
        </w:rPr>
        <w:t>id_token</w:t>
      </w:r>
      <w:proofErr w:type="spellEnd"/>
      <w:r>
        <w:rPr>
          <w:rFonts w:ascii="Verdana" w:hAnsi="Verdana"/>
          <w:color w:val="000000"/>
          <w:lang w:val="en"/>
        </w:rPr>
        <w:t xml:space="preserve"> and returns a text </w:t>
      </w:r>
      <w:hyperlink w:anchor="RFC4627" w:history="1">
        <w:r>
          <w:rPr>
            <w:rStyle w:val="Hyperlink"/>
            <w:rFonts w:ascii="Verdana" w:hAnsi="Verdana"/>
            <w:u w:val="none"/>
            <w:lang w:val="en"/>
          </w:rPr>
          <w:t>JSON</w:t>
        </w:r>
        <w:r>
          <w:rPr>
            <w:rStyle w:val="Hyperlink"/>
            <w:rFonts w:ascii="Verdana" w:hAnsi="Verdana"/>
            <w:vanish/>
            <w:u w:val="none"/>
            <w:lang w:val="en"/>
          </w:rPr>
          <w:t xml:space="preserve"> (Crockford, D., “The application/json Media Type for JavaScript Object Notation (JSON),” July 2006.)</w:t>
        </w:r>
      </w:hyperlink>
      <w:r>
        <w:rPr>
          <w:rFonts w:ascii="Verdana" w:hAnsi="Verdana"/>
          <w:color w:val="000000"/>
          <w:lang w:val="en"/>
        </w:rPr>
        <w:t xml:space="preserve"> [RFC4627] object which contains information about the end user session associated with the supplied </w:t>
      </w:r>
      <w:proofErr w:type="spellStart"/>
      <w:r>
        <w:rPr>
          <w:rFonts w:ascii="Verdana" w:hAnsi="Verdana"/>
          <w:color w:val="000000"/>
          <w:lang w:val="en"/>
        </w:rPr>
        <w:t>id_token</w:t>
      </w:r>
      <w:proofErr w:type="spellEnd"/>
      <w:r>
        <w:rPr>
          <w:rFonts w:ascii="Verdana" w:hAnsi="Verdana"/>
          <w:color w:val="000000"/>
          <w:lang w:val="en"/>
        </w:rPr>
        <w:t xml:space="preserve">. </w:t>
      </w:r>
    </w:p>
    <w:p w:rsidR="007A4FB8" w:rsidRDefault="007A4FB8">
      <w:pPr>
        <w:pStyle w:val="NormalWeb"/>
        <w:divId w:val="1147207986"/>
        <w:rPr>
          <w:rFonts w:ascii="Verdana" w:hAnsi="Verdana"/>
          <w:color w:val="000000"/>
          <w:lang w:val="en"/>
        </w:rPr>
      </w:pPr>
      <w:commentRangeStart w:id="55"/>
      <w:r>
        <w:rPr>
          <w:rFonts w:ascii="Verdana" w:hAnsi="Verdana"/>
          <w:color w:val="000000"/>
          <w:lang w:val="en"/>
        </w:rPr>
        <w:t xml:space="preserve">Clients MUST verify the validity of the </w:t>
      </w:r>
      <w:proofErr w:type="spellStart"/>
      <w:r>
        <w:rPr>
          <w:rFonts w:ascii="Verdana" w:hAnsi="Verdana"/>
          <w:color w:val="000000"/>
          <w:lang w:val="en"/>
        </w:rPr>
        <w:t>id_token</w:t>
      </w:r>
      <w:proofErr w:type="spellEnd"/>
      <w:r>
        <w:rPr>
          <w:rFonts w:ascii="Verdana" w:hAnsi="Verdana"/>
          <w:color w:val="000000"/>
          <w:lang w:val="en"/>
        </w:rPr>
        <w:t xml:space="preserve"> using the Check ID Endpoint. </w:t>
      </w:r>
      <w:commentRangeEnd w:id="55"/>
      <w:r w:rsidR="00685743">
        <w:rPr>
          <w:rStyle w:val="CommentReference"/>
        </w:rPr>
        <w:commentReference w:id="55"/>
      </w:r>
    </w:p>
    <w:p w:rsidR="007A4FB8" w:rsidRDefault="007A4FB8">
      <w:pPr>
        <w:pStyle w:val="NormalWeb"/>
        <w:divId w:val="1147207986"/>
        <w:rPr>
          <w:rFonts w:ascii="Verdana" w:hAnsi="Verdana"/>
          <w:color w:val="000000"/>
          <w:lang w:val="en"/>
        </w:rPr>
      </w:pPr>
      <w:r>
        <w:rPr>
          <w:rFonts w:ascii="Verdana" w:hAnsi="Verdana"/>
          <w:color w:val="000000"/>
          <w:lang w:val="en"/>
        </w:rPr>
        <w:t xml:space="preserve">The </w:t>
      </w:r>
      <w:proofErr w:type="spellStart"/>
      <w:r>
        <w:rPr>
          <w:rFonts w:ascii="Verdana" w:hAnsi="Verdana"/>
          <w:color w:val="000000"/>
          <w:lang w:val="en"/>
        </w:rPr>
        <w:t>id_token</w:t>
      </w:r>
      <w:proofErr w:type="spellEnd"/>
      <w:r>
        <w:rPr>
          <w:rFonts w:ascii="Verdana" w:hAnsi="Verdana"/>
          <w:color w:val="000000"/>
          <w:lang w:val="en"/>
        </w:rPr>
        <w:t xml:space="preserve"> is used to manage the </w:t>
      </w:r>
      <w:proofErr w:type="spellStart"/>
      <w:r>
        <w:rPr>
          <w:rFonts w:ascii="Verdana" w:hAnsi="Verdana"/>
          <w:color w:val="000000"/>
          <w:lang w:val="en"/>
        </w:rPr>
        <w:t>signon</w:t>
      </w:r>
      <w:proofErr w:type="spellEnd"/>
      <w:r>
        <w:rPr>
          <w:rFonts w:ascii="Verdana" w:hAnsi="Verdana"/>
          <w:color w:val="000000"/>
          <w:lang w:val="en"/>
        </w:rPr>
        <w:t xml:space="preserve"> event and user identifier, separately from access to the UserInfo Endpoint and other OAuth 2.0 protected resources that the user is granting access to. The </w:t>
      </w:r>
      <w:proofErr w:type="spellStart"/>
      <w:r>
        <w:rPr>
          <w:rFonts w:ascii="Verdana" w:hAnsi="Verdana"/>
          <w:color w:val="000000"/>
          <w:lang w:val="en"/>
        </w:rPr>
        <w:t>id_token</w:t>
      </w:r>
      <w:proofErr w:type="spellEnd"/>
      <w:r>
        <w:rPr>
          <w:rFonts w:ascii="Verdana" w:hAnsi="Verdana"/>
          <w:color w:val="000000"/>
          <w:lang w:val="en"/>
        </w:rPr>
        <w:t xml:space="preserve"> is audience restricted to a particular client via the audience and nonce.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A full explanation of how to use the </w:t>
      </w:r>
      <w:proofErr w:type="spellStart"/>
      <w:r>
        <w:rPr>
          <w:rFonts w:ascii="Verdana" w:hAnsi="Verdana"/>
          <w:color w:val="000000"/>
          <w:lang w:val="en"/>
        </w:rPr>
        <w:t>id_token</w:t>
      </w:r>
      <w:proofErr w:type="spellEnd"/>
      <w:r>
        <w:rPr>
          <w:rFonts w:ascii="Verdana" w:hAnsi="Verdana"/>
          <w:color w:val="000000"/>
          <w:lang w:val="en"/>
        </w:rPr>
        <w:t xml:space="preserve"> to perform session management can be found in the </w:t>
      </w:r>
      <w:hyperlink w:anchor="OpenID.Session" w:history="1">
        <w:r>
          <w:rPr>
            <w:rStyle w:val="Hyperlink"/>
            <w:rFonts w:ascii="Verdana" w:hAnsi="Verdana"/>
            <w:u w:val="none"/>
            <w:lang w:val="en"/>
          </w:rPr>
          <w:t>OpenID Connect Session Management 1.0</w:t>
        </w:r>
        <w:r>
          <w:rPr>
            <w:rStyle w:val="Hyperlink"/>
            <w:rFonts w:ascii="Verdana" w:hAnsi="Verdana"/>
            <w:vanish/>
            <w:u w:val="none"/>
            <w:lang w:val="en"/>
          </w:rPr>
          <w:t xml:space="preserve"> (de Medeiros, B., “OpenID Connect Session Management 1.0,” September 2011.)</w:t>
        </w:r>
      </w:hyperlink>
      <w:r>
        <w:rPr>
          <w:rFonts w:ascii="Verdana" w:hAnsi="Verdana"/>
          <w:color w:val="000000"/>
          <w:lang w:val="en"/>
        </w:rPr>
        <w:t xml:space="preserve"> [</w:t>
      </w:r>
      <w:proofErr w:type="spellStart"/>
      <w:r>
        <w:rPr>
          <w:rFonts w:ascii="Verdana" w:hAnsi="Verdana"/>
          <w:color w:val="000000"/>
          <w:lang w:val="en"/>
        </w:rPr>
        <w:t>OpenID.Session</w:t>
      </w:r>
      <w:proofErr w:type="spellEnd"/>
      <w:r>
        <w:rPr>
          <w:rFonts w:ascii="Verdana" w:hAnsi="Verdana"/>
          <w:color w:val="000000"/>
          <w:lang w:val="en"/>
        </w:rPr>
        <w:t xml:space="preserve">] </w:t>
      </w:r>
    </w:p>
    <w:p w:rsidR="007A4FB8" w:rsidRDefault="007A4FB8">
      <w:pPr>
        <w:spacing w:before="0" w:beforeAutospacing="0" w:after="0" w:afterAutospacing="0"/>
        <w:divId w:val="1147207986"/>
        <w:rPr>
          <w:rFonts w:ascii="Verdana" w:eastAsia="Times New Roman" w:hAnsi="Verdana"/>
          <w:color w:val="000000"/>
          <w:lang w:val="en"/>
        </w:rPr>
      </w:pPr>
      <w:bookmarkStart w:id="56" w:name="anchor6"/>
      <w:bookmarkEnd w:id="56"/>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57" w:name="rfc.section.3.3.1"/>
      <w:bookmarkEnd w:id="57"/>
      <w:r>
        <w:rPr>
          <w:rFonts w:eastAsia="Times New Roman"/>
          <w:lang w:val="en"/>
        </w:rPr>
        <w:t>3.3.1.</w:t>
      </w:r>
      <w:proofErr w:type="gramStart"/>
      <w:r>
        <w:rPr>
          <w:rFonts w:eastAsia="Times New Roman"/>
          <w:lang w:val="en"/>
        </w:rPr>
        <w:t>  Check</w:t>
      </w:r>
      <w:proofErr w:type="gramEnd"/>
      <w:r>
        <w:rPr>
          <w:rFonts w:eastAsia="Times New Roman"/>
          <w:lang w:val="en"/>
        </w:rPr>
        <w:t xml:space="preserve"> ID Request</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To request the information about the authentication performed on the user and verify the </w:t>
      </w:r>
      <w:proofErr w:type="spellStart"/>
      <w:r>
        <w:rPr>
          <w:rFonts w:ascii="Verdana" w:hAnsi="Verdana"/>
          <w:color w:val="000000"/>
          <w:lang w:val="en"/>
        </w:rPr>
        <w:t>id_token</w:t>
      </w:r>
      <w:proofErr w:type="spellEnd"/>
      <w:r>
        <w:rPr>
          <w:rFonts w:ascii="Verdana" w:hAnsi="Verdana"/>
          <w:color w:val="000000"/>
          <w:lang w:val="en"/>
        </w:rPr>
        <w:t xml:space="preserve">, the following parameters MAY be sent to the Check ID Endpoint as query parameters in a GET or as form encoded in a POST request: </w:t>
      </w:r>
    </w:p>
    <w:p w:rsidR="007A4FB8" w:rsidRDefault="007A4FB8">
      <w:pPr>
        <w:spacing w:before="0" w:beforeAutospacing="0" w:after="0" w:afterAutospacing="0"/>
        <w:divId w:val="1899516544"/>
        <w:rPr>
          <w:rFonts w:ascii="Verdana" w:eastAsia="Times New Roman" w:hAnsi="Verdana"/>
          <w:color w:val="000000"/>
          <w:lang w:val="en"/>
        </w:rPr>
      </w:pPr>
      <w:proofErr w:type="spellStart"/>
      <w:r>
        <w:rPr>
          <w:rFonts w:ascii="Verdana" w:eastAsia="Times New Roman" w:hAnsi="Verdana"/>
          <w:color w:val="000000"/>
          <w:lang w:val="en"/>
        </w:rPr>
        <w:t>id_token</w:t>
      </w:r>
      <w:proofErr w:type="spellEnd"/>
    </w:p>
    <w:p w:rsidR="007A4FB8" w:rsidRDefault="007A4FB8">
      <w:pPr>
        <w:spacing w:before="0" w:beforeAutospacing="0" w:after="0" w:afterAutospacing="0"/>
        <w:ind w:left="720"/>
        <w:divId w:val="1899516544"/>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The </w:t>
      </w:r>
      <w:proofErr w:type="spellStart"/>
      <w:r>
        <w:rPr>
          <w:rFonts w:ascii="Verdana" w:eastAsia="Times New Roman" w:hAnsi="Verdana"/>
          <w:color w:val="000000"/>
          <w:lang w:val="en"/>
        </w:rPr>
        <w:t>id_token</w:t>
      </w:r>
      <w:proofErr w:type="spellEnd"/>
      <w:r>
        <w:rPr>
          <w:rFonts w:ascii="Verdana" w:eastAsia="Times New Roman" w:hAnsi="Verdana"/>
          <w:color w:val="000000"/>
          <w:lang w:val="en"/>
        </w:rPr>
        <w:t xml:space="preserve"> obtained from an OpenID Connect authorization request.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The following is a non-normative example of a request to the Check ID Endpoint: </w:t>
      </w:r>
    </w:p>
    <w:p w:rsidR="007A4FB8" w:rsidRDefault="007A4FB8">
      <w:pPr>
        <w:pStyle w:val="HTMLPreformatted"/>
        <w:divId w:val="246813854"/>
        <w:rPr>
          <w:lang w:val="en"/>
        </w:rPr>
      </w:pPr>
      <w:r>
        <w:rPr>
          <w:lang w:val="en"/>
        </w:rPr>
        <w:t>Request:</w:t>
      </w:r>
    </w:p>
    <w:p w:rsidR="007A4FB8" w:rsidRDefault="007A4FB8">
      <w:pPr>
        <w:pStyle w:val="HTMLPreformatted"/>
        <w:divId w:val="246813854"/>
        <w:rPr>
          <w:lang w:val="en"/>
        </w:rPr>
      </w:pPr>
    </w:p>
    <w:p w:rsidR="007A4FB8" w:rsidRDefault="007A4FB8">
      <w:pPr>
        <w:pStyle w:val="HTMLPreformatted"/>
        <w:divId w:val="246813854"/>
        <w:rPr>
          <w:lang w:val="en"/>
        </w:rPr>
      </w:pPr>
      <w:r>
        <w:rPr>
          <w:lang w:val="en"/>
        </w:rPr>
        <w:t>GET /op/check_id</w:t>
      </w:r>
      <w:proofErr w:type="gramStart"/>
      <w:r>
        <w:rPr>
          <w:lang w:val="en"/>
        </w:rPr>
        <w:t>?id</w:t>
      </w:r>
      <w:proofErr w:type="gramEnd"/>
      <w:r>
        <w:rPr>
          <w:lang w:val="en"/>
        </w:rPr>
        <w:t>_token=eyJ0eXAiOiJKV1QiLCJhbGciOiJIUzI1NiIsImtpZCI6</w:t>
      </w:r>
    </w:p>
    <w:p w:rsidR="007A4FB8" w:rsidRDefault="007A4FB8">
      <w:pPr>
        <w:pStyle w:val="HTMLPreformatted"/>
        <w:divId w:val="246813854"/>
        <w:rPr>
          <w:lang w:val="en"/>
        </w:rPr>
      </w:pPr>
      <w:r>
        <w:rPr>
          <w:lang w:val="en"/>
        </w:rPr>
        <w:t>ImNsaWVudC5leGFtcGxlLmNvbSJ9.eyJpc3N1ZXIiOiJodHRwOlwvXC9zZXJ2ZXIuZXhhbXBs</w:t>
      </w:r>
    </w:p>
    <w:p w:rsidR="007A4FB8" w:rsidRDefault="007A4FB8">
      <w:pPr>
        <w:pStyle w:val="HTMLPreformatted"/>
        <w:divId w:val="246813854"/>
        <w:rPr>
          <w:lang w:val="en"/>
        </w:rPr>
      </w:pPr>
      <w:r>
        <w:rPr>
          <w:lang w:val="en"/>
        </w:rPr>
        <w:t>ZS5jb20iLCJjbGllbnRfaWQiOiJjbGllbnQuZXhhbXBsZS5jb20iLCJhdWRpZW5jZSI6ImNsa</w:t>
      </w:r>
    </w:p>
    <w:p w:rsidR="007A4FB8" w:rsidRDefault="007A4FB8">
      <w:pPr>
        <w:pStyle w:val="HTMLPreformatted"/>
        <w:divId w:val="246813854"/>
        <w:rPr>
          <w:lang w:val="en"/>
        </w:rPr>
      </w:pPr>
      <w:r>
        <w:rPr>
          <w:lang w:val="en"/>
        </w:rPr>
        <w:t>WVudC5leGFtcGxlLmNvbSIsImlkIjoidXNlcl8yMzQyMzQiLCJleHAiOjEzMDM4NTI4ODB9.a</w:t>
      </w:r>
    </w:p>
    <w:p w:rsidR="007A4FB8" w:rsidRDefault="007A4FB8">
      <w:pPr>
        <w:pStyle w:val="HTMLPreformatted"/>
        <w:divId w:val="246813854"/>
        <w:rPr>
          <w:lang w:val="en"/>
        </w:rPr>
      </w:pPr>
      <w:r>
        <w:rPr>
          <w:lang w:val="en"/>
        </w:rPr>
        <w:t>JwagC6501Da-zK-X8Az9B-Y625aSEfxVuBpFEDjOxQ</w:t>
      </w:r>
    </w:p>
    <w:p w:rsidR="007A4FB8" w:rsidRDefault="007A4FB8">
      <w:pPr>
        <w:pStyle w:val="HTMLPreformatted"/>
        <w:divId w:val="246813854"/>
        <w:rPr>
          <w:lang w:val="en"/>
        </w:rPr>
      </w:pPr>
    </w:p>
    <w:p w:rsidR="007A4FB8" w:rsidRDefault="007A4FB8">
      <w:pPr>
        <w:pStyle w:val="HTMLPreformatted"/>
        <w:divId w:val="246813854"/>
        <w:rPr>
          <w:lang w:val="en"/>
        </w:rPr>
      </w:pPr>
      <w:r>
        <w:rPr>
          <w:lang w:val="en"/>
        </w:rPr>
        <w:t>Host: server.example.com</w:t>
      </w:r>
    </w:p>
    <w:p w:rsidR="007A4FB8" w:rsidRDefault="007A4FB8">
      <w:pPr>
        <w:pStyle w:val="HTMLPreformatted"/>
        <w:divId w:val="246813854"/>
        <w:rPr>
          <w:lang w:val="en"/>
        </w:rPr>
      </w:pPr>
    </w:p>
    <w:p w:rsidR="007A4FB8" w:rsidRDefault="007A4FB8">
      <w:pPr>
        <w:pStyle w:val="HTMLPreformatted"/>
        <w:divId w:val="246813854"/>
        <w:rPr>
          <w:lang w:val="en"/>
        </w:rPr>
      </w:pPr>
    </w:p>
    <w:p w:rsidR="007A4FB8" w:rsidRDefault="007A4FB8">
      <w:pPr>
        <w:spacing w:before="0" w:beforeAutospacing="0" w:after="0" w:afterAutospacing="0"/>
        <w:divId w:val="1147207986"/>
        <w:rPr>
          <w:rFonts w:ascii="Verdana" w:eastAsia="Times New Roman" w:hAnsi="Verdana"/>
          <w:color w:val="000000"/>
          <w:lang w:val="en"/>
        </w:rPr>
      </w:pPr>
      <w:bookmarkStart w:id="58" w:name="anchor7"/>
      <w:bookmarkEnd w:id="58"/>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59" w:name="rfc.section.3.3.1.1"/>
      <w:bookmarkEnd w:id="59"/>
      <w:r>
        <w:rPr>
          <w:rFonts w:eastAsia="Times New Roman"/>
          <w:lang w:val="en"/>
        </w:rPr>
        <w:t>3.3.1.1.</w:t>
      </w:r>
      <w:proofErr w:type="gramStart"/>
      <w:r>
        <w:rPr>
          <w:rFonts w:eastAsia="Times New Roman"/>
          <w:lang w:val="en"/>
        </w:rPr>
        <w:t>  Request</w:t>
      </w:r>
      <w:proofErr w:type="gramEnd"/>
      <w:r>
        <w:rPr>
          <w:rFonts w:eastAsia="Times New Roman"/>
          <w:lang w:val="en"/>
        </w:rPr>
        <w:t xml:space="preserve"> Verification</w:t>
      </w:r>
    </w:p>
    <w:p w:rsidR="007A4FB8" w:rsidRDefault="007A4FB8">
      <w:pPr>
        <w:pStyle w:val="NormalWeb"/>
        <w:divId w:val="1147207986"/>
        <w:rPr>
          <w:rFonts w:ascii="Verdana" w:hAnsi="Verdana"/>
          <w:color w:val="000000"/>
          <w:lang w:val="en"/>
        </w:rPr>
      </w:pPr>
      <w:r>
        <w:rPr>
          <w:rFonts w:ascii="Verdana" w:hAnsi="Verdana"/>
          <w:color w:val="000000"/>
          <w:lang w:val="en"/>
        </w:rPr>
        <w:t xml:space="preserve">Clients MUST verify the request with the following: </w:t>
      </w:r>
    </w:p>
    <w:p w:rsidR="007A4FB8" w:rsidRDefault="007A4FB8">
      <w:pPr>
        <w:numPr>
          <w:ilvl w:val="0"/>
          <w:numId w:val="2"/>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When connecting to the Endpoint, verify that the TLS peer matches that of the Endpoint. </w:t>
      </w:r>
    </w:p>
    <w:p w:rsidR="007A4FB8" w:rsidRDefault="007A4FB8">
      <w:pPr>
        <w:numPr>
          <w:ilvl w:val="0"/>
          <w:numId w:val="2"/>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Make sure that the Endpoint that the client connected to is a trusted Check ID Endpoint for the Entity via pre-configuration meta-data or discovery. </w:t>
      </w:r>
    </w:p>
    <w:p w:rsidR="007A4FB8" w:rsidRDefault="007A4FB8">
      <w:pPr>
        <w:spacing w:before="0" w:beforeAutospacing="0" w:after="0" w:afterAutospacing="0"/>
        <w:divId w:val="1147207986"/>
        <w:rPr>
          <w:rFonts w:ascii="Verdana" w:eastAsia="Times New Roman" w:hAnsi="Verdana"/>
          <w:color w:val="000000"/>
          <w:lang w:val="en"/>
        </w:rPr>
      </w:pPr>
      <w:bookmarkStart w:id="60" w:name="anchor8"/>
      <w:bookmarkEnd w:id="60"/>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61" w:name="rfc.section.3.3.2"/>
      <w:bookmarkEnd w:id="61"/>
      <w:r>
        <w:rPr>
          <w:rFonts w:eastAsia="Times New Roman"/>
          <w:lang w:val="en"/>
        </w:rPr>
        <w:t>3.3.2.</w:t>
      </w:r>
      <w:proofErr w:type="gramStart"/>
      <w:r>
        <w:rPr>
          <w:rFonts w:eastAsia="Times New Roman"/>
          <w:lang w:val="en"/>
        </w:rPr>
        <w:t xml:space="preserve">  </w:t>
      </w:r>
      <w:commentRangeStart w:id="62"/>
      <w:r>
        <w:rPr>
          <w:rFonts w:eastAsia="Times New Roman"/>
          <w:lang w:val="en"/>
        </w:rPr>
        <w:t>Check</w:t>
      </w:r>
      <w:proofErr w:type="gramEnd"/>
      <w:r>
        <w:rPr>
          <w:rFonts w:eastAsia="Times New Roman"/>
          <w:lang w:val="en"/>
        </w:rPr>
        <w:t xml:space="preserve"> ID Response</w:t>
      </w:r>
      <w:commentRangeEnd w:id="62"/>
      <w:r w:rsidR="005D5316">
        <w:rPr>
          <w:rStyle w:val="CommentReference"/>
          <w:rFonts w:ascii="Times New Roman" w:hAnsi="Times New Roman" w:cs="Times New Roman"/>
          <w:b w:val="0"/>
          <w:bCs w:val="0"/>
          <w:color w:val="auto"/>
        </w:rPr>
        <w:commentReference w:id="62"/>
      </w:r>
    </w:p>
    <w:p w:rsidR="007A4FB8" w:rsidRDefault="007A4FB8">
      <w:pPr>
        <w:pStyle w:val="NormalWeb"/>
        <w:divId w:val="1147207986"/>
        <w:rPr>
          <w:rFonts w:ascii="Verdana" w:hAnsi="Verdana"/>
          <w:color w:val="000000"/>
          <w:lang w:val="en"/>
        </w:rPr>
      </w:pPr>
      <w:r>
        <w:rPr>
          <w:rFonts w:ascii="Verdana" w:hAnsi="Verdana"/>
          <w:color w:val="000000"/>
          <w:lang w:val="en"/>
        </w:rPr>
        <w:t xml:space="preserve">The response is a text </w:t>
      </w:r>
      <w:hyperlink w:anchor="RFC4627" w:history="1">
        <w:r>
          <w:rPr>
            <w:rStyle w:val="Hyperlink"/>
            <w:rFonts w:ascii="Verdana" w:hAnsi="Verdana"/>
            <w:u w:val="none"/>
            <w:lang w:val="en"/>
          </w:rPr>
          <w:t>JSON</w:t>
        </w:r>
        <w:r>
          <w:rPr>
            <w:rStyle w:val="Hyperlink"/>
            <w:rFonts w:ascii="Verdana" w:hAnsi="Verdana"/>
            <w:vanish/>
            <w:u w:val="none"/>
            <w:lang w:val="en"/>
          </w:rPr>
          <w:t xml:space="preserve"> (Crockford, D., “The application/json Media Type for JavaScript Object Notation (JSON),” July 2006.)</w:t>
        </w:r>
      </w:hyperlink>
      <w:r>
        <w:rPr>
          <w:rFonts w:ascii="Verdana" w:hAnsi="Verdana"/>
          <w:color w:val="000000"/>
          <w:lang w:val="en"/>
        </w:rPr>
        <w:t xml:space="preserve"> [RFC4627] object using the </w:t>
      </w:r>
      <w:r>
        <w:rPr>
          <w:rStyle w:val="HTMLTypewriter"/>
          <w:lang w:val="en"/>
        </w:rPr>
        <w:t>application/</w:t>
      </w:r>
      <w:proofErr w:type="spellStart"/>
      <w:r>
        <w:rPr>
          <w:rStyle w:val="HTMLTypewriter"/>
          <w:lang w:val="en"/>
        </w:rPr>
        <w:t>json</w:t>
      </w:r>
      <w:proofErr w:type="spellEnd"/>
      <w:r>
        <w:rPr>
          <w:rFonts w:ascii="Verdana" w:hAnsi="Verdana"/>
          <w:color w:val="000000"/>
          <w:lang w:val="en"/>
        </w:rPr>
        <w:t xml:space="preserve"> media type with the following parameters. </w:t>
      </w:r>
    </w:p>
    <w:p w:rsidR="007A4FB8" w:rsidRDefault="007A4FB8">
      <w:pPr>
        <w:spacing w:before="0" w:beforeAutospacing="0" w:after="0" w:afterAutospacing="0"/>
        <w:divId w:val="1609771362"/>
        <w:rPr>
          <w:rFonts w:ascii="Verdana" w:eastAsia="Times New Roman" w:hAnsi="Verdana"/>
          <w:color w:val="000000"/>
          <w:lang w:val="en"/>
        </w:rPr>
      </w:pPr>
      <w:proofErr w:type="spellStart"/>
      <w:proofErr w:type="gramStart"/>
      <w:r>
        <w:rPr>
          <w:rFonts w:ascii="Verdana" w:eastAsia="Times New Roman" w:hAnsi="Verdana"/>
          <w:color w:val="000000"/>
          <w:lang w:val="en"/>
        </w:rPr>
        <w:t>iss</w:t>
      </w:r>
      <w:proofErr w:type="spellEnd"/>
      <w:proofErr w:type="gramEnd"/>
    </w:p>
    <w:p w:rsidR="007A4FB8" w:rsidRDefault="007A4FB8">
      <w:pPr>
        <w:spacing w:before="0" w:beforeAutospacing="0" w:after="0" w:afterAutospacing="0"/>
        <w:ind w:left="720"/>
        <w:divId w:val="160977136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unique identifier of the issuer of the response.</w:t>
      </w:r>
      <w:proofErr w:type="gramEnd"/>
      <w:r>
        <w:rPr>
          <w:rFonts w:ascii="Verdana" w:eastAsia="Times New Roman" w:hAnsi="Verdana"/>
          <w:color w:val="000000"/>
          <w:lang w:val="en"/>
        </w:rPr>
        <w:t xml:space="preserve"> </w:t>
      </w:r>
    </w:p>
    <w:p w:rsidR="007A4FB8" w:rsidRDefault="007A4FB8">
      <w:pPr>
        <w:spacing w:before="0" w:beforeAutospacing="0" w:after="0" w:afterAutospacing="0"/>
        <w:divId w:val="1609771362"/>
        <w:rPr>
          <w:rFonts w:ascii="Verdana" w:eastAsia="Times New Roman" w:hAnsi="Verdana"/>
          <w:color w:val="000000"/>
          <w:lang w:val="en"/>
        </w:rPr>
      </w:pPr>
      <w:proofErr w:type="spellStart"/>
      <w:r>
        <w:rPr>
          <w:rFonts w:ascii="Verdana" w:eastAsia="Times New Roman" w:hAnsi="Verdana"/>
          <w:color w:val="000000"/>
          <w:lang w:val="en"/>
        </w:rPr>
        <w:t>user_id</w:t>
      </w:r>
      <w:proofErr w:type="spellEnd"/>
    </w:p>
    <w:p w:rsidR="007A4FB8" w:rsidRDefault="007A4FB8">
      <w:pPr>
        <w:spacing w:before="0" w:beforeAutospacing="0" w:after="0" w:afterAutospacing="0"/>
        <w:ind w:left="720"/>
        <w:divId w:val="160977136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 locally unique and never reassigned identifier for the user, which is intended to be consumed by the Client.</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e.g. </w:t>
      </w:r>
      <w:r>
        <w:rPr>
          <w:rStyle w:val="HTMLTypewriter"/>
          <w:lang w:val="en"/>
        </w:rPr>
        <w:t>24400320</w:t>
      </w:r>
      <w:r>
        <w:rPr>
          <w:rFonts w:ascii="Verdana" w:eastAsia="Times New Roman" w:hAnsi="Verdana"/>
          <w:color w:val="000000"/>
          <w:lang w:val="en"/>
        </w:rPr>
        <w:t xml:space="preserve"> or </w:t>
      </w:r>
      <w:r>
        <w:rPr>
          <w:rStyle w:val="HTMLTypewriter"/>
          <w:lang w:val="en"/>
        </w:rPr>
        <w:t>AItOawmwtWwcT0k51BayewNvutrJUqsvl6qs7A4</w:t>
      </w:r>
      <w:r>
        <w:rPr>
          <w:rFonts w:ascii="Verdana" w:eastAsia="Times New Roman" w:hAnsi="Verdana"/>
          <w:color w:val="000000"/>
          <w:lang w:val="en"/>
        </w:rPr>
        <w:t>.</w:t>
      </w:r>
      <w:proofErr w:type="gramEnd"/>
      <w:r>
        <w:rPr>
          <w:rFonts w:ascii="Verdana" w:eastAsia="Times New Roman" w:hAnsi="Verdana"/>
          <w:color w:val="000000"/>
          <w:lang w:val="en"/>
        </w:rPr>
        <w:t xml:space="preserve"> It MUST NOT exceed 255 ASCII characters in length. </w:t>
      </w:r>
    </w:p>
    <w:p w:rsidR="007A4FB8" w:rsidRDefault="007A4FB8">
      <w:pPr>
        <w:spacing w:before="0" w:beforeAutospacing="0" w:after="0" w:afterAutospacing="0"/>
        <w:divId w:val="1609771362"/>
        <w:rPr>
          <w:rFonts w:ascii="Verdana" w:eastAsia="Times New Roman" w:hAnsi="Verdana"/>
          <w:color w:val="000000"/>
          <w:lang w:val="en"/>
        </w:rPr>
      </w:pPr>
      <w:proofErr w:type="spellStart"/>
      <w:proofErr w:type="gramStart"/>
      <w:r>
        <w:rPr>
          <w:rFonts w:ascii="Verdana" w:eastAsia="Times New Roman" w:hAnsi="Verdana"/>
          <w:color w:val="000000"/>
          <w:lang w:val="en"/>
        </w:rPr>
        <w:t>aud</w:t>
      </w:r>
      <w:proofErr w:type="spellEnd"/>
      <w:proofErr w:type="gramEnd"/>
    </w:p>
    <w:p w:rsidR="007A4FB8" w:rsidRDefault="007A4FB8">
      <w:pPr>
        <w:spacing w:before="0" w:beforeAutospacing="0" w:after="0" w:afterAutospacing="0"/>
        <w:ind w:left="720"/>
        <w:divId w:val="160977136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This member identifies the audience that this ID Token is intended for. It is </w:t>
      </w:r>
      <w:proofErr w:type="spellStart"/>
      <w:r>
        <w:rPr>
          <w:rFonts w:ascii="Verdana" w:eastAsia="Times New Roman" w:hAnsi="Verdana"/>
          <w:color w:val="000000"/>
          <w:lang w:val="en"/>
        </w:rPr>
        <w:t>client_id</w:t>
      </w:r>
      <w:proofErr w:type="spellEnd"/>
      <w:r>
        <w:rPr>
          <w:rFonts w:ascii="Verdana" w:eastAsia="Times New Roman" w:hAnsi="Verdana"/>
          <w:color w:val="000000"/>
          <w:lang w:val="en"/>
        </w:rPr>
        <w:t xml:space="preserve"> of the RP. </w:t>
      </w:r>
    </w:p>
    <w:p w:rsidR="007A4FB8" w:rsidRDefault="007A4FB8">
      <w:pPr>
        <w:spacing w:before="0" w:beforeAutospacing="0" w:after="0" w:afterAutospacing="0"/>
        <w:divId w:val="1609771362"/>
        <w:rPr>
          <w:rFonts w:ascii="Verdana" w:eastAsia="Times New Roman" w:hAnsi="Verdana"/>
          <w:color w:val="000000"/>
          <w:lang w:val="en"/>
        </w:rPr>
      </w:pPr>
      <w:proofErr w:type="spellStart"/>
      <w:proofErr w:type="gramStart"/>
      <w:r>
        <w:rPr>
          <w:rFonts w:ascii="Verdana" w:eastAsia="Times New Roman" w:hAnsi="Verdana"/>
          <w:color w:val="000000"/>
          <w:lang w:val="en"/>
        </w:rPr>
        <w:t>exp</w:t>
      </w:r>
      <w:proofErr w:type="spellEnd"/>
      <w:proofErr w:type="gramEnd"/>
    </w:p>
    <w:p w:rsidR="007A4FB8" w:rsidRDefault="007A4FB8">
      <w:pPr>
        <w:spacing w:before="0" w:beforeAutospacing="0" w:after="0" w:afterAutospacing="0"/>
        <w:ind w:left="720"/>
        <w:divId w:val="160977136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Type Integer.</w:t>
      </w:r>
      <w:proofErr w:type="gramEnd"/>
      <w:r>
        <w:rPr>
          <w:rFonts w:ascii="Verdana" w:eastAsia="Times New Roman" w:hAnsi="Verdana"/>
          <w:color w:val="000000"/>
          <w:lang w:val="en"/>
        </w:rPr>
        <w:t xml:space="preserve"> Identifies the expiration time on or after which the ID Token MUST NOT be accepted for processing. The processing of this parameter requires that the current date/time MUST be before the expiration date/time listed in the value. Implementers MAY provide for some small leeway, usually no more than a few minutes, to account for clock skew. The value is number of seconds from 1970-01-01T0:0:0Z as measured in UTC until the desired date/time. See </w:t>
      </w:r>
      <w:hyperlink w:anchor="RFC3339" w:history="1">
        <w:r>
          <w:rPr>
            <w:rStyle w:val="Hyperlink"/>
            <w:rFonts w:ascii="Verdana" w:eastAsia="Times New Roman" w:hAnsi="Verdana"/>
            <w:u w:val="none"/>
            <w:lang w:val="en"/>
          </w:rPr>
          <w:t>RFC 3339</w:t>
        </w:r>
        <w:r>
          <w:rPr>
            <w:rStyle w:val="Hyperlink"/>
            <w:rFonts w:ascii="Verdana" w:eastAsia="Times New Roman" w:hAnsi="Verdana"/>
            <w:vanish/>
            <w:u w:val="none"/>
            <w:lang w:val="en"/>
          </w:rPr>
          <w:t xml:space="preserve"> (Klyne, G., Ed. and C. Newman, “Date and Time on the Internet: Timestamps,” July 2002.)</w:t>
        </w:r>
      </w:hyperlink>
      <w:r>
        <w:rPr>
          <w:rFonts w:ascii="Verdana" w:eastAsia="Times New Roman" w:hAnsi="Verdana"/>
          <w:color w:val="000000"/>
          <w:lang w:val="en"/>
        </w:rPr>
        <w:t xml:space="preserve"> [RFC3339] for details regarding date/times in general and UTC in particular. </w:t>
      </w:r>
    </w:p>
    <w:p w:rsidR="007A4FB8" w:rsidRDefault="007A4FB8">
      <w:pPr>
        <w:spacing w:before="0" w:beforeAutospacing="0" w:after="0" w:afterAutospacing="0"/>
        <w:divId w:val="1609771362"/>
        <w:rPr>
          <w:rFonts w:ascii="Verdana" w:eastAsia="Times New Roman" w:hAnsi="Verdana"/>
          <w:color w:val="000000"/>
          <w:lang w:val="en"/>
        </w:rPr>
      </w:pPr>
      <w:commentRangeStart w:id="63"/>
      <w:r>
        <w:rPr>
          <w:rFonts w:ascii="Verdana" w:eastAsia="Times New Roman" w:hAnsi="Verdana"/>
          <w:color w:val="000000"/>
          <w:lang w:val="en"/>
        </w:rPr>
        <w:t>iso29115</w:t>
      </w:r>
      <w:commentRangeEnd w:id="63"/>
      <w:r w:rsidR="003B7C99">
        <w:rPr>
          <w:rStyle w:val="CommentReference"/>
        </w:rPr>
        <w:commentReference w:id="63"/>
      </w:r>
    </w:p>
    <w:p w:rsidR="007A4FB8" w:rsidRDefault="007A4FB8">
      <w:pPr>
        <w:spacing w:before="0" w:beforeAutospacing="0" w:after="0" w:afterAutospacing="0"/>
        <w:ind w:left="720"/>
        <w:divId w:val="1609771362"/>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entity</w:t>
      </w:r>
      <w:proofErr w:type="gramEnd"/>
      <w:r>
        <w:rPr>
          <w:rFonts w:ascii="Verdana" w:eastAsia="Times New Roman" w:hAnsi="Verdana"/>
          <w:color w:val="000000"/>
          <w:lang w:val="en"/>
        </w:rPr>
        <w:t xml:space="preserve"> authentication assurance): Specifies the </w:t>
      </w:r>
      <w:proofErr w:type="spellStart"/>
      <w:r>
        <w:rPr>
          <w:rFonts w:ascii="Verdana" w:eastAsia="Times New Roman" w:hAnsi="Verdana"/>
          <w:color w:val="000000"/>
          <w:lang w:val="en"/>
        </w:rPr>
        <w:t>X.eaa</w:t>
      </w:r>
      <w:proofErr w:type="spellEnd"/>
      <w:r>
        <w:rPr>
          <w:rFonts w:ascii="Verdana" w:eastAsia="Times New Roman" w:hAnsi="Verdana"/>
          <w:color w:val="000000"/>
          <w:lang w:val="en"/>
        </w:rPr>
        <w:t xml:space="preserve"> / </w:t>
      </w:r>
      <w:hyperlink w:anchor="ISO29115" w:history="1">
        <w:r>
          <w:rPr>
            <w:rStyle w:val="Hyperlink"/>
            <w:rFonts w:ascii="Verdana" w:eastAsia="Times New Roman" w:hAnsi="Verdana"/>
            <w:u w:val="none"/>
            <w:lang w:val="en"/>
          </w:rPr>
          <w:t>ISO/IEC29115</w:t>
        </w:r>
        <w:r>
          <w:rPr>
            <w:rStyle w:val="Hyperlink"/>
            <w:rFonts w:ascii="Verdana" w:eastAsia="Times New Roman" w:hAnsi="Verdana"/>
            <w:vanish/>
            <w:u w:val="none"/>
            <w:lang w:val="en"/>
          </w:rPr>
          <w:t xml:space="preserve"> (McCallister, E., “ITU-T Recommendation X.eaa | ISO/IEC 2nd CD 29115 -- Information technology - Security techniques - Entity authentication assurance framework,” .)</w:t>
        </w:r>
      </w:hyperlink>
      <w:r>
        <w:rPr>
          <w:rFonts w:ascii="Verdana" w:eastAsia="Times New Roman" w:hAnsi="Verdana"/>
          <w:color w:val="000000"/>
          <w:lang w:val="en"/>
        </w:rPr>
        <w:t xml:space="preserve"> [ISO29115] entity authentication assurance level of the authentication performed. </w:t>
      </w:r>
    </w:p>
    <w:p w:rsidR="007A4FB8" w:rsidRDefault="007A4FB8">
      <w:pPr>
        <w:spacing w:before="0" w:beforeAutospacing="0" w:after="0" w:afterAutospacing="0"/>
        <w:divId w:val="1609771362"/>
        <w:rPr>
          <w:rFonts w:ascii="Verdana" w:eastAsia="Times New Roman" w:hAnsi="Verdana"/>
          <w:color w:val="000000"/>
          <w:lang w:val="en"/>
        </w:rPr>
      </w:pPr>
      <w:proofErr w:type="gramStart"/>
      <w:r>
        <w:rPr>
          <w:rFonts w:ascii="Verdana" w:eastAsia="Times New Roman" w:hAnsi="Verdana"/>
          <w:color w:val="000000"/>
          <w:lang w:val="en"/>
        </w:rPr>
        <w:t>nonce</w:t>
      </w:r>
      <w:proofErr w:type="gramEnd"/>
    </w:p>
    <w:p w:rsidR="007A4FB8" w:rsidRDefault="007A4FB8">
      <w:pPr>
        <w:spacing w:before="0" w:beforeAutospacing="0" w:after="0" w:afterAutospacing="0"/>
        <w:ind w:left="720"/>
        <w:divId w:val="160977136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Clients MUST verify that the </w:t>
      </w:r>
      <w:r>
        <w:rPr>
          <w:rStyle w:val="HTMLTypewriter"/>
          <w:lang w:val="en"/>
        </w:rPr>
        <w:t>nonce</w:t>
      </w:r>
      <w:r>
        <w:rPr>
          <w:rFonts w:ascii="Verdana" w:eastAsia="Times New Roman" w:hAnsi="Verdana"/>
          <w:color w:val="000000"/>
          <w:lang w:val="en"/>
        </w:rPr>
        <w:t xml:space="preserve"> value is equal to the exact value of </w:t>
      </w:r>
      <w:r>
        <w:rPr>
          <w:rStyle w:val="HTMLTypewriter"/>
          <w:lang w:val="en"/>
        </w:rPr>
        <w:t>nonce</w:t>
      </w:r>
      <w:r>
        <w:rPr>
          <w:rFonts w:ascii="Verdana" w:eastAsia="Times New Roman" w:hAnsi="Verdana"/>
          <w:color w:val="000000"/>
          <w:lang w:val="en"/>
        </w:rPr>
        <w:t xml:space="preserve"> parameter in the Authorization Request.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The following is a non-normative example of a request to the Check ID Endpoint: </w:t>
      </w:r>
    </w:p>
    <w:p w:rsidR="007A4FB8" w:rsidRDefault="007A4FB8">
      <w:pPr>
        <w:pStyle w:val="HTMLPreformatted"/>
        <w:divId w:val="544100587"/>
        <w:rPr>
          <w:lang w:val="en"/>
        </w:rPr>
      </w:pPr>
      <w:r>
        <w:rPr>
          <w:lang w:val="en"/>
        </w:rPr>
        <w:t>Request:</w:t>
      </w:r>
    </w:p>
    <w:p w:rsidR="007A4FB8" w:rsidRDefault="007A4FB8">
      <w:pPr>
        <w:pStyle w:val="HTMLPreformatted"/>
        <w:divId w:val="544100587"/>
        <w:rPr>
          <w:lang w:val="en"/>
        </w:rPr>
      </w:pPr>
    </w:p>
    <w:p w:rsidR="007A4FB8" w:rsidRDefault="007A4FB8">
      <w:pPr>
        <w:pStyle w:val="HTMLPreformatted"/>
        <w:divId w:val="544100587"/>
        <w:rPr>
          <w:lang w:val="en"/>
        </w:rPr>
      </w:pPr>
      <w:r>
        <w:rPr>
          <w:lang w:val="en"/>
        </w:rPr>
        <w:t>GET /op/check_id</w:t>
      </w:r>
      <w:proofErr w:type="gramStart"/>
      <w:r>
        <w:rPr>
          <w:lang w:val="en"/>
        </w:rPr>
        <w:t>?id</w:t>
      </w:r>
      <w:proofErr w:type="gramEnd"/>
      <w:r>
        <w:rPr>
          <w:lang w:val="en"/>
        </w:rPr>
        <w:t>_token=eyJ0eXAiOiJKV1QiLCJhbGciOiJIUzI1NiIsImtpZCI6</w:t>
      </w:r>
    </w:p>
    <w:p w:rsidR="007A4FB8" w:rsidRDefault="007A4FB8">
      <w:pPr>
        <w:pStyle w:val="HTMLPreformatted"/>
        <w:divId w:val="544100587"/>
        <w:rPr>
          <w:lang w:val="en"/>
        </w:rPr>
      </w:pPr>
      <w:r>
        <w:rPr>
          <w:lang w:val="en"/>
        </w:rPr>
        <w:t>ImNsaWVudC5leGFtcGxlLmNvbSJ9.eyJpc3N1ZXIiOiJodHRwOlwvXC9zZXJ2ZXIuZXhhbXBs</w:t>
      </w:r>
    </w:p>
    <w:p w:rsidR="007A4FB8" w:rsidRDefault="007A4FB8">
      <w:pPr>
        <w:pStyle w:val="HTMLPreformatted"/>
        <w:divId w:val="544100587"/>
        <w:rPr>
          <w:lang w:val="en"/>
        </w:rPr>
      </w:pPr>
      <w:r>
        <w:rPr>
          <w:lang w:val="en"/>
        </w:rPr>
        <w:t>ZS5jb20iLCJjbGllbnRfaWQiOiJjbGllbnQuZXhhbXBsZS5jb20iLCJhdWRpZW5jZSI6ImNsa</w:t>
      </w:r>
    </w:p>
    <w:p w:rsidR="007A4FB8" w:rsidRDefault="007A4FB8">
      <w:pPr>
        <w:pStyle w:val="HTMLPreformatted"/>
        <w:divId w:val="544100587"/>
        <w:rPr>
          <w:lang w:val="en"/>
        </w:rPr>
      </w:pPr>
      <w:r>
        <w:rPr>
          <w:lang w:val="en"/>
        </w:rPr>
        <w:t>WVudC5leGFtcGxlLmNvbSIsImlkIjoidXNlcl8yMzQyMzQiLCJleHAiOjEzMDM4NTI4ODB9.a</w:t>
      </w:r>
    </w:p>
    <w:p w:rsidR="007A4FB8" w:rsidRDefault="007A4FB8">
      <w:pPr>
        <w:pStyle w:val="HTMLPreformatted"/>
        <w:divId w:val="544100587"/>
        <w:rPr>
          <w:lang w:val="en"/>
        </w:rPr>
      </w:pPr>
      <w:r>
        <w:rPr>
          <w:lang w:val="en"/>
        </w:rPr>
        <w:t>JwagC6501Da-zK-X8Az9B-Y625aSEfxVuBpFEDjOxQ</w:t>
      </w:r>
    </w:p>
    <w:p w:rsidR="007A4FB8" w:rsidRDefault="007A4FB8">
      <w:pPr>
        <w:pStyle w:val="HTMLPreformatted"/>
        <w:divId w:val="544100587"/>
        <w:rPr>
          <w:lang w:val="en"/>
        </w:rPr>
      </w:pPr>
    </w:p>
    <w:p w:rsidR="007A4FB8" w:rsidRDefault="007A4FB8">
      <w:pPr>
        <w:pStyle w:val="HTMLPreformatted"/>
        <w:divId w:val="544100587"/>
        <w:rPr>
          <w:lang w:val="en"/>
        </w:rPr>
      </w:pPr>
      <w:r>
        <w:rPr>
          <w:lang w:val="en"/>
        </w:rPr>
        <w:t>Host: server.example.com</w:t>
      </w:r>
    </w:p>
    <w:p w:rsidR="007A4FB8" w:rsidRDefault="007A4FB8">
      <w:pPr>
        <w:pStyle w:val="HTMLPreformatted"/>
        <w:divId w:val="544100587"/>
        <w:rPr>
          <w:lang w:val="en"/>
        </w:rPr>
      </w:pPr>
    </w:p>
    <w:p w:rsidR="007A4FB8" w:rsidRDefault="007A4FB8">
      <w:pPr>
        <w:pStyle w:val="HTMLPreformatted"/>
        <w:divId w:val="544100587"/>
        <w:rPr>
          <w:lang w:val="en"/>
        </w:rPr>
      </w:pPr>
      <w:r>
        <w:rPr>
          <w:lang w:val="en"/>
        </w:rPr>
        <w:t>Response:</w:t>
      </w:r>
    </w:p>
    <w:p w:rsidR="007A4FB8" w:rsidRDefault="007A4FB8">
      <w:pPr>
        <w:pStyle w:val="HTMLPreformatted"/>
        <w:divId w:val="544100587"/>
        <w:rPr>
          <w:lang w:val="en"/>
        </w:rPr>
      </w:pPr>
    </w:p>
    <w:p w:rsidR="007A4FB8" w:rsidRDefault="007A4FB8">
      <w:pPr>
        <w:pStyle w:val="HTMLPreformatted"/>
        <w:divId w:val="544100587"/>
        <w:rPr>
          <w:lang w:val="en"/>
        </w:rPr>
      </w:pPr>
      <w:r>
        <w:rPr>
          <w:lang w:val="en"/>
        </w:rPr>
        <w:t>HTTP/1.1 200 OK</w:t>
      </w:r>
    </w:p>
    <w:p w:rsidR="007A4FB8" w:rsidRDefault="007A4FB8">
      <w:pPr>
        <w:pStyle w:val="HTMLPreformatted"/>
        <w:divId w:val="544100587"/>
        <w:rPr>
          <w:lang w:val="en"/>
        </w:rPr>
      </w:pPr>
      <w:r>
        <w:rPr>
          <w:lang w:val="en"/>
        </w:rPr>
        <w:t>Content-Type: application/</w:t>
      </w:r>
      <w:proofErr w:type="spellStart"/>
      <w:r>
        <w:rPr>
          <w:lang w:val="en"/>
        </w:rPr>
        <w:t>json</w:t>
      </w:r>
      <w:proofErr w:type="spellEnd"/>
    </w:p>
    <w:p w:rsidR="007A4FB8" w:rsidRDefault="007A4FB8">
      <w:pPr>
        <w:pStyle w:val="HTMLPreformatted"/>
        <w:divId w:val="544100587"/>
        <w:rPr>
          <w:lang w:val="en"/>
        </w:rPr>
      </w:pPr>
    </w:p>
    <w:p w:rsidR="007A4FB8" w:rsidRDefault="007A4FB8">
      <w:pPr>
        <w:pStyle w:val="HTMLPreformatted"/>
        <w:divId w:val="544100587"/>
        <w:rPr>
          <w:lang w:val="en"/>
        </w:rPr>
      </w:pPr>
      <w:r>
        <w:rPr>
          <w:lang w:val="en"/>
        </w:rPr>
        <w:t>{</w:t>
      </w:r>
    </w:p>
    <w:p w:rsidR="007A4FB8" w:rsidRDefault="007A4FB8">
      <w:pPr>
        <w:pStyle w:val="HTMLPreformatted"/>
        <w:divId w:val="544100587"/>
        <w:rPr>
          <w:lang w:val="en"/>
        </w:rPr>
      </w:pPr>
      <w:r>
        <w:rPr>
          <w:lang w:val="en"/>
        </w:rPr>
        <w:t>"</w:t>
      </w:r>
      <w:proofErr w:type="spellStart"/>
      <w:proofErr w:type="gramStart"/>
      <w:r>
        <w:rPr>
          <w:lang w:val="en"/>
        </w:rPr>
        <w:t>iss</w:t>
      </w:r>
      <w:proofErr w:type="spellEnd"/>
      <w:proofErr w:type="gramEnd"/>
      <w:r>
        <w:rPr>
          <w:lang w:val="en"/>
        </w:rPr>
        <w:t>": "http://server.example.com",</w:t>
      </w:r>
    </w:p>
    <w:p w:rsidR="007A4FB8" w:rsidRDefault="007A4FB8">
      <w:pPr>
        <w:pStyle w:val="HTMLPreformatted"/>
        <w:divId w:val="544100587"/>
        <w:rPr>
          <w:lang w:val="en"/>
        </w:rPr>
      </w:pPr>
      <w:r>
        <w:rPr>
          <w:lang w:val="en"/>
        </w:rPr>
        <w:t>"</w:t>
      </w:r>
      <w:proofErr w:type="spellStart"/>
      <w:r>
        <w:rPr>
          <w:lang w:val="en"/>
        </w:rPr>
        <w:t>user_id</w:t>
      </w:r>
      <w:proofErr w:type="spellEnd"/>
      <w:r>
        <w:rPr>
          <w:lang w:val="en"/>
        </w:rPr>
        <w:t>": "Jane Doe",</w:t>
      </w:r>
    </w:p>
    <w:p w:rsidR="007A4FB8" w:rsidRDefault="007A4FB8">
      <w:pPr>
        <w:pStyle w:val="HTMLPreformatted"/>
        <w:divId w:val="544100587"/>
        <w:rPr>
          <w:lang w:val="en"/>
        </w:rPr>
      </w:pPr>
      <w:r>
        <w:rPr>
          <w:lang w:val="en"/>
        </w:rPr>
        <w:t>"</w:t>
      </w:r>
      <w:proofErr w:type="spellStart"/>
      <w:proofErr w:type="gramStart"/>
      <w:r>
        <w:rPr>
          <w:lang w:val="en"/>
        </w:rPr>
        <w:t>aud</w:t>
      </w:r>
      <w:proofErr w:type="spellEnd"/>
      <w:proofErr w:type="gramEnd"/>
      <w:r>
        <w:rPr>
          <w:lang w:val="en"/>
        </w:rPr>
        <w:t>": "http://client.example.net",</w:t>
      </w:r>
    </w:p>
    <w:p w:rsidR="007A4FB8" w:rsidRDefault="007A4FB8">
      <w:pPr>
        <w:pStyle w:val="HTMLPreformatted"/>
        <w:divId w:val="544100587"/>
        <w:rPr>
          <w:lang w:val="en"/>
        </w:rPr>
      </w:pPr>
      <w:r>
        <w:rPr>
          <w:lang w:val="en"/>
        </w:rPr>
        <w:t>"</w:t>
      </w:r>
      <w:proofErr w:type="gramStart"/>
      <w:r>
        <w:rPr>
          <w:lang w:val="en"/>
        </w:rPr>
        <w:t>exp</w:t>
      </w:r>
      <w:proofErr w:type="gramEnd"/>
      <w:r>
        <w:rPr>
          <w:lang w:val="en"/>
        </w:rPr>
        <w:t>":1311281970</w:t>
      </w:r>
    </w:p>
    <w:p w:rsidR="007A4FB8" w:rsidRDefault="007A4FB8">
      <w:pPr>
        <w:pStyle w:val="HTMLPreformatted"/>
        <w:divId w:val="544100587"/>
        <w:rPr>
          <w:lang w:val="en"/>
        </w:rPr>
      </w:pPr>
      <w:r>
        <w:rPr>
          <w:lang w:val="en"/>
        </w:rPr>
        <w:t>}</w:t>
      </w:r>
    </w:p>
    <w:p w:rsidR="007A4FB8" w:rsidRDefault="007A4FB8">
      <w:pPr>
        <w:spacing w:before="0" w:beforeAutospacing="0" w:after="0" w:afterAutospacing="0"/>
        <w:divId w:val="1147207986"/>
        <w:rPr>
          <w:rFonts w:ascii="Verdana" w:eastAsia="Times New Roman" w:hAnsi="Verdana"/>
          <w:color w:val="000000"/>
          <w:lang w:val="en"/>
        </w:rPr>
      </w:pPr>
      <w:bookmarkStart w:id="64" w:name="anchor9"/>
      <w:bookmarkEnd w:id="64"/>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65" w:name="rfc.section.3.3.2.1"/>
      <w:bookmarkEnd w:id="65"/>
      <w:r>
        <w:rPr>
          <w:rFonts w:eastAsia="Times New Roman"/>
          <w:lang w:val="en"/>
        </w:rPr>
        <w:t>3.3.2.1.</w:t>
      </w:r>
      <w:proofErr w:type="gramStart"/>
      <w:r>
        <w:rPr>
          <w:rFonts w:eastAsia="Times New Roman"/>
          <w:lang w:val="en"/>
        </w:rPr>
        <w:t>  Response</w:t>
      </w:r>
      <w:proofErr w:type="gramEnd"/>
      <w:r>
        <w:rPr>
          <w:rFonts w:eastAsia="Times New Roman"/>
          <w:lang w:val="en"/>
        </w:rPr>
        <w:t xml:space="preserve"> Verification</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To verify the validity of the Response, the client MUST do the following: </w:t>
      </w:r>
    </w:p>
    <w:p w:rsidR="007A4FB8" w:rsidRDefault="007A4FB8">
      <w:pPr>
        <w:numPr>
          <w:ilvl w:val="0"/>
          <w:numId w:val="3"/>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The Check ID Endpoint has not returned an error for the ID Token being expired or invalid. </w:t>
      </w:r>
    </w:p>
    <w:p w:rsidR="007A4FB8" w:rsidRDefault="007A4FB8">
      <w:pPr>
        <w:numPr>
          <w:ilvl w:val="0"/>
          <w:numId w:val="3"/>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Check that the </w:t>
      </w:r>
      <w:proofErr w:type="spellStart"/>
      <w:r>
        <w:rPr>
          <w:rStyle w:val="HTMLTypewriter"/>
          <w:lang w:val="en"/>
        </w:rPr>
        <w:t>iss</w:t>
      </w:r>
      <w:proofErr w:type="spellEnd"/>
      <w:r>
        <w:rPr>
          <w:rFonts w:ascii="Verdana" w:eastAsia="Times New Roman" w:hAnsi="Verdana"/>
          <w:color w:val="000000"/>
          <w:lang w:val="en"/>
        </w:rPr>
        <w:t xml:space="preserve"> is equal to that of the pre-configured or discovered Issuer Identifier for the user session. </w:t>
      </w:r>
    </w:p>
    <w:p w:rsidR="007A4FB8" w:rsidRDefault="007A4FB8">
      <w:pPr>
        <w:numPr>
          <w:ilvl w:val="0"/>
          <w:numId w:val="3"/>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Check that the returned </w:t>
      </w:r>
      <w:r>
        <w:rPr>
          <w:rStyle w:val="HTMLTypewriter"/>
          <w:lang w:val="en"/>
        </w:rPr>
        <w:t>nonce</w:t>
      </w:r>
      <w:r>
        <w:rPr>
          <w:rFonts w:ascii="Verdana" w:eastAsia="Times New Roman" w:hAnsi="Verdana"/>
          <w:color w:val="000000"/>
          <w:lang w:val="en"/>
        </w:rPr>
        <w:t xml:space="preserve"> is equal to the </w:t>
      </w:r>
      <w:r>
        <w:rPr>
          <w:rStyle w:val="HTMLTypewriter"/>
          <w:lang w:val="en"/>
        </w:rPr>
        <w:t>nonce</w:t>
      </w:r>
      <w:r>
        <w:rPr>
          <w:rFonts w:ascii="Verdana" w:eastAsia="Times New Roman" w:hAnsi="Verdana"/>
          <w:color w:val="000000"/>
          <w:lang w:val="en"/>
        </w:rPr>
        <w:t xml:space="preserve"> in the Authorization Request. </w:t>
      </w:r>
    </w:p>
    <w:p w:rsidR="007A4FB8" w:rsidRDefault="007A4FB8">
      <w:pPr>
        <w:numPr>
          <w:ilvl w:val="0"/>
          <w:numId w:val="3"/>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Verify that the </w:t>
      </w:r>
      <w:proofErr w:type="spellStart"/>
      <w:r>
        <w:rPr>
          <w:rStyle w:val="HTMLTypewriter"/>
          <w:lang w:val="en"/>
        </w:rPr>
        <w:t>aud</w:t>
      </w:r>
      <w:proofErr w:type="spellEnd"/>
      <w:r>
        <w:rPr>
          <w:rFonts w:ascii="Verdana" w:eastAsia="Times New Roman" w:hAnsi="Verdana"/>
          <w:color w:val="000000"/>
          <w:lang w:val="en"/>
        </w:rPr>
        <w:t xml:space="preserve"> (audience) contained within the response is the client's </w:t>
      </w:r>
      <w:proofErr w:type="spellStart"/>
      <w:r>
        <w:rPr>
          <w:rStyle w:val="HTMLTypewriter"/>
          <w:lang w:val="en"/>
        </w:rPr>
        <w:t>client_id</w:t>
      </w:r>
      <w:proofErr w:type="spellEnd"/>
      <w:r>
        <w:rPr>
          <w:rFonts w:ascii="Verdana" w:eastAsia="Times New Roman" w:hAnsi="Verdana"/>
          <w:color w:val="000000"/>
          <w:lang w:val="en"/>
        </w:rPr>
        <w:t xml:space="preserve">. </w:t>
      </w:r>
    </w:p>
    <w:p w:rsidR="007A4FB8" w:rsidRDefault="007A4FB8">
      <w:pPr>
        <w:spacing w:before="0" w:beforeAutospacing="0" w:after="0" w:afterAutospacing="0"/>
        <w:divId w:val="1147207986"/>
        <w:rPr>
          <w:rFonts w:ascii="Verdana" w:eastAsia="Times New Roman" w:hAnsi="Verdana"/>
          <w:color w:val="000000"/>
          <w:lang w:val="en"/>
        </w:rPr>
      </w:pPr>
      <w:bookmarkStart w:id="66" w:name="anchor10"/>
      <w:bookmarkEnd w:id="66"/>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67" w:name="rfc.section.3.3.3"/>
      <w:bookmarkEnd w:id="67"/>
      <w:r>
        <w:rPr>
          <w:rFonts w:eastAsia="Times New Roman"/>
          <w:lang w:val="en"/>
        </w:rPr>
        <w:t>3.3.3.</w:t>
      </w:r>
      <w:proofErr w:type="gramStart"/>
      <w:r>
        <w:rPr>
          <w:rFonts w:eastAsia="Times New Roman"/>
          <w:lang w:val="en"/>
        </w:rPr>
        <w:t>  Error</w:t>
      </w:r>
      <w:proofErr w:type="gramEnd"/>
      <w:r>
        <w:rPr>
          <w:rFonts w:eastAsia="Times New Roman"/>
          <w:lang w:val="en"/>
        </w:rPr>
        <w:t xml:space="preserve"> Codes</w:t>
      </w:r>
    </w:p>
    <w:p w:rsidR="007A4FB8" w:rsidRDefault="007A4FB8">
      <w:pPr>
        <w:pStyle w:val="NormalWeb"/>
        <w:divId w:val="1147207986"/>
        <w:rPr>
          <w:rFonts w:ascii="Verdana" w:hAnsi="Verdana"/>
          <w:color w:val="000000"/>
          <w:lang w:val="en"/>
        </w:rPr>
      </w:pPr>
      <w:r>
        <w:rPr>
          <w:rFonts w:ascii="Verdana" w:hAnsi="Verdana"/>
          <w:color w:val="000000"/>
          <w:lang w:val="en"/>
        </w:rPr>
        <w:t xml:space="preserve">In addition to the error codes defined in Section 5.2 of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this specification defines the following error codes. </w:t>
      </w:r>
    </w:p>
    <w:p w:rsidR="007A4FB8" w:rsidRDefault="007A4FB8">
      <w:pPr>
        <w:spacing w:before="0" w:beforeAutospacing="0" w:after="0" w:afterAutospacing="0"/>
        <w:divId w:val="2030832561"/>
        <w:rPr>
          <w:rFonts w:ascii="Verdana" w:eastAsia="Times New Roman" w:hAnsi="Verdana"/>
          <w:color w:val="000000"/>
          <w:lang w:val="en"/>
        </w:rPr>
      </w:pPr>
      <w:proofErr w:type="spellStart"/>
      <w:r>
        <w:rPr>
          <w:rFonts w:ascii="Verdana" w:eastAsia="Times New Roman" w:hAnsi="Verdana"/>
          <w:color w:val="000000"/>
          <w:lang w:val="en"/>
        </w:rPr>
        <w:t>invalid_id_token</w:t>
      </w:r>
      <w:proofErr w:type="spellEnd"/>
    </w:p>
    <w:p w:rsidR="007A4FB8" w:rsidRDefault="007A4FB8">
      <w:pPr>
        <w:spacing w:before="0" w:beforeAutospacing="0" w:after="0" w:afterAutospacing="0"/>
        <w:ind w:left="720"/>
        <w:divId w:val="2030832561"/>
        <w:rPr>
          <w:rFonts w:ascii="Verdana" w:eastAsia="Times New Roman" w:hAnsi="Verdana"/>
          <w:color w:val="000000"/>
          <w:lang w:val="en"/>
        </w:rPr>
      </w:pPr>
      <w:r>
        <w:rPr>
          <w:rFonts w:ascii="Verdana" w:eastAsia="Times New Roman" w:hAnsi="Verdana"/>
          <w:color w:val="000000"/>
          <w:lang w:val="en"/>
        </w:rPr>
        <w:t xml:space="preserve">The ID Token is not valid for the requested resource, malformed, is in an incorrect format, or expired. </w:t>
      </w:r>
    </w:p>
    <w:p w:rsidR="007A4FB8" w:rsidRDefault="007A4FB8">
      <w:pPr>
        <w:spacing w:before="0" w:beforeAutospacing="0" w:after="0" w:afterAutospacing="0"/>
        <w:divId w:val="1147207986"/>
        <w:rPr>
          <w:rFonts w:ascii="Verdana" w:eastAsia="Times New Roman" w:hAnsi="Verdana"/>
          <w:color w:val="000000"/>
          <w:lang w:val="en"/>
        </w:rPr>
      </w:pPr>
      <w:bookmarkStart w:id="68" w:name="userinfo"/>
      <w:bookmarkEnd w:id="68"/>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69" w:name="rfc.section.4"/>
      <w:bookmarkEnd w:id="69"/>
      <w:r>
        <w:rPr>
          <w:rFonts w:eastAsia="Times New Roman"/>
          <w:lang w:val="en"/>
        </w:rPr>
        <w:t xml:space="preserve">4.  </w:t>
      </w:r>
      <w:commentRangeStart w:id="70"/>
      <w:r>
        <w:rPr>
          <w:rFonts w:eastAsia="Times New Roman"/>
          <w:lang w:val="en"/>
        </w:rPr>
        <w:t>UserInfo Endpoint</w:t>
      </w:r>
      <w:commentRangeEnd w:id="70"/>
      <w:r w:rsidR="003B7C99">
        <w:rPr>
          <w:rStyle w:val="CommentReference"/>
          <w:rFonts w:ascii="Times New Roman" w:hAnsi="Times New Roman" w:cs="Times New Roman"/>
          <w:b w:val="0"/>
          <w:bCs w:val="0"/>
          <w:color w:val="auto"/>
        </w:rPr>
        <w:commentReference w:id="70"/>
      </w:r>
    </w:p>
    <w:p w:rsidR="007A4FB8" w:rsidRDefault="007A4FB8">
      <w:pPr>
        <w:pStyle w:val="NormalWeb"/>
        <w:divId w:val="1147207986"/>
        <w:rPr>
          <w:rFonts w:ascii="Verdana" w:hAnsi="Verdana"/>
          <w:color w:val="000000"/>
          <w:lang w:val="en"/>
        </w:rPr>
      </w:pPr>
      <w:r>
        <w:rPr>
          <w:rFonts w:ascii="Verdana" w:hAnsi="Verdana"/>
          <w:color w:val="000000"/>
          <w:lang w:val="en"/>
        </w:rPr>
        <w:t xml:space="preserve">To obtain the additional attributes and tokens, the client makes a GET or POST request to the UserInfo Endpoint. </w:t>
      </w:r>
    </w:p>
    <w:p w:rsidR="007A4FB8" w:rsidRDefault="007A4FB8">
      <w:pPr>
        <w:pStyle w:val="NormalWeb"/>
        <w:divId w:val="1147207986"/>
        <w:rPr>
          <w:rFonts w:ascii="Verdana" w:hAnsi="Verdana"/>
          <w:color w:val="000000"/>
          <w:lang w:val="en"/>
        </w:rPr>
      </w:pPr>
      <w:commentRangeStart w:id="71"/>
      <w:r>
        <w:rPr>
          <w:rFonts w:ascii="Verdana" w:hAnsi="Verdana"/>
          <w:color w:val="000000"/>
          <w:lang w:val="en"/>
        </w:rPr>
        <w:t xml:space="preserve">NOTE: The UserInfo Endpoint response is not guaranteed to be about the Subject in the session. </w:t>
      </w:r>
      <w:commentRangeEnd w:id="71"/>
      <w:r w:rsidR="00AF7605">
        <w:rPr>
          <w:rStyle w:val="CommentReference"/>
        </w:rPr>
        <w:commentReference w:id="71"/>
      </w:r>
      <w:r>
        <w:rPr>
          <w:rFonts w:ascii="Verdana" w:hAnsi="Verdana"/>
          <w:color w:val="000000"/>
          <w:lang w:val="en"/>
        </w:rPr>
        <w:t xml:space="preserve">Therefore, it MUST NOT be used as an assertion about the user in the session unless the </w:t>
      </w:r>
      <w:proofErr w:type="spellStart"/>
      <w:r>
        <w:rPr>
          <w:rFonts w:ascii="Verdana" w:hAnsi="Verdana"/>
          <w:color w:val="000000"/>
          <w:lang w:val="en"/>
        </w:rPr>
        <w:t>user_id</w:t>
      </w:r>
      <w:proofErr w:type="spellEnd"/>
      <w:r>
        <w:rPr>
          <w:rFonts w:ascii="Verdana" w:hAnsi="Verdana"/>
          <w:color w:val="000000"/>
          <w:lang w:val="en"/>
        </w:rPr>
        <w:t xml:space="preserve"> matches the </w:t>
      </w:r>
      <w:proofErr w:type="spellStart"/>
      <w:r>
        <w:rPr>
          <w:rFonts w:ascii="Verdana" w:hAnsi="Verdana"/>
          <w:color w:val="000000"/>
          <w:lang w:val="en"/>
        </w:rPr>
        <w:t>user_id</w:t>
      </w:r>
      <w:proofErr w:type="spellEnd"/>
      <w:r>
        <w:rPr>
          <w:rFonts w:ascii="Verdana" w:hAnsi="Verdana"/>
          <w:color w:val="000000"/>
          <w:lang w:val="en"/>
        </w:rPr>
        <w:t xml:space="preserve"> in the ID Token. </w:t>
      </w:r>
    </w:p>
    <w:p w:rsidR="007A4FB8" w:rsidRDefault="007A4FB8">
      <w:pPr>
        <w:spacing w:before="0" w:beforeAutospacing="0" w:after="0" w:afterAutospacing="0"/>
        <w:divId w:val="1147207986"/>
        <w:rPr>
          <w:rFonts w:ascii="Verdana" w:eastAsia="Times New Roman" w:hAnsi="Verdana"/>
          <w:color w:val="000000"/>
          <w:lang w:val="en"/>
        </w:rPr>
      </w:pPr>
      <w:bookmarkStart w:id="72" w:name="anchor11"/>
      <w:bookmarkEnd w:id="72"/>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73" w:name="rfc.section.4.1"/>
      <w:bookmarkEnd w:id="73"/>
      <w:r>
        <w:rPr>
          <w:rFonts w:eastAsia="Times New Roman"/>
          <w:lang w:val="en"/>
        </w:rPr>
        <w:t>4.1.</w:t>
      </w:r>
      <w:proofErr w:type="gramStart"/>
      <w:r>
        <w:rPr>
          <w:rFonts w:eastAsia="Times New Roman"/>
          <w:lang w:val="en"/>
        </w:rPr>
        <w:t>  Requesting</w:t>
      </w:r>
      <w:proofErr w:type="gramEnd"/>
      <w:r>
        <w:rPr>
          <w:rFonts w:eastAsia="Times New Roman"/>
          <w:lang w:val="en"/>
        </w:rPr>
        <w:t xml:space="preserve"> UserInfo</w:t>
      </w:r>
    </w:p>
    <w:p w:rsidR="007A4FB8" w:rsidRDefault="007A4FB8">
      <w:pPr>
        <w:pStyle w:val="NormalWeb"/>
        <w:divId w:val="1147207986"/>
        <w:rPr>
          <w:rFonts w:ascii="Verdana" w:hAnsi="Verdana"/>
          <w:color w:val="000000"/>
          <w:lang w:val="en"/>
        </w:rPr>
      </w:pPr>
      <w:r>
        <w:rPr>
          <w:rFonts w:ascii="Verdana" w:hAnsi="Verdana"/>
          <w:color w:val="000000"/>
          <w:lang w:val="en"/>
        </w:rPr>
        <w:t xml:space="preserve">Clients MAY send requests with the following parameters to the UserInfo Endpoint to obtain further information about the user. The UserInfo Endpoint is an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protected resource that complies with the </w:t>
      </w:r>
      <w:hyperlink w:anchor="OAuth.2.0.Bearer" w:history="1">
        <w:r>
          <w:rPr>
            <w:rStyle w:val="Hyperlink"/>
            <w:rFonts w:ascii="Verdana" w:hAnsi="Verdana"/>
            <w:u w:val="none"/>
            <w:lang w:val="en"/>
          </w:rPr>
          <w:t>Bearer Token</w:t>
        </w:r>
        <w:r>
          <w:rPr>
            <w:rStyle w:val="Hyperlink"/>
            <w:rFonts w:ascii="Verdana" w:hAnsi="Verdana"/>
            <w:vanish/>
            <w:u w:val="none"/>
            <w:lang w:val="en"/>
          </w:rPr>
          <w:t xml:space="preserve"> (Jones, M., Ed., Recordon, D., and D. Hardt, “The OAuth 2.0 Protocol: Bearer Tokens,” September 2011.)</w:t>
        </w:r>
      </w:hyperlink>
      <w:r>
        <w:rPr>
          <w:rFonts w:ascii="Verdana" w:hAnsi="Verdana"/>
          <w:color w:val="000000"/>
          <w:lang w:val="en"/>
        </w:rPr>
        <w:t xml:space="preserve"> [OAuth.2.0.Bearer] specification. </w:t>
      </w:r>
      <w:commentRangeStart w:id="74"/>
      <w:r>
        <w:rPr>
          <w:rFonts w:ascii="Verdana" w:hAnsi="Verdana"/>
          <w:color w:val="000000"/>
          <w:lang w:val="en"/>
        </w:rPr>
        <w:t xml:space="preserve">As such, the access token SHOULD be specified via the HTTP Authorization header. </w:t>
      </w:r>
      <w:commentRangeEnd w:id="74"/>
      <w:r w:rsidR="00AF7605">
        <w:rPr>
          <w:rStyle w:val="CommentReference"/>
        </w:rPr>
        <w:commentReference w:id="74"/>
      </w:r>
    </w:p>
    <w:p w:rsidR="007A4FB8" w:rsidRDefault="007A4FB8">
      <w:pPr>
        <w:spacing w:before="0" w:beforeAutospacing="0" w:after="0" w:afterAutospacing="0"/>
        <w:divId w:val="1995983721"/>
        <w:rPr>
          <w:rFonts w:ascii="Verdana" w:eastAsia="Times New Roman" w:hAnsi="Verdana"/>
          <w:color w:val="000000"/>
          <w:lang w:val="en"/>
        </w:rPr>
      </w:pPr>
      <w:proofErr w:type="spellStart"/>
      <w:r>
        <w:rPr>
          <w:rFonts w:ascii="Verdana" w:eastAsia="Times New Roman" w:hAnsi="Verdana"/>
          <w:color w:val="000000"/>
          <w:lang w:val="en"/>
        </w:rPr>
        <w:t>access_token</w:t>
      </w:r>
      <w:proofErr w:type="spellEnd"/>
    </w:p>
    <w:p w:rsidR="007A4FB8" w:rsidRDefault="007A4FB8">
      <w:pPr>
        <w:spacing w:before="0" w:beforeAutospacing="0" w:after="0" w:afterAutospacing="0"/>
        <w:ind w:left="720"/>
        <w:divId w:val="1995983721"/>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The </w:t>
      </w:r>
      <w:proofErr w:type="spellStart"/>
      <w:r>
        <w:rPr>
          <w:rFonts w:ascii="Verdana" w:eastAsia="Times New Roman" w:hAnsi="Verdana"/>
          <w:color w:val="000000"/>
          <w:lang w:val="en"/>
        </w:rPr>
        <w:t>access_token</w:t>
      </w:r>
      <w:proofErr w:type="spellEnd"/>
      <w:r>
        <w:rPr>
          <w:rFonts w:ascii="Verdana" w:eastAsia="Times New Roman" w:hAnsi="Verdana"/>
          <w:color w:val="000000"/>
          <w:lang w:val="en"/>
        </w:rPr>
        <w:t xml:space="preserve"> obtained from an OpenID Connect authorization request. This parameter MUST only be sent using one method through either HTTP Authorization header or query string. </w:t>
      </w:r>
    </w:p>
    <w:p w:rsidR="007A4FB8" w:rsidRDefault="007A4FB8">
      <w:pPr>
        <w:spacing w:before="0" w:beforeAutospacing="0" w:after="0" w:afterAutospacing="0"/>
        <w:divId w:val="1995983721"/>
        <w:rPr>
          <w:rFonts w:ascii="Verdana" w:eastAsia="Times New Roman" w:hAnsi="Verdana"/>
          <w:color w:val="000000"/>
          <w:lang w:val="en"/>
        </w:rPr>
      </w:pPr>
      <w:commentRangeStart w:id="75"/>
      <w:proofErr w:type="gramStart"/>
      <w:r>
        <w:rPr>
          <w:rFonts w:ascii="Verdana" w:eastAsia="Times New Roman" w:hAnsi="Verdana"/>
          <w:color w:val="000000"/>
          <w:lang w:val="en"/>
        </w:rPr>
        <w:t>schema</w:t>
      </w:r>
      <w:commentRangeEnd w:id="75"/>
      <w:proofErr w:type="gramEnd"/>
      <w:r w:rsidR="00AF7605">
        <w:rPr>
          <w:rStyle w:val="CommentReference"/>
        </w:rPr>
        <w:commentReference w:id="75"/>
      </w:r>
    </w:p>
    <w:p w:rsidR="007A4FB8" w:rsidRDefault="007A4FB8">
      <w:pPr>
        <w:spacing w:before="0" w:beforeAutospacing="0" w:after="0" w:afterAutospacing="0"/>
        <w:ind w:left="720"/>
        <w:divId w:val="1995983721"/>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schema in which the data is to be returned.</w:t>
      </w:r>
      <w:proofErr w:type="gramEnd"/>
      <w:r>
        <w:rPr>
          <w:rFonts w:ascii="Verdana" w:eastAsia="Times New Roman" w:hAnsi="Verdana"/>
          <w:color w:val="000000"/>
          <w:lang w:val="en"/>
        </w:rPr>
        <w:t xml:space="preserve"> The only defined value is </w:t>
      </w:r>
      <w:proofErr w:type="spellStart"/>
      <w:r>
        <w:rPr>
          <w:rStyle w:val="HTMLTypewriter"/>
          <w:lang w:val="en"/>
        </w:rPr>
        <w:t>openid</w:t>
      </w:r>
      <w:proofErr w:type="spellEnd"/>
      <w:r>
        <w:rPr>
          <w:rFonts w:ascii="Verdana" w:eastAsia="Times New Roman" w:hAnsi="Verdana"/>
          <w:color w:val="000000"/>
          <w:lang w:val="en"/>
        </w:rPr>
        <w:t xml:space="preserve">. If the value of this parameter is omitted, or not </w:t>
      </w:r>
      <w:proofErr w:type="spellStart"/>
      <w:r>
        <w:rPr>
          <w:rStyle w:val="HTMLTypewriter"/>
          <w:lang w:val="en"/>
        </w:rPr>
        <w:t>openid</w:t>
      </w:r>
      <w:proofErr w:type="spellEnd"/>
      <w:r>
        <w:rPr>
          <w:rFonts w:ascii="Verdana" w:eastAsia="Times New Roman" w:hAnsi="Verdana"/>
          <w:color w:val="000000"/>
          <w:lang w:val="en"/>
        </w:rPr>
        <w:t xml:space="preserve">, the response may be a proprietary schema to support backwards compatibility. A URL MAY be passed to define custom schemes not specified by short names. Custom scheme names and responses are out of scope for this specification. </w:t>
      </w:r>
    </w:p>
    <w:p w:rsidR="007A4FB8" w:rsidRDefault="007A4FB8">
      <w:pPr>
        <w:spacing w:before="0" w:beforeAutospacing="0" w:after="0" w:afterAutospacing="0"/>
        <w:divId w:val="1995983721"/>
        <w:rPr>
          <w:rFonts w:ascii="Verdana" w:eastAsia="Times New Roman" w:hAnsi="Verdana"/>
          <w:color w:val="000000"/>
          <w:lang w:val="en"/>
        </w:rPr>
      </w:pPr>
      <w:proofErr w:type="gramStart"/>
      <w:r>
        <w:rPr>
          <w:rFonts w:ascii="Verdana" w:eastAsia="Times New Roman" w:hAnsi="Verdana"/>
          <w:color w:val="000000"/>
          <w:lang w:val="en"/>
        </w:rPr>
        <w:t>id</w:t>
      </w:r>
      <w:proofErr w:type="gramEnd"/>
    </w:p>
    <w:p w:rsidR="007A4FB8" w:rsidRDefault="007A4FB8">
      <w:pPr>
        <w:spacing w:before="0" w:beforeAutospacing="0" w:after="0" w:afterAutospacing="0"/>
        <w:ind w:left="720"/>
        <w:divId w:val="1995983721"/>
        <w:rPr>
          <w:rFonts w:ascii="Verdana" w:eastAsia="Times New Roman" w:hAnsi="Verdana"/>
          <w:color w:val="000000"/>
          <w:lang w:val="en"/>
        </w:rPr>
      </w:pPr>
      <w:commentRangeStart w:id="76"/>
      <w:r>
        <w:rPr>
          <w:rFonts w:ascii="Verdana" w:eastAsia="Times New Roman" w:hAnsi="Verdana"/>
          <w:color w:val="000000"/>
          <w:lang w:val="en"/>
        </w:rPr>
        <w:t xml:space="preserve">This identifier is reserved for backwards compatibility. It MUST be ignored by the endpoint if the </w:t>
      </w:r>
      <w:proofErr w:type="spellStart"/>
      <w:r>
        <w:rPr>
          <w:rStyle w:val="HTMLTypewriter"/>
          <w:lang w:val="en"/>
        </w:rPr>
        <w:t>openid</w:t>
      </w:r>
      <w:proofErr w:type="spellEnd"/>
      <w:r>
        <w:rPr>
          <w:rFonts w:ascii="Verdana" w:eastAsia="Times New Roman" w:hAnsi="Verdana"/>
          <w:color w:val="000000"/>
          <w:lang w:val="en"/>
        </w:rPr>
        <w:t xml:space="preserve"> schema is used</w:t>
      </w:r>
      <w:commentRangeEnd w:id="76"/>
      <w:r w:rsidR="008F07D8">
        <w:rPr>
          <w:rStyle w:val="CommentReference"/>
        </w:rPr>
        <w:commentReference w:id="76"/>
      </w:r>
      <w:r>
        <w:rPr>
          <w:rFonts w:ascii="Verdana" w:eastAsia="Times New Roman" w:hAnsi="Verdana"/>
          <w:color w:val="000000"/>
          <w:lang w:val="en"/>
        </w:rPr>
        <w:t xml:space="preserve">.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The following is a non-normative example. Line wraps are for display purpose only: </w:t>
      </w:r>
    </w:p>
    <w:p w:rsidR="007A4FB8" w:rsidRDefault="007A4FB8">
      <w:pPr>
        <w:pStyle w:val="HTMLPreformatted"/>
        <w:divId w:val="588467074"/>
        <w:rPr>
          <w:lang w:val="en"/>
        </w:rPr>
      </w:pPr>
      <w:r>
        <w:rPr>
          <w:lang w:val="en"/>
        </w:rPr>
        <w:t xml:space="preserve">GET </w:t>
      </w:r>
      <w:commentRangeStart w:id="77"/>
      <w:r>
        <w:rPr>
          <w:lang w:val="en"/>
        </w:rPr>
        <w:t>/</w:t>
      </w:r>
      <w:proofErr w:type="spellStart"/>
      <w:r>
        <w:rPr>
          <w:lang w:val="en"/>
        </w:rPr>
        <w:t>userinfo</w:t>
      </w:r>
      <w:proofErr w:type="spellEnd"/>
      <w:r>
        <w:rPr>
          <w:lang w:val="en"/>
        </w:rPr>
        <w:t xml:space="preserve"> </w:t>
      </w:r>
      <w:commentRangeEnd w:id="77"/>
      <w:r w:rsidR="00AF7605">
        <w:rPr>
          <w:rStyle w:val="CommentReference"/>
          <w:rFonts w:ascii="Times New Roman" w:hAnsi="Times New Roman" w:cs="Times New Roman"/>
          <w:color w:val="auto"/>
        </w:rPr>
        <w:commentReference w:id="77"/>
      </w:r>
      <w:r>
        <w:rPr>
          <w:lang w:val="en"/>
        </w:rPr>
        <w:t>HTTP/1.1</w:t>
      </w:r>
    </w:p>
    <w:p w:rsidR="007A4FB8" w:rsidRDefault="007A4FB8">
      <w:pPr>
        <w:pStyle w:val="HTMLPreformatted"/>
        <w:divId w:val="588467074"/>
        <w:rPr>
          <w:lang w:val="en"/>
        </w:rPr>
      </w:pPr>
      <w:r>
        <w:rPr>
          <w:lang w:val="en"/>
        </w:rPr>
        <w:t>Host: server.example.com</w:t>
      </w:r>
    </w:p>
    <w:p w:rsidR="007A4FB8" w:rsidRDefault="007A4FB8">
      <w:pPr>
        <w:pStyle w:val="HTMLPreformatted"/>
        <w:divId w:val="588467074"/>
        <w:rPr>
          <w:lang w:val="en"/>
        </w:rPr>
      </w:pPr>
      <w:r>
        <w:rPr>
          <w:lang w:val="en"/>
        </w:rPr>
        <w:t>Authorization: Bearer vF9dft4qmT</w:t>
      </w:r>
    </w:p>
    <w:p w:rsidR="007A4FB8" w:rsidRDefault="007A4FB8">
      <w:pPr>
        <w:spacing w:before="0" w:beforeAutospacing="0" w:after="0" w:afterAutospacing="0"/>
        <w:divId w:val="1147207986"/>
        <w:rPr>
          <w:rFonts w:ascii="Verdana" w:eastAsia="Times New Roman" w:hAnsi="Verdana"/>
          <w:color w:val="000000"/>
          <w:lang w:val="en"/>
        </w:rPr>
      </w:pPr>
      <w:bookmarkStart w:id="78" w:name="id_res"/>
      <w:bookmarkEnd w:id="78"/>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79" w:name="rfc.section.4.2"/>
      <w:bookmarkEnd w:id="79"/>
      <w:r>
        <w:rPr>
          <w:rFonts w:eastAsia="Times New Roman"/>
          <w:lang w:val="en"/>
        </w:rPr>
        <w:t>4.2.</w:t>
      </w:r>
      <w:proofErr w:type="gramStart"/>
      <w:r>
        <w:rPr>
          <w:rFonts w:eastAsia="Times New Roman"/>
          <w:lang w:val="en"/>
        </w:rPr>
        <w:t>  Client</w:t>
      </w:r>
      <w:proofErr w:type="gramEnd"/>
      <w:r>
        <w:rPr>
          <w:rFonts w:eastAsia="Times New Roman"/>
          <w:lang w:val="en"/>
        </w:rPr>
        <w:t xml:space="preserve"> Receives UserInfo Response</w:t>
      </w:r>
    </w:p>
    <w:p w:rsidR="007A4FB8" w:rsidRDefault="007A4FB8">
      <w:pPr>
        <w:pStyle w:val="NormalWeb"/>
        <w:divId w:val="1147207986"/>
        <w:rPr>
          <w:rFonts w:ascii="Verdana" w:hAnsi="Verdana"/>
          <w:color w:val="000000"/>
          <w:lang w:val="en"/>
        </w:rPr>
      </w:pPr>
      <w:r>
        <w:rPr>
          <w:rFonts w:ascii="Verdana" w:hAnsi="Verdana"/>
          <w:color w:val="000000"/>
          <w:lang w:val="en"/>
        </w:rPr>
        <w:t xml:space="preserve">If the requested schema is </w:t>
      </w:r>
      <w:proofErr w:type="spellStart"/>
      <w:r>
        <w:rPr>
          <w:rStyle w:val="HTMLTypewriter"/>
          <w:lang w:val="en"/>
        </w:rPr>
        <w:t>openid</w:t>
      </w:r>
      <w:proofErr w:type="spellEnd"/>
      <w:r>
        <w:rPr>
          <w:rFonts w:ascii="Verdana" w:hAnsi="Verdana"/>
          <w:color w:val="000000"/>
          <w:lang w:val="en"/>
        </w:rPr>
        <w:t xml:space="preserve">, the response MUST return a plain text </w:t>
      </w:r>
      <w:hyperlink w:anchor="RFC4627" w:history="1">
        <w:r>
          <w:rPr>
            <w:rStyle w:val="Hyperlink"/>
            <w:rFonts w:ascii="Verdana" w:hAnsi="Verdana"/>
            <w:u w:val="none"/>
            <w:lang w:val="en"/>
          </w:rPr>
          <w:t>JSON</w:t>
        </w:r>
        <w:r>
          <w:rPr>
            <w:rStyle w:val="Hyperlink"/>
            <w:rFonts w:ascii="Verdana" w:hAnsi="Verdana"/>
            <w:vanish/>
            <w:u w:val="none"/>
            <w:lang w:val="en"/>
          </w:rPr>
          <w:t xml:space="preserve"> (Crockford, D., “The application/json Media Type for JavaScript Object Notation (JSON),” July 2006.)</w:t>
        </w:r>
      </w:hyperlink>
      <w:r>
        <w:rPr>
          <w:rFonts w:ascii="Verdana" w:hAnsi="Verdana"/>
          <w:color w:val="000000"/>
          <w:lang w:val="en"/>
        </w:rPr>
        <w:t xml:space="preserve"> [RFC4627] structure that contains a set of members that are a subset of those defined below. Additional members (not specified below)</w:t>
      </w:r>
      <w:commentRangeStart w:id="80"/>
      <w:r>
        <w:rPr>
          <w:rFonts w:ascii="Verdana" w:hAnsi="Verdana"/>
          <w:color w:val="000000"/>
          <w:lang w:val="en"/>
        </w:rPr>
        <w:t xml:space="preserve"> MAY </w:t>
      </w:r>
      <w:commentRangeEnd w:id="80"/>
      <w:r w:rsidR="00AF7605">
        <w:rPr>
          <w:rStyle w:val="CommentReference"/>
        </w:rPr>
        <w:commentReference w:id="80"/>
      </w:r>
      <w:r>
        <w:rPr>
          <w:rFonts w:ascii="Verdana" w:hAnsi="Verdana"/>
          <w:color w:val="000000"/>
          <w:lang w:val="en"/>
        </w:rPr>
        <w:t xml:space="preserve">also be returned.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The members may be represented in multiple languages and scripts. To specify the languages and scripts, </w:t>
      </w:r>
      <w:hyperlink w:anchor="RFC5646" w:history="1">
        <w:r>
          <w:rPr>
            <w:rStyle w:val="Hyperlink"/>
            <w:rFonts w:ascii="Verdana" w:hAnsi="Verdana"/>
            <w:u w:val="none"/>
            <w:lang w:val="en"/>
          </w:rPr>
          <w:t>BCP47</w:t>
        </w:r>
        <w:r>
          <w:rPr>
            <w:rStyle w:val="Hyperlink"/>
            <w:rFonts w:ascii="Verdana" w:hAnsi="Verdana"/>
            <w:vanish/>
            <w:u w:val="none"/>
            <w:lang w:val="en"/>
          </w:rPr>
          <w:t xml:space="preserve"> (Phillips, A. and M. Davis, “Tags for Identifying Languages,” September 2009.)</w:t>
        </w:r>
      </w:hyperlink>
      <w:r>
        <w:rPr>
          <w:rFonts w:ascii="Verdana" w:hAnsi="Verdana"/>
          <w:color w:val="000000"/>
          <w:lang w:val="en"/>
        </w:rPr>
        <w:t xml:space="preserve"> [RFC5646] language tags MUST be added to each member names delimited by a </w:t>
      </w:r>
      <w:r>
        <w:rPr>
          <w:rStyle w:val="HTMLTypewriter"/>
          <w:lang w:val="en"/>
        </w:rPr>
        <w:t>#</w:t>
      </w:r>
      <w:r>
        <w:rPr>
          <w:rFonts w:ascii="Verdana" w:hAnsi="Verdana"/>
          <w:color w:val="000000"/>
          <w:lang w:val="en"/>
        </w:rPr>
        <w:t xml:space="preserve">, e.g., </w:t>
      </w:r>
      <w:proofErr w:type="spellStart"/>
      <w:r>
        <w:rPr>
          <w:rStyle w:val="HTMLTypewriter"/>
          <w:lang w:val="en"/>
        </w:rPr>
        <w:t>familyName#ja-Kana-JP</w:t>
      </w:r>
      <w:proofErr w:type="spellEnd"/>
      <w:r>
        <w:rPr>
          <w:rFonts w:ascii="Verdana" w:hAnsi="Verdana"/>
          <w:color w:val="000000"/>
          <w:lang w:val="en"/>
        </w:rPr>
        <w:t xml:space="preserve"> for expressing Family Name in Katakana in Japanese, which is commonly used to index and represent the phonetics of the Kanji representation of the same represented as </w:t>
      </w:r>
      <w:proofErr w:type="spellStart"/>
      <w:r>
        <w:rPr>
          <w:rStyle w:val="HTMLTypewriter"/>
          <w:lang w:val="en"/>
        </w:rPr>
        <w:t>familyName#ja-Hani-JP</w:t>
      </w:r>
      <w:proofErr w:type="spellEnd"/>
      <w:r>
        <w:rPr>
          <w:rFonts w:ascii="Verdana" w:hAnsi="Verdana"/>
          <w:color w:val="000000"/>
          <w:lang w:val="en"/>
        </w:rPr>
        <w:t xml:space="preserve">. </w:t>
      </w:r>
    </w:p>
    <w:p w:rsidR="007A4FB8" w:rsidRDefault="007A4FB8">
      <w:pPr>
        <w:spacing w:before="0" w:beforeAutospacing="0" w:after="0" w:afterAutospacing="0"/>
        <w:divId w:val="1147207986"/>
        <w:rPr>
          <w:rFonts w:ascii="Verdana" w:eastAsia="Times New Roman" w:hAnsi="Verdana"/>
          <w:color w:val="000000"/>
          <w:lang w:val="en"/>
        </w:rPr>
      </w:pPr>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46" style="width:374.4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2500"/>
        <w:gridCol w:w="1051"/>
        <w:gridCol w:w="5389"/>
      </w:tblGrid>
      <w:tr w:rsidR="007A4FB8">
        <w:trPr>
          <w:divId w:val="1147207986"/>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7A4FB8" w:rsidRDefault="007A4FB8">
            <w:pPr>
              <w:spacing w:before="0" w:beforeAutospacing="0" w:after="0" w:afterAutospacing="0"/>
              <w:rPr>
                <w:rFonts w:ascii="Verdana" w:eastAsia="Times New Roman" w:hAnsi="Verdana"/>
                <w:b/>
                <w:bCs/>
                <w:color w:val="000000"/>
              </w:rPr>
            </w:pPr>
            <w:bookmarkStart w:id="81" w:name="ClaimTable"/>
            <w:bookmarkEnd w:id="81"/>
            <w:commentRangeStart w:id="82"/>
            <w:r>
              <w:rPr>
                <w:rFonts w:ascii="Verdana" w:eastAsia="Times New Roman" w:hAnsi="Verdana"/>
                <w:b/>
                <w:bCs/>
                <w:color w:val="000000"/>
              </w:rPr>
              <w:t>Member</w:t>
            </w:r>
            <w:commentRangeEnd w:id="82"/>
            <w:r w:rsidR="00015714">
              <w:rPr>
                <w:rStyle w:val="CommentReference"/>
              </w:rPr>
              <w:commentReference w:id="82"/>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7A4FB8" w:rsidRDefault="007A4FB8">
            <w:pPr>
              <w:spacing w:before="0" w:beforeAutospacing="0" w:after="0" w:afterAutospacing="0"/>
              <w:rPr>
                <w:rFonts w:ascii="Verdana" w:eastAsia="Times New Roman" w:hAnsi="Verdana"/>
                <w:b/>
                <w:bCs/>
                <w:color w:val="000000"/>
              </w:rPr>
            </w:pPr>
            <w:r>
              <w:rPr>
                <w:rFonts w:ascii="Verdana" w:eastAsia="Times New Roman" w:hAnsi="Verdana"/>
                <w:b/>
                <w:bCs/>
                <w:color w:val="000000"/>
              </w:rPr>
              <w: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7A4FB8" w:rsidRDefault="007A4FB8">
            <w:pPr>
              <w:spacing w:before="0" w:beforeAutospacing="0" w:after="0" w:afterAutospacing="0"/>
              <w:rPr>
                <w:rFonts w:ascii="Verdana" w:eastAsia="Times New Roman" w:hAnsi="Verdana"/>
                <w:b/>
                <w:bCs/>
                <w:color w:val="000000"/>
              </w:rPr>
            </w:pPr>
            <w:r>
              <w:rPr>
                <w:rFonts w:ascii="Verdana" w:eastAsia="Times New Roman" w:hAnsi="Verdana"/>
                <w:b/>
                <w:bCs/>
                <w:color w:val="000000"/>
              </w:rPr>
              <w:t>Description</w:t>
            </w:r>
          </w:p>
        </w:tc>
      </w:tr>
      <w:tr w:rsidR="007A4FB8">
        <w:trPr>
          <w:divId w:val="1147207986"/>
          <w:jc w:val="center"/>
        </w:trPr>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user_id</w:t>
            </w:r>
            <w:proofErr w:type="spellEnd"/>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Identifier for the user at the issuer.</w:t>
            </w:r>
          </w:p>
        </w:tc>
      </w:tr>
      <w:tr w:rsidR="007A4FB8">
        <w:trPr>
          <w:divId w:val="1147207986"/>
          <w:jc w:val="center"/>
        </w:trPr>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name</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User's full name in displayable form including all name parts, ordered according to user's locale and preferences.</w:t>
            </w:r>
          </w:p>
        </w:tc>
      </w:tr>
      <w:tr w:rsidR="007A4FB8">
        <w:trPr>
          <w:divId w:val="1147207986"/>
          <w:jc w:val="center"/>
        </w:trPr>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given_name</w:t>
            </w:r>
            <w:proofErr w:type="spellEnd"/>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Given name or first name of the user.</w:t>
            </w:r>
          </w:p>
        </w:tc>
      </w:tr>
      <w:tr w:rsidR="007A4FB8">
        <w:trPr>
          <w:divId w:val="1147207986"/>
          <w:jc w:val="center"/>
        </w:trPr>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family_name</w:t>
            </w:r>
            <w:proofErr w:type="spellEnd"/>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Surname or last name of the user.</w:t>
            </w:r>
          </w:p>
        </w:tc>
      </w:tr>
      <w:tr w:rsidR="007A4FB8">
        <w:trPr>
          <w:divId w:val="1147207986"/>
          <w:jc w:val="center"/>
        </w:trPr>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middle_name</w:t>
            </w:r>
            <w:proofErr w:type="spellEnd"/>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Middle name of the user.</w:t>
            </w:r>
          </w:p>
        </w:tc>
      </w:tr>
      <w:tr w:rsidR="007A4FB8">
        <w:trPr>
          <w:divId w:val="1147207986"/>
          <w:jc w:val="center"/>
        </w:trPr>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nickname</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 xml:space="preserve">Casual name of the user that may or may not be the same as the </w:t>
            </w:r>
            <w:proofErr w:type="spellStart"/>
            <w:r>
              <w:rPr>
                <w:rStyle w:val="HTMLTypewriter"/>
              </w:rPr>
              <w:t>given_name</w:t>
            </w:r>
            <w:proofErr w:type="spellEnd"/>
            <w:r>
              <w:rPr>
                <w:rFonts w:ascii="Verdana" w:eastAsia="Times New Roman" w:hAnsi="Verdana"/>
                <w:color w:val="000000"/>
              </w:rPr>
              <w:t xml:space="preserve">. For instance, a </w:t>
            </w:r>
            <w:r>
              <w:rPr>
                <w:rStyle w:val="HTMLTypewriter"/>
              </w:rPr>
              <w:t>nickname</w:t>
            </w:r>
            <w:r>
              <w:rPr>
                <w:rFonts w:ascii="Verdana" w:eastAsia="Times New Roman" w:hAnsi="Verdana"/>
                <w:color w:val="000000"/>
              </w:rPr>
              <w:t xml:space="preserve"> value of </w:t>
            </w:r>
            <w:r>
              <w:rPr>
                <w:rStyle w:val="HTMLTypewriter"/>
              </w:rPr>
              <w:t>Mike</w:t>
            </w:r>
            <w:r>
              <w:rPr>
                <w:rFonts w:ascii="Verdana" w:eastAsia="Times New Roman" w:hAnsi="Verdana"/>
                <w:color w:val="000000"/>
              </w:rPr>
              <w:t xml:space="preserve"> might be returned alongside a </w:t>
            </w:r>
            <w:proofErr w:type="spellStart"/>
            <w:r>
              <w:rPr>
                <w:rStyle w:val="HTMLTypewriter"/>
              </w:rPr>
              <w:t>given_name</w:t>
            </w:r>
            <w:proofErr w:type="spellEnd"/>
            <w:r>
              <w:rPr>
                <w:rFonts w:ascii="Verdana" w:eastAsia="Times New Roman" w:hAnsi="Verdana"/>
                <w:color w:val="000000"/>
              </w:rPr>
              <w:t xml:space="preserve"> value of </w:t>
            </w:r>
            <w:r>
              <w:rPr>
                <w:rStyle w:val="HTMLTypewriter"/>
              </w:rPr>
              <w:t>Michael</w:t>
            </w:r>
            <w:r>
              <w:rPr>
                <w:rFonts w:ascii="Verdana" w:eastAsia="Times New Roman" w:hAnsi="Verdana"/>
                <w:color w:val="000000"/>
              </w:rPr>
              <w:t>.</w:t>
            </w:r>
          </w:p>
        </w:tc>
      </w:tr>
      <w:tr w:rsidR="007A4FB8">
        <w:trPr>
          <w:divId w:val="1147207986"/>
          <w:jc w:val="center"/>
        </w:trPr>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profile</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URL of user's profile page.</w:t>
            </w:r>
          </w:p>
        </w:tc>
      </w:tr>
      <w:tr w:rsidR="007A4FB8">
        <w:trPr>
          <w:divId w:val="1147207986"/>
          <w:jc w:val="center"/>
        </w:trPr>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picture</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URL of the user's profile picture.</w:t>
            </w:r>
          </w:p>
        </w:tc>
      </w:tr>
      <w:tr w:rsidR="007A4FB8">
        <w:trPr>
          <w:divId w:val="1147207986"/>
          <w:jc w:val="center"/>
        </w:trPr>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website</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URL of user's web page or blog.</w:t>
            </w:r>
          </w:p>
        </w:tc>
      </w:tr>
      <w:tr w:rsidR="007A4FB8">
        <w:trPr>
          <w:divId w:val="1147207986"/>
          <w:jc w:val="center"/>
        </w:trPr>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email</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The user's preferred e-mail address.</w:t>
            </w:r>
          </w:p>
        </w:tc>
      </w:tr>
      <w:tr w:rsidR="007A4FB8">
        <w:trPr>
          <w:divId w:val="1147207986"/>
          <w:jc w:val="center"/>
        </w:trPr>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verified</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boolean</w:t>
            </w:r>
            <w:proofErr w:type="spellEnd"/>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True if the user's e-mail address has been</w:t>
            </w:r>
            <w:commentRangeStart w:id="83"/>
            <w:r>
              <w:rPr>
                <w:rFonts w:ascii="Verdana" w:eastAsia="Times New Roman" w:hAnsi="Verdana"/>
                <w:color w:val="000000"/>
              </w:rPr>
              <w:t xml:space="preserve"> verified</w:t>
            </w:r>
            <w:commentRangeEnd w:id="83"/>
            <w:r w:rsidR="00AF7605">
              <w:rPr>
                <w:rStyle w:val="CommentReference"/>
              </w:rPr>
              <w:commentReference w:id="83"/>
            </w:r>
            <w:r>
              <w:rPr>
                <w:rFonts w:ascii="Verdana" w:eastAsia="Times New Roman" w:hAnsi="Verdana"/>
                <w:color w:val="000000"/>
              </w:rPr>
              <w:t>; otherwise false.</w:t>
            </w:r>
          </w:p>
        </w:tc>
      </w:tr>
      <w:tr w:rsidR="007A4FB8">
        <w:trPr>
          <w:divId w:val="1147207986"/>
          <w:jc w:val="center"/>
        </w:trPr>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gender</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 xml:space="preserve">The user's gender: </w:t>
            </w:r>
            <w:commentRangeStart w:id="84"/>
            <w:r>
              <w:rPr>
                <w:rStyle w:val="HTMLTypewriter"/>
              </w:rPr>
              <w:t>female</w:t>
            </w:r>
            <w:r>
              <w:rPr>
                <w:rFonts w:ascii="Verdana" w:eastAsia="Times New Roman" w:hAnsi="Verdana"/>
                <w:color w:val="000000"/>
              </w:rPr>
              <w:t xml:space="preserve"> or </w:t>
            </w:r>
            <w:r>
              <w:rPr>
                <w:rStyle w:val="HTMLTypewriter"/>
              </w:rPr>
              <w:t>male</w:t>
            </w:r>
            <w:r>
              <w:rPr>
                <w:rFonts w:ascii="Verdana" w:eastAsia="Times New Roman" w:hAnsi="Verdana"/>
                <w:color w:val="000000"/>
              </w:rPr>
              <w:t>.</w:t>
            </w:r>
            <w:commentRangeEnd w:id="84"/>
            <w:r w:rsidR="008E36F9">
              <w:rPr>
                <w:rStyle w:val="CommentReference"/>
              </w:rPr>
              <w:commentReference w:id="84"/>
            </w:r>
          </w:p>
        </w:tc>
      </w:tr>
      <w:tr w:rsidR="007A4FB8">
        <w:trPr>
          <w:divId w:val="1147207986"/>
          <w:jc w:val="center"/>
        </w:trPr>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birthday</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 xml:space="preserve">The user's birthday, represented as a date string in MM/DD/YYYY format. The year MAY be </w:t>
            </w:r>
            <w:r>
              <w:rPr>
                <w:rStyle w:val="HTMLTypewriter"/>
              </w:rPr>
              <w:t>0000</w:t>
            </w:r>
            <w:r>
              <w:rPr>
                <w:rFonts w:ascii="Verdana" w:eastAsia="Times New Roman" w:hAnsi="Verdana"/>
                <w:color w:val="000000"/>
              </w:rPr>
              <w:t xml:space="preserve">, indicating that it is </w:t>
            </w:r>
            <w:commentRangeStart w:id="86"/>
            <w:r>
              <w:rPr>
                <w:rFonts w:ascii="Verdana" w:eastAsia="Times New Roman" w:hAnsi="Verdana"/>
                <w:color w:val="000000"/>
              </w:rPr>
              <w:t>omitted.</w:t>
            </w:r>
            <w:commentRangeEnd w:id="86"/>
            <w:r w:rsidR="008E36F9">
              <w:rPr>
                <w:rStyle w:val="CommentReference"/>
              </w:rPr>
              <w:commentReference w:id="86"/>
            </w:r>
          </w:p>
        </w:tc>
      </w:tr>
      <w:tr w:rsidR="007A4FB8">
        <w:trPr>
          <w:divId w:val="1147207986"/>
          <w:jc w:val="center"/>
        </w:trPr>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zoneinfo</w:t>
            </w:r>
            <w:proofErr w:type="spellEnd"/>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 xml:space="preserve">String from </w:t>
            </w:r>
            <w:proofErr w:type="spellStart"/>
            <w:r>
              <w:rPr>
                <w:rFonts w:ascii="Verdana" w:eastAsia="Times New Roman" w:hAnsi="Verdana"/>
                <w:color w:val="000000"/>
              </w:rPr>
              <w:t>zoneinfo</w:t>
            </w:r>
            <w:proofErr w:type="spellEnd"/>
            <w:r>
              <w:rPr>
                <w:rFonts w:ascii="Verdana" w:eastAsia="Times New Roman" w:hAnsi="Verdana"/>
                <w:color w:val="000000"/>
              </w:rPr>
              <w:t xml:space="preserve"> </w:t>
            </w:r>
            <w:hyperlink w:anchor="zoneinfo" w:history="1">
              <w:r>
                <w:rPr>
                  <w:rStyle w:val="Hyperlink"/>
                  <w:rFonts w:ascii="Verdana" w:eastAsia="Times New Roman" w:hAnsi="Verdana"/>
                  <w:u w:val="none"/>
                </w:rPr>
                <w:t>[</w:t>
              </w:r>
              <w:proofErr w:type="spellStart"/>
              <w:r>
                <w:rPr>
                  <w:rStyle w:val="Hyperlink"/>
                  <w:rFonts w:ascii="Verdana" w:eastAsia="Times New Roman" w:hAnsi="Verdana"/>
                  <w:u w:val="none"/>
                </w:rPr>
                <w:t>zoneinfo</w:t>
              </w:r>
              <w:proofErr w:type="spellEnd"/>
              <w:r>
                <w:rPr>
                  <w:rStyle w:val="Hyperlink"/>
                  <w:rFonts w:ascii="Verdana" w:eastAsia="Times New Roman" w:hAnsi="Verdana"/>
                  <w:u w:val="none"/>
                </w:rPr>
                <w:t>]</w:t>
              </w:r>
              <w:r>
                <w:rPr>
                  <w:rStyle w:val="Hyperlink"/>
                  <w:rFonts w:ascii="Verdana" w:eastAsia="Times New Roman" w:hAnsi="Verdana"/>
                  <w:vanish/>
                  <w:u w:val="none"/>
                </w:rPr>
                <w:t xml:space="preserve"> (Public Domain, “The tz database,” June 2011.)</w:t>
              </w:r>
            </w:hyperlink>
            <w:r>
              <w:rPr>
                <w:rFonts w:ascii="Verdana" w:eastAsia="Times New Roman" w:hAnsi="Verdana"/>
                <w:color w:val="000000"/>
              </w:rPr>
              <w:t xml:space="preserve"> </w:t>
            </w:r>
            <w:proofErr w:type="spellStart"/>
            <w:r>
              <w:rPr>
                <w:rFonts w:ascii="Verdana" w:eastAsia="Times New Roman" w:hAnsi="Verdana"/>
                <w:color w:val="000000"/>
              </w:rPr>
              <w:t>timezone</w:t>
            </w:r>
            <w:proofErr w:type="spellEnd"/>
            <w:r>
              <w:rPr>
                <w:rFonts w:ascii="Verdana" w:eastAsia="Times New Roman" w:hAnsi="Verdana"/>
                <w:color w:val="000000"/>
              </w:rPr>
              <w:t xml:space="preserve"> database. For example, </w:t>
            </w:r>
            <w:r>
              <w:rPr>
                <w:rStyle w:val="HTMLTypewriter"/>
              </w:rPr>
              <w:t>Europe/Paris</w:t>
            </w:r>
            <w:r>
              <w:rPr>
                <w:rFonts w:ascii="Verdana" w:eastAsia="Times New Roman" w:hAnsi="Verdana"/>
                <w:color w:val="000000"/>
              </w:rPr>
              <w:t xml:space="preserve"> or </w:t>
            </w:r>
            <w:r>
              <w:rPr>
                <w:rStyle w:val="HTMLTypewriter"/>
              </w:rPr>
              <w:t>America/</w:t>
            </w:r>
            <w:proofErr w:type="spellStart"/>
            <w:r>
              <w:rPr>
                <w:rStyle w:val="HTMLTypewriter"/>
              </w:rPr>
              <w:t>Los_Angeles</w:t>
            </w:r>
            <w:proofErr w:type="spellEnd"/>
            <w:r>
              <w:rPr>
                <w:rFonts w:ascii="Verdana" w:eastAsia="Times New Roman" w:hAnsi="Verdana"/>
                <w:color w:val="000000"/>
              </w:rPr>
              <w:t>.</w:t>
            </w:r>
          </w:p>
        </w:tc>
      </w:tr>
      <w:tr w:rsidR="007A4FB8">
        <w:trPr>
          <w:divId w:val="1147207986"/>
          <w:jc w:val="center"/>
        </w:trPr>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locale</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 xml:space="preserve">The user's </w:t>
            </w:r>
            <w:proofErr w:type="gramStart"/>
            <w:r>
              <w:rPr>
                <w:rFonts w:ascii="Verdana" w:eastAsia="Times New Roman" w:hAnsi="Verdana"/>
                <w:color w:val="000000"/>
              </w:rPr>
              <w:t>locale,</w:t>
            </w:r>
            <w:proofErr w:type="gramEnd"/>
            <w:r>
              <w:rPr>
                <w:rFonts w:ascii="Verdana" w:eastAsia="Times New Roman" w:hAnsi="Verdana"/>
                <w:color w:val="000000"/>
              </w:rPr>
              <w:t xml:space="preserve"> represented as an </w:t>
            </w:r>
            <w:commentRangeStart w:id="87"/>
            <w:r>
              <w:rPr>
                <w:rFonts w:ascii="Verdana" w:eastAsia="Times New Roman" w:hAnsi="Verdana"/>
                <w:color w:val="000000"/>
              </w:rPr>
              <w:fldChar w:fldCharType="begin"/>
            </w:r>
            <w:r>
              <w:rPr>
                <w:rFonts w:ascii="Verdana" w:eastAsia="Times New Roman" w:hAnsi="Verdana"/>
                <w:color w:val="000000"/>
              </w:rPr>
              <w:instrText xml:space="preserve"> HYPERLINK "" \l "RFC5646" </w:instrText>
            </w:r>
            <w:r>
              <w:rPr>
                <w:rFonts w:ascii="Verdana" w:eastAsia="Times New Roman" w:hAnsi="Verdana"/>
                <w:color w:val="000000"/>
              </w:rPr>
              <w:fldChar w:fldCharType="separate"/>
            </w:r>
            <w:r>
              <w:rPr>
                <w:rStyle w:val="Hyperlink"/>
                <w:rFonts w:ascii="Verdana" w:eastAsia="Times New Roman" w:hAnsi="Verdana"/>
                <w:u w:val="none"/>
              </w:rPr>
              <w:t>RFC 5646</w:t>
            </w:r>
            <w:r>
              <w:rPr>
                <w:rStyle w:val="Hyperlink"/>
                <w:rFonts w:ascii="Verdana" w:eastAsia="Times New Roman" w:hAnsi="Verdana"/>
                <w:vanish/>
                <w:u w:val="none"/>
              </w:rPr>
              <w:t xml:space="preserve"> (Phillips, A. and M. Davis, “Tags for Identifying Languages,” September 2009.)</w:t>
            </w:r>
            <w:r>
              <w:rPr>
                <w:rFonts w:ascii="Verdana" w:eastAsia="Times New Roman" w:hAnsi="Verdana"/>
                <w:color w:val="000000"/>
              </w:rPr>
              <w:fldChar w:fldCharType="end"/>
            </w:r>
            <w:commentRangeEnd w:id="87"/>
            <w:r w:rsidR="008E36F9">
              <w:rPr>
                <w:rStyle w:val="CommentReference"/>
              </w:rPr>
              <w:commentReference w:id="87"/>
            </w:r>
            <w:r>
              <w:rPr>
                <w:rFonts w:ascii="Verdana" w:eastAsia="Times New Roman" w:hAnsi="Verdana"/>
                <w:color w:val="000000"/>
              </w:rPr>
              <w:t xml:space="preserve"> [RFC5646] language tag. This is typically an </w:t>
            </w:r>
            <w:hyperlink w:anchor="ISO639-1" w:history="1">
              <w:r>
                <w:rPr>
                  <w:rStyle w:val="Hyperlink"/>
                  <w:rFonts w:ascii="Verdana" w:eastAsia="Times New Roman" w:hAnsi="Verdana"/>
                  <w:u w:val="none"/>
                </w:rPr>
                <w:t>ISO 639-1 Alpha-2</w:t>
              </w:r>
              <w:r>
                <w:rPr>
                  <w:rStyle w:val="Hyperlink"/>
                  <w:rFonts w:ascii="Verdana" w:eastAsia="Times New Roman" w:hAnsi="Verdana"/>
                  <w:vanish/>
                  <w:u w:val="none"/>
                </w:rPr>
                <w:t xml:space="preserve"> (International Organization for Standardization, “ISO 639-1:2002. Codes for the representation of names of languages -- Part 1: Alpha-2 code,” 2002.)</w:t>
              </w:r>
            </w:hyperlink>
            <w:r>
              <w:rPr>
                <w:rFonts w:ascii="Verdana" w:eastAsia="Times New Roman" w:hAnsi="Verdana"/>
                <w:color w:val="000000"/>
              </w:rPr>
              <w:t xml:space="preserve"> [ISO639</w:t>
            </w:r>
            <w:r>
              <w:rPr>
                <w:rFonts w:ascii="Verdana" w:eastAsia="Times New Roman" w:hAnsi="Verdana"/>
                <w:color w:val="000000"/>
              </w:rPr>
              <w:noBreakHyphen/>
              <w:t xml:space="preserve">1] language code in lowercase and an </w:t>
            </w:r>
            <w:hyperlink w:anchor="ISO3166-1" w:history="1">
              <w:r>
                <w:rPr>
                  <w:rStyle w:val="Hyperlink"/>
                  <w:rFonts w:ascii="Verdana" w:eastAsia="Times New Roman" w:hAnsi="Verdana"/>
                  <w:u w:val="none"/>
                </w:rPr>
                <w:t>ISO 3166-1 Alpha-2</w:t>
              </w:r>
              <w:r>
                <w:rPr>
                  <w:rStyle w:val="Hyperlink"/>
                  <w:rFonts w:ascii="Verdana" w:eastAsia="Times New Roman" w:hAnsi="Verdana"/>
                  <w:vanish/>
                  <w:u w:val="none"/>
                </w:rPr>
                <w:t xml:space="preserve"> (International Organization for Standardization, “ISO 3166-1:1997. Codes for the representation of names of countries and their subdivisions -- Part 1: Country codes,” 1997.)</w:t>
              </w:r>
            </w:hyperlink>
            <w:r>
              <w:rPr>
                <w:rFonts w:ascii="Verdana" w:eastAsia="Times New Roman" w:hAnsi="Verdana"/>
                <w:color w:val="000000"/>
              </w:rPr>
              <w:t xml:space="preserve"> [ISO3166</w:t>
            </w:r>
            <w:r>
              <w:rPr>
                <w:rFonts w:ascii="Verdana" w:eastAsia="Times New Roman" w:hAnsi="Verdana"/>
                <w:color w:val="000000"/>
              </w:rPr>
              <w:noBreakHyphen/>
              <w:t xml:space="preserve">1] country code in uppercase, separated by a dash. For example, </w:t>
            </w:r>
            <w:r>
              <w:rPr>
                <w:rStyle w:val="HTMLTypewriter"/>
              </w:rPr>
              <w:t>en-US</w:t>
            </w:r>
            <w:r>
              <w:rPr>
                <w:rFonts w:ascii="Verdana" w:eastAsia="Times New Roman" w:hAnsi="Verdana"/>
                <w:color w:val="000000"/>
              </w:rPr>
              <w:t xml:space="preserve"> or </w:t>
            </w:r>
            <w:proofErr w:type="spellStart"/>
            <w:r>
              <w:rPr>
                <w:rStyle w:val="HTMLTypewriter"/>
              </w:rPr>
              <w:t>fr</w:t>
            </w:r>
            <w:proofErr w:type="spellEnd"/>
            <w:r>
              <w:rPr>
                <w:rStyle w:val="HTMLTypewriter"/>
              </w:rPr>
              <w:t>-CA</w:t>
            </w:r>
            <w:r>
              <w:rPr>
                <w:rFonts w:ascii="Verdana" w:eastAsia="Times New Roman" w:hAnsi="Verdana"/>
                <w:color w:val="000000"/>
              </w:rPr>
              <w:t xml:space="preserve">. As a compatibility note, some implementations have used an underscore as the separator rather than a dash, for example, </w:t>
            </w:r>
            <w:proofErr w:type="spellStart"/>
            <w:r>
              <w:rPr>
                <w:rStyle w:val="HTMLTypewriter"/>
              </w:rPr>
              <w:t>en_US</w:t>
            </w:r>
            <w:proofErr w:type="spellEnd"/>
            <w:r>
              <w:rPr>
                <w:rFonts w:ascii="Verdana" w:eastAsia="Times New Roman" w:hAnsi="Verdana"/>
                <w:color w:val="000000"/>
              </w:rPr>
              <w:t>; Implementations MAY choose to accept this locale syntax as well.</w:t>
            </w:r>
          </w:p>
        </w:tc>
      </w:tr>
      <w:tr w:rsidR="007A4FB8">
        <w:trPr>
          <w:divId w:val="1147207986"/>
          <w:jc w:val="center"/>
        </w:trPr>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commentRangeStart w:id="88"/>
            <w:proofErr w:type="spellStart"/>
            <w:r>
              <w:rPr>
                <w:rFonts w:ascii="Verdana" w:eastAsia="Times New Roman" w:hAnsi="Verdana"/>
                <w:color w:val="000000"/>
              </w:rPr>
              <w:t>phone_number</w:t>
            </w:r>
            <w:commentRangeEnd w:id="88"/>
            <w:proofErr w:type="spellEnd"/>
            <w:r w:rsidR="00015714">
              <w:rPr>
                <w:rStyle w:val="CommentReference"/>
              </w:rPr>
              <w:commentReference w:id="88"/>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 xml:space="preserve">The user's preferred telephone number. For example, </w:t>
            </w:r>
            <w:r>
              <w:rPr>
                <w:rStyle w:val="HTMLTypewriter"/>
              </w:rPr>
              <w:t>+1 (425) 555-1212</w:t>
            </w:r>
            <w:r>
              <w:rPr>
                <w:rFonts w:ascii="Verdana" w:eastAsia="Times New Roman" w:hAnsi="Verdana"/>
                <w:color w:val="000000"/>
              </w:rPr>
              <w:t xml:space="preserve"> or </w:t>
            </w:r>
            <w:r>
              <w:rPr>
                <w:rStyle w:val="HTMLTypewriter"/>
              </w:rPr>
              <w:t>+56 (2) 687 2400</w:t>
            </w:r>
            <w:r>
              <w:rPr>
                <w:rFonts w:ascii="Verdana" w:eastAsia="Times New Roman" w:hAnsi="Verdana"/>
                <w:color w:val="000000"/>
              </w:rPr>
              <w:t>.</w:t>
            </w:r>
          </w:p>
        </w:tc>
      </w:tr>
      <w:tr w:rsidR="007A4FB8">
        <w:trPr>
          <w:divId w:val="1147207986"/>
          <w:jc w:val="center"/>
        </w:trPr>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commentRangeStart w:id="89"/>
            <w:r>
              <w:rPr>
                <w:rFonts w:ascii="Verdana" w:eastAsia="Times New Roman" w:hAnsi="Verdana"/>
                <w:color w:val="000000"/>
              </w:rPr>
              <w:t>address</w:t>
            </w:r>
            <w:commentRangeEnd w:id="89"/>
            <w:r w:rsidR="000D0BE9">
              <w:rPr>
                <w:rStyle w:val="CommentReference"/>
              </w:rPr>
              <w:commentReference w:id="89"/>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JSON object</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 xml:space="preserve">The user's preferred address. The value of the </w:t>
            </w:r>
            <w:r>
              <w:rPr>
                <w:rStyle w:val="HTMLTypewriter"/>
              </w:rPr>
              <w:t>address</w:t>
            </w:r>
            <w:r>
              <w:rPr>
                <w:rFonts w:ascii="Verdana" w:eastAsia="Times New Roman" w:hAnsi="Verdana"/>
                <w:color w:val="000000"/>
              </w:rPr>
              <w:t xml:space="preserve"> member is a </w:t>
            </w:r>
            <w:hyperlink w:anchor="RFC4627" w:history="1">
              <w:r>
                <w:rPr>
                  <w:rStyle w:val="Hyperlink"/>
                  <w:rFonts w:ascii="Verdana" w:eastAsia="Times New Roman" w:hAnsi="Verdana"/>
                  <w:u w:val="none"/>
                </w:rPr>
                <w:t>JSON</w:t>
              </w:r>
              <w:r>
                <w:rPr>
                  <w:rStyle w:val="Hyperlink"/>
                  <w:rFonts w:ascii="Verdana" w:eastAsia="Times New Roman" w:hAnsi="Verdana"/>
                  <w:vanish/>
                  <w:u w:val="none"/>
                </w:rPr>
                <w:t xml:space="preserve"> (Crockford, D., “The application/json Media Type for JavaScript Object Notation (JSON),” July 2006.)</w:t>
              </w:r>
            </w:hyperlink>
            <w:r>
              <w:rPr>
                <w:rFonts w:ascii="Verdana" w:eastAsia="Times New Roman" w:hAnsi="Verdana"/>
                <w:color w:val="000000"/>
              </w:rPr>
              <w:t xml:space="preserve"> [RFC4627] structure containing some or all of these string-valued fields: </w:t>
            </w:r>
            <w:r>
              <w:rPr>
                <w:rStyle w:val="HTMLTypewriter"/>
              </w:rPr>
              <w:t>formatted</w:t>
            </w:r>
            <w:r>
              <w:rPr>
                <w:rFonts w:ascii="Verdana" w:eastAsia="Times New Roman" w:hAnsi="Verdana"/>
                <w:color w:val="000000"/>
              </w:rPr>
              <w:t xml:space="preserve">, </w:t>
            </w:r>
            <w:proofErr w:type="spellStart"/>
            <w:r>
              <w:rPr>
                <w:rStyle w:val="HTMLTypewriter"/>
              </w:rPr>
              <w:t>street_address</w:t>
            </w:r>
            <w:proofErr w:type="spellEnd"/>
            <w:r>
              <w:rPr>
                <w:rFonts w:ascii="Verdana" w:eastAsia="Times New Roman" w:hAnsi="Verdana"/>
                <w:color w:val="000000"/>
              </w:rPr>
              <w:t xml:space="preserve">, </w:t>
            </w:r>
            <w:r>
              <w:rPr>
                <w:rStyle w:val="HTMLTypewriter"/>
              </w:rPr>
              <w:t>locality</w:t>
            </w:r>
            <w:r>
              <w:rPr>
                <w:rFonts w:ascii="Verdana" w:eastAsia="Times New Roman" w:hAnsi="Verdana"/>
                <w:color w:val="000000"/>
              </w:rPr>
              <w:t xml:space="preserve">, </w:t>
            </w:r>
            <w:r>
              <w:rPr>
                <w:rStyle w:val="HTMLTypewriter"/>
              </w:rPr>
              <w:t>region</w:t>
            </w:r>
            <w:r>
              <w:rPr>
                <w:rFonts w:ascii="Verdana" w:eastAsia="Times New Roman" w:hAnsi="Verdana"/>
                <w:color w:val="000000"/>
              </w:rPr>
              <w:t xml:space="preserve">, </w:t>
            </w:r>
            <w:proofErr w:type="spellStart"/>
            <w:r>
              <w:rPr>
                <w:rStyle w:val="HTMLTypewriter"/>
              </w:rPr>
              <w:t>postal_code</w:t>
            </w:r>
            <w:proofErr w:type="spellEnd"/>
            <w:r>
              <w:rPr>
                <w:rFonts w:ascii="Verdana" w:eastAsia="Times New Roman" w:hAnsi="Verdana"/>
                <w:color w:val="000000"/>
              </w:rPr>
              <w:t xml:space="preserve">, and </w:t>
            </w:r>
            <w:r>
              <w:rPr>
                <w:rStyle w:val="HTMLTypewriter"/>
              </w:rPr>
              <w:t>country</w:t>
            </w:r>
            <w:r>
              <w:rPr>
                <w:rFonts w:ascii="Verdana" w:eastAsia="Times New Roman" w:hAnsi="Verdana"/>
                <w:color w:val="000000"/>
              </w:rPr>
              <w:t xml:space="preserve">. The </w:t>
            </w:r>
            <w:proofErr w:type="spellStart"/>
            <w:r>
              <w:rPr>
                <w:rStyle w:val="HTMLTypewriter"/>
              </w:rPr>
              <w:t>street_address</w:t>
            </w:r>
            <w:proofErr w:type="spellEnd"/>
            <w:r>
              <w:rPr>
                <w:rFonts w:ascii="Verdana" w:eastAsia="Times New Roman" w:hAnsi="Verdana"/>
                <w:color w:val="000000"/>
              </w:rPr>
              <w:t xml:space="preserve"> field MAY contain multiple lines if the address representation requires it. Implementations MAY return only a subset of the fields of an </w:t>
            </w:r>
            <w:r>
              <w:rPr>
                <w:rStyle w:val="HTMLTypewriter"/>
              </w:rPr>
              <w:t>address</w:t>
            </w:r>
            <w:r>
              <w:rPr>
                <w:rFonts w:ascii="Verdana" w:eastAsia="Times New Roman" w:hAnsi="Verdana"/>
                <w:color w:val="000000"/>
              </w:rPr>
              <w:t xml:space="preserve">, depending upon the information available and the user's privacy preferences. For example, the </w:t>
            </w:r>
            <w:r>
              <w:rPr>
                <w:rStyle w:val="HTMLTypewriter"/>
              </w:rPr>
              <w:t>country</w:t>
            </w:r>
            <w:r>
              <w:rPr>
                <w:rFonts w:ascii="Verdana" w:eastAsia="Times New Roman" w:hAnsi="Verdana"/>
                <w:color w:val="000000"/>
              </w:rPr>
              <w:t xml:space="preserve"> and </w:t>
            </w:r>
            <w:r>
              <w:rPr>
                <w:rStyle w:val="HTMLTypewriter"/>
              </w:rPr>
              <w:t>region</w:t>
            </w:r>
            <w:r>
              <w:rPr>
                <w:rFonts w:ascii="Verdana" w:eastAsia="Times New Roman" w:hAnsi="Verdana"/>
                <w:color w:val="000000"/>
              </w:rPr>
              <w:t xml:space="preserve"> might be returned without returning more fine-grained address information.</w:t>
            </w:r>
          </w:p>
        </w:tc>
      </w:tr>
      <w:tr w:rsidR="007A4FB8">
        <w:trPr>
          <w:divId w:val="1147207986"/>
          <w:jc w:val="center"/>
        </w:trPr>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proofErr w:type="spellStart"/>
            <w:r>
              <w:rPr>
                <w:rFonts w:ascii="Verdana" w:eastAsia="Times New Roman" w:hAnsi="Verdana"/>
                <w:color w:val="000000"/>
              </w:rPr>
              <w:t>updated_time</w:t>
            </w:r>
            <w:proofErr w:type="spellEnd"/>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 xml:space="preserve">Time the user's information was last </w:t>
            </w:r>
            <w:proofErr w:type="gramStart"/>
            <w:r>
              <w:rPr>
                <w:rFonts w:ascii="Verdana" w:eastAsia="Times New Roman" w:hAnsi="Verdana"/>
                <w:color w:val="000000"/>
              </w:rPr>
              <w:t>updated,</w:t>
            </w:r>
            <w:proofErr w:type="gramEnd"/>
            <w:r>
              <w:rPr>
                <w:rFonts w:ascii="Verdana" w:eastAsia="Times New Roman" w:hAnsi="Verdana"/>
                <w:color w:val="000000"/>
              </w:rPr>
              <w:t xml:space="preserve"> represented as a </w:t>
            </w:r>
            <w:hyperlink w:anchor="RFC3339" w:history="1">
              <w:r>
                <w:rPr>
                  <w:rStyle w:val="Hyperlink"/>
                  <w:rFonts w:ascii="Verdana" w:eastAsia="Times New Roman" w:hAnsi="Verdana"/>
                  <w:u w:val="none"/>
                </w:rPr>
                <w:t>RFC 3339</w:t>
              </w:r>
              <w:r>
                <w:rPr>
                  <w:rStyle w:val="Hyperlink"/>
                  <w:rFonts w:ascii="Verdana" w:eastAsia="Times New Roman" w:hAnsi="Verdana"/>
                  <w:vanish/>
                  <w:u w:val="none"/>
                </w:rPr>
                <w:t xml:space="preserve"> (Klyne, G., Ed. and C. Newman, “Date and Time on the Internet: Timestamps,” July 2002.)</w:t>
              </w:r>
            </w:hyperlink>
            <w:r>
              <w:rPr>
                <w:rFonts w:ascii="Verdana" w:eastAsia="Times New Roman" w:hAnsi="Verdana"/>
                <w:color w:val="000000"/>
              </w:rPr>
              <w:t xml:space="preserve"> [RFC3339] </w:t>
            </w:r>
            <w:proofErr w:type="spellStart"/>
            <w:r>
              <w:rPr>
                <w:rFonts w:ascii="Verdana" w:eastAsia="Times New Roman" w:hAnsi="Verdana"/>
                <w:color w:val="000000"/>
              </w:rPr>
              <w:t>datetime</w:t>
            </w:r>
            <w:proofErr w:type="spellEnd"/>
            <w:r>
              <w:rPr>
                <w:rFonts w:ascii="Verdana" w:eastAsia="Times New Roman" w:hAnsi="Verdana"/>
                <w:color w:val="000000"/>
              </w:rPr>
              <w:t xml:space="preserve">. For example, </w:t>
            </w:r>
            <w:r>
              <w:rPr>
                <w:rStyle w:val="HTMLTypewriter"/>
              </w:rPr>
              <w:t>2011-01-03T23:58:42+0000</w:t>
            </w:r>
            <w:r>
              <w:rPr>
                <w:rFonts w:ascii="Verdana" w:eastAsia="Times New Roman" w:hAnsi="Verdana"/>
                <w:color w:val="000000"/>
              </w:rPr>
              <w:t>.</w:t>
            </w:r>
          </w:p>
        </w:tc>
      </w:tr>
    </w:tbl>
    <w:p w:rsidR="007A4FB8" w:rsidRDefault="007A4FB8">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5" w:type="dxa"/>
        <w:tblCellMar>
          <w:left w:w="0" w:type="dxa"/>
          <w:right w:w="0" w:type="dxa"/>
        </w:tblCellMar>
        <w:tblLook w:val="04A0" w:firstRow="1" w:lastRow="0" w:firstColumn="1" w:lastColumn="0" w:noHBand="0" w:noVBand="1"/>
      </w:tblPr>
      <w:tblGrid>
        <w:gridCol w:w="2618"/>
      </w:tblGrid>
      <w:tr w:rsidR="007A4FB8">
        <w:trPr>
          <w:divId w:val="1147207986"/>
          <w:tblCellSpacing w:w="15" w:type="dxa"/>
          <w:jc w:val="center"/>
        </w:trPr>
        <w:tc>
          <w:tcPr>
            <w:tcW w:w="0" w:type="auto"/>
            <w:vAlign w:val="center"/>
            <w:hideMark/>
          </w:tcPr>
          <w:p w:rsidR="007A4FB8" w:rsidRDefault="007A4FB8">
            <w:pPr>
              <w:spacing w:before="0" w:beforeAutospacing="0" w:after="0" w:afterAutospacing="0"/>
              <w:jc w:val="center"/>
              <w:rPr>
                <w:rFonts w:ascii="Verdana" w:eastAsia="Times New Roman" w:hAnsi="Verdana"/>
                <w:color w:val="000000"/>
              </w:rPr>
            </w:pPr>
            <w:r>
              <w:rPr>
                <w:rFonts w:ascii="MS Sans Serif" w:eastAsia="Times New Roman" w:hAnsi="MS Sans Serif"/>
                <w:b/>
                <w:bCs/>
                <w:color w:val="000000"/>
                <w:sz w:val="15"/>
                <w:szCs w:val="15"/>
              </w:rPr>
              <w:t> Table 1: Reserved Member Definitions </w:t>
            </w:r>
          </w:p>
        </w:tc>
      </w:tr>
    </w:tbl>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47" style="width:374.4pt;height:.75pt" o:hrpct="800" o:hralign="center" o:hrstd="t" o:hrnoshade="t" o:hr="t" fillcolor="#ccc" stroked="f"/>
        </w:pict>
      </w:r>
    </w:p>
    <w:p w:rsidR="007A4FB8" w:rsidRDefault="007A4FB8">
      <w:pPr>
        <w:pStyle w:val="NormalWeb"/>
        <w:divId w:val="1147207986"/>
        <w:rPr>
          <w:rFonts w:ascii="Verdana" w:hAnsi="Verdana"/>
          <w:color w:val="000000"/>
          <w:lang w:val="en"/>
        </w:rPr>
      </w:pPr>
      <w:r>
        <w:rPr>
          <w:rFonts w:ascii="Verdana" w:hAnsi="Verdana"/>
          <w:color w:val="000000"/>
          <w:lang w:val="en"/>
        </w:rPr>
        <w:t xml:space="preserve">Following is a non-normative example of such response: </w:t>
      </w:r>
    </w:p>
    <w:p w:rsidR="007A4FB8" w:rsidRDefault="007A4FB8">
      <w:pPr>
        <w:pStyle w:val="HTMLPreformatted"/>
        <w:divId w:val="961420304"/>
        <w:rPr>
          <w:lang w:val="en"/>
        </w:rPr>
      </w:pPr>
      <w:r>
        <w:rPr>
          <w:lang w:val="en"/>
        </w:rPr>
        <w:t>{</w:t>
      </w:r>
    </w:p>
    <w:p w:rsidR="007A4FB8" w:rsidRDefault="007A4FB8">
      <w:pPr>
        <w:pStyle w:val="HTMLPreformatted"/>
        <w:divId w:val="961420304"/>
        <w:rPr>
          <w:lang w:val="en"/>
        </w:rPr>
      </w:pPr>
      <w:r>
        <w:rPr>
          <w:lang w:val="en"/>
        </w:rPr>
        <w:t xml:space="preserve"> "</w:t>
      </w:r>
      <w:proofErr w:type="gramStart"/>
      <w:r>
        <w:rPr>
          <w:lang w:val="en"/>
        </w:rPr>
        <w:t>name</w:t>
      </w:r>
      <w:proofErr w:type="gramEnd"/>
      <w:r>
        <w:rPr>
          <w:lang w:val="en"/>
        </w:rPr>
        <w:t>": "Jane Doe"</w:t>
      </w:r>
    </w:p>
    <w:p w:rsidR="007A4FB8" w:rsidRDefault="007A4FB8">
      <w:pPr>
        <w:pStyle w:val="HTMLPreformatted"/>
        <w:divId w:val="961420304"/>
        <w:rPr>
          <w:lang w:val="en"/>
        </w:rPr>
      </w:pPr>
      <w:r>
        <w:rPr>
          <w:lang w:val="en"/>
        </w:rPr>
        <w:t xml:space="preserve"> "</w:t>
      </w:r>
      <w:proofErr w:type="spellStart"/>
      <w:r>
        <w:rPr>
          <w:lang w:val="en"/>
        </w:rPr>
        <w:t>given_name</w:t>
      </w:r>
      <w:proofErr w:type="spellEnd"/>
      <w:r>
        <w:rPr>
          <w:lang w:val="en"/>
        </w:rPr>
        <w:t>": "Jane",</w:t>
      </w:r>
    </w:p>
    <w:p w:rsidR="007A4FB8" w:rsidRDefault="007A4FB8">
      <w:pPr>
        <w:pStyle w:val="HTMLPreformatted"/>
        <w:divId w:val="961420304"/>
        <w:rPr>
          <w:lang w:val="en"/>
        </w:rPr>
      </w:pPr>
      <w:r>
        <w:rPr>
          <w:lang w:val="en"/>
        </w:rPr>
        <w:t xml:space="preserve"> "</w:t>
      </w:r>
      <w:proofErr w:type="spellStart"/>
      <w:r>
        <w:rPr>
          <w:lang w:val="en"/>
        </w:rPr>
        <w:t>family_name</w:t>
      </w:r>
      <w:proofErr w:type="spellEnd"/>
      <w:r>
        <w:rPr>
          <w:lang w:val="en"/>
        </w:rPr>
        <w:t>": "Doe",</w:t>
      </w:r>
    </w:p>
    <w:p w:rsidR="007A4FB8" w:rsidRDefault="007A4FB8">
      <w:pPr>
        <w:pStyle w:val="HTMLPreformatted"/>
        <w:divId w:val="961420304"/>
        <w:rPr>
          <w:lang w:val="en"/>
        </w:rPr>
      </w:pPr>
      <w:r>
        <w:rPr>
          <w:lang w:val="en"/>
        </w:rPr>
        <w:t xml:space="preserve"> "</w:t>
      </w:r>
      <w:proofErr w:type="gramStart"/>
      <w:r>
        <w:rPr>
          <w:lang w:val="en"/>
        </w:rPr>
        <w:t>email</w:t>
      </w:r>
      <w:proofErr w:type="gramEnd"/>
      <w:r>
        <w:rPr>
          <w:lang w:val="en"/>
        </w:rPr>
        <w:t>": "janedoe@example.com",</w:t>
      </w:r>
    </w:p>
    <w:p w:rsidR="007A4FB8" w:rsidRDefault="007A4FB8">
      <w:pPr>
        <w:pStyle w:val="HTMLPreformatted"/>
        <w:divId w:val="961420304"/>
        <w:rPr>
          <w:lang w:val="en"/>
        </w:rPr>
      </w:pPr>
      <w:r>
        <w:rPr>
          <w:lang w:val="en"/>
        </w:rPr>
        <w:t xml:space="preserve"> "</w:t>
      </w:r>
      <w:proofErr w:type="gramStart"/>
      <w:r>
        <w:rPr>
          <w:lang w:val="en"/>
        </w:rPr>
        <w:t>picture</w:t>
      </w:r>
      <w:proofErr w:type="gramEnd"/>
      <w:r>
        <w:rPr>
          <w:lang w:val="en"/>
        </w:rPr>
        <w:t>": "http://example.com/</w:t>
      </w:r>
      <w:proofErr w:type="spellStart"/>
      <w:r>
        <w:rPr>
          <w:lang w:val="en"/>
        </w:rPr>
        <w:t>janedoe</w:t>
      </w:r>
      <w:proofErr w:type="spellEnd"/>
      <w:r>
        <w:rPr>
          <w:lang w:val="en"/>
        </w:rPr>
        <w:t>/me.jpg"</w:t>
      </w:r>
    </w:p>
    <w:p w:rsidR="007A4FB8" w:rsidRDefault="007A4FB8">
      <w:pPr>
        <w:pStyle w:val="HTMLPreformatted"/>
        <w:divId w:val="961420304"/>
        <w:rPr>
          <w:lang w:val="en"/>
        </w:rPr>
      </w:pPr>
      <w:r>
        <w:rPr>
          <w:lang w:val="en"/>
        </w:rPr>
        <w:t>}</w:t>
      </w:r>
    </w:p>
    <w:p w:rsidR="007A4FB8" w:rsidRDefault="007A4FB8">
      <w:pPr>
        <w:spacing w:before="0" w:beforeAutospacing="0" w:after="0" w:afterAutospacing="0"/>
        <w:divId w:val="1147207986"/>
        <w:rPr>
          <w:rFonts w:ascii="Verdana" w:eastAsia="Times New Roman" w:hAnsi="Verdana"/>
          <w:color w:val="000000"/>
          <w:lang w:val="en"/>
        </w:rPr>
      </w:pPr>
      <w:bookmarkStart w:id="90" w:name="anchor12"/>
      <w:bookmarkEnd w:id="90"/>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91" w:name="rfc.section.4.2.1"/>
      <w:bookmarkEnd w:id="91"/>
      <w:r>
        <w:rPr>
          <w:rFonts w:eastAsia="Times New Roman"/>
          <w:lang w:val="en"/>
        </w:rPr>
        <w:t>4.2.1.</w:t>
      </w:r>
      <w:proofErr w:type="gramStart"/>
      <w:r>
        <w:rPr>
          <w:rFonts w:eastAsia="Times New Roman"/>
          <w:lang w:val="en"/>
        </w:rPr>
        <w:t>  Error</w:t>
      </w:r>
      <w:proofErr w:type="gramEnd"/>
      <w:r>
        <w:rPr>
          <w:rFonts w:eastAsia="Times New Roman"/>
          <w:lang w:val="en"/>
        </w:rPr>
        <w:t xml:space="preserve"> Response</w:t>
      </w:r>
    </w:p>
    <w:p w:rsidR="007A4FB8" w:rsidRDefault="007A4FB8">
      <w:pPr>
        <w:pStyle w:val="NormalWeb"/>
        <w:divId w:val="1147207986"/>
        <w:rPr>
          <w:rFonts w:ascii="Verdana" w:hAnsi="Verdana"/>
          <w:color w:val="000000"/>
          <w:lang w:val="en"/>
        </w:rPr>
      </w:pPr>
      <w:r>
        <w:rPr>
          <w:rFonts w:ascii="Verdana" w:hAnsi="Verdana"/>
          <w:color w:val="000000"/>
          <w:lang w:val="en"/>
        </w:rPr>
        <w:t xml:space="preserve">When some error condition arises, the UserInfo Endpoint returns the </w:t>
      </w:r>
      <w:commentRangeStart w:id="92"/>
      <w:r>
        <w:rPr>
          <w:rFonts w:ascii="Verdana" w:hAnsi="Verdana"/>
          <w:color w:val="000000"/>
          <w:lang w:val="en"/>
        </w:rPr>
        <w:t xml:space="preserve">Error Response. </w:t>
      </w:r>
      <w:commentRangeEnd w:id="92"/>
      <w:r w:rsidR="000D0BE9">
        <w:rPr>
          <w:rStyle w:val="CommentReference"/>
        </w:rPr>
        <w:commentReference w:id="92"/>
      </w:r>
      <w:r>
        <w:rPr>
          <w:rFonts w:ascii="Verdana" w:hAnsi="Verdana"/>
          <w:color w:val="000000"/>
          <w:lang w:val="en"/>
        </w:rPr>
        <w:t xml:space="preserve">In addition to the standard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errors, the UserInfo Endpoint may return the following errors: </w:t>
      </w:r>
    </w:p>
    <w:p w:rsidR="007A4FB8" w:rsidRDefault="007A4FB8">
      <w:pPr>
        <w:spacing w:before="0" w:beforeAutospacing="0" w:after="0" w:afterAutospacing="0"/>
        <w:divId w:val="6639802"/>
        <w:rPr>
          <w:rFonts w:ascii="Verdana" w:eastAsia="Times New Roman" w:hAnsi="Verdana"/>
          <w:color w:val="000000"/>
          <w:lang w:val="en"/>
        </w:rPr>
      </w:pPr>
      <w:proofErr w:type="spellStart"/>
      <w:r>
        <w:rPr>
          <w:rFonts w:ascii="Verdana" w:eastAsia="Times New Roman" w:hAnsi="Verdana"/>
          <w:color w:val="000000"/>
          <w:lang w:val="en"/>
        </w:rPr>
        <w:t>unsupported_schema</w:t>
      </w:r>
      <w:proofErr w:type="spellEnd"/>
    </w:p>
    <w:p w:rsidR="007A4FB8" w:rsidRDefault="007A4FB8">
      <w:pPr>
        <w:spacing w:before="0" w:beforeAutospacing="0" w:after="0" w:afterAutospacing="0"/>
        <w:ind w:left="720"/>
        <w:divId w:val="6639802"/>
        <w:rPr>
          <w:rFonts w:ascii="Verdana" w:eastAsia="Times New Roman" w:hAnsi="Verdana"/>
          <w:color w:val="000000"/>
          <w:lang w:val="en"/>
        </w:rPr>
      </w:pPr>
      <w:r>
        <w:rPr>
          <w:rFonts w:ascii="Verdana" w:eastAsia="Times New Roman" w:hAnsi="Verdana"/>
          <w:color w:val="000000"/>
          <w:lang w:val="en"/>
        </w:rPr>
        <w:t xml:space="preserve">The requested schema is unsupported. </w:t>
      </w:r>
    </w:p>
    <w:p w:rsidR="007A4FB8" w:rsidRDefault="007A4FB8">
      <w:pPr>
        <w:spacing w:before="0" w:beforeAutospacing="0" w:after="0" w:afterAutospacing="0"/>
        <w:divId w:val="1147207986"/>
        <w:rPr>
          <w:rFonts w:ascii="Verdana" w:eastAsia="Times New Roman" w:hAnsi="Verdana"/>
          <w:color w:val="000000"/>
          <w:lang w:val="en"/>
        </w:rPr>
      </w:pPr>
      <w:bookmarkStart w:id="93" w:name="disco_reg"/>
      <w:bookmarkEnd w:id="93"/>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94" w:name="rfc.section.5"/>
      <w:bookmarkEnd w:id="94"/>
      <w:r>
        <w:rPr>
          <w:rFonts w:eastAsia="Times New Roman"/>
          <w:lang w:val="en"/>
        </w:rPr>
        <w:t>5.  Discovery and Registration</w:t>
      </w:r>
    </w:p>
    <w:p w:rsidR="007A4FB8" w:rsidRDefault="007A4FB8">
      <w:pPr>
        <w:pStyle w:val="NormalWeb"/>
        <w:divId w:val="1147207986"/>
        <w:rPr>
          <w:rFonts w:ascii="Verdana" w:hAnsi="Verdana"/>
          <w:color w:val="000000"/>
          <w:lang w:val="en"/>
        </w:rPr>
      </w:pPr>
      <w:r>
        <w:rPr>
          <w:rFonts w:ascii="Verdana" w:hAnsi="Verdana"/>
          <w:color w:val="000000"/>
          <w:lang w:val="en"/>
        </w:rPr>
        <w:t xml:space="preserve">Some OpenID Connect installations can use a pre-configured set of OpenID Providers and/or Relying Parties. In those cases, it may not be necessary to support dynamic discovery of information about identities or services or dynamic registration of clients.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However, if installations choose to support unanticipated interactions between Relying Parties and OpenID Providers that do not have pre-configured relationships, they SHOULD accomplish this by implementing the facilities defined in the </w:t>
      </w:r>
      <w:hyperlink w:anchor="OpenID.Discovery" w:history="1">
        <w:r>
          <w:rPr>
            <w:rStyle w:val="Hyperlink"/>
            <w:rFonts w:ascii="Verdana" w:hAnsi="Verdana"/>
            <w:u w:val="none"/>
            <w:lang w:val="en"/>
          </w:rPr>
          <w:t>OpenID Connect Discovery 1.0</w:t>
        </w:r>
        <w:r>
          <w:rPr>
            <w:rStyle w:val="Hyperlink"/>
            <w:rFonts w:ascii="Verdana" w:hAnsi="Verdana"/>
            <w:vanish/>
            <w:u w:val="none"/>
            <w:lang w:val="en"/>
          </w:rPr>
          <w:t xml:space="preserve"> (Sakimura, N., Bradley, J., Jones, M., and E. Jay, “OpenID Connect Discovery 1.0,” September 2011.)</w:t>
        </w:r>
      </w:hyperlink>
      <w:r>
        <w:rPr>
          <w:rFonts w:ascii="Verdana" w:hAnsi="Verdana"/>
          <w:color w:val="000000"/>
          <w:lang w:val="en"/>
        </w:rPr>
        <w:t xml:space="preserve"> [</w:t>
      </w:r>
      <w:proofErr w:type="spellStart"/>
      <w:r>
        <w:rPr>
          <w:rFonts w:ascii="Verdana" w:hAnsi="Verdana"/>
          <w:color w:val="000000"/>
          <w:lang w:val="en"/>
        </w:rPr>
        <w:t>OpenID.Discovery</w:t>
      </w:r>
      <w:proofErr w:type="spellEnd"/>
      <w:r>
        <w:rPr>
          <w:rFonts w:ascii="Verdana" w:hAnsi="Verdana"/>
          <w:color w:val="000000"/>
          <w:lang w:val="en"/>
        </w:rPr>
        <w:t xml:space="preserve">] and </w:t>
      </w:r>
      <w:hyperlink w:anchor="OpenID.Registration" w:history="1">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Bradley, J., Ed., and M. Jones, “OpenID Connect Dynamic Client Registration 1.0,” September 2011.)</w:t>
        </w:r>
      </w:hyperlink>
      <w:r>
        <w:rPr>
          <w:rFonts w:ascii="Verdana" w:hAnsi="Verdana"/>
          <w:color w:val="000000"/>
          <w:lang w:val="en"/>
        </w:rPr>
        <w:t xml:space="preserve"> [</w:t>
      </w:r>
      <w:proofErr w:type="spellStart"/>
      <w:r>
        <w:rPr>
          <w:rFonts w:ascii="Verdana" w:hAnsi="Verdana"/>
          <w:color w:val="000000"/>
          <w:lang w:val="en"/>
        </w:rPr>
        <w:t>OpenID.Registration</w:t>
      </w:r>
      <w:proofErr w:type="spellEnd"/>
      <w:r>
        <w:rPr>
          <w:rFonts w:ascii="Verdana" w:hAnsi="Verdana"/>
          <w:color w:val="000000"/>
          <w:lang w:val="en"/>
        </w:rPr>
        <w:t xml:space="preserve">] specifications. </w:t>
      </w:r>
    </w:p>
    <w:p w:rsidR="007A4FB8" w:rsidRDefault="007A4FB8">
      <w:pPr>
        <w:spacing w:before="0" w:beforeAutospacing="0" w:after="0" w:afterAutospacing="0"/>
        <w:divId w:val="1147207986"/>
        <w:rPr>
          <w:rFonts w:ascii="Verdana" w:eastAsia="Times New Roman" w:hAnsi="Verdana"/>
          <w:color w:val="000000"/>
          <w:lang w:val="en"/>
        </w:rPr>
      </w:pPr>
      <w:bookmarkStart w:id="95" w:name="qss"/>
      <w:bookmarkEnd w:id="95"/>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5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96" w:name="rfc.section.6"/>
      <w:bookmarkEnd w:id="96"/>
      <w:r>
        <w:rPr>
          <w:rFonts w:eastAsia="Times New Roman"/>
          <w:lang w:val="en"/>
        </w:rPr>
        <w:t>6.  Query String Serialization</w:t>
      </w:r>
    </w:p>
    <w:p w:rsidR="007A4FB8" w:rsidRDefault="007A4FB8">
      <w:pPr>
        <w:pStyle w:val="NormalWeb"/>
        <w:divId w:val="1147207986"/>
        <w:rPr>
          <w:rFonts w:ascii="Verdana" w:hAnsi="Verdana"/>
          <w:color w:val="000000"/>
          <w:lang w:val="en"/>
        </w:rPr>
      </w:pPr>
      <w:r>
        <w:rPr>
          <w:rFonts w:ascii="Verdana" w:hAnsi="Verdana"/>
          <w:color w:val="000000"/>
          <w:lang w:val="en"/>
        </w:rPr>
        <w:t xml:space="preserve">In order to serialize the parameters using the query string serialization, the client constructs the string by adding the parameters and values to the query component using the </w:t>
      </w:r>
      <w:r>
        <w:rPr>
          <w:rStyle w:val="HTMLTypewriter"/>
          <w:lang w:val="en"/>
        </w:rPr>
        <w:t>application/x-www-form-</w:t>
      </w:r>
      <w:proofErr w:type="spellStart"/>
      <w:r>
        <w:rPr>
          <w:rStyle w:val="HTMLTypewriter"/>
          <w:lang w:val="en"/>
        </w:rPr>
        <w:t>urlencoded</w:t>
      </w:r>
      <w:proofErr w:type="spellEnd"/>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(Raggett, D., Hors, A., and I. Jacobs, “HTML 4.01 Specification,” December 1999.)</w:t>
        </w:r>
      </w:hyperlink>
      <w:r>
        <w:rPr>
          <w:rFonts w:ascii="Verdana" w:hAnsi="Verdana"/>
          <w:color w:val="000000"/>
          <w:lang w:val="en"/>
        </w:rPr>
        <w:t xml:space="preserve">.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Following is a non-normative example of such serialization: </w:t>
      </w:r>
    </w:p>
    <w:p w:rsidR="007A4FB8" w:rsidRDefault="007A4FB8">
      <w:pPr>
        <w:pStyle w:val="HTMLPreformatted"/>
        <w:divId w:val="639502443"/>
        <w:rPr>
          <w:lang w:val="en"/>
        </w:rPr>
      </w:pPr>
      <w:r>
        <w:rPr>
          <w:lang w:val="en"/>
        </w:rPr>
        <w:t>GET /</w:t>
      </w:r>
      <w:proofErr w:type="spellStart"/>
      <w:r>
        <w:rPr>
          <w:lang w:val="en"/>
        </w:rPr>
        <w:t>authorize</w:t>
      </w:r>
      <w:proofErr w:type="gramStart"/>
      <w:r>
        <w:rPr>
          <w:lang w:val="en"/>
        </w:rPr>
        <w:t>?scope</w:t>
      </w:r>
      <w:proofErr w:type="spellEnd"/>
      <w:proofErr w:type="gramEnd"/>
      <w:r>
        <w:rPr>
          <w:lang w:val="en"/>
        </w:rPr>
        <w:t>=</w:t>
      </w:r>
      <w:proofErr w:type="spellStart"/>
      <w:r>
        <w:rPr>
          <w:lang w:val="en"/>
        </w:rPr>
        <w:t>openid&amp;response_type</w:t>
      </w:r>
      <w:proofErr w:type="spellEnd"/>
      <w:r>
        <w:rPr>
          <w:lang w:val="en"/>
        </w:rPr>
        <w:t>=code</w:t>
      </w:r>
    </w:p>
    <w:p w:rsidR="007A4FB8" w:rsidRDefault="007A4FB8">
      <w:pPr>
        <w:pStyle w:val="HTMLPreformatted"/>
        <w:divId w:val="639502443"/>
        <w:rPr>
          <w:lang w:val="en"/>
        </w:rPr>
      </w:pPr>
      <w:r>
        <w:rPr>
          <w:lang w:val="en"/>
        </w:rPr>
        <w:t>&amp;</w:t>
      </w:r>
      <w:proofErr w:type="spellStart"/>
      <w:r>
        <w:rPr>
          <w:lang w:val="en"/>
        </w:rPr>
        <w:t>client_id</w:t>
      </w:r>
      <w:proofErr w:type="spellEnd"/>
      <w:r>
        <w:rPr>
          <w:lang w:val="en"/>
        </w:rPr>
        <w:t>=s6BhdRkqt3</w:t>
      </w:r>
    </w:p>
    <w:p w:rsidR="007A4FB8" w:rsidRDefault="007A4FB8">
      <w:pPr>
        <w:pStyle w:val="HTMLPreformatted"/>
        <w:divId w:val="639502443"/>
        <w:rPr>
          <w:lang w:val="en"/>
        </w:rPr>
      </w:pPr>
      <w:r>
        <w:rPr>
          <w:lang w:val="en"/>
        </w:rPr>
        <w:t>&amp;</w:t>
      </w:r>
      <w:proofErr w:type="spellStart"/>
      <w:r>
        <w:rPr>
          <w:lang w:val="en"/>
        </w:rPr>
        <w:t>redirect_uri</w:t>
      </w:r>
      <w:proofErr w:type="spellEnd"/>
      <w:r>
        <w:rPr>
          <w:lang w:val="en"/>
        </w:rPr>
        <w:t>=https%3A%2F%2Fclient%2Eexample%2Ecom%2Fcb HTTP/1.1</w:t>
      </w:r>
    </w:p>
    <w:p w:rsidR="007A4FB8" w:rsidRDefault="007A4FB8">
      <w:pPr>
        <w:pStyle w:val="HTMLPreformatted"/>
        <w:divId w:val="639502443"/>
        <w:rPr>
          <w:lang w:val="en"/>
        </w:rPr>
      </w:pPr>
      <w:r>
        <w:rPr>
          <w:lang w:val="en"/>
        </w:rPr>
        <w:t>Host: server.example.com</w:t>
      </w:r>
    </w:p>
    <w:p w:rsidR="007A4FB8" w:rsidRDefault="007A4FB8">
      <w:pPr>
        <w:spacing w:before="0" w:beforeAutospacing="0" w:after="0" w:afterAutospacing="0"/>
        <w:divId w:val="1147207986"/>
        <w:rPr>
          <w:rFonts w:ascii="Verdana" w:eastAsia="Times New Roman" w:hAnsi="Verdana"/>
          <w:color w:val="000000"/>
          <w:lang w:val="en"/>
        </w:rPr>
      </w:pPr>
      <w:bookmarkStart w:id="97" w:name="security_considerations"/>
      <w:bookmarkEnd w:id="97"/>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5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98" w:name="rfc.section.7"/>
      <w:bookmarkEnd w:id="98"/>
      <w:r>
        <w:rPr>
          <w:rFonts w:eastAsia="Times New Roman"/>
          <w:lang w:val="en"/>
        </w:rPr>
        <w:t>7.  Security Considerations</w:t>
      </w:r>
    </w:p>
    <w:p w:rsidR="007A4FB8" w:rsidRDefault="007A4FB8">
      <w:pPr>
        <w:pStyle w:val="NormalWeb"/>
        <w:divId w:val="1147207986"/>
        <w:rPr>
          <w:rFonts w:ascii="Verdana" w:hAnsi="Verdana"/>
          <w:color w:val="000000"/>
          <w:lang w:val="en"/>
        </w:rPr>
      </w:pPr>
      <w:r>
        <w:rPr>
          <w:rFonts w:ascii="Verdana" w:hAnsi="Verdana"/>
          <w:color w:val="000000"/>
          <w:lang w:val="en"/>
        </w:rPr>
        <w:t xml:space="preserve">In addition to the Security Considerations in </w:t>
      </w:r>
      <w:hyperlink w:anchor="OAuth.2.0" w:history="1">
        <w:r>
          <w:rPr>
            <w:rStyle w:val="Hyperlink"/>
            <w:rFonts w:ascii="Verdana" w:hAnsi="Verdana"/>
            <w:u w:val="none"/>
            <w:lang w:val="en"/>
          </w:rPr>
          <w:t>OAuth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the following are the list of threats and remedies that were considered for this specification. </w:t>
      </w:r>
    </w:p>
    <w:p w:rsidR="007A4FB8" w:rsidRDefault="007A4FB8">
      <w:pPr>
        <w:spacing w:before="0" w:beforeAutospacing="0" w:after="0" w:afterAutospacing="0"/>
        <w:divId w:val="1147207986"/>
        <w:rPr>
          <w:rFonts w:ascii="Verdana" w:eastAsia="Times New Roman" w:hAnsi="Verdana"/>
          <w:color w:val="000000"/>
          <w:lang w:val="en"/>
        </w:rPr>
      </w:pPr>
      <w:bookmarkStart w:id="99" w:name="assertion_manufacture"/>
      <w:bookmarkEnd w:id="99"/>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100" w:name="rfc.section.7.1"/>
      <w:bookmarkEnd w:id="100"/>
      <w:r>
        <w:rPr>
          <w:rFonts w:eastAsia="Times New Roman"/>
          <w:lang w:val="en"/>
        </w:rPr>
        <w:t>7.1.</w:t>
      </w:r>
      <w:proofErr w:type="gramStart"/>
      <w:r>
        <w:rPr>
          <w:rFonts w:eastAsia="Times New Roman"/>
          <w:lang w:val="en"/>
        </w:rPr>
        <w:t>  Assertion</w:t>
      </w:r>
      <w:proofErr w:type="gramEnd"/>
      <w:r>
        <w:rPr>
          <w:rFonts w:eastAsia="Times New Roman"/>
          <w:lang w:val="en"/>
        </w:rPr>
        <w:t xml:space="preserve"> Manufacture/Modification</w:t>
      </w:r>
    </w:p>
    <w:p w:rsidR="007A4FB8" w:rsidRDefault="007A4FB8">
      <w:pPr>
        <w:pStyle w:val="NormalWeb"/>
        <w:divId w:val="1147207986"/>
        <w:rPr>
          <w:rFonts w:ascii="Verdana" w:hAnsi="Verdana"/>
          <w:color w:val="000000"/>
          <w:lang w:val="en"/>
        </w:rPr>
      </w:pPr>
      <w:r>
        <w:rPr>
          <w:rFonts w:ascii="Verdana" w:hAnsi="Verdana"/>
          <w:color w:val="000000"/>
          <w:lang w:val="en"/>
        </w:rPr>
        <w:t xml:space="preserve">An assertion is the result of the authentication performed by the Authorization Server that was provided to the client. The assertion is used to pass information about the user or the authentication process from the Authorization Server to the client.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To mitigate this attack, the assertion may be sent over a protected channel such as TLS/SSL. In order to protect the integrity of assertions from malicious attack, the authorization server MUST be authenticated. In this specification, the assertion is always sent over TLS/SSL protected channel.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For details of the threat, see </w:t>
      </w:r>
      <w:hyperlink w:anchor="SP800-63" w:history="1">
        <w:r>
          <w:rPr>
            <w:rStyle w:val="Hyperlink"/>
            <w:rFonts w:ascii="Verdana" w:hAnsi="Verdana"/>
            <w:u w:val="none"/>
            <w:lang w:val="en"/>
          </w:rPr>
          <w:t>[SP800</w:t>
        </w:r>
        <w:r>
          <w:rPr>
            <w:rStyle w:val="Hyperlink"/>
            <w:rFonts w:ascii="Verdana" w:hAnsi="Verdana"/>
            <w:u w:val="none"/>
            <w:lang w:val="en"/>
          </w:rPr>
          <w:noBreakHyphen/>
          <w:t>63]</w:t>
        </w:r>
        <w:r>
          <w:rPr>
            <w:rStyle w:val="Hyperlink"/>
            <w:rFonts w:ascii="Verdana" w:hAnsi="Verdana"/>
            <w:vanish/>
            <w:u w:val="none"/>
            <w:lang w:val="en"/>
          </w:rPr>
          <w:t xml:space="preserve"> (National Institute of Standards and Technology, “NIST SP800-63rev.1: Electronic Authentication Guideline,” .)</w:t>
        </w:r>
      </w:hyperlink>
      <w:r>
        <w:rPr>
          <w:rFonts w:ascii="Verdana" w:hAnsi="Verdana"/>
          <w:color w:val="000000"/>
          <w:lang w:val="en"/>
        </w:rPr>
        <w:t xml:space="preserve">. </w:t>
      </w:r>
    </w:p>
    <w:p w:rsidR="007A4FB8" w:rsidRDefault="007A4FB8">
      <w:pPr>
        <w:spacing w:before="0" w:beforeAutospacing="0" w:after="0" w:afterAutospacing="0"/>
        <w:divId w:val="1147207986"/>
        <w:rPr>
          <w:rFonts w:ascii="Verdana" w:eastAsia="Times New Roman" w:hAnsi="Verdana"/>
          <w:color w:val="000000"/>
          <w:lang w:val="en"/>
        </w:rPr>
      </w:pPr>
      <w:bookmarkStart w:id="101" w:name="assertion_disclosure"/>
      <w:bookmarkEnd w:id="101"/>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102" w:name="rfc.section.7.2"/>
      <w:bookmarkEnd w:id="102"/>
      <w:r>
        <w:rPr>
          <w:rFonts w:eastAsia="Times New Roman"/>
          <w:lang w:val="en"/>
        </w:rPr>
        <w:t>7.2.</w:t>
      </w:r>
      <w:proofErr w:type="gramStart"/>
      <w:r>
        <w:rPr>
          <w:rFonts w:eastAsia="Times New Roman"/>
          <w:lang w:val="en"/>
        </w:rPr>
        <w:t>  Assertion</w:t>
      </w:r>
      <w:proofErr w:type="gramEnd"/>
      <w:r>
        <w:rPr>
          <w:rFonts w:eastAsia="Times New Roman"/>
          <w:lang w:val="en"/>
        </w:rPr>
        <w:t xml:space="preserve"> Disclosure</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This profile is subject to assertion disclosure in the user's browser, if it is compromised. Other OpenID Connect profiles should be used if this threat needs to be mitigated.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For details of the threat, see </w:t>
      </w:r>
      <w:hyperlink w:anchor="SP800-63" w:history="1">
        <w:r>
          <w:rPr>
            <w:rStyle w:val="Hyperlink"/>
            <w:rFonts w:ascii="Verdana" w:hAnsi="Verdana"/>
            <w:u w:val="none"/>
            <w:lang w:val="en"/>
          </w:rPr>
          <w:t>[SP800</w:t>
        </w:r>
        <w:r>
          <w:rPr>
            <w:rStyle w:val="Hyperlink"/>
            <w:rFonts w:ascii="Verdana" w:hAnsi="Verdana"/>
            <w:u w:val="none"/>
            <w:lang w:val="en"/>
          </w:rPr>
          <w:noBreakHyphen/>
          <w:t>63]</w:t>
        </w:r>
        <w:r>
          <w:rPr>
            <w:rStyle w:val="Hyperlink"/>
            <w:rFonts w:ascii="Verdana" w:hAnsi="Verdana"/>
            <w:vanish/>
            <w:u w:val="none"/>
            <w:lang w:val="en"/>
          </w:rPr>
          <w:t xml:space="preserve"> (National Institute of Standards and Technology, “NIST SP800-63rev.1: Electronic Authentication Guideline,” .)</w:t>
        </w:r>
      </w:hyperlink>
      <w:r>
        <w:rPr>
          <w:rFonts w:ascii="Verdana" w:hAnsi="Verdana"/>
          <w:color w:val="000000"/>
          <w:lang w:val="en"/>
        </w:rPr>
        <w:t xml:space="preserve">. </w:t>
      </w:r>
    </w:p>
    <w:p w:rsidR="007A4FB8" w:rsidRDefault="007A4FB8">
      <w:pPr>
        <w:spacing w:before="0" w:beforeAutospacing="0" w:after="0" w:afterAutospacing="0"/>
        <w:divId w:val="1147207986"/>
        <w:rPr>
          <w:rFonts w:ascii="Verdana" w:eastAsia="Times New Roman" w:hAnsi="Verdana"/>
          <w:color w:val="000000"/>
          <w:lang w:val="en"/>
        </w:rPr>
      </w:pPr>
      <w:bookmarkStart w:id="103" w:name="assertion_redirect"/>
      <w:bookmarkEnd w:id="103"/>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104" w:name="rfc.section.7.3"/>
      <w:bookmarkEnd w:id="104"/>
      <w:r>
        <w:rPr>
          <w:rFonts w:eastAsia="Times New Roman"/>
          <w:lang w:val="en"/>
        </w:rPr>
        <w:t>7.3.</w:t>
      </w:r>
      <w:proofErr w:type="gramStart"/>
      <w:r>
        <w:rPr>
          <w:rFonts w:eastAsia="Times New Roman"/>
          <w:lang w:val="en"/>
        </w:rPr>
        <w:t>  Assertion</w:t>
      </w:r>
      <w:proofErr w:type="gramEnd"/>
      <w:r>
        <w:rPr>
          <w:rFonts w:eastAsia="Times New Roman"/>
          <w:lang w:val="en"/>
        </w:rPr>
        <w:t xml:space="preserve"> Redirect</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To mitigate this threat, the assertion includes the identity of the client for whom it was generated as </w:t>
      </w:r>
      <w:proofErr w:type="spellStart"/>
      <w:r>
        <w:rPr>
          <w:rStyle w:val="HTMLTypewriter"/>
          <w:lang w:val="en"/>
        </w:rPr>
        <w:t>client_id</w:t>
      </w:r>
      <w:proofErr w:type="spellEnd"/>
      <w:r>
        <w:rPr>
          <w:rFonts w:ascii="Verdana" w:hAnsi="Verdana"/>
          <w:color w:val="000000"/>
          <w:lang w:val="en"/>
        </w:rPr>
        <w:t xml:space="preserve">. The client verifies that incoming assertions include its identity as the recipient of the assertion.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For details of the threat, see </w:t>
      </w:r>
      <w:hyperlink w:anchor="SP800-63" w:history="1">
        <w:r>
          <w:rPr>
            <w:rStyle w:val="Hyperlink"/>
            <w:rFonts w:ascii="Verdana" w:hAnsi="Verdana"/>
            <w:u w:val="none"/>
            <w:lang w:val="en"/>
          </w:rPr>
          <w:t>[SP800</w:t>
        </w:r>
        <w:r>
          <w:rPr>
            <w:rStyle w:val="Hyperlink"/>
            <w:rFonts w:ascii="Verdana" w:hAnsi="Verdana"/>
            <w:u w:val="none"/>
            <w:lang w:val="en"/>
          </w:rPr>
          <w:noBreakHyphen/>
          <w:t>63]</w:t>
        </w:r>
        <w:r>
          <w:rPr>
            <w:rStyle w:val="Hyperlink"/>
            <w:rFonts w:ascii="Verdana" w:hAnsi="Verdana"/>
            <w:vanish/>
            <w:u w:val="none"/>
            <w:lang w:val="en"/>
          </w:rPr>
          <w:t xml:space="preserve"> (National Institute of Standards and Technology, “NIST SP800-63rev.1: Electronic Authentication Guideline,” .)</w:t>
        </w:r>
      </w:hyperlink>
      <w:r>
        <w:rPr>
          <w:rFonts w:ascii="Verdana" w:hAnsi="Verdana"/>
          <w:color w:val="000000"/>
          <w:lang w:val="en"/>
        </w:rPr>
        <w:t xml:space="preserve">. </w:t>
      </w:r>
    </w:p>
    <w:p w:rsidR="007A4FB8" w:rsidRDefault="007A4FB8">
      <w:pPr>
        <w:spacing w:before="0" w:beforeAutospacing="0" w:after="0" w:afterAutospacing="0"/>
        <w:divId w:val="1147207986"/>
        <w:rPr>
          <w:rFonts w:ascii="Verdana" w:eastAsia="Times New Roman" w:hAnsi="Verdana"/>
          <w:color w:val="000000"/>
          <w:lang w:val="en"/>
        </w:rPr>
      </w:pPr>
      <w:bookmarkStart w:id="105" w:name="assertion_reuse"/>
      <w:bookmarkEnd w:id="105"/>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5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106" w:name="rfc.section.7.4"/>
      <w:bookmarkEnd w:id="106"/>
      <w:r>
        <w:rPr>
          <w:rFonts w:eastAsia="Times New Roman"/>
          <w:lang w:val="en"/>
        </w:rPr>
        <w:t>7.4.</w:t>
      </w:r>
      <w:proofErr w:type="gramStart"/>
      <w:r>
        <w:rPr>
          <w:rFonts w:eastAsia="Times New Roman"/>
          <w:lang w:val="en"/>
        </w:rPr>
        <w:t>  Assertion</w:t>
      </w:r>
      <w:proofErr w:type="gramEnd"/>
      <w:r>
        <w:rPr>
          <w:rFonts w:eastAsia="Times New Roman"/>
          <w:lang w:val="en"/>
        </w:rPr>
        <w:t xml:space="preserve"> Reuse</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The assertion includes a timestamp and a short lifetime of validity. The client checks the timestamp and lifetime values to ensure that the assertion is currently valid.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The use of a nonce in the request is REQUIRED. The response from the Check ID Endpoint contains the nonce sent in the authorization request. This SHOULD be checked against a list of already received ID assertions to check for replays.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For details of the threat, see </w:t>
      </w:r>
      <w:hyperlink w:anchor="SP800-63" w:history="1">
        <w:r>
          <w:rPr>
            <w:rStyle w:val="Hyperlink"/>
            <w:rFonts w:ascii="Verdana" w:hAnsi="Verdana"/>
            <w:u w:val="none"/>
            <w:lang w:val="en"/>
          </w:rPr>
          <w:t>[SP800</w:t>
        </w:r>
        <w:r>
          <w:rPr>
            <w:rStyle w:val="Hyperlink"/>
            <w:rFonts w:ascii="Verdana" w:hAnsi="Verdana"/>
            <w:u w:val="none"/>
            <w:lang w:val="en"/>
          </w:rPr>
          <w:noBreakHyphen/>
          <w:t>63]</w:t>
        </w:r>
        <w:r>
          <w:rPr>
            <w:rStyle w:val="Hyperlink"/>
            <w:rFonts w:ascii="Verdana" w:hAnsi="Verdana"/>
            <w:vanish/>
            <w:u w:val="none"/>
            <w:lang w:val="en"/>
          </w:rPr>
          <w:t xml:space="preserve"> (National Institute of Standards and Technology, “NIST SP800-63rev.1: Electronic Authentication Guideline,” .)</w:t>
        </w:r>
      </w:hyperlink>
      <w:r>
        <w:rPr>
          <w:rFonts w:ascii="Verdana" w:hAnsi="Verdana"/>
          <w:color w:val="000000"/>
          <w:lang w:val="en"/>
        </w:rPr>
        <w:t xml:space="preserve">. </w:t>
      </w:r>
    </w:p>
    <w:p w:rsidR="007A4FB8" w:rsidRDefault="007A4FB8">
      <w:pPr>
        <w:spacing w:before="0" w:beforeAutospacing="0" w:after="0" w:afterAutospacing="0"/>
        <w:divId w:val="1147207986"/>
        <w:rPr>
          <w:rFonts w:ascii="Verdana" w:eastAsia="Times New Roman" w:hAnsi="Verdana"/>
          <w:color w:val="000000"/>
          <w:lang w:val="en"/>
        </w:rPr>
      </w:pPr>
      <w:bookmarkStart w:id="107" w:name="assertion_substitution"/>
      <w:bookmarkEnd w:id="107"/>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5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108" w:name="rfc.section.7.5"/>
      <w:bookmarkEnd w:id="108"/>
      <w:r>
        <w:rPr>
          <w:rFonts w:eastAsia="Times New Roman"/>
          <w:lang w:val="en"/>
        </w:rPr>
        <w:t>7.5.</w:t>
      </w:r>
      <w:proofErr w:type="gramStart"/>
      <w:r>
        <w:rPr>
          <w:rFonts w:eastAsia="Times New Roman"/>
          <w:lang w:val="en"/>
        </w:rPr>
        <w:t>  Assertion</w:t>
      </w:r>
      <w:proofErr w:type="gramEnd"/>
      <w:r>
        <w:rPr>
          <w:rFonts w:eastAsia="Times New Roman"/>
          <w:lang w:val="en"/>
        </w:rPr>
        <w:t xml:space="preserve"> Substitution</w:t>
      </w:r>
    </w:p>
    <w:p w:rsidR="007A4FB8" w:rsidRDefault="007A4FB8">
      <w:pPr>
        <w:pStyle w:val="NormalWeb"/>
        <w:divId w:val="1147207986"/>
        <w:rPr>
          <w:rFonts w:ascii="Verdana" w:hAnsi="Verdana"/>
          <w:color w:val="000000"/>
          <w:lang w:val="en"/>
        </w:rPr>
      </w:pPr>
      <w:r>
        <w:rPr>
          <w:rFonts w:ascii="Verdana" w:hAnsi="Verdana"/>
          <w:color w:val="000000"/>
          <w:lang w:val="en"/>
        </w:rPr>
        <w:t xml:space="preserve">Responses to assertion requests is bound to the corresponding requests by message order in HTTP, as both assertions and requests are protected by TLS that can detect and disallow malicious reordering of packets.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For details of the threat, see </w:t>
      </w:r>
      <w:hyperlink w:anchor="SP800-63" w:history="1">
        <w:r>
          <w:rPr>
            <w:rStyle w:val="Hyperlink"/>
            <w:rFonts w:ascii="Verdana" w:hAnsi="Verdana"/>
            <w:u w:val="none"/>
            <w:lang w:val="en"/>
          </w:rPr>
          <w:t>[SP800</w:t>
        </w:r>
        <w:r>
          <w:rPr>
            <w:rStyle w:val="Hyperlink"/>
            <w:rFonts w:ascii="Verdana" w:hAnsi="Verdana"/>
            <w:u w:val="none"/>
            <w:lang w:val="en"/>
          </w:rPr>
          <w:noBreakHyphen/>
          <w:t>63]</w:t>
        </w:r>
        <w:r>
          <w:rPr>
            <w:rStyle w:val="Hyperlink"/>
            <w:rFonts w:ascii="Verdana" w:hAnsi="Verdana"/>
            <w:vanish/>
            <w:u w:val="none"/>
            <w:lang w:val="en"/>
          </w:rPr>
          <w:t xml:space="preserve"> (National Institute of Standards and Technology, “NIST SP800-63rev.1: Electronic Authentication Guideline,” .)</w:t>
        </w:r>
      </w:hyperlink>
      <w:r>
        <w:rPr>
          <w:rFonts w:ascii="Verdana" w:hAnsi="Verdana"/>
          <w:color w:val="000000"/>
          <w:lang w:val="en"/>
        </w:rPr>
        <w:t xml:space="preserve">. </w:t>
      </w:r>
    </w:p>
    <w:p w:rsidR="007A4FB8" w:rsidRDefault="007A4FB8">
      <w:pPr>
        <w:spacing w:before="0" w:beforeAutospacing="0" w:after="0" w:afterAutospacing="0"/>
        <w:divId w:val="1147207986"/>
        <w:rPr>
          <w:rFonts w:ascii="Verdana" w:eastAsia="Times New Roman" w:hAnsi="Verdana"/>
          <w:color w:val="000000"/>
          <w:lang w:val="en"/>
        </w:rPr>
      </w:pPr>
      <w:bookmarkStart w:id="109" w:name="auth_req_disclosure"/>
      <w:bookmarkEnd w:id="109"/>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5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110" w:name="rfc.section.7.6"/>
      <w:bookmarkEnd w:id="110"/>
      <w:r>
        <w:rPr>
          <w:rFonts w:eastAsia="Times New Roman"/>
          <w:lang w:val="en"/>
        </w:rPr>
        <w:t>7.6.</w:t>
      </w:r>
      <w:proofErr w:type="gramStart"/>
      <w:r>
        <w:rPr>
          <w:rFonts w:eastAsia="Times New Roman"/>
          <w:lang w:val="en"/>
        </w:rPr>
        <w:t>  Authentication</w:t>
      </w:r>
      <w:proofErr w:type="gramEnd"/>
      <w:r>
        <w:rPr>
          <w:rFonts w:eastAsia="Times New Roman"/>
          <w:lang w:val="en"/>
        </w:rPr>
        <w:t xml:space="preserve"> Request Disclosure</w:t>
      </w:r>
    </w:p>
    <w:p w:rsidR="007A4FB8" w:rsidRDefault="007A4FB8">
      <w:pPr>
        <w:pStyle w:val="NormalWeb"/>
        <w:divId w:val="1147207986"/>
        <w:rPr>
          <w:rFonts w:ascii="Verdana" w:hAnsi="Verdana"/>
          <w:color w:val="000000"/>
          <w:lang w:val="en"/>
        </w:rPr>
      </w:pPr>
      <w:r>
        <w:rPr>
          <w:rFonts w:ascii="Verdana" w:hAnsi="Verdana"/>
          <w:color w:val="000000"/>
          <w:lang w:val="en"/>
        </w:rPr>
        <w:t xml:space="preserve">Since the authentication request is sent over a protected channel, the disclosure may only happen at the User-Agent where the information is decrypted.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For details of the threat, see </w:t>
      </w:r>
      <w:hyperlink w:anchor="SP800-63" w:history="1">
        <w:r>
          <w:rPr>
            <w:rStyle w:val="Hyperlink"/>
            <w:rFonts w:ascii="Verdana" w:hAnsi="Verdana"/>
            <w:u w:val="none"/>
            <w:lang w:val="en"/>
          </w:rPr>
          <w:t>[SP800</w:t>
        </w:r>
        <w:r>
          <w:rPr>
            <w:rStyle w:val="Hyperlink"/>
            <w:rFonts w:ascii="Verdana" w:hAnsi="Verdana"/>
            <w:u w:val="none"/>
            <w:lang w:val="en"/>
          </w:rPr>
          <w:noBreakHyphen/>
          <w:t>63]</w:t>
        </w:r>
        <w:r>
          <w:rPr>
            <w:rStyle w:val="Hyperlink"/>
            <w:rFonts w:ascii="Verdana" w:hAnsi="Verdana"/>
            <w:vanish/>
            <w:u w:val="none"/>
            <w:lang w:val="en"/>
          </w:rPr>
          <w:t xml:space="preserve"> (National Institute of Standards and Technology, “NIST SP800-63rev.1: Electronic Authentication Guideline,” .)</w:t>
        </w:r>
      </w:hyperlink>
      <w:r>
        <w:rPr>
          <w:rFonts w:ascii="Verdana" w:hAnsi="Verdana"/>
          <w:color w:val="000000"/>
          <w:lang w:val="en"/>
        </w:rPr>
        <w:t xml:space="preserve">. </w:t>
      </w:r>
    </w:p>
    <w:p w:rsidR="007A4FB8" w:rsidRDefault="007A4FB8">
      <w:pPr>
        <w:spacing w:before="0" w:beforeAutospacing="0" w:after="0" w:afterAutospacing="0"/>
        <w:divId w:val="1147207986"/>
        <w:rPr>
          <w:rFonts w:ascii="Verdana" w:eastAsia="Times New Roman" w:hAnsi="Verdana"/>
          <w:color w:val="000000"/>
          <w:lang w:val="en"/>
        </w:rPr>
      </w:pPr>
      <w:bookmarkStart w:id="111" w:name="authn_proc_threats"/>
      <w:bookmarkEnd w:id="111"/>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5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112" w:name="rfc.section.7.7"/>
      <w:bookmarkEnd w:id="112"/>
      <w:r>
        <w:rPr>
          <w:rFonts w:eastAsia="Times New Roman"/>
          <w:lang w:val="en"/>
        </w:rPr>
        <w:t>7.7.</w:t>
      </w:r>
      <w:proofErr w:type="gramStart"/>
      <w:r>
        <w:rPr>
          <w:rFonts w:eastAsia="Times New Roman"/>
          <w:lang w:val="en"/>
        </w:rPr>
        <w:t>  Authentication</w:t>
      </w:r>
      <w:proofErr w:type="gramEnd"/>
      <w:r>
        <w:rPr>
          <w:rFonts w:eastAsia="Times New Roman"/>
          <w:lang w:val="en"/>
        </w:rPr>
        <w:t xml:space="preserve"> Process Threats</w:t>
      </w:r>
    </w:p>
    <w:p w:rsidR="007A4FB8" w:rsidRDefault="007A4FB8">
      <w:pPr>
        <w:pStyle w:val="NormalWeb"/>
        <w:divId w:val="1147207986"/>
        <w:rPr>
          <w:rFonts w:ascii="Verdana" w:hAnsi="Verdana"/>
          <w:color w:val="000000"/>
          <w:lang w:val="en"/>
        </w:rPr>
      </w:pPr>
      <w:r>
        <w:rPr>
          <w:rFonts w:ascii="Verdana" w:hAnsi="Verdana"/>
          <w:color w:val="000000"/>
          <w:lang w:val="en"/>
        </w:rPr>
        <w:t xml:space="preserve">In the category of Authentication Process Threats, the following threats exist: </w:t>
      </w:r>
    </w:p>
    <w:p w:rsidR="007A4FB8" w:rsidRDefault="007A4FB8">
      <w:pPr>
        <w:numPr>
          <w:ilvl w:val="0"/>
          <w:numId w:val="4"/>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Online Guessing </w:t>
      </w:r>
    </w:p>
    <w:p w:rsidR="007A4FB8" w:rsidRDefault="007A4FB8">
      <w:pPr>
        <w:numPr>
          <w:ilvl w:val="0"/>
          <w:numId w:val="4"/>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Phishing </w:t>
      </w:r>
    </w:p>
    <w:p w:rsidR="007A4FB8" w:rsidRDefault="007A4FB8">
      <w:pPr>
        <w:numPr>
          <w:ilvl w:val="0"/>
          <w:numId w:val="4"/>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Pharming </w:t>
      </w:r>
    </w:p>
    <w:p w:rsidR="007A4FB8" w:rsidRDefault="007A4FB8">
      <w:pPr>
        <w:numPr>
          <w:ilvl w:val="0"/>
          <w:numId w:val="4"/>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Eavesdropping </w:t>
      </w:r>
    </w:p>
    <w:p w:rsidR="007A4FB8" w:rsidRDefault="007A4FB8">
      <w:pPr>
        <w:numPr>
          <w:ilvl w:val="0"/>
          <w:numId w:val="4"/>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Replay </w:t>
      </w:r>
    </w:p>
    <w:p w:rsidR="007A4FB8" w:rsidRDefault="007A4FB8">
      <w:pPr>
        <w:numPr>
          <w:ilvl w:val="0"/>
          <w:numId w:val="4"/>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Session Hijacking </w:t>
      </w:r>
    </w:p>
    <w:p w:rsidR="007A4FB8" w:rsidRDefault="007A4FB8">
      <w:pPr>
        <w:numPr>
          <w:ilvl w:val="0"/>
          <w:numId w:val="4"/>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Man-in-the-Middle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The authentication process, per se, as described in </w:t>
      </w:r>
      <w:hyperlink w:anchor="SP800-63" w:history="1">
        <w:r>
          <w:rPr>
            <w:rStyle w:val="Hyperlink"/>
            <w:rFonts w:ascii="Verdana" w:hAnsi="Verdana"/>
            <w:u w:val="none"/>
            <w:lang w:val="en"/>
          </w:rPr>
          <w:t>[SP800</w:t>
        </w:r>
        <w:r>
          <w:rPr>
            <w:rStyle w:val="Hyperlink"/>
            <w:rFonts w:ascii="Verdana" w:hAnsi="Verdana"/>
            <w:u w:val="none"/>
            <w:lang w:val="en"/>
          </w:rPr>
          <w:noBreakHyphen/>
          <w:t>63]</w:t>
        </w:r>
        <w:r>
          <w:rPr>
            <w:rStyle w:val="Hyperlink"/>
            <w:rFonts w:ascii="Verdana" w:hAnsi="Verdana"/>
            <w:vanish/>
            <w:u w:val="none"/>
            <w:lang w:val="en"/>
          </w:rPr>
          <w:t xml:space="preserve"> (National Institute of Standards and Technology, “NIST SP800-63rev.1: Electronic Authentication Guideline,” .)</w:t>
        </w:r>
      </w:hyperlink>
      <w:r>
        <w:rPr>
          <w:rFonts w:ascii="Verdana" w:hAnsi="Verdana"/>
          <w:color w:val="000000"/>
          <w:lang w:val="en"/>
        </w:rPr>
        <w:t xml:space="preserve"> is out of scope for this protocol, but care SHOULD be taken to achieve appropriate protection.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For details of the threat, see </w:t>
      </w:r>
      <w:hyperlink w:anchor="SP800-63" w:history="1">
        <w:r>
          <w:rPr>
            <w:rStyle w:val="Hyperlink"/>
            <w:rFonts w:ascii="Verdana" w:hAnsi="Verdana"/>
            <w:u w:val="none"/>
            <w:lang w:val="en"/>
          </w:rPr>
          <w:t>[SP800</w:t>
        </w:r>
        <w:r>
          <w:rPr>
            <w:rStyle w:val="Hyperlink"/>
            <w:rFonts w:ascii="Verdana" w:hAnsi="Verdana"/>
            <w:u w:val="none"/>
            <w:lang w:val="en"/>
          </w:rPr>
          <w:noBreakHyphen/>
          <w:t>63]</w:t>
        </w:r>
        <w:r>
          <w:rPr>
            <w:rStyle w:val="Hyperlink"/>
            <w:rFonts w:ascii="Verdana" w:hAnsi="Verdana"/>
            <w:vanish/>
            <w:u w:val="none"/>
            <w:lang w:val="en"/>
          </w:rPr>
          <w:t xml:space="preserve"> (National Institute of Standards and Technology, “NIST SP800-63rev.1: Electronic Authentication Guideline,” .)</w:t>
        </w:r>
      </w:hyperlink>
      <w:r>
        <w:rPr>
          <w:rFonts w:ascii="Verdana" w:hAnsi="Verdana"/>
          <w:color w:val="000000"/>
          <w:lang w:val="en"/>
        </w:rPr>
        <w:t xml:space="preserve">. </w:t>
      </w:r>
    </w:p>
    <w:p w:rsidR="007A4FB8" w:rsidRDefault="007A4FB8">
      <w:pPr>
        <w:spacing w:before="0" w:beforeAutospacing="0" w:after="0" w:afterAutospacing="0"/>
        <w:divId w:val="1147207986"/>
        <w:rPr>
          <w:rFonts w:ascii="Verdana" w:eastAsia="Times New Roman" w:hAnsi="Verdana"/>
          <w:color w:val="000000"/>
          <w:lang w:val="en"/>
        </w:rPr>
      </w:pPr>
      <w:bookmarkStart w:id="113" w:name="anchor13"/>
      <w:bookmarkEnd w:id="113"/>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5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114" w:name="rfc.section.7.8"/>
      <w:bookmarkEnd w:id="114"/>
      <w:r>
        <w:rPr>
          <w:rFonts w:eastAsia="Times New Roman"/>
          <w:lang w:val="en"/>
        </w:rPr>
        <w:t>7.8.</w:t>
      </w:r>
      <w:proofErr w:type="gramStart"/>
      <w:r>
        <w:rPr>
          <w:rFonts w:eastAsia="Times New Roman"/>
          <w:lang w:val="en"/>
        </w:rPr>
        <w:t>  Implicit</w:t>
      </w:r>
      <w:proofErr w:type="gramEnd"/>
      <w:r>
        <w:rPr>
          <w:rFonts w:eastAsia="Times New Roman"/>
          <w:lang w:val="en"/>
        </w:rPr>
        <w:t xml:space="preserve"> Flow Threats</w:t>
      </w:r>
    </w:p>
    <w:p w:rsidR="007A4FB8" w:rsidRDefault="007A4FB8">
      <w:pPr>
        <w:pStyle w:val="NormalWeb"/>
        <w:divId w:val="1147207986"/>
        <w:rPr>
          <w:rFonts w:ascii="Verdana" w:hAnsi="Verdana"/>
          <w:color w:val="000000"/>
          <w:lang w:val="en"/>
        </w:rPr>
      </w:pPr>
      <w:r>
        <w:rPr>
          <w:rFonts w:ascii="Verdana" w:hAnsi="Verdana"/>
          <w:color w:val="000000"/>
          <w:lang w:val="en"/>
        </w:rPr>
        <w:t xml:space="preserve">In the implicit flow, the access token is returned in the fragment part of the client's </w:t>
      </w:r>
      <w:proofErr w:type="spellStart"/>
      <w:r>
        <w:rPr>
          <w:rFonts w:ascii="Verdana" w:hAnsi="Verdana"/>
          <w:color w:val="000000"/>
          <w:lang w:val="en"/>
        </w:rPr>
        <w:t>redirect_uri</w:t>
      </w:r>
      <w:proofErr w:type="spellEnd"/>
      <w:r>
        <w:rPr>
          <w:rFonts w:ascii="Verdana" w:hAnsi="Verdana"/>
          <w:color w:val="000000"/>
          <w:lang w:val="en"/>
        </w:rPr>
        <w:t xml:space="preserve"> through HTTPS. Thus it is protected between the Authorization Server and the User-Agent, and User-Agent and the Client. The only the place it can be captured is the User-Agent where the TLS session is terminated, and is possible if the User-Agent is infested by malware. </w:t>
      </w:r>
    </w:p>
    <w:p w:rsidR="007A4FB8" w:rsidRDefault="007A4FB8">
      <w:pPr>
        <w:spacing w:before="0" w:beforeAutospacing="0" w:after="0" w:afterAutospacing="0"/>
        <w:divId w:val="1147207986"/>
        <w:rPr>
          <w:rFonts w:ascii="Verdana" w:eastAsia="Times New Roman" w:hAnsi="Verdana"/>
          <w:color w:val="000000"/>
          <w:lang w:val="en"/>
        </w:rPr>
      </w:pPr>
      <w:bookmarkStart w:id="115" w:name="anchor14"/>
      <w:bookmarkEnd w:id="115"/>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6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116" w:name="rfc.section.7.9"/>
      <w:bookmarkEnd w:id="116"/>
      <w:r>
        <w:rPr>
          <w:rFonts w:eastAsia="Times New Roman"/>
          <w:lang w:val="en"/>
        </w:rPr>
        <w:t>7.9.</w:t>
      </w:r>
      <w:proofErr w:type="gramStart"/>
      <w:r>
        <w:rPr>
          <w:rFonts w:eastAsia="Times New Roman"/>
          <w:lang w:val="en"/>
        </w:rPr>
        <w:t>  Availability</w:t>
      </w:r>
      <w:proofErr w:type="gramEnd"/>
    </w:p>
    <w:p w:rsidR="007A4FB8" w:rsidRDefault="007A4FB8">
      <w:pPr>
        <w:pStyle w:val="NormalWeb"/>
        <w:divId w:val="1147207986"/>
        <w:rPr>
          <w:rFonts w:ascii="Verdana" w:hAnsi="Verdana"/>
          <w:color w:val="000000"/>
          <w:lang w:val="en"/>
        </w:rPr>
      </w:pPr>
      <w:r>
        <w:rPr>
          <w:rFonts w:ascii="Verdana" w:hAnsi="Verdana"/>
          <w:color w:val="000000"/>
          <w:lang w:val="en"/>
        </w:rPr>
        <w:t xml:space="preserve">When the Authorization Server is down, users will likely be unable to access it. To mitigate this risk, the client SHOULD allow users to associate multiple Authorization Servers. </w:t>
      </w:r>
    </w:p>
    <w:p w:rsidR="007A4FB8" w:rsidRDefault="007A4FB8">
      <w:pPr>
        <w:spacing w:before="0" w:beforeAutospacing="0" w:after="0" w:afterAutospacing="0"/>
        <w:divId w:val="1147207986"/>
        <w:rPr>
          <w:rFonts w:ascii="Verdana" w:eastAsia="Times New Roman" w:hAnsi="Verdana"/>
          <w:color w:val="000000"/>
          <w:lang w:val="en"/>
        </w:rPr>
      </w:pPr>
      <w:bookmarkStart w:id="117" w:name="privacy_considerations"/>
      <w:bookmarkEnd w:id="117"/>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6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118" w:name="rfc.section.8"/>
      <w:bookmarkEnd w:id="118"/>
      <w:r>
        <w:rPr>
          <w:rFonts w:eastAsia="Times New Roman"/>
          <w:lang w:val="en"/>
        </w:rPr>
        <w:t>8.  Privacy Considerations</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The UserInfo response typically contains </w:t>
      </w:r>
      <w:commentRangeStart w:id="119"/>
      <w:r>
        <w:rPr>
          <w:rFonts w:ascii="Verdana" w:hAnsi="Verdana"/>
          <w:color w:val="000000"/>
          <w:lang w:val="en"/>
        </w:rPr>
        <w:t>Personally Identifiable Information</w:t>
      </w:r>
      <w:commentRangeEnd w:id="119"/>
      <w:r w:rsidR="00240EA7">
        <w:rPr>
          <w:rStyle w:val="CommentReference"/>
        </w:rPr>
        <w:commentReference w:id="119"/>
      </w:r>
      <w:r>
        <w:rPr>
          <w:rFonts w:ascii="Verdana" w:hAnsi="Verdana"/>
          <w:color w:val="000000"/>
          <w:lang w:val="en"/>
        </w:rPr>
        <w:t xml:space="preserve">. As such, user consent for the release of the information for the specified purpose SHOULD be obtained at or prior to the authorization time in accordance with relevant regulations. The purpose of use is typically registered in association with the </w:t>
      </w:r>
      <w:proofErr w:type="spellStart"/>
      <w:r>
        <w:rPr>
          <w:rStyle w:val="HTMLTypewriter"/>
          <w:lang w:val="en"/>
        </w:rPr>
        <w:t>redirect_uri</w:t>
      </w:r>
      <w:proofErr w:type="spellEnd"/>
      <w:r>
        <w:rPr>
          <w:rFonts w:ascii="Verdana" w:hAnsi="Verdana"/>
          <w:color w:val="000000"/>
          <w:lang w:val="en"/>
        </w:rPr>
        <w:t xml:space="preserve">.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Only necessary UserInfo data should be stored at the client and the client SHOULD associate the received data with the purpose of use statement.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The Resource Server SHOULD </w:t>
      </w:r>
      <w:proofErr w:type="gramStart"/>
      <w:r>
        <w:rPr>
          <w:rFonts w:ascii="Verdana" w:hAnsi="Verdana"/>
          <w:color w:val="000000"/>
          <w:lang w:val="en"/>
        </w:rPr>
        <w:t>make</w:t>
      </w:r>
      <w:proofErr w:type="gramEnd"/>
      <w:r>
        <w:rPr>
          <w:rFonts w:ascii="Verdana" w:hAnsi="Verdana"/>
          <w:color w:val="000000"/>
          <w:lang w:val="en"/>
        </w:rPr>
        <w:t xml:space="preserve"> the UserInfo access log available to the user so that the user can monitor who accessed his data.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To protect the user from a possible correlation among clients, the use of a Pairwise Pseudonymous Identifier (PPID) as the </w:t>
      </w:r>
      <w:proofErr w:type="spellStart"/>
      <w:r>
        <w:rPr>
          <w:rStyle w:val="HTMLTypewriter"/>
          <w:lang w:val="en"/>
        </w:rPr>
        <w:t>user_id</w:t>
      </w:r>
      <w:proofErr w:type="spellEnd"/>
      <w:r>
        <w:rPr>
          <w:rFonts w:ascii="Verdana" w:hAnsi="Verdana"/>
          <w:color w:val="000000"/>
          <w:lang w:val="en"/>
        </w:rPr>
        <w:t xml:space="preserve"> SHOULD be considered. </w:t>
      </w:r>
    </w:p>
    <w:p w:rsidR="007A4FB8" w:rsidRDefault="007A4FB8">
      <w:pPr>
        <w:spacing w:before="0" w:beforeAutospacing="0" w:after="0" w:afterAutospacing="0"/>
        <w:divId w:val="1147207986"/>
        <w:rPr>
          <w:rFonts w:ascii="Verdana" w:eastAsia="Times New Roman" w:hAnsi="Verdana"/>
          <w:color w:val="000000"/>
          <w:lang w:val="en"/>
        </w:rPr>
      </w:pPr>
      <w:bookmarkStart w:id="120" w:name="IANA"/>
      <w:bookmarkEnd w:id="120"/>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6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121" w:name="rfc.section.9"/>
      <w:bookmarkEnd w:id="121"/>
      <w:r>
        <w:rPr>
          <w:rFonts w:eastAsia="Times New Roman"/>
          <w:lang w:val="en"/>
        </w:rPr>
        <w:t xml:space="preserve">9.  </w:t>
      </w:r>
      <w:commentRangeStart w:id="122"/>
      <w:r>
        <w:rPr>
          <w:rFonts w:eastAsia="Times New Roman"/>
          <w:lang w:val="en"/>
        </w:rPr>
        <w:t>IANA Considerations</w:t>
      </w:r>
      <w:commentRangeEnd w:id="122"/>
      <w:r w:rsidR="00240EA7">
        <w:rPr>
          <w:rStyle w:val="CommentReference"/>
          <w:rFonts w:ascii="Times New Roman" w:hAnsi="Times New Roman" w:cs="Times New Roman"/>
          <w:b w:val="0"/>
          <w:bCs w:val="0"/>
          <w:color w:val="auto"/>
        </w:rPr>
        <w:commentReference w:id="122"/>
      </w:r>
    </w:p>
    <w:p w:rsidR="007A4FB8" w:rsidRDefault="007A4FB8">
      <w:pPr>
        <w:pStyle w:val="NormalWeb"/>
        <w:divId w:val="1147207986"/>
        <w:rPr>
          <w:rFonts w:ascii="Verdana" w:hAnsi="Verdana"/>
          <w:color w:val="000000"/>
          <w:lang w:val="en"/>
        </w:rPr>
      </w:pPr>
      <w:r>
        <w:rPr>
          <w:rFonts w:ascii="Verdana" w:hAnsi="Verdana"/>
          <w:color w:val="000000"/>
          <w:lang w:val="en"/>
        </w:rPr>
        <w:t xml:space="preserve">This document makes no request of IANA. </w:t>
      </w:r>
    </w:p>
    <w:p w:rsidR="007A4FB8" w:rsidRDefault="007A4FB8">
      <w:pPr>
        <w:spacing w:before="0" w:beforeAutospacing="0" w:after="0" w:afterAutospacing="0"/>
        <w:divId w:val="1147207986"/>
        <w:rPr>
          <w:rFonts w:ascii="Verdana" w:eastAsia="Times New Roman" w:hAnsi="Verdana"/>
          <w:color w:val="000000"/>
          <w:lang w:val="en"/>
        </w:rPr>
      </w:pPr>
      <w:bookmarkStart w:id="123" w:name="rfc.references1"/>
      <w:bookmarkEnd w:id="123"/>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6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r>
        <w:rPr>
          <w:rFonts w:eastAsia="Times New Roman"/>
          <w:lang w:val="en"/>
        </w:rPr>
        <w:t>10.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833"/>
        <w:gridCol w:w="6523"/>
      </w:tblGrid>
      <w:tr w:rsidR="007A4FB8">
        <w:trPr>
          <w:divId w:val="1147207986"/>
          <w:tblCellSpacing w:w="15" w:type="dxa"/>
        </w:trPr>
        <w:tc>
          <w:tcPr>
            <w:tcW w:w="0" w:type="auto"/>
            <w:hideMark/>
          </w:tcPr>
          <w:p w:rsidR="007A4FB8" w:rsidRDefault="007A4FB8">
            <w:pPr>
              <w:spacing w:before="0" w:beforeAutospacing="0" w:after="0" w:afterAutospacing="0"/>
              <w:rPr>
                <w:rFonts w:ascii="Verdana" w:eastAsia="Times New Roman" w:hAnsi="Verdana"/>
                <w:color w:val="000000"/>
                <w:sz w:val="20"/>
                <w:szCs w:val="20"/>
              </w:rPr>
            </w:pPr>
            <w:bookmarkStart w:id="124" w:name="ISO29115"/>
            <w:r>
              <w:rPr>
                <w:rFonts w:ascii="Verdana" w:eastAsia="Times New Roman" w:hAnsi="Verdana"/>
                <w:b/>
                <w:bCs/>
                <w:color w:val="000000"/>
                <w:sz w:val="20"/>
                <w:szCs w:val="20"/>
              </w:rPr>
              <w:t>[ISO29115]</w:t>
            </w:r>
            <w:bookmarkEnd w:id="124"/>
          </w:p>
        </w:tc>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proofErr w:type="spellStart"/>
            <w:r>
              <w:rPr>
                <w:rFonts w:ascii="Verdana" w:eastAsia="Times New Roman" w:hAnsi="Verdana"/>
                <w:color w:val="000000"/>
                <w:sz w:val="20"/>
                <w:szCs w:val="20"/>
              </w:rPr>
              <w:t>McCallister</w:t>
            </w:r>
            <w:proofErr w:type="spellEnd"/>
            <w:r>
              <w:rPr>
                <w:rFonts w:ascii="Verdana" w:eastAsia="Times New Roman" w:hAnsi="Verdana"/>
                <w:color w:val="000000"/>
                <w:sz w:val="20"/>
                <w:szCs w:val="20"/>
              </w:rPr>
              <w:t xml:space="preserve">, E., “ITU-T Recommendation </w:t>
            </w:r>
            <w:proofErr w:type="spellStart"/>
            <w:r>
              <w:rPr>
                <w:rFonts w:ascii="Verdana" w:eastAsia="Times New Roman" w:hAnsi="Verdana"/>
                <w:color w:val="000000"/>
                <w:sz w:val="20"/>
                <w:szCs w:val="20"/>
              </w:rPr>
              <w:t>X.eaa</w:t>
            </w:r>
            <w:proofErr w:type="spellEnd"/>
            <w:r>
              <w:rPr>
                <w:rFonts w:ascii="Verdana" w:eastAsia="Times New Roman" w:hAnsi="Verdana"/>
                <w:color w:val="000000"/>
                <w:sz w:val="20"/>
                <w:szCs w:val="20"/>
              </w:rPr>
              <w:t xml:space="preserve"> | ISO/IEC 2nd CD 29115 -- Information technology - Security techniques - Entity authentication assurance framework,” ISO/IEC 29115.</w:t>
            </w:r>
          </w:p>
        </w:tc>
      </w:tr>
      <w:tr w:rsidR="007A4FB8">
        <w:trPr>
          <w:divId w:val="1147207986"/>
          <w:tblCellSpacing w:w="15" w:type="dxa"/>
        </w:trPr>
        <w:tc>
          <w:tcPr>
            <w:tcW w:w="0" w:type="auto"/>
            <w:hideMark/>
          </w:tcPr>
          <w:p w:rsidR="007A4FB8" w:rsidRDefault="007A4FB8">
            <w:pPr>
              <w:spacing w:before="0" w:beforeAutospacing="0" w:after="0" w:afterAutospacing="0"/>
              <w:rPr>
                <w:rFonts w:ascii="Verdana" w:eastAsia="Times New Roman" w:hAnsi="Verdana"/>
                <w:color w:val="000000"/>
                <w:sz w:val="20"/>
                <w:szCs w:val="20"/>
              </w:rPr>
            </w:pPr>
            <w:bookmarkStart w:id="125" w:name="ISO3166-1"/>
            <w:r>
              <w:rPr>
                <w:rFonts w:ascii="Verdana" w:eastAsia="Times New Roman" w:hAnsi="Verdana"/>
                <w:b/>
                <w:bCs/>
                <w:color w:val="000000"/>
                <w:sz w:val="20"/>
                <w:szCs w:val="20"/>
              </w:rPr>
              <w:t>[ISO3166-1]</w:t>
            </w:r>
            <w:bookmarkEnd w:id="125"/>
          </w:p>
        </w:tc>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7" w:history="1">
              <w:r>
                <w:rPr>
                  <w:rStyle w:val="Hyperlink"/>
                  <w:rFonts w:ascii="Verdana" w:eastAsia="Times New Roman" w:hAnsi="Verdana"/>
                  <w:sz w:val="20"/>
                  <w:szCs w:val="20"/>
                </w:rPr>
                <w:t>ISO 3166-1:1997. Codes for the representation of names of countries and their subdivisions -- Part 1: Country codes</w:t>
              </w:r>
            </w:hyperlink>
            <w:r>
              <w:rPr>
                <w:rFonts w:ascii="Verdana" w:eastAsia="Times New Roman" w:hAnsi="Verdana"/>
                <w:color w:val="000000"/>
                <w:sz w:val="20"/>
                <w:szCs w:val="20"/>
              </w:rPr>
              <w:t>,” 1997.</w:t>
            </w:r>
          </w:p>
        </w:tc>
      </w:tr>
      <w:tr w:rsidR="007A4FB8">
        <w:trPr>
          <w:divId w:val="1147207986"/>
          <w:tblCellSpacing w:w="15" w:type="dxa"/>
        </w:trPr>
        <w:tc>
          <w:tcPr>
            <w:tcW w:w="0" w:type="auto"/>
            <w:hideMark/>
          </w:tcPr>
          <w:p w:rsidR="007A4FB8" w:rsidRDefault="007A4FB8">
            <w:pPr>
              <w:spacing w:before="0" w:beforeAutospacing="0" w:after="0" w:afterAutospacing="0"/>
              <w:rPr>
                <w:rFonts w:ascii="Verdana" w:eastAsia="Times New Roman" w:hAnsi="Verdana"/>
                <w:color w:val="000000"/>
                <w:sz w:val="20"/>
                <w:szCs w:val="20"/>
              </w:rPr>
            </w:pPr>
            <w:bookmarkStart w:id="126" w:name="ISO639-1"/>
            <w:r>
              <w:rPr>
                <w:rFonts w:ascii="Verdana" w:eastAsia="Times New Roman" w:hAnsi="Verdana"/>
                <w:b/>
                <w:bCs/>
                <w:color w:val="000000"/>
                <w:sz w:val="20"/>
                <w:szCs w:val="20"/>
              </w:rPr>
              <w:t>[ISO639-1]</w:t>
            </w:r>
            <w:bookmarkEnd w:id="126"/>
          </w:p>
        </w:tc>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“ISO 639-1:2002. Codes for the representation of names of languages -- Part 1: Alpha-2 code,” 2002.</w:t>
            </w:r>
          </w:p>
        </w:tc>
      </w:tr>
      <w:tr w:rsidR="007A4FB8">
        <w:trPr>
          <w:divId w:val="1147207986"/>
          <w:tblCellSpacing w:w="15" w:type="dxa"/>
        </w:trPr>
        <w:tc>
          <w:tcPr>
            <w:tcW w:w="0" w:type="auto"/>
            <w:hideMark/>
          </w:tcPr>
          <w:p w:rsidR="007A4FB8" w:rsidRDefault="007A4FB8">
            <w:pPr>
              <w:spacing w:before="0" w:beforeAutospacing="0" w:after="0" w:afterAutospacing="0"/>
              <w:rPr>
                <w:rFonts w:ascii="Verdana" w:eastAsia="Times New Roman" w:hAnsi="Verdana"/>
                <w:color w:val="000000"/>
                <w:sz w:val="20"/>
                <w:szCs w:val="20"/>
              </w:rPr>
            </w:pPr>
            <w:bookmarkStart w:id="127" w:name="OAuth.2.0"/>
            <w:r>
              <w:rPr>
                <w:rFonts w:ascii="Verdana" w:eastAsia="Times New Roman" w:hAnsi="Verdana"/>
                <w:b/>
                <w:bCs/>
                <w:color w:val="000000"/>
                <w:sz w:val="20"/>
                <w:szCs w:val="20"/>
              </w:rPr>
              <w:t>[OAuth.2.0]</w:t>
            </w:r>
            <w:bookmarkEnd w:id="127"/>
          </w:p>
        </w:tc>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Hammer-Lahav, E., Ed., Recordon, D., and D. Hardt, “</w:t>
            </w:r>
            <w:hyperlink r:id="rId8" w:history="1">
              <w:r>
                <w:rPr>
                  <w:rStyle w:val="Hyperlink"/>
                  <w:rFonts w:ascii="Verdana" w:eastAsia="Times New Roman" w:hAnsi="Verdana"/>
                  <w:sz w:val="20"/>
                  <w:szCs w:val="20"/>
                </w:rPr>
                <w:t>OAuth 2.0 Authorization Protocol</w:t>
              </w:r>
            </w:hyperlink>
            <w:r>
              <w:rPr>
                <w:rFonts w:ascii="Verdana" w:eastAsia="Times New Roman" w:hAnsi="Verdana"/>
                <w:color w:val="000000"/>
                <w:sz w:val="20"/>
                <w:szCs w:val="20"/>
              </w:rPr>
              <w:t>,” September 2011.</w:t>
            </w:r>
          </w:p>
        </w:tc>
      </w:tr>
      <w:tr w:rsidR="007A4FB8">
        <w:trPr>
          <w:divId w:val="1147207986"/>
          <w:tblCellSpacing w:w="15" w:type="dxa"/>
        </w:trPr>
        <w:tc>
          <w:tcPr>
            <w:tcW w:w="0" w:type="auto"/>
            <w:hideMark/>
          </w:tcPr>
          <w:p w:rsidR="007A4FB8" w:rsidRDefault="007A4FB8">
            <w:pPr>
              <w:spacing w:before="0" w:beforeAutospacing="0" w:after="0" w:afterAutospacing="0"/>
              <w:rPr>
                <w:rFonts w:ascii="Verdana" w:eastAsia="Times New Roman" w:hAnsi="Verdana"/>
                <w:color w:val="000000"/>
                <w:sz w:val="20"/>
                <w:szCs w:val="20"/>
              </w:rPr>
            </w:pPr>
            <w:bookmarkStart w:id="128" w:name="OAuth.2.0.Bearer"/>
            <w:r>
              <w:rPr>
                <w:rFonts w:ascii="Verdana" w:eastAsia="Times New Roman" w:hAnsi="Verdana"/>
                <w:b/>
                <w:bCs/>
                <w:color w:val="000000"/>
                <w:sz w:val="20"/>
                <w:szCs w:val="20"/>
              </w:rPr>
              <w:t>[OAuth.2.0.Bearer]</w:t>
            </w:r>
            <w:bookmarkEnd w:id="128"/>
          </w:p>
        </w:tc>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Ed., Recordon, D., and D. Hardt, “</w:t>
            </w:r>
            <w:hyperlink r:id="rId9" w:history="1">
              <w:r>
                <w:rPr>
                  <w:rStyle w:val="Hyperlink"/>
                  <w:rFonts w:ascii="Verdana" w:eastAsia="Times New Roman" w:hAnsi="Verdana"/>
                  <w:sz w:val="20"/>
                  <w:szCs w:val="20"/>
                </w:rPr>
                <w:t>The OAuth 2.0 Protocol: Bearer Tokens</w:t>
              </w:r>
            </w:hyperlink>
            <w:r>
              <w:rPr>
                <w:rFonts w:ascii="Verdana" w:eastAsia="Times New Roman" w:hAnsi="Verdana"/>
                <w:color w:val="000000"/>
                <w:sz w:val="20"/>
                <w:szCs w:val="20"/>
              </w:rPr>
              <w:t>,” September 2011.</w:t>
            </w:r>
          </w:p>
        </w:tc>
      </w:tr>
      <w:tr w:rsidR="007A4FB8">
        <w:trPr>
          <w:divId w:val="1147207986"/>
          <w:tblCellSpacing w:w="15" w:type="dxa"/>
        </w:trPr>
        <w:tc>
          <w:tcPr>
            <w:tcW w:w="0" w:type="auto"/>
            <w:hideMark/>
          </w:tcPr>
          <w:p w:rsidR="007A4FB8" w:rsidRDefault="007A4FB8">
            <w:pPr>
              <w:spacing w:before="0" w:beforeAutospacing="0" w:after="0" w:afterAutospacing="0"/>
              <w:rPr>
                <w:rFonts w:ascii="Verdana" w:eastAsia="Times New Roman" w:hAnsi="Verdana"/>
                <w:color w:val="000000"/>
                <w:sz w:val="20"/>
                <w:szCs w:val="20"/>
              </w:rPr>
            </w:pPr>
            <w:bookmarkStart w:id="129" w:name="OpenID.Discovery"/>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OpenID.Discovery</w:t>
            </w:r>
            <w:proofErr w:type="spellEnd"/>
            <w:r>
              <w:rPr>
                <w:rFonts w:ascii="Verdana" w:eastAsia="Times New Roman" w:hAnsi="Verdana"/>
                <w:b/>
                <w:bCs/>
                <w:color w:val="000000"/>
                <w:sz w:val="20"/>
                <w:szCs w:val="20"/>
              </w:rPr>
              <w:t>]</w:t>
            </w:r>
            <w:bookmarkEnd w:id="129"/>
          </w:p>
        </w:tc>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and E. Jay, “</w:t>
            </w:r>
            <w:hyperlink r:id="rId10" w:history="1">
              <w:r>
                <w:rPr>
                  <w:rStyle w:val="Hyperlink"/>
                  <w:rFonts w:ascii="Verdana" w:eastAsia="Times New Roman" w:hAnsi="Verdana"/>
                  <w:sz w:val="20"/>
                  <w:szCs w:val="20"/>
                </w:rPr>
                <w:t>OpenID Connect Discovery 1.0</w:t>
              </w:r>
            </w:hyperlink>
            <w:r>
              <w:rPr>
                <w:rFonts w:ascii="Verdana" w:eastAsia="Times New Roman" w:hAnsi="Verdana"/>
                <w:color w:val="000000"/>
                <w:sz w:val="20"/>
                <w:szCs w:val="20"/>
              </w:rPr>
              <w:t>,” September 2011.</w:t>
            </w:r>
          </w:p>
        </w:tc>
      </w:tr>
      <w:tr w:rsidR="007A4FB8">
        <w:trPr>
          <w:divId w:val="1147207986"/>
          <w:tblCellSpacing w:w="15" w:type="dxa"/>
        </w:trPr>
        <w:tc>
          <w:tcPr>
            <w:tcW w:w="0" w:type="auto"/>
            <w:hideMark/>
          </w:tcPr>
          <w:p w:rsidR="007A4FB8" w:rsidRDefault="007A4FB8">
            <w:pPr>
              <w:spacing w:before="0" w:beforeAutospacing="0" w:after="0" w:afterAutospacing="0"/>
              <w:rPr>
                <w:rFonts w:ascii="Verdana" w:eastAsia="Times New Roman" w:hAnsi="Verdana"/>
                <w:color w:val="000000"/>
                <w:sz w:val="20"/>
                <w:szCs w:val="20"/>
              </w:rPr>
            </w:pPr>
            <w:bookmarkStart w:id="130" w:name="OpenID.Registration"/>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OpenID.Registration</w:t>
            </w:r>
            <w:proofErr w:type="spellEnd"/>
            <w:r>
              <w:rPr>
                <w:rFonts w:ascii="Verdana" w:eastAsia="Times New Roman" w:hAnsi="Verdana"/>
                <w:b/>
                <w:bCs/>
                <w:color w:val="000000"/>
                <w:sz w:val="20"/>
                <w:szCs w:val="20"/>
              </w:rPr>
              <w:t>]</w:t>
            </w:r>
            <w:bookmarkEnd w:id="130"/>
          </w:p>
        </w:tc>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Ed., and M. Jones, “</w:t>
            </w:r>
            <w:hyperlink r:id="rId11" w:history="1">
              <w:r>
                <w:rPr>
                  <w:rStyle w:val="Hyperlink"/>
                  <w:rFonts w:ascii="Verdana" w:eastAsia="Times New Roman" w:hAnsi="Verdana"/>
                  <w:sz w:val="20"/>
                  <w:szCs w:val="20"/>
                </w:rPr>
                <w:t>OpenID Connect Dynamic Client Registration 1.0</w:t>
              </w:r>
            </w:hyperlink>
            <w:r>
              <w:rPr>
                <w:rFonts w:ascii="Verdana" w:eastAsia="Times New Roman" w:hAnsi="Verdana"/>
                <w:color w:val="000000"/>
                <w:sz w:val="20"/>
                <w:szCs w:val="20"/>
              </w:rPr>
              <w:t>,” September 2011.</w:t>
            </w:r>
          </w:p>
        </w:tc>
      </w:tr>
      <w:tr w:rsidR="007A4FB8">
        <w:trPr>
          <w:divId w:val="1147207986"/>
          <w:tblCellSpacing w:w="15" w:type="dxa"/>
        </w:trPr>
        <w:tc>
          <w:tcPr>
            <w:tcW w:w="0" w:type="auto"/>
            <w:hideMark/>
          </w:tcPr>
          <w:p w:rsidR="007A4FB8" w:rsidRDefault="007A4FB8">
            <w:pPr>
              <w:spacing w:before="0" w:beforeAutospacing="0" w:after="0" w:afterAutospacing="0"/>
              <w:rPr>
                <w:rFonts w:ascii="Verdana" w:eastAsia="Times New Roman" w:hAnsi="Verdana"/>
                <w:color w:val="000000"/>
                <w:sz w:val="20"/>
                <w:szCs w:val="20"/>
              </w:rPr>
            </w:pPr>
            <w:bookmarkStart w:id="131" w:name="OpenID.Session"/>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OpenID.Session</w:t>
            </w:r>
            <w:proofErr w:type="spellEnd"/>
            <w:r>
              <w:rPr>
                <w:rFonts w:ascii="Verdana" w:eastAsia="Times New Roman" w:hAnsi="Verdana"/>
                <w:b/>
                <w:bCs/>
                <w:color w:val="000000"/>
                <w:sz w:val="20"/>
                <w:szCs w:val="20"/>
              </w:rPr>
              <w:t>]</w:t>
            </w:r>
            <w:bookmarkEnd w:id="131"/>
          </w:p>
        </w:tc>
        <w:tc>
          <w:tcPr>
            <w:tcW w:w="0" w:type="auto"/>
            <w:vAlign w:val="center"/>
            <w:hideMark/>
          </w:tcPr>
          <w:p w:rsidR="007A4FB8" w:rsidRDefault="00D464FE">
            <w:pPr>
              <w:spacing w:before="0" w:beforeAutospacing="0" w:after="0" w:afterAutospacing="0"/>
              <w:rPr>
                <w:rFonts w:ascii="Verdana" w:eastAsia="Times New Roman" w:hAnsi="Verdana"/>
                <w:color w:val="000000"/>
                <w:sz w:val="20"/>
                <w:szCs w:val="20"/>
              </w:rPr>
            </w:pPr>
            <w:hyperlink r:id="rId12" w:history="1">
              <w:proofErr w:type="gramStart"/>
              <w:r w:rsidR="007A4FB8">
                <w:rPr>
                  <w:rStyle w:val="Hyperlink"/>
                  <w:rFonts w:ascii="Verdana" w:eastAsia="Times New Roman" w:hAnsi="Verdana"/>
                  <w:sz w:val="20"/>
                  <w:szCs w:val="20"/>
                </w:rPr>
                <w:t>de</w:t>
              </w:r>
              <w:proofErr w:type="gramEnd"/>
              <w:r w:rsidR="007A4FB8">
                <w:rPr>
                  <w:rStyle w:val="Hyperlink"/>
                  <w:rFonts w:ascii="Verdana" w:eastAsia="Times New Roman" w:hAnsi="Verdana"/>
                  <w:sz w:val="20"/>
                  <w:szCs w:val="20"/>
                </w:rPr>
                <w:t xml:space="preserve"> Medeiros, B.</w:t>
              </w:r>
            </w:hyperlink>
            <w:r w:rsidR="007A4FB8">
              <w:rPr>
                <w:rFonts w:ascii="Verdana" w:eastAsia="Times New Roman" w:hAnsi="Verdana"/>
                <w:color w:val="000000"/>
                <w:sz w:val="20"/>
                <w:szCs w:val="20"/>
              </w:rPr>
              <w:t>, “</w:t>
            </w:r>
            <w:hyperlink r:id="rId13" w:history="1">
              <w:r w:rsidR="007A4FB8">
                <w:rPr>
                  <w:rStyle w:val="Hyperlink"/>
                  <w:rFonts w:ascii="Verdana" w:eastAsia="Times New Roman" w:hAnsi="Verdana"/>
                  <w:sz w:val="20"/>
                  <w:szCs w:val="20"/>
                </w:rPr>
                <w:t>OpenID Connect Session Management 1.0</w:t>
              </w:r>
            </w:hyperlink>
            <w:r w:rsidR="007A4FB8">
              <w:rPr>
                <w:rFonts w:ascii="Verdana" w:eastAsia="Times New Roman" w:hAnsi="Verdana"/>
                <w:color w:val="000000"/>
                <w:sz w:val="20"/>
                <w:szCs w:val="20"/>
              </w:rPr>
              <w:t>,” September 2011.</w:t>
            </w:r>
          </w:p>
        </w:tc>
      </w:tr>
      <w:tr w:rsidR="007A4FB8">
        <w:trPr>
          <w:divId w:val="1147207986"/>
          <w:tblCellSpacing w:w="15" w:type="dxa"/>
        </w:trPr>
        <w:tc>
          <w:tcPr>
            <w:tcW w:w="0" w:type="auto"/>
            <w:hideMark/>
          </w:tcPr>
          <w:p w:rsidR="007A4FB8" w:rsidRDefault="007A4FB8">
            <w:pPr>
              <w:spacing w:before="0" w:beforeAutospacing="0" w:after="0" w:afterAutospacing="0"/>
              <w:rPr>
                <w:rFonts w:ascii="Verdana" w:eastAsia="Times New Roman" w:hAnsi="Verdana"/>
                <w:color w:val="000000"/>
                <w:sz w:val="20"/>
                <w:szCs w:val="20"/>
              </w:rPr>
            </w:pPr>
            <w:bookmarkStart w:id="132" w:name="RFC2119"/>
            <w:r>
              <w:rPr>
                <w:rFonts w:ascii="Verdana" w:eastAsia="Times New Roman" w:hAnsi="Verdana"/>
                <w:b/>
                <w:bCs/>
                <w:color w:val="000000"/>
                <w:sz w:val="20"/>
                <w:szCs w:val="20"/>
              </w:rPr>
              <w:t>[RFC2119]</w:t>
            </w:r>
            <w:bookmarkEnd w:id="132"/>
          </w:p>
        </w:tc>
        <w:tc>
          <w:tcPr>
            <w:tcW w:w="0" w:type="auto"/>
            <w:vAlign w:val="center"/>
            <w:hideMark/>
          </w:tcPr>
          <w:p w:rsidR="007A4FB8" w:rsidRDefault="00D464FE">
            <w:pPr>
              <w:spacing w:before="0" w:beforeAutospacing="0" w:after="0" w:afterAutospacing="0"/>
              <w:rPr>
                <w:rFonts w:ascii="Verdana" w:eastAsia="Times New Roman" w:hAnsi="Verdana"/>
                <w:color w:val="000000"/>
                <w:sz w:val="20"/>
                <w:szCs w:val="20"/>
              </w:rPr>
            </w:pPr>
            <w:hyperlink r:id="rId14" w:history="1">
              <w:r w:rsidR="007A4FB8">
                <w:rPr>
                  <w:rStyle w:val="Hyperlink"/>
                  <w:rFonts w:ascii="Verdana" w:eastAsia="Times New Roman" w:hAnsi="Verdana"/>
                  <w:sz w:val="20"/>
                  <w:szCs w:val="20"/>
                </w:rPr>
                <w:t>Bradner, S.</w:t>
              </w:r>
            </w:hyperlink>
            <w:r w:rsidR="007A4FB8">
              <w:rPr>
                <w:rFonts w:ascii="Verdana" w:eastAsia="Times New Roman" w:hAnsi="Verdana"/>
                <w:color w:val="000000"/>
                <w:sz w:val="20"/>
                <w:szCs w:val="20"/>
              </w:rPr>
              <w:t>, “</w:t>
            </w:r>
            <w:hyperlink r:id="rId15" w:history="1">
              <w:r w:rsidR="007A4FB8">
                <w:rPr>
                  <w:rStyle w:val="Hyperlink"/>
                  <w:rFonts w:ascii="Verdana" w:eastAsia="Times New Roman" w:hAnsi="Verdana"/>
                  <w:sz w:val="20"/>
                  <w:szCs w:val="20"/>
                </w:rPr>
                <w:t>Key words for use in RFCs to Indicate Requirement Levels</w:t>
              </w:r>
            </w:hyperlink>
            <w:r w:rsidR="007A4FB8">
              <w:rPr>
                <w:rFonts w:ascii="Verdana" w:eastAsia="Times New Roman" w:hAnsi="Verdana"/>
                <w:color w:val="000000"/>
                <w:sz w:val="20"/>
                <w:szCs w:val="20"/>
              </w:rPr>
              <w:t>,” BCP 14, RFC 2119, March 1997 (</w:t>
            </w:r>
            <w:hyperlink r:id="rId16" w:history="1">
              <w:r w:rsidR="007A4FB8">
                <w:rPr>
                  <w:rStyle w:val="Hyperlink"/>
                  <w:rFonts w:ascii="Verdana" w:eastAsia="Times New Roman" w:hAnsi="Verdana"/>
                  <w:sz w:val="20"/>
                  <w:szCs w:val="20"/>
                </w:rPr>
                <w:t>TXT</w:t>
              </w:r>
            </w:hyperlink>
            <w:r w:rsidR="007A4FB8">
              <w:rPr>
                <w:rFonts w:ascii="Verdana" w:eastAsia="Times New Roman" w:hAnsi="Verdana"/>
                <w:color w:val="000000"/>
                <w:sz w:val="20"/>
                <w:szCs w:val="20"/>
              </w:rPr>
              <w:t xml:space="preserve">, </w:t>
            </w:r>
            <w:hyperlink r:id="rId17" w:history="1">
              <w:r w:rsidR="007A4FB8">
                <w:rPr>
                  <w:rStyle w:val="Hyperlink"/>
                  <w:rFonts w:ascii="Verdana" w:eastAsia="Times New Roman" w:hAnsi="Verdana"/>
                  <w:sz w:val="20"/>
                  <w:szCs w:val="20"/>
                </w:rPr>
                <w:t>HTML</w:t>
              </w:r>
            </w:hyperlink>
            <w:r w:rsidR="007A4FB8">
              <w:rPr>
                <w:rFonts w:ascii="Verdana" w:eastAsia="Times New Roman" w:hAnsi="Verdana"/>
                <w:color w:val="000000"/>
                <w:sz w:val="20"/>
                <w:szCs w:val="20"/>
              </w:rPr>
              <w:t xml:space="preserve">, </w:t>
            </w:r>
            <w:hyperlink r:id="rId18" w:history="1">
              <w:r w:rsidR="007A4FB8">
                <w:rPr>
                  <w:rStyle w:val="Hyperlink"/>
                  <w:rFonts w:ascii="Verdana" w:eastAsia="Times New Roman" w:hAnsi="Verdana"/>
                  <w:sz w:val="20"/>
                  <w:szCs w:val="20"/>
                </w:rPr>
                <w:t>XML</w:t>
              </w:r>
            </w:hyperlink>
            <w:r w:rsidR="007A4FB8">
              <w:rPr>
                <w:rFonts w:ascii="Verdana" w:eastAsia="Times New Roman" w:hAnsi="Verdana"/>
                <w:color w:val="000000"/>
                <w:sz w:val="20"/>
                <w:szCs w:val="20"/>
              </w:rPr>
              <w:t>).</w:t>
            </w:r>
          </w:p>
        </w:tc>
      </w:tr>
      <w:tr w:rsidR="007A4FB8">
        <w:trPr>
          <w:divId w:val="1147207986"/>
          <w:tblCellSpacing w:w="15" w:type="dxa"/>
        </w:trPr>
        <w:tc>
          <w:tcPr>
            <w:tcW w:w="0" w:type="auto"/>
            <w:hideMark/>
          </w:tcPr>
          <w:p w:rsidR="007A4FB8" w:rsidRDefault="007A4FB8">
            <w:pPr>
              <w:spacing w:before="0" w:beforeAutospacing="0" w:after="0" w:afterAutospacing="0"/>
              <w:rPr>
                <w:rFonts w:ascii="Verdana" w:eastAsia="Times New Roman" w:hAnsi="Verdana"/>
                <w:color w:val="000000"/>
                <w:sz w:val="20"/>
                <w:szCs w:val="20"/>
              </w:rPr>
            </w:pPr>
            <w:bookmarkStart w:id="133" w:name="RFC2616"/>
            <w:r>
              <w:rPr>
                <w:rFonts w:ascii="Verdana" w:eastAsia="Times New Roman" w:hAnsi="Verdana"/>
                <w:b/>
                <w:bCs/>
                <w:color w:val="000000"/>
                <w:sz w:val="20"/>
                <w:szCs w:val="20"/>
              </w:rPr>
              <w:t>[RFC2616]</w:t>
            </w:r>
            <w:bookmarkEnd w:id="133"/>
          </w:p>
        </w:tc>
        <w:tc>
          <w:tcPr>
            <w:tcW w:w="0" w:type="auto"/>
            <w:vAlign w:val="center"/>
            <w:hideMark/>
          </w:tcPr>
          <w:p w:rsidR="007A4FB8" w:rsidRDefault="00D464FE">
            <w:pPr>
              <w:spacing w:before="0" w:beforeAutospacing="0" w:after="0" w:afterAutospacing="0"/>
              <w:rPr>
                <w:rFonts w:ascii="Verdana" w:eastAsia="Times New Roman" w:hAnsi="Verdana"/>
                <w:color w:val="000000"/>
                <w:sz w:val="20"/>
                <w:szCs w:val="20"/>
              </w:rPr>
            </w:pPr>
            <w:hyperlink r:id="rId19" w:history="1">
              <w:r w:rsidR="007A4FB8">
                <w:rPr>
                  <w:rStyle w:val="Hyperlink"/>
                  <w:rFonts w:ascii="Verdana" w:eastAsia="Times New Roman" w:hAnsi="Verdana"/>
                  <w:sz w:val="20"/>
                  <w:szCs w:val="20"/>
                </w:rPr>
                <w:t>Fielding, R.</w:t>
              </w:r>
            </w:hyperlink>
            <w:r w:rsidR="007A4FB8">
              <w:rPr>
                <w:rFonts w:ascii="Verdana" w:eastAsia="Times New Roman" w:hAnsi="Verdana"/>
                <w:color w:val="000000"/>
                <w:sz w:val="20"/>
                <w:szCs w:val="20"/>
              </w:rPr>
              <w:t xml:space="preserve">, </w:t>
            </w:r>
            <w:hyperlink r:id="rId20" w:history="1">
              <w:r w:rsidR="007A4FB8">
                <w:rPr>
                  <w:rStyle w:val="Hyperlink"/>
                  <w:rFonts w:ascii="Verdana" w:eastAsia="Times New Roman" w:hAnsi="Verdana"/>
                  <w:sz w:val="20"/>
                  <w:szCs w:val="20"/>
                </w:rPr>
                <w:t>Gettys, J.</w:t>
              </w:r>
            </w:hyperlink>
            <w:r w:rsidR="007A4FB8">
              <w:rPr>
                <w:rFonts w:ascii="Verdana" w:eastAsia="Times New Roman" w:hAnsi="Verdana"/>
                <w:color w:val="000000"/>
                <w:sz w:val="20"/>
                <w:szCs w:val="20"/>
              </w:rPr>
              <w:t xml:space="preserve">, </w:t>
            </w:r>
            <w:hyperlink r:id="rId21" w:history="1">
              <w:r w:rsidR="007A4FB8">
                <w:rPr>
                  <w:rStyle w:val="Hyperlink"/>
                  <w:rFonts w:ascii="Verdana" w:eastAsia="Times New Roman" w:hAnsi="Verdana"/>
                  <w:sz w:val="20"/>
                  <w:szCs w:val="20"/>
                </w:rPr>
                <w:t>Mogul, J.</w:t>
              </w:r>
            </w:hyperlink>
            <w:r w:rsidR="007A4FB8">
              <w:rPr>
                <w:rFonts w:ascii="Verdana" w:eastAsia="Times New Roman" w:hAnsi="Verdana"/>
                <w:color w:val="000000"/>
                <w:sz w:val="20"/>
                <w:szCs w:val="20"/>
              </w:rPr>
              <w:t xml:space="preserve">, </w:t>
            </w:r>
            <w:hyperlink r:id="rId22" w:history="1">
              <w:r w:rsidR="007A4FB8">
                <w:rPr>
                  <w:rStyle w:val="Hyperlink"/>
                  <w:rFonts w:ascii="Verdana" w:eastAsia="Times New Roman" w:hAnsi="Verdana"/>
                  <w:sz w:val="20"/>
                  <w:szCs w:val="20"/>
                </w:rPr>
                <w:t>Frystyk, H.</w:t>
              </w:r>
            </w:hyperlink>
            <w:r w:rsidR="007A4FB8">
              <w:rPr>
                <w:rFonts w:ascii="Verdana" w:eastAsia="Times New Roman" w:hAnsi="Verdana"/>
                <w:color w:val="000000"/>
                <w:sz w:val="20"/>
                <w:szCs w:val="20"/>
              </w:rPr>
              <w:t xml:space="preserve">, </w:t>
            </w:r>
            <w:hyperlink r:id="rId23" w:history="1">
              <w:r w:rsidR="007A4FB8">
                <w:rPr>
                  <w:rStyle w:val="Hyperlink"/>
                  <w:rFonts w:ascii="Verdana" w:eastAsia="Times New Roman" w:hAnsi="Verdana"/>
                  <w:sz w:val="20"/>
                  <w:szCs w:val="20"/>
                </w:rPr>
                <w:t>Masinter, L.</w:t>
              </w:r>
            </w:hyperlink>
            <w:r w:rsidR="007A4FB8">
              <w:rPr>
                <w:rFonts w:ascii="Verdana" w:eastAsia="Times New Roman" w:hAnsi="Verdana"/>
                <w:color w:val="000000"/>
                <w:sz w:val="20"/>
                <w:szCs w:val="20"/>
              </w:rPr>
              <w:t xml:space="preserve">, </w:t>
            </w:r>
            <w:hyperlink r:id="rId24" w:history="1">
              <w:r w:rsidR="007A4FB8">
                <w:rPr>
                  <w:rStyle w:val="Hyperlink"/>
                  <w:rFonts w:ascii="Verdana" w:eastAsia="Times New Roman" w:hAnsi="Verdana"/>
                  <w:sz w:val="20"/>
                  <w:szCs w:val="20"/>
                </w:rPr>
                <w:t>Leach, P.</w:t>
              </w:r>
            </w:hyperlink>
            <w:r w:rsidR="007A4FB8">
              <w:rPr>
                <w:rFonts w:ascii="Verdana" w:eastAsia="Times New Roman" w:hAnsi="Verdana"/>
                <w:color w:val="000000"/>
                <w:sz w:val="20"/>
                <w:szCs w:val="20"/>
              </w:rPr>
              <w:t xml:space="preserve">, and </w:t>
            </w:r>
            <w:hyperlink r:id="rId25" w:history="1">
              <w:r w:rsidR="007A4FB8">
                <w:rPr>
                  <w:rStyle w:val="Hyperlink"/>
                  <w:rFonts w:ascii="Verdana" w:eastAsia="Times New Roman" w:hAnsi="Verdana"/>
                  <w:sz w:val="20"/>
                  <w:szCs w:val="20"/>
                </w:rPr>
                <w:t>T. Berners-Lee</w:t>
              </w:r>
            </w:hyperlink>
            <w:r w:rsidR="007A4FB8">
              <w:rPr>
                <w:rFonts w:ascii="Verdana" w:eastAsia="Times New Roman" w:hAnsi="Verdana"/>
                <w:color w:val="000000"/>
                <w:sz w:val="20"/>
                <w:szCs w:val="20"/>
              </w:rPr>
              <w:t>, “</w:t>
            </w:r>
            <w:hyperlink r:id="rId26" w:history="1">
              <w:r w:rsidR="007A4FB8">
                <w:rPr>
                  <w:rStyle w:val="Hyperlink"/>
                  <w:rFonts w:ascii="Verdana" w:eastAsia="Times New Roman" w:hAnsi="Verdana"/>
                  <w:sz w:val="20"/>
                  <w:szCs w:val="20"/>
                </w:rPr>
                <w:t>Hypertext Transfer Protocol -- HTTP/1.1</w:t>
              </w:r>
            </w:hyperlink>
            <w:r w:rsidR="007A4FB8">
              <w:rPr>
                <w:rFonts w:ascii="Verdana" w:eastAsia="Times New Roman" w:hAnsi="Verdana"/>
                <w:color w:val="000000"/>
                <w:sz w:val="20"/>
                <w:szCs w:val="20"/>
              </w:rPr>
              <w:t>,” RFC 2616, June 1999 (</w:t>
            </w:r>
            <w:hyperlink r:id="rId27" w:history="1">
              <w:r w:rsidR="007A4FB8">
                <w:rPr>
                  <w:rStyle w:val="Hyperlink"/>
                  <w:rFonts w:ascii="Verdana" w:eastAsia="Times New Roman" w:hAnsi="Verdana"/>
                  <w:sz w:val="20"/>
                  <w:szCs w:val="20"/>
                </w:rPr>
                <w:t>TXT</w:t>
              </w:r>
            </w:hyperlink>
            <w:r w:rsidR="007A4FB8">
              <w:rPr>
                <w:rFonts w:ascii="Verdana" w:eastAsia="Times New Roman" w:hAnsi="Verdana"/>
                <w:color w:val="000000"/>
                <w:sz w:val="20"/>
                <w:szCs w:val="20"/>
              </w:rPr>
              <w:t xml:space="preserve">, </w:t>
            </w:r>
            <w:hyperlink r:id="rId28" w:history="1">
              <w:r w:rsidR="007A4FB8">
                <w:rPr>
                  <w:rStyle w:val="Hyperlink"/>
                  <w:rFonts w:ascii="Verdana" w:eastAsia="Times New Roman" w:hAnsi="Verdana"/>
                  <w:sz w:val="20"/>
                  <w:szCs w:val="20"/>
                </w:rPr>
                <w:t>PS</w:t>
              </w:r>
            </w:hyperlink>
            <w:r w:rsidR="007A4FB8">
              <w:rPr>
                <w:rFonts w:ascii="Verdana" w:eastAsia="Times New Roman" w:hAnsi="Verdana"/>
                <w:color w:val="000000"/>
                <w:sz w:val="20"/>
                <w:szCs w:val="20"/>
              </w:rPr>
              <w:t xml:space="preserve">, </w:t>
            </w:r>
            <w:hyperlink r:id="rId29" w:history="1">
              <w:r w:rsidR="007A4FB8">
                <w:rPr>
                  <w:rStyle w:val="Hyperlink"/>
                  <w:rFonts w:ascii="Verdana" w:eastAsia="Times New Roman" w:hAnsi="Verdana"/>
                  <w:sz w:val="20"/>
                  <w:szCs w:val="20"/>
                </w:rPr>
                <w:t>PDF</w:t>
              </w:r>
            </w:hyperlink>
            <w:r w:rsidR="007A4FB8">
              <w:rPr>
                <w:rFonts w:ascii="Verdana" w:eastAsia="Times New Roman" w:hAnsi="Verdana"/>
                <w:color w:val="000000"/>
                <w:sz w:val="20"/>
                <w:szCs w:val="20"/>
              </w:rPr>
              <w:t xml:space="preserve">, </w:t>
            </w:r>
            <w:hyperlink r:id="rId30" w:history="1">
              <w:r w:rsidR="007A4FB8">
                <w:rPr>
                  <w:rStyle w:val="Hyperlink"/>
                  <w:rFonts w:ascii="Verdana" w:eastAsia="Times New Roman" w:hAnsi="Verdana"/>
                  <w:sz w:val="20"/>
                  <w:szCs w:val="20"/>
                </w:rPr>
                <w:t>HTML</w:t>
              </w:r>
            </w:hyperlink>
            <w:r w:rsidR="007A4FB8">
              <w:rPr>
                <w:rFonts w:ascii="Verdana" w:eastAsia="Times New Roman" w:hAnsi="Verdana"/>
                <w:color w:val="000000"/>
                <w:sz w:val="20"/>
                <w:szCs w:val="20"/>
              </w:rPr>
              <w:t xml:space="preserve">, </w:t>
            </w:r>
            <w:hyperlink r:id="rId31" w:history="1">
              <w:r w:rsidR="007A4FB8">
                <w:rPr>
                  <w:rStyle w:val="Hyperlink"/>
                  <w:rFonts w:ascii="Verdana" w:eastAsia="Times New Roman" w:hAnsi="Verdana"/>
                  <w:sz w:val="20"/>
                  <w:szCs w:val="20"/>
                </w:rPr>
                <w:t>XML</w:t>
              </w:r>
            </w:hyperlink>
            <w:r w:rsidR="007A4FB8">
              <w:rPr>
                <w:rFonts w:ascii="Verdana" w:eastAsia="Times New Roman" w:hAnsi="Verdana"/>
                <w:color w:val="000000"/>
                <w:sz w:val="20"/>
                <w:szCs w:val="20"/>
              </w:rPr>
              <w:t>).</w:t>
            </w:r>
          </w:p>
        </w:tc>
      </w:tr>
      <w:tr w:rsidR="007A4FB8">
        <w:trPr>
          <w:divId w:val="1147207986"/>
          <w:tblCellSpacing w:w="15" w:type="dxa"/>
        </w:trPr>
        <w:tc>
          <w:tcPr>
            <w:tcW w:w="0" w:type="auto"/>
            <w:hideMark/>
          </w:tcPr>
          <w:p w:rsidR="007A4FB8" w:rsidRDefault="007A4FB8">
            <w:pPr>
              <w:spacing w:before="0" w:beforeAutospacing="0" w:after="0" w:afterAutospacing="0"/>
              <w:rPr>
                <w:rFonts w:ascii="Verdana" w:eastAsia="Times New Roman" w:hAnsi="Verdana"/>
                <w:color w:val="000000"/>
                <w:sz w:val="20"/>
                <w:szCs w:val="20"/>
              </w:rPr>
            </w:pPr>
            <w:bookmarkStart w:id="134" w:name="RFC3339"/>
            <w:r>
              <w:rPr>
                <w:rFonts w:ascii="Verdana" w:eastAsia="Times New Roman" w:hAnsi="Verdana"/>
                <w:b/>
                <w:bCs/>
                <w:color w:val="000000"/>
                <w:sz w:val="20"/>
                <w:szCs w:val="20"/>
              </w:rPr>
              <w:t>[RFC3339]</w:t>
            </w:r>
            <w:bookmarkEnd w:id="134"/>
          </w:p>
        </w:tc>
        <w:tc>
          <w:tcPr>
            <w:tcW w:w="0" w:type="auto"/>
            <w:vAlign w:val="center"/>
            <w:hideMark/>
          </w:tcPr>
          <w:p w:rsidR="007A4FB8" w:rsidRDefault="00D464FE">
            <w:pPr>
              <w:spacing w:before="0" w:beforeAutospacing="0" w:after="0" w:afterAutospacing="0"/>
              <w:rPr>
                <w:rFonts w:ascii="Verdana" w:eastAsia="Times New Roman" w:hAnsi="Verdana"/>
                <w:color w:val="000000"/>
                <w:sz w:val="20"/>
                <w:szCs w:val="20"/>
              </w:rPr>
            </w:pPr>
            <w:hyperlink r:id="rId32" w:history="1">
              <w:r w:rsidR="007A4FB8">
                <w:rPr>
                  <w:rStyle w:val="Hyperlink"/>
                  <w:rFonts w:ascii="Verdana" w:eastAsia="Times New Roman" w:hAnsi="Verdana"/>
                  <w:sz w:val="20"/>
                  <w:szCs w:val="20"/>
                </w:rPr>
                <w:t>Klyne, G., Ed.</w:t>
              </w:r>
            </w:hyperlink>
            <w:r w:rsidR="007A4FB8">
              <w:rPr>
                <w:rFonts w:ascii="Verdana" w:eastAsia="Times New Roman" w:hAnsi="Verdana"/>
                <w:color w:val="000000"/>
                <w:sz w:val="20"/>
                <w:szCs w:val="20"/>
              </w:rPr>
              <w:t xml:space="preserve"> and </w:t>
            </w:r>
            <w:hyperlink r:id="rId33" w:history="1">
              <w:r w:rsidR="007A4FB8">
                <w:rPr>
                  <w:rStyle w:val="Hyperlink"/>
                  <w:rFonts w:ascii="Verdana" w:eastAsia="Times New Roman" w:hAnsi="Verdana"/>
                  <w:sz w:val="20"/>
                  <w:szCs w:val="20"/>
                </w:rPr>
                <w:t>C. Newman</w:t>
              </w:r>
            </w:hyperlink>
            <w:r w:rsidR="007A4FB8">
              <w:rPr>
                <w:rFonts w:ascii="Verdana" w:eastAsia="Times New Roman" w:hAnsi="Verdana"/>
                <w:color w:val="000000"/>
                <w:sz w:val="20"/>
                <w:szCs w:val="20"/>
              </w:rPr>
              <w:t>, “</w:t>
            </w:r>
            <w:hyperlink r:id="rId34" w:history="1">
              <w:r w:rsidR="007A4FB8">
                <w:rPr>
                  <w:rStyle w:val="Hyperlink"/>
                  <w:rFonts w:ascii="Verdana" w:eastAsia="Times New Roman" w:hAnsi="Verdana"/>
                  <w:sz w:val="20"/>
                  <w:szCs w:val="20"/>
                </w:rPr>
                <w:t>Date and Time on the Internet: Timestamps</w:t>
              </w:r>
            </w:hyperlink>
            <w:r w:rsidR="007A4FB8">
              <w:rPr>
                <w:rFonts w:ascii="Verdana" w:eastAsia="Times New Roman" w:hAnsi="Verdana"/>
                <w:color w:val="000000"/>
                <w:sz w:val="20"/>
                <w:szCs w:val="20"/>
              </w:rPr>
              <w:t>,” RFC 3339, July 2002 (</w:t>
            </w:r>
            <w:hyperlink r:id="rId35" w:history="1">
              <w:r w:rsidR="007A4FB8">
                <w:rPr>
                  <w:rStyle w:val="Hyperlink"/>
                  <w:rFonts w:ascii="Verdana" w:eastAsia="Times New Roman" w:hAnsi="Verdana"/>
                  <w:sz w:val="20"/>
                  <w:szCs w:val="20"/>
                </w:rPr>
                <w:t>TXT</w:t>
              </w:r>
            </w:hyperlink>
            <w:r w:rsidR="007A4FB8">
              <w:rPr>
                <w:rFonts w:ascii="Verdana" w:eastAsia="Times New Roman" w:hAnsi="Verdana"/>
                <w:color w:val="000000"/>
                <w:sz w:val="20"/>
                <w:szCs w:val="20"/>
              </w:rPr>
              <w:t xml:space="preserve">, </w:t>
            </w:r>
            <w:hyperlink r:id="rId36" w:history="1">
              <w:r w:rsidR="007A4FB8">
                <w:rPr>
                  <w:rStyle w:val="Hyperlink"/>
                  <w:rFonts w:ascii="Verdana" w:eastAsia="Times New Roman" w:hAnsi="Verdana"/>
                  <w:sz w:val="20"/>
                  <w:szCs w:val="20"/>
                </w:rPr>
                <w:t>HTML</w:t>
              </w:r>
            </w:hyperlink>
            <w:r w:rsidR="007A4FB8">
              <w:rPr>
                <w:rFonts w:ascii="Verdana" w:eastAsia="Times New Roman" w:hAnsi="Verdana"/>
                <w:color w:val="000000"/>
                <w:sz w:val="20"/>
                <w:szCs w:val="20"/>
              </w:rPr>
              <w:t xml:space="preserve">, </w:t>
            </w:r>
            <w:hyperlink r:id="rId37" w:history="1">
              <w:r w:rsidR="007A4FB8">
                <w:rPr>
                  <w:rStyle w:val="Hyperlink"/>
                  <w:rFonts w:ascii="Verdana" w:eastAsia="Times New Roman" w:hAnsi="Verdana"/>
                  <w:sz w:val="20"/>
                  <w:szCs w:val="20"/>
                </w:rPr>
                <w:t>XML</w:t>
              </w:r>
            </w:hyperlink>
            <w:r w:rsidR="007A4FB8">
              <w:rPr>
                <w:rFonts w:ascii="Verdana" w:eastAsia="Times New Roman" w:hAnsi="Verdana"/>
                <w:color w:val="000000"/>
                <w:sz w:val="20"/>
                <w:szCs w:val="20"/>
              </w:rPr>
              <w:t>).</w:t>
            </w:r>
          </w:p>
        </w:tc>
      </w:tr>
      <w:tr w:rsidR="007A4FB8">
        <w:trPr>
          <w:divId w:val="1147207986"/>
          <w:tblCellSpacing w:w="15" w:type="dxa"/>
        </w:trPr>
        <w:tc>
          <w:tcPr>
            <w:tcW w:w="0" w:type="auto"/>
            <w:hideMark/>
          </w:tcPr>
          <w:p w:rsidR="007A4FB8" w:rsidRDefault="007A4FB8">
            <w:pPr>
              <w:spacing w:before="0" w:beforeAutospacing="0" w:after="0" w:afterAutospacing="0"/>
              <w:rPr>
                <w:rFonts w:ascii="Verdana" w:eastAsia="Times New Roman" w:hAnsi="Verdana"/>
                <w:color w:val="000000"/>
                <w:sz w:val="20"/>
                <w:szCs w:val="20"/>
              </w:rPr>
            </w:pPr>
            <w:bookmarkStart w:id="135" w:name="RFC4627"/>
            <w:r>
              <w:rPr>
                <w:rFonts w:ascii="Verdana" w:eastAsia="Times New Roman" w:hAnsi="Verdana"/>
                <w:b/>
                <w:bCs/>
                <w:color w:val="000000"/>
                <w:sz w:val="20"/>
                <w:szCs w:val="20"/>
              </w:rPr>
              <w:t>[RFC4627]</w:t>
            </w:r>
            <w:bookmarkEnd w:id="135"/>
          </w:p>
        </w:tc>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Crockford, D., “</w:t>
            </w:r>
            <w:hyperlink r:id="rId38" w:history="1">
              <w:r>
                <w:rPr>
                  <w:rStyle w:val="Hyperlink"/>
                  <w:rFonts w:ascii="Verdana" w:eastAsia="Times New Roman" w:hAnsi="Verdana"/>
                  <w:sz w:val="20"/>
                  <w:szCs w:val="20"/>
                </w:rPr>
                <w:t>The application/</w:t>
              </w:r>
              <w:proofErr w:type="spellStart"/>
              <w:r>
                <w:rPr>
                  <w:rStyle w:val="Hyperlink"/>
                  <w:rFonts w:ascii="Verdana" w:eastAsia="Times New Roman" w:hAnsi="Verdana"/>
                  <w:sz w:val="20"/>
                  <w:szCs w:val="20"/>
                </w:rPr>
                <w:t>json</w:t>
              </w:r>
              <w:proofErr w:type="spellEnd"/>
              <w:r>
                <w:rPr>
                  <w:rStyle w:val="Hyperlink"/>
                  <w:rFonts w:ascii="Verdana" w:eastAsia="Times New Roman" w:hAnsi="Verdana"/>
                  <w:sz w:val="20"/>
                  <w:szCs w:val="20"/>
                </w:rPr>
                <w:t xml:space="preserve"> Media Type for JavaScript Object Notation (JSON)</w:t>
              </w:r>
            </w:hyperlink>
            <w:r>
              <w:rPr>
                <w:rFonts w:ascii="Verdana" w:eastAsia="Times New Roman" w:hAnsi="Verdana"/>
                <w:color w:val="000000"/>
                <w:sz w:val="20"/>
                <w:szCs w:val="20"/>
              </w:rPr>
              <w:t>,” RFC 4627, July 2006 (</w:t>
            </w:r>
            <w:hyperlink r:id="rId39"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7A4FB8">
        <w:trPr>
          <w:divId w:val="1147207986"/>
          <w:tblCellSpacing w:w="15" w:type="dxa"/>
        </w:trPr>
        <w:tc>
          <w:tcPr>
            <w:tcW w:w="0" w:type="auto"/>
            <w:hideMark/>
          </w:tcPr>
          <w:p w:rsidR="007A4FB8" w:rsidRDefault="007A4FB8">
            <w:pPr>
              <w:spacing w:before="0" w:beforeAutospacing="0" w:after="0" w:afterAutospacing="0"/>
              <w:rPr>
                <w:rFonts w:ascii="Verdana" w:eastAsia="Times New Roman" w:hAnsi="Verdana"/>
                <w:color w:val="000000"/>
                <w:sz w:val="20"/>
                <w:szCs w:val="20"/>
              </w:rPr>
            </w:pPr>
            <w:bookmarkStart w:id="136" w:name="RFC5646"/>
            <w:r>
              <w:rPr>
                <w:rFonts w:ascii="Verdana" w:eastAsia="Times New Roman" w:hAnsi="Verdana"/>
                <w:b/>
                <w:bCs/>
                <w:color w:val="000000"/>
                <w:sz w:val="20"/>
                <w:szCs w:val="20"/>
              </w:rPr>
              <w:t>[RFC5646]</w:t>
            </w:r>
            <w:bookmarkEnd w:id="136"/>
          </w:p>
        </w:tc>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 and M. Davis, “</w:t>
            </w:r>
            <w:hyperlink r:id="rId40" w:history="1">
              <w:r>
                <w:rPr>
                  <w:rStyle w:val="Hyperlink"/>
                  <w:rFonts w:ascii="Verdana" w:eastAsia="Times New Roman" w:hAnsi="Verdana"/>
                  <w:sz w:val="20"/>
                  <w:szCs w:val="20"/>
                </w:rPr>
                <w:t>Tags for Identifying Languages</w:t>
              </w:r>
            </w:hyperlink>
            <w:r>
              <w:rPr>
                <w:rFonts w:ascii="Verdana" w:eastAsia="Times New Roman" w:hAnsi="Verdana"/>
                <w:color w:val="000000"/>
                <w:sz w:val="20"/>
                <w:szCs w:val="20"/>
              </w:rPr>
              <w:t>,” BCP 47, RFC 5646, September 2009 (</w:t>
            </w:r>
            <w:hyperlink r:id="rId41"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7A4FB8">
        <w:trPr>
          <w:divId w:val="1147207986"/>
          <w:tblCellSpacing w:w="15" w:type="dxa"/>
        </w:trPr>
        <w:tc>
          <w:tcPr>
            <w:tcW w:w="0" w:type="auto"/>
            <w:hideMark/>
          </w:tcPr>
          <w:p w:rsidR="007A4FB8" w:rsidRDefault="007A4FB8">
            <w:pPr>
              <w:spacing w:before="0" w:beforeAutospacing="0" w:after="0" w:afterAutospacing="0"/>
              <w:rPr>
                <w:rFonts w:ascii="Verdana" w:eastAsia="Times New Roman" w:hAnsi="Verdana"/>
                <w:color w:val="000000"/>
                <w:sz w:val="20"/>
                <w:szCs w:val="20"/>
              </w:rPr>
            </w:pPr>
            <w:bookmarkStart w:id="137" w:name="SP800-63"/>
            <w:r>
              <w:rPr>
                <w:rFonts w:ascii="Verdana" w:eastAsia="Times New Roman" w:hAnsi="Verdana"/>
                <w:b/>
                <w:bCs/>
                <w:color w:val="000000"/>
                <w:sz w:val="20"/>
                <w:szCs w:val="20"/>
              </w:rPr>
              <w:t>[SP800-63]</w:t>
            </w:r>
            <w:bookmarkEnd w:id="137"/>
          </w:p>
        </w:tc>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National Institute of Standards and Technology, “</w:t>
            </w:r>
            <w:hyperlink r:id="rId42" w:history="1">
              <w:r>
                <w:rPr>
                  <w:rStyle w:val="Hyperlink"/>
                  <w:rFonts w:ascii="Verdana" w:eastAsia="Times New Roman" w:hAnsi="Verdana"/>
                  <w:sz w:val="20"/>
                  <w:szCs w:val="20"/>
                </w:rPr>
                <w:t>NIST SP800-63rev.1: Electronic Authentication Guideline</w:t>
              </w:r>
            </w:hyperlink>
            <w:r>
              <w:rPr>
                <w:rFonts w:ascii="Verdana" w:eastAsia="Times New Roman" w:hAnsi="Verdana"/>
                <w:color w:val="000000"/>
                <w:sz w:val="20"/>
                <w:szCs w:val="20"/>
              </w:rPr>
              <w:t>,” NIST SP800-63.</w:t>
            </w:r>
          </w:p>
        </w:tc>
      </w:tr>
      <w:tr w:rsidR="007A4FB8">
        <w:trPr>
          <w:divId w:val="1147207986"/>
          <w:tblCellSpacing w:w="15" w:type="dxa"/>
        </w:trPr>
        <w:tc>
          <w:tcPr>
            <w:tcW w:w="0" w:type="auto"/>
            <w:hideMark/>
          </w:tcPr>
          <w:p w:rsidR="007A4FB8" w:rsidRDefault="007A4FB8">
            <w:pPr>
              <w:spacing w:before="0" w:beforeAutospacing="0" w:after="0" w:afterAutospacing="0"/>
              <w:rPr>
                <w:rFonts w:ascii="Verdana" w:eastAsia="Times New Roman" w:hAnsi="Verdana"/>
                <w:color w:val="000000"/>
                <w:sz w:val="20"/>
                <w:szCs w:val="20"/>
              </w:rPr>
            </w:pPr>
            <w:bookmarkStart w:id="138" w:name="W3C.REC-html401-19991224"/>
            <w:r>
              <w:rPr>
                <w:rFonts w:ascii="Verdana" w:eastAsia="Times New Roman" w:hAnsi="Verdana"/>
                <w:b/>
                <w:bCs/>
                <w:color w:val="000000"/>
                <w:sz w:val="20"/>
                <w:szCs w:val="20"/>
              </w:rPr>
              <w:t>[W3C.REC-html401-19991224]</w:t>
            </w:r>
            <w:bookmarkEnd w:id="138"/>
          </w:p>
        </w:tc>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Raggett, D., Hors, A., and I. Jacobs, “</w:t>
            </w:r>
            <w:hyperlink r:id="rId43" w:history="1">
              <w:r>
                <w:rPr>
                  <w:rStyle w:val="Hyperlink"/>
                  <w:rFonts w:ascii="Verdana" w:eastAsia="Times New Roman" w:hAnsi="Verdana"/>
                  <w:sz w:val="20"/>
                  <w:szCs w:val="20"/>
                </w:rPr>
                <w:t>HTML 4.01 Specification</w:t>
              </w:r>
            </w:hyperlink>
            <w:r>
              <w:rPr>
                <w:rFonts w:ascii="Verdana" w:eastAsia="Times New Roman" w:hAnsi="Verdana"/>
                <w:color w:val="000000"/>
                <w:sz w:val="20"/>
                <w:szCs w:val="20"/>
              </w:rPr>
              <w:t>,” World Wide Web Consortium Recommendation REC-html401-19991224, December 1999 (</w:t>
            </w:r>
            <w:hyperlink r:id="rId44"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7A4FB8">
        <w:trPr>
          <w:divId w:val="1147207986"/>
          <w:tblCellSpacing w:w="15" w:type="dxa"/>
        </w:trPr>
        <w:tc>
          <w:tcPr>
            <w:tcW w:w="0" w:type="auto"/>
            <w:hideMark/>
          </w:tcPr>
          <w:p w:rsidR="007A4FB8" w:rsidRDefault="007A4FB8">
            <w:pPr>
              <w:spacing w:before="0" w:beforeAutospacing="0" w:after="0" w:afterAutospacing="0"/>
              <w:rPr>
                <w:rFonts w:ascii="Verdana" w:eastAsia="Times New Roman" w:hAnsi="Verdana"/>
                <w:color w:val="000000"/>
                <w:sz w:val="20"/>
                <w:szCs w:val="20"/>
              </w:rPr>
            </w:pPr>
            <w:bookmarkStart w:id="139" w:name="zoneinfo"/>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zoneinfo</w:t>
            </w:r>
            <w:proofErr w:type="spellEnd"/>
            <w:r>
              <w:rPr>
                <w:rFonts w:ascii="Verdana" w:eastAsia="Times New Roman" w:hAnsi="Verdana"/>
                <w:b/>
                <w:bCs/>
                <w:color w:val="000000"/>
                <w:sz w:val="20"/>
                <w:szCs w:val="20"/>
              </w:rPr>
              <w:t>]</w:t>
            </w:r>
            <w:bookmarkEnd w:id="139"/>
          </w:p>
        </w:tc>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Public Domain, “</w:t>
            </w:r>
            <w:hyperlink r:id="rId45" w:history="1">
              <w:r>
                <w:rPr>
                  <w:rStyle w:val="Hyperlink"/>
                  <w:rFonts w:ascii="Verdana" w:eastAsia="Times New Roman" w:hAnsi="Verdana"/>
                  <w:sz w:val="20"/>
                  <w:szCs w:val="20"/>
                </w:rPr>
                <w:t xml:space="preserve">The </w:t>
              </w:r>
              <w:proofErr w:type="spellStart"/>
              <w:r>
                <w:rPr>
                  <w:rStyle w:val="Hyperlink"/>
                  <w:rFonts w:ascii="Verdana" w:eastAsia="Times New Roman" w:hAnsi="Verdana"/>
                  <w:sz w:val="20"/>
                  <w:szCs w:val="20"/>
                </w:rPr>
                <w:t>tz</w:t>
              </w:r>
              <w:proofErr w:type="spellEnd"/>
              <w:r>
                <w:rPr>
                  <w:rStyle w:val="Hyperlink"/>
                  <w:rFonts w:ascii="Verdana" w:eastAsia="Times New Roman" w:hAnsi="Verdana"/>
                  <w:sz w:val="20"/>
                  <w:szCs w:val="20"/>
                </w:rPr>
                <w:t xml:space="preserve"> database</w:t>
              </w:r>
            </w:hyperlink>
            <w:r>
              <w:rPr>
                <w:rFonts w:ascii="Verdana" w:eastAsia="Times New Roman" w:hAnsi="Verdana"/>
                <w:color w:val="000000"/>
                <w:sz w:val="20"/>
                <w:szCs w:val="20"/>
              </w:rPr>
              <w:t>,” June 2011.</w:t>
            </w:r>
          </w:p>
        </w:tc>
      </w:tr>
    </w:tbl>
    <w:p w:rsidR="007A4FB8" w:rsidRDefault="007A4FB8">
      <w:pPr>
        <w:spacing w:before="0" w:beforeAutospacing="0" w:after="0" w:afterAutospacing="0"/>
        <w:divId w:val="1147207986"/>
        <w:rPr>
          <w:rFonts w:ascii="Verdana" w:eastAsia="Times New Roman" w:hAnsi="Verdana"/>
          <w:color w:val="000000"/>
          <w:lang w:val="en"/>
        </w:rPr>
      </w:pPr>
      <w:bookmarkStart w:id="140" w:name="anchor16"/>
      <w:bookmarkEnd w:id="140"/>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6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141" w:name="rfc.section.A"/>
      <w:bookmarkEnd w:id="141"/>
      <w:proofErr w:type="gramStart"/>
      <w:r>
        <w:rPr>
          <w:rFonts w:eastAsia="Times New Roman"/>
          <w:lang w:val="en"/>
        </w:rPr>
        <w:t>Appendix A.</w:t>
      </w:r>
      <w:proofErr w:type="gramEnd"/>
      <w:r>
        <w:rPr>
          <w:rFonts w:eastAsia="Times New Roman"/>
          <w:lang w:val="en"/>
        </w:rPr>
        <w:t>  Acknowledgements</w:t>
      </w:r>
    </w:p>
    <w:p w:rsidR="007A4FB8" w:rsidRDefault="007A4FB8">
      <w:pPr>
        <w:pStyle w:val="NormalWeb"/>
        <w:divId w:val="1147207986"/>
        <w:rPr>
          <w:rFonts w:ascii="Verdana" w:hAnsi="Verdana"/>
          <w:color w:val="000000"/>
          <w:lang w:val="en"/>
        </w:rPr>
      </w:pPr>
      <w:r>
        <w:rPr>
          <w:rFonts w:ascii="Verdana" w:hAnsi="Verdana"/>
          <w:color w:val="000000"/>
          <w:lang w:val="en"/>
        </w:rPr>
        <w:t xml:space="preserve">The OpenID Community would like to thank the following people for the work they've done in the drafting and editing of this specification. </w:t>
      </w:r>
    </w:p>
    <w:p w:rsidR="007A4FB8" w:rsidRDefault="007A4FB8">
      <w:pPr>
        <w:pStyle w:val="NormalWeb"/>
        <w:divId w:val="307711269"/>
        <w:rPr>
          <w:rFonts w:ascii="Verdana" w:hAnsi="Verdana"/>
          <w:color w:val="000000"/>
          <w:lang w:val="en"/>
        </w:rPr>
      </w:pPr>
      <w:r>
        <w:rPr>
          <w:rFonts w:ascii="Verdana" w:hAnsi="Verdana"/>
          <w:color w:val="000000"/>
          <w:lang w:val="en"/>
        </w:rPr>
        <w:t xml:space="preserve">Axel Nennker (axel.nennker@telekom.de), Deutsche Telekom </w:t>
      </w:r>
    </w:p>
    <w:p w:rsidR="007A4FB8" w:rsidRDefault="007A4FB8">
      <w:pPr>
        <w:pStyle w:val="NormalWeb"/>
        <w:divId w:val="307711269"/>
        <w:rPr>
          <w:rFonts w:ascii="Verdana" w:hAnsi="Verdana"/>
          <w:color w:val="000000"/>
          <w:lang w:val="en"/>
        </w:rPr>
      </w:pPr>
      <w:r>
        <w:rPr>
          <w:rFonts w:ascii="Verdana" w:hAnsi="Verdana"/>
          <w:color w:val="000000"/>
          <w:lang w:val="en"/>
        </w:rPr>
        <w:t xml:space="preserve">Casper </w:t>
      </w:r>
      <w:proofErr w:type="spellStart"/>
      <w:r>
        <w:rPr>
          <w:rFonts w:ascii="Verdana" w:hAnsi="Verdana"/>
          <w:color w:val="000000"/>
          <w:lang w:val="en"/>
        </w:rPr>
        <w:t>Biering</w:t>
      </w:r>
      <w:proofErr w:type="spellEnd"/>
      <w:r>
        <w:rPr>
          <w:rFonts w:ascii="Verdana" w:hAnsi="Verdana"/>
          <w:color w:val="000000"/>
          <w:lang w:val="en"/>
        </w:rPr>
        <w:t xml:space="preserve"> (cb@peercraft.com), </w:t>
      </w:r>
      <w:proofErr w:type="spellStart"/>
      <w:r>
        <w:rPr>
          <w:rFonts w:ascii="Verdana" w:hAnsi="Verdana"/>
          <w:color w:val="000000"/>
          <w:lang w:val="en"/>
        </w:rPr>
        <w:t>Peercraft</w:t>
      </w:r>
      <w:proofErr w:type="spellEnd"/>
      <w:r>
        <w:rPr>
          <w:rFonts w:ascii="Verdana" w:hAnsi="Verdana"/>
          <w:color w:val="000000"/>
          <w:lang w:val="en"/>
        </w:rPr>
        <w:t xml:space="preserve"> </w:t>
      </w:r>
    </w:p>
    <w:p w:rsidR="007A4FB8" w:rsidRDefault="007A4FB8">
      <w:pPr>
        <w:pStyle w:val="NormalWeb"/>
        <w:divId w:val="307711269"/>
        <w:rPr>
          <w:rFonts w:ascii="Verdana" w:hAnsi="Verdana"/>
          <w:color w:val="000000"/>
          <w:lang w:val="en"/>
        </w:rPr>
      </w:pPr>
      <w:r>
        <w:rPr>
          <w:rFonts w:ascii="Verdana" w:hAnsi="Verdana"/>
          <w:color w:val="000000"/>
          <w:lang w:val="en"/>
        </w:rPr>
        <w:t xml:space="preserve">John Bradley (jbradely@mac.com), Protiviti Government Services </w:t>
      </w:r>
    </w:p>
    <w:p w:rsidR="007A4FB8" w:rsidRDefault="007A4FB8">
      <w:pPr>
        <w:pStyle w:val="NormalWeb"/>
        <w:divId w:val="307711269"/>
        <w:rPr>
          <w:rFonts w:ascii="Verdana" w:hAnsi="Verdana"/>
          <w:color w:val="000000"/>
          <w:lang w:val="en"/>
        </w:rPr>
      </w:pPr>
      <w:r>
        <w:rPr>
          <w:rFonts w:ascii="Verdana" w:hAnsi="Verdana"/>
          <w:color w:val="000000"/>
          <w:lang w:val="en"/>
        </w:rPr>
        <w:t xml:space="preserve">Breno de Medeiros (breno@gmail.com), Google </w:t>
      </w:r>
    </w:p>
    <w:p w:rsidR="007A4FB8" w:rsidRDefault="007A4FB8">
      <w:pPr>
        <w:pStyle w:val="NormalWeb"/>
        <w:divId w:val="307711269"/>
        <w:rPr>
          <w:rFonts w:ascii="Verdana" w:hAnsi="Verdana"/>
          <w:color w:val="000000"/>
          <w:lang w:val="en"/>
        </w:rPr>
      </w:pPr>
      <w:r>
        <w:rPr>
          <w:rFonts w:ascii="Verdana" w:hAnsi="Verdana"/>
          <w:color w:val="000000"/>
          <w:lang w:val="en"/>
        </w:rPr>
        <w:t xml:space="preserve">George Fletcher (gffletch@aol.com), AOL </w:t>
      </w:r>
    </w:p>
    <w:p w:rsidR="007A4FB8" w:rsidRDefault="007A4FB8">
      <w:pPr>
        <w:pStyle w:val="NormalWeb"/>
        <w:divId w:val="307711269"/>
        <w:rPr>
          <w:rFonts w:ascii="Verdana" w:hAnsi="Verdana"/>
          <w:color w:val="000000"/>
          <w:lang w:val="en"/>
        </w:rPr>
      </w:pPr>
      <w:r>
        <w:rPr>
          <w:rFonts w:ascii="Verdana" w:hAnsi="Verdana"/>
          <w:color w:val="000000"/>
          <w:lang w:val="en"/>
        </w:rPr>
        <w:t xml:space="preserve">Edmund Jay (ejay@mgi1.com), MGI1 </w:t>
      </w:r>
    </w:p>
    <w:p w:rsidR="007A4FB8" w:rsidRDefault="007A4FB8">
      <w:pPr>
        <w:pStyle w:val="NormalWeb"/>
        <w:divId w:val="307711269"/>
        <w:rPr>
          <w:rFonts w:ascii="Verdana" w:hAnsi="Verdana"/>
          <w:color w:val="000000"/>
          <w:lang w:val="en"/>
        </w:rPr>
      </w:pPr>
      <w:r>
        <w:rPr>
          <w:rFonts w:ascii="Verdana" w:hAnsi="Verdana"/>
          <w:color w:val="000000"/>
          <w:lang w:val="en"/>
        </w:rPr>
        <w:t xml:space="preserve">Michael B. Jones (mbj@microsoft.com), Microsoft </w:t>
      </w:r>
    </w:p>
    <w:p w:rsidR="007A4FB8" w:rsidRDefault="007A4FB8">
      <w:pPr>
        <w:pStyle w:val="NormalWeb"/>
        <w:divId w:val="307711269"/>
        <w:rPr>
          <w:rFonts w:ascii="Verdana" w:hAnsi="Verdana"/>
          <w:color w:val="000000"/>
          <w:lang w:val="en"/>
        </w:rPr>
      </w:pPr>
      <w:r>
        <w:rPr>
          <w:rFonts w:ascii="Verdana" w:hAnsi="Verdana"/>
          <w:color w:val="000000"/>
          <w:lang w:val="en"/>
        </w:rPr>
        <w:t xml:space="preserve">Chuck Mortimore (cmortimore@salesforce.com), Salesforce </w:t>
      </w:r>
    </w:p>
    <w:p w:rsidR="007A4FB8" w:rsidRDefault="007A4FB8">
      <w:pPr>
        <w:pStyle w:val="NormalWeb"/>
        <w:divId w:val="307711269"/>
        <w:rPr>
          <w:rFonts w:ascii="Verdana" w:hAnsi="Verdana"/>
          <w:color w:val="000000"/>
          <w:lang w:val="en"/>
        </w:rPr>
      </w:pPr>
      <w:r>
        <w:rPr>
          <w:rFonts w:ascii="Verdana" w:hAnsi="Verdana"/>
          <w:color w:val="000000"/>
          <w:lang w:val="en"/>
        </w:rPr>
        <w:t xml:space="preserve">Hideki Nara (hideki.nara@gmail.com), </w:t>
      </w:r>
      <w:proofErr w:type="spellStart"/>
      <w:r>
        <w:rPr>
          <w:rFonts w:ascii="Verdana" w:hAnsi="Verdana"/>
          <w:color w:val="000000"/>
          <w:lang w:val="en"/>
        </w:rPr>
        <w:t>Takt</w:t>
      </w:r>
      <w:proofErr w:type="spellEnd"/>
      <w:r>
        <w:rPr>
          <w:rFonts w:ascii="Verdana" w:hAnsi="Verdana"/>
          <w:color w:val="000000"/>
          <w:lang w:val="en"/>
        </w:rPr>
        <w:t xml:space="preserve"> Communications </w:t>
      </w:r>
    </w:p>
    <w:p w:rsidR="007A4FB8" w:rsidRDefault="007A4FB8">
      <w:pPr>
        <w:pStyle w:val="NormalWeb"/>
        <w:divId w:val="307711269"/>
        <w:rPr>
          <w:rFonts w:ascii="Verdana" w:hAnsi="Verdana"/>
          <w:color w:val="000000"/>
          <w:lang w:val="en"/>
        </w:rPr>
      </w:pPr>
      <w:proofErr w:type="gramStart"/>
      <w:r>
        <w:rPr>
          <w:rFonts w:ascii="Verdana" w:hAnsi="Verdana"/>
          <w:color w:val="000000"/>
          <w:lang w:val="en"/>
        </w:rPr>
        <w:t>Nat Sakimura (n-sakimura@nri.co.jp)), Nomura Research Institute, Ltd.</w:t>
      </w:r>
      <w:proofErr w:type="gramEnd"/>
      <w:r>
        <w:rPr>
          <w:rFonts w:ascii="Verdana" w:hAnsi="Verdana"/>
          <w:color w:val="000000"/>
          <w:lang w:val="en"/>
        </w:rPr>
        <w:t xml:space="preserve"> </w:t>
      </w:r>
    </w:p>
    <w:p w:rsidR="007A4FB8" w:rsidRDefault="007A4FB8">
      <w:pPr>
        <w:pStyle w:val="NormalWeb"/>
        <w:divId w:val="307711269"/>
        <w:rPr>
          <w:rFonts w:ascii="Verdana" w:hAnsi="Verdana"/>
          <w:color w:val="000000"/>
          <w:lang w:val="en"/>
        </w:rPr>
      </w:pPr>
      <w:r>
        <w:rPr>
          <w:rFonts w:ascii="Verdana" w:hAnsi="Verdana"/>
          <w:color w:val="000000"/>
          <w:lang w:val="en"/>
        </w:rPr>
        <w:t xml:space="preserve">Ryo Itou (ritou@yahoo-corp.jp), Yahoo! Japan </w:t>
      </w:r>
    </w:p>
    <w:p w:rsidR="007A4FB8" w:rsidRDefault="007A4FB8">
      <w:pPr>
        <w:spacing w:before="0" w:beforeAutospacing="0" w:after="0" w:afterAutospacing="0"/>
        <w:divId w:val="1147207986"/>
        <w:rPr>
          <w:rFonts w:ascii="Verdana" w:eastAsia="Times New Roman" w:hAnsi="Verdana"/>
          <w:color w:val="000000"/>
          <w:lang w:val="en"/>
        </w:rPr>
      </w:pPr>
      <w:bookmarkStart w:id="142" w:name="anchor17"/>
      <w:bookmarkEnd w:id="142"/>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6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bookmarkStart w:id="143" w:name="rfc.section.B"/>
      <w:bookmarkEnd w:id="143"/>
      <w:proofErr w:type="gramStart"/>
      <w:r>
        <w:rPr>
          <w:rFonts w:eastAsia="Times New Roman"/>
          <w:lang w:val="en"/>
        </w:rPr>
        <w:t>Appendix B.</w:t>
      </w:r>
      <w:proofErr w:type="gramEnd"/>
      <w:r>
        <w:rPr>
          <w:rFonts w:eastAsia="Times New Roman"/>
          <w:lang w:val="en"/>
        </w:rPr>
        <w:t>  Document History</w:t>
      </w:r>
    </w:p>
    <w:p w:rsidR="007A4FB8" w:rsidRDefault="007A4FB8">
      <w:pPr>
        <w:pStyle w:val="NormalWeb"/>
        <w:divId w:val="1147207986"/>
        <w:rPr>
          <w:rFonts w:ascii="Verdana" w:hAnsi="Verdana"/>
          <w:color w:val="000000"/>
          <w:lang w:val="en"/>
        </w:rPr>
      </w:pPr>
      <w:r>
        <w:rPr>
          <w:rFonts w:ascii="Verdana" w:hAnsi="Verdana"/>
          <w:color w:val="000000"/>
          <w:lang w:val="en"/>
        </w:rPr>
        <w:t>[</w:t>
      </w:r>
      <w:proofErr w:type="gramStart"/>
      <w:r>
        <w:rPr>
          <w:rFonts w:ascii="Verdana" w:hAnsi="Verdana"/>
          <w:color w:val="000000"/>
          <w:lang w:val="en"/>
        </w:rPr>
        <w:t>[ To</w:t>
      </w:r>
      <w:proofErr w:type="gramEnd"/>
      <w:r>
        <w:rPr>
          <w:rFonts w:ascii="Verdana" w:hAnsi="Verdana"/>
          <w:color w:val="000000"/>
          <w:lang w:val="en"/>
        </w:rPr>
        <w:t xml:space="preserve"> be removed from the final specification ]] </w:t>
      </w:r>
    </w:p>
    <w:p w:rsidR="007A4FB8" w:rsidRDefault="007A4FB8">
      <w:pPr>
        <w:pStyle w:val="NormalWeb"/>
        <w:divId w:val="1147207986"/>
        <w:rPr>
          <w:rFonts w:ascii="Verdana" w:hAnsi="Verdana"/>
          <w:color w:val="000000"/>
          <w:lang w:val="en"/>
        </w:rPr>
      </w:pPr>
      <w:r>
        <w:rPr>
          <w:rFonts w:ascii="Verdana" w:hAnsi="Verdana"/>
          <w:color w:val="000000"/>
          <w:lang w:val="en"/>
        </w:rPr>
        <w:t>-14</w:t>
      </w:r>
    </w:p>
    <w:p w:rsidR="007A4FB8" w:rsidRDefault="007A4FB8">
      <w:pPr>
        <w:numPr>
          <w:ilvl w:val="0"/>
          <w:numId w:val="5"/>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Changed section 3.2.1 to refer to </w:t>
      </w:r>
      <w:proofErr w:type="spellStart"/>
      <w:r>
        <w:rPr>
          <w:rFonts w:ascii="Verdana" w:eastAsia="Times New Roman" w:hAnsi="Verdana"/>
          <w:color w:val="000000"/>
          <w:lang w:val="en"/>
        </w:rPr>
        <w:t>access_token</w:t>
      </w:r>
      <w:proofErr w:type="spellEnd"/>
      <w:r>
        <w:rPr>
          <w:rFonts w:ascii="Verdana" w:eastAsia="Times New Roman" w:hAnsi="Verdana"/>
          <w:color w:val="000000"/>
          <w:lang w:val="en"/>
        </w:rPr>
        <w:t xml:space="preserve"> ticket #134. </w:t>
      </w:r>
    </w:p>
    <w:p w:rsidR="007A4FB8" w:rsidRDefault="007A4FB8">
      <w:pPr>
        <w:numPr>
          <w:ilvl w:val="0"/>
          <w:numId w:val="5"/>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Bumped version + date. </w:t>
      </w:r>
    </w:p>
    <w:p w:rsidR="007A4FB8" w:rsidRDefault="007A4FB8">
      <w:pPr>
        <w:numPr>
          <w:ilvl w:val="0"/>
          <w:numId w:val="5"/>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Changed 7.4 in security considerations to show none is REQUIRED. </w:t>
      </w:r>
    </w:p>
    <w:p w:rsidR="007A4FB8" w:rsidRDefault="007A4FB8">
      <w:pPr>
        <w:numPr>
          <w:ilvl w:val="0"/>
          <w:numId w:val="5"/>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Changed 3.2.4.1 User Info to UserInfo per Ticket #137. </w:t>
      </w:r>
    </w:p>
    <w:p w:rsidR="007A4FB8" w:rsidRDefault="007A4FB8">
      <w:pPr>
        <w:numPr>
          <w:ilvl w:val="0"/>
          <w:numId w:val="5"/>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Changed formatting of 7.1 per ticket #140. </w:t>
      </w:r>
    </w:p>
    <w:p w:rsidR="007A4FB8" w:rsidRDefault="007A4FB8">
      <w:pPr>
        <w:pStyle w:val="NormalWeb"/>
        <w:divId w:val="1147207986"/>
        <w:rPr>
          <w:rFonts w:ascii="Verdana" w:hAnsi="Verdana"/>
          <w:color w:val="000000"/>
          <w:lang w:val="en"/>
        </w:rPr>
      </w:pPr>
      <w:r>
        <w:rPr>
          <w:rFonts w:ascii="Verdana" w:hAnsi="Verdana"/>
          <w:color w:val="000000"/>
          <w:lang w:val="en"/>
        </w:rPr>
        <w:t>-13</w:t>
      </w:r>
    </w:p>
    <w:p w:rsidR="007A4FB8" w:rsidRDefault="007A4FB8">
      <w:pPr>
        <w:numPr>
          <w:ilvl w:val="0"/>
          <w:numId w:val="6"/>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Changed </w:t>
      </w:r>
      <w:proofErr w:type="spellStart"/>
      <w:r>
        <w:rPr>
          <w:rFonts w:ascii="Verdana" w:eastAsia="Times New Roman" w:hAnsi="Verdana"/>
          <w:color w:val="000000"/>
          <w:lang w:val="en"/>
        </w:rPr>
        <w:t>check_session</w:t>
      </w:r>
      <w:proofErr w:type="spellEnd"/>
      <w:r>
        <w:rPr>
          <w:rFonts w:ascii="Verdana" w:eastAsia="Times New Roman" w:hAnsi="Verdana"/>
          <w:color w:val="000000"/>
          <w:lang w:val="en"/>
        </w:rPr>
        <w:t xml:space="preserve"> to </w:t>
      </w:r>
      <w:proofErr w:type="spellStart"/>
      <w:r>
        <w:rPr>
          <w:rFonts w:ascii="Verdana" w:eastAsia="Times New Roman" w:hAnsi="Verdana"/>
          <w:color w:val="000000"/>
          <w:lang w:val="en"/>
        </w:rPr>
        <w:t>check_id</w:t>
      </w:r>
      <w:proofErr w:type="spellEnd"/>
      <w:r>
        <w:rPr>
          <w:rFonts w:ascii="Verdana" w:eastAsia="Times New Roman" w:hAnsi="Verdana"/>
          <w:color w:val="000000"/>
          <w:lang w:val="en"/>
        </w:rPr>
        <w:t xml:space="preserve">. </w:t>
      </w:r>
    </w:p>
    <w:p w:rsidR="007A4FB8" w:rsidRDefault="007A4FB8">
      <w:pPr>
        <w:numPr>
          <w:ilvl w:val="0"/>
          <w:numId w:val="6"/>
        </w:numPr>
        <w:ind w:left="1200" w:right="480"/>
        <w:divId w:val="1147207986"/>
        <w:rPr>
          <w:rFonts w:ascii="Verdana" w:eastAsia="Times New Roman" w:hAnsi="Verdana"/>
          <w:color w:val="000000"/>
          <w:lang w:val="en"/>
        </w:rPr>
      </w:pPr>
      <w:proofErr w:type="gramStart"/>
      <w:r>
        <w:rPr>
          <w:rFonts w:ascii="Verdana" w:eastAsia="Times New Roman" w:hAnsi="Verdana"/>
          <w:color w:val="000000"/>
          <w:lang w:val="en"/>
        </w:rPr>
        <w:t>schema=</w:t>
      </w:r>
      <w:proofErr w:type="spellStart"/>
      <w:proofErr w:type="gramEnd"/>
      <w:r>
        <w:rPr>
          <w:rFonts w:ascii="Verdana" w:eastAsia="Times New Roman" w:hAnsi="Verdana"/>
          <w:color w:val="000000"/>
          <w:lang w:val="en"/>
        </w:rPr>
        <w:t>openid</w:t>
      </w:r>
      <w:proofErr w:type="spellEnd"/>
      <w:r>
        <w:rPr>
          <w:rFonts w:ascii="Verdana" w:eastAsia="Times New Roman" w:hAnsi="Verdana"/>
          <w:color w:val="000000"/>
          <w:lang w:val="en"/>
        </w:rPr>
        <w:t xml:space="preserve"> now required when requesting UserInfo. </w:t>
      </w:r>
    </w:p>
    <w:p w:rsidR="007A4FB8" w:rsidRDefault="007A4FB8">
      <w:pPr>
        <w:numPr>
          <w:ilvl w:val="0"/>
          <w:numId w:val="6"/>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Removed </w:t>
      </w:r>
      <w:proofErr w:type="spellStart"/>
      <w:r>
        <w:rPr>
          <w:rFonts w:ascii="Verdana" w:eastAsia="Times New Roman" w:hAnsi="Verdana"/>
          <w:color w:val="000000"/>
          <w:lang w:val="en"/>
        </w:rPr>
        <w:t>issued_to</w:t>
      </w:r>
      <w:proofErr w:type="spellEnd"/>
      <w:r>
        <w:rPr>
          <w:rFonts w:ascii="Verdana" w:eastAsia="Times New Roman" w:hAnsi="Verdana"/>
          <w:color w:val="000000"/>
          <w:lang w:val="en"/>
        </w:rPr>
        <w:t xml:space="preserve">, since not well defined. </w:t>
      </w:r>
    </w:p>
    <w:p w:rsidR="007A4FB8" w:rsidRDefault="007A4FB8">
      <w:pPr>
        <w:numPr>
          <w:ilvl w:val="0"/>
          <w:numId w:val="6"/>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Removed display values popup, touch, and mobile, since not well defined. </w:t>
      </w:r>
    </w:p>
    <w:p w:rsidR="007A4FB8" w:rsidRDefault="007A4FB8">
      <w:pPr>
        <w:pStyle w:val="NormalWeb"/>
        <w:divId w:val="1147207986"/>
        <w:rPr>
          <w:rFonts w:ascii="Verdana" w:hAnsi="Verdana"/>
          <w:color w:val="000000"/>
          <w:lang w:val="en"/>
        </w:rPr>
      </w:pPr>
      <w:r>
        <w:rPr>
          <w:rFonts w:ascii="Verdana" w:hAnsi="Verdana"/>
          <w:color w:val="000000"/>
          <w:lang w:val="en"/>
        </w:rPr>
        <w:t>-12</w:t>
      </w:r>
    </w:p>
    <w:p w:rsidR="007A4FB8" w:rsidRDefault="007A4FB8">
      <w:pPr>
        <w:numPr>
          <w:ilvl w:val="0"/>
          <w:numId w:val="7"/>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Ticket #48 Changed Check Session to take the </w:t>
      </w:r>
      <w:proofErr w:type="spellStart"/>
      <w:r>
        <w:rPr>
          <w:rFonts w:ascii="Verdana" w:eastAsia="Times New Roman" w:hAnsi="Verdana"/>
          <w:color w:val="000000"/>
          <w:lang w:val="en"/>
        </w:rPr>
        <w:t>id_token</w:t>
      </w:r>
      <w:proofErr w:type="spellEnd"/>
      <w:r>
        <w:rPr>
          <w:rFonts w:ascii="Verdana" w:eastAsia="Times New Roman" w:hAnsi="Verdana"/>
          <w:color w:val="000000"/>
          <w:lang w:val="en"/>
        </w:rPr>
        <w:t xml:space="preserve"> as a parameter.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-11 </w:t>
      </w:r>
    </w:p>
    <w:p w:rsidR="007A4FB8" w:rsidRDefault="007A4FB8">
      <w:pPr>
        <w:numPr>
          <w:ilvl w:val="0"/>
          <w:numId w:val="8"/>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Renamed from "Lite" to "Basic Client". </w:t>
      </w:r>
    </w:p>
    <w:p w:rsidR="007A4FB8" w:rsidRDefault="007A4FB8">
      <w:pPr>
        <w:numPr>
          <w:ilvl w:val="0"/>
          <w:numId w:val="8"/>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Numerous cleanups, including updating references.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-10 </w:t>
      </w:r>
    </w:p>
    <w:p w:rsidR="007A4FB8" w:rsidRDefault="007A4FB8">
      <w:pPr>
        <w:numPr>
          <w:ilvl w:val="0"/>
          <w:numId w:val="9"/>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Add back </w:t>
      </w:r>
      <w:proofErr w:type="spellStart"/>
      <w:r>
        <w:rPr>
          <w:rFonts w:ascii="Verdana" w:eastAsia="Times New Roman" w:hAnsi="Verdana"/>
          <w:color w:val="000000"/>
          <w:lang w:val="en"/>
        </w:rPr>
        <w:t>id_token</w:t>
      </w:r>
      <w:proofErr w:type="spellEnd"/>
      <w:r>
        <w:rPr>
          <w:rFonts w:ascii="Verdana" w:eastAsia="Times New Roman" w:hAnsi="Verdana"/>
          <w:color w:val="000000"/>
          <w:lang w:val="en"/>
        </w:rPr>
        <w:t xml:space="preserve"> to the response type per issue 27. </w:t>
      </w:r>
    </w:p>
    <w:p w:rsidR="007A4FB8" w:rsidRDefault="007A4FB8">
      <w:pPr>
        <w:numPr>
          <w:ilvl w:val="0"/>
          <w:numId w:val="9"/>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Changed endpoint name in example from </w:t>
      </w:r>
      <w:proofErr w:type="spellStart"/>
      <w:r>
        <w:rPr>
          <w:rFonts w:ascii="Verdana" w:eastAsia="Times New Roman" w:hAnsi="Verdana"/>
          <w:color w:val="000000"/>
          <w:lang w:val="en"/>
        </w:rPr>
        <w:t>id_token</w:t>
      </w:r>
      <w:proofErr w:type="spellEnd"/>
      <w:r>
        <w:rPr>
          <w:rFonts w:ascii="Verdana" w:eastAsia="Times New Roman" w:hAnsi="Verdana"/>
          <w:color w:val="000000"/>
          <w:lang w:val="en"/>
        </w:rPr>
        <w:t xml:space="preserve"> to </w:t>
      </w:r>
      <w:proofErr w:type="spellStart"/>
      <w:r>
        <w:rPr>
          <w:rFonts w:ascii="Verdana" w:eastAsia="Times New Roman" w:hAnsi="Verdana"/>
          <w:color w:val="000000"/>
          <w:lang w:val="en"/>
        </w:rPr>
        <w:t>check_session</w:t>
      </w:r>
      <w:proofErr w:type="spellEnd"/>
      <w:r>
        <w:rPr>
          <w:rFonts w:ascii="Verdana" w:eastAsia="Times New Roman" w:hAnsi="Verdana"/>
          <w:color w:val="000000"/>
          <w:lang w:val="en"/>
        </w:rPr>
        <w:t xml:space="preserve">. </w:t>
      </w:r>
    </w:p>
    <w:p w:rsidR="007A4FB8" w:rsidRDefault="007A4FB8">
      <w:pPr>
        <w:numPr>
          <w:ilvl w:val="0"/>
          <w:numId w:val="9"/>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Added </w:t>
      </w:r>
      <w:proofErr w:type="spellStart"/>
      <w:r>
        <w:rPr>
          <w:rFonts w:ascii="Verdana" w:eastAsia="Times New Roman" w:hAnsi="Verdana"/>
          <w:color w:val="000000"/>
          <w:lang w:val="en"/>
        </w:rPr>
        <w:t>token_type</w:t>
      </w:r>
      <w:proofErr w:type="spellEnd"/>
      <w:r>
        <w:rPr>
          <w:rFonts w:ascii="Verdana" w:eastAsia="Times New Roman" w:hAnsi="Verdana"/>
          <w:color w:val="000000"/>
          <w:lang w:val="en"/>
        </w:rPr>
        <w:t xml:space="preserve"> to the response and explanations of the optional parameters.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-09 </w:t>
      </w:r>
    </w:p>
    <w:p w:rsidR="007A4FB8" w:rsidRDefault="007A4FB8">
      <w:pPr>
        <w:numPr>
          <w:ilvl w:val="0"/>
          <w:numId w:val="10"/>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Clean up typos. </w:t>
      </w:r>
    </w:p>
    <w:p w:rsidR="007A4FB8" w:rsidRDefault="007A4FB8">
      <w:pPr>
        <w:numPr>
          <w:ilvl w:val="0"/>
          <w:numId w:val="10"/>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Clean up scope explanation. </w:t>
      </w:r>
    </w:p>
    <w:p w:rsidR="007A4FB8" w:rsidRDefault="007A4FB8">
      <w:pPr>
        <w:numPr>
          <w:ilvl w:val="0"/>
          <w:numId w:val="10"/>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Fix 3.2.4.1 to include </w:t>
      </w:r>
      <w:proofErr w:type="spellStart"/>
      <w:r>
        <w:rPr>
          <w:rFonts w:ascii="Verdana" w:eastAsia="Times New Roman" w:hAnsi="Verdana"/>
          <w:color w:val="000000"/>
          <w:lang w:val="en"/>
        </w:rPr>
        <w:t>id_token</w:t>
      </w:r>
      <w:proofErr w:type="spellEnd"/>
      <w:r>
        <w:rPr>
          <w:rFonts w:ascii="Verdana" w:eastAsia="Times New Roman" w:hAnsi="Verdana"/>
          <w:color w:val="000000"/>
          <w:lang w:val="en"/>
        </w:rPr>
        <w:t xml:space="preserve"> in response.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-08 </w:t>
      </w:r>
    </w:p>
    <w:p w:rsidR="007A4FB8" w:rsidRDefault="007A4FB8">
      <w:pPr>
        <w:numPr>
          <w:ilvl w:val="0"/>
          <w:numId w:val="11"/>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Added note about OP needing to read the full spec. </w:t>
      </w:r>
    </w:p>
    <w:p w:rsidR="007A4FB8" w:rsidRDefault="007A4FB8">
      <w:pPr>
        <w:numPr>
          <w:ilvl w:val="0"/>
          <w:numId w:val="11"/>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Reverted back to GET for introspection based on Google feedback. </w:t>
      </w:r>
    </w:p>
    <w:p w:rsidR="007A4FB8" w:rsidRDefault="007A4FB8">
      <w:pPr>
        <w:numPr>
          <w:ilvl w:val="0"/>
          <w:numId w:val="11"/>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Changed scopes to </w:t>
      </w:r>
      <w:proofErr w:type="spellStart"/>
      <w:r>
        <w:rPr>
          <w:rStyle w:val="HTMLTypewriter"/>
          <w:lang w:val="en"/>
        </w:rPr>
        <w:t>openid</w:t>
      </w:r>
      <w:proofErr w:type="spellEnd"/>
      <w:r>
        <w:rPr>
          <w:rFonts w:ascii="Verdana" w:eastAsia="Times New Roman" w:hAnsi="Verdana"/>
          <w:color w:val="000000"/>
          <w:lang w:val="en"/>
        </w:rPr>
        <w:t xml:space="preserve">, </w:t>
      </w:r>
      <w:r>
        <w:rPr>
          <w:rStyle w:val="HTMLTypewriter"/>
          <w:lang w:val="en"/>
        </w:rPr>
        <w:t>profile</w:t>
      </w:r>
      <w:r>
        <w:rPr>
          <w:rFonts w:ascii="Verdana" w:eastAsia="Times New Roman" w:hAnsi="Verdana"/>
          <w:color w:val="000000"/>
          <w:lang w:val="en"/>
        </w:rPr>
        <w:t xml:space="preserve">, </w:t>
      </w:r>
      <w:r>
        <w:rPr>
          <w:rStyle w:val="HTMLTypewriter"/>
          <w:lang w:val="en"/>
        </w:rPr>
        <w:t>address</w:t>
      </w:r>
      <w:r>
        <w:rPr>
          <w:rFonts w:ascii="Verdana" w:eastAsia="Times New Roman" w:hAnsi="Verdana"/>
          <w:color w:val="000000"/>
          <w:lang w:val="en"/>
        </w:rPr>
        <w:t xml:space="preserve">, and </w:t>
      </w:r>
      <w:r>
        <w:rPr>
          <w:rStyle w:val="HTMLTypewriter"/>
          <w:lang w:val="en"/>
        </w:rPr>
        <w:t>email</w:t>
      </w:r>
      <w:r>
        <w:rPr>
          <w:rFonts w:ascii="Verdana" w:eastAsia="Times New Roman" w:hAnsi="Verdana"/>
          <w:color w:val="000000"/>
          <w:lang w:val="en"/>
        </w:rPr>
        <w:t xml:space="preserve"> to make them additive. </w:t>
      </w:r>
    </w:p>
    <w:p w:rsidR="007A4FB8" w:rsidRDefault="007A4FB8">
      <w:pPr>
        <w:numPr>
          <w:ilvl w:val="0"/>
          <w:numId w:val="11"/>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Changed introspection to Check Session Endpoint to be consistent with session management. </w:t>
      </w:r>
    </w:p>
    <w:p w:rsidR="007A4FB8" w:rsidRDefault="007A4FB8">
      <w:pPr>
        <w:numPr>
          <w:ilvl w:val="0"/>
          <w:numId w:val="11"/>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Changed validation rules, the Check session endpoint will return an error for expired or invalid tokens, so the client doesn't need to check expiration. </w:t>
      </w:r>
    </w:p>
    <w:p w:rsidR="007A4FB8" w:rsidRDefault="007A4FB8">
      <w:pPr>
        <w:numPr>
          <w:ilvl w:val="0"/>
          <w:numId w:val="11"/>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Added explanation of why an </w:t>
      </w:r>
      <w:proofErr w:type="spellStart"/>
      <w:r>
        <w:rPr>
          <w:rFonts w:ascii="Verdana" w:eastAsia="Times New Roman" w:hAnsi="Verdana"/>
          <w:color w:val="000000"/>
          <w:lang w:val="en"/>
        </w:rPr>
        <w:t>id_token</w:t>
      </w:r>
      <w:proofErr w:type="spellEnd"/>
      <w:r>
        <w:rPr>
          <w:rFonts w:ascii="Verdana" w:eastAsia="Times New Roman" w:hAnsi="Verdana"/>
          <w:color w:val="000000"/>
          <w:lang w:val="en"/>
        </w:rPr>
        <w:t xml:space="preserve"> is used to verify identity rather than the </w:t>
      </w:r>
      <w:proofErr w:type="spellStart"/>
      <w:r>
        <w:rPr>
          <w:rFonts w:ascii="Verdana" w:eastAsia="Times New Roman" w:hAnsi="Verdana"/>
          <w:color w:val="000000"/>
          <w:lang w:val="en"/>
        </w:rPr>
        <w:t>user_info</w:t>
      </w:r>
      <w:proofErr w:type="spellEnd"/>
      <w:r>
        <w:rPr>
          <w:rFonts w:ascii="Verdana" w:eastAsia="Times New Roman" w:hAnsi="Verdana"/>
          <w:color w:val="000000"/>
          <w:lang w:val="en"/>
        </w:rPr>
        <w:t xml:space="preserve"> access token.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-07 </w:t>
      </w:r>
    </w:p>
    <w:p w:rsidR="007A4FB8" w:rsidRDefault="007A4FB8">
      <w:pPr>
        <w:numPr>
          <w:ilvl w:val="0"/>
          <w:numId w:val="12"/>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Changed introspection to post </w:t>
      </w:r>
    </w:p>
    <w:p w:rsidR="007A4FB8" w:rsidRDefault="007A4FB8">
      <w:pPr>
        <w:numPr>
          <w:ilvl w:val="0"/>
          <w:numId w:val="12"/>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Changed </w:t>
      </w:r>
      <w:proofErr w:type="spellStart"/>
      <w:r>
        <w:rPr>
          <w:rFonts w:ascii="Verdana" w:eastAsia="Times New Roman" w:hAnsi="Verdana"/>
          <w:color w:val="000000"/>
          <w:lang w:val="en"/>
        </w:rPr>
        <w:t>user_info</w:t>
      </w:r>
      <w:proofErr w:type="spellEnd"/>
      <w:r>
        <w:rPr>
          <w:rFonts w:ascii="Verdana" w:eastAsia="Times New Roman" w:hAnsi="Verdana"/>
          <w:color w:val="000000"/>
          <w:lang w:val="en"/>
        </w:rPr>
        <w:t xml:space="preserve"> from </w:t>
      </w:r>
      <w:r>
        <w:rPr>
          <w:rStyle w:val="HTMLTypewriter"/>
          <w:lang w:val="en"/>
        </w:rPr>
        <w:t>ide</w:t>
      </w:r>
      <w:r>
        <w:rPr>
          <w:rFonts w:ascii="Verdana" w:eastAsia="Times New Roman" w:hAnsi="Verdana"/>
          <w:color w:val="000000"/>
          <w:lang w:val="en"/>
        </w:rPr>
        <w:t xml:space="preserve"> to </w:t>
      </w:r>
      <w:proofErr w:type="spellStart"/>
      <w:r>
        <w:rPr>
          <w:rStyle w:val="HTMLTypewriter"/>
          <w:lang w:val="en"/>
        </w:rPr>
        <w:t>user_ide</w:t>
      </w:r>
      <w:proofErr w:type="spellEnd"/>
      <w:r>
        <w:rPr>
          <w:rFonts w:ascii="Verdana" w:eastAsia="Times New Roman" w:hAnsi="Verdana"/>
          <w:color w:val="000000"/>
          <w:lang w:val="en"/>
        </w:rPr>
        <w:t xml:space="preserve"> to be consistent with introspection endpoint. </w:t>
      </w:r>
    </w:p>
    <w:p w:rsidR="007A4FB8" w:rsidRDefault="007A4FB8">
      <w:pPr>
        <w:numPr>
          <w:ilvl w:val="0"/>
          <w:numId w:val="12"/>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Fixed introspection example to use </w:t>
      </w:r>
      <w:proofErr w:type="spellStart"/>
      <w:r>
        <w:rPr>
          <w:rFonts w:ascii="Verdana" w:eastAsia="Times New Roman" w:hAnsi="Verdana"/>
          <w:color w:val="000000"/>
          <w:lang w:val="en"/>
        </w:rPr>
        <w:t>id_token</w:t>
      </w:r>
      <w:proofErr w:type="spellEnd"/>
      <w:r>
        <w:rPr>
          <w:rFonts w:ascii="Verdana" w:eastAsia="Times New Roman" w:hAnsi="Verdana"/>
          <w:color w:val="000000"/>
          <w:lang w:val="en"/>
        </w:rPr>
        <w:t xml:space="preserve"> rather than access token. </w:t>
      </w:r>
    </w:p>
    <w:p w:rsidR="007A4FB8" w:rsidRDefault="007A4FB8">
      <w:pPr>
        <w:numPr>
          <w:ilvl w:val="0"/>
          <w:numId w:val="12"/>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Removed asking for </w:t>
      </w:r>
      <w:proofErr w:type="spellStart"/>
      <w:r>
        <w:rPr>
          <w:rFonts w:ascii="Verdana" w:eastAsia="Times New Roman" w:hAnsi="Verdana"/>
          <w:color w:val="000000"/>
          <w:lang w:val="en"/>
        </w:rPr>
        <w:t>id_token</w:t>
      </w:r>
      <w:proofErr w:type="spellEnd"/>
      <w:r>
        <w:rPr>
          <w:rFonts w:ascii="Verdana" w:eastAsia="Times New Roman" w:hAnsi="Verdana"/>
          <w:color w:val="000000"/>
          <w:lang w:val="en"/>
        </w:rPr>
        <w:t xml:space="preserve"> in response type. </w:t>
      </w:r>
    </w:p>
    <w:p w:rsidR="007A4FB8" w:rsidRDefault="007A4FB8">
      <w:pPr>
        <w:numPr>
          <w:ilvl w:val="0"/>
          <w:numId w:val="12"/>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Fixed Sec 3 to be clear it is client secret that is maintained between the client and the OP.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-06 </w:t>
      </w:r>
    </w:p>
    <w:p w:rsidR="007A4FB8" w:rsidRDefault="007A4FB8">
      <w:pPr>
        <w:numPr>
          <w:ilvl w:val="0"/>
          <w:numId w:val="13"/>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Only require the </w:t>
      </w:r>
      <w:r>
        <w:rPr>
          <w:rStyle w:val="HTMLTypewriter"/>
          <w:lang w:val="en"/>
        </w:rPr>
        <w:t>token</w:t>
      </w:r>
      <w:r>
        <w:rPr>
          <w:rFonts w:ascii="Verdana" w:eastAsia="Times New Roman" w:hAnsi="Verdana"/>
          <w:color w:val="000000"/>
          <w:lang w:val="en"/>
        </w:rPr>
        <w:t xml:space="preserve"> flow in Lite. Removed </w:t>
      </w:r>
      <w:r>
        <w:rPr>
          <w:rStyle w:val="HTMLTypewriter"/>
          <w:lang w:val="en"/>
        </w:rPr>
        <w:t>code</w:t>
      </w:r>
      <w:r>
        <w:rPr>
          <w:rFonts w:ascii="Verdana" w:eastAsia="Times New Roman" w:hAnsi="Verdana"/>
          <w:color w:val="000000"/>
          <w:lang w:val="en"/>
        </w:rPr>
        <w:t xml:space="preserve"> flow. </w:t>
      </w:r>
    </w:p>
    <w:p w:rsidR="007A4FB8" w:rsidRDefault="007A4FB8">
      <w:pPr>
        <w:numPr>
          <w:ilvl w:val="0"/>
          <w:numId w:val="13"/>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Make </w:t>
      </w:r>
      <w:proofErr w:type="spellStart"/>
      <w:r>
        <w:rPr>
          <w:rStyle w:val="HTMLTypewriter"/>
          <w:lang w:val="en"/>
        </w:rPr>
        <w:t>id_token</w:t>
      </w:r>
      <w:proofErr w:type="spellEnd"/>
      <w:r>
        <w:rPr>
          <w:rFonts w:ascii="Verdana" w:eastAsia="Times New Roman" w:hAnsi="Verdana"/>
          <w:color w:val="000000"/>
          <w:lang w:val="en"/>
        </w:rPr>
        <w:t xml:space="preserve"> required. The </w:t>
      </w:r>
      <w:proofErr w:type="spellStart"/>
      <w:r>
        <w:rPr>
          <w:rStyle w:val="HTMLTypewriter"/>
          <w:lang w:val="en"/>
        </w:rPr>
        <w:t>id_token</w:t>
      </w:r>
      <w:proofErr w:type="spellEnd"/>
      <w:r>
        <w:rPr>
          <w:rFonts w:ascii="Verdana" w:eastAsia="Times New Roman" w:hAnsi="Verdana"/>
          <w:color w:val="000000"/>
          <w:lang w:val="en"/>
        </w:rPr>
        <w:t xml:space="preserve"> is treated as opaque. </w:t>
      </w:r>
    </w:p>
    <w:p w:rsidR="007A4FB8" w:rsidRDefault="007A4FB8">
      <w:pPr>
        <w:numPr>
          <w:ilvl w:val="0"/>
          <w:numId w:val="13"/>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Rearranged sections for readability. </w:t>
      </w:r>
    </w:p>
    <w:p w:rsidR="007A4FB8" w:rsidRDefault="007A4FB8">
      <w:pPr>
        <w:numPr>
          <w:ilvl w:val="0"/>
          <w:numId w:val="13"/>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Dropped the </w:t>
      </w:r>
      <w:r>
        <w:rPr>
          <w:rStyle w:val="HTMLTypewriter"/>
          <w:lang w:val="en"/>
        </w:rPr>
        <w:t>schema</w:t>
      </w:r>
      <w:r>
        <w:rPr>
          <w:rFonts w:ascii="Verdana" w:eastAsia="Times New Roman" w:hAnsi="Verdana"/>
          <w:color w:val="000000"/>
          <w:lang w:val="en"/>
        </w:rPr>
        <w:t xml:space="preserve"> parameter to the Introspection endpoint, which was formerly a string with the value </w:t>
      </w:r>
      <w:proofErr w:type="spellStart"/>
      <w:r>
        <w:rPr>
          <w:rStyle w:val="HTMLTypewriter"/>
          <w:lang w:val="en"/>
        </w:rPr>
        <w:t>user_id</w:t>
      </w:r>
      <w:proofErr w:type="spellEnd"/>
      <w:r>
        <w:rPr>
          <w:rFonts w:ascii="Verdana" w:eastAsia="Times New Roman" w:hAnsi="Verdana"/>
          <w:color w:val="000000"/>
          <w:lang w:val="en"/>
        </w:rPr>
        <w:t xml:space="preserve">. This is unnecessary since the </w:t>
      </w:r>
      <w:proofErr w:type="spellStart"/>
      <w:r>
        <w:rPr>
          <w:rStyle w:val="HTMLTypewriter"/>
          <w:lang w:val="en"/>
        </w:rPr>
        <w:t>id_token</w:t>
      </w:r>
      <w:proofErr w:type="spellEnd"/>
      <w:r>
        <w:rPr>
          <w:rFonts w:ascii="Verdana" w:eastAsia="Times New Roman" w:hAnsi="Verdana"/>
          <w:color w:val="000000"/>
          <w:lang w:val="en"/>
        </w:rPr>
        <w:t xml:space="preserve"> parameter already can be used to disambiguate the intended uses(s) of the endpoint. </w:t>
      </w:r>
    </w:p>
    <w:p w:rsidR="007A4FB8" w:rsidRDefault="007A4FB8">
      <w:pPr>
        <w:numPr>
          <w:ilvl w:val="0"/>
          <w:numId w:val="13"/>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Dropped the requested audience from the </w:t>
      </w:r>
      <w:proofErr w:type="gramStart"/>
      <w:r>
        <w:rPr>
          <w:rFonts w:ascii="Verdana" w:eastAsia="Times New Roman" w:hAnsi="Verdana"/>
          <w:color w:val="000000"/>
          <w:lang w:val="en"/>
        </w:rPr>
        <w:t>Lite</w:t>
      </w:r>
      <w:proofErr w:type="gramEnd"/>
      <w:r>
        <w:rPr>
          <w:rFonts w:ascii="Verdana" w:eastAsia="Times New Roman" w:hAnsi="Verdana"/>
          <w:color w:val="000000"/>
          <w:lang w:val="en"/>
        </w:rPr>
        <w:t xml:space="preserve"> spec, which was formerly the identifier of the target audience of the response. This could be part of the Standard spec, but is an advanced scenario, and so not appropriate for Lite. </w:t>
      </w:r>
    </w:p>
    <w:p w:rsidR="007A4FB8" w:rsidRDefault="007A4FB8">
      <w:pPr>
        <w:numPr>
          <w:ilvl w:val="0"/>
          <w:numId w:val="13"/>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Reference the Discovery and Registration specs, since they're needed for interaction between non-pre-configured parties (so that OpenID Connect installations can be </w:t>
      </w:r>
      <w:proofErr w:type="gramStart"/>
      <w:r>
        <w:rPr>
          <w:rFonts w:ascii="Verdana" w:eastAsia="Times New Roman" w:hAnsi="Verdana"/>
          <w:color w:val="000000"/>
          <w:lang w:val="en"/>
        </w:rPr>
        <w:t>Open</w:t>
      </w:r>
      <w:proofErr w:type="gramEnd"/>
      <w:r>
        <w:rPr>
          <w:rFonts w:ascii="Verdana" w:eastAsia="Times New Roman" w:hAnsi="Verdana"/>
          <w:color w:val="000000"/>
          <w:lang w:val="en"/>
        </w:rPr>
        <w:t xml:space="preserve">).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-05 </w:t>
      </w:r>
    </w:p>
    <w:p w:rsidR="007A4FB8" w:rsidRDefault="007A4FB8">
      <w:pPr>
        <w:numPr>
          <w:ilvl w:val="0"/>
          <w:numId w:val="14"/>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Corrected issues raised by Casper </w:t>
      </w:r>
      <w:proofErr w:type="spellStart"/>
      <w:r>
        <w:rPr>
          <w:rFonts w:ascii="Verdana" w:eastAsia="Times New Roman" w:hAnsi="Verdana"/>
          <w:color w:val="000000"/>
          <w:lang w:val="en"/>
        </w:rPr>
        <w:t>Biering</w:t>
      </w:r>
      <w:proofErr w:type="spellEnd"/>
      <w:r>
        <w:rPr>
          <w:rFonts w:ascii="Verdana" w:eastAsia="Times New Roman" w:hAnsi="Verdana"/>
          <w:color w:val="000000"/>
          <w:lang w:val="en"/>
        </w:rPr>
        <w:t xml:space="preserve">. </w:t>
      </w:r>
    </w:p>
    <w:p w:rsidR="007A4FB8" w:rsidRDefault="007A4FB8">
      <w:pPr>
        <w:numPr>
          <w:ilvl w:val="0"/>
          <w:numId w:val="14"/>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Created the OpenID Connect Lite specification.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-04 </w:t>
      </w:r>
    </w:p>
    <w:p w:rsidR="007A4FB8" w:rsidRDefault="007A4FB8">
      <w:pPr>
        <w:numPr>
          <w:ilvl w:val="0"/>
          <w:numId w:val="15"/>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Correct issues </w:t>
      </w:r>
      <w:proofErr w:type="gramStart"/>
      <w:r>
        <w:rPr>
          <w:rFonts w:ascii="Verdana" w:eastAsia="Times New Roman" w:hAnsi="Verdana"/>
          <w:color w:val="000000"/>
          <w:lang w:val="en"/>
        </w:rPr>
        <w:t>raised</w:t>
      </w:r>
      <w:proofErr w:type="gramEnd"/>
      <w:r>
        <w:rPr>
          <w:rFonts w:ascii="Verdana" w:eastAsia="Times New Roman" w:hAnsi="Verdana"/>
          <w:color w:val="000000"/>
          <w:lang w:val="en"/>
        </w:rPr>
        <w:t xml:space="preserve"> by Pam Dingle and discussed on the mailing list after the 7-Jul-11 working group call. </w:t>
      </w:r>
    </w:p>
    <w:p w:rsidR="007A4FB8" w:rsidRDefault="007A4FB8">
      <w:pPr>
        <w:numPr>
          <w:ilvl w:val="0"/>
          <w:numId w:val="15"/>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Adopted </w:t>
      </w:r>
      <w:proofErr w:type="spellStart"/>
      <w:r>
        <w:rPr>
          <w:rFonts w:ascii="Verdana" w:eastAsia="Times New Roman" w:hAnsi="Verdana"/>
          <w:color w:val="000000"/>
          <w:lang w:val="en"/>
        </w:rPr>
        <w:t>long_names</w:t>
      </w:r>
      <w:proofErr w:type="spellEnd"/>
      <w:r>
        <w:rPr>
          <w:rFonts w:ascii="Verdana" w:eastAsia="Times New Roman" w:hAnsi="Verdana"/>
          <w:color w:val="000000"/>
          <w:lang w:val="en"/>
        </w:rPr>
        <w:t xml:space="preserve">.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-03 </w:t>
      </w:r>
    </w:p>
    <w:p w:rsidR="007A4FB8" w:rsidRDefault="007A4FB8">
      <w:pPr>
        <w:numPr>
          <w:ilvl w:val="0"/>
          <w:numId w:val="16"/>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Correct issues </w:t>
      </w:r>
      <w:proofErr w:type="gramStart"/>
      <w:r>
        <w:rPr>
          <w:rFonts w:ascii="Verdana" w:eastAsia="Times New Roman" w:hAnsi="Verdana"/>
          <w:color w:val="000000"/>
          <w:lang w:val="en"/>
        </w:rPr>
        <w:t>raised</w:t>
      </w:r>
      <w:proofErr w:type="gramEnd"/>
      <w:r>
        <w:rPr>
          <w:rFonts w:ascii="Verdana" w:eastAsia="Times New Roman" w:hAnsi="Verdana"/>
          <w:color w:val="000000"/>
          <w:lang w:val="en"/>
        </w:rPr>
        <w:t xml:space="preserve"> by Johnny Bufu and discussed on the 7-Jul-11 working group call.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-02 </w:t>
      </w:r>
    </w:p>
    <w:p w:rsidR="007A4FB8" w:rsidRDefault="007A4FB8">
      <w:pPr>
        <w:numPr>
          <w:ilvl w:val="0"/>
          <w:numId w:val="17"/>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Consistency and cleanup pass, including removing unused references. </w:t>
      </w:r>
    </w:p>
    <w:p w:rsidR="007A4FB8" w:rsidRDefault="007A4FB8">
      <w:pPr>
        <w:pStyle w:val="NormalWeb"/>
        <w:divId w:val="1147207986"/>
        <w:rPr>
          <w:rFonts w:ascii="Verdana" w:hAnsi="Verdana"/>
          <w:color w:val="000000"/>
          <w:lang w:val="en"/>
        </w:rPr>
      </w:pPr>
      <w:r>
        <w:rPr>
          <w:rFonts w:ascii="Verdana" w:hAnsi="Verdana"/>
          <w:color w:val="000000"/>
          <w:lang w:val="en"/>
        </w:rPr>
        <w:t xml:space="preserve">-01 </w:t>
      </w:r>
    </w:p>
    <w:p w:rsidR="007A4FB8" w:rsidRDefault="007A4FB8">
      <w:pPr>
        <w:numPr>
          <w:ilvl w:val="0"/>
          <w:numId w:val="18"/>
        </w:numPr>
        <w:ind w:left="1200" w:right="480"/>
        <w:divId w:val="1147207986"/>
        <w:rPr>
          <w:rFonts w:ascii="Verdana" w:eastAsia="Times New Roman" w:hAnsi="Verdana"/>
          <w:color w:val="000000"/>
          <w:lang w:val="en"/>
        </w:rPr>
      </w:pPr>
      <w:r>
        <w:rPr>
          <w:rFonts w:ascii="Verdana" w:eastAsia="Times New Roman" w:hAnsi="Verdana"/>
          <w:color w:val="000000"/>
          <w:lang w:val="en"/>
        </w:rPr>
        <w:t xml:space="preserve">Initial draft </w:t>
      </w:r>
    </w:p>
    <w:p w:rsidR="007A4FB8" w:rsidRDefault="007A4FB8">
      <w:pPr>
        <w:spacing w:before="0" w:beforeAutospacing="0" w:after="0" w:afterAutospacing="0"/>
        <w:divId w:val="1147207986"/>
        <w:rPr>
          <w:rFonts w:ascii="Verdana" w:eastAsia="Times New Roman" w:hAnsi="Verdana"/>
          <w:color w:val="000000"/>
          <w:lang w:val="en"/>
        </w:rPr>
      </w:pPr>
      <w:bookmarkStart w:id="144" w:name="rfc.authors"/>
      <w:bookmarkEnd w:id="144"/>
    </w:p>
    <w:p w:rsidR="007A4FB8" w:rsidRDefault="00D464FE">
      <w:pPr>
        <w:spacing w:before="0" w:beforeAutospacing="0" w:after="0" w:afterAutospacing="0"/>
        <w:divId w:val="1147207986"/>
        <w:rPr>
          <w:rFonts w:ascii="Verdana" w:eastAsia="Times New Roman" w:hAnsi="Verdana"/>
          <w:color w:val="000000"/>
          <w:lang w:val="en"/>
        </w:rPr>
      </w:pPr>
      <w:r>
        <w:rPr>
          <w:rFonts w:ascii="Verdana" w:eastAsia="Times New Roman" w:hAnsi="Verdana"/>
          <w:color w:val="000000"/>
          <w:lang w:val="en"/>
        </w:rPr>
        <w:pict>
          <v:rect id="_x0000_i106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7A4FB8">
        <w:trPr>
          <w:divId w:val="1147207986"/>
          <w:trHeight w:val="225"/>
          <w:tblCellSpacing w:w="15" w:type="dxa"/>
        </w:trPr>
        <w:tc>
          <w:tcPr>
            <w:tcW w:w="450" w:type="dxa"/>
            <w:shd w:val="clear" w:color="auto" w:fill="990000"/>
            <w:vAlign w:val="center"/>
            <w:hideMark/>
          </w:tcPr>
          <w:p w:rsidR="007A4FB8" w:rsidRDefault="00D464FE">
            <w:pPr>
              <w:spacing w:before="0" w:beforeAutospacing="0" w:after="0" w:afterAutospacing="0" w:line="225" w:lineRule="atLeast"/>
              <w:jc w:val="center"/>
              <w:rPr>
                <w:rFonts w:ascii="Verdana" w:eastAsia="Times New Roman" w:hAnsi="Verdana"/>
                <w:color w:val="FFFFFF"/>
              </w:rPr>
            </w:pPr>
            <w:hyperlink w:anchor="toc" w:history="1">
              <w:r w:rsidR="007A4FB8">
                <w:rPr>
                  <w:rFonts w:ascii="Helvetica" w:eastAsia="Times New Roman" w:hAnsi="Helvetica" w:cs="Helvetica"/>
                  <w:b/>
                  <w:bCs/>
                  <w:color w:val="FFFFFF"/>
                  <w:sz w:val="20"/>
                  <w:szCs w:val="20"/>
                </w:rPr>
                <w:t> TOC </w:t>
              </w:r>
            </w:hyperlink>
          </w:p>
        </w:tc>
      </w:tr>
    </w:tbl>
    <w:p w:rsidR="007A4FB8" w:rsidRDefault="007A4FB8">
      <w:pPr>
        <w:pStyle w:val="Heading3"/>
        <w:divId w:val="1147207986"/>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3224"/>
        <w:gridCol w:w="6042"/>
      </w:tblGrid>
      <w:tr w:rsidR="007A4FB8">
        <w:trPr>
          <w:divId w:val="1147207986"/>
          <w:tblCellSpacing w:w="0" w:type="dxa"/>
        </w:trPr>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 (editor)</w:t>
            </w:r>
          </w:p>
        </w:tc>
      </w:tr>
      <w:tr w:rsidR="007A4FB8">
        <w:trPr>
          <w:divId w:val="1147207986"/>
          <w:tblCellSpacing w:w="0" w:type="dxa"/>
        </w:trPr>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7A4FB8">
        <w:trPr>
          <w:divId w:val="1147207986"/>
          <w:tblCellSpacing w:w="0" w:type="dxa"/>
        </w:trPr>
        <w:tc>
          <w:tcPr>
            <w:tcW w:w="0" w:type="auto"/>
            <w:vAlign w:val="center"/>
            <w:hideMark/>
          </w:tcPr>
          <w:p w:rsidR="007A4FB8" w:rsidRDefault="007A4FB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7A4FB8" w:rsidRDefault="00D464FE">
            <w:pPr>
              <w:spacing w:before="0" w:beforeAutospacing="0" w:after="0" w:afterAutospacing="0"/>
              <w:rPr>
                <w:rFonts w:ascii="Verdana" w:eastAsia="Times New Roman" w:hAnsi="Verdana"/>
                <w:color w:val="000000"/>
                <w:sz w:val="20"/>
                <w:szCs w:val="20"/>
              </w:rPr>
            </w:pPr>
            <w:hyperlink r:id="rId46" w:history="1">
              <w:r w:rsidR="007A4FB8">
                <w:rPr>
                  <w:rStyle w:val="Hyperlink"/>
                  <w:rFonts w:ascii="Verdana" w:eastAsia="Times New Roman" w:hAnsi="Verdana"/>
                  <w:sz w:val="20"/>
                  <w:szCs w:val="20"/>
                </w:rPr>
                <w:t>n-sakimura@nri.co.jp</w:t>
              </w:r>
            </w:hyperlink>
          </w:p>
        </w:tc>
      </w:tr>
      <w:tr w:rsidR="007A4FB8">
        <w:trPr>
          <w:divId w:val="1147207986"/>
          <w:tblCellSpacing w:w="0" w:type="dxa"/>
        </w:trPr>
        <w:tc>
          <w:tcPr>
            <w:tcW w:w="0" w:type="auto"/>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7A4FB8">
        <w:trPr>
          <w:divId w:val="1147207986"/>
          <w:tblCellSpacing w:w="0" w:type="dxa"/>
        </w:trPr>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 (editor)</w:t>
            </w:r>
          </w:p>
        </w:tc>
      </w:tr>
      <w:tr w:rsidR="007A4FB8">
        <w:trPr>
          <w:divId w:val="1147207986"/>
          <w:tblCellSpacing w:w="0" w:type="dxa"/>
        </w:trPr>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Independent</w:t>
            </w:r>
          </w:p>
        </w:tc>
      </w:tr>
      <w:tr w:rsidR="007A4FB8">
        <w:trPr>
          <w:divId w:val="1147207986"/>
          <w:tblCellSpacing w:w="0" w:type="dxa"/>
        </w:trPr>
        <w:tc>
          <w:tcPr>
            <w:tcW w:w="0" w:type="auto"/>
            <w:vAlign w:val="center"/>
            <w:hideMark/>
          </w:tcPr>
          <w:p w:rsidR="007A4FB8" w:rsidRDefault="007A4FB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7A4FB8" w:rsidRDefault="00D464FE">
            <w:pPr>
              <w:spacing w:before="0" w:beforeAutospacing="0" w:after="0" w:afterAutospacing="0"/>
              <w:rPr>
                <w:rFonts w:ascii="Verdana" w:eastAsia="Times New Roman" w:hAnsi="Verdana"/>
                <w:color w:val="000000"/>
                <w:sz w:val="20"/>
                <w:szCs w:val="20"/>
              </w:rPr>
            </w:pPr>
            <w:hyperlink r:id="rId47" w:history="1">
              <w:r w:rsidR="007A4FB8">
                <w:rPr>
                  <w:rStyle w:val="Hyperlink"/>
                  <w:rFonts w:ascii="Verdana" w:eastAsia="Times New Roman" w:hAnsi="Verdana"/>
                  <w:sz w:val="20"/>
                  <w:szCs w:val="20"/>
                </w:rPr>
                <w:t>jbradley@mac.com</w:t>
              </w:r>
            </w:hyperlink>
          </w:p>
        </w:tc>
      </w:tr>
      <w:tr w:rsidR="007A4FB8">
        <w:trPr>
          <w:divId w:val="1147207986"/>
          <w:tblCellSpacing w:w="0" w:type="dxa"/>
        </w:trPr>
        <w:tc>
          <w:tcPr>
            <w:tcW w:w="0" w:type="auto"/>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7A4FB8">
        <w:trPr>
          <w:divId w:val="1147207986"/>
          <w:tblCellSpacing w:w="0" w:type="dxa"/>
        </w:trPr>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Breno de Medeiros</w:t>
            </w:r>
          </w:p>
        </w:tc>
      </w:tr>
      <w:tr w:rsidR="007A4FB8">
        <w:trPr>
          <w:divId w:val="1147207986"/>
          <w:tblCellSpacing w:w="0" w:type="dxa"/>
        </w:trPr>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7A4FB8">
        <w:trPr>
          <w:divId w:val="1147207986"/>
          <w:tblCellSpacing w:w="0" w:type="dxa"/>
        </w:trPr>
        <w:tc>
          <w:tcPr>
            <w:tcW w:w="0" w:type="auto"/>
            <w:vAlign w:val="center"/>
            <w:hideMark/>
          </w:tcPr>
          <w:p w:rsidR="007A4FB8" w:rsidRDefault="007A4FB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7A4FB8" w:rsidRDefault="00D464FE">
            <w:pPr>
              <w:spacing w:before="0" w:beforeAutospacing="0" w:after="0" w:afterAutospacing="0"/>
              <w:rPr>
                <w:rFonts w:ascii="Verdana" w:eastAsia="Times New Roman" w:hAnsi="Verdana"/>
                <w:color w:val="000000"/>
                <w:sz w:val="20"/>
                <w:szCs w:val="20"/>
              </w:rPr>
            </w:pPr>
            <w:hyperlink r:id="rId48" w:history="1">
              <w:r w:rsidR="007A4FB8">
                <w:rPr>
                  <w:rStyle w:val="Hyperlink"/>
                  <w:rFonts w:ascii="Verdana" w:eastAsia="Times New Roman" w:hAnsi="Verdana"/>
                  <w:sz w:val="20"/>
                  <w:szCs w:val="20"/>
                </w:rPr>
                <w:t>breno@google.com</w:t>
              </w:r>
            </w:hyperlink>
          </w:p>
        </w:tc>
      </w:tr>
      <w:tr w:rsidR="007A4FB8">
        <w:trPr>
          <w:divId w:val="1147207986"/>
          <w:tblCellSpacing w:w="0" w:type="dxa"/>
        </w:trPr>
        <w:tc>
          <w:tcPr>
            <w:tcW w:w="0" w:type="auto"/>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7A4FB8">
        <w:trPr>
          <w:divId w:val="1147207986"/>
          <w:tblCellSpacing w:w="0" w:type="dxa"/>
        </w:trPr>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7A4FB8">
        <w:trPr>
          <w:divId w:val="1147207986"/>
          <w:tblCellSpacing w:w="0" w:type="dxa"/>
        </w:trPr>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 Corporation</w:t>
            </w:r>
          </w:p>
        </w:tc>
      </w:tr>
      <w:tr w:rsidR="007A4FB8">
        <w:trPr>
          <w:divId w:val="1147207986"/>
          <w:tblCellSpacing w:w="0" w:type="dxa"/>
        </w:trPr>
        <w:tc>
          <w:tcPr>
            <w:tcW w:w="0" w:type="auto"/>
            <w:vAlign w:val="center"/>
            <w:hideMark/>
          </w:tcPr>
          <w:p w:rsidR="007A4FB8" w:rsidRDefault="007A4FB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7A4FB8" w:rsidRDefault="00D464FE">
            <w:pPr>
              <w:spacing w:before="0" w:beforeAutospacing="0" w:after="0" w:afterAutospacing="0"/>
              <w:rPr>
                <w:rFonts w:ascii="Verdana" w:eastAsia="Times New Roman" w:hAnsi="Verdana"/>
                <w:color w:val="000000"/>
                <w:sz w:val="20"/>
                <w:szCs w:val="20"/>
              </w:rPr>
            </w:pPr>
            <w:hyperlink r:id="rId49" w:history="1">
              <w:r w:rsidR="007A4FB8">
                <w:rPr>
                  <w:rStyle w:val="Hyperlink"/>
                  <w:rFonts w:ascii="Verdana" w:eastAsia="Times New Roman" w:hAnsi="Verdana"/>
                  <w:sz w:val="20"/>
                  <w:szCs w:val="20"/>
                </w:rPr>
                <w:t>mbj@microsoft.com</w:t>
              </w:r>
            </w:hyperlink>
          </w:p>
        </w:tc>
      </w:tr>
      <w:tr w:rsidR="007A4FB8">
        <w:trPr>
          <w:divId w:val="1147207986"/>
          <w:tblCellSpacing w:w="0" w:type="dxa"/>
        </w:trPr>
        <w:tc>
          <w:tcPr>
            <w:tcW w:w="0" w:type="auto"/>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7A4FB8">
        <w:trPr>
          <w:divId w:val="1147207986"/>
          <w:tblCellSpacing w:w="0" w:type="dxa"/>
        </w:trPr>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Edmund Jay</w:t>
            </w:r>
          </w:p>
        </w:tc>
      </w:tr>
      <w:tr w:rsidR="007A4FB8">
        <w:trPr>
          <w:divId w:val="1147207986"/>
          <w:tblCellSpacing w:w="0" w:type="dxa"/>
        </w:trPr>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MGI1</w:t>
            </w:r>
          </w:p>
        </w:tc>
      </w:tr>
      <w:tr w:rsidR="007A4FB8">
        <w:trPr>
          <w:divId w:val="1147207986"/>
          <w:tblCellSpacing w:w="0" w:type="dxa"/>
        </w:trPr>
        <w:tc>
          <w:tcPr>
            <w:tcW w:w="0" w:type="auto"/>
            <w:vAlign w:val="center"/>
            <w:hideMark/>
          </w:tcPr>
          <w:p w:rsidR="007A4FB8" w:rsidRDefault="007A4FB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7A4FB8" w:rsidRDefault="00D464FE">
            <w:pPr>
              <w:spacing w:before="0" w:beforeAutospacing="0" w:after="0" w:afterAutospacing="0"/>
              <w:rPr>
                <w:rFonts w:ascii="Verdana" w:eastAsia="Times New Roman" w:hAnsi="Verdana"/>
                <w:color w:val="000000"/>
                <w:sz w:val="20"/>
                <w:szCs w:val="20"/>
              </w:rPr>
            </w:pPr>
            <w:hyperlink r:id="rId50" w:history="1">
              <w:r w:rsidR="007A4FB8">
                <w:rPr>
                  <w:rStyle w:val="Hyperlink"/>
                  <w:rFonts w:ascii="Verdana" w:eastAsia="Times New Roman" w:hAnsi="Verdana"/>
                  <w:sz w:val="20"/>
                  <w:szCs w:val="20"/>
                </w:rPr>
                <w:t>ejay@mgi1.com</w:t>
              </w:r>
            </w:hyperlink>
          </w:p>
        </w:tc>
      </w:tr>
      <w:tr w:rsidR="007A4FB8">
        <w:trPr>
          <w:divId w:val="1147207986"/>
          <w:tblCellSpacing w:w="0" w:type="dxa"/>
        </w:trPr>
        <w:tc>
          <w:tcPr>
            <w:tcW w:w="0" w:type="auto"/>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7A4FB8" w:rsidRDefault="007A4FB8">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7A4FB8">
        <w:trPr>
          <w:divId w:val="1147207986"/>
          <w:tblCellSpacing w:w="0" w:type="dxa"/>
        </w:trPr>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Chuck Mortimore</w:t>
            </w:r>
          </w:p>
        </w:tc>
      </w:tr>
      <w:tr w:rsidR="007A4FB8">
        <w:trPr>
          <w:divId w:val="1147207986"/>
          <w:tblCellSpacing w:w="0" w:type="dxa"/>
        </w:trPr>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7A4FB8" w:rsidRDefault="007A4FB8">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Salesforce</w:t>
            </w:r>
          </w:p>
        </w:tc>
      </w:tr>
      <w:tr w:rsidR="007A4FB8">
        <w:trPr>
          <w:divId w:val="1147207986"/>
          <w:tblCellSpacing w:w="0" w:type="dxa"/>
        </w:trPr>
        <w:tc>
          <w:tcPr>
            <w:tcW w:w="0" w:type="auto"/>
            <w:vAlign w:val="center"/>
            <w:hideMark/>
          </w:tcPr>
          <w:p w:rsidR="007A4FB8" w:rsidRDefault="007A4FB8">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7A4FB8" w:rsidRDefault="00D464FE">
            <w:pPr>
              <w:spacing w:before="0" w:beforeAutospacing="0" w:after="0" w:afterAutospacing="0"/>
              <w:rPr>
                <w:rFonts w:ascii="Verdana" w:eastAsia="Times New Roman" w:hAnsi="Verdana"/>
                <w:color w:val="000000"/>
                <w:sz w:val="20"/>
                <w:szCs w:val="20"/>
              </w:rPr>
            </w:pPr>
            <w:hyperlink r:id="rId51" w:history="1">
              <w:r w:rsidR="007A4FB8">
                <w:rPr>
                  <w:rStyle w:val="Hyperlink"/>
                  <w:rFonts w:ascii="Verdana" w:eastAsia="Times New Roman" w:hAnsi="Verdana"/>
                  <w:sz w:val="20"/>
                  <w:szCs w:val="20"/>
                </w:rPr>
                <w:t>cmortimore@salesforce.com</w:t>
              </w:r>
            </w:hyperlink>
          </w:p>
        </w:tc>
      </w:tr>
    </w:tbl>
    <w:p w:rsidR="007A4FB8" w:rsidRDefault="007A4FB8">
      <w:pPr>
        <w:spacing w:before="0" w:beforeAutospacing="0" w:after="0" w:afterAutospacing="0"/>
        <w:divId w:val="1147207986"/>
        <w:rPr>
          <w:rFonts w:eastAsia="Times New Roman"/>
        </w:rPr>
      </w:pPr>
    </w:p>
    <w:sectPr w:rsidR="007A4FB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Yaron Y. Goland" w:date="2011-11-02T14:39:00Z" w:initials="YYG">
    <w:p w:rsidR="00BC0BEA" w:rsidRDefault="00BC0BEA">
      <w:pPr>
        <w:pStyle w:val="CommentText"/>
      </w:pPr>
      <w:r>
        <w:rPr>
          <w:rStyle w:val="CommentReference"/>
        </w:rPr>
        <w:annotationRef/>
      </w:r>
      <w:r>
        <w:t xml:space="preserve">If you have to say it’s simple then it isn’t. Of course if you have to say it’s open then… </w:t>
      </w:r>
      <w:r>
        <w:sym w:font="Wingdings" w:char="F04A"/>
      </w:r>
    </w:p>
  </w:comment>
  <w:comment w:id="3" w:author="Yaron Y. Goland" w:date="2011-11-02T14:40:00Z" w:initials="YYG">
    <w:p w:rsidR="00BC0BEA" w:rsidRDefault="00BC0BEA">
      <w:pPr>
        <w:pStyle w:val="CommentText"/>
      </w:pPr>
      <w:r>
        <w:rPr>
          <w:rStyle w:val="CommentReference"/>
        </w:rPr>
        <w:annotationRef/>
      </w:r>
      <w:r>
        <w:t>Why only websites? Couldn’t an operating system use OpenID connect to securely log someone in?</w:t>
      </w:r>
    </w:p>
  </w:comment>
  <w:comment w:id="11" w:author="Yaron Y. Goland" w:date="2011-11-02T14:42:00Z" w:initials="YYG">
    <w:p w:rsidR="00BC0BEA" w:rsidRDefault="00BC0BEA">
      <w:pPr>
        <w:pStyle w:val="CommentText"/>
      </w:pPr>
      <w:r>
        <w:rPr>
          <w:rStyle w:val="CommentReference"/>
        </w:rPr>
        <w:annotationRef/>
      </w:r>
      <w:r>
        <w:t>What’s a context and what’s identified?</w:t>
      </w:r>
    </w:p>
  </w:comment>
  <w:comment w:id="16" w:author="Yaron Y. Goland" w:date="2011-11-02T14:46:00Z" w:initials="YYG">
    <w:p w:rsidR="00BC0BEA" w:rsidRDefault="00BC0BEA">
      <w:pPr>
        <w:pStyle w:val="CommentText"/>
      </w:pPr>
      <w:r>
        <w:rPr>
          <w:rStyle w:val="CommentReference"/>
        </w:rPr>
        <w:annotationRef/>
      </w:r>
      <w:r>
        <w:t>This sentence implies that only the scopes defined below are supported in OpenID connect and none others can be used. I don’t think that was intended. Perhaps an explicit statement that OpenID connect supports the use of additional scopes would help clarify things? This of course begs the question of how to use the scopes in a way that won’t cause collisions.</w:t>
      </w:r>
    </w:p>
  </w:comment>
  <w:comment w:id="17" w:author="Yaron Y. Goland" w:date="2011-11-02T14:48:00Z" w:initials="YYG">
    <w:p w:rsidR="00BC0BEA" w:rsidRDefault="00BC0BEA" w:rsidP="00BC0BEA">
      <w:pPr>
        <w:pStyle w:val="CommentText"/>
      </w:pPr>
      <w:r>
        <w:rPr>
          <w:rStyle w:val="CommentReference"/>
        </w:rPr>
        <w:annotationRef/>
      </w:r>
      <w:r>
        <w:t>This implies that an authorization server, in order to simplify its UX, isn’t allowed to tell a user “it’s all or nothing”. I think we need language to make it clear that authorization servers retain ultimate control over what options they offer the user.</w:t>
      </w:r>
    </w:p>
  </w:comment>
  <w:comment w:id="26" w:author="Yaron Y. Goland" w:date="2011-11-02T14:52:00Z" w:initials="YYG">
    <w:p w:rsidR="00F56EAF" w:rsidRDefault="00F56EAF">
      <w:pPr>
        <w:pStyle w:val="CommentText"/>
      </w:pPr>
      <w:r>
        <w:rPr>
          <w:rStyle w:val="CommentReference"/>
        </w:rPr>
        <w:annotationRef/>
      </w:r>
      <w:r>
        <w:t>This was already made a normative requirement in section 3.1. It’s bad form to repeat a normative requirement since it can lead to confusion in the case of contradiction. So I would change this to a lower case must or use alternative language.</w:t>
      </w:r>
    </w:p>
  </w:comment>
  <w:comment w:id="27" w:author="Yaron Y. Goland" w:date="2011-11-02T14:54:00Z" w:initials="YYG">
    <w:p w:rsidR="00F56EAF" w:rsidRDefault="00F56EAF">
      <w:pPr>
        <w:pStyle w:val="CommentText"/>
      </w:pPr>
      <w:r>
        <w:rPr>
          <w:rStyle w:val="CommentReference"/>
        </w:rPr>
        <w:annotationRef/>
      </w:r>
      <w:r>
        <w:t>Don’t we need to define just how random and unique is acceptable? Something like “Must be a 128 bit cryptographically secure randomly generated value or equivalent”? Where we can refer to some appropriate IETF RFC on what ‘cryptographically secure’ means?</w:t>
      </w:r>
    </w:p>
  </w:comment>
  <w:comment w:id="33" w:author="Yaron Y. Goland" w:date="2011-11-02T18:13:00Z" w:initials="YYG">
    <w:p w:rsidR="00BD41CF" w:rsidRDefault="00BD41CF">
      <w:pPr>
        <w:pStyle w:val="CommentText"/>
      </w:pPr>
      <w:r>
        <w:rPr>
          <w:rStyle w:val="CommentReference"/>
        </w:rPr>
        <w:annotationRef/>
      </w:r>
      <w:r>
        <w:t>BTW, the use of state for the implicit flow seems really odd. I thought the whole point of the implicit flow was that all the logic was in the browser and none of it was in the server? But the whole point of the state value was to prevent browser based attacks. But an implicit flow by definition is fully vulnerable to browser based attacks, so what’s the point of having state on an implicit request?</w:t>
      </w:r>
    </w:p>
  </w:comment>
  <w:comment w:id="34" w:author="Yaron Y. Goland" w:date="2011-11-02T14:58:00Z" w:initials="YYG">
    <w:p w:rsidR="00F56EAF" w:rsidRDefault="00F56EAF">
      <w:pPr>
        <w:pStyle w:val="CommentText"/>
      </w:pPr>
      <w:r>
        <w:rPr>
          <w:rStyle w:val="CommentReference"/>
        </w:rPr>
        <w:annotationRef/>
      </w:r>
      <w:r>
        <w:rPr>
          <w:rStyle w:val="CommentReference"/>
        </w:rPr>
        <w:t>How is nonce not redundant with state? Can’t we just get rid of nonce and make state mandatory?</w:t>
      </w:r>
    </w:p>
  </w:comment>
  <w:comment w:id="35" w:author="Yaron Y. Goland" w:date="2011-11-02T15:04:00Z" w:initials="YYG">
    <w:p w:rsidR="00CE31CE" w:rsidRDefault="00CE31CE">
      <w:pPr>
        <w:pStyle w:val="CommentText"/>
      </w:pPr>
      <w:r>
        <w:rPr>
          <w:rStyle w:val="CommentReference"/>
        </w:rPr>
        <w:annotationRef/>
      </w:r>
      <w:r>
        <w:t>Depending on side effects is just bad design. What you really want to do is know if a particular session is still active. In that case there should be a specific request “Is this session still active?”</w:t>
      </w:r>
    </w:p>
  </w:comment>
  <w:comment w:id="36" w:author="Yaron Y. Goland" w:date="2011-11-02T15:05:00Z" w:initials="YYG">
    <w:p w:rsidR="00CE31CE" w:rsidRDefault="00CE31CE">
      <w:pPr>
        <w:pStyle w:val="CommentText"/>
      </w:pPr>
      <w:r>
        <w:rPr>
          <w:rStyle w:val="CommentReference"/>
        </w:rPr>
        <w:annotationRef/>
      </w:r>
      <w:r>
        <w:t xml:space="preserve">This one seems </w:t>
      </w:r>
      <w:proofErr w:type="spellStart"/>
      <w:r>
        <w:t>kinda</w:t>
      </w:r>
      <w:proofErr w:type="spellEnd"/>
      <w:r>
        <w:t xml:space="preserve"> laughable. Seriously… what RP would ever issue this one? </w:t>
      </w:r>
      <w:proofErr w:type="spellStart"/>
      <w:r>
        <w:t>Reauthentication</w:t>
      </w:r>
      <w:proofErr w:type="spellEnd"/>
      <w:r>
        <w:t xml:space="preserve"> I can easily understand but </w:t>
      </w:r>
      <w:proofErr w:type="spellStart"/>
      <w:r>
        <w:t>reapproval</w:t>
      </w:r>
      <w:proofErr w:type="spellEnd"/>
      <w:r>
        <w:t xml:space="preserve"> seems </w:t>
      </w:r>
      <w:proofErr w:type="spellStart"/>
      <w:r>
        <w:t>kinda</w:t>
      </w:r>
      <w:proofErr w:type="spellEnd"/>
      <w:r>
        <w:t xml:space="preserve"> bogus.</w:t>
      </w:r>
    </w:p>
  </w:comment>
  <w:comment w:id="37" w:author="Yaron Y. Goland" w:date="2011-11-02T15:06:00Z" w:initials="YYG">
    <w:p w:rsidR="00CE31CE" w:rsidRDefault="00CE31CE">
      <w:pPr>
        <w:pStyle w:val="CommentText"/>
      </w:pPr>
      <w:r>
        <w:rPr>
          <w:rStyle w:val="CommentReference"/>
        </w:rPr>
        <w:annotationRef/>
      </w:r>
      <w:r>
        <w:t>I’m guessing the scenario is that the user could have multiple accounts they have used with the RP and the RP wants to make sure the user picks the account they want to use. But since this scenario is always possible how can it ever be right NOT to send this value? In which case I would say we should get rid of this value and just have a security consideration that points out the issue.</w:t>
      </w:r>
    </w:p>
  </w:comment>
  <w:comment w:id="38" w:author="Yaron Y. Goland" w:date="2011-11-02T15:07:00Z" w:initials="YYG">
    <w:p w:rsidR="00CE31CE" w:rsidRDefault="00CE31CE">
      <w:pPr>
        <w:pStyle w:val="CommentText"/>
      </w:pPr>
      <w:r>
        <w:rPr>
          <w:rStyle w:val="CommentReference"/>
        </w:rPr>
        <w:annotationRef/>
      </w:r>
      <w:r>
        <w:t xml:space="preserve">The RP is the one who should decide if they want to re-confirm a session ID or if they want to do a new login. If they want a new login then they should ask for one and </w:t>
      </w:r>
      <w:proofErr w:type="spellStart"/>
      <w:r>
        <w:t>its</w:t>
      </w:r>
      <w:proofErr w:type="spellEnd"/>
      <w:r>
        <w:t xml:space="preserve"> up to the authorization server to work with the user to make sure the right account is used. I think there is a fundamental conceptual problem here.</w:t>
      </w:r>
    </w:p>
  </w:comment>
  <w:comment w:id="39" w:author="Yaron Y. Goland" w:date="2011-11-02T16:23:00Z" w:initials="YYG">
    <w:p w:rsidR="00CE31CE" w:rsidRDefault="00CE31CE">
      <w:pPr>
        <w:pStyle w:val="CommentText"/>
      </w:pPr>
      <w:r>
        <w:rPr>
          <w:rStyle w:val="CommentReference"/>
        </w:rPr>
        <w:annotationRef/>
      </w:r>
      <w:r>
        <w:t xml:space="preserve">Why non-normative? </w:t>
      </w:r>
      <w:r w:rsidR="007A4FB8">
        <w:t xml:space="preserve">Shouldn’t the reader be able to rely on the examples as being correct? </w:t>
      </w:r>
      <w:r w:rsidR="007A4FB8">
        <w:sym w:font="Wingdings" w:char="F04A"/>
      </w:r>
    </w:p>
  </w:comment>
  <w:comment w:id="46" w:author="Yaron Y. Goland" w:date="2011-11-02T18:10:00Z" w:initials="YYG">
    <w:p w:rsidR="00BD41CF" w:rsidRDefault="00BD41CF">
      <w:pPr>
        <w:pStyle w:val="CommentText"/>
      </w:pPr>
      <w:r>
        <w:rPr>
          <w:rStyle w:val="CommentReference"/>
        </w:rPr>
        <w:annotationRef/>
      </w:r>
      <w:r>
        <w:t>I think the spec changes its mind like 3 times on this point. Is the authorization serve required to return a response in all cases or not?</w:t>
      </w:r>
    </w:p>
  </w:comment>
  <w:comment w:id="49" w:author="Yaron Y. Goland" w:date="2011-11-02T18:19:00Z" w:initials="YYG">
    <w:p w:rsidR="003B7C99" w:rsidRDefault="003B7C99">
      <w:pPr>
        <w:pStyle w:val="CommentText"/>
      </w:pPr>
      <w:r>
        <w:rPr>
          <w:rStyle w:val="CommentReference"/>
        </w:rPr>
        <w:annotationRef/>
      </w:r>
      <w:r>
        <w:t>We mandate a token and the whole point of OpenID Connect is that the tokens follow an open standard so why are we returning redundant information? Just check the token. (See my comment below about handling tokens in the browser)</w:t>
      </w:r>
    </w:p>
  </w:comment>
  <w:comment w:id="52" w:author="Yaron Y. Goland" w:date="2011-11-02T16:58:00Z" w:initials="YYG">
    <w:p w:rsidR="00685743" w:rsidRDefault="00685743">
      <w:pPr>
        <w:pStyle w:val="CommentText"/>
      </w:pPr>
      <w:r>
        <w:rPr>
          <w:rStyle w:val="CommentReference"/>
        </w:rPr>
        <w:annotationRef/>
      </w:r>
      <w:r>
        <w:t>But above you said the server doesn’t have to return anything at all. This seems like a contradiction.</w:t>
      </w:r>
    </w:p>
  </w:comment>
  <w:comment w:id="55" w:author="Yaron Y. Goland" w:date="2011-11-03T11:48:00Z" w:initials="YYG">
    <w:p w:rsidR="00685743" w:rsidRDefault="00685743">
      <w:pPr>
        <w:pStyle w:val="CommentText"/>
      </w:pPr>
      <w:r>
        <w:rPr>
          <w:rStyle w:val="CommentReference"/>
        </w:rPr>
        <w:annotationRef/>
      </w:r>
      <w:r>
        <w:t>Doesn’t that depend on the scenario? If there is no server in the loop and therefore the local client knows who it made the authorization request to and who it make the check ID endpoint request to then can’t it skip validating the token since it trusts the two endpoints?</w:t>
      </w:r>
    </w:p>
    <w:p w:rsidR="003B7C99" w:rsidRDefault="003B7C99">
      <w:pPr>
        <w:pStyle w:val="CommentText"/>
      </w:pPr>
    </w:p>
    <w:p w:rsidR="003B7C99" w:rsidRDefault="003B7C99">
      <w:pPr>
        <w:pStyle w:val="CommentText"/>
      </w:pPr>
      <w:r>
        <w:t xml:space="preserve">Now, if there is a server involved the argument is different. In that case having a check ID endpoint is actually interesting. But that isn’t the base case, is it? </w:t>
      </w:r>
      <w:r w:rsidR="005D5316">
        <w:t>Shouldn’t the client be free to validate the signature on the token itself?</w:t>
      </w:r>
    </w:p>
  </w:comment>
  <w:comment w:id="62" w:author="Yaron Y. Goland" w:date="2011-11-03T11:49:00Z" w:initials="YYG">
    <w:p w:rsidR="005D5316" w:rsidRDefault="005D5316">
      <w:pPr>
        <w:pStyle w:val="CommentText"/>
      </w:pPr>
      <w:r>
        <w:rPr>
          <w:rStyle w:val="CommentReference"/>
        </w:rPr>
        <w:annotationRef/>
      </w:r>
      <w:r>
        <w:t>Shouldn’t the check ID response be defined so as to return any and all claims in the token? In fact, shouldn’t that be a requirement?</w:t>
      </w:r>
    </w:p>
  </w:comment>
  <w:comment w:id="63" w:author="Yaron Y. Goland" w:date="2011-11-02T18:23:00Z" w:initials="YYG">
    <w:p w:rsidR="003B7C99" w:rsidRDefault="003B7C99">
      <w:pPr>
        <w:pStyle w:val="CommentText"/>
      </w:pPr>
      <w:r>
        <w:rPr>
          <w:rStyle w:val="CommentReference"/>
        </w:rPr>
        <w:annotationRef/>
      </w:r>
      <w:r>
        <w:t>Right… and this should be in the base spec? Uh huh.</w:t>
      </w:r>
    </w:p>
  </w:comment>
  <w:comment w:id="70" w:author="Yaron Y. Goland" w:date="2011-11-02T18:24:00Z" w:initials="YYG">
    <w:p w:rsidR="003B7C99" w:rsidRDefault="003B7C99">
      <w:pPr>
        <w:pStyle w:val="CommentText"/>
      </w:pPr>
      <w:r>
        <w:rPr>
          <w:rStyle w:val="CommentReference"/>
        </w:rPr>
        <w:annotationRef/>
      </w:r>
      <w:r>
        <w:t>Why require all this rigmarole? Why not just have the</w:t>
      </w:r>
      <w:r w:rsidR="008F07D8">
        <w:t xml:space="preserve"> claims in the token and have the</w:t>
      </w:r>
      <w:r>
        <w:t xml:space="preserve"> browser parse the returned token? </w:t>
      </w:r>
      <w:hyperlink r:id="rId1" w:history="1">
        <w:r w:rsidRPr="00A34315">
          <w:rPr>
            <w:rStyle w:val="Hyperlink"/>
          </w:rPr>
          <w:t>http://ostermiller.org/calc/encode.html</w:t>
        </w:r>
      </w:hyperlink>
      <w:r>
        <w:t xml:space="preserve"> has a nice base 64 decoded in </w:t>
      </w:r>
      <w:proofErr w:type="spellStart"/>
      <w:r>
        <w:t>Javascript</w:t>
      </w:r>
      <w:proofErr w:type="spellEnd"/>
      <w:r>
        <w:t xml:space="preserve">, and obviously parsing JSON is no problem in </w:t>
      </w:r>
      <w:proofErr w:type="spellStart"/>
      <w:r>
        <w:t>Javascript</w:t>
      </w:r>
      <w:proofErr w:type="spellEnd"/>
      <w:r>
        <w:t xml:space="preserve">. So um… are we done? Can we skip the </w:t>
      </w:r>
      <w:r w:rsidR="008F07D8">
        <w:t>UserInfo Endpoint all together?</w:t>
      </w:r>
    </w:p>
  </w:comment>
  <w:comment w:id="71" w:author="Yaron Y. Goland" w:date="2011-11-03T11:53:00Z" w:initials="YYG">
    <w:p w:rsidR="00AF7605" w:rsidRDefault="00AF7605">
      <w:pPr>
        <w:pStyle w:val="CommentText"/>
      </w:pPr>
      <w:r>
        <w:rPr>
          <w:rStyle w:val="CommentReference"/>
        </w:rPr>
        <w:annotationRef/>
      </w:r>
      <w:r>
        <w:t>What’s a subject and what’s a session? The stated purpose of this spec is that someone can read it on its own and implement a client. Well if terms that aren’t defined are introduced then how does that work?</w:t>
      </w:r>
    </w:p>
  </w:comment>
  <w:comment w:id="74" w:author="Yaron Y. Goland" w:date="2011-11-03T11:54:00Z" w:initials="YYG">
    <w:p w:rsidR="00AF7605" w:rsidRDefault="00AF7605">
      <w:pPr>
        <w:pStyle w:val="CommentText"/>
      </w:pPr>
      <w:r>
        <w:rPr>
          <w:rStyle w:val="CommentReference"/>
        </w:rPr>
        <w:annotationRef/>
      </w:r>
      <w:r>
        <w:t xml:space="preserve">Don’t we need to say that the ID Token CAN be used to access the </w:t>
      </w:r>
      <w:proofErr w:type="spellStart"/>
      <w:r>
        <w:t>userinfo</w:t>
      </w:r>
      <w:proofErr w:type="spellEnd"/>
      <w:r>
        <w:t xml:space="preserve"> endpoint? The result might be no data that isn’t already in the token but the access should clearly be legal.</w:t>
      </w:r>
    </w:p>
  </w:comment>
  <w:comment w:id="75" w:author="Yaron Y. Goland" w:date="2011-11-03T11:56:00Z" w:initials="YYG">
    <w:p w:rsidR="00AF7605" w:rsidRDefault="00AF7605">
      <w:pPr>
        <w:pStyle w:val="CommentText"/>
      </w:pPr>
      <w:r>
        <w:rPr>
          <w:rStyle w:val="CommentReference"/>
        </w:rPr>
        <w:annotationRef/>
      </w:r>
      <w:r>
        <w:t>Shouldn’t this really be a header? The example already uses the authorization header so if you can set authorization you can certainly set just about any header you want.</w:t>
      </w:r>
    </w:p>
  </w:comment>
  <w:comment w:id="76" w:author="Yaron Y. Goland" w:date="2011-11-02T18:29:00Z" w:initials="YYG">
    <w:p w:rsidR="008F07D8" w:rsidRDefault="008F07D8">
      <w:pPr>
        <w:pStyle w:val="CommentText"/>
      </w:pPr>
      <w:r>
        <w:rPr>
          <w:rStyle w:val="CommentReference"/>
        </w:rPr>
        <w:annotationRef/>
      </w:r>
      <w:r>
        <w:t>Backwards compatibility with what?</w:t>
      </w:r>
    </w:p>
  </w:comment>
  <w:comment w:id="77" w:author="Yaron Y. Goland" w:date="2011-11-03T12:02:00Z" w:initials="YYG">
    <w:p w:rsidR="00AF7605" w:rsidRDefault="00AF7605">
      <w:pPr>
        <w:pStyle w:val="CommentText"/>
      </w:pPr>
      <w:r>
        <w:rPr>
          <w:rStyle w:val="CommentReference"/>
        </w:rPr>
        <w:annotationRef/>
      </w:r>
      <w:r>
        <w:t xml:space="preserve">The URL is a genuinely difficult situation. We don’t want to repeat data and the user ID should already be in the ID token. But obviously the URL without a user ID is not </w:t>
      </w:r>
      <w:proofErr w:type="spellStart"/>
      <w:r>
        <w:t>RESTful</w:t>
      </w:r>
      <w:proofErr w:type="spellEnd"/>
      <w:r>
        <w:t>. One way to work around this is to mandate that the response MUST contain a location header with the proper location of the user info. Alternatively a redirect could be used but that’s obviously undesirable for performance reasons.</w:t>
      </w:r>
    </w:p>
  </w:comment>
  <w:comment w:id="80" w:author="Yaron Y. Goland" w:date="2011-11-03T11:56:00Z" w:initials="YYG">
    <w:p w:rsidR="00AF7605" w:rsidRDefault="00AF7605">
      <w:pPr>
        <w:pStyle w:val="CommentText"/>
      </w:pPr>
      <w:r>
        <w:rPr>
          <w:rStyle w:val="CommentReference"/>
        </w:rPr>
        <w:annotationRef/>
      </w:r>
      <w:r>
        <w:t>Since this is an open and interoperability protocol how can additional members be added without collisions?</w:t>
      </w:r>
    </w:p>
  </w:comment>
  <w:comment w:id="82" w:author="Yaron Y. Goland" w:date="2011-11-03T12:13:00Z" w:initials="YYG">
    <w:p w:rsidR="00015714" w:rsidRDefault="00015714">
      <w:pPr>
        <w:pStyle w:val="CommentText"/>
      </w:pPr>
      <w:r>
        <w:rPr>
          <w:rStyle w:val="CommentReference"/>
        </w:rPr>
        <w:annotationRef/>
      </w:r>
      <w:r>
        <w:t>How do we distinguish between null and absent? For example, if there is an empty string does that mean absent? Null? Or that the value is an empty string? We need to be very explicit about this.</w:t>
      </w:r>
    </w:p>
  </w:comment>
  <w:comment w:id="83" w:author="Yaron Y. Goland" w:date="2011-11-03T12:01:00Z" w:initials="YYG">
    <w:p w:rsidR="00AF7605" w:rsidRDefault="00AF7605">
      <w:pPr>
        <w:pStyle w:val="CommentText"/>
      </w:pPr>
      <w:r>
        <w:rPr>
          <w:rStyle w:val="CommentReference"/>
        </w:rPr>
        <w:annotationRef/>
      </w:r>
      <w:r>
        <w:t xml:space="preserve">What does verified mean? Or, put another way, if I get verified on two different addresses on two different accounts of the same </w:t>
      </w:r>
      <w:proofErr w:type="spellStart"/>
      <w:r>
        <w:t>userinfo</w:t>
      </w:r>
      <w:proofErr w:type="spellEnd"/>
      <w:r>
        <w:t xml:space="preserve"> server am I guaranteed they have the same meaning?</w:t>
      </w:r>
    </w:p>
  </w:comment>
  <w:comment w:id="84" w:author="Yaron Y. Goland" w:date="2011-11-07T14:36:00Z" w:initials="YYG">
    <w:p w:rsidR="008E36F9" w:rsidRDefault="008E36F9">
      <w:pPr>
        <w:pStyle w:val="CommentText"/>
      </w:pPr>
      <w:r>
        <w:rPr>
          <w:rStyle w:val="CommentReference"/>
        </w:rPr>
        <w:annotationRef/>
      </w:r>
      <w:r>
        <w:t>So does this mean that Norrie May-</w:t>
      </w:r>
      <w:proofErr w:type="spellStart"/>
      <w:r>
        <w:t>Welby</w:t>
      </w:r>
      <w:proofErr w:type="spellEnd"/>
      <w:r>
        <w:t xml:space="preserve"> can’t use our system?</w:t>
      </w:r>
      <w:bookmarkStart w:id="85" w:name="_GoBack"/>
      <w:bookmarkEnd w:id="85"/>
    </w:p>
  </w:comment>
  <w:comment w:id="86" w:author="Yaron Y. Goland" w:date="2011-11-03T12:08:00Z" w:initials="YYG">
    <w:p w:rsidR="008E36F9" w:rsidRDefault="008E36F9">
      <w:pPr>
        <w:pStyle w:val="CommentText"/>
      </w:pPr>
      <w:r>
        <w:rPr>
          <w:rStyle w:val="CommentReference"/>
        </w:rPr>
        <w:annotationRef/>
      </w:r>
      <w:r>
        <w:t>The term ‘omitted’ is ambiguous. Does it mean – We have the data but are explicitly deciding not to share it with you? Or does it mean We don’t have the data?</w:t>
      </w:r>
    </w:p>
  </w:comment>
  <w:comment w:id="87" w:author="Yaron Y. Goland" w:date="2011-11-03T12:10:00Z" w:initials="YYG">
    <w:p w:rsidR="008E36F9" w:rsidRDefault="008E36F9">
      <w:pPr>
        <w:pStyle w:val="CommentText"/>
      </w:pPr>
      <w:r>
        <w:rPr>
          <w:rStyle w:val="CommentReference"/>
        </w:rPr>
        <w:annotationRef/>
      </w:r>
      <w:r>
        <w:t>Above you used the BCP47 identifier. Whichever one you pick it would be good to be consistent.</w:t>
      </w:r>
    </w:p>
  </w:comment>
  <w:comment w:id="88" w:author="Yaron Y. Goland" w:date="2011-11-03T12:12:00Z" w:initials="YYG">
    <w:p w:rsidR="00015714" w:rsidRDefault="00015714">
      <w:pPr>
        <w:pStyle w:val="CommentText"/>
      </w:pPr>
      <w:r>
        <w:rPr>
          <w:rStyle w:val="CommentReference"/>
        </w:rPr>
        <w:annotationRef/>
      </w:r>
      <w:r>
        <w:t>Shouldn’t we mandate that this has to follow the E.164 serialization?</w:t>
      </w:r>
    </w:p>
  </w:comment>
  <w:comment w:id="89" w:author="Yaron Y. Goland" w:date="2011-11-03T12:14:00Z" w:initials="YYG">
    <w:p w:rsidR="000D0BE9" w:rsidRDefault="000D0BE9">
      <w:pPr>
        <w:pStyle w:val="CommentText"/>
      </w:pPr>
      <w:r>
        <w:rPr>
          <w:rStyle w:val="CommentReference"/>
        </w:rPr>
        <w:annotationRef/>
      </w:r>
      <w:r>
        <w:t>This is WAY under specified. I suggest you point to a different section in the spec where you define each of these fields, their type, their syntax, etc.</w:t>
      </w:r>
    </w:p>
  </w:comment>
  <w:comment w:id="92" w:author="Yaron Y. Goland" w:date="2011-11-03T12:15:00Z" w:initials="YYG">
    <w:p w:rsidR="000D0BE9" w:rsidRDefault="000D0BE9">
      <w:pPr>
        <w:pStyle w:val="CommentText"/>
      </w:pPr>
      <w:r>
        <w:rPr>
          <w:rStyle w:val="CommentReference"/>
        </w:rPr>
        <w:annotationRef/>
      </w:r>
      <w:r>
        <w:t>The language here is ambiguous. Are we stating that we are using the OAuth 2.0 error format even thought this endpoint has absolutely nothing to do with OAuth 2.0? I don’t necessarily disagree but it isn’t a natural conclusion and so I suspect should be drawn out more explicitly.</w:t>
      </w:r>
    </w:p>
  </w:comment>
  <w:comment w:id="119" w:author="Yaron Y. Goland" w:date="2011-11-03T12:47:00Z" w:initials="YYG">
    <w:p w:rsidR="00240EA7" w:rsidRDefault="00240EA7">
      <w:pPr>
        <w:pStyle w:val="CommentText"/>
      </w:pPr>
      <w:r>
        <w:rPr>
          <w:rStyle w:val="CommentReference"/>
        </w:rPr>
        <w:annotationRef/>
      </w:r>
      <w:r>
        <w:t>A definition would be useful.</w:t>
      </w:r>
    </w:p>
  </w:comment>
  <w:comment w:id="122" w:author="Yaron Y. Goland" w:date="2011-11-03T12:48:00Z" w:initials="YYG">
    <w:p w:rsidR="00240EA7" w:rsidRDefault="00240EA7">
      <w:pPr>
        <w:pStyle w:val="CommentText"/>
      </w:pPr>
      <w:r>
        <w:rPr>
          <w:rStyle w:val="CommentReference"/>
        </w:rPr>
        <w:annotationRef/>
      </w:r>
      <w:r>
        <w:t>If this isn’t going to be an IETF RFC then why is this section here? Personally I think it should become an RFC but that’s a different discussion.</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E04D2"/>
    <w:multiLevelType w:val="multilevel"/>
    <w:tmpl w:val="4B0C9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1018D9"/>
    <w:multiLevelType w:val="multilevel"/>
    <w:tmpl w:val="DF3A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DD60CC"/>
    <w:multiLevelType w:val="multilevel"/>
    <w:tmpl w:val="7B921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875B31"/>
    <w:multiLevelType w:val="multilevel"/>
    <w:tmpl w:val="67DA8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18534B"/>
    <w:multiLevelType w:val="multilevel"/>
    <w:tmpl w:val="7CA07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264AD2"/>
    <w:multiLevelType w:val="multilevel"/>
    <w:tmpl w:val="59E40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7E47770"/>
    <w:multiLevelType w:val="multilevel"/>
    <w:tmpl w:val="8C0AC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B857EEE"/>
    <w:multiLevelType w:val="multilevel"/>
    <w:tmpl w:val="7AC65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1531E7A"/>
    <w:multiLevelType w:val="multilevel"/>
    <w:tmpl w:val="EC6A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192DAB"/>
    <w:multiLevelType w:val="multilevel"/>
    <w:tmpl w:val="86A63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7E9475E"/>
    <w:multiLevelType w:val="multilevel"/>
    <w:tmpl w:val="5B9C0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98921CF"/>
    <w:multiLevelType w:val="multilevel"/>
    <w:tmpl w:val="7B468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69E1740"/>
    <w:multiLevelType w:val="multilevel"/>
    <w:tmpl w:val="58FE7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9C44A97"/>
    <w:multiLevelType w:val="multilevel"/>
    <w:tmpl w:val="7CE00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A8F32DC"/>
    <w:multiLevelType w:val="multilevel"/>
    <w:tmpl w:val="DB7CA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B1F420E"/>
    <w:multiLevelType w:val="multilevel"/>
    <w:tmpl w:val="B7EA2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56A3EB1"/>
    <w:multiLevelType w:val="multilevel"/>
    <w:tmpl w:val="86828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DAC0ECD"/>
    <w:multiLevelType w:val="multilevel"/>
    <w:tmpl w:val="E4CC2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7"/>
  </w:num>
  <w:num w:numId="3">
    <w:abstractNumId w:val="7"/>
  </w:num>
  <w:num w:numId="4">
    <w:abstractNumId w:val="1"/>
  </w:num>
  <w:num w:numId="5">
    <w:abstractNumId w:val="5"/>
  </w:num>
  <w:num w:numId="6">
    <w:abstractNumId w:val="16"/>
  </w:num>
  <w:num w:numId="7">
    <w:abstractNumId w:val="8"/>
  </w:num>
  <w:num w:numId="8">
    <w:abstractNumId w:val="11"/>
  </w:num>
  <w:num w:numId="9">
    <w:abstractNumId w:val="13"/>
  </w:num>
  <w:num w:numId="10">
    <w:abstractNumId w:val="10"/>
  </w:num>
  <w:num w:numId="11">
    <w:abstractNumId w:val="4"/>
  </w:num>
  <w:num w:numId="12">
    <w:abstractNumId w:val="6"/>
  </w:num>
  <w:num w:numId="13">
    <w:abstractNumId w:val="9"/>
  </w:num>
  <w:num w:numId="14">
    <w:abstractNumId w:val="3"/>
  </w:num>
  <w:num w:numId="15">
    <w:abstractNumId w:val="2"/>
  </w:num>
  <w:num w:numId="16">
    <w:abstractNumId w:val="15"/>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trackRevisions/>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BC0BEA"/>
    <w:rsid w:val="00015714"/>
    <w:rsid w:val="000D0BE9"/>
    <w:rsid w:val="00240EA7"/>
    <w:rsid w:val="003B7C99"/>
    <w:rsid w:val="004B096A"/>
    <w:rsid w:val="005D5316"/>
    <w:rsid w:val="00685743"/>
    <w:rsid w:val="007A4FB8"/>
    <w:rsid w:val="008E36F9"/>
    <w:rsid w:val="008F07D8"/>
    <w:rsid w:val="00AF7605"/>
    <w:rsid w:val="00BC0BEA"/>
    <w:rsid w:val="00BD41CF"/>
    <w:rsid w:val="00CE31CE"/>
    <w:rsid w:val="00D464FE"/>
    <w:rsid w:val="00F56EAF"/>
    <w:rsid w:val="00FD3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Helvetica" w:hAnsi="Helvetica" w:cs="Helvetica" w:hint="default"/>
      <w:b/>
      <w:bCs/>
      <w:color w:val="666666"/>
    </w:rPr>
  </w:style>
  <w:style w:type="character" w:customStyle="1" w:styleId="hottext1">
    <w:name w:val="hottext1"/>
    <w:basedOn w:val="DefaultParagraphFont"/>
    <w:rPr>
      <w:rFonts w:ascii="Helvetica" w:hAnsi="Helvetica" w:cs="Helvetica"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Helvetica" w:hAnsi="Helvetica" w:cs="Helvetica" w:hint="default"/>
      <w:b/>
      <w:bCs/>
      <w:color w:val="666666"/>
    </w:rPr>
  </w:style>
  <w:style w:type="character" w:customStyle="1" w:styleId="hottext2">
    <w:name w:val="hottext2"/>
    <w:basedOn w:val="DefaultParagraphFont"/>
    <w:rPr>
      <w:rFonts w:ascii="Helvetica" w:hAnsi="Helvetica" w:cs="Helvetica"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BalloonText">
    <w:name w:val="Balloon Text"/>
    <w:basedOn w:val="Normal"/>
    <w:link w:val="BalloonTextChar"/>
    <w:uiPriority w:val="99"/>
    <w:semiHidden/>
    <w:unhideWhenUsed/>
    <w:rsid w:val="00BC0BE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BEA"/>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BC0BEA"/>
    <w:rPr>
      <w:sz w:val="16"/>
      <w:szCs w:val="16"/>
    </w:rPr>
  </w:style>
  <w:style w:type="paragraph" w:styleId="CommentText">
    <w:name w:val="annotation text"/>
    <w:basedOn w:val="Normal"/>
    <w:link w:val="CommentTextChar"/>
    <w:uiPriority w:val="99"/>
    <w:unhideWhenUsed/>
    <w:rsid w:val="00BC0BEA"/>
    <w:rPr>
      <w:sz w:val="20"/>
      <w:szCs w:val="20"/>
    </w:rPr>
  </w:style>
  <w:style w:type="character" w:customStyle="1" w:styleId="CommentTextChar">
    <w:name w:val="Comment Text Char"/>
    <w:basedOn w:val="DefaultParagraphFont"/>
    <w:link w:val="CommentText"/>
    <w:uiPriority w:val="99"/>
    <w:rsid w:val="00BC0BEA"/>
    <w:rPr>
      <w:rFonts w:eastAsiaTheme="minorEastAsia"/>
    </w:rPr>
  </w:style>
  <w:style w:type="paragraph" w:styleId="CommentSubject">
    <w:name w:val="annotation subject"/>
    <w:basedOn w:val="CommentText"/>
    <w:next w:val="CommentText"/>
    <w:link w:val="CommentSubjectChar"/>
    <w:uiPriority w:val="99"/>
    <w:semiHidden/>
    <w:unhideWhenUsed/>
    <w:rsid w:val="00BC0BEA"/>
    <w:rPr>
      <w:b/>
      <w:bCs/>
    </w:rPr>
  </w:style>
  <w:style w:type="character" w:customStyle="1" w:styleId="CommentSubjectChar">
    <w:name w:val="Comment Subject Char"/>
    <w:basedOn w:val="CommentTextChar"/>
    <w:link w:val="CommentSubject"/>
    <w:uiPriority w:val="99"/>
    <w:semiHidden/>
    <w:rsid w:val="00BC0BEA"/>
    <w:rPr>
      <w:rFonts w:eastAsiaTheme="minorEastAsia"/>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Helvetica" w:hAnsi="Helvetica" w:cs="Helvetica" w:hint="default"/>
      <w:b/>
      <w:bCs/>
      <w:color w:val="666666"/>
    </w:rPr>
  </w:style>
  <w:style w:type="character" w:customStyle="1" w:styleId="hottext1">
    <w:name w:val="hottext1"/>
    <w:basedOn w:val="DefaultParagraphFont"/>
    <w:rPr>
      <w:rFonts w:ascii="Helvetica" w:hAnsi="Helvetica" w:cs="Helvetica"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Helvetica" w:hAnsi="Helvetica" w:cs="Helvetica" w:hint="default"/>
      <w:b/>
      <w:bCs/>
      <w:color w:val="666666"/>
    </w:rPr>
  </w:style>
  <w:style w:type="character" w:customStyle="1" w:styleId="hottext2">
    <w:name w:val="hottext2"/>
    <w:basedOn w:val="DefaultParagraphFont"/>
    <w:rPr>
      <w:rFonts w:ascii="Helvetica" w:hAnsi="Helvetica" w:cs="Helvetica"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BalloonText">
    <w:name w:val="Balloon Text"/>
    <w:basedOn w:val="Normal"/>
    <w:link w:val="BalloonTextChar"/>
    <w:uiPriority w:val="99"/>
    <w:semiHidden/>
    <w:unhideWhenUsed/>
    <w:rsid w:val="00BC0BE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BEA"/>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BC0BEA"/>
    <w:rPr>
      <w:sz w:val="16"/>
      <w:szCs w:val="16"/>
    </w:rPr>
  </w:style>
  <w:style w:type="paragraph" w:styleId="CommentText">
    <w:name w:val="annotation text"/>
    <w:basedOn w:val="Normal"/>
    <w:link w:val="CommentTextChar"/>
    <w:uiPriority w:val="99"/>
    <w:unhideWhenUsed/>
    <w:rsid w:val="00BC0BEA"/>
    <w:rPr>
      <w:sz w:val="20"/>
      <w:szCs w:val="20"/>
    </w:rPr>
  </w:style>
  <w:style w:type="character" w:customStyle="1" w:styleId="CommentTextChar">
    <w:name w:val="Comment Text Char"/>
    <w:basedOn w:val="DefaultParagraphFont"/>
    <w:link w:val="CommentText"/>
    <w:uiPriority w:val="99"/>
    <w:rsid w:val="00BC0BEA"/>
    <w:rPr>
      <w:rFonts w:eastAsiaTheme="minorEastAsia"/>
    </w:rPr>
  </w:style>
  <w:style w:type="paragraph" w:styleId="CommentSubject">
    <w:name w:val="annotation subject"/>
    <w:basedOn w:val="CommentText"/>
    <w:next w:val="CommentText"/>
    <w:link w:val="CommentSubjectChar"/>
    <w:uiPriority w:val="99"/>
    <w:semiHidden/>
    <w:unhideWhenUsed/>
    <w:rsid w:val="00BC0BEA"/>
    <w:rPr>
      <w:b/>
      <w:bCs/>
    </w:rPr>
  </w:style>
  <w:style w:type="character" w:customStyle="1" w:styleId="CommentSubjectChar">
    <w:name w:val="Comment Subject Char"/>
    <w:basedOn w:val="CommentTextChar"/>
    <w:link w:val="CommentSubject"/>
    <w:uiPriority w:val="99"/>
    <w:semiHidden/>
    <w:rsid w:val="00BC0BEA"/>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207986">
      <w:bodyDiv w:val="1"/>
      <w:marLeft w:val="480"/>
      <w:marRight w:val="480"/>
      <w:marTop w:val="480"/>
      <w:marBottom w:val="480"/>
      <w:divBdr>
        <w:top w:val="none" w:sz="0" w:space="0" w:color="auto"/>
        <w:left w:val="none" w:sz="0" w:space="0" w:color="auto"/>
        <w:bottom w:val="none" w:sz="0" w:space="0" w:color="auto"/>
        <w:right w:val="none" w:sz="0" w:space="0" w:color="auto"/>
      </w:divBdr>
      <w:divsChild>
        <w:div w:id="6639802">
          <w:blockQuote w:val="1"/>
          <w:marLeft w:val="720"/>
          <w:marRight w:val="720"/>
          <w:marTop w:val="100"/>
          <w:marBottom w:val="100"/>
          <w:divBdr>
            <w:top w:val="none" w:sz="0" w:space="0" w:color="auto"/>
            <w:left w:val="none" w:sz="0" w:space="0" w:color="auto"/>
            <w:bottom w:val="none" w:sz="0" w:space="0" w:color="auto"/>
            <w:right w:val="none" w:sz="0" w:space="0" w:color="auto"/>
          </w:divBdr>
        </w:div>
        <w:div w:id="171116479">
          <w:blockQuote w:val="1"/>
          <w:marLeft w:val="720"/>
          <w:marRight w:val="720"/>
          <w:marTop w:val="100"/>
          <w:marBottom w:val="100"/>
          <w:divBdr>
            <w:top w:val="none" w:sz="0" w:space="0" w:color="auto"/>
            <w:left w:val="none" w:sz="0" w:space="0" w:color="auto"/>
            <w:bottom w:val="none" w:sz="0" w:space="0" w:color="auto"/>
            <w:right w:val="none" w:sz="0" w:space="0" w:color="auto"/>
          </w:divBdr>
        </w:div>
        <w:div w:id="246813854">
          <w:marLeft w:val="720"/>
          <w:marRight w:val="0"/>
          <w:marTop w:val="0"/>
          <w:marBottom w:val="0"/>
          <w:divBdr>
            <w:top w:val="none" w:sz="0" w:space="0" w:color="auto"/>
            <w:left w:val="none" w:sz="0" w:space="0" w:color="auto"/>
            <w:bottom w:val="none" w:sz="0" w:space="0" w:color="auto"/>
            <w:right w:val="none" w:sz="0" w:space="0" w:color="auto"/>
          </w:divBdr>
        </w:div>
        <w:div w:id="307711269">
          <w:blockQuote w:val="1"/>
          <w:marLeft w:val="720"/>
          <w:marRight w:val="720"/>
          <w:marTop w:val="100"/>
          <w:marBottom w:val="100"/>
          <w:divBdr>
            <w:top w:val="none" w:sz="0" w:space="0" w:color="auto"/>
            <w:left w:val="none" w:sz="0" w:space="0" w:color="auto"/>
            <w:bottom w:val="none" w:sz="0" w:space="0" w:color="auto"/>
            <w:right w:val="none" w:sz="0" w:space="0" w:color="auto"/>
          </w:divBdr>
        </w:div>
        <w:div w:id="324476527">
          <w:blockQuote w:val="1"/>
          <w:marLeft w:val="720"/>
          <w:marRight w:val="720"/>
          <w:marTop w:val="100"/>
          <w:marBottom w:val="100"/>
          <w:divBdr>
            <w:top w:val="none" w:sz="0" w:space="0" w:color="auto"/>
            <w:left w:val="none" w:sz="0" w:space="0" w:color="auto"/>
            <w:bottom w:val="none" w:sz="0" w:space="0" w:color="auto"/>
            <w:right w:val="none" w:sz="0" w:space="0" w:color="auto"/>
          </w:divBdr>
        </w:div>
        <w:div w:id="544100587">
          <w:marLeft w:val="720"/>
          <w:marRight w:val="0"/>
          <w:marTop w:val="0"/>
          <w:marBottom w:val="0"/>
          <w:divBdr>
            <w:top w:val="none" w:sz="0" w:space="0" w:color="auto"/>
            <w:left w:val="none" w:sz="0" w:space="0" w:color="auto"/>
            <w:bottom w:val="none" w:sz="0" w:space="0" w:color="auto"/>
            <w:right w:val="none" w:sz="0" w:space="0" w:color="auto"/>
          </w:divBdr>
        </w:div>
        <w:div w:id="588467074">
          <w:marLeft w:val="720"/>
          <w:marRight w:val="0"/>
          <w:marTop w:val="0"/>
          <w:marBottom w:val="0"/>
          <w:divBdr>
            <w:top w:val="none" w:sz="0" w:space="0" w:color="auto"/>
            <w:left w:val="none" w:sz="0" w:space="0" w:color="auto"/>
            <w:bottom w:val="none" w:sz="0" w:space="0" w:color="auto"/>
            <w:right w:val="none" w:sz="0" w:space="0" w:color="auto"/>
          </w:divBdr>
        </w:div>
        <w:div w:id="639502443">
          <w:marLeft w:val="720"/>
          <w:marRight w:val="0"/>
          <w:marTop w:val="0"/>
          <w:marBottom w:val="0"/>
          <w:divBdr>
            <w:top w:val="none" w:sz="0" w:space="0" w:color="auto"/>
            <w:left w:val="none" w:sz="0" w:space="0" w:color="auto"/>
            <w:bottom w:val="none" w:sz="0" w:space="0" w:color="auto"/>
            <w:right w:val="none" w:sz="0" w:space="0" w:color="auto"/>
          </w:divBdr>
        </w:div>
        <w:div w:id="648676911">
          <w:marLeft w:val="720"/>
          <w:marRight w:val="0"/>
          <w:marTop w:val="0"/>
          <w:marBottom w:val="0"/>
          <w:divBdr>
            <w:top w:val="none" w:sz="0" w:space="0" w:color="auto"/>
            <w:left w:val="none" w:sz="0" w:space="0" w:color="auto"/>
            <w:bottom w:val="none" w:sz="0" w:space="0" w:color="auto"/>
            <w:right w:val="none" w:sz="0" w:space="0" w:color="auto"/>
          </w:divBdr>
        </w:div>
        <w:div w:id="681475354">
          <w:marLeft w:val="720"/>
          <w:marRight w:val="0"/>
          <w:marTop w:val="0"/>
          <w:marBottom w:val="0"/>
          <w:divBdr>
            <w:top w:val="none" w:sz="0" w:space="0" w:color="auto"/>
            <w:left w:val="none" w:sz="0" w:space="0" w:color="auto"/>
            <w:bottom w:val="none" w:sz="0" w:space="0" w:color="auto"/>
            <w:right w:val="none" w:sz="0" w:space="0" w:color="auto"/>
          </w:divBdr>
        </w:div>
        <w:div w:id="883953174">
          <w:blockQuote w:val="1"/>
          <w:marLeft w:val="720"/>
          <w:marRight w:val="720"/>
          <w:marTop w:val="100"/>
          <w:marBottom w:val="100"/>
          <w:divBdr>
            <w:top w:val="none" w:sz="0" w:space="0" w:color="auto"/>
            <w:left w:val="none" w:sz="0" w:space="0" w:color="auto"/>
            <w:bottom w:val="none" w:sz="0" w:space="0" w:color="auto"/>
            <w:right w:val="none" w:sz="0" w:space="0" w:color="auto"/>
          </w:divBdr>
        </w:div>
        <w:div w:id="961420304">
          <w:marLeft w:val="720"/>
          <w:marRight w:val="0"/>
          <w:marTop w:val="0"/>
          <w:marBottom w:val="0"/>
          <w:divBdr>
            <w:top w:val="none" w:sz="0" w:space="0" w:color="auto"/>
            <w:left w:val="none" w:sz="0" w:space="0" w:color="auto"/>
            <w:bottom w:val="none" w:sz="0" w:space="0" w:color="auto"/>
            <w:right w:val="none" w:sz="0" w:space="0" w:color="auto"/>
          </w:divBdr>
        </w:div>
        <w:div w:id="1514299339">
          <w:marLeft w:val="720"/>
          <w:marRight w:val="0"/>
          <w:marTop w:val="0"/>
          <w:marBottom w:val="0"/>
          <w:divBdr>
            <w:top w:val="none" w:sz="0" w:space="0" w:color="auto"/>
            <w:left w:val="none" w:sz="0" w:space="0" w:color="auto"/>
            <w:bottom w:val="none" w:sz="0" w:space="0" w:color="auto"/>
            <w:right w:val="none" w:sz="0" w:space="0" w:color="auto"/>
          </w:divBdr>
        </w:div>
        <w:div w:id="1591499383">
          <w:blockQuote w:val="1"/>
          <w:marLeft w:val="720"/>
          <w:marRight w:val="720"/>
          <w:marTop w:val="100"/>
          <w:marBottom w:val="100"/>
          <w:divBdr>
            <w:top w:val="none" w:sz="0" w:space="0" w:color="auto"/>
            <w:left w:val="none" w:sz="0" w:space="0" w:color="auto"/>
            <w:bottom w:val="none" w:sz="0" w:space="0" w:color="auto"/>
            <w:right w:val="none" w:sz="0" w:space="0" w:color="auto"/>
          </w:divBdr>
        </w:div>
        <w:div w:id="1609771362">
          <w:blockQuote w:val="1"/>
          <w:marLeft w:val="720"/>
          <w:marRight w:val="720"/>
          <w:marTop w:val="100"/>
          <w:marBottom w:val="100"/>
          <w:divBdr>
            <w:top w:val="none" w:sz="0" w:space="0" w:color="auto"/>
            <w:left w:val="none" w:sz="0" w:space="0" w:color="auto"/>
            <w:bottom w:val="none" w:sz="0" w:space="0" w:color="auto"/>
            <w:right w:val="none" w:sz="0" w:space="0" w:color="auto"/>
          </w:divBdr>
        </w:div>
        <w:div w:id="1822770555">
          <w:blockQuote w:val="1"/>
          <w:marLeft w:val="720"/>
          <w:marRight w:val="720"/>
          <w:marTop w:val="100"/>
          <w:marBottom w:val="100"/>
          <w:divBdr>
            <w:top w:val="none" w:sz="0" w:space="0" w:color="auto"/>
            <w:left w:val="none" w:sz="0" w:space="0" w:color="auto"/>
            <w:bottom w:val="none" w:sz="0" w:space="0" w:color="auto"/>
            <w:right w:val="none" w:sz="0" w:space="0" w:color="auto"/>
          </w:divBdr>
        </w:div>
        <w:div w:id="1899516544">
          <w:blockQuote w:val="1"/>
          <w:marLeft w:val="720"/>
          <w:marRight w:val="720"/>
          <w:marTop w:val="100"/>
          <w:marBottom w:val="100"/>
          <w:divBdr>
            <w:top w:val="none" w:sz="0" w:space="0" w:color="auto"/>
            <w:left w:val="none" w:sz="0" w:space="0" w:color="auto"/>
            <w:bottom w:val="none" w:sz="0" w:space="0" w:color="auto"/>
            <w:right w:val="none" w:sz="0" w:space="0" w:color="auto"/>
          </w:divBdr>
        </w:div>
        <w:div w:id="1925072390">
          <w:marLeft w:val="720"/>
          <w:marRight w:val="0"/>
          <w:marTop w:val="0"/>
          <w:marBottom w:val="0"/>
          <w:divBdr>
            <w:top w:val="none" w:sz="0" w:space="0" w:color="auto"/>
            <w:left w:val="none" w:sz="0" w:space="0" w:color="auto"/>
            <w:bottom w:val="none" w:sz="0" w:space="0" w:color="auto"/>
            <w:right w:val="none" w:sz="0" w:space="0" w:color="auto"/>
          </w:divBdr>
        </w:div>
        <w:div w:id="1995983721">
          <w:blockQuote w:val="1"/>
          <w:marLeft w:val="720"/>
          <w:marRight w:val="720"/>
          <w:marTop w:val="100"/>
          <w:marBottom w:val="100"/>
          <w:divBdr>
            <w:top w:val="none" w:sz="0" w:space="0" w:color="auto"/>
            <w:left w:val="none" w:sz="0" w:space="0" w:color="auto"/>
            <w:bottom w:val="none" w:sz="0" w:space="0" w:color="auto"/>
            <w:right w:val="none" w:sz="0" w:space="0" w:color="auto"/>
          </w:divBdr>
        </w:div>
        <w:div w:id="2030832561">
          <w:blockQuote w:val="1"/>
          <w:marLeft w:val="720"/>
          <w:marRight w:val="720"/>
          <w:marTop w:val="100"/>
          <w:marBottom w:val="100"/>
          <w:divBdr>
            <w:top w:val="none" w:sz="0" w:space="0" w:color="auto"/>
            <w:left w:val="none" w:sz="0" w:space="0" w:color="auto"/>
            <w:bottom w:val="none" w:sz="0" w:space="0" w:color="auto"/>
            <w:right w:val="none" w:sz="0" w:space="0" w:color="auto"/>
          </w:divBdr>
        </w:div>
        <w:div w:id="20538426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ostermiller.org/calc/encode.html" TargetMode="External"/></Relationships>
</file>

<file path=word/_rels/document.xml.rels><?xml version="1.0" encoding="UTF-8" standalone="yes"?>
<Relationships xmlns="http://schemas.openxmlformats.org/package/2006/relationships"><Relationship Id="rId13" Type="http://schemas.openxmlformats.org/officeDocument/2006/relationships/hyperlink" Target="http://openid.net/specs/openid-connect-session-1_0.html" TargetMode="External"/><Relationship Id="rId18" Type="http://schemas.openxmlformats.org/officeDocument/2006/relationships/hyperlink" Target="http://xml.resource.org/public/rfc/xml/rfc2119.xml" TargetMode="External"/><Relationship Id="rId26" Type="http://schemas.openxmlformats.org/officeDocument/2006/relationships/hyperlink" Target="http://tools.ietf.org/html/rfc2616" TargetMode="External"/><Relationship Id="rId39" Type="http://schemas.openxmlformats.org/officeDocument/2006/relationships/hyperlink" Target="http://www.rfc-editor.org/rfc/rfc4627.txt" TargetMode="External"/><Relationship Id="rId3" Type="http://schemas.microsoft.com/office/2007/relationships/stylesWithEffects" Target="stylesWithEffects.xml"/><Relationship Id="rId21" Type="http://schemas.openxmlformats.org/officeDocument/2006/relationships/hyperlink" Target="mailto:mogul@wrl.dec.com" TargetMode="External"/><Relationship Id="rId34" Type="http://schemas.openxmlformats.org/officeDocument/2006/relationships/hyperlink" Target="http://tools.ietf.org/html/rfc3339" TargetMode="External"/><Relationship Id="rId42" Type="http://schemas.openxmlformats.org/officeDocument/2006/relationships/hyperlink" Target="http://csrc.nist.gov/publications/drafts/800-63-rev1/SP800-63-Rev1-Draft3_June2011.pdf" TargetMode="External"/><Relationship Id="rId47" Type="http://schemas.openxmlformats.org/officeDocument/2006/relationships/hyperlink" Target="mailto:jbradley@mac.com" TargetMode="External"/><Relationship Id="rId50" Type="http://schemas.openxmlformats.org/officeDocument/2006/relationships/hyperlink" Target="mailto:ejay@mgi1.com" TargetMode="External"/><Relationship Id="rId7" Type="http://schemas.openxmlformats.org/officeDocument/2006/relationships/hyperlink" Target="http://www.w3.org/WAI/ER/IG/ert/iso639.htm" TargetMode="External"/><Relationship Id="rId12" Type="http://schemas.openxmlformats.org/officeDocument/2006/relationships/hyperlink" Target="mailto:breno@google.com" TargetMode="External"/><Relationship Id="rId17" Type="http://schemas.openxmlformats.org/officeDocument/2006/relationships/hyperlink" Target="http://xml.resource.org/public/rfc/html/rfc2119.html" TargetMode="External"/><Relationship Id="rId25" Type="http://schemas.openxmlformats.org/officeDocument/2006/relationships/hyperlink" Target="mailto:timbl@w3.org" TargetMode="External"/><Relationship Id="rId33" Type="http://schemas.openxmlformats.org/officeDocument/2006/relationships/hyperlink" Target="mailto:chris.newman@sun.com" TargetMode="External"/><Relationship Id="rId38" Type="http://schemas.openxmlformats.org/officeDocument/2006/relationships/hyperlink" Target="http://tools.ietf.org/html/rfc4627" TargetMode="External"/><Relationship Id="rId46" Type="http://schemas.openxmlformats.org/officeDocument/2006/relationships/hyperlink" Target="mailto:n-sakimura@nri.co.jp" TargetMode="External"/><Relationship Id="rId2" Type="http://schemas.openxmlformats.org/officeDocument/2006/relationships/styles" Target="styles.xml"/><Relationship Id="rId16" Type="http://schemas.openxmlformats.org/officeDocument/2006/relationships/hyperlink" Target="http://www.rfc-editor.org/rfc/rfc2119.txt" TargetMode="External"/><Relationship Id="rId20" Type="http://schemas.openxmlformats.org/officeDocument/2006/relationships/hyperlink" Target="mailto:jg@w3.org" TargetMode="External"/><Relationship Id="rId29" Type="http://schemas.openxmlformats.org/officeDocument/2006/relationships/hyperlink" Target="http://www.rfc-editor.org/rfc/rfc2616.pdf" TargetMode="External"/><Relationship Id="rId41" Type="http://schemas.openxmlformats.org/officeDocument/2006/relationships/hyperlink" Target="http://www.rfc-editor.org/rfc/rfc5646.txt" TargetMode="Externa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hyperlink" Target="http://openid.net/specs/openid-connect-registration-1_0.html" TargetMode="External"/><Relationship Id="rId24" Type="http://schemas.openxmlformats.org/officeDocument/2006/relationships/hyperlink" Target="mailto:paulle@microsoft.com" TargetMode="External"/><Relationship Id="rId32" Type="http://schemas.openxmlformats.org/officeDocument/2006/relationships/hyperlink" Target="mailto:GK@ACM.ORG" TargetMode="External"/><Relationship Id="rId37" Type="http://schemas.openxmlformats.org/officeDocument/2006/relationships/hyperlink" Target="http://xml.resource.org/public/rfc/xml/rfc3339.xml" TargetMode="External"/><Relationship Id="rId40" Type="http://schemas.openxmlformats.org/officeDocument/2006/relationships/hyperlink" Target="http://tools.ietf.org/html/rfc5646" TargetMode="External"/><Relationship Id="rId45" Type="http://schemas.openxmlformats.org/officeDocument/2006/relationships/hyperlink" Target="http://www.twinsun.com/tz/tz-link.htm"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tools.ietf.org/html/rfc2119" TargetMode="External"/><Relationship Id="rId23" Type="http://schemas.openxmlformats.org/officeDocument/2006/relationships/hyperlink" Target="mailto:masinter@parc.xerox.com" TargetMode="External"/><Relationship Id="rId28" Type="http://schemas.openxmlformats.org/officeDocument/2006/relationships/hyperlink" Target="http://www.rfc-editor.org/rfc/rfc2616.ps" TargetMode="External"/><Relationship Id="rId36" Type="http://schemas.openxmlformats.org/officeDocument/2006/relationships/hyperlink" Target="http://xml.resource.org/public/rfc/html/rfc3339.html" TargetMode="External"/><Relationship Id="rId49" Type="http://schemas.openxmlformats.org/officeDocument/2006/relationships/hyperlink" Target="mailto:mbj@microsoft.com" TargetMode="External"/><Relationship Id="rId10" Type="http://schemas.openxmlformats.org/officeDocument/2006/relationships/hyperlink" Target="http://openid.net/specs/openid-connect-discovery-1_0.html" TargetMode="External"/><Relationship Id="rId19" Type="http://schemas.openxmlformats.org/officeDocument/2006/relationships/hyperlink" Target="mailto:fielding@ics.uci.edu" TargetMode="External"/><Relationship Id="rId31" Type="http://schemas.openxmlformats.org/officeDocument/2006/relationships/hyperlink" Target="http://xml.resource.org/public/rfc/xml/rfc2616.xml" TargetMode="External"/><Relationship Id="rId44" Type="http://schemas.openxmlformats.org/officeDocument/2006/relationships/hyperlink" Target="http://www.w3.org/TR/1999/REC-html401-19991224"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ools.ietf.org/html/draft-ietf-oauth-v2-bearer" TargetMode="External"/><Relationship Id="rId14" Type="http://schemas.openxmlformats.org/officeDocument/2006/relationships/hyperlink" Target="mailto:sob@harvard.edu" TargetMode="External"/><Relationship Id="rId22" Type="http://schemas.openxmlformats.org/officeDocument/2006/relationships/hyperlink" Target="mailto:frystyk@w3.org" TargetMode="External"/><Relationship Id="rId27" Type="http://schemas.openxmlformats.org/officeDocument/2006/relationships/hyperlink" Target="http://www.rfc-editor.org/rfc/rfc2616.txt" TargetMode="External"/><Relationship Id="rId30" Type="http://schemas.openxmlformats.org/officeDocument/2006/relationships/hyperlink" Target="http://xml.resource.org/public/rfc/html/rfc2616.html" TargetMode="External"/><Relationship Id="rId35" Type="http://schemas.openxmlformats.org/officeDocument/2006/relationships/hyperlink" Target="http://www.rfc-editor.org/rfc/rfc3339.txt" TargetMode="External"/><Relationship Id="rId43" Type="http://schemas.openxmlformats.org/officeDocument/2006/relationships/hyperlink" Target="http://www.w3.org/TR/1999/REC-html401-19991224" TargetMode="External"/><Relationship Id="rId48" Type="http://schemas.openxmlformats.org/officeDocument/2006/relationships/hyperlink" Target="mailto:breno@google.com" TargetMode="External"/><Relationship Id="rId8" Type="http://schemas.openxmlformats.org/officeDocument/2006/relationships/hyperlink" Target="http://tools.ietf.org/html/draft-ietf-oauth-v2" TargetMode="External"/><Relationship Id="rId51" Type="http://schemas.openxmlformats.org/officeDocument/2006/relationships/hyperlink" Target="mailto:cmortimore@salesforc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6655</Words>
  <Characters>37936</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Draft: OpenID Connect Basic Client 1.0 - draft 14</vt:lpstr>
    </vt:vector>
  </TitlesOfParts>
  <Company>Microsoft Corporation</Company>
  <LinksUpToDate>false</LinksUpToDate>
  <CharactersWithSpaces>44502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Basic Client 1.0 - draft 14</dc:title>
  <dc:creator>Yaron Y. Goland</dc:creator>
  <cp:lastModifiedBy>Mike Jones</cp:lastModifiedBy>
  <cp:revision>2</cp:revision>
  <dcterms:created xsi:type="dcterms:W3CDTF">2011-11-07T22:37:00Z</dcterms:created>
  <dcterms:modified xsi:type="dcterms:W3CDTF">2011-11-07T22:37:00Z</dcterms:modified>
</cp:coreProperties>
</file>