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996566683"/>
          <w:trHeight w:val="225"/>
          <w:tblCellSpacing w:w="15" w:type="dxa"/>
        </w:trPr>
        <w:tc>
          <w:tcPr>
            <w:tcW w:w="450" w:type="dxa"/>
            <w:shd w:val="clear" w:color="auto" w:fill="990000"/>
            <w:vAlign w:val="center"/>
            <w:hideMark/>
          </w:tcPr>
          <w:p w:rsidR="00000000" w:rsidRDefault="00D455ED">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S Sans Serif" w:eastAsia="Times New Roman" w:hAnsi="MS Sans Serif"/>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trPr>
          <w:divId w:val="996566683"/>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Grid>
              <w:gridCol w:w="3089"/>
              <w:gridCol w:w="3089"/>
            </w:tblGrid>
            <w:tr w:rsidR="00000000">
              <w:trPr>
                <w:tblCellSpacing w:w="7" w:type="dxa"/>
              </w:trPr>
              <w:tc>
                <w:tcPr>
                  <w:tcW w:w="1650" w:type="pct"/>
                  <w:shd w:val="clear" w:color="auto" w:fill="666666"/>
                  <w:hideMark/>
                </w:tcPr>
                <w:p w:rsidR="00000000" w:rsidRDefault="00D455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rsidR="00000000" w:rsidRDefault="00D455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xml:space="preserve">N. </w:t>
                  </w:r>
                  <w:proofErr w:type="spellStart"/>
                  <w:r>
                    <w:rPr>
                      <w:rFonts w:ascii="Arial" w:eastAsia="Times New Roman" w:hAnsi="Arial" w:cs="Arial"/>
                      <w:color w:val="FFFFFF"/>
                      <w:sz w:val="20"/>
                      <w:szCs w:val="20"/>
                    </w:rPr>
                    <w:t>Sakimura</w:t>
                  </w:r>
                  <w:proofErr w:type="spellEnd"/>
                </w:p>
              </w:tc>
            </w:tr>
            <w:tr w:rsidR="00000000">
              <w:trPr>
                <w:tblCellSpacing w:w="7" w:type="dxa"/>
              </w:trPr>
              <w:tc>
                <w:tcPr>
                  <w:tcW w:w="1650" w:type="pct"/>
                  <w:shd w:val="clear" w:color="auto" w:fill="666666"/>
                  <w:hideMark/>
                </w:tcPr>
                <w:p w:rsidR="00000000" w:rsidRDefault="00D455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D455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trPr>
                <w:tblCellSpacing w:w="7" w:type="dxa"/>
              </w:trPr>
              <w:tc>
                <w:tcPr>
                  <w:tcW w:w="1650" w:type="pct"/>
                  <w:shd w:val="clear" w:color="auto" w:fill="666666"/>
                  <w:hideMark/>
                </w:tcPr>
                <w:p w:rsidR="00000000" w:rsidRDefault="00D455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D455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 Ed.</w:t>
                  </w:r>
                </w:p>
              </w:tc>
            </w:tr>
            <w:tr w:rsidR="00000000">
              <w:trPr>
                <w:tblCellSpacing w:w="7" w:type="dxa"/>
              </w:trPr>
              <w:tc>
                <w:tcPr>
                  <w:tcW w:w="1650" w:type="pct"/>
                  <w:shd w:val="clear" w:color="auto" w:fill="666666"/>
                  <w:hideMark/>
                </w:tcPr>
                <w:p w:rsidR="00000000" w:rsidRDefault="00D455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D455ED">
                  <w:pPr>
                    <w:spacing w:before="0" w:beforeAutospacing="0" w:after="0" w:afterAutospacing="0"/>
                    <w:rPr>
                      <w:rFonts w:ascii="Arial" w:eastAsia="Times New Roman" w:hAnsi="Arial" w:cs="Arial"/>
                      <w:color w:val="FFFFFF"/>
                      <w:sz w:val="20"/>
                      <w:szCs w:val="20"/>
                    </w:rPr>
                  </w:pPr>
                  <w:proofErr w:type="spellStart"/>
                  <w:r>
                    <w:rPr>
                      <w:rFonts w:ascii="Arial" w:eastAsia="Times New Roman" w:hAnsi="Arial" w:cs="Arial"/>
                      <w:color w:val="FFFFFF"/>
                      <w:sz w:val="20"/>
                      <w:szCs w:val="20"/>
                    </w:rPr>
                    <w:t>Protiviti</w:t>
                  </w:r>
                  <w:proofErr w:type="spellEnd"/>
                </w:p>
              </w:tc>
            </w:tr>
            <w:tr w:rsidR="00000000">
              <w:trPr>
                <w:tblCellSpacing w:w="7" w:type="dxa"/>
              </w:trPr>
              <w:tc>
                <w:tcPr>
                  <w:tcW w:w="1650" w:type="pct"/>
                  <w:shd w:val="clear" w:color="auto" w:fill="666666"/>
                  <w:hideMark/>
                </w:tcPr>
                <w:p w:rsidR="00000000" w:rsidRDefault="00D455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D455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trPr>
                <w:tblCellSpacing w:w="7" w:type="dxa"/>
              </w:trPr>
              <w:tc>
                <w:tcPr>
                  <w:tcW w:w="1650" w:type="pct"/>
                  <w:shd w:val="clear" w:color="auto" w:fill="666666"/>
                  <w:hideMark/>
                </w:tcPr>
                <w:p w:rsidR="00000000" w:rsidRDefault="00D455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D455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trPr>
                <w:tblCellSpacing w:w="7" w:type="dxa"/>
              </w:trPr>
              <w:tc>
                <w:tcPr>
                  <w:tcW w:w="1650" w:type="pct"/>
                  <w:shd w:val="clear" w:color="auto" w:fill="666666"/>
                  <w:hideMark/>
                </w:tcPr>
                <w:p w:rsidR="00000000" w:rsidRDefault="00D455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rsidR="00000000" w:rsidRDefault="00D455ED">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September 30, 2011</w:t>
                  </w:r>
                </w:p>
              </w:tc>
            </w:tr>
          </w:tbl>
          <w:p w:rsidR="00000000" w:rsidRDefault="00D455ED">
            <w:pPr>
              <w:spacing w:before="0" w:beforeAutospacing="0" w:after="0" w:afterAutospacing="0"/>
              <w:rPr>
                <w:rFonts w:ascii="Verdana" w:eastAsia="Times New Roman" w:hAnsi="Verdana"/>
                <w:color w:val="000000"/>
              </w:rPr>
            </w:pPr>
          </w:p>
        </w:tc>
      </w:tr>
    </w:tbl>
    <w:p w:rsidR="00000000" w:rsidRDefault="00D455ED">
      <w:pPr>
        <w:pStyle w:val="Heading1"/>
        <w:divId w:val="996566683"/>
        <w:rPr>
          <w:rFonts w:eastAsia="Times New Roman"/>
          <w:lang w:val="en"/>
        </w:rPr>
      </w:pPr>
      <w:r>
        <w:rPr>
          <w:rFonts w:eastAsia="Times New Roman"/>
          <w:lang w:val="en"/>
        </w:rPr>
        <w:br/>
      </w:r>
      <w:proofErr w:type="spellStart"/>
      <w:r>
        <w:rPr>
          <w:rFonts w:eastAsia="Times New Roman"/>
          <w:lang w:val="en"/>
        </w:rPr>
        <w:t>OpenID</w:t>
      </w:r>
      <w:proofErr w:type="spellEnd"/>
      <w:r>
        <w:rPr>
          <w:rFonts w:eastAsia="Times New Roman"/>
          <w:lang w:val="en"/>
        </w:rPr>
        <w:t xml:space="preserve"> Connect Dynamic Client Registration 1.0 - draft 07</w:t>
      </w:r>
    </w:p>
    <w:p w:rsidR="00000000" w:rsidRDefault="00D455ED">
      <w:pPr>
        <w:pStyle w:val="Heading3"/>
        <w:divId w:val="996566683"/>
        <w:rPr>
          <w:rFonts w:eastAsia="Times New Roman"/>
          <w:lang w:val="en"/>
        </w:rPr>
      </w:pPr>
      <w:r>
        <w:rPr>
          <w:rFonts w:eastAsia="Times New Roman"/>
          <w:lang w:val="en"/>
        </w:rPr>
        <w:t>Abstract</w:t>
      </w:r>
    </w:p>
    <w:p w:rsidR="00000000" w:rsidRDefault="00D455ED">
      <w:pPr>
        <w:pStyle w:val="NormalWeb"/>
        <w:divId w:val="996566683"/>
        <w:rPr>
          <w:rFonts w:ascii="Verdana" w:hAnsi="Verdana"/>
          <w:color w:val="000000"/>
          <w:lang w:val="en"/>
        </w:rPr>
      </w:pPr>
      <w:proofErr w:type="spellStart"/>
      <w:r>
        <w:rPr>
          <w:rFonts w:ascii="Verdana" w:hAnsi="Verdana"/>
          <w:color w:val="000000"/>
          <w:lang w:val="en"/>
        </w:rPr>
        <w:t>OpenID</w:t>
      </w:r>
      <w:proofErr w:type="spellEnd"/>
      <w:r>
        <w:rPr>
          <w:rFonts w:ascii="Verdana" w:hAnsi="Verdana"/>
          <w:color w:val="000000"/>
          <w:lang w:val="en"/>
        </w:rPr>
        <w:t xml:space="preserve"> Connect is an identity protocol that provides authentication, authorization, and attribute transmission capability. It allows third party attested claims from distributed sources. The specification suite builds on </w:t>
      </w:r>
      <w:proofErr w:type="spellStart"/>
      <w:r>
        <w:rPr>
          <w:rFonts w:ascii="Verdana" w:hAnsi="Verdana"/>
          <w:color w:val="000000"/>
          <w:lang w:val="en"/>
        </w:rPr>
        <w:t>OAuth</w:t>
      </w:r>
      <w:proofErr w:type="spellEnd"/>
      <w:r>
        <w:rPr>
          <w:rFonts w:ascii="Verdana" w:hAnsi="Verdana"/>
          <w:color w:val="000000"/>
          <w:lang w:val="en"/>
        </w:rPr>
        <w:t xml:space="preserve"> 2.0 and consists of Building </w:t>
      </w:r>
      <w:r>
        <w:rPr>
          <w:rFonts w:ascii="Verdana" w:hAnsi="Verdana"/>
          <w:color w:val="000000"/>
          <w:lang w:val="en"/>
        </w:rPr>
        <w:t xml:space="preserve">Blocks (Messages, Discovery, Dynamic Client Registration, Session Management, JSON Web Token, JSON Web Signature, JSON WEB Encryption, JSON Web Keys, </w:t>
      </w:r>
      <w:proofErr w:type="gramStart"/>
      <w:r>
        <w:rPr>
          <w:rFonts w:ascii="Verdana" w:hAnsi="Verdana"/>
          <w:color w:val="000000"/>
          <w:lang w:val="en"/>
        </w:rPr>
        <w:t>Simple</w:t>
      </w:r>
      <w:proofErr w:type="gramEnd"/>
      <w:r>
        <w:rPr>
          <w:rFonts w:ascii="Verdana" w:hAnsi="Verdana"/>
          <w:color w:val="000000"/>
          <w:lang w:val="en"/>
        </w:rPr>
        <w:t xml:space="preserve"> Web Discovery), Protocol Bindings (e.g., Standard and Basic Client) and Extensions. This specificat</w:t>
      </w:r>
      <w:r>
        <w:rPr>
          <w:rFonts w:ascii="Verdana" w:hAnsi="Verdana"/>
          <w:color w:val="000000"/>
          <w:lang w:val="en"/>
        </w:rPr>
        <w:t xml:space="preserve">ion is the "Dynamic Client Registration" part of the suite that defines </w:t>
      </w:r>
      <w:commentRangeStart w:id="0"/>
      <w:r>
        <w:rPr>
          <w:rFonts w:ascii="Verdana" w:hAnsi="Verdana"/>
          <w:color w:val="000000"/>
          <w:lang w:val="en"/>
        </w:rPr>
        <w:t xml:space="preserve">how clients register with </w:t>
      </w:r>
      <w:proofErr w:type="spellStart"/>
      <w:r>
        <w:rPr>
          <w:rFonts w:ascii="Verdana" w:hAnsi="Verdana"/>
          <w:color w:val="000000"/>
          <w:lang w:val="en"/>
        </w:rPr>
        <w:t>OpenID</w:t>
      </w:r>
      <w:proofErr w:type="spellEnd"/>
      <w:r>
        <w:rPr>
          <w:rFonts w:ascii="Verdana" w:hAnsi="Verdana"/>
          <w:color w:val="000000"/>
          <w:lang w:val="en"/>
        </w:rPr>
        <w:t xml:space="preserve"> Providers. </w:t>
      </w:r>
      <w:commentRangeEnd w:id="0"/>
      <w:r w:rsidR="00EA1902">
        <w:rPr>
          <w:rStyle w:val="CommentReference"/>
        </w:rPr>
        <w:commentReference w:id="0"/>
      </w:r>
    </w:p>
    <w:p w:rsidR="00000000" w:rsidRDefault="00D455ED">
      <w:pPr>
        <w:pStyle w:val="Heading3"/>
        <w:divId w:val="996566683"/>
        <w:rPr>
          <w:rFonts w:eastAsia="Times New Roman"/>
          <w:lang w:val="en"/>
        </w:rPr>
      </w:pPr>
      <w:r>
        <w:rPr>
          <w:rFonts w:eastAsia="Times New Roman"/>
          <w:lang w:val="en"/>
        </w:rPr>
        <w:t>Requirements Language</w:t>
      </w:r>
    </w:p>
    <w:p w:rsidR="00000000" w:rsidRDefault="00D455ED">
      <w:pPr>
        <w:pStyle w:val="NormalWeb"/>
        <w:divId w:val="996566683"/>
        <w:rPr>
          <w:rFonts w:ascii="Verdana" w:hAnsi="Verdana"/>
          <w:color w:val="000000"/>
          <w:lang w:val="en"/>
        </w:rPr>
      </w:pPr>
      <w:r>
        <w:rPr>
          <w:rFonts w:ascii="Verdana" w:hAnsi="Verdana"/>
          <w:color w:val="000000"/>
          <w:lang w:val="en"/>
        </w:rPr>
        <w:t>The key words "MUST", "MUST NOT", "REQUIRED", "SHALL", "SHALL NOT", "SHOULD", "SHOULD NOT", "RECOMMENDED", "MAY", and</w:t>
      </w:r>
      <w:r>
        <w:rPr>
          <w:rFonts w:ascii="Verdana" w:hAnsi="Verdana"/>
          <w:color w:val="000000"/>
          <w:lang w:val="en"/>
        </w:rPr>
        <w:t xml:space="preserve">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rsidR="00000000" w:rsidRDefault="00D455ED">
      <w:pPr>
        <w:spacing w:before="0" w:beforeAutospacing="0" w:after="0" w:afterAutospacing="0"/>
        <w:divId w:val="996566683"/>
        <w:rPr>
          <w:rFonts w:ascii="Verdana" w:eastAsia="Times New Roman" w:hAnsi="Verdana"/>
          <w:color w:val="000000"/>
          <w:lang w:val="en"/>
        </w:rPr>
      </w:pPr>
      <w:bookmarkStart w:id="1" w:name="toc"/>
      <w:bookmarkEnd w:id="1"/>
    </w:p>
    <w:p w:rsidR="00000000" w:rsidRDefault="00D455ED">
      <w:pPr>
        <w:spacing w:before="0" w:beforeAutospacing="0" w:after="0" w:afterAutospacing="0"/>
        <w:divId w:val="996566683"/>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rsidR="00000000" w:rsidRDefault="00D455ED">
      <w:pPr>
        <w:pStyle w:val="Heading3"/>
        <w:divId w:val="996566683"/>
        <w:rPr>
          <w:rFonts w:eastAsia="Times New Roman"/>
          <w:lang w:val="en"/>
        </w:rPr>
      </w:pPr>
      <w:r>
        <w:rPr>
          <w:rFonts w:eastAsia="Times New Roman"/>
          <w:lang w:val="en"/>
        </w:rPr>
        <w:t>Table of Contents</w:t>
      </w:r>
    </w:p>
    <w:p w:rsidR="00000000" w:rsidRDefault="00D455ED">
      <w:pPr>
        <w:pStyle w:val="toc"/>
        <w:divId w:val="996566683"/>
        <w:rPr>
          <w:rFonts w:ascii="Verdana" w:hAnsi="Verdana"/>
          <w:color w:val="000000"/>
          <w:lang w:val="en"/>
        </w:rPr>
      </w:pPr>
      <w:hyperlink w:anchor="anchor1"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r>
      <w:hyperlink w:anchor="terminology" w:history="1">
        <w:r>
          <w:rPr>
            <w:rStyle w:val="Hyperlink"/>
            <w:rFonts w:ascii="Verdana" w:hAnsi="Verdana"/>
            <w:b/>
            <w:bCs/>
            <w:lang w:val="en"/>
          </w:rPr>
          <w:t>2.</w:t>
        </w:r>
      </w:hyperlink>
      <w:r>
        <w:rPr>
          <w:rFonts w:ascii="Verdana" w:hAnsi="Verdana"/>
          <w:color w:val="000000"/>
          <w:lang w:val="en"/>
        </w:rPr>
        <w:t xml:space="preserve">  </w:t>
      </w:r>
      <w:proofErr w:type="gramStart"/>
      <w:r>
        <w:rPr>
          <w:rFonts w:ascii="Verdana" w:hAnsi="Verdana"/>
          <w:color w:val="000000"/>
          <w:lang w:val="en"/>
        </w:rPr>
        <w:t>Terminology</w:t>
      </w:r>
      <w:r>
        <w:rPr>
          <w:rFonts w:ascii="Verdana" w:hAnsi="Verdana"/>
          <w:color w:val="000000"/>
          <w:lang w:val="en"/>
        </w:rPr>
        <w:br/>
      </w:r>
      <w:hyperlink w:anchor="anchor2" w:history="1">
        <w:r>
          <w:rPr>
            <w:rStyle w:val="Hyperlink"/>
            <w:rFonts w:ascii="Verdana" w:hAnsi="Verdana"/>
            <w:b/>
            <w:bCs/>
            <w:lang w:val="en"/>
          </w:rPr>
          <w:t>3.</w:t>
        </w:r>
        <w:proofErr w:type="gramEnd"/>
      </w:hyperlink>
      <w:r>
        <w:rPr>
          <w:rFonts w:ascii="Verdana" w:hAnsi="Verdana"/>
          <w:color w:val="000000"/>
          <w:lang w:val="en"/>
        </w:rPr>
        <w:t xml:space="preserve">  </w:t>
      </w:r>
      <w:proofErr w:type="gramStart"/>
      <w:r>
        <w:rPr>
          <w:rFonts w:ascii="Verdana" w:hAnsi="Verdana"/>
          <w:color w:val="000000"/>
          <w:lang w:val="en"/>
        </w:rPr>
        <w:t>Discovery</w:t>
      </w:r>
      <w:r>
        <w:rPr>
          <w:rFonts w:ascii="Verdana" w:hAnsi="Verdana"/>
          <w:color w:val="000000"/>
          <w:lang w:val="en"/>
        </w:rPr>
        <w:br/>
      </w:r>
      <w:hyperlink w:anchor="anchor3" w:history="1">
        <w:r>
          <w:rPr>
            <w:rStyle w:val="Hyperlink"/>
            <w:rFonts w:ascii="Verdana" w:hAnsi="Verdana"/>
            <w:b/>
            <w:bCs/>
            <w:lang w:val="en"/>
          </w:rPr>
          <w:t>4.</w:t>
        </w:r>
        <w:proofErr w:type="gramEnd"/>
      </w:hyperlink>
      <w:r>
        <w:rPr>
          <w:rFonts w:ascii="Verdana" w:hAnsi="Verdana"/>
          <w:color w:val="000000"/>
          <w:lang w:val="en"/>
        </w:rPr>
        <w:t xml:space="preserve">  </w:t>
      </w:r>
      <w:proofErr w:type="gramStart"/>
      <w:r>
        <w:rPr>
          <w:rFonts w:ascii="Verdana" w:hAnsi="Verdana"/>
          <w:color w:val="000000"/>
          <w:lang w:val="en"/>
        </w:rPr>
        <w:t>Client Registration Endpoint</w:t>
      </w:r>
      <w:r>
        <w:rPr>
          <w:rFonts w:ascii="Verdana" w:hAnsi="Verdana"/>
          <w:color w:val="000000"/>
          <w:lang w:val="en"/>
        </w:rPr>
        <w:br/>
        <w:t>    </w:t>
      </w:r>
      <w:hyperlink w:anchor="anchor4" w:history="1">
        <w:r>
          <w:rPr>
            <w:rStyle w:val="Hyperlink"/>
            <w:rFonts w:ascii="Verdana" w:hAnsi="Verdana"/>
            <w:b/>
            <w:bCs/>
            <w:lang w:val="en"/>
          </w:rPr>
          <w:t>4.1.</w:t>
        </w:r>
        <w:proofErr w:type="gramEnd"/>
      </w:hyperlink>
      <w:r>
        <w:rPr>
          <w:rFonts w:ascii="Verdana" w:hAnsi="Verdana"/>
          <w:color w:val="000000"/>
          <w:lang w:val="en"/>
        </w:rPr>
        <w:t xml:space="preserve">  </w:t>
      </w:r>
      <w:proofErr w:type="gramStart"/>
      <w:r>
        <w:rPr>
          <w:rFonts w:ascii="Verdana" w:hAnsi="Verdana"/>
          <w:color w:val="000000"/>
          <w:lang w:val="en"/>
        </w:rPr>
        <w:t>Request</w:t>
      </w:r>
      <w:r>
        <w:rPr>
          <w:rFonts w:ascii="Verdana" w:hAnsi="Verdana"/>
          <w:color w:val="000000"/>
          <w:lang w:val="en"/>
        </w:rPr>
        <w:br/>
        <w:t>    </w:t>
      </w:r>
      <w:hyperlink w:anchor="anchor5" w:history="1">
        <w:r>
          <w:rPr>
            <w:rStyle w:val="Hyperlink"/>
            <w:rFonts w:ascii="Verdana" w:hAnsi="Verdana"/>
            <w:b/>
            <w:bCs/>
            <w:lang w:val="en"/>
          </w:rPr>
          <w:t>4.2.</w:t>
        </w:r>
        <w:proofErr w:type="gramEnd"/>
      </w:hyperlink>
      <w:r>
        <w:rPr>
          <w:rFonts w:ascii="Verdana" w:hAnsi="Verdana"/>
          <w:color w:val="000000"/>
          <w:lang w:val="en"/>
        </w:rPr>
        <w:t xml:space="preserve">  </w:t>
      </w:r>
      <w:proofErr w:type="gramStart"/>
      <w:r>
        <w:rPr>
          <w:rFonts w:ascii="Verdana" w:hAnsi="Verdana"/>
          <w:color w:val="000000"/>
          <w:lang w:val="en"/>
        </w:rPr>
        <w:t>Response</w:t>
      </w:r>
      <w:r>
        <w:rPr>
          <w:rFonts w:ascii="Verdana" w:hAnsi="Verdana"/>
          <w:color w:val="000000"/>
          <w:lang w:val="en"/>
        </w:rPr>
        <w:br/>
      </w:r>
      <w:hyperlink w:anchor="IANA" w:history="1">
        <w:r>
          <w:rPr>
            <w:rStyle w:val="Hyperlink"/>
            <w:rFonts w:ascii="Verdana" w:hAnsi="Verdana"/>
            <w:b/>
            <w:bCs/>
            <w:lang w:val="en"/>
          </w:rPr>
          <w:t>5.</w:t>
        </w:r>
        <w:proofErr w:type="gramEnd"/>
      </w:hyperlink>
      <w:r>
        <w:rPr>
          <w:rFonts w:ascii="Verdana" w:hAnsi="Verdana"/>
          <w:color w:val="000000"/>
          <w:lang w:val="en"/>
        </w:rPr>
        <w:t xml:space="preserve">  </w:t>
      </w:r>
      <w:proofErr w:type="gramStart"/>
      <w:r>
        <w:rPr>
          <w:rFonts w:ascii="Verdana" w:hAnsi="Verdana"/>
          <w:color w:val="000000"/>
          <w:lang w:val="en"/>
        </w:rPr>
        <w:t>IANA Considerations</w:t>
      </w:r>
      <w:r>
        <w:rPr>
          <w:rFonts w:ascii="Verdana" w:hAnsi="Verdana"/>
          <w:color w:val="000000"/>
          <w:lang w:val="en"/>
        </w:rPr>
        <w:br/>
      </w:r>
      <w:hyperlink w:anchor="Security" w:history="1">
        <w:r>
          <w:rPr>
            <w:rStyle w:val="Hyperlink"/>
            <w:rFonts w:ascii="Verdana" w:hAnsi="Verdana"/>
            <w:b/>
            <w:bCs/>
            <w:lang w:val="en"/>
          </w:rPr>
          <w:t>6.</w:t>
        </w:r>
        <w:proofErr w:type="gramEnd"/>
      </w:hyperlink>
      <w:r>
        <w:rPr>
          <w:rFonts w:ascii="Verdana" w:hAnsi="Verdana"/>
          <w:color w:val="000000"/>
          <w:lang w:val="en"/>
        </w:rPr>
        <w:t xml:space="preserve">  </w:t>
      </w:r>
      <w:proofErr w:type="gramStart"/>
      <w:r>
        <w:rPr>
          <w:rFonts w:ascii="Verdana" w:hAnsi="Verdana"/>
          <w:color w:val="000000"/>
          <w:lang w:val="en"/>
        </w:rPr>
        <w:t>Security Considerations</w:t>
      </w:r>
      <w:r>
        <w:rPr>
          <w:rFonts w:ascii="Verdana" w:hAnsi="Verdana"/>
          <w:color w:val="000000"/>
          <w:lang w:val="en"/>
        </w:rPr>
        <w:br/>
      </w:r>
      <w:hyperlink w:anchor="rfc.references1" w:history="1">
        <w:r>
          <w:rPr>
            <w:rStyle w:val="Hyperlink"/>
            <w:rFonts w:ascii="Verdana" w:hAnsi="Verdana"/>
            <w:b/>
            <w:bCs/>
            <w:lang w:val="en"/>
          </w:rPr>
          <w:t>7.</w:t>
        </w:r>
        <w:proofErr w:type="gramEnd"/>
      </w:hyperlink>
      <w:r>
        <w:rPr>
          <w:rFonts w:ascii="Verdana" w:hAnsi="Verdana"/>
          <w:color w:val="000000"/>
          <w:lang w:val="en"/>
        </w:rPr>
        <w:t>  Normative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anchor7" w:history="1">
        <w:r>
          <w:rPr>
            <w:rStyle w:val="Hyperlink"/>
            <w:rFonts w:ascii="Verdana" w:hAnsi="Verdana"/>
            <w:b/>
            <w:bCs/>
            <w:lang w:val="en"/>
          </w:rPr>
          <w:t>Appendix B.</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rsidR="00000000" w:rsidRDefault="00D455ED">
      <w:pPr>
        <w:spacing w:before="0" w:beforeAutospacing="0" w:after="0" w:afterAutospacing="0"/>
        <w:divId w:val="996566683"/>
        <w:rPr>
          <w:rFonts w:ascii="Verdana" w:eastAsia="Times New Roman" w:hAnsi="Verdana"/>
          <w:color w:val="000000"/>
          <w:lang w:val="en"/>
        </w:rPr>
      </w:pPr>
      <w:r>
        <w:rPr>
          <w:rFonts w:ascii="Verdana" w:eastAsia="Times New Roman" w:hAnsi="Verdana"/>
          <w:color w:val="000000"/>
          <w:lang w:val="en"/>
        </w:rPr>
        <w:br w:type="textWrapping" w:clear="all"/>
      </w:r>
      <w:bookmarkStart w:id="2" w:name="anchor1"/>
      <w:bookmarkEnd w:id="2"/>
    </w:p>
    <w:p w:rsidR="00000000" w:rsidRDefault="00D455ED">
      <w:pPr>
        <w:spacing w:before="0" w:beforeAutospacing="0" w:after="0" w:afterAutospacing="0"/>
        <w:divId w:val="996566683"/>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996566683"/>
          <w:trHeight w:val="225"/>
          <w:tblCellSpacing w:w="15" w:type="dxa"/>
        </w:trPr>
        <w:tc>
          <w:tcPr>
            <w:tcW w:w="450" w:type="dxa"/>
            <w:shd w:val="clear" w:color="auto" w:fill="990000"/>
            <w:vAlign w:val="center"/>
            <w:hideMark/>
          </w:tcPr>
          <w:p w:rsidR="00000000" w:rsidRDefault="00D455ED">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D455ED">
      <w:pPr>
        <w:pStyle w:val="Heading3"/>
        <w:divId w:val="996566683"/>
        <w:rPr>
          <w:rFonts w:eastAsia="Times New Roman"/>
          <w:lang w:val="en"/>
        </w:rPr>
      </w:pPr>
      <w:bookmarkStart w:id="3" w:name="rfc.section.1"/>
      <w:bookmarkEnd w:id="3"/>
      <w:r>
        <w:rPr>
          <w:rFonts w:eastAsia="Times New Roman"/>
          <w:lang w:val="en"/>
        </w:rPr>
        <w:t>1.  Introduction</w:t>
      </w:r>
    </w:p>
    <w:p w:rsidR="00000000" w:rsidRDefault="00D455ED">
      <w:pPr>
        <w:pStyle w:val="NormalWeb"/>
        <w:divId w:val="996566683"/>
        <w:rPr>
          <w:rFonts w:ascii="Verdana" w:hAnsi="Verdana"/>
          <w:color w:val="000000"/>
          <w:lang w:val="en"/>
        </w:rPr>
      </w:pPr>
      <w:r>
        <w:rPr>
          <w:rFonts w:ascii="Verdana" w:hAnsi="Verdana"/>
          <w:color w:val="000000"/>
          <w:lang w:val="en"/>
        </w:rPr>
        <w:t xml:space="preserve">In order for an </w:t>
      </w:r>
      <w:proofErr w:type="spellStart"/>
      <w:r>
        <w:rPr>
          <w:rFonts w:ascii="Verdana" w:hAnsi="Verdana"/>
          <w:color w:val="000000"/>
          <w:lang w:val="en"/>
        </w:rPr>
        <w:t>OpenID</w:t>
      </w:r>
      <w:proofErr w:type="spellEnd"/>
      <w:r>
        <w:rPr>
          <w:rFonts w:ascii="Verdana" w:hAnsi="Verdana"/>
          <w:color w:val="000000"/>
          <w:lang w:val="en"/>
        </w:rPr>
        <w:t xml:space="preserve"> Connect client to utilize </w:t>
      </w:r>
      <w:proofErr w:type="spellStart"/>
      <w:r>
        <w:rPr>
          <w:rFonts w:ascii="Verdana" w:hAnsi="Verdana"/>
          <w:color w:val="000000"/>
          <w:lang w:val="en"/>
        </w:rPr>
        <w:t>OpenID</w:t>
      </w:r>
      <w:proofErr w:type="spellEnd"/>
      <w:r>
        <w:rPr>
          <w:rFonts w:ascii="Verdana" w:hAnsi="Verdana"/>
          <w:color w:val="000000"/>
          <w:lang w:val="en"/>
        </w:rPr>
        <w:t xml:space="preserve"> services for a user, the client needs to register with the </w:t>
      </w:r>
      <w:proofErr w:type="spellStart"/>
      <w:r>
        <w:rPr>
          <w:rFonts w:ascii="Verdana" w:hAnsi="Verdana"/>
          <w:color w:val="000000"/>
          <w:lang w:val="en"/>
        </w:rPr>
        <w:t>OpenID</w:t>
      </w:r>
      <w:proofErr w:type="spellEnd"/>
      <w:r>
        <w:rPr>
          <w:rFonts w:ascii="Verdana" w:hAnsi="Verdana"/>
          <w:color w:val="000000"/>
          <w:lang w:val="en"/>
        </w:rPr>
        <w:t xml:space="preserve"> Provider t</w:t>
      </w:r>
      <w:r>
        <w:rPr>
          <w:rFonts w:ascii="Verdana" w:hAnsi="Verdana"/>
          <w:color w:val="000000"/>
          <w:lang w:val="en"/>
        </w:rPr>
        <w:t xml:space="preserve">o acquire a </w:t>
      </w:r>
      <w:commentRangeStart w:id="4"/>
      <w:r>
        <w:rPr>
          <w:rFonts w:ascii="Verdana" w:hAnsi="Verdana"/>
          <w:color w:val="000000"/>
          <w:lang w:val="en"/>
        </w:rPr>
        <w:t xml:space="preserve">client ID and shared secret. </w:t>
      </w:r>
      <w:commentRangeEnd w:id="4"/>
      <w:r w:rsidR="00EA1902">
        <w:rPr>
          <w:rStyle w:val="CommentReference"/>
        </w:rPr>
        <w:commentReference w:id="4"/>
      </w:r>
      <w:r>
        <w:rPr>
          <w:rFonts w:ascii="Verdana" w:hAnsi="Verdana"/>
          <w:color w:val="000000"/>
          <w:lang w:val="en"/>
        </w:rPr>
        <w:t xml:space="preserve">This document describes how a new client can register with the provider, and how a client already in possession of a </w:t>
      </w:r>
      <w:proofErr w:type="spellStart"/>
      <w:r>
        <w:rPr>
          <w:rFonts w:ascii="Verdana" w:hAnsi="Verdana"/>
          <w:color w:val="000000"/>
          <w:lang w:val="en"/>
        </w:rPr>
        <w:t>client_id</w:t>
      </w:r>
      <w:proofErr w:type="spellEnd"/>
      <w:r>
        <w:rPr>
          <w:rFonts w:ascii="Verdana" w:hAnsi="Verdana"/>
          <w:color w:val="000000"/>
          <w:lang w:val="en"/>
        </w:rPr>
        <w:t xml:space="preserve"> can retrieve updated registration information. </w:t>
      </w:r>
    </w:p>
    <w:p w:rsidR="00000000" w:rsidRDefault="00D455ED">
      <w:pPr>
        <w:pStyle w:val="NormalWeb"/>
        <w:divId w:val="996566683"/>
        <w:rPr>
          <w:rFonts w:ascii="Verdana" w:hAnsi="Verdana"/>
          <w:color w:val="000000"/>
          <w:lang w:val="en"/>
        </w:rPr>
      </w:pPr>
      <w:r>
        <w:rPr>
          <w:rFonts w:ascii="Verdana" w:hAnsi="Verdana"/>
          <w:color w:val="000000"/>
          <w:lang w:val="en"/>
        </w:rPr>
        <w:t xml:space="preserve">The Client Registration endpoint may be </w:t>
      </w:r>
      <w:r>
        <w:rPr>
          <w:rFonts w:ascii="Verdana" w:hAnsi="Verdana"/>
          <w:color w:val="000000"/>
          <w:lang w:val="en"/>
        </w:rPr>
        <w:t xml:space="preserve">co-resident with the token endpoint as an optimization in some deployments. </w:t>
      </w:r>
    </w:p>
    <w:p w:rsidR="00000000" w:rsidRDefault="00D455ED">
      <w:pPr>
        <w:spacing w:before="0" w:beforeAutospacing="0" w:after="0" w:afterAutospacing="0"/>
        <w:divId w:val="996566683"/>
        <w:rPr>
          <w:rFonts w:ascii="Verdana" w:eastAsia="Times New Roman" w:hAnsi="Verdana"/>
          <w:color w:val="000000"/>
          <w:lang w:val="en"/>
        </w:rPr>
      </w:pPr>
      <w:bookmarkStart w:id="5" w:name="terminology"/>
      <w:bookmarkEnd w:id="5"/>
    </w:p>
    <w:p w:rsidR="00000000" w:rsidRDefault="00D455ED">
      <w:pPr>
        <w:spacing w:before="0" w:beforeAutospacing="0" w:after="0" w:afterAutospacing="0"/>
        <w:divId w:val="996566683"/>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996566683"/>
          <w:trHeight w:val="225"/>
          <w:tblCellSpacing w:w="15" w:type="dxa"/>
        </w:trPr>
        <w:tc>
          <w:tcPr>
            <w:tcW w:w="450" w:type="dxa"/>
            <w:shd w:val="clear" w:color="auto" w:fill="990000"/>
            <w:vAlign w:val="center"/>
            <w:hideMark/>
          </w:tcPr>
          <w:p w:rsidR="00000000" w:rsidRDefault="00D455ED">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D455ED">
      <w:pPr>
        <w:pStyle w:val="Heading3"/>
        <w:divId w:val="996566683"/>
        <w:rPr>
          <w:rFonts w:eastAsia="Times New Roman"/>
          <w:lang w:val="en"/>
        </w:rPr>
      </w:pPr>
      <w:bookmarkStart w:id="6" w:name="rfc.section.2"/>
      <w:bookmarkEnd w:id="6"/>
      <w:r>
        <w:rPr>
          <w:rFonts w:eastAsia="Times New Roman"/>
          <w:lang w:val="en"/>
        </w:rPr>
        <w:t>2.  Terminology</w:t>
      </w:r>
    </w:p>
    <w:p w:rsidR="00000000" w:rsidRDefault="00D455ED">
      <w:pPr>
        <w:pStyle w:val="NormalWeb"/>
        <w:divId w:val="996566683"/>
        <w:rPr>
          <w:rFonts w:ascii="Verdana" w:hAnsi="Verdana"/>
          <w:color w:val="000000"/>
          <w:lang w:val="en"/>
        </w:rPr>
      </w:pPr>
      <w:r>
        <w:rPr>
          <w:rFonts w:ascii="Verdana" w:hAnsi="Verdana"/>
          <w:color w:val="000000"/>
          <w:lang w:val="en"/>
        </w:rPr>
        <w:t xml:space="preserve">This specification uses the terms "Access Token", "Refresh Token", </w:t>
      </w:r>
      <w:r>
        <w:rPr>
          <w:rFonts w:ascii="Verdana" w:hAnsi="Verdana"/>
          <w:color w:val="000000"/>
          <w:lang w:val="en"/>
        </w:rPr>
        <w:t xml:space="preserve">"Authorization Code", "Authorization Grant", "Authorization Server", "Authorization Endpoint", "Client", "Client Identifier", "Client Secret", "Protected Resource", "Resource Owner", "Resource Server", and "Token Endpoint" that are defined by </w:t>
      </w:r>
      <w:hyperlink w:anchor="OAuth.2.0" w:history="1">
        <w:proofErr w:type="spellStart"/>
        <w:r>
          <w:rPr>
            <w:rStyle w:val="Hyperlink"/>
            <w:rFonts w:ascii="Verdana" w:hAnsi="Verdana"/>
            <w:u w:val="none"/>
            <w:lang w:val="en"/>
          </w:rPr>
          <w:t>OAuth</w:t>
        </w:r>
        <w:proofErr w:type="spellEnd"/>
        <w:r>
          <w:rPr>
            <w:rStyle w:val="Hyperlink"/>
            <w:rFonts w:ascii="Verdana" w:hAnsi="Verdana"/>
            <w:u w:val="none"/>
            <w:lang w:val="en"/>
          </w:rPr>
          <w:t xml:space="preserve"> 2.0</w:t>
        </w:r>
        <w:r>
          <w:rPr>
            <w:rStyle w:val="Hyperlink"/>
            <w:rFonts w:ascii="Verdana" w:hAnsi="Verdana"/>
            <w:vanish/>
            <w:u w:val="none"/>
            <w:lang w:val="en"/>
          </w:rPr>
          <w:t xml:space="preserve"> (Hammer-Lahav, E., Ed., Recordon, D., and D. Hardt, “OAuth 2.0 Authorization Protocol,” September 2011.)</w:t>
        </w:r>
      </w:hyperlink>
      <w:r>
        <w:rPr>
          <w:rFonts w:ascii="Verdana" w:hAnsi="Verdana"/>
          <w:color w:val="000000"/>
          <w:lang w:val="en"/>
        </w:rPr>
        <w:t xml:space="preserve"> [OAuth.2.0], and the terminology defined in the </w:t>
      </w:r>
      <w:hyperlink w:anchor="OpenID.Messages" w:history="1">
        <w:proofErr w:type="spellStart"/>
        <w:r>
          <w:rPr>
            <w:rStyle w:val="Hyperlink"/>
            <w:rFonts w:ascii="Verdana" w:hAnsi="Verdana"/>
            <w:u w:val="none"/>
            <w:lang w:val="en"/>
          </w:rPr>
          <w:t>OpenID</w:t>
        </w:r>
        <w:proofErr w:type="spellEnd"/>
        <w:r>
          <w:rPr>
            <w:rStyle w:val="Hyperlink"/>
            <w:rFonts w:ascii="Verdana" w:hAnsi="Verdana"/>
            <w:u w:val="none"/>
            <w:lang w:val="en"/>
          </w:rPr>
          <w:t xml:space="preserve"> Connect Messages 1.0</w:t>
        </w:r>
        <w:r>
          <w:rPr>
            <w:rStyle w:val="Hyperlink"/>
            <w:rFonts w:ascii="Verdana" w:hAnsi="Verdana"/>
            <w:vanish/>
            <w:u w:val="none"/>
            <w:lang w:val="en"/>
          </w:rPr>
          <w:t xml:space="preserve"> (</w:t>
        </w:r>
        <w:r>
          <w:rPr>
            <w:rStyle w:val="Hyperlink"/>
            <w:rFonts w:ascii="Verdana" w:hAnsi="Verdana"/>
            <w:vanish/>
            <w:u w:val="none"/>
            <w:lang w:val="en"/>
          </w:rPr>
          <w:t>Sakimura, N., Recordon, D., Bradley, J., de Medeiros, B., Jones, M., and E. Jay, “OpenID Connect Messages 1.0,” September 2011.)</w:t>
        </w:r>
      </w:hyperlink>
      <w:r>
        <w:rPr>
          <w:rFonts w:ascii="Verdana" w:hAnsi="Verdana"/>
          <w:color w:val="000000"/>
          <w:lang w:val="en"/>
        </w:rPr>
        <w:t xml:space="preserve"> [</w:t>
      </w:r>
      <w:proofErr w:type="spellStart"/>
      <w:r>
        <w:rPr>
          <w:rFonts w:ascii="Verdana" w:hAnsi="Verdana"/>
          <w:color w:val="000000"/>
          <w:lang w:val="en"/>
        </w:rPr>
        <w:t>OpenID.Messages</w:t>
      </w:r>
      <w:proofErr w:type="spellEnd"/>
      <w:r>
        <w:rPr>
          <w:rFonts w:ascii="Verdana" w:hAnsi="Verdana"/>
          <w:color w:val="000000"/>
          <w:lang w:val="en"/>
        </w:rPr>
        <w:t xml:space="preserve">] specification. </w:t>
      </w:r>
    </w:p>
    <w:p w:rsidR="00000000" w:rsidRDefault="00D455ED">
      <w:pPr>
        <w:spacing w:before="0" w:beforeAutospacing="0" w:after="0" w:afterAutospacing="0"/>
        <w:divId w:val="996566683"/>
        <w:rPr>
          <w:rFonts w:ascii="Verdana" w:eastAsia="Times New Roman" w:hAnsi="Verdana"/>
          <w:color w:val="000000"/>
          <w:lang w:val="en"/>
        </w:rPr>
      </w:pPr>
      <w:bookmarkStart w:id="7" w:name="anchor2"/>
      <w:bookmarkEnd w:id="7"/>
    </w:p>
    <w:p w:rsidR="00000000" w:rsidRDefault="00D455ED">
      <w:pPr>
        <w:spacing w:before="0" w:beforeAutospacing="0" w:after="0" w:afterAutospacing="0"/>
        <w:divId w:val="996566683"/>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996566683"/>
          <w:trHeight w:val="225"/>
          <w:tblCellSpacing w:w="15" w:type="dxa"/>
        </w:trPr>
        <w:tc>
          <w:tcPr>
            <w:tcW w:w="450" w:type="dxa"/>
            <w:shd w:val="clear" w:color="auto" w:fill="990000"/>
            <w:vAlign w:val="center"/>
            <w:hideMark/>
          </w:tcPr>
          <w:p w:rsidR="00000000" w:rsidRDefault="00D455ED">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D455ED">
      <w:pPr>
        <w:pStyle w:val="Heading3"/>
        <w:divId w:val="996566683"/>
        <w:rPr>
          <w:rFonts w:eastAsia="Times New Roman"/>
          <w:lang w:val="en"/>
        </w:rPr>
      </w:pPr>
      <w:bookmarkStart w:id="8" w:name="rfc.section.3"/>
      <w:bookmarkEnd w:id="8"/>
      <w:r>
        <w:rPr>
          <w:rFonts w:eastAsia="Times New Roman"/>
          <w:lang w:val="en"/>
        </w:rPr>
        <w:t>3.  Discovery</w:t>
      </w:r>
    </w:p>
    <w:p w:rsidR="00000000" w:rsidRDefault="00D455ED">
      <w:pPr>
        <w:pStyle w:val="NormalWeb"/>
        <w:divId w:val="996566683"/>
        <w:rPr>
          <w:rFonts w:ascii="Verdana" w:hAnsi="Verdana"/>
          <w:color w:val="000000"/>
          <w:lang w:val="en"/>
        </w:rPr>
      </w:pPr>
      <w:proofErr w:type="spellStart"/>
      <w:r>
        <w:rPr>
          <w:rFonts w:ascii="Verdana" w:hAnsi="Verdana"/>
          <w:color w:val="000000"/>
          <w:lang w:val="en"/>
        </w:rPr>
        <w:t>OpenID</w:t>
      </w:r>
      <w:proofErr w:type="spellEnd"/>
      <w:r>
        <w:rPr>
          <w:rFonts w:ascii="Verdana" w:hAnsi="Verdana"/>
          <w:color w:val="000000"/>
          <w:lang w:val="en"/>
        </w:rPr>
        <w:t xml:space="preserve"> Connect uses the </w:t>
      </w:r>
      <w:proofErr w:type="spellStart"/>
      <w:r>
        <w:rPr>
          <w:rFonts w:ascii="Verdana" w:hAnsi="Verdana"/>
          <w:color w:val="000000"/>
          <w:lang w:val="en"/>
        </w:rPr>
        <w:t>registration_endpoint</w:t>
      </w:r>
      <w:proofErr w:type="spellEnd"/>
      <w:r>
        <w:rPr>
          <w:rFonts w:ascii="Verdana" w:hAnsi="Verdana"/>
          <w:color w:val="000000"/>
          <w:lang w:val="en"/>
        </w:rPr>
        <w:t xml:space="preserve"> from the Provider Configuration Response </w:t>
      </w:r>
      <w:hyperlink w:anchor="OpenID.Discovery" w:history="1">
        <w:r>
          <w:rPr>
            <w:rStyle w:val="Hyperlink"/>
            <w:rFonts w:ascii="Verdana" w:hAnsi="Verdana"/>
            <w:u w:val="none"/>
            <w:lang w:val="en"/>
          </w:rPr>
          <w:t>Sec 4.2</w:t>
        </w:r>
        <w:r>
          <w:rPr>
            <w:rStyle w:val="Hyperlink"/>
            <w:rFonts w:ascii="Verdana" w:hAnsi="Verdana"/>
            <w:vanish/>
            <w:u w:val="none"/>
            <w:lang w:val="en"/>
          </w:rPr>
          <w:t xml:space="preserve"> (Sakimura, N., Bradley, J., Jones, M., and E. Jay, “OpenID Connect Discovery 1.0,” September 2011.)</w:t>
        </w:r>
      </w:hyperlink>
      <w:r>
        <w:rPr>
          <w:rFonts w:ascii="Verdana" w:hAnsi="Verdana"/>
          <w:color w:val="000000"/>
          <w:lang w:val="en"/>
        </w:rPr>
        <w:t xml:space="preserve"> [</w:t>
      </w:r>
      <w:proofErr w:type="spellStart"/>
      <w:r>
        <w:rPr>
          <w:rFonts w:ascii="Verdana" w:hAnsi="Verdana"/>
          <w:color w:val="000000"/>
          <w:lang w:val="en"/>
        </w:rPr>
        <w:t>OpenID.Discovery</w:t>
      </w:r>
      <w:proofErr w:type="spellEnd"/>
      <w:r>
        <w:rPr>
          <w:rFonts w:ascii="Verdana" w:hAnsi="Verdana"/>
          <w:color w:val="000000"/>
          <w:lang w:val="en"/>
        </w:rPr>
        <w:t xml:space="preserve">]. </w:t>
      </w:r>
    </w:p>
    <w:p w:rsidR="00000000" w:rsidRDefault="00D455ED">
      <w:pPr>
        <w:spacing w:before="0" w:beforeAutospacing="0" w:after="0" w:afterAutospacing="0"/>
        <w:divId w:val="996566683"/>
        <w:rPr>
          <w:rFonts w:ascii="Verdana" w:eastAsia="Times New Roman" w:hAnsi="Verdana"/>
          <w:color w:val="000000"/>
          <w:lang w:val="en"/>
        </w:rPr>
      </w:pPr>
      <w:bookmarkStart w:id="9" w:name="anchor3"/>
      <w:bookmarkEnd w:id="9"/>
    </w:p>
    <w:p w:rsidR="00000000" w:rsidRDefault="00D455ED">
      <w:pPr>
        <w:spacing w:before="0" w:beforeAutospacing="0" w:after="0" w:afterAutospacing="0"/>
        <w:divId w:val="996566683"/>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996566683"/>
          <w:trHeight w:val="225"/>
          <w:tblCellSpacing w:w="15" w:type="dxa"/>
        </w:trPr>
        <w:tc>
          <w:tcPr>
            <w:tcW w:w="450" w:type="dxa"/>
            <w:shd w:val="clear" w:color="auto" w:fill="990000"/>
            <w:vAlign w:val="center"/>
            <w:hideMark/>
          </w:tcPr>
          <w:p w:rsidR="00000000" w:rsidRDefault="00D455ED">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D455ED">
      <w:pPr>
        <w:pStyle w:val="Heading3"/>
        <w:divId w:val="996566683"/>
        <w:rPr>
          <w:rFonts w:eastAsia="Times New Roman"/>
          <w:lang w:val="en"/>
        </w:rPr>
      </w:pPr>
      <w:bookmarkStart w:id="10" w:name="rfc.section.4"/>
      <w:bookmarkEnd w:id="10"/>
      <w:r>
        <w:rPr>
          <w:rFonts w:eastAsia="Times New Roman"/>
          <w:lang w:val="en"/>
        </w:rPr>
        <w:t>4.  Client Registration Endpoint</w:t>
      </w:r>
    </w:p>
    <w:p w:rsidR="00000000" w:rsidRDefault="00D455ED">
      <w:pPr>
        <w:pStyle w:val="NormalWeb"/>
        <w:divId w:val="996566683"/>
        <w:rPr>
          <w:rFonts w:ascii="Verdana" w:hAnsi="Verdana"/>
          <w:color w:val="000000"/>
          <w:lang w:val="en"/>
        </w:rPr>
      </w:pPr>
      <w:r>
        <w:rPr>
          <w:rFonts w:ascii="Verdana" w:hAnsi="Verdana"/>
          <w:color w:val="000000"/>
          <w:lang w:val="en"/>
        </w:rPr>
        <w:t xml:space="preserve">The Client Registration Endpoint returns registration information for </w:t>
      </w:r>
      <w:r>
        <w:rPr>
          <w:rFonts w:ascii="Verdana" w:hAnsi="Verdana"/>
          <w:color w:val="000000"/>
          <w:lang w:val="en"/>
        </w:rPr>
        <w:t xml:space="preserve">the client to configure itself for the </w:t>
      </w:r>
      <w:proofErr w:type="spellStart"/>
      <w:r>
        <w:rPr>
          <w:rFonts w:ascii="Verdana" w:hAnsi="Verdana"/>
          <w:color w:val="000000"/>
          <w:lang w:val="en"/>
        </w:rPr>
        <w:t>OpenID</w:t>
      </w:r>
      <w:proofErr w:type="spellEnd"/>
      <w:r>
        <w:rPr>
          <w:rFonts w:ascii="Verdana" w:hAnsi="Verdana"/>
          <w:color w:val="000000"/>
          <w:lang w:val="en"/>
        </w:rPr>
        <w:t xml:space="preserve"> Provider. </w:t>
      </w:r>
    </w:p>
    <w:p w:rsidR="00000000" w:rsidRDefault="00D455ED">
      <w:pPr>
        <w:spacing w:before="0" w:beforeAutospacing="0" w:after="0" w:afterAutospacing="0"/>
        <w:divId w:val="996566683"/>
        <w:rPr>
          <w:rFonts w:ascii="Verdana" w:eastAsia="Times New Roman" w:hAnsi="Verdana"/>
          <w:color w:val="000000"/>
          <w:lang w:val="en"/>
        </w:rPr>
      </w:pPr>
      <w:bookmarkStart w:id="11" w:name="anchor4"/>
      <w:bookmarkEnd w:id="11"/>
    </w:p>
    <w:p w:rsidR="00000000" w:rsidRDefault="00D455ED">
      <w:pPr>
        <w:spacing w:before="0" w:beforeAutospacing="0" w:after="0" w:afterAutospacing="0"/>
        <w:divId w:val="996566683"/>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996566683"/>
          <w:trHeight w:val="225"/>
          <w:tblCellSpacing w:w="15" w:type="dxa"/>
        </w:trPr>
        <w:tc>
          <w:tcPr>
            <w:tcW w:w="450" w:type="dxa"/>
            <w:shd w:val="clear" w:color="auto" w:fill="990000"/>
            <w:vAlign w:val="center"/>
            <w:hideMark/>
          </w:tcPr>
          <w:p w:rsidR="00000000" w:rsidRDefault="00D455ED">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D455ED">
      <w:pPr>
        <w:pStyle w:val="Heading3"/>
        <w:divId w:val="996566683"/>
        <w:rPr>
          <w:rFonts w:eastAsia="Times New Roman"/>
          <w:lang w:val="en"/>
        </w:rPr>
      </w:pPr>
      <w:bookmarkStart w:id="12" w:name="rfc.section.4.1"/>
      <w:bookmarkEnd w:id="12"/>
      <w:r>
        <w:rPr>
          <w:rFonts w:eastAsia="Times New Roman"/>
          <w:lang w:val="en"/>
        </w:rPr>
        <w:t>4.1.</w:t>
      </w:r>
      <w:proofErr w:type="gramStart"/>
      <w:r>
        <w:rPr>
          <w:rFonts w:eastAsia="Times New Roman"/>
          <w:lang w:val="en"/>
        </w:rPr>
        <w:t>  Request</w:t>
      </w:r>
      <w:proofErr w:type="gramEnd"/>
    </w:p>
    <w:p w:rsidR="00000000" w:rsidRDefault="00D455ED">
      <w:pPr>
        <w:pStyle w:val="NormalWeb"/>
        <w:divId w:val="996566683"/>
        <w:rPr>
          <w:rFonts w:ascii="Verdana" w:hAnsi="Verdana"/>
          <w:color w:val="000000"/>
          <w:lang w:val="en"/>
        </w:rPr>
      </w:pPr>
      <w:r>
        <w:rPr>
          <w:rFonts w:ascii="Verdana" w:hAnsi="Verdana"/>
          <w:color w:val="000000"/>
          <w:lang w:val="en"/>
        </w:rPr>
        <w:t>Clients MUST send requests encoded as a POST with the following parameters added to the HTTP request entity-body using "application/x-www-form-</w:t>
      </w:r>
      <w:proofErr w:type="spellStart"/>
      <w:r>
        <w:rPr>
          <w:rFonts w:ascii="Verdana" w:hAnsi="Verdana"/>
          <w:color w:val="000000"/>
          <w:lang w:val="en"/>
        </w:rPr>
        <w:t>urlencoded</w:t>
      </w:r>
      <w:proofErr w:type="spellEnd"/>
      <w:r>
        <w:rPr>
          <w:rFonts w:ascii="Verdana" w:hAnsi="Verdana"/>
          <w:color w:val="000000"/>
          <w:lang w:val="en"/>
        </w:rPr>
        <w:t xml:space="preserve">" format: </w:t>
      </w:r>
    </w:p>
    <w:p w:rsidR="00000000" w:rsidRDefault="00D455ED">
      <w:pPr>
        <w:spacing w:before="0" w:beforeAutospacing="0" w:after="0" w:afterAutospacing="0"/>
        <w:divId w:val="508646350"/>
        <w:rPr>
          <w:rFonts w:ascii="Verdana" w:eastAsia="Times New Roman" w:hAnsi="Verdana"/>
          <w:color w:val="000000"/>
          <w:lang w:val="en"/>
        </w:rPr>
      </w:pPr>
      <w:proofErr w:type="gramStart"/>
      <w:r>
        <w:rPr>
          <w:rFonts w:ascii="Verdana" w:eastAsia="Times New Roman" w:hAnsi="Verdana"/>
          <w:color w:val="000000"/>
          <w:lang w:val="en"/>
        </w:rPr>
        <w:t>type</w:t>
      </w:r>
      <w:proofErr w:type="gramEnd"/>
    </w:p>
    <w:p w:rsidR="00000000" w:rsidRDefault="00D455ED">
      <w:pPr>
        <w:spacing w:before="0" w:beforeAutospacing="0" w:after="0" w:afterAutospacing="0"/>
        <w:ind w:left="720"/>
        <w:divId w:val="508646350"/>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Values </w:t>
      </w:r>
      <w:commentRangeStart w:id="13"/>
      <w:proofErr w:type="spellStart"/>
      <w:r>
        <w:rPr>
          <w:rStyle w:val="HTMLTypewriter"/>
          <w:lang w:val="en"/>
        </w:rPr>
        <w:t>client_associate</w:t>
      </w:r>
      <w:proofErr w:type="spellEnd"/>
      <w:r>
        <w:rPr>
          <w:rFonts w:ascii="Verdana" w:eastAsia="Times New Roman" w:hAnsi="Verdana"/>
          <w:color w:val="000000"/>
          <w:lang w:val="en"/>
        </w:rPr>
        <w:t xml:space="preserve">, </w:t>
      </w:r>
      <w:proofErr w:type="spellStart"/>
      <w:r>
        <w:rPr>
          <w:rStyle w:val="HTMLTypewriter"/>
          <w:lang w:val="en"/>
        </w:rPr>
        <w:t>client_update</w:t>
      </w:r>
      <w:proofErr w:type="spellEnd"/>
      <w:r>
        <w:rPr>
          <w:rFonts w:ascii="Verdana" w:eastAsia="Times New Roman" w:hAnsi="Verdana"/>
          <w:color w:val="000000"/>
          <w:lang w:val="en"/>
        </w:rPr>
        <w:t xml:space="preserve"> </w:t>
      </w:r>
      <w:commentRangeEnd w:id="13"/>
      <w:r w:rsidR="000E7D0E">
        <w:rPr>
          <w:rStyle w:val="CommentReference"/>
        </w:rPr>
        <w:commentReference w:id="13"/>
      </w:r>
    </w:p>
    <w:p w:rsidR="00000000" w:rsidRDefault="00D455ED">
      <w:pPr>
        <w:spacing w:before="0" w:beforeAutospacing="0" w:after="0" w:afterAutospacing="0"/>
        <w:divId w:val="508646350"/>
        <w:rPr>
          <w:rFonts w:ascii="Verdana" w:eastAsia="Times New Roman" w:hAnsi="Verdana"/>
          <w:color w:val="000000"/>
          <w:lang w:val="en"/>
        </w:rPr>
      </w:pPr>
      <w:commentRangeStart w:id="14"/>
      <w:proofErr w:type="spellStart"/>
      <w:r>
        <w:rPr>
          <w:rFonts w:ascii="Verdana" w:eastAsia="Times New Roman" w:hAnsi="Verdana"/>
          <w:color w:val="000000"/>
          <w:lang w:val="en"/>
        </w:rPr>
        <w:t>client_id</w:t>
      </w:r>
      <w:commentRangeEnd w:id="14"/>
      <w:proofErr w:type="spellEnd"/>
      <w:r w:rsidR="000E7D0E">
        <w:rPr>
          <w:rStyle w:val="CommentReference"/>
        </w:rPr>
        <w:commentReference w:id="14"/>
      </w:r>
    </w:p>
    <w:p w:rsidR="00000000" w:rsidRDefault="00D455ED">
      <w:pPr>
        <w:spacing w:before="0" w:beforeAutospacing="0" w:after="0" w:afterAutospacing="0"/>
        <w:ind w:left="720"/>
        <w:divId w:val="50864635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Used with </w:t>
      </w:r>
      <w:proofErr w:type="spellStart"/>
      <w:r>
        <w:rPr>
          <w:rStyle w:val="HTMLTypewriter"/>
          <w:lang w:val="en"/>
        </w:rPr>
        <w:t>client_</w:t>
      </w:r>
      <w:r>
        <w:rPr>
          <w:rStyle w:val="HTMLTypewriter"/>
          <w:lang w:val="en"/>
        </w:rPr>
        <w:t>update</w:t>
      </w:r>
      <w:proofErr w:type="spellEnd"/>
      <w:r>
        <w:rPr>
          <w:rFonts w:ascii="Verdana" w:eastAsia="Times New Roman" w:hAnsi="Verdana"/>
          <w:color w:val="000000"/>
          <w:lang w:val="en"/>
        </w:rPr>
        <w:t xml:space="preserve"> </w:t>
      </w:r>
    </w:p>
    <w:p w:rsidR="00000000" w:rsidRDefault="00D455ED">
      <w:pPr>
        <w:spacing w:before="0" w:beforeAutospacing="0" w:after="0" w:afterAutospacing="0"/>
        <w:divId w:val="508646350"/>
        <w:rPr>
          <w:rFonts w:ascii="Verdana" w:eastAsia="Times New Roman" w:hAnsi="Verdana"/>
          <w:color w:val="000000"/>
          <w:lang w:val="en"/>
        </w:rPr>
      </w:pPr>
      <w:proofErr w:type="spellStart"/>
      <w:r>
        <w:rPr>
          <w:rFonts w:ascii="Verdana" w:eastAsia="Times New Roman" w:hAnsi="Verdana"/>
          <w:color w:val="000000"/>
          <w:lang w:val="en"/>
        </w:rPr>
        <w:t>client_secret</w:t>
      </w:r>
      <w:proofErr w:type="spellEnd"/>
    </w:p>
    <w:p w:rsidR="00000000" w:rsidRDefault="00D455ED">
      <w:pPr>
        <w:spacing w:before="0" w:beforeAutospacing="0" w:after="0" w:afterAutospacing="0"/>
        <w:ind w:left="720"/>
        <w:divId w:val="50864635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Used with </w:t>
      </w:r>
      <w:proofErr w:type="spellStart"/>
      <w:r>
        <w:rPr>
          <w:rStyle w:val="HTMLTypewriter"/>
          <w:lang w:val="en"/>
        </w:rPr>
        <w:t>client_update</w:t>
      </w:r>
      <w:proofErr w:type="spellEnd"/>
      <w:r>
        <w:rPr>
          <w:rFonts w:ascii="Verdana" w:eastAsia="Times New Roman" w:hAnsi="Verdana"/>
          <w:color w:val="000000"/>
          <w:lang w:val="en"/>
        </w:rPr>
        <w:t xml:space="preserve"> </w:t>
      </w:r>
    </w:p>
    <w:p w:rsidR="00000000" w:rsidRDefault="00D455ED">
      <w:pPr>
        <w:spacing w:before="0" w:beforeAutospacing="0" w:after="0" w:afterAutospacing="0"/>
        <w:divId w:val="508646350"/>
        <w:rPr>
          <w:rFonts w:ascii="Verdana" w:eastAsia="Times New Roman" w:hAnsi="Verdana"/>
          <w:color w:val="000000"/>
          <w:lang w:val="en"/>
        </w:rPr>
      </w:pPr>
      <w:commentRangeStart w:id="15"/>
      <w:proofErr w:type="gramStart"/>
      <w:r>
        <w:rPr>
          <w:rFonts w:ascii="Verdana" w:eastAsia="Times New Roman" w:hAnsi="Verdana"/>
          <w:color w:val="000000"/>
          <w:lang w:val="en"/>
        </w:rPr>
        <w:t>contact</w:t>
      </w:r>
      <w:commentRangeEnd w:id="15"/>
      <w:proofErr w:type="gramEnd"/>
      <w:r w:rsidR="000E7D0E">
        <w:rPr>
          <w:rStyle w:val="CommentReference"/>
        </w:rPr>
        <w:commentReference w:id="15"/>
      </w:r>
    </w:p>
    <w:p w:rsidR="00000000" w:rsidRDefault="00D455ED">
      <w:pPr>
        <w:spacing w:before="0" w:beforeAutospacing="0" w:after="0" w:afterAutospacing="0"/>
        <w:ind w:left="720"/>
        <w:divId w:val="50864635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Space-separated of e-mail addresses for people allowed </w:t>
      </w:r>
      <w:proofErr w:type="spellStart"/>
      <w:proofErr w:type="gramStart"/>
      <w:r>
        <w:rPr>
          <w:rFonts w:ascii="Verdana" w:eastAsia="Times New Roman" w:hAnsi="Verdana"/>
          <w:color w:val="000000"/>
          <w:lang w:val="en"/>
        </w:rPr>
        <w:t>to</w:t>
      </w:r>
      <w:del w:id="16" w:author="Yaron Y. Goland" w:date="2011-11-04T16:44:00Z">
        <w:r w:rsidDel="000E7D0E">
          <w:rPr>
            <w:rFonts w:ascii="Verdana" w:eastAsia="Times New Roman" w:hAnsi="Verdana"/>
            <w:color w:val="000000"/>
            <w:lang w:val="en"/>
          </w:rPr>
          <w:delText xml:space="preserve"> </w:delText>
        </w:r>
      </w:del>
      <w:r>
        <w:rPr>
          <w:rFonts w:ascii="Verdana" w:eastAsia="Times New Roman" w:hAnsi="Verdana"/>
          <w:color w:val="000000"/>
          <w:lang w:val="en"/>
        </w:rPr>
        <w:t>administer</w:t>
      </w:r>
      <w:proofErr w:type="spellEnd"/>
      <w:proofErr w:type="gramEnd"/>
      <w:r>
        <w:rPr>
          <w:rFonts w:ascii="Verdana" w:eastAsia="Times New Roman" w:hAnsi="Verdana"/>
          <w:color w:val="000000"/>
          <w:lang w:val="en"/>
        </w:rPr>
        <w:t xml:space="preserve"> the application. </w:t>
      </w:r>
    </w:p>
    <w:p w:rsidR="00000000" w:rsidRDefault="00D455ED">
      <w:pPr>
        <w:spacing w:before="0" w:beforeAutospacing="0" w:after="0" w:afterAutospacing="0"/>
        <w:divId w:val="508646350"/>
        <w:rPr>
          <w:rFonts w:ascii="Verdana" w:eastAsia="Times New Roman" w:hAnsi="Verdana"/>
          <w:color w:val="000000"/>
          <w:lang w:val="en"/>
        </w:rPr>
      </w:pPr>
      <w:proofErr w:type="spellStart"/>
      <w:r>
        <w:rPr>
          <w:rFonts w:ascii="Verdana" w:eastAsia="Times New Roman" w:hAnsi="Verdana"/>
          <w:color w:val="000000"/>
          <w:lang w:val="en"/>
        </w:rPr>
        <w:t>application_type</w:t>
      </w:r>
      <w:proofErr w:type="spellEnd"/>
    </w:p>
    <w:p w:rsidR="00000000" w:rsidRDefault="00D455ED">
      <w:pPr>
        <w:spacing w:before="0" w:beforeAutospacing="0" w:after="0" w:afterAutospacing="0"/>
        <w:ind w:left="720"/>
        <w:divId w:val="50864635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commentRangeStart w:id="17"/>
      <w:proofErr w:type="gramStart"/>
      <w:r>
        <w:rPr>
          <w:rStyle w:val="HTMLTypewriter"/>
          <w:lang w:val="en"/>
        </w:rPr>
        <w:t>native</w:t>
      </w:r>
      <w:proofErr w:type="gramEnd"/>
      <w:r>
        <w:rPr>
          <w:rFonts w:ascii="Verdana" w:eastAsia="Times New Roman" w:hAnsi="Verdana"/>
          <w:color w:val="000000"/>
          <w:lang w:val="en"/>
        </w:rPr>
        <w:t xml:space="preserve"> or </w:t>
      </w:r>
      <w:r>
        <w:rPr>
          <w:rStyle w:val="HTMLTypewriter"/>
          <w:lang w:val="en"/>
        </w:rPr>
        <w:t>web</w:t>
      </w:r>
      <w:r>
        <w:rPr>
          <w:rFonts w:ascii="Verdana" w:eastAsia="Times New Roman" w:hAnsi="Verdana"/>
          <w:color w:val="000000"/>
          <w:lang w:val="en"/>
        </w:rPr>
        <w:t xml:space="preserve">. </w:t>
      </w:r>
      <w:commentRangeEnd w:id="17"/>
      <w:r w:rsidR="000E7D0E">
        <w:rPr>
          <w:rStyle w:val="CommentReference"/>
        </w:rPr>
        <w:commentReference w:id="17"/>
      </w:r>
    </w:p>
    <w:p w:rsidR="00000000" w:rsidRDefault="00D455ED">
      <w:pPr>
        <w:spacing w:before="0" w:beforeAutospacing="0" w:after="0" w:afterAutospacing="0"/>
        <w:divId w:val="508646350"/>
        <w:rPr>
          <w:rFonts w:ascii="Verdana" w:eastAsia="Times New Roman" w:hAnsi="Verdana"/>
          <w:color w:val="000000"/>
          <w:lang w:val="en"/>
        </w:rPr>
      </w:pPr>
      <w:commentRangeStart w:id="18"/>
      <w:proofErr w:type="spellStart"/>
      <w:r>
        <w:rPr>
          <w:rFonts w:ascii="Verdana" w:eastAsia="Times New Roman" w:hAnsi="Verdana"/>
          <w:color w:val="000000"/>
          <w:lang w:val="en"/>
        </w:rPr>
        <w:t>application_name</w:t>
      </w:r>
      <w:commentRangeEnd w:id="18"/>
      <w:proofErr w:type="spellEnd"/>
      <w:r w:rsidR="000E7D0E">
        <w:rPr>
          <w:rStyle w:val="CommentReference"/>
        </w:rPr>
        <w:commentReference w:id="18"/>
      </w:r>
    </w:p>
    <w:p w:rsidR="00000000" w:rsidRDefault="00D455ED">
      <w:pPr>
        <w:spacing w:before="0" w:beforeAutospacing="0" w:after="0" w:afterAutospacing="0"/>
        <w:ind w:left="720"/>
        <w:divId w:val="50864635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Name of the application </w:t>
      </w:r>
      <w:r>
        <w:rPr>
          <w:rFonts w:ascii="Verdana" w:eastAsia="Times New Roman" w:hAnsi="Verdana"/>
          <w:color w:val="000000"/>
          <w:lang w:val="en"/>
        </w:rPr>
        <w:t>to be presented to the user.</w:t>
      </w:r>
      <w:proofErr w:type="gramEnd"/>
      <w:r>
        <w:rPr>
          <w:rFonts w:ascii="Verdana" w:eastAsia="Times New Roman" w:hAnsi="Verdana"/>
          <w:color w:val="000000"/>
          <w:lang w:val="en"/>
        </w:rPr>
        <w:t xml:space="preserve"> </w:t>
      </w:r>
    </w:p>
    <w:p w:rsidR="00000000" w:rsidRDefault="00D455ED">
      <w:pPr>
        <w:spacing w:before="0" w:beforeAutospacing="0" w:after="0" w:afterAutospacing="0"/>
        <w:divId w:val="508646350"/>
        <w:rPr>
          <w:rFonts w:ascii="Verdana" w:eastAsia="Times New Roman" w:hAnsi="Verdana"/>
          <w:color w:val="000000"/>
          <w:lang w:val="en"/>
        </w:rPr>
      </w:pPr>
      <w:commentRangeStart w:id="19"/>
      <w:proofErr w:type="spellStart"/>
      <w:r>
        <w:rPr>
          <w:rFonts w:ascii="Verdana" w:eastAsia="Times New Roman" w:hAnsi="Verdana"/>
          <w:color w:val="000000"/>
          <w:lang w:val="en"/>
        </w:rPr>
        <w:t>logo_url</w:t>
      </w:r>
      <w:commentRangeEnd w:id="19"/>
      <w:proofErr w:type="spellEnd"/>
      <w:r w:rsidR="000E7D0E">
        <w:rPr>
          <w:rStyle w:val="CommentReference"/>
        </w:rPr>
        <w:commentReference w:id="19"/>
      </w:r>
    </w:p>
    <w:p w:rsidR="00000000" w:rsidRDefault="00D455ED">
      <w:pPr>
        <w:spacing w:before="0" w:beforeAutospacing="0" w:after="0" w:afterAutospacing="0"/>
        <w:ind w:left="720"/>
        <w:divId w:val="50864635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URL that a logo for the application can be retrieved from.</w:t>
      </w:r>
      <w:proofErr w:type="gramEnd"/>
      <w:r>
        <w:rPr>
          <w:rFonts w:ascii="Verdana" w:eastAsia="Times New Roman" w:hAnsi="Verdana"/>
          <w:color w:val="000000"/>
          <w:lang w:val="en"/>
        </w:rPr>
        <w:t xml:space="preserve"> </w:t>
      </w:r>
    </w:p>
    <w:p w:rsidR="00000000" w:rsidRDefault="00D455ED">
      <w:pPr>
        <w:spacing w:before="0" w:beforeAutospacing="0" w:after="0" w:afterAutospacing="0"/>
        <w:divId w:val="508646350"/>
        <w:rPr>
          <w:rFonts w:ascii="Verdana" w:eastAsia="Times New Roman" w:hAnsi="Verdana"/>
          <w:color w:val="000000"/>
          <w:lang w:val="en"/>
        </w:rPr>
      </w:pPr>
      <w:proofErr w:type="spellStart"/>
      <w:r>
        <w:rPr>
          <w:rFonts w:ascii="Verdana" w:eastAsia="Times New Roman" w:hAnsi="Verdana"/>
          <w:color w:val="000000"/>
          <w:lang w:val="en"/>
        </w:rPr>
        <w:t>redirect_uri</w:t>
      </w:r>
      <w:proofErr w:type="spellEnd"/>
    </w:p>
    <w:p w:rsidR="00000000" w:rsidRDefault="00D455ED">
      <w:pPr>
        <w:spacing w:before="0" w:beforeAutospacing="0" w:after="0" w:afterAutospacing="0"/>
        <w:ind w:left="720"/>
        <w:divId w:val="50864635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Space-separated list of redirect URIs </w:t>
      </w:r>
    </w:p>
    <w:p w:rsidR="00000000" w:rsidRDefault="00D455ED">
      <w:pPr>
        <w:spacing w:before="0" w:beforeAutospacing="0" w:after="0" w:afterAutospacing="0"/>
        <w:divId w:val="508646350"/>
        <w:rPr>
          <w:rFonts w:ascii="Verdana" w:eastAsia="Times New Roman" w:hAnsi="Verdana"/>
          <w:color w:val="000000"/>
          <w:lang w:val="en"/>
        </w:rPr>
      </w:pPr>
      <w:commentRangeStart w:id="20"/>
      <w:proofErr w:type="spellStart"/>
      <w:r>
        <w:rPr>
          <w:rFonts w:ascii="Verdana" w:eastAsia="Times New Roman" w:hAnsi="Verdana"/>
          <w:color w:val="000000"/>
          <w:lang w:val="en"/>
        </w:rPr>
        <w:t>js_origin_uri</w:t>
      </w:r>
      <w:commentRangeEnd w:id="20"/>
      <w:proofErr w:type="spellEnd"/>
      <w:r w:rsidR="000E7D0E">
        <w:rPr>
          <w:rStyle w:val="CommentReference"/>
        </w:rPr>
        <w:commentReference w:id="20"/>
      </w:r>
    </w:p>
    <w:p w:rsidR="00000000" w:rsidRDefault="00D455ED">
      <w:pPr>
        <w:spacing w:before="0" w:beforeAutospacing="0" w:after="0" w:afterAutospacing="0"/>
        <w:ind w:left="720"/>
        <w:divId w:val="50864635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Space-separated list of JavaScript Origin URIs (used for Post</w:t>
      </w:r>
      <w:r>
        <w:rPr>
          <w:rFonts w:ascii="Verdana" w:eastAsia="Times New Roman" w:hAnsi="Verdana"/>
          <w:color w:val="000000"/>
          <w:lang w:val="en"/>
        </w:rPr>
        <w:t xml:space="preserve"> Message flow) </w:t>
      </w:r>
    </w:p>
    <w:p w:rsidR="00000000" w:rsidRDefault="00D455ED">
      <w:pPr>
        <w:spacing w:before="0" w:beforeAutospacing="0" w:after="0" w:afterAutospacing="0"/>
        <w:divId w:val="508646350"/>
        <w:rPr>
          <w:rFonts w:ascii="Verdana" w:eastAsia="Times New Roman" w:hAnsi="Verdana"/>
          <w:color w:val="000000"/>
          <w:lang w:val="en"/>
        </w:rPr>
      </w:pPr>
      <w:proofErr w:type="spellStart"/>
      <w:r>
        <w:rPr>
          <w:rFonts w:ascii="Verdana" w:eastAsia="Times New Roman" w:hAnsi="Verdana"/>
          <w:color w:val="000000"/>
          <w:lang w:val="en"/>
        </w:rPr>
        <w:t>jwk_url</w:t>
      </w:r>
      <w:proofErr w:type="spellEnd"/>
    </w:p>
    <w:p w:rsidR="00000000" w:rsidRDefault="00D455ED">
      <w:pPr>
        <w:spacing w:before="0" w:beforeAutospacing="0" w:after="0" w:afterAutospacing="0"/>
        <w:ind w:left="720"/>
        <w:divId w:val="50864635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URL for the RP's </w:t>
      </w:r>
      <w:hyperlink w:anchor="JWK" w:history="1">
        <w:r>
          <w:rPr>
            <w:rStyle w:val="Hyperlink"/>
            <w:rFonts w:ascii="Verdana" w:eastAsia="Times New Roman" w:hAnsi="Verdana"/>
            <w:u w:val="none"/>
            <w:lang w:val="en"/>
          </w:rPr>
          <w:t>JSON Web Key</w:t>
        </w:r>
        <w:r>
          <w:rPr>
            <w:rStyle w:val="Hyperlink"/>
            <w:rFonts w:ascii="Verdana" w:eastAsia="Times New Roman" w:hAnsi="Verdana"/>
            <w:vanish/>
            <w:u w:val="none"/>
            <w:lang w:val="en"/>
          </w:rPr>
          <w:t xml:space="preserve"> (Jones, M., “JSON Web Key (JWK),” July 2011.)</w:t>
        </w:r>
      </w:hyperlink>
      <w:r>
        <w:rPr>
          <w:rFonts w:ascii="Verdana" w:eastAsia="Times New Roman" w:hAnsi="Verdana"/>
          <w:color w:val="000000"/>
          <w:lang w:val="en"/>
        </w:rPr>
        <w:t xml:space="preserve"> [JWK] </w:t>
      </w:r>
    </w:p>
    <w:p w:rsidR="00000000" w:rsidRDefault="00D455ED">
      <w:pPr>
        <w:spacing w:before="0" w:beforeAutospacing="0" w:after="0" w:afterAutospacing="0"/>
        <w:divId w:val="508646350"/>
        <w:rPr>
          <w:rFonts w:ascii="Verdana" w:eastAsia="Times New Roman" w:hAnsi="Verdana"/>
          <w:color w:val="000000"/>
          <w:lang w:val="en"/>
        </w:rPr>
      </w:pPr>
      <w:r>
        <w:rPr>
          <w:rFonts w:ascii="Verdana" w:eastAsia="Times New Roman" w:hAnsi="Verdana"/>
          <w:color w:val="000000"/>
          <w:lang w:val="en"/>
        </w:rPr>
        <w:t>x509_url</w:t>
      </w:r>
    </w:p>
    <w:p w:rsidR="00000000" w:rsidRDefault="00D455ED">
      <w:pPr>
        <w:spacing w:before="0" w:beforeAutospacing="0" w:after="0" w:afterAutospacing="0"/>
        <w:ind w:left="720"/>
        <w:divId w:val="508646350"/>
        <w:rPr>
          <w:rFonts w:ascii="Verdana" w:eastAsia="Times New Roman" w:hAnsi="Verdana"/>
          <w:color w:val="000000"/>
          <w:lang w:val="en"/>
        </w:rPr>
      </w:pPr>
      <w:r>
        <w:rPr>
          <w:rFonts w:ascii="Verdana" w:eastAsia="Times New Roman" w:hAnsi="Verdana"/>
          <w:color w:val="000000"/>
          <w:lang w:val="en"/>
        </w:rPr>
        <w:t xml:space="preserve">OPTIONAL URL for the RP's PEM encoded X.509 Certificate or Certificate chain. </w:t>
      </w:r>
    </w:p>
    <w:p w:rsidR="00000000" w:rsidRDefault="00D455ED">
      <w:pPr>
        <w:spacing w:before="0" w:beforeAutospacing="0" w:after="0" w:afterAutospacing="0"/>
        <w:divId w:val="508646350"/>
        <w:rPr>
          <w:rFonts w:ascii="Verdana" w:eastAsia="Times New Roman" w:hAnsi="Verdana"/>
          <w:color w:val="000000"/>
          <w:lang w:val="en"/>
        </w:rPr>
      </w:pPr>
      <w:commentRangeStart w:id="21"/>
      <w:proofErr w:type="spellStart"/>
      <w:r>
        <w:rPr>
          <w:rFonts w:ascii="Verdana" w:eastAsia="Times New Roman" w:hAnsi="Verdana"/>
          <w:color w:val="000000"/>
          <w:lang w:val="en"/>
        </w:rPr>
        <w:t>sector_identifier</w:t>
      </w:r>
      <w:commentRangeEnd w:id="21"/>
      <w:proofErr w:type="spellEnd"/>
      <w:r w:rsidR="000E7D0E">
        <w:rPr>
          <w:rStyle w:val="CommentReference"/>
        </w:rPr>
        <w:commentReference w:id="21"/>
      </w:r>
    </w:p>
    <w:p w:rsidR="00000000" w:rsidRDefault="00D455ED">
      <w:pPr>
        <w:spacing w:before="0" w:beforeAutospacing="0" w:after="0" w:afterAutospacing="0"/>
        <w:ind w:left="720"/>
        <w:divId w:val="508646350"/>
        <w:rPr>
          <w:rFonts w:ascii="Verdana" w:eastAsia="Times New Roman" w:hAnsi="Verdana"/>
          <w:color w:val="000000"/>
          <w:lang w:val="en"/>
        </w:rPr>
      </w:pPr>
      <w:r>
        <w:rPr>
          <w:rFonts w:ascii="Verdana" w:eastAsia="Times New Roman" w:hAnsi="Verdana"/>
          <w:color w:val="000000"/>
          <w:lang w:val="en"/>
        </w:rPr>
        <w:t>OPTIONA</w:t>
      </w:r>
      <w:r>
        <w:rPr>
          <w:rFonts w:ascii="Verdana" w:eastAsia="Times New Roman" w:hAnsi="Verdana"/>
          <w:color w:val="000000"/>
          <w:lang w:val="en"/>
        </w:rPr>
        <w:t xml:space="preserve">L URL to be used in calculating Pseudonymous Identifiers by the OP. The URL contains a file with an array of </w:t>
      </w:r>
      <w:proofErr w:type="spellStart"/>
      <w:r>
        <w:rPr>
          <w:rFonts w:ascii="Verdana" w:eastAsia="Times New Roman" w:hAnsi="Verdana"/>
          <w:color w:val="000000"/>
          <w:lang w:val="en"/>
        </w:rPr>
        <w:t>redirect_uri</w:t>
      </w:r>
      <w:proofErr w:type="spellEnd"/>
      <w:r>
        <w:rPr>
          <w:rFonts w:ascii="Verdana" w:eastAsia="Times New Roman" w:hAnsi="Verdana"/>
          <w:color w:val="000000"/>
          <w:lang w:val="en"/>
        </w:rPr>
        <w:t xml:space="preserve"> values. </w:t>
      </w:r>
    </w:p>
    <w:p w:rsidR="00000000" w:rsidRDefault="00D455ED">
      <w:pPr>
        <w:pStyle w:val="HTMLPreformatted"/>
        <w:divId w:val="688993758"/>
        <w:rPr>
          <w:lang w:val="en"/>
        </w:rPr>
      </w:pPr>
      <w:r>
        <w:rPr>
          <w:lang w:val="en"/>
        </w:rPr>
        <w:t>POST /connect/register HTTP/1.1</w:t>
      </w:r>
    </w:p>
    <w:p w:rsidR="00000000" w:rsidRDefault="00D455ED">
      <w:pPr>
        <w:pStyle w:val="HTMLPreformatted"/>
        <w:divId w:val="688993758"/>
        <w:rPr>
          <w:lang w:val="en"/>
        </w:rPr>
      </w:pPr>
      <w:r>
        <w:rPr>
          <w:lang w:val="en"/>
        </w:rPr>
        <w:t>Accept: application/x-www-form-</w:t>
      </w:r>
      <w:proofErr w:type="spellStart"/>
      <w:r>
        <w:rPr>
          <w:lang w:val="en"/>
        </w:rPr>
        <w:t>urlencoded</w:t>
      </w:r>
      <w:proofErr w:type="spellEnd"/>
    </w:p>
    <w:p w:rsidR="00000000" w:rsidRDefault="00D455ED">
      <w:pPr>
        <w:pStyle w:val="HTMLPreformatted"/>
        <w:divId w:val="688993758"/>
        <w:rPr>
          <w:lang w:val="en"/>
        </w:rPr>
      </w:pPr>
      <w:r>
        <w:rPr>
          <w:lang w:val="en"/>
        </w:rPr>
        <w:t>Host: server.example.com</w:t>
      </w:r>
    </w:p>
    <w:p w:rsidR="00000000" w:rsidRDefault="00D455ED">
      <w:pPr>
        <w:pStyle w:val="HTMLPreformatted"/>
        <w:divId w:val="688993758"/>
        <w:rPr>
          <w:lang w:val="en"/>
        </w:rPr>
      </w:pPr>
    </w:p>
    <w:p w:rsidR="00000000" w:rsidRDefault="00D455ED">
      <w:pPr>
        <w:pStyle w:val="HTMLPreformatted"/>
        <w:divId w:val="688993758"/>
        <w:rPr>
          <w:lang w:val="en"/>
        </w:rPr>
      </w:pPr>
      <w:proofErr w:type="gramStart"/>
      <w:r>
        <w:rPr>
          <w:lang w:val="en"/>
        </w:rPr>
        <w:t>type=</w:t>
      </w:r>
      <w:proofErr w:type="spellStart"/>
      <w:proofErr w:type="gramEnd"/>
      <w:r>
        <w:rPr>
          <w:lang w:val="en"/>
        </w:rPr>
        <w:t>client_associate</w:t>
      </w:r>
      <w:proofErr w:type="spellEnd"/>
    </w:p>
    <w:p w:rsidR="00000000" w:rsidRDefault="00D455ED">
      <w:pPr>
        <w:pStyle w:val="HTMLPreformatted"/>
        <w:divId w:val="688993758"/>
        <w:rPr>
          <w:lang w:val="en"/>
        </w:rPr>
      </w:pPr>
      <w:r>
        <w:rPr>
          <w:lang w:val="en"/>
        </w:rPr>
        <w:t>&amp;</w:t>
      </w:r>
      <w:proofErr w:type="spellStart"/>
      <w:r>
        <w:rPr>
          <w:lang w:val="en"/>
        </w:rPr>
        <w:t>re</w:t>
      </w:r>
      <w:r>
        <w:rPr>
          <w:lang w:val="en"/>
        </w:rPr>
        <w:t>direct_uri</w:t>
      </w:r>
      <w:proofErr w:type="spellEnd"/>
      <w:r>
        <w:rPr>
          <w:lang w:val="en"/>
        </w:rPr>
        <w:t>=https://client.example.com/callback https://client.example.com/callback2</w:t>
      </w:r>
    </w:p>
    <w:p w:rsidR="00000000" w:rsidRDefault="00D455ED">
      <w:pPr>
        <w:pStyle w:val="HTMLPreformatted"/>
        <w:divId w:val="688993758"/>
        <w:rPr>
          <w:lang w:val="en"/>
        </w:rPr>
      </w:pPr>
      <w:r>
        <w:rPr>
          <w:lang w:val="en"/>
        </w:rPr>
        <w:t>&amp;</w:t>
      </w:r>
      <w:proofErr w:type="spellStart"/>
      <w:r>
        <w:rPr>
          <w:lang w:val="en"/>
        </w:rPr>
        <w:t>logo_url</w:t>
      </w:r>
      <w:proofErr w:type="spellEnd"/>
      <w:r>
        <w:rPr>
          <w:lang w:val="en"/>
        </w:rPr>
        <w:t>=https://client.example.com/logo.png</w:t>
      </w:r>
    </w:p>
    <w:p w:rsidR="00000000" w:rsidRDefault="00D455ED">
      <w:pPr>
        <w:spacing w:before="0" w:beforeAutospacing="0" w:after="0" w:afterAutospacing="0"/>
        <w:divId w:val="996566683"/>
        <w:rPr>
          <w:rFonts w:ascii="Verdana" w:eastAsia="Times New Roman" w:hAnsi="Verdana"/>
          <w:color w:val="000000"/>
          <w:lang w:val="en"/>
        </w:rPr>
      </w:pPr>
      <w:bookmarkStart w:id="22" w:name="anchor5"/>
      <w:bookmarkEnd w:id="22"/>
    </w:p>
    <w:p w:rsidR="00000000" w:rsidRDefault="00D455ED">
      <w:pPr>
        <w:spacing w:before="0" w:beforeAutospacing="0" w:after="0" w:afterAutospacing="0"/>
        <w:divId w:val="996566683"/>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996566683"/>
          <w:trHeight w:val="225"/>
          <w:tblCellSpacing w:w="15" w:type="dxa"/>
        </w:trPr>
        <w:tc>
          <w:tcPr>
            <w:tcW w:w="450" w:type="dxa"/>
            <w:shd w:val="clear" w:color="auto" w:fill="990000"/>
            <w:vAlign w:val="center"/>
            <w:hideMark/>
          </w:tcPr>
          <w:p w:rsidR="00000000" w:rsidRDefault="00D455ED">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D455ED">
      <w:pPr>
        <w:pStyle w:val="Heading3"/>
        <w:divId w:val="996566683"/>
        <w:rPr>
          <w:rFonts w:eastAsia="Times New Roman"/>
          <w:lang w:val="en"/>
        </w:rPr>
      </w:pPr>
      <w:bookmarkStart w:id="23" w:name="rfc.section.4.2"/>
      <w:bookmarkEnd w:id="23"/>
      <w:r>
        <w:rPr>
          <w:rFonts w:eastAsia="Times New Roman"/>
          <w:lang w:val="en"/>
        </w:rPr>
        <w:t>4.2.</w:t>
      </w:r>
      <w:proofErr w:type="gramStart"/>
      <w:r>
        <w:rPr>
          <w:rFonts w:eastAsia="Times New Roman"/>
          <w:lang w:val="en"/>
        </w:rPr>
        <w:t>  Response</w:t>
      </w:r>
      <w:proofErr w:type="gramEnd"/>
    </w:p>
    <w:p w:rsidR="00000000" w:rsidRDefault="00D455ED">
      <w:pPr>
        <w:pStyle w:val="NormalWeb"/>
        <w:divId w:val="996566683"/>
        <w:rPr>
          <w:rFonts w:ascii="Verdana" w:hAnsi="Verdana"/>
          <w:color w:val="000000"/>
          <w:lang w:val="en"/>
        </w:rPr>
      </w:pPr>
      <w:r>
        <w:rPr>
          <w:rFonts w:ascii="Verdana" w:hAnsi="Verdana"/>
          <w:color w:val="000000"/>
          <w:lang w:val="en"/>
        </w:rPr>
        <w:t xml:space="preserve">The response is returned as a JSON object with all the parameters as top level elements. </w:t>
      </w:r>
    </w:p>
    <w:p w:rsidR="00000000" w:rsidRDefault="00D455ED">
      <w:pPr>
        <w:spacing w:before="0" w:beforeAutospacing="0" w:after="0" w:afterAutospacing="0"/>
        <w:divId w:val="969483380"/>
        <w:rPr>
          <w:rFonts w:ascii="Verdana" w:eastAsia="Times New Roman" w:hAnsi="Verdana"/>
          <w:color w:val="000000"/>
          <w:lang w:val="en"/>
        </w:rPr>
      </w:pPr>
      <w:proofErr w:type="spellStart"/>
      <w:r>
        <w:rPr>
          <w:rFonts w:ascii="Verdana" w:eastAsia="Times New Roman" w:hAnsi="Verdana"/>
          <w:color w:val="000000"/>
          <w:lang w:val="en"/>
        </w:rPr>
        <w:t>client_id</w:t>
      </w:r>
      <w:proofErr w:type="spellEnd"/>
    </w:p>
    <w:p w:rsidR="00000000" w:rsidRDefault="00D455ED">
      <w:pPr>
        <w:spacing w:before="0" w:beforeAutospacing="0" w:after="0" w:afterAutospacing="0"/>
        <w:ind w:left="720"/>
        <w:divId w:val="969483380"/>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unique client identifier.</w:t>
      </w:r>
      <w:proofErr w:type="gramEnd"/>
      <w:r>
        <w:rPr>
          <w:rFonts w:ascii="Verdana" w:eastAsia="Times New Roman" w:hAnsi="Verdana"/>
          <w:color w:val="000000"/>
          <w:lang w:val="en"/>
        </w:rPr>
        <w:t xml:space="preserve"> </w:t>
      </w:r>
    </w:p>
    <w:p w:rsidR="00000000" w:rsidRDefault="00D455ED">
      <w:pPr>
        <w:spacing w:before="0" w:beforeAutospacing="0" w:after="0" w:afterAutospacing="0"/>
        <w:divId w:val="969483380"/>
        <w:rPr>
          <w:rFonts w:ascii="Verdana" w:eastAsia="Times New Roman" w:hAnsi="Verdana"/>
          <w:color w:val="000000"/>
          <w:lang w:val="en"/>
        </w:rPr>
      </w:pPr>
      <w:proofErr w:type="spellStart"/>
      <w:r>
        <w:rPr>
          <w:rFonts w:ascii="Verdana" w:eastAsia="Times New Roman" w:hAnsi="Verdana"/>
          <w:color w:val="000000"/>
          <w:lang w:val="en"/>
        </w:rPr>
        <w:t>client_secret</w:t>
      </w:r>
      <w:proofErr w:type="spellEnd"/>
    </w:p>
    <w:p w:rsidR="00000000" w:rsidRDefault="00D455ED">
      <w:pPr>
        <w:spacing w:before="0" w:beforeAutospacing="0" w:after="0" w:afterAutospacing="0"/>
        <w:ind w:left="720"/>
        <w:divId w:val="969483380"/>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The client secret.</w:t>
      </w:r>
      <w:proofErr w:type="gramEnd"/>
      <w:r>
        <w:rPr>
          <w:rFonts w:ascii="Verdana" w:eastAsia="Times New Roman" w:hAnsi="Verdana"/>
          <w:color w:val="000000"/>
          <w:lang w:val="en"/>
        </w:rPr>
        <w:t xml:space="preserve"> </w:t>
      </w:r>
      <w:commentRangeStart w:id="24"/>
      <w:r>
        <w:rPr>
          <w:rFonts w:ascii="Verdana" w:eastAsia="Times New Roman" w:hAnsi="Verdana"/>
          <w:color w:val="000000"/>
          <w:lang w:val="en"/>
        </w:rPr>
        <w:t xml:space="preserve">This should change with each response. </w:t>
      </w:r>
      <w:commentRangeEnd w:id="24"/>
      <w:r w:rsidR="000E7D0E">
        <w:rPr>
          <w:rStyle w:val="CommentReference"/>
        </w:rPr>
        <w:commentReference w:id="24"/>
      </w:r>
    </w:p>
    <w:p w:rsidR="00000000" w:rsidRDefault="00D455ED">
      <w:pPr>
        <w:spacing w:before="0" w:beforeAutospacing="0" w:after="0" w:afterAutospacing="0"/>
        <w:divId w:val="969483380"/>
        <w:rPr>
          <w:rFonts w:ascii="Verdana" w:eastAsia="Times New Roman" w:hAnsi="Verdana"/>
          <w:color w:val="000000"/>
          <w:lang w:val="en"/>
        </w:rPr>
      </w:pPr>
      <w:proofErr w:type="spellStart"/>
      <w:r>
        <w:rPr>
          <w:rFonts w:ascii="Verdana" w:eastAsia="Times New Roman" w:hAnsi="Verdana"/>
          <w:color w:val="000000"/>
          <w:lang w:val="en"/>
        </w:rPr>
        <w:t>expires_in</w:t>
      </w:r>
      <w:proofErr w:type="spellEnd"/>
    </w:p>
    <w:p w:rsidR="00000000" w:rsidRDefault="00D455ED">
      <w:pPr>
        <w:spacing w:before="0" w:beforeAutospacing="0" w:after="0" w:afterAutospacing="0"/>
        <w:ind w:left="720"/>
        <w:divId w:val="969483380"/>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The number </w:t>
      </w:r>
      <w:r>
        <w:rPr>
          <w:rFonts w:ascii="Verdana" w:eastAsia="Times New Roman" w:hAnsi="Verdana"/>
          <w:color w:val="000000"/>
          <w:lang w:val="en"/>
        </w:rPr>
        <w:t xml:space="preserve">of seconds that this id and secret are good for or </w:t>
      </w:r>
      <w:r>
        <w:rPr>
          <w:rStyle w:val="HTMLTypewriter"/>
          <w:lang w:val="en"/>
        </w:rPr>
        <w:t>0</w:t>
      </w:r>
      <w:r>
        <w:rPr>
          <w:rFonts w:ascii="Verdana" w:eastAsia="Times New Roman" w:hAnsi="Verdana"/>
          <w:color w:val="000000"/>
          <w:lang w:val="en"/>
        </w:rPr>
        <w:t xml:space="preserve"> if it does not expire.</w:t>
      </w:r>
      <w:proofErr w:type="gramEnd"/>
      <w:r>
        <w:rPr>
          <w:rFonts w:ascii="Verdana" w:eastAsia="Times New Roman" w:hAnsi="Verdana"/>
          <w:color w:val="000000"/>
          <w:lang w:val="en"/>
        </w:rPr>
        <w:t xml:space="preserve"> </w:t>
      </w:r>
    </w:p>
    <w:p w:rsidR="00000000" w:rsidRDefault="00D455ED">
      <w:pPr>
        <w:pStyle w:val="NormalWeb"/>
        <w:divId w:val="996566683"/>
        <w:rPr>
          <w:rFonts w:ascii="Verdana" w:hAnsi="Verdana"/>
          <w:color w:val="000000"/>
          <w:lang w:val="en"/>
        </w:rPr>
      </w:pPr>
      <w:r>
        <w:rPr>
          <w:rFonts w:ascii="Verdana" w:hAnsi="Verdana"/>
          <w:color w:val="000000"/>
          <w:lang w:val="en"/>
        </w:rPr>
        <w:t xml:space="preserve">The following is an example response. </w:t>
      </w:r>
    </w:p>
    <w:p w:rsidR="00000000" w:rsidRDefault="00D455ED">
      <w:pPr>
        <w:pStyle w:val="HTMLPreformatted"/>
        <w:divId w:val="152261101"/>
        <w:rPr>
          <w:lang w:val="en"/>
        </w:rPr>
      </w:pPr>
      <w:r>
        <w:rPr>
          <w:lang w:val="en"/>
        </w:rPr>
        <w:t>HTTP/1.1 200 OK</w:t>
      </w:r>
    </w:p>
    <w:p w:rsidR="00000000" w:rsidRDefault="00D455ED">
      <w:pPr>
        <w:pStyle w:val="HTMLPreformatted"/>
        <w:divId w:val="152261101"/>
        <w:rPr>
          <w:lang w:val="en"/>
        </w:rPr>
      </w:pPr>
      <w:r>
        <w:rPr>
          <w:lang w:val="en"/>
        </w:rPr>
        <w:t>Content-Type: application/</w:t>
      </w:r>
      <w:proofErr w:type="spellStart"/>
      <w:r>
        <w:rPr>
          <w:lang w:val="en"/>
        </w:rPr>
        <w:t>json</w:t>
      </w:r>
      <w:proofErr w:type="spellEnd"/>
    </w:p>
    <w:p w:rsidR="00000000" w:rsidRDefault="00D455ED">
      <w:pPr>
        <w:pStyle w:val="HTMLPreformatted"/>
        <w:divId w:val="152261101"/>
        <w:rPr>
          <w:lang w:val="en"/>
        </w:rPr>
      </w:pPr>
      <w:r>
        <w:rPr>
          <w:lang w:val="en"/>
        </w:rPr>
        <w:t>Cache-Control: no-store</w:t>
      </w:r>
    </w:p>
    <w:p w:rsidR="00000000" w:rsidRDefault="00D455ED">
      <w:pPr>
        <w:pStyle w:val="HTMLPreformatted"/>
        <w:divId w:val="152261101"/>
        <w:rPr>
          <w:lang w:val="en"/>
        </w:rPr>
      </w:pPr>
    </w:p>
    <w:p w:rsidR="00000000" w:rsidRDefault="00D455ED">
      <w:pPr>
        <w:pStyle w:val="HTMLPreformatted"/>
        <w:divId w:val="152261101"/>
        <w:rPr>
          <w:lang w:val="en"/>
        </w:rPr>
      </w:pPr>
      <w:r>
        <w:rPr>
          <w:lang w:val="en"/>
        </w:rPr>
        <w:t xml:space="preserve">     {</w:t>
      </w:r>
    </w:p>
    <w:p w:rsidR="00000000" w:rsidRDefault="00D455ED">
      <w:pPr>
        <w:pStyle w:val="HTMLPreformatted"/>
        <w:divId w:val="152261101"/>
        <w:rPr>
          <w:lang w:val="en"/>
        </w:rPr>
      </w:pPr>
      <w:r>
        <w:rPr>
          <w:lang w:val="en"/>
        </w:rPr>
        <w:t xml:space="preserve">       "client_id":"SlAV32hkKG",</w:t>
      </w:r>
    </w:p>
    <w:p w:rsidR="00000000" w:rsidRDefault="00D455ED">
      <w:pPr>
        <w:pStyle w:val="HTMLPreformatted"/>
        <w:divId w:val="152261101"/>
        <w:rPr>
          <w:lang w:val="en"/>
        </w:rPr>
      </w:pPr>
      <w:r>
        <w:rPr>
          <w:lang w:val="en"/>
        </w:rPr>
        <w:t xml:space="preserve">       </w:t>
      </w:r>
      <w:r>
        <w:rPr>
          <w:lang w:val="en"/>
        </w:rPr>
        <w:t>"client_secret":"cf136dc3c1fd9153029bb9c6cc9ecead918bad9887fce6c93f31185e5885805d",</w:t>
      </w:r>
    </w:p>
    <w:p w:rsidR="00000000" w:rsidRDefault="00D455ED">
      <w:pPr>
        <w:pStyle w:val="HTMLPreformatted"/>
        <w:divId w:val="152261101"/>
        <w:rPr>
          <w:lang w:val="en"/>
        </w:rPr>
      </w:pPr>
      <w:r>
        <w:rPr>
          <w:lang w:val="en"/>
        </w:rPr>
        <w:t xml:space="preserve">       "expires_in":3600</w:t>
      </w:r>
    </w:p>
    <w:p w:rsidR="00000000" w:rsidRDefault="00D455ED">
      <w:pPr>
        <w:pStyle w:val="HTMLPreformatted"/>
        <w:divId w:val="152261101"/>
        <w:rPr>
          <w:lang w:val="en"/>
        </w:rPr>
      </w:pPr>
      <w:r>
        <w:rPr>
          <w:lang w:val="en"/>
        </w:rPr>
        <w:t xml:space="preserve">     }</w:t>
      </w:r>
    </w:p>
    <w:p w:rsidR="00000000" w:rsidRDefault="00D455ED">
      <w:pPr>
        <w:spacing w:before="0" w:beforeAutospacing="0" w:after="0" w:afterAutospacing="0"/>
        <w:divId w:val="996566683"/>
        <w:rPr>
          <w:rFonts w:ascii="Verdana" w:eastAsia="Times New Roman" w:hAnsi="Verdana"/>
          <w:color w:val="000000"/>
          <w:lang w:val="en"/>
        </w:rPr>
      </w:pPr>
      <w:bookmarkStart w:id="25" w:name="IANA"/>
      <w:bookmarkEnd w:id="25"/>
    </w:p>
    <w:p w:rsidR="00000000" w:rsidRDefault="00D455ED">
      <w:pPr>
        <w:spacing w:before="0" w:beforeAutospacing="0" w:after="0" w:afterAutospacing="0"/>
        <w:divId w:val="996566683"/>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996566683"/>
          <w:trHeight w:val="225"/>
          <w:tblCellSpacing w:w="15" w:type="dxa"/>
        </w:trPr>
        <w:tc>
          <w:tcPr>
            <w:tcW w:w="450" w:type="dxa"/>
            <w:shd w:val="clear" w:color="auto" w:fill="990000"/>
            <w:vAlign w:val="center"/>
            <w:hideMark/>
          </w:tcPr>
          <w:p w:rsidR="00000000" w:rsidRDefault="00D455ED">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D455ED">
      <w:pPr>
        <w:pStyle w:val="Heading3"/>
        <w:divId w:val="996566683"/>
        <w:rPr>
          <w:rFonts w:eastAsia="Times New Roman"/>
          <w:lang w:val="en"/>
        </w:rPr>
      </w:pPr>
      <w:bookmarkStart w:id="26" w:name="rfc.section.5"/>
      <w:bookmarkEnd w:id="26"/>
      <w:r>
        <w:rPr>
          <w:rFonts w:eastAsia="Times New Roman"/>
          <w:lang w:val="en"/>
        </w:rPr>
        <w:t>5.  IANA Considerations</w:t>
      </w:r>
    </w:p>
    <w:p w:rsidR="00000000" w:rsidRDefault="00D455ED">
      <w:pPr>
        <w:pStyle w:val="NormalWeb"/>
        <w:divId w:val="996566683"/>
        <w:rPr>
          <w:rFonts w:ascii="Verdana" w:hAnsi="Verdana"/>
          <w:color w:val="000000"/>
          <w:lang w:val="en"/>
        </w:rPr>
      </w:pPr>
      <w:r>
        <w:rPr>
          <w:rFonts w:ascii="Verdana" w:hAnsi="Verdana"/>
          <w:color w:val="000000"/>
          <w:lang w:val="en"/>
        </w:rPr>
        <w:t xml:space="preserve">This document makes no request of IANA. </w:t>
      </w:r>
    </w:p>
    <w:p w:rsidR="00000000" w:rsidRDefault="00D455ED">
      <w:pPr>
        <w:spacing w:before="0" w:beforeAutospacing="0" w:after="0" w:afterAutospacing="0"/>
        <w:divId w:val="996566683"/>
        <w:rPr>
          <w:rFonts w:ascii="Verdana" w:eastAsia="Times New Roman" w:hAnsi="Verdana"/>
          <w:color w:val="000000"/>
          <w:lang w:val="en"/>
        </w:rPr>
      </w:pPr>
      <w:bookmarkStart w:id="27" w:name="Security"/>
      <w:bookmarkEnd w:id="27"/>
    </w:p>
    <w:p w:rsidR="00000000" w:rsidRDefault="00D455ED">
      <w:pPr>
        <w:spacing w:before="0" w:beforeAutospacing="0" w:after="0" w:afterAutospacing="0"/>
        <w:divId w:val="996566683"/>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996566683"/>
          <w:trHeight w:val="225"/>
          <w:tblCellSpacing w:w="15" w:type="dxa"/>
        </w:trPr>
        <w:tc>
          <w:tcPr>
            <w:tcW w:w="450" w:type="dxa"/>
            <w:shd w:val="clear" w:color="auto" w:fill="990000"/>
            <w:vAlign w:val="center"/>
            <w:hideMark/>
          </w:tcPr>
          <w:p w:rsidR="00000000" w:rsidRDefault="00D455ED">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w:t>
              </w:r>
              <w:r>
                <w:rPr>
                  <w:rFonts w:ascii="MS Sans Serif" w:eastAsia="Times New Roman" w:hAnsi="MS Sans Serif"/>
                  <w:b/>
                  <w:bCs/>
                  <w:color w:val="FFFFFF"/>
                  <w:sz w:val="20"/>
                  <w:szCs w:val="20"/>
                </w:rPr>
                <w:t>C </w:t>
              </w:r>
            </w:hyperlink>
          </w:p>
        </w:tc>
      </w:tr>
    </w:tbl>
    <w:p w:rsidR="00000000" w:rsidRDefault="00D455ED">
      <w:pPr>
        <w:pStyle w:val="Heading3"/>
        <w:divId w:val="996566683"/>
        <w:rPr>
          <w:rFonts w:eastAsia="Times New Roman"/>
          <w:lang w:val="en"/>
        </w:rPr>
      </w:pPr>
      <w:bookmarkStart w:id="28" w:name="rfc.section.6"/>
      <w:bookmarkEnd w:id="28"/>
      <w:r>
        <w:rPr>
          <w:rFonts w:eastAsia="Times New Roman"/>
          <w:lang w:val="en"/>
        </w:rPr>
        <w:t>6.  Security Considerations</w:t>
      </w:r>
    </w:p>
    <w:p w:rsidR="00000000" w:rsidRDefault="00D455ED">
      <w:pPr>
        <w:pStyle w:val="NormalWeb"/>
        <w:divId w:val="996566683"/>
        <w:rPr>
          <w:rFonts w:ascii="Verdana" w:hAnsi="Verdana"/>
          <w:color w:val="000000"/>
          <w:lang w:val="en"/>
        </w:rPr>
      </w:pPr>
      <w:r>
        <w:rPr>
          <w:rFonts w:ascii="Verdana" w:hAnsi="Verdana"/>
          <w:color w:val="000000"/>
          <w:lang w:val="en"/>
        </w:rPr>
        <w:t xml:space="preserve">Since requests to the client registration endpoint result in the transmission of clear-text credentials (in the HTTP request and response), the server MUST require the use of a transport-layer security mechanism when sending </w:t>
      </w:r>
      <w:r>
        <w:rPr>
          <w:rFonts w:ascii="Verdana" w:hAnsi="Verdana"/>
          <w:color w:val="000000"/>
          <w:lang w:val="en"/>
        </w:rPr>
        <w:t xml:space="preserve">requests to the token endpoint. The server MUST support TLS 1.2 as defined in [RFC5246], and MAY support additional transport-layer mechanisms meeting its security requirements. </w:t>
      </w:r>
    </w:p>
    <w:p w:rsidR="00000000" w:rsidRDefault="00D455ED">
      <w:pPr>
        <w:spacing w:before="0" w:beforeAutospacing="0" w:after="0" w:afterAutospacing="0"/>
        <w:divId w:val="996566683"/>
        <w:rPr>
          <w:rFonts w:ascii="Verdana" w:eastAsia="Times New Roman" w:hAnsi="Verdana"/>
          <w:color w:val="000000"/>
          <w:lang w:val="en"/>
        </w:rPr>
      </w:pPr>
      <w:bookmarkStart w:id="29" w:name="rfc.references1"/>
      <w:bookmarkEnd w:id="29"/>
    </w:p>
    <w:p w:rsidR="00000000" w:rsidRDefault="00D455ED">
      <w:pPr>
        <w:spacing w:before="0" w:beforeAutospacing="0" w:after="0" w:afterAutospacing="0"/>
        <w:divId w:val="996566683"/>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996566683"/>
          <w:trHeight w:val="225"/>
          <w:tblCellSpacing w:w="15" w:type="dxa"/>
        </w:trPr>
        <w:tc>
          <w:tcPr>
            <w:tcW w:w="450" w:type="dxa"/>
            <w:shd w:val="clear" w:color="auto" w:fill="990000"/>
            <w:vAlign w:val="center"/>
            <w:hideMark/>
          </w:tcPr>
          <w:p w:rsidR="00000000" w:rsidRDefault="00D455ED">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D455ED">
      <w:pPr>
        <w:pStyle w:val="Heading3"/>
        <w:divId w:val="996566683"/>
        <w:rPr>
          <w:rFonts w:eastAsia="Times New Roman"/>
          <w:lang w:val="en"/>
        </w:rPr>
      </w:pPr>
      <w:r>
        <w:rPr>
          <w:rFonts w:eastAsia="Times New Roman"/>
          <w:lang w:val="en"/>
        </w:rPr>
        <w:t>7.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326"/>
        <w:gridCol w:w="7030"/>
      </w:tblGrid>
      <w:tr w:rsidR="00000000">
        <w:trPr>
          <w:divId w:val="996566683"/>
          <w:tblCellSpacing w:w="15" w:type="dxa"/>
        </w:trPr>
        <w:tc>
          <w:tcPr>
            <w:tcW w:w="0" w:type="auto"/>
            <w:hideMark/>
          </w:tcPr>
          <w:p w:rsidR="00000000" w:rsidRDefault="00D455ED">
            <w:pPr>
              <w:spacing w:before="0" w:beforeAutospacing="0" w:after="0" w:afterAutospacing="0"/>
              <w:rPr>
                <w:rFonts w:ascii="Verdana" w:eastAsia="Times New Roman" w:hAnsi="Verdana"/>
                <w:color w:val="000000"/>
                <w:sz w:val="20"/>
                <w:szCs w:val="20"/>
              </w:rPr>
            </w:pPr>
            <w:bookmarkStart w:id="30" w:name="JWK"/>
            <w:r>
              <w:rPr>
                <w:rFonts w:ascii="Verdana" w:eastAsia="Times New Roman" w:hAnsi="Verdana"/>
                <w:b/>
                <w:bCs/>
                <w:color w:val="000000"/>
                <w:sz w:val="20"/>
                <w:szCs w:val="20"/>
              </w:rPr>
              <w:t>[JWK]</w:t>
            </w:r>
            <w:bookmarkEnd w:id="30"/>
          </w:p>
        </w:tc>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7" w:history="1">
              <w:r>
                <w:rPr>
                  <w:rStyle w:val="Hyperlink"/>
                  <w:rFonts w:ascii="Verdana" w:eastAsia="Times New Roman" w:hAnsi="Verdana"/>
                  <w:sz w:val="20"/>
                  <w:szCs w:val="20"/>
                </w:rPr>
                <w:t>JSON Web Key (JWK)</w:t>
              </w:r>
            </w:hyperlink>
            <w:r>
              <w:rPr>
                <w:rFonts w:ascii="Verdana" w:eastAsia="Times New Roman" w:hAnsi="Verdana"/>
                <w:color w:val="000000"/>
                <w:sz w:val="20"/>
                <w:szCs w:val="20"/>
              </w:rPr>
              <w:t>,” July 2011.</w:t>
            </w:r>
          </w:p>
        </w:tc>
      </w:tr>
      <w:tr w:rsidR="00000000">
        <w:trPr>
          <w:divId w:val="996566683"/>
          <w:tblCellSpacing w:w="15" w:type="dxa"/>
        </w:trPr>
        <w:tc>
          <w:tcPr>
            <w:tcW w:w="0" w:type="auto"/>
            <w:hideMark/>
          </w:tcPr>
          <w:p w:rsidR="00000000" w:rsidRDefault="00D455ED">
            <w:pPr>
              <w:spacing w:before="0" w:beforeAutospacing="0" w:after="0" w:afterAutospacing="0"/>
              <w:rPr>
                <w:rFonts w:ascii="Verdana" w:eastAsia="Times New Roman" w:hAnsi="Verdana"/>
                <w:color w:val="000000"/>
                <w:sz w:val="20"/>
                <w:szCs w:val="20"/>
              </w:rPr>
            </w:pPr>
            <w:bookmarkStart w:id="31" w:name="OAuth.2.0"/>
            <w:r>
              <w:rPr>
                <w:rFonts w:ascii="Verdana" w:eastAsia="Times New Roman" w:hAnsi="Verdana"/>
                <w:b/>
                <w:bCs/>
                <w:color w:val="000000"/>
                <w:sz w:val="20"/>
                <w:szCs w:val="20"/>
              </w:rPr>
              <w:t>[OAuth.2.0]</w:t>
            </w:r>
            <w:bookmarkEnd w:id="31"/>
          </w:p>
        </w:tc>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Hammer-</w:t>
            </w:r>
            <w:proofErr w:type="spellStart"/>
            <w:r>
              <w:rPr>
                <w:rFonts w:ascii="Verdana" w:eastAsia="Times New Roman" w:hAnsi="Verdana"/>
                <w:color w:val="000000"/>
                <w:sz w:val="20"/>
                <w:szCs w:val="20"/>
              </w:rPr>
              <w:t>Lahav</w:t>
            </w:r>
            <w:proofErr w:type="spellEnd"/>
            <w:r>
              <w:rPr>
                <w:rFonts w:ascii="Verdana" w:eastAsia="Times New Roman" w:hAnsi="Verdana"/>
                <w:color w:val="000000"/>
                <w:sz w:val="20"/>
                <w:szCs w:val="20"/>
              </w:rPr>
              <w:t xml:space="preserve">, E., Ed., </w:t>
            </w:r>
            <w:proofErr w:type="spellStart"/>
            <w:r>
              <w:rPr>
                <w:rFonts w:ascii="Verdana" w:eastAsia="Times New Roman" w:hAnsi="Verdana"/>
                <w:color w:val="000000"/>
                <w:sz w:val="20"/>
                <w:szCs w:val="20"/>
              </w:rPr>
              <w:t>Recordon</w:t>
            </w:r>
            <w:proofErr w:type="spellEnd"/>
            <w:r>
              <w:rPr>
                <w:rFonts w:ascii="Verdana" w:eastAsia="Times New Roman" w:hAnsi="Verdana"/>
                <w:color w:val="000000"/>
                <w:sz w:val="20"/>
                <w:szCs w:val="20"/>
              </w:rPr>
              <w:t xml:space="preserve">, D., and D. </w:t>
            </w:r>
            <w:proofErr w:type="spellStart"/>
            <w:r>
              <w:rPr>
                <w:rFonts w:ascii="Verdana" w:eastAsia="Times New Roman" w:hAnsi="Verdana"/>
                <w:color w:val="000000"/>
                <w:sz w:val="20"/>
                <w:szCs w:val="20"/>
              </w:rPr>
              <w:t>Hardt</w:t>
            </w:r>
            <w:proofErr w:type="spellEnd"/>
            <w:r>
              <w:rPr>
                <w:rFonts w:ascii="Verdana" w:eastAsia="Times New Roman" w:hAnsi="Verdana"/>
                <w:color w:val="000000"/>
                <w:sz w:val="20"/>
                <w:szCs w:val="20"/>
              </w:rPr>
              <w:t>, “</w:t>
            </w:r>
            <w:proofErr w:type="spellStart"/>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"http://tools.ietf.org/html/draft-ietf-oauth-v2"</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OAuth</w:t>
            </w:r>
            <w:proofErr w:type="spellEnd"/>
            <w:r>
              <w:rPr>
                <w:rStyle w:val="Hyperlink"/>
                <w:rFonts w:ascii="Verdana" w:eastAsia="Times New Roman" w:hAnsi="Verdana"/>
                <w:sz w:val="20"/>
                <w:szCs w:val="20"/>
              </w:rPr>
              <w:t xml:space="preserve"> 2.0 Authorization Protocol</w:t>
            </w:r>
            <w:r>
              <w:rPr>
                <w:rFonts w:ascii="Verdana" w:eastAsia="Times New Roman" w:hAnsi="Verdana"/>
                <w:color w:val="000000"/>
                <w:sz w:val="20"/>
                <w:szCs w:val="20"/>
              </w:rPr>
              <w:fldChar w:fldCharType="end"/>
            </w:r>
            <w:r>
              <w:rPr>
                <w:rFonts w:ascii="Verdana" w:eastAsia="Times New Roman" w:hAnsi="Verdana"/>
                <w:color w:val="000000"/>
                <w:sz w:val="20"/>
                <w:szCs w:val="20"/>
              </w:rPr>
              <w:t>,” September 2011.</w:t>
            </w:r>
          </w:p>
        </w:tc>
      </w:tr>
      <w:tr w:rsidR="00000000">
        <w:trPr>
          <w:divId w:val="996566683"/>
          <w:tblCellSpacing w:w="15" w:type="dxa"/>
        </w:trPr>
        <w:tc>
          <w:tcPr>
            <w:tcW w:w="0" w:type="auto"/>
            <w:hideMark/>
          </w:tcPr>
          <w:p w:rsidR="00000000" w:rsidRDefault="00D455ED">
            <w:pPr>
              <w:spacing w:before="0" w:beforeAutospacing="0" w:after="0" w:afterAutospacing="0"/>
              <w:rPr>
                <w:rFonts w:ascii="Verdana" w:eastAsia="Times New Roman" w:hAnsi="Verdana"/>
                <w:color w:val="000000"/>
                <w:sz w:val="20"/>
                <w:szCs w:val="20"/>
              </w:rPr>
            </w:pPr>
            <w:bookmarkStart w:id="32" w:name="OpenID.Discovery"/>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OpenID.Discovery</w:t>
            </w:r>
            <w:proofErr w:type="spellEnd"/>
            <w:r>
              <w:rPr>
                <w:rFonts w:ascii="Verdana" w:eastAsia="Times New Roman" w:hAnsi="Verdana"/>
                <w:b/>
                <w:bCs/>
                <w:color w:val="000000"/>
                <w:sz w:val="20"/>
                <w:szCs w:val="20"/>
              </w:rPr>
              <w:t>]</w:t>
            </w:r>
            <w:bookmarkEnd w:id="32"/>
          </w:p>
        </w:tc>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proofErr w:type="spellStart"/>
            <w:r>
              <w:rPr>
                <w:rFonts w:ascii="Verdana" w:eastAsia="Times New Roman" w:hAnsi="Verdana"/>
                <w:color w:val="000000"/>
                <w:sz w:val="20"/>
                <w:szCs w:val="20"/>
              </w:rPr>
              <w:t>Sakimura</w:t>
            </w:r>
            <w:proofErr w:type="spellEnd"/>
            <w:r>
              <w:rPr>
                <w:rFonts w:ascii="Verdana" w:eastAsia="Times New Roman" w:hAnsi="Verdana"/>
                <w:color w:val="000000"/>
                <w:sz w:val="20"/>
                <w:szCs w:val="20"/>
              </w:rPr>
              <w:t>, N., Bradley, J., Jones, M., and E. Jay, “</w:t>
            </w:r>
            <w:proofErr w:type="spellStart"/>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"http://openid.net/specs/openid-connect-discovery-1_0.html"</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OpenID</w:t>
            </w:r>
            <w:proofErr w:type="spellEnd"/>
            <w:r>
              <w:rPr>
                <w:rStyle w:val="Hyperlink"/>
                <w:rFonts w:ascii="Verdana" w:eastAsia="Times New Roman" w:hAnsi="Verdana"/>
                <w:sz w:val="20"/>
                <w:szCs w:val="20"/>
              </w:rPr>
              <w:t xml:space="preserve"> Connect Discovery 1.0</w:t>
            </w:r>
            <w:r>
              <w:rPr>
                <w:rFonts w:ascii="Verdana" w:eastAsia="Times New Roman" w:hAnsi="Verdana"/>
                <w:color w:val="000000"/>
                <w:sz w:val="20"/>
                <w:szCs w:val="20"/>
              </w:rPr>
              <w:fldChar w:fldCharType="end"/>
            </w:r>
            <w:r>
              <w:rPr>
                <w:rFonts w:ascii="Verdana" w:eastAsia="Times New Roman" w:hAnsi="Verdana"/>
                <w:color w:val="000000"/>
                <w:sz w:val="20"/>
                <w:szCs w:val="20"/>
              </w:rPr>
              <w:t>,” September 2011.</w:t>
            </w:r>
          </w:p>
        </w:tc>
      </w:tr>
      <w:tr w:rsidR="00000000">
        <w:trPr>
          <w:divId w:val="996566683"/>
          <w:tblCellSpacing w:w="15" w:type="dxa"/>
        </w:trPr>
        <w:tc>
          <w:tcPr>
            <w:tcW w:w="0" w:type="auto"/>
            <w:hideMark/>
          </w:tcPr>
          <w:p w:rsidR="00000000" w:rsidRDefault="00D455ED">
            <w:pPr>
              <w:spacing w:before="0" w:beforeAutospacing="0" w:after="0" w:afterAutospacing="0"/>
              <w:rPr>
                <w:rFonts w:ascii="Verdana" w:eastAsia="Times New Roman" w:hAnsi="Verdana"/>
                <w:color w:val="000000"/>
                <w:sz w:val="20"/>
                <w:szCs w:val="20"/>
              </w:rPr>
            </w:pPr>
            <w:bookmarkStart w:id="33" w:name="OpenID.Messages"/>
            <w:r>
              <w:rPr>
                <w:rFonts w:ascii="Verdana" w:eastAsia="Times New Roman" w:hAnsi="Verdana"/>
                <w:b/>
                <w:bCs/>
                <w:color w:val="000000"/>
                <w:sz w:val="20"/>
                <w:szCs w:val="20"/>
              </w:rPr>
              <w:t>[</w:t>
            </w:r>
            <w:proofErr w:type="spellStart"/>
            <w:r>
              <w:rPr>
                <w:rFonts w:ascii="Verdana" w:eastAsia="Times New Roman" w:hAnsi="Verdana"/>
                <w:b/>
                <w:bCs/>
                <w:color w:val="000000"/>
                <w:sz w:val="20"/>
                <w:szCs w:val="20"/>
              </w:rPr>
              <w:t>Open</w:t>
            </w:r>
            <w:r>
              <w:rPr>
                <w:rFonts w:ascii="Verdana" w:eastAsia="Times New Roman" w:hAnsi="Verdana"/>
                <w:b/>
                <w:bCs/>
                <w:color w:val="000000"/>
                <w:sz w:val="20"/>
                <w:szCs w:val="20"/>
              </w:rPr>
              <w:t>ID.Messages</w:t>
            </w:r>
            <w:proofErr w:type="spellEnd"/>
            <w:r>
              <w:rPr>
                <w:rFonts w:ascii="Verdana" w:eastAsia="Times New Roman" w:hAnsi="Verdana"/>
                <w:b/>
                <w:bCs/>
                <w:color w:val="000000"/>
                <w:sz w:val="20"/>
                <w:szCs w:val="20"/>
              </w:rPr>
              <w:t>]</w:t>
            </w:r>
            <w:bookmarkEnd w:id="33"/>
          </w:p>
        </w:tc>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proofErr w:type="spellStart"/>
            <w:r>
              <w:rPr>
                <w:rFonts w:ascii="Verdana" w:eastAsia="Times New Roman" w:hAnsi="Verdana"/>
                <w:color w:val="000000"/>
                <w:sz w:val="20"/>
                <w:szCs w:val="20"/>
              </w:rPr>
              <w:t>Sakimura</w:t>
            </w:r>
            <w:proofErr w:type="spellEnd"/>
            <w:r>
              <w:rPr>
                <w:rFonts w:ascii="Verdana" w:eastAsia="Times New Roman" w:hAnsi="Verdana"/>
                <w:color w:val="000000"/>
                <w:sz w:val="20"/>
                <w:szCs w:val="20"/>
              </w:rPr>
              <w:t xml:space="preserve">, N., </w:t>
            </w:r>
            <w:proofErr w:type="spellStart"/>
            <w:r>
              <w:rPr>
                <w:rFonts w:ascii="Verdana" w:eastAsia="Times New Roman" w:hAnsi="Verdana"/>
                <w:color w:val="000000"/>
                <w:sz w:val="20"/>
                <w:szCs w:val="20"/>
              </w:rPr>
              <w:t>Recordon</w:t>
            </w:r>
            <w:proofErr w:type="spellEnd"/>
            <w:r>
              <w:rPr>
                <w:rFonts w:ascii="Verdana" w:eastAsia="Times New Roman" w:hAnsi="Verdana"/>
                <w:color w:val="000000"/>
                <w:sz w:val="20"/>
                <w:szCs w:val="20"/>
              </w:rPr>
              <w:t>, D., Bradley, J., de Medeiros, B., Jones, M., and E. Jay, “</w:t>
            </w:r>
            <w:proofErr w:type="spellStart"/>
            <w:r>
              <w:rPr>
                <w:rFonts w:ascii="Verdana" w:eastAsia="Times New Roman" w:hAnsi="Verdana"/>
                <w:color w:val="000000"/>
                <w:sz w:val="20"/>
                <w:szCs w:val="20"/>
              </w:rPr>
              <w:fldChar w:fldCharType="begin"/>
            </w:r>
            <w:r>
              <w:rPr>
                <w:rFonts w:ascii="Verdana" w:eastAsia="Times New Roman" w:hAnsi="Verdana"/>
                <w:color w:val="000000"/>
                <w:sz w:val="20"/>
                <w:szCs w:val="20"/>
              </w:rPr>
              <w:instrText xml:space="preserve"> </w:instrText>
            </w:r>
            <w:r>
              <w:rPr>
                <w:rFonts w:ascii="Verdana" w:eastAsia="Times New Roman" w:hAnsi="Verdana"/>
                <w:color w:val="000000"/>
                <w:sz w:val="20"/>
                <w:szCs w:val="20"/>
              </w:rPr>
              <w:instrText>HYPERLINK "http://openid.net/specs/openid-connect-messages-1_0.html"</w:instrText>
            </w:r>
            <w:r>
              <w:rPr>
                <w:rFonts w:ascii="Verdana" w:eastAsia="Times New Roman" w:hAnsi="Verdana"/>
                <w:color w:val="000000"/>
                <w:sz w:val="20"/>
                <w:szCs w:val="20"/>
              </w:rPr>
              <w:instrText xml:space="preserve"> </w:instrText>
            </w:r>
            <w:r>
              <w:rPr>
                <w:rFonts w:ascii="Verdana" w:eastAsia="Times New Roman" w:hAnsi="Verdana"/>
                <w:color w:val="000000"/>
                <w:sz w:val="20"/>
                <w:szCs w:val="20"/>
              </w:rPr>
              <w:fldChar w:fldCharType="separate"/>
            </w:r>
            <w:r>
              <w:rPr>
                <w:rStyle w:val="Hyperlink"/>
                <w:rFonts w:ascii="Verdana" w:eastAsia="Times New Roman" w:hAnsi="Verdana"/>
                <w:sz w:val="20"/>
                <w:szCs w:val="20"/>
              </w:rPr>
              <w:t>OpenID</w:t>
            </w:r>
            <w:proofErr w:type="spellEnd"/>
            <w:r>
              <w:rPr>
                <w:rStyle w:val="Hyperlink"/>
                <w:rFonts w:ascii="Verdana" w:eastAsia="Times New Roman" w:hAnsi="Verdana"/>
                <w:sz w:val="20"/>
                <w:szCs w:val="20"/>
              </w:rPr>
              <w:t xml:space="preserve"> Connect Messages 1.0</w:t>
            </w:r>
            <w:r>
              <w:rPr>
                <w:rFonts w:ascii="Verdana" w:eastAsia="Times New Roman" w:hAnsi="Verdana"/>
                <w:color w:val="000000"/>
                <w:sz w:val="20"/>
                <w:szCs w:val="20"/>
              </w:rPr>
              <w:fldChar w:fldCharType="end"/>
            </w:r>
            <w:r>
              <w:rPr>
                <w:rFonts w:ascii="Verdana" w:eastAsia="Times New Roman" w:hAnsi="Verdana"/>
                <w:color w:val="000000"/>
                <w:sz w:val="20"/>
                <w:szCs w:val="20"/>
              </w:rPr>
              <w:t>,” September 2011.</w:t>
            </w:r>
          </w:p>
        </w:tc>
      </w:tr>
      <w:tr w:rsidR="00000000">
        <w:trPr>
          <w:divId w:val="996566683"/>
          <w:tblCellSpacing w:w="15" w:type="dxa"/>
        </w:trPr>
        <w:tc>
          <w:tcPr>
            <w:tcW w:w="0" w:type="auto"/>
            <w:hideMark/>
          </w:tcPr>
          <w:p w:rsidR="00000000" w:rsidRDefault="00D455ED">
            <w:pPr>
              <w:spacing w:before="0" w:beforeAutospacing="0" w:after="0" w:afterAutospacing="0"/>
              <w:rPr>
                <w:rFonts w:ascii="Verdana" w:eastAsia="Times New Roman" w:hAnsi="Verdana"/>
                <w:color w:val="000000"/>
                <w:sz w:val="20"/>
                <w:szCs w:val="20"/>
              </w:rPr>
            </w:pPr>
            <w:bookmarkStart w:id="34" w:name="RFC2119"/>
            <w:r>
              <w:rPr>
                <w:rFonts w:ascii="Verdana" w:eastAsia="Times New Roman" w:hAnsi="Verdana"/>
                <w:b/>
                <w:bCs/>
                <w:color w:val="000000"/>
                <w:sz w:val="20"/>
                <w:szCs w:val="20"/>
              </w:rPr>
              <w:t>[RFC2119]</w:t>
            </w:r>
            <w:bookmarkEnd w:id="34"/>
          </w:p>
        </w:tc>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hyperlink r:id="rId8" w:history="1">
              <w:proofErr w:type="spellStart"/>
              <w:r>
                <w:rPr>
                  <w:rStyle w:val="Hyperlink"/>
                  <w:rFonts w:ascii="Verdana" w:eastAsia="Times New Roman" w:hAnsi="Verdana"/>
                  <w:sz w:val="20"/>
                  <w:szCs w:val="20"/>
                </w:rPr>
                <w:t>Bradner</w:t>
              </w:r>
              <w:proofErr w:type="spellEnd"/>
              <w:r>
                <w:rPr>
                  <w:rStyle w:val="Hyperlink"/>
                  <w:rFonts w:ascii="Verdana" w:eastAsia="Times New Roman" w:hAnsi="Verdana"/>
                  <w:sz w:val="20"/>
                  <w:szCs w:val="20"/>
                </w:rPr>
                <w:t>, S.</w:t>
              </w:r>
            </w:hyperlink>
            <w:r>
              <w:rPr>
                <w:rFonts w:ascii="Verdana" w:eastAsia="Times New Roman" w:hAnsi="Verdana"/>
                <w:color w:val="000000"/>
                <w:sz w:val="20"/>
                <w:szCs w:val="20"/>
              </w:rPr>
              <w:t>, “</w:t>
            </w:r>
            <w:hyperlink r:id="rId9"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10"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11"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12"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bl>
    <w:p w:rsidR="00000000" w:rsidRDefault="00D455ED">
      <w:pPr>
        <w:spacing w:before="0" w:beforeAutospacing="0" w:after="0" w:afterAutospacing="0"/>
        <w:divId w:val="996566683"/>
        <w:rPr>
          <w:rFonts w:ascii="Verdana" w:eastAsia="Times New Roman" w:hAnsi="Verdana"/>
          <w:color w:val="000000"/>
          <w:lang w:val="en"/>
        </w:rPr>
      </w:pPr>
      <w:bookmarkStart w:id="35" w:name="Acknowledgements"/>
      <w:bookmarkEnd w:id="35"/>
    </w:p>
    <w:p w:rsidR="00000000" w:rsidRDefault="00D455ED">
      <w:pPr>
        <w:spacing w:before="0" w:beforeAutospacing="0" w:after="0" w:afterAutospacing="0"/>
        <w:divId w:val="996566683"/>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996566683"/>
          <w:trHeight w:val="225"/>
          <w:tblCellSpacing w:w="15" w:type="dxa"/>
        </w:trPr>
        <w:tc>
          <w:tcPr>
            <w:tcW w:w="450" w:type="dxa"/>
            <w:shd w:val="clear" w:color="auto" w:fill="990000"/>
            <w:vAlign w:val="center"/>
            <w:hideMark/>
          </w:tcPr>
          <w:p w:rsidR="00000000" w:rsidRDefault="00D455ED">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D455ED">
      <w:pPr>
        <w:pStyle w:val="Heading3"/>
        <w:divId w:val="996566683"/>
        <w:rPr>
          <w:rFonts w:eastAsia="Times New Roman"/>
          <w:lang w:val="en"/>
        </w:rPr>
      </w:pPr>
      <w:bookmarkStart w:id="36" w:name="rfc.section.A"/>
      <w:bookmarkEnd w:id="36"/>
      <w:proofErr w:type="gramStart"/>
      <w:r>
        <w:rPr>
          <w:rFonts w:eastAsia="Times New Roman"/>
          <w:lang w:val="en"/>
        </w:rPr>
        <w:t>Appendix A.</w:t>
      </w:r>
      <w:proofErr w:type="gramEnd"/>
      <w:r>
        <w:rPr>
          <w:rFonts w:eastAsia="Times New Roman"/>
          <w:lang w:val="en"/>
        </w:rPr>
        <w:t>  Acknowledgements</w:t>
      </w:r>
    </w:p>
    <w:p w:rsidR="00000000" w:rsidRDefault="00D455ED">
      <w:pPr>
        <w:spacing w:before="0" w:beforeAutospacing="0" w:after="0" w:afterAutospacing="0"/>
        <w:divId w:val="996566683"/>
        <w:rPr>
          <w:rFonts w:ascii="Verdana" w:eastAsia="Times New Roman" w:hAnsi="Verdana"/>
          <w:color w:val="000000"/>
          <w:lang w:val="en"/>
        </w:rPr>
      </w:pPr>
      <w:bookmarkStart w:id="37" w:name="anchor7"/>
      <w:bookmarkEnd w:id="37"/>
    </w:p>
    <w:p w:rsidR="00000000" w:rsidRDefault="00D455ED">
      <w:pPr>
        <w:spacing w:before="0" w:beforeAutospacing="0" w:after="0" w:afterAutospacing="0"/>
        <w:divId w:val="996566683"/>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996566683"/>
          <w:trHeight w:val="225"/>
          <w:tblCellSpacing w:w="15" w:type="dxa"/>
        </w:trPr>
        <w:tc>
          <w:tcPr>
            <w:tcW w:w="450" w:type="dxa"/>
            <w:shd w:val="clear" w:color="auto" w:fill="990000"/>
            <w:vAlign w:val="center"/>
            <w:hideMark/>
          </w:tcPr>
          <w:p w:rsidR="00000000" w:rsidRDefault="00D455ED">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D455ED">
      <w:pPr>
        <w:pStyle w:val="Heading3"/>
        <w:divId w:val="996566683"/>
        <w:rPr>
          <w:rFonts w:eastAsia="Times New Roman"/>
          <w:lang w:val="en"/>
        </w:rPr>
      </w:pPr>
      <w:bookmarkStart w:id="38" w:name="rfc.section.B"/>
      <w:bookmarkEnd w:id="38"/>
      <w:proofErr w:type="gramStart"/>
      <w:r>
        <w:rPr>
          <w:rFonts w:eastAsia="Times New Roman"/>
          <w:lang w:val="en"/>
        </w:rPr>
        <w:t>Appendix B.</w:t>
      </w:r>
      <w:proofErr w:type="gramEnd"/>
      <w:r>
        <w:rPr>
          <w:rFonts w:eastAsia="Times New Roman"/>
          <w:lang w:val="en"/>
        </w:rPr>
        <w:t>  Document History</w:t>
      </w:r>
    </w:p>
    <w:p w:rsidR="00000000" w:rsidRDefault="00D455ED">
      <w:pPr>
        <w:pStyle w:val="NormalWeb"/>
        <w:divId w:val="996566683"/>
        <w:rPr>
          <w:rFonts w:ascii="Verdana" w:hAnsi="Verdana"/>
          <w:color w:val="000000"/>
          <w:lang w:val="en"/>
        </w:rPr>
      </w:pPr>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w:t>
      </w:r>
      <w:r>
        <w:rPr>
          <w:rFonts w:ascii="Verdana" w:hAnsi="Verdana"/>
          <w:color w:val="000000"/>
          <w:lang w:val="en"/>
        </w:rPr>
        <w:t xml:space="preserve">moved from the final specification ]] </w:t>
      </w:r>
    </w:p>
    <w:p w:rsidR="00000000" w:rsidRDefault="00D455ED">
      <w:pPr>
        <w:pStyle w:val="NormalWeb"/>
        <w:divId w:val="996566683"/>
        <w:rPr>
          <w:rFonts w:ascii="Verdana" w:hAnsi="Verdana"/>
          <w:color w:val="000000"/>
          <w:lang w:val="en"/>
        </w:rPr>
      </w:pPr>
      <w:r>
        <w:rPr>
          <w:rFonts w:ascii="Verdana" w:hAnsi="Verdana"/>
          <w:color w:val="000000"/>
          <w:lang w:val="en"/>
        </w:rPr>
        <w:t xml:space="preserve">-07 </w:t>
      </w:r>
    </w:p>
    <w:p w:rsidR="00000000" w:rsidRDefault="00D455ED">
      <w:pPr>
        <w:numPr>
          <w:ilvl w:val="0"/>
          <w:numId w:val="1"/>
        </w:numPr>
        <w:ind w:left="1200" w:right="480"/>
        <w:divId w:val="996566683"/>
        <w:rPr>
          <w:rFonts w:ascii="Verdana" w:eastAsia="Times New Roman" w:hAnsi="Verdana"/>
          <w:color w:val="000000"/>
          <w:lang w:val="en"/>
        </w:rPr>
      </w:pPr>
      <w:r>
        <w:rPr>
          <w:rFonts w:ascii="Verdana" w:eastAsia="Times New Roman" w:hAnsi="Verdana"/>
          <w:color w:val="000000"/>
          <w:lang w:val="en"/>
        </w:rPr>
        <w:t xml:space="preserve">Changed request from posting a JSON object to being HTTP Form encoded. </w:t>
      </w:r>
    </w:p>
    <w:p w:rsidR="00000000" w:rsidRDefault="00D455ED">
      <w:pPr>
        <w:numPr>
          <w:ilvl w:val="0"/>
          <w:numId w:val="1"/>
        </w:numPr>
        <w:ind w:left="1200" w:right="480"/>
        <w:divId w:val="996566683"/>
        <w:rPr>
          <w:rFonts w:ascii="Verdana" w:eastAsia="Times New Roman" w:hAnsi="Verdana"/>
          <w:color w:val="000000"/>
          <w:lang w:val="en"/>
        </w:rPr>
      </w:pPr>
      <w:r>
        <w:rPr>
          <w:rFonts w:ascii="Verdana" w:eastAsia="Times New Roman" w:hAnsi="Verdana"/>
          <w:color w:val="000000"/>
          <w:lang w:val="en"/>
        </w:rPr>
        <w:t xml:space="preserve">Added x509_url to support optional encryption. </w:t>
      </w:r>
    </w:p>
    <w:p w:rsidR="00000000" w:rsidRDefault="00D455ED">
      <w:pPr>
        <w:pStyle w:val="NormalWeb"/>
        <w:divId w:val="996566683"/>
        <w:rPr>
          <w:rFonts w:ascii="Verdana" w:hAnsi="Verdana"/>
          <w:color w:val="000000"/>
          <w:lang w:val="en"/>
        </w:rPr>
      </w:pPr>
      <w:r>
        <w:rPr>
          <w:rFonts w:ascii="Verdana" w:hAnsi="Verdana"/>
          <w:color w:val="000000"/>
          <w:lang w:val="en"/>
        </w:rPr>
        <w:t xml:space="preserve">-06 </w:t>
      </w:r>
    </w:p>
    <w:p w:rsidR="00000000" w:rsidRDefault="00D455ED">
      <w:pPr>
        <w:numPr>
          <w:ilvl w:val="0"/>
          <w:numId w:val="2"/>
        </w:numPr>
        <w:ind w:left="1200" w:right="480"/>
        <w:divId w:val="996566683"/>
        <w:rPr>
          <w:rFonts w:ascii="Verdana" w:eastAsia="Times New Roman" w:hAnsi="Verdana"/>
          <w:color w:val="000000"/>
          <w:lang w:val="en"/>
        </w:rPr>
      </w:pPr>
      <w:r>
        <w:rPr>
          <w:rFonts w:ascii="Verdana" w:eastAsia="Times New Roman" w:hAnsi="Verdana"/>
          <w:color w:val="000000"/>
          <w:lang w:val="en"/>
        </w:rPr>
        <w:t xml:space="preserve">Changes associated with renaming "Lite" to "Basic Client" and </w:t>
      </w:r>
      <w:r>
        <w:rPr>
          <w:rFonts w:ascii="Verdana" w:eastAsia="Times New Roman" w:hAnsi="Verdana"/>
          <w:color w:val="000000"/>
          <w:lang w:val="en"/>
        </w:rPr>
        <w:t xml:space="preserve">replacing "Core" and "Framework" with "Messages" and "Standard". </w:t>
      </w:r>
    </w:p>
    <w:p w:rsidR="00000000" w:rsidRDefault="00D455ED">
      <w:pPr>
        <w:numPr>
          <w:ilvl w:val="0"/>
          <w:numId w:val="2"/>
        </w:numPr>
        <w:ind w:left="1200" w:right="480"/>
        <w:divId w:val="996566683"/>
        <w:rPr>
          <w:rFonts w:ascii="Verdana" w:eastAsia="Times New Roman" w:hAnsi="Verdana"/>
          <w:color w:val="000000"/>
          <w:lang w:val="en"/>
        </w:rPr>
      </w:pPr>
      <w:r>
        <w:rPr>
          <w:rFonts w:ascii="Verdana" w:eastAsia="Times New Roman" w:hAnsi="Verdana"/>
          <w:color w:val="000000"/>
          <w:lang w:val="en"/>
        </w:rPr>
        <w:t xml:space="preserve">Numerous cleanups, including updating references. </w:t>
      </w:r>
    </w:p>
    <w:p w:rsidR="00000000" w:rsidRDefault="00D455ED">
      <w:pPr>
        <w:pStyle w:val="NormalWeb"/>
        <w:divId w:val="996566683"/>
        <w:rPr>
          <w:rFonts w:ascii="Verdana" w:hAnsi="Verdana"/>
          <w:color w:val="000000"/>
          <w:lang w:val="en"/>
        </w:rPr>
      </w:pPr>
      <w:r>
        <w:rPr>
          <w:rFonts w:ascii="Verdana" w:hAnsi="Verdana"/>
          <w:color w:val="000000"/>
          <w:lang w:val="en"/>
        </w:rPr>
        <w:t xml:space="preserve">-05 </w:t>
      </w:r>
    </w:p>
    <w:p w:rsidR="00000000" w:rsidRDefault="00D455ED">
      <w:pPr>
        <w:numPr>
          <w:ilvl w:val="0"/>
          <w:numId w:val="3"/>
        </w:numPr>
        <w:ind w:left="1200" w:right="480"/>
        <w:divId w:val="996566683"/>
        <w:rPr>
          <w:rFonts w:ascii="Verdana" w:eastAsia="Times New Roman" w:hAnsi="Verdana"/>
          <w:color w:val="000000"/>
          <w:lang w:val="en"/>
        </w:rPr>
      </w:pPr>
      <w:r>
        <w:rPr>
          <w:rFonts w:ascii="Verdana" w:eastAsia="Times New Roman" w:hAnsi="Verdana"/>
          <w:color w:val="000000"/>
          <w:lang w:val="en"/>
        </w:rPr>
        <w:t xml:space="preserve">Changed </w:t>
      </w:r>
      <w:proofErr w:type="spellStart"/>
      <w:r>
        <w:rPr>
          <w:rStyle w:val="HTMLTypewriter"/>
          <w:lang w:val="en"/>
        </w:rPr>
        <w:t>redirect_url</w:t>
      </w:r>
      <w:proofErr w:type="spellEnd"/>
      <w:r>
        <w:rPr>
          <w:rFonts w:ascii="Verdana" w:eastAsia="Times New Roman" w:hAnsi="Verdana"/>
          <w:color w:val="000000"/>
          <w:lang w:val="en"/>
        </w:rPr>
        <w:t xml:space="preserve"> to </w:t>
      </w:r>
      <w:proofErr w:type="spellStart"/>
      <w:r>
        <w:rPr>
          <w:rStyle w:val="HTMLTypewriter"/>
          <w:lang w:val="en"/>
        </w:rPr>
        <w:t>redirect_uri</w:t>
      </w:r>
      <w:proofErr w:type="spellEnd"/>
      <w:r>
        <w:rPr>
          <w:rFonts w:ascii="Verdana" w:eastAsia="Times New Roman" w:hAnsi="Verdana"/>
          <w:color w:val="000000"/>
          <w:lang w:val="en"/>
        </w:rPr>
        <w:t xml:space="preserve"> and </w:t>
      </w:r>
      <w:proofErr w:type="spellStart"/>
      <w:r>
        <w:rPr>
          <w:rStyle w:val="HTMLTypewriter"/>
          <w:lang w:val="en"/>
        </w:rPr>
        <w:t>js_origin_url</w:t>
      </w:r>
      <w:proofErr w:type="spellEnd"/>
      <w:r>
        <w:rPr>
          <w:rFonts w:ascii="Verdana" w:eastAsia="Times New Roman" w:hAnsi="Verdana"/>
          <w:color w:val="000000"/>
          <w:lang w:val="en"/>
        </w:rPr>
        <w:t xml:space="preserve"> to </w:t>
      </w:r>
      <w:proofErr w:type="spellStart"/>
      <w:r>
        <w:rPr>
          <w:rStyle w:val="HTMLTypewriter"/>
          <w:lang w:val="en"/>
        </w:rPr>
        <w:t>js_origin_uri</w:t>
      </w:r>
      <w:proofErr w:type="spellEnd"/>
      <w:r>
        <w:rPr>
          <w:rFonts w:ascii="Verdana" w:eastAsia="Times New Roman" w:hAnsi="Verdana"/>
          <w:color w:val="000000"/>
          <w:lang w:val="en"/>
        </w:rPr>
        <w:t xml:space="preserve">. </w:t>
      </w:r>
    </w:p>
    <w:p w:rsidR="00000000" w:rsidRDefault="00D455ED">
      <w:pPr>
        <w:pStyle w:val="NormalWeb"/>
        <w:divId w:val="996566683"/>
        <w:rPr>
          <w:rFonts w:ascii="Verdana" w:hAnsi="Verdana"/>
          <w:color w:val="000000"/>
          <w:lang w:val="en"/>
        </w:rPr>
      </w:pPr>
      <w:r>
        <w:rPr>
          <w:rFonts w:ascii="Verdana" w:hAnsi="Verdana"/>
          <w:color w:val="000000"/>
          <w:lang w:val="en"/>
        </w:rPr>
        <w:t xml:space="preserve">-04 </w:t>
      </w:r>
    </w:p>
    <w:p w:rsidR="00000000" w:rsidRDefault="00D455ED">
      <w:pPr>
        <w:numPr>
          <w:ilvl w:val="0"/>
          <w:numId w:val="4"/>
        </w:numPr>
        <w:ind w:left="1200" w:right="480"/>
        <w:divId w:val="996566683"/>
        <w:rPr>
          <w:rFonts w:ascii="Verdana" w:eastAsia="Times New Roman" w:hAnsi="Verdana"/>
          <w:color w:val="000000"/>
          <w:lang w:val="en"/>
        </w:rPr>
      </w:pPr>
      <w:r>
        <w:rPr>
          <w:rFonts w:ascii="Verdana" w:eastAsia="Times New Roman" w:hAnsi="Verdana"/>
          <w:color w:val="000000"/>
          <w:lang w:val="en"/>
        </w:rPr>
        <w:t xml:space="preserve">Correct issues </w:t>
      </w:r>
      <w:proofErr w:type="gramStart"/>
      <w:r>
        <w:rPr>
          <w:rFonts w:ascii="Verdana" w:eastAsia="Times New Roman" w:hAnsi="Verdana"/>
          <w:color w:val="000000"/>
          <w:lang w:val="en"/>
        </w:rPr>
        <w:t>raised</w:t>
      </w:r>
      <w:proofErr w:type="gramEnd"/>
      <w:r>
        <w:rPr>
          <w:rFonts w:ascii="Verdana" w:eastAsia="Times New Roman" w:hAnsi="Verdana"/>
          <w:color w:val="000000"/>
          <w:lang w:val="en"/>
        </w:rPr>
        <w:t xml:space="preserve"> by Johnny </w:t>
      </w:r>
      <w:proofErr w:type="spellStart"/>
      <w:r>
        <w:rPr>
          <w:rFonts w:ascii="Verdana" w:eastAsia="Times New Roman" w:hAnsi="Verdana"/>
          <w:color w:val="000000"/>
          <w:lang w:val="en"/>
        </w:rPr>
        <w:t>Bufu</w:t>
      </w:r>
      <w:proofErr w:type="spellEnd"/>
      <w:r>
        <w:rPr>
          <w:rFonts w:ascii="Verdana" w:eastAsia="Times New Roman" w:hAnsi="Verdana"/>
          <w:color w:val="000000"/>
          <w:lang w:val="en"/>
        </w:rPr>
        <w:t xml:space="preserve"> and discussed on t</w:t>
      </w:r>
      <w:r>
        <w:rPr>
          <w:rFonts w:ascii="Verdana" w:eastAsia="Times New Roman" w:hAnsi="Verdana"/>
          <w:color w:val="000000"/>
          <w:lang w:val="en"/>
        </w:rPr>
        <w:t xml:space="preserve">he 7-Jul-11 working group call. </w:t>
      </w:r>
    </w:p>
    <w:p w:rsidR="00000000" w:rsidRDefault="00D455ED">
      <w:pPr>
        <w:pStyle w:val="NormalWeb"/>
        <w:divId w:val="996566683"/>
        <w:rPr>
          <w:rFonts w:ascii="Verdana" w:hAnsi="Verdana"/>
          <w:color w:val="000000"/>
          <w:lang w:val="en"/>
        </w:rPr>
      </w:pPr>
      <w:r>
        <w:rPr>
          <w:rFonts w:ascii="Verdana" w:hAnsi="Verdana"/>
          <w:color w:val="000000"/>
          <w:lang w:val="en"/>
        </w:rPr>
        <w:t xml:space="preserve">-03 </w:t>
      </w:r>
    </w:p>
    <w:p w:rsidR="00000000" w:rsidRDefault="00D455ED">
      <w:pPr>
        <w:numPr>
          <w:ilvl w:val="0"/>
          <w:numId w:val="5"/>
        </w:numPr>
        <w:ind w:left="1200" w:right="480"/>
        <w:divId w:val="996566683"/>
        <w:rPr>
          <w:rFonts w:ascii="Verdana" w:eastAsia="Times New Roman" w:hAnsi="Verdana"/>
          <w:color w:val="000000"/>
          <w:lang w:val="en"/>
        </w:rPr>
      </w:pPr>
      <w:r>
        <w:rPr>
          <w:rFonts w:ascii="Verdana" w:eastAsia="Times New Roman" w:hAnsi="Verdana"/>
          <w:color w:val="000000"/>
          <w:lang w:val="en"/>
        </w:rPr>
        <w:t xml:space="preserve">Incorporate working group decisions from 5-Jul-11 spec call. </w:t>
      </w:r>
    </w:p>
    <w:p w:rsidR="00000000" w:rsidRDefault="00D455ED">
      <w:pPr>
        <w:numPr>
          <w:ilvl w:val="0"/>
          <w:numId w:val="5"/>
        </w:numPr>
        <w:ind w:left="1200" w:right="480"/>
        <w:divId w:val="996566683"/>
        <w:rPr>
          <w:rFonts w:ascii="Verdana" w:eastAsia="Times New Roman" w:hAnsi="Verdana"/>
          <w:color w:val="000000"/>
          <w:lang w:val="en"/>
        </w:rPr>
      </w:pPr>
      <w:r>
        <w:rPr>
          <w:rFonts w:ascii="Verdana" w:eastAsia="Times New Roman" w:hAnsi="Verdana"/>
          <w:color w:val="000000"/>
          <w:lang w:val="en"/>
        </w:rPr>
        <w:t xml:space="preserve">Consistency and cleanup pass, including removing unused references. </w:t>
      </w:r>
    </w:p>
    <w:p w:rsidR="00000000" w:rsidRDefault="00D455ED">
      <w:pPr>
        <w:pStyle w:val="NormalWeb"/>
        <w:divId w:val="996566683"/>
        <w:rPr>
          <w:rFonts w:ascii="Verdana" w:hAnsi="Verdana"/>
          <w:color w:val="000000"/>
          <w:lang w:val="en"/>
        </w:rPr>
      </w:pPr>
      <w:r>
        <w:rPr>
          <w:rFonts w:ascii="Verdana" w:hAnsi="Verdana"/>
          <w:color w:val="000000"/>
          <w:lang w:val="en"/>
        </w:rPr>
        <w:t xml:space="preserve">-02 </w:t>
      </w:r>
    </w:p>
    <w:p w:rsidR="00000000" w:rsidRDefault="00D455ED">
      <w:pPr>
        <w:numPr>
          <w:ilvl w:val="0"/>
          <w:numId w:val="6"/>
        </w:numPr>
        <w:ind w:left="1200" w:right="480"/>
        <w:divId w:val="996566683"/>
        <w:rPr>
          <w:rFonts w:ascii="Verdana" w:eastAsia="Times New Roman" w:hAnsi="Verdana"/>
          <w:color w:val="000000"/>
          <w:lang w:val="en"/>
        </w:rPr>
      </w:pPr>
      <w:r>
        <w:rPr>
          <w:rFonts w:ascii="Verdana" w:eastAsia="Times New Roman" w:hAnsi="Verdana"/>
          <w:color w:val="000000"/>
          <w:lang w:val="en"/>
        </w:rPr>
        <w:t xml:space="preserve">Incorporate working group decisions from 23-Jun-11 spec call. </w:t>
      </w:r>
    </w:p>
    <w:p w:rsidR="00000000" w:rsidRDefault="00D455ED">
      <w:pPr>
        <w:pStyle w:val="NormalWeb"/>
        <w:divId w:val="996566683"/>
        <w:rPr>
          <w:rFonts w:ascii="Verdana" w:hAnsi="Verdana"/>
          <w:color w:val="000000"/>
          <w:lang w:val="en"/>
        </w:rPr>
      </w:pPr>
      <w:r>
        <w:rPr>
          <w:rFonts w:ascii="Verdana" w:hAnsi="Verdana"/>
          <w:color w:val="000000"/>
          <w:lang w:val="en"/>
        </w:rPr>
        <w:t xml:space="preserve">-01 </w:t>
      </w:r>
    </w:p>
    <w:p w:rsidR="00000000" w:rsidRDefault="00D455ED">
      <w:pPr>
        <w:numPr>
          <w:ilvl w:val="0"/>
          <w:numId w:val="7"/>
        </w:numPr>
        <w:ind w:left="1200" w:right="480"/>
        <w:divId w:val="996566683"/>
        <w:rPr>
          <w:rFonts w:ascii="Verdana" w:eastAsia="Times New Roman" w:hAnsi="Verdana"/>
          <w:color w:val="000000"/>
          <w:lang w:val="en"/>
        </w:rPr>
      </w:pPr>
      <w:r>
        <w:rPr>
          <w:rFonts w:ascii="Verdana" w:eastAsia="Times New Roman" w:hAnsi="Verdana"/>
          <w:color w:val="000000"/>
          <w:lang w:val="en"/>
        </w:rPr>
        <w:t>Initial versio</w:t>
      </w:r>
      <w:r>
        <w:rPr>
          <w:rFonts w:ascii="Verdana" w:eastAsia="Times New Roman" w:hAnsi="Verdana"/>
          <w:color w:val="000000"/>
          <w:lang w:val="en"/>
        </w:rPr>
        <w:t xml:space="preserve">n. </w:t>
      </w:r>
    </w:p>
    <w:p w:rsidR="00000000" w:rsidRDefault="00D455ED">
      <w:pPr>
        <w:spacing w:before="0" w:beforeAutospacing="0" w:after="0" w:afterAutospacing="0"/>
        <w:divId w:val="996566683"/>
        <w:rPr>
          <w:rFonts w:ascii="Verdana" w:eastAsia="Times New Roman" w:hAnsi="Verdana"/>
          <w:color w:val="000000"/>
          <w:lang w:val="en"/>
        </w:rPr>
      </w:pPr>
      <w:bookmarkStart w:id="39" w:name="rfc.authors"/>
      <w:bookmarkEnd w:id="39"/>
    </w:p>
    <w:p w:rsidR="00000000" w:rsidRDefault="00D455ED">
      <w:pPr>
        <w:spacing w:before="0" w:beforeAutospacing="0" w:after="0" w:afterAutospacing="0"/>
        <w:divId w:val="996566683"/>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594"/>
      </w:tblGrid>
      <w:tr w:rsidR="00000000">
        <w:trPr>
          <w:divId w:val="996566683"/>
          <w:trHeight w:val="225"/>
          <w:tblCellSpacing w:w="15" w:type="dxa"/>
        </w:trPr>
        <w:tc>
          <w:tcPr>
            <w:tcW w:w="450" w:type="dxa"/>
            <w:shd w:val="clear" w:color="auto" w:fill="990000"/>
            <w:vAlign w:val="center"/>
            <w:hideMark/>
          </w:tcPr>
          <w:p w:rsidR="00000000" w:rsidRDefault="00D455ED">
            <w:pPr>
              <w:spacing w:before="0" w:beforeAutospacing="0" w:after="0" w:afterAutospacing="0" w:line="225" w:lineRule="atLeast"/>
              <w:jc w:val="center"/>
              <w:rPr>
                <w:rFonts w:ascii="Verdana" w:eastAsia="Times New Roman" w:hAnsi="Verdana"/>
                <w:color w:val="FFFFFF"/>
              </w:rPr>
            </w:pPr>
            <w:hyperlink w:anchor="toc" w:history="1">
              <w:r>
                <w:rPr>
                  <w:rFonts w:ascii="MS Sans Serif" w:eastAsia="Times New Roman" w:hAnsi="MS Sans Serif"/>
                  <w:b/>
                  <w:bCs/>
                  <w:color w:val="FFFFFF"/>
                  <w:sz w:val="20"/>
                  <w:szCs w:val="20"/>
                </w:rPr>
                <w:t> TOC </w:t>
              </w:r>
            </w:hyperlink>
          </w:p>
        </w:tc>
      </w:tr>
    </w:tbl>
    <w:p w:rsidR="00000000" w:rsidRDefault="00D455ED">
      <w:pPr>
        <w:pStyle w:val="Heading3"/>
        <w:divId w:val="996566683"/>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224"/>
        <w:gridCol w:w="6042"/>
      </w:tblGrid>
      <w:tr w:rsidR="00000000">
        <w:trPr>
          <w:divId w:val="996566683"/>
          <w:tblCellSpacing w:w="0" w:type="dxa"/>
        </w:trPr>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Nat </w:t>
            </w:r>
            <w:proofErr w:type="spellStart"/>
            <w:r>
              <w:rPr>
                <w:rFonts w:ascii="Verdana" w:eastAsia="Times New Roman" w:hAnsi="Verdana"/>
                <w:color w:val="000000"/>
                <w:sz w:val="20"/>
                <w:szCs w:val="20"/>
              </w:rPr>
              <w:t>Sakimura</w:t>
            </w:r>
            <w:proofErr w:type="spellEnd"/>
          </w:p>
        </w:tc>
      </w:tr>
      <w:tr w:rsidR="00000000">
        <w:trPr>
          <w:divId w:val="996566683"/>
          <w:tblCellSpacing w:w="0" w:type="dxa"/>
        </w:trPr>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trPr>
          <w:divId w:val="996566683"/>
          <w:tblCellSpacing w:w="0" w:type="dxa"/>
        </w:trPr>
        <w:tc>
          <w:tcPr>
            <w:tcW w:w="0" w:type="auto"/>
            <w:vAlign w:val="center"/>
            <w:hideMark/>
          </w:tcPr>
          <w:p w:rsidR="00000000" w:rsidRDefault="00D455E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hyperlink r:id="rId13" w:history="1">
              <w:r>
                <w:rPr>
                  <w:rStyle w:val="Hyperlink"/>
                  <w:rFonts w:ascii="Verdana" w:eastAsia="Times New Roman" w:hAnsi="Verdana"/>
                  <w:sz w:val="20"/>
                  <w:szCs w:val="20"/>
                </w:rPr>
                <w:t>n-sakimura@nri.co.jp</w:t>
              </w:r>
            </w:hyperlink>
          </w:p>
        </w:tc>
      </w:tr>
      <w:tr w:rsidR="00000000">
        <w:trPr>
          <w:divId w:val="996566683"/>
          <w:tblCellSpacing w:w="0" w:type="dxa"/>
        </w:trPr>
        <w:tc>
          <w:tcPr>
            <w:tcW w:w="0" w:type="auto"/>
            <w:vAlign w:val="center"/>
            <w:hideMark/>
          </w:tcPr>
          <w:p w:rsidR="00000000" w:rsidRDefault="00D455ED">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000000" w:rsidRDefault="00D455ED">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trPr>
          <w:divId w:val="996566683"/>
          <w:tblCellSpacing w:w="0" w:type="dxa"/>
        </w:trPr>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 (editor)</w:t>
            </w:r>
          </w:p>
        </w:tc>
      </w:tr>
      <w:tr w:rsidR="00000000">
        <w:trPr>
          <w:divId w:val="996566683"/>
          <w:tblCellSpacing w:w="0" w:type="dxa"/>
        </w:trPr>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proofErr w:type="spellStart"/>
            <w:r>
              <w:rPr>
                <w:rFonts w:ascii="Verdana" w:eastAsia="Times New Roman" w:hAnsi="Verdana"/>
                <w:color w:val="000000"/>
                <w:sz w:val="20"/>
                <w:szCs w:val="20"/>
              </w:rPr>
              <w:t>Protiviti</w:t>
            </w:r>
            <w:proofErr w:type="spellEnd"/>
            <w:r>
              <w:rPr>
                <w:rFonts w:ascii="Verdana" w:eastAsia="Times New Roman" w:hAnsi="Verdana"/>
                <w:color w:val="000000"/>
                <w:sz w:val="20"/>
                <w:szCs w:val="20"/>
              </w:rPr>
              <w:t xml:space="preserve"> Government Services</w:t>
            </w:r>
          </w:p>
        </w:tc>
      </w:tr>
      <w:tr w:rsidR="00000000">
        <w:trPr>
          <w:divId w:val="996566683"/>
          <w:tblCellSpacing w:w="0" w:type="dxa"/>
        </w:trPr>
        <w:tc>
          <w:tcPr>
            <w:tcW w:w="0" w:type="auto"/>
            <w:vAlign w:val="center"/>
            <w:hideMark/>
          </w:tcPr>
          <w:p w:rsidR="00000000" w:rsidRDefault="00D455E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hyperlink r:id="rId14" w:history="1">
              <w:r>
                <w:rPr>
                  <w:rStyle w:val="Hyperlink"/>
                  <w:rFonts w:ascii="Verdana" w:eastAsia="Times New Roman" w:hAnsi="Verdana"/>
                  <w:sz w:val="20"/>
                  <w:szCs w:val="20"/>
                </w:rPr>
                <w:t>jbradley@mac.com</w:t>
              </w:r>
            </w:hyperlink>
          </w:p>
        </w:tc>
      </w:tr>
      <w:tr w:rsidR="00000000">
        <w:trPr>
          <w:divId w:val="996566683"/>
          <w:tblCellSpacing w:w="0" w:type="dxa"/>
        </w:trPr>
        <w:tc>
          <w:tcPr>
            <w:tcW w:w="0" w:type="auto"/>
            <w:vAlign w:val="center"/>
            <w:hideMark/>
          </w:tcPr>
          <w:p w:rsidR="00000000" w:rsidRDefault="00D455ED">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rsidR="00000000" w:rsidRDefault="00D455ED">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trPr>
          <w:divId w:val="996566683"/>
          <w:tblCellSpacing w:w="0" w:type="dxa"/>
        </w:trPr>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trPr>
          <w:divId w:val="996566683"/>
          <w:tblCellSpacing w:w="0" w:type="dxa"/>
        </w:trPr>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 Corporation</w:t>
            </w:r>
          </w:p>
        </w:tc>
      </w:tr>
      <w:tr w:rsidR="00000000">
        <w:trPr>
          <w:divId w:val="996566683"/>
          <w:tblCellSpacing w:w="0" w:type="dxa"/>
        </w:trPr>
        <w:tc>
          <w:tcPr>
            <w:tcW w:w="0" w:type="auto"/>
            <w:vAlign w:val="center"/>
            <w:hideMark/>
          </w:tcPr>
          <w:p w:rsidR="00000000" w:rsidRDefault="00D455ED">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rsidR="00000000" w:rsidRDefault="00D455ED">
            <w:pPr>
              <w:spacing w:before="0" w:beforeAutospacing="0" w:after="0" w:afterAutospacing="0"/>
              <w:rPr>
                <w:rFonts w:ascii="Verdana" w:eastAsia="Times New Roman" w:hAnsi="Verdana"/>
                <w:color w:val="000000"/>
                <w:sz w:val="20"/>
                <w:szCs w:val="20"/>
              </w:rPr>
            </w:pPr>
            <w:hyperlink r:id="rId15" w:history="1">
              <w:r>
                <w:rPr>
                  <w:rStyle w:val="Hyperlink"/>
                  <w:rFonts w:ascii="Verdana" w:eastAsia="Times New Roman" w:hAnsi="Verdana"/>
                  <w:sz w:val="20"/>
                  <w:szCs w:val="20"/>
                </w:rPr>
                <w:t>mbj@microsoft.com</w:t>
              </w:r>
            </w:hyperlink>
          </w:p>
        </w:tc>
      </w:tr>
    </w:tbl>
    <w:p w:rsidR="00D455ED" w:rsidRDefault="00D455ED">
      <w:pPr>
        <w:spacing w:before="0" w:beforeAutospacing="0" w:after="0" w:afterAutospacing="0"/>
        <w:divId w:val="996566683"/>
        <w:rPr>
          <w:rFonts w:eastAsia="Times New Roman"/>
        </w:rPr>
      </w:pPr>
    </w:p>
    <w:sectPr w:rsidR="00D455E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Yaron Y. Goland" w:date="2011-11-04T16:08:00Z" w:initials="YYG">
    <w:p w:rsidR="00EA1902" w:rsidRDefault="00EA1902">
      <w:pPr>
        <w:pStyle w:val="CommentText"/>
      </w:pPr>
      <w:r>
        <w:rPr>
          <w:rStyle w:val="CommentReference"/>
        </w:rPr>
        <w:annotationRef/>
      </w:r>
      <w:r>
        <w:t>Actually, no. Clients could register out of band. What this is defining is a possible mechanism to allow for dynamic registrations for Ops that choose to support it.</w:t>
      </w:r>
    </w:p>
  </w:comment>
  <w:comment w:id="4" w:author="Yaron Y. Goland" w:date="2011-11-04T16:43:00Z" w:initials="YYG">
    <w:p w:rsidR="00EA1902" w:rsidRDefault="00EA1902">
      <w:pPr>
        <w:pStyle w:val="CommentText"/>
      </w:pPr>
      <w:r>
        <w:rPr>
          <w:rStyle w:val="CommentReference"/>
        </w:rPr>
        <w:annotationRef/>
      </w:r>
      <w:r>
        <w:t>We should distinguish between two different goals.</w:t>
      </w:r>
    </w:p>
    <w:p w:rsidR="00EA1902" w:rsidRDefault="00EA1902">
      <w:pPr>
        <w:pStyle w:val="CommentText"/>
      </w:pPr>
    </w:p>
    <w:p w:rsidR="00EA1902" w:rsidRDefault="00EA1902">
      <w:pPr>
        <w:pStyle w:val="CommentText"/>
      </w:pPr>
      <w:r>
        <w:t xml:space="preserve">One goal is to just standardize what data a client needs to cough up to an OP in order to register. The assumption then is that the OP has to review and validate the data and once they decide it’s o.k. then they can active the client. For example, minimally an OP will want to review the </w:t>
      </w:r>
      <w:proofErr w:type="spellStart"/>
      <w:r>
        <w:t>logo_url</w:t>
      </w:r>
      <w:proofErr w:type="spellEnd"/>
      <w:r>
        <w:t xml:space="preserve"> and make damn sure it isn’t confusing (hum… the client’s name is foo.com but their logo URL is Facebook, that’s odd.) So what we are really doing is just trying to smooth over the path for clients to formally register and be reviewed by Ops. Personally I strongly doubt this is worth the effort since I expect most Ops to register clients however the hell they want and ignore the standard. But we’ll see.</w:t>
      </w:r>
    </w:p>
    <w:p w:rsidR="00EA1902" w:rsidRDefault="00EA1902">
      <w:pPr>
        <w:pStyle w:val="CommentText"/>
      </w:pPr>
    </w:p>
    <w:p w:rsidR="00EA1902" w:rsidRDefault="00EA1902">
      <w:pPr>
        <w:pStyle w:val="CommentText"/>
      </w:pPr>
      <w:r>
        <w:t xml:space="preserve">There is however another goal that I thought this spec was after but doesn’t appear to be. That goal is to all for completely dynamic, on demand registration of clients. With ZERO review by the Ops. Note that we did exactly that in Live back in the day when we shipped our first </w:t>
      </w:r>
      <w:proofErr w:type="spellStart"/>
      <w:r>
        <w:t>permissioning</w:t>
      </w:r>
      <w:proofErr w:type="spellEnd"/>
      <w:r>
        <w:t xml:space="preserve"> system and it worked reasonably well.</w:t>
      </w:r>
    </w:p>
    <w:p w:rsidR="00EA1902" w:rsidRDefault="00EA1902">
      <w:pPr>
        <w:pStyle w:val="CommentText"/>
      </w:pPr>
    </w:p>
    <w:p w:rsidR="00EA1902" w:rsidRDefault="002D4F13">
      <w:pPr>
        <w:pStyle w:val="CommentText"/>
      </w:pPr>
      <w:r>
        <w:t xml:space="preserve">The way this would work is that a client can provide to the OP a pointer to the client’s </w:t>
      </w:r>
      <w:proofErr w:type="spellStart"/>
      <w:r>
        <w:t>config</w:t>
      </w:r>
      <w:proofErr w:type="spellEnd"/>
      <w:r>
        <w:t xml:space="preserve"> file and the OP can pull it in and auto-enable the client. The only downside for this approach is that the only thing the OP can present to the user about the client is the client’s DNS name. Since that’s the only thing that has actually been confirmed. But we did this in Live and it worked.</w:t>
      </w:r>
    </w:p>
    <w:p w:rsidR="002D4F13" w:rsidRDefault="002D4F13">
      <w:pPr>
        <w:pStyle w:val="CommentText"/>
      </w:pPr>
    </w:p>
    <w:p w:rsidR="002D4F13" w:rsidRDefault="002D4F13">
      <w:pPr>
        <w:pStyle w:val="CommentText"/>
      </w:pPr>
      <w:r>
        <w:t xml:space="preserve">If what we want is a truly dynamic web where clients can discover Ops and Ops can discover clients on demand then we need this kind of drive by configuration. Otherwise </w:t>
      </w:r>
      <w:proofErr w:type="spellStart"/>
      <w:r>
        <w:t>OpenID</w:t>
      </w:r>
      <w:proofErr w:type="spellEnd"/>
      <w:r>
        <w:t xml:space="preserve"> is not really open at all. It’s like saying “Hey, HTTP is open but um… before each browser can be used with a server it has to register with the server.” Huh?!?!?! That isn’t open.</w:t>
      </w:r>
    </w:p>
  </w:comment>
  <w:comment w:id="13" w:author="Yaron Y. Goland" w:date="2011-11-04T16:43:00Z" w:initials="YYG">
    <w:p w:rsidR="000E7D0E" w:rsidRDefault="000E7D0E">
      <w:pPr>
        <w:pStyle w:val="CommentText"/>
      </w:pPr>
      <w:r>
        <w:rPr>
          <w:rStyle w:val="CommentReference"/>
        </w:rPr>
        <w:annotationRef/>
      </w:r>
      <w:r>
        <w:t>What are the semantics of these values?</w:t>
      </w:r>
    </w:p>
  </w:comment>
  <w:comment w:id="14" w:author="Yaron Y. Goland" w:date="2011-11-04T16:44:00Z" w:initials="YYG">
    <w:p w:rsidR="000E7D0E" w:rsidRDefault="000E7D0E">
      <w:pPr>
        <w:pStyle w:val="CommentText"/>
      </w:pPr>
      <w:r>
        <w:rPr>
          <w:rStyle w:val="CommentReference"/>
        </w:rPr>
        <w:annotationRef/>
      </w:r>
      <w:r>
        <w:t>We need a bunch more information about all of these values.</w:t>
      </w:r>
    </w:p>
  </w:comment>
  <w:comment w:id="15" w:author="Yaron Y. Goland" w:date="2011-11-04T16:44:00Z" w:initials="YYG">
    <w:p w:rsidR="000E7D0E" w:rsidRDefault="000E7D0E">
      <w:pPr>
        <w:pStyle w:val="CommentText"/>
      </w:pPr>
      <w:r>
        <w:rPr>
          <w:rStyle w:val="CommentReference"/>
        </w:rPr>
        <w:annotationRef/>
      </w:r>
      <w:r>
        <w:t>What is an application and what do we mean by administer?</w:t>
      </w:r>
    </w:p>
  </w:comment>
  <w:comment w:id="17" w:author="Yaron Y. Goland" w:date="2011-11-04T16:45:00Z" w:initials="YYG">
    <w:p w:rsidR="000E7D0E" w:rsidRDefault="000E7D0E">
      <w:pPr>
        <w:pStyle w:val="CommentText"/>
      </w:pPr>
      <w:r>
        <w:rPr>
          <w:rStyle w:val="CommentReference"/>
        </w:rPr>
        <w:annotationRef/>
      </w:r>
      <w:r>
        <w:t>Why does this matter and shouldn’t this be specified in terms of the different protocols behaviors and not in terms of some classification system for clients? E.g. do they use implicit or not?</w:t>
      </w:r>
    </w:p>
  </w:comment>
  <w:comment w:id="18" w:author="Yaron Y. Goland" w:date="2011-11-04T16:45:00Z" w:initials="YYG">
    <w:p w:rsidR="000E7D0E" w:rsidRDefault="000E7D0E">
      <w:pPr>
        <w:pStyle w:val="CommentText"/>
      </w:pPr>
      <w:r>
        <w:rPr>
          <w:rStyle w:val="CommentReference"/>
        </w:rPr>
        <w:annotationRef/>
      </w:r>
      <w:r>
        <w:t>What about localization?</w:t>
      </w:r>
    </w:p>
  </w:comment>
  <w:comment w:id="19" w:author="Yaron Y. Goland" w:date="2011-11-04T16:46:00Z" w:initials="YYG">
    <w:p w:rsidR="000E7D0E" w:rsidRDefault="000E7D0E">
      <w:pPr>
        <w:pStyle w:val="CommentText"/>
      </w:pPr>
      <w:r>
        <w:rPr>
          <w:rStyle w:val="CommentReference"/>
        </w:rPr>
        <w:annotationRef/>
      </w:r>
      <w:r>
        <w:t>What about sizing and some idea of what kind of picture file is supported. Can this be a GIF? JPEG? SVG? PNG? Does it have to be rectangular?</w:t>
      </w:r>
    </w:p>
  </w:comment>
  <w:comment w:id="20" w:author="Yaron Y. Goland" w:date="2011-11-04T16:46:00Z" w:initials="YYG">
    <w:p w:rsidR="000E7D0E" w:rsidRDefault="000E7D0E">
      <w:pPr>
        <w:pStyle w:val="CommentText"/>
      </w:pPr>
      <w:r>
        <w:rPr>
          <w:rStyle w:val="CommentReference"/>
        </w:rPr>
        <w:annotationRef/>
      </w:r>
      <w:r>
        <w:t>Sorry if I’m being slow but I don’t know what this means.</w:t>
      </w:r>
    </w:p>
  </w:comment>
  <w:comment w:id="21" w:author="Yaron Y. Goland" w:date="2011-11-04T16:46:00Z" w:initials="YYG">
    <w:p w:rsidR="000E7D0E" w:rsidRDefault="000E7D0E">
      <w:pPr>
        <w:pStyle w:val="CommentText"/>
      </w:pPr>
      <w:r>
        <w:rPr>
          <w:rStyle w:val="CommentReference"/>
        </w:rPr>
        <w:annotationRef/>
      </w:r>
      <w:r>
        <w:t>What is this?</w:t>
      </w:r>
    </w:p>
  </w:comment>
  <w:comment w:id="24" w:author="Yaron Y. Goland" w:date="2011-11-04T16:47:00Z" w:initials="YYG">
    <w:p w:rsidR="000E7D0E" w:rsidRDefault="000E7D0E">
      <w:pPr>
        <w:pStyle w:val="CommentText"/>
      </w:pPr>
      <w:r>
        <w:rPr>
          <w:rStyle w:val="CommentReference"/>
        </w:rPr>
        <w:annotationRef/>
      </w:r>
      <w:r>
        <w:t xml:space="preserve">Um… why? In fact given error recovery scenarios changing this on each request sounds like a bug, not a </w:t>
      </w:r>
      <w:r>
        <w:t>feature.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952C6"/>
    <w:multiLevelType w:val="multilevel"/>
    <w:tmpl w:val="91D89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0D48D2"/>
    <w:multiLevelType w:val="multilevel"/>
    <w:tmpl w:val="D700A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B045FC"/>
    <w:multiLevelType w:val="multilevel"/>
    <w:tmpl w:val="4448F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1F1D16"/>
    <w:multiLevelType w:val="multilevel"/>
    <w:tmpl w:val="2A66E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7D1111"/>
    <w:multiLevelType w:val="multilevel"/>
    <w:tmpl w:val="D0A60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205A9A"/>
    <w:multiLevelType w:val="multilevel"/>
    <w:tmpl w:val="3F422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21D606E"/>
    <w:multiLevelType w:val="multilevel"/>
    <w:tmpl w:val="5E44F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3"/>
  </w:num>
  <w:num w:numId="4">
    <w:abstractNumId w:val="5"/>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trackRevisions/>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A03BA1"/>
    <w:rsid w:val="000E7D0E"/>
    <w:rsid w:val="002D4F13"/>
    <w:rsid w:val="00A03BA1"/>
    <w:rsid w:val="00D455ED"/>
    <w:rsid w:val="00EA1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character" w:styleId="CommentReference">
    <w:name w:val="annotation reference"/>
    <w:basedOn w:val="DefaultParagraphFont"/>
    <w:uiPriority w:val="99"/>
    <w:semiHidden/>
    <w:unhideWhenUsed/>
    <w:rsid w:val="00EA1902"/>
    <w:rPr>
      <w:sz w:val="16"/>
      <w:szCs w:val="16"/>
    </w:rPr>
  </w:style>
  <w:style w:type="paragraph" w:styleId="CommentText">
    <w:name w:val="annotation text"/>
    <w:basedOn w:val="Normal"/>
    <w:link w:val="CommentTextChar"/>
    <w:uiPriority w:val="99"/>
    <w:semiHidden/>
    <w:unhideWhenUsed/>
    <w:rsid w:val="00EA1902"/>
    <w:rPr>
      <w:sz w:val="20"/>
      <w:szCs w:val="20"/>
    </w:rPr>
  </w:style>
  <w:style w:type="character" w:customStyle="1" w:styleId="CommentTextChar">
    <w:name w:val="Comment Text Char"/>
    <w:basedOn w:val="DefaultParagraphFont"/>
    <w:link w:val="CommentText"/>
    <w:uiPriority w:val="99"/>
    <w:semiHidden/>
    <w:rsid w:val="00EA1902"/>
    <w:rPr>
      <w:rFonts w:eastAsiaTheme="minorEastAsia"/>
    </w:rPr>
  </w:style>
  <w:style w:type="paragraph" w:styleId="CommentSubject">
    <w:name w:val="annotation subject"/>
    <w:basedOn w:val="CommentText"/>
    <w:next w:val="CommentText"/>
    <w:link w:val="CommentSubjectChar"/>
    <w:uiPriority w:val="99"/>
    <w:semiHidden/>
    <w:unhideWhenUsed/>
    <w:rsid w:val="00EA1902"/>
    <w:rPr>
      <w:b/>
      <w:bCs/>
    </w:rPr>
  </w:style>
  <w:style w:type="character" w:customStyle="1" w:styleId="CommentSubjectChar">
    <w:name w:val="Comment Subject Char"/>
    <w:basedOn w:val="CommentTextChar"/>
    <w:link w:val="CommentSubject"/>
    <w:uiPriority w:val="99"/>
    <w:semiHidden/>
    <w:rsid w:val="00EA1902"/>
    <w:rPr>
      <w:rFonts w:eastAsiaTheme="minorEastAsia"/>
      <w:b/>
      <w:bCs/>
    </w:rPr>
  </w:style>
  <w:style w:type="paragraph" w:styleId="BalloonText">
    <w:name w:val="Balloon Text"/>
    <w:basedOn w:val="Normal"/>
    <w:link w:val="BalloonTextChar"/>
    <w:uiPriority w:val="99"/>
    <w:semiHidden/>
    <w:unhideWhenUsed/>
    <w:rsid w:val="00EA190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1902"/>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S Sans Serif" w:hAnsi="MS Sans Serif" w:hint="default"/>
      <w:b/>
      <w:bCs/>
      <w:color w:val="666666"/>
    </w:rPr>
  </w:style>
  <w:style w:type="character" w:customStyle="1" w:styleId="hottext1">
    <w:name w:val="hottext1"/>
    <w:basedOn w:val="DefaultParagraphFont"/>
    <w:rPr>
      <w:rFonts w:ascii="MS Sans Serif" w:hAnsi="MS Sans Serif"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S Sans Serif" w:hAnsi="MS Sans Serif" w:hint="default"/>
      <w:b/>
      <w:bCs/>
      <w:color w:val="666666"/>
    </w:rPr>
  </w:style>
  <w:style w:type="character" w:customStyle="1" w:styleId="hottext2">
    <w:name w:val="hottext2"/>
    <w:basedOn w:val="DefaultParagraphFont"/>
    <w:rPr>
      <w:rFonts w:ascii="MS Sans Serif" w:hAnsi="MS Sans Serif"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character" w:styleId="CommentReference">
    <w:name w:val="annotation reference"/>
    <w:basedOn w:val="DefaultParagraphFont"/>
    <w:uiPriority w:val="99"/>
    <w:semiHidden/>
    <w:unhideWhenUsed/>
    <w:rsid w:val="00EA1902"/>
    <w:rPr>
      <w:sz w:val="16"/>
      <w:szCs w:val="16"/>
    </w:rPr>
  </w:style>
  <w:style w:type="paragraph" w:styleId="CommentText">
    <w:name w:val="annotation text"/>
    <w:basedOn w:val="Normal"/>
    <w:link w:val="CommentTextChar"/>
    <w:uiPriority w:val="99"/>
    <w:semiHidden/>
    <w:unhideWhenUsed/>
    <w:rsid w:val="00EA1902"/>
    <w:rPr>
      <w:sz w:val="20"/>
      <w:szCs w:val="20"/>
    </w:rPr>
  </w:style>
  <w:style w:type="character" w:customStyle="1" w:styleId="CommentTextChar">
    <w:name w:val="Comment Text Char"/>
    <w:basedOn w:val="DefaultParagraphFont"/>
    <w:link w:val="CommentText"/>
    <w:uiPriority w:val="99"/>
    <w:semiHidden/>
    <w:rsid w:val="00EA1902"/>
    <w:rPr>
      <w:rFonts w:eastAsiaTheme="minorEastAsia"/>
    </w:rPr>
  </w:style>
  <w:style w:type="paragraph" w:styleId="CommentSubject">
    <w:name w:val="annotation subject"/>
    <w:basedOn w:val="CommentText"/>
    <w:next w:val="CommentText"/>
    <w:link w:val="CommentSubjectChar"/>
    <w:uiPriority w:val="99"/>
    <w:semiHidden/>
    <w:unhideWhenUsed/>
    <w:rsid w:val="00EA1902"/>
    <w:rPr>
      <w:b/>
      <w:bCs/>
    </w:rPr>
  </w:style>
  <w:style w:type="character" w:customStyle="1" w:styleId="CommentSubjectChar">
    <w:name w:val="Comment Subject Char"/>
    <w:basedOn w:val="CommentTextChar"/>
    <w:link w:val="CommentSubject"/>
    <w:uiPriority w:val="99"/>
    <w:semiHidden/>
    <w:rsid w:val="00EA1902"/>
    <w:rPr>
      <w:rFonts w:eastAsiaTheme="minorEastAsia"/>
      <w:b/>
      <w:bCs/>
    </w:rPr>
  </w:style>
  <w:style w:type="paragraph" w:styleId="BalloonText">
    <w:name w:val="Balloon Text"/>
    <w:basedOn w:val="Normal"/>
    <w:link w:val="BalloonTextChar"/>
    <w:uiPriority w:val="99"/>
    <w:semiHidden/>
    <w:unhideWhenUsed/>
    <w:rsid w:val="00EA190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1902"/>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566683">
      <w:bodyDiv w:val="1"/>
      <w:marLeft w:val="480"/>
      <w:marRight w:val="480"/>
      <w:marTop w:val="480"/>
      <w:marBottom w:val="480"/>
      <w:divBdr>
        <w:top w:val="none" w:sz="0" w:space="0" w:color="auto"/>
        <w:left w:val="none" w:sz="0" w:space="0" w:color="auto"/>
        <w:bottom w:val="none" w:sz="0" w:space="0" w:color="auto"/>
        <w:right w:val="none" w:sz="0" w:space="0" w:color="auto"/>
      </w:divBdr>
      <w:divsChild>
        <w:div w:id="508646350">
          <w:blockQuote w:val="1"/>
          <w:marLeft w:val="720"/>
          <w:marRight w:val="720"/>
          <w:marTop w:val="100"/>
          <w:marBottom w:val="100"/>
          <w:divBdr>
            <w:top w:val="none" w:sz="0" w:space="0" w:color="auto"/>
            <w:left w:val="none" w:sz="0" w:space="0" w:color="auto"/>
            <w:bottom w:val="none" w:sz="0" w:space="0" w:color="auto"/>
            <w:right w:val="none" w:sz="0" w:space="0" w:color="auto"/>
          </w:divBdr>
        </w:div>
        <w:div w:id="688993758">
          <w:marLeft w:val="720"/>
          <w:marRight w:val="0"/>
          <w:marTop w:val="0"/>
          <w:marBottom w:val="0"/>
          <w:divBdr>
            <w:top w:val="none" w:sz="0" w:space="0" w:color="auto"/>
            <w:left w:val="none" w:sz="0" w:space="0" w:color="auto"/>
            <w:bottom w:val="none" w:sz="0" w:space="0" w:color="auto"/>
            <w:right w:val="none" w:sz="0" w:space="0" w:color="auto"/>
          </w:divBdr>
        </w:div>
        <w:div w:id="969483380">
          <w:blockQuote w:val="1"/>
          <w:marLeft w:val="720"/>
          <w:marRight w:val="720"/>
          <w:marTop w:val="100"/>
          <w:marBottom w:val="100"/>
          <w:divBdr>
            <w:top w:val="none" w:sz="0" w:space="0" w:color="auto"/>
            <w:left w:val="none" w:sz="0" w:space="0" w:color="auto"/>
            <w:bottom w:val="none" w:sz="0" w:space="0" w:color="auto"/>
            <w:right w:val="none" w:sz="0" w:space="0" w:color="auto"/>
          </w:divBdr>
        </w:div>
        <w:div w:id="152261101">
          <w:marLeft w:val="72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b@harvard.edu" TargetMode="External"/><Relationship Id="rId13" Type="http://schemas.openxmlformats.org/officeDocument/2006/relationships/hyperlink" Target="mailto:n-sakimura@nri.co.jp" TargetMode="External"/><Relationship Id="rId3" Type="http://schemas.microsoft.com/office/2007/relationships/stylesWithEffects" Target="stylesWithEffects.xml"/><Relationship Id="rId7" Type="http://schemas.openxmlformats.org/officeDocument/2006/relationships/hyperlink" Target="http://self-issued.info/docs/draft-jones-json-web-key.html" TargetMode="External"/><Relationship Id="rId12" Type="http://schemas.openxmlformats.org/officeDocument/2006/relationships/hyperlink" Target="http://xml.resource.org/public/rfc/xml/rfc2119.x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xml.resource.org/public/rfc/html/rfc2119.html" TargetMode="External"/><Relationship Id="rId5" Type="http://schemas.openxmlformats.org/officeDocument/2006/relationships/webSettings" Target="webSettings.xml"/><Relationship Id="rId15" Type="http://schemas.openxmlformats.org/officeDocument/2006/relationships/hyperlink" Target="mailto:mbj@microsoft.com" TargetMode="External"/><Relationship Id="rId10" Type="http://schemas.openxmlformats.org/officeDocument/2006/relationships/hyperlink" Target="http://www.rfc-editor.org/rfc/rfc2119.txt" TargetMode="External"/><Relationship Id="rId4" Type="http://schemas.openxmlformats.org/officeDocument/2006/relationships/settings" Target="settings.xml"/><Relationship Id="rId9" Type="http://schemas.openxmlformats.org/officeDocument/2006/relationships/hyperlink" Target="http://tools.ietf.org/html/rfc2119" TargetMode="External"/><Relationship Id="rId14" Type="http://schemas.openxmlformats.org/officeDocument/2006/relationships/hyperlink" Target="mailto:jbradley@ma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1324</Words>
  <Characters>7552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Draft: OpenID Connect Dynamic Client Registration 1.0 - draft 07</vt:lpstr>
    </vt:vector>
  </TitlesOfParts>
  <Company>Microsoft Corporation</Company>
  <LinksUpToDate>false</LinksUpToDate>
  <CharactersWithSpaces>8859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Dynamic Client Registration 1.0 - draft 07</dc:title>
  <dc:creator>Yaron Y. Goland</dc:creator>
  <cp:lastModifiedBy>Yaron Y. Goland</cp:lastModifiedBy>
  <cp:revision>5</cp:revision>
  <dcterms:created xsi:type="dcterms:W3CDTF">2011-11-04T23:07:00Z</dcterms:created>
  <dcterms:modified xsi:type="dcterms:W3CDTF">2011-11-04T23:47:00Z</dcterms:modified>
</cp:coreProperties>
</file>