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HYPERLINK "" \l "toc"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EC68A4">
        <w:trPr>
          <w:divId w:val="1849250001"/>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EC68A4">
              <w:trPr>
                <w:tblCellSpacing w:w="7" w:type="dxa"/>
              </w:trPr>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N. </w:t>
                  </w:r>
                  <w:proofErr w:type="spellStart"/>
                  <w:r>
                    <w:rPr>
                      <w:rFonts w:ascii="Arial" w:eastAsia="Times New Roman" w:hAnsi="Arial" w:cs="Arial"/>
                      <w:color w:val="FFFFFF"/>
                      <w:sz w:val="20"/>
                      <w:szCs w:val="20"/>
                    </w:rPr>
                    <w:t>Sakimura</w:t>
                  </w:r>
                  <w:proofErr w:type="spellEnd"/>
                </w:p>
              </w:tc>
            </w:tr>
            <w:tr w:rsidR="00EC68A4">
              <w:trPr>
                <w:tblCellSpacing w:w="7" w:type="dxa"/>
              </w:trPr>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EC68A4">
              <w:trPr>
                <w:tblCellSpacing w:w="7" w:type="dxa"/>
              </w:trPr>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 Ed.</w:t>
                  </w:r>
                </w:p>
              </w:tc>
            </w:tr>
            <w:tr w:rsidR="00EC68A4">
              <w:trPr>
                <w:tblCellSpacing w:w="7" w:type="dxa"/>
              </w:trPr>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Independent</w:t>
                  </w:r>
                </w:p>
              </w:tc>
            </w:tr>
            <w:tr w:rsidR="00EC68A4">
              <w:trPr>
                <w:tblCellSpacing w:w="7" w:type="dxa"/>
              </w:trPr>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EC68A4">
              <w:trPr>
                <w:tblCellSpacing w:w="7" w:type="dxa"/>
              </w:trPr>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EC68A4">
              <w:trPr>
                <w:tblCellSpacing w:w="7" w:type="dxa"/>
              </w:trPr>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EC68A4">
              <w:trPr>
                <w:tblCellSpacing w:w="7" w:type="dxa"/>
              </w:trPr>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MGI1</w:t>
                  </w:r>
                </w:p>
              </w:tc>
            </w:tr>
            <w:tr w:rsidR="00EC68A4">
              <w:trPr>
                <w:tblCellSpacing w:w="7" w:type="dxa"/>
              </w:trPr>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EC68A4" w:rsidRDefault="00EC68A4">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September 30, 2011</w:t>
                  </w:r>
                </w:p>
              </w:tc>
            </w:tr>
          </w:tbl>
          <w:p w:rsidR="00EC68A4" w:rsidRDefault="00EC68A4">
            <w:pPr>
              <w:spacing w:before="0" w:beforeAutospacing="0" w:after="0" w:afterAutospacing="0"/>
              <w:rPr>
                <w:rFonts w:ascii="Verdana" w:eastAsia="Times New Roman" w:hAnsi="Verdana"/>
                <w:color w:val="000000"/>
              </w:rPr>
            </w:pPr>
          </w:p>
        </w:tc>
      </w:tr>
    </w:tbl>
    <w:p w:rsidR="00EC68A4" w:rsidRDefault="00EC68A4">
      <w:pPr>
        <w:pStyle w:val="Heading1"/>
        <w:divId w:val="1849250001"/>
        <w:rPr>
          <w:rFonts w:eastAsia="Times New Roman"/>
          <w:lang w:val="en"/>
        </w:rPr>
      </w:pPr>
      <w:r>
        <w:rPr>
          <w:rFonts w:eastAsia="Times New Roman"/>
          <w:lang w:val="en"/>
        </w:rPr>
        <w:br/>
      </w:r>
      <w:proofErr w:type="spellStart"/>
      <w:r>
        <w:rPr>
          <w:rFonts w:eastAsia="Times New Roman"/>
          <w:lang w:val="en"/>
        </w:rPr>
        <w:t>OpenID</w:t>
      </w:r>
      <w:proofErr w:type="spellEnd"/>
      <w:r>
        <w:rPr>
          <w:rFonts w:eastAsia="Times New Roman"/>
          <w:lang w:val="en"/>
        </w:rPr>
        <w:t xml:space="preserve"> Connect Discovery 1.0 - draft 06</w:t>
      </w:r>
    </w:p>
    <w:p w:rsidR="00EC68A4" w:rsidRDefault="00EC68A4">
      <w:pPr>
        <w:pStyle w:val="Heading3"/>
        <w:divId w:val="1849250001"/>
        <w:rPr>
          <w:rFonts w:eastAsia="Times New Roman"/>
          <w:lang w:val="en"/>
        </w:rPr>
      </w:pPr>
      <w:r>
        <w:rPr>
          <w:rFonts w:eastAsia="Times New Roman"/>
          <w:lang w:val="en"/>
        </w:rPr>
        <w:t>Abstract</w:t>
      </w:r>
    </w:p>
    <w:p w:rsidR="00EC68A4" w:rsidRDefault="00EC68A4">
      <w:pPr>
        <w:pStyle w:val="NormalWeb"/>
        <w:divId w:val="1849250001"/>
        <w:rPr>
          <w:rFonts w:ascii="Verdana" w:hAnsi="Verdana"/>
          <w:color w:val="000000"/>
          <w:lang w:val="en"/>
        </w:rPr>
      </w:pPr>
      <w:proofErr w:type="spellStart"/>
      <w:r>
        <w:rPr>
          <w:rFonts w:ascii="Verdana" w:hAnsi="Verdana"/>
          <w:color w:val="000000"/>
          <w:lang w:val="en"/>
        </w:rPr>
        <w:t>OpenID</w:t>
      </w:r>
      <w:proofErr w:type="spellEnd"/>
      <w:r>
        <w:rPr>
          <w:rFonts w:ascii="Verdana" w:hAnsi="Verdana"/>
          <w:color w:val="000000"/>
          <w:lang w:val="en"/>
        </w:rPr>
        <w:t xml:space="preserve"> Connect is an identity protocol that provides authentication, authorization, and attribute transmission capability. It allows third party attested claims from distributed sources. The specification suite builds on </w:t>
      </w:r>
      <w:proofErr w:type="spellStart"/>
      <w:r>
        <w:rPr>
          <w:rFonts w:ascii="Verdana" w:hAnsi="Verdana"/>
          <w:color w:val="000000"/>
          <w:lang w:val="en"/>
        </w:rPr>
        <w:t>OAuth</w:t>
      </w:r>
      <w:proofErr w:type="spellEnd"/>
      <w:r>
        <w:rPr>
          <w:rFonts w:ascii="Verdana" w:hAnsi="Verdana"/>
          <w:color w:val="000000"/>
          <w:lang w:val="en"/>
        </w:rPr>
        <w:t xml:space="preserve"> 2.0 and consists of Building Blocks (Messages, Discovery, Dynamic Client Registration, Session Management, JSON Web Token, JSON Web Signature, JSON WEB Encryption, JSON Web Keys, </w:t>
      </w:r>
      <w:proofErr w:type="gramStart"/>
      <w:r>
        <w:rPr>
          <w:rFonts w:ascii="Verdana" w:hAnsi="Verdana"/>
          <w:color w:val="000000"/>
          <w:lang w:val="en"/>
        </w:rPr>
        <w:t>Simple</w:t>
      </w:r>
      <w:proofErr w:type="gramEnd"/>
      <w:r>
        <w:rPr>
          <w:rFonts w:ascii="Verdana" w:hAnsi="Verdana"/>
          <w:color w:val="000000"/>
          <w:lang w:val="en"/>
        </w:rPr>
        <w:t xml:space="preserve"> Web Discovery), Protocol Bindings (e.g., Standard and Basic Client) and Extensions. </w:t>
      </w:r>
      <w:commentRangeStart w:id="0"/>
      <w:r>
        <w:rPr>
          <w:rFonts w:ascii="Verdana" w:hAnsi="Verdana"/>
          <w:color w:val="000000"/>
          <w:lang w:val="en"/>
        </w:rPr>
        <w:t xml:space="preserve">This specification is the "Discovery" part of the suite that defines how user and server endpoints are discovered. </w:t>
      </w:r>
      <w:commentRangeEnd w:id="0"/>
      <w:r>
        <w:rPr>
          <w:rStyle w:val="CommentReference"/>
        </w:rPr>
        <w:commentReference w:id="0"/>
      </w:r>
    </w:p>
    <w:p w:rsidR="00EC68A4" w:rsidRDefault="00EC68A4">
      <w:pPr>
        <w:pStyle w:val="Heading3"/>
        <w:divId w:val="1849250001"/>
        <w:rPr>
          <w:rFonts w:eastAsia="Times New Roman"/>
          <w:lang w:val="en"/>
        </w:rPr>
      </w:pPr>
      <w:r>
        <w:rPr>
          <w:rFonts w:eastAsia="Times New Roman"/>
          <w:lang w:val="en"/>
        </w:rPr>
        <w:t>Requirements Language</w:t>
      </w:r>
    </w:p>
    <w:p w:rsidR="00EC68A4" w:rsidRDefault="00EC68A4">
      <w:pPr>
        <w:pStyle w:val="NormalWeb"/>
        <w:divId w:val="1849250001"/>
        <w:rPr>
          <w:rFonts w:ascii="Verdana" w:hAnsi="Verdana"/>
          <w:color w:val="000000"/>
          <w:lang w:val="en"/>
        </w:rPr>
      </w:pPr>
      <w:r>
        <w:rPr>
          <w:rFonts w:ascii="Verdana" w:hAnsi="Verdana"/>
          <w:color w:val="000000"/>
          <w:lang w:val="en"/>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rsidR="00EC68A4" w:rsidRDefault="00EC68A4">
      <w:pPr>
        <w:spacing w:before="0" w:beforeAutospacing="0" w:after="0" w:afterAutospacing="0"/>
        <w:divId w:val="1849250001"/>
        <w:rPr>
          <w:rFonts w:ascii="Verdana" w:eastAsia="Times New Roman" w:hAnsi="Verdana"/>
          <w:color w:val="000000"/>
          <w:lang w:val="en"/>
        </w:rPr>
      </w:pPr>
      <w:bookmarkStart w:id="1" w:name="toc"/>
      <w:bookmarkEnd w:id="1"/>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rsidR="00EC68A4" w:rsidRDefault="00EC68A4">
      <w:pPr>
        <w:pStyle w:val="Heading3"/>
        <w:divId w:val="1849250001"/>
        <w:rPr>
          <w:rFonts w:eastAsia="Times New Roman"/>
          <w:lang w:val="en"/>
        </w:rPr>
      </w:pPr>
      <w:r>
        <w:rPr>
          <w:rFonts w:eastAsia="Times New Roman"/>
          <w:lang w:val="en"/>
        </w:rPr>
        <w:t>Table of Contents</w:t>
      </w:r>
    </w:p>
    <w:p w:rsidR="00EC68A4" w:rsidRDefault="00EC68A4">
      <w:pPr>
        <w:pStyle w:val="toc"/>
        <w:divId w:val="1849250001"/>
        <w:rPr>
          <w:rFonts w:ascii="Verdana" w:hAnsi="Verdana"/>
          <w:color w:val="000000"/>
          <w:lang w:val="en"/>
        </w:rPr>
      </w:pPr>
      <w:hyperlink w:anchor="anchor1"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r>
      <w:hyperlink w:anchor="terminology" w:history="1">
        <w:r>
          <w:rPr>
            <w:rStyle w:val="Hyperlink"/>
            <w:rFonts w:ascii="Verdana" w:hAnsi="Verdana"/>
            <w:b/>
            <w:bCs/>
            <w:lang w:val="en"/>
          </w:rPr>
          <w:t>2.</w:t>
        </w:r>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r>
      <w:hyperlink w:anchor="ProviderDisc" w:history="1">
        <w:r>
          <w:rPr>
            <w:rStyle w:val="Hyperlink"/>
            <w:rFonts w:ascii="Verdana" w:hAnsi="Verdana"/>
            <w:b/>
            <w:bCs/>
            <w:lang w:val="en"/>
          </w:rPr>
          <w:t>3.</w:t>
        </w:r>
        <w:proofErr w:type="gramEnd"/>
      </w:hyperlink>
      <w:r>
        <w:rPr>
          <w:rFonts w:ascii="Verdana" w:hAnsi="Verdana"/>
          <w:color w:val="000000"/>
          <w:lang w:val="en"/>
        </w:rPr>
        <w:t xml:space="preserve">  </w:t>
      </w:r>
      <w:proofErr w:type="gramStart"/>
      <w:r>
        <w:rPr>
          <w:rFonts w:ascii="Verdana" w:hAnsi="Verdana"/>
          <w:color w:val="000000"/>
          <w:lang w:val="en"/>
        </w:rPr>
        <w:t>Provider Discovery</w:t>
      </w:r>
      <w:r>
        <w:rPr>
          <w:rFonts w:ascii="Verdana" w:hAnsi="Verdana"/>
          <w:color w:val="000000"/>
          <w:lang w:val="en"/>
        </w:rPr>
        <w:br/>
        <w:t>    </w:t>
      </w:r>
      <w:hyperlink w:anchor="anchor2" w:history="1">
        <w:r>
          <w:rPr>
            <w:rStyle w:val="Hyperlink"/>
            <w:rFonts w:ascii="Verdana" w:hAnsi="Verdana"/>
            <w:b/>
            <w:bCs/>
            <w:lang w:val="en"/>
          </w:rPr>
          <w:t>3.1.</w:t>
        </w:r>
        <w:proofErr w:type="gramEnd"/>
      </w:hyperlink>
      <w:r>
        <w:rPr>
          <w:rFonts w:ascii="Verdana" w:hAnsi="Verdana"/>
          <w:color w:val="000000"/>
          <w:lang w:val="en"/>
        </w:rPr>
        <w:t xml:space="preserve">  </w:t>
      </w:r>
      <w:proofErr w:type="gramStart"/>
      <w:r>
        <w:rPr>
          <w:rFonts w:ascii="Verdana" w:hAnsi="Verdana"/>
          <w:color w:val="000000"/>
          <w:lang w:val="en"/>
        </w:rPr>
        <w:t>Identifier Normalization</w:t>
      </w:r>
      <w:r>
        <w:rPr>
          <w:rFonts w:ascii="Verdana" w:hAnsi="Verdana"/>
          <w:color w:val="000000"/>
          <w:lang w:val="en"/>
        </w:rPr>
        <w:br/>
        <w:t>        </w:t>
      </w:r>
      <w:hyperlink w:anchor="anchor3" w:history="1">
        <w:r>
          <w:rPr>
            <w:rStyle w:val="Hyperlink"/>
            <w:rFonts w:ascii="Verdana" w:hAnsi="Verdana"/>
            <w:b/>
            <w:bCs/>
            <w:lang w:val="en"/>
          </w:rPr>
          <w:t>3.1.1.</w:t>
        </w:r>
        <w:proofErr w:type="gramEnd"/>
      </w:hyperlink>
      <w:r>
        <w:rPr>
          <w:rFonts w:ascii="Verdana" w:hAnsi="Verdana"/>
          <w:color w:val="000000"/>
          <w:lang w:val="en"/>
        </w:rPr>
        <w:t xml:space="preserve">  </w:t>
      </w:r>
      <w:proofErr w:type="gramStart"/>
      <w:r>
        <w:rPr>
          <w:rFonts w:ascii="Verdana" w:hAnsi="Verdana"/>
          <w:color w:val="000000"/>
          <w:lang w:val="en"/>
        </w:rPr>
        <w:t>Identifier Type</w:t>
      </w:r>
      <w:r>
        <w:rPr>
          <w:rFonts w:ascii="Verdana" w:hAnsi="Verdana"/>
          <w:color w:val="000000"/>
          <w:lang w:val="en"/>
        </w:rPr>
        <w:br/>
        <w:t>        </w:t>
      </w:r>
      <w:hyperlink w:anchor="anchor4" w:history="1">
        <w:r>
          <w:rPr>
            <w:rStyle w:val="Hyperlink"/>
            <w:rFonts w:ascii="Verdana" w:hAnsi="Verdana"/>
            <w:b/>
            <w:bCs/>
            <w:lang w:val="en"/>
          </w:rPr>
          <w:t>3.1.2.</w:t>
        </w:r>
        <w:proofErr w:type="gramEnd"/>
      </w:hyperlink>
      <w:r>
        <w:rPr>
          <w:rFonts w:ascii="Verdana" w:hAnsi="Verdana"/>
          <w:color w:val="000000"/>
          <w:lang w:val="en"/>
        </w:rPr>
        <w:t xml:space="preserve">  </w:t>
      </w:r>
      <w:proofErr w:type="gramStart"/>
      <w:r>
        <w:rPr>
          <w:rFonts w:ascii="Verdana" w:hAnsi="Verdana"/>
          <w:color w:val="000000"/>
          <w:lang w:val="en"/>
        </w:rPr>
        <w:t>E-mail Address</w:t>
      </w:r>
      <w:r>
        <w:rPr>
          <w:rFonts w:ascii="Verdana" w:hAnsi="Verdana"/>
          <w:color w:val="000000"/>
          <w:lang w:val="en"/>
        </w:rPr>
        <w:br/>
        <w:t>        </w:t>
      </w:r>
      <w:hyperlink w:anchor="anchor5" w:history="1">
        <w:r>
          <w:rPr>
            <w:rStyle w:val="Hyperlink"/>
            <w:rFonts w:ascii="Verdana" w:hAnsi="Verdana"/>
            <w:b/>
            <w:bCs/>
            <w:lang w:val="en"/>
          </w:rPr>
          <w:t>3.1.3.</w:t>
        </w:r>
        <w:proofErr w:type="gramEnd"/>
      </w:hyperlink>
      <w:r>
        <w:rPr>
          <w:rFonts w:ascii="Verdana" w:hAnsi="Verdana"/>
          <w:color w:val="000000"/>
          <w:lang w:val="en"/>
        </w:rPr>
        <w:t xml:space="preserve">  </w:t>
      </w:r>
      <w:proofErr w:type="gramStart"/>
      <w:r>
        <w:rPr>
          <w:rFonts w:ascii="Verdana" w:hAnsi="Verdana"/>
          <w:color w:val="000000"/>
          <w:lang w:val="en"/>
        </w:rPr>
        <w:t>URL</w:t>
      </w:r>
      <w:r>
        <w:rPr>
          <w:rFonts w:ascii="Verdana" w:hAnsi="Verdana"/>
          <w:color w:val="000000"/>
          <w:lang w:val="en"/>
        </w:rPr>
        <w:br/>
        <w:t>    </w:t>
      </w:r>
      <w:hyperlink w:anchor="anchor6" w:history="1">
        <w:r>
          <w:rPr>
            <w:rStyle w:val="Hyperlink"/>
            <w:rFonts w:ascii="Verdana" w:hAnsi="Verdana"/>
            <w:b/>
            <w:bCs/>
            <w:lang w:val="en"/>
          </w:rPr>
          <w:t>3.2.</w:t>
        </w:r>
        <w:proofErr w:type="gramEnd"/>
      </w:hyperlink>
      <w:r>
        <w:rPr>
          <w:rFonts w:ascii="Verdana" w:hAnsi="Verdana"/>
          <w:color w:val="000000"/>
          <w:lang w:val="en"/>
        </w:rPr>
        <w:t xml:space="preserve">  </w:t>
      </w:r>
      <w:proofErr w:type="gramStart"/>
      <w:r>
        <w:rPr>
          <w:rFonts w:ascii="Verdana" w:hAnsi="Verdana"/>
          <w:color w:val="000000"/>
          <w:lang w:val="en"/>
        </w:rPr>
        <w:t>Non-Normative Examples</w:t>
      </w:r>
      <w:r>
        <w:rPr>
          <w:rFonts w:ascii="Verdana" w:hAnsi="Verdana"/>
          <w:color w:val="000000"/>
          <w:lang w:val="en"/>
        </w:rPr>
        <w:br/>
        <w:t>        </w:t>
      </w:r>
      <w:hyperlink w:anchor="anchor7" w:history="1">
        <w:r>
          <w:rPr>
            <w:rStyle w:val="Hyperlink"/>
            <w:rFonts w:ascii="Verdana" w:hAnsi="Verdana"/>
            <w:b/>
            <w:bCs/>
            <w:lang w:val="en"/>
          </w:rPr>
          <w:t>3.2.1.</w:t>
        </w:r>
        <w:proofErr w:type="gramEnd"/>
      </w:hyperlink>
      <w:r>
        <w:rPr>
          <w:rFonts w:ascii="Verdana" w:hAnsi="Verdana"/>
          <w:color w:val="000000"/>
          <w:lang w:val="en"/>
        </w:rPr>
        <w:t xml:space="preserve">  </w:t>
      </w:r>
      <w:proofErr w:type="gramStart"/>
      <w:r>
        <w:rPr>
          <w:rFonts w:ascii="Verdana" w:hAnsi="Verdana"/>
          <w:color w:val="000000"/>
          <w:lang w:val="en"/>
        </w:rPr>
        <w:t>E-Mail Address</w:t>
      </w:r>
      <w:r>
        <w:rPr>
          <w:rFonts w:ascii="Verdana" w:hAnsi="Verdana"/>
          <w:color w:val="000000"/>
          <w:lang w:val="en"/>
        </w:rPr>
        <w:br/>
        <w:t>        </w:t>
      </w:r>
      <w:hyperlink w:anchor="anchor8" w:history="1">
        <w:r>
          <w:rPr>
            <w:rStyle w:val="Hyperlink"/>
            <w:rFonts w:ascii="Verdana" w:hAnsi="Verdana"/>
            <w:b/>
            <w:bCs/>
            <w:lang w:val="en"/>
          </w:rPr>
          <w:t>3.2.2.</w:t>
        </w:r>
        <w:proofErr w:type="gramEnd"/>
      </w:hyperlink>
      <w:r>
        <w:rPr>
          <w:rFonts w:ascii="Verdana" w:hAnsi="Verdana"/>
          <w:color w:val="000000"/>
          <w:lang w:val="en"/>
        </w:rPr>
        <w:t xml:space="preserve">  </w:t>
      </w:r>
      <w:proofErr w:type="gramStart"/>
      <w:r>
        <w:rPr>
          <w:rFonts w:ascii="Verdana" w:hAnsi="Verdana"/>
          <w:color w:val="000000"/>
          <w:lang w:val="en"/>
        </w:rPr>
        <w:t>URL</w:t>
      </w:r>
      <w:r>
        <w:rPr>
          <w:rFonts w:ascii="Verdana" w:hAnsi="Verdana"/>
          <w:color w:val="000000"/>
          <w:lang w:val="en"/>
        </w:rPr>
        <w:br/>
        <w:t>        </w:t>
      </w:r>
      <w:hyperlink w:anchor="anchor9" w:history="1">
        <w:r>
          <w:rPr>
            <w:rStyle w:val="Hyperlink"/>
            <w:rFonts w:ascii="Verdana" w:hAnsi="Verdana"/>
            <w:b/>
            <w:bCs/>
            <w:lang w:val="en"/>
          </w:rPr>
          <w:t>3.2.3.</w:t>
        </w:r>
        <w:proofErr w:type="gramEnd"/>
      </w:hyperlink>
      <w:r>
        <w:rPr>
          <w:rFonts w:ascii="Verdana" w:hAnsi="Verdana"/>
          <w:color w:val="000000"/>
          <w:lang w:val="en"/>
        </w:rPr>
        <w:t>  Account URI</w:t>
      </w:r>
      <w:r>
        <w:rPr>
          <w:rFonts w:ascii="Verdana" w:hAnsi="Verdana"/>
          <w:color w:val="000000"/>
          <w:lang w:val="en"/>
        </w:rPr>
        <w:br/>
        <w:t>        </w:t>
      </w:r>
      <w:hyperlink w:anchor="anchor10" w:history="1">
        <w:r>
          <w:rPr>
            <w:rStyle w:val="Hyperlink"/>
            <w:rFonts w:ascii="Verdana" w:hAnsi="Verdana"/>
            <w:b/>
            <w:bCs/>
            <w:lang w:val="en"/>
          </w:rPr>
          <w:t>3.2.4.</w:t>
        </w:r>
      </w:hyperlink>
      <w:r>
        <w:rPr>
          <w:rFonts w:ascii="Verdana" w:hAnsi="Verdana"/>
          <w:color w:val="000000"/>
          <w:lang w:val="en"/>
        </w:rPr>
        <w:t xml:space="preserve">  </w:t>
      </w:r>
      <w:proofErr w:type="gramStart"/>
      <w:r>
        <w:rPr>
          <w:rFonts w:ascii="Verdana" w:hAnsi="Verdana"/>
          <w:color w:val="000000"/>
          <w:lang w:val="en"/>
        </w:rPr>
        <w:t>Hostname &amp; Port</w:t>
      </w:r>
      <w:r>
        <w:rPr>
          <w:rFonts w:ascii="Verdana" w:hAnsi="Verdana"/>
          <w:color w:val="000000"/>
          <w:lang w:val="en"/>
        </w:rPr>
        <w:br/>
        <w:t>    </w:t>
      </w:r>
      <w:hyperlink w:anchor="anchor11" w:history="1">
        <w:r>
          <w:rPr>
            <w:rStyle w:val="Hyperlink"/>
            <w:rFonts w:ascii="Verdana" w:hAnsi="Verdana"/>
            <w:b/>
            <w:bCs/>
            <w:lang w:val="en"/>
          </w:rPr>
          <w:t>3.3.</w:t>
        </w:r>
        <w:proofErr w:type="gramEnd"/>
      </w:hyperlink>
      <w:r>
        <w:rPr>
          <w:rFonts w:ascii="Verdana" w:hAnsi="Verdana"/>
          <w:color w:val="000000"/>
          <w:lang w:val="en"/>
        </w:rPr>
        <w:t xml:space="preserve">  </w:t>
      </w:r>
      <w:proofErr w:type="gramStart"/>
      <w:r>
        <w:rPr>
          <w:rFonts w:ascii="Verdana" w:hAnsi="Verdana"/>
          <w:color w:val="000000"/>
          <w:lang w:val="en"/>
        </w:rPr>
        <w:t>Redirection</w:t>
      </w:r>
      <w:r>
        <w:rPr>
          <w:rFonts w:ascii="Verdana" w:hAnsi="Verdana"/>
          <w:color w:val="000000"/>
          <w:lang w:val="en"/>
        </w:rPr>
        <w:br/>
        <w:t>    </w:t>
      </w:r>
      <w:hyperlink w:anchor="anchor12" w:history="1">
        <w:r>
          <w:rPr>
            <w:rStyle w:val="Hyperlink"/>
            <w:rFonts w:ascii="Verdana" w:hAnsi="Verdana"/>
            <w:b/>
            <w:bCs/>
            <w:lang w:val="en"/>
          </w:rPr>
          <w:t>3.4.</w:t>
        </w:r>
        <w:proofErr w:type="gramEnd"/>
      </w:hyperlink>
      <w:r>
        <w:rPr>
          <w:rFonts w:ascii="Verdana" w:hAnsi="Verdana"/>
          <w:color w:val="000000"/>
          <w:lang w:val="en"/>
        </w:rPr>
        <w:t xml:space="preserve">  </w:t>
      </w:r>
      <w:proofErr w:type="gramStart"/>
      <w:r>
        <w:rPr>
          <w:rFonts w:ascii="Verdana" w:hAnsi="Verdana"/>
          <w:color w:val="000000"/>
          <w:lang w:val="en"/>
        </w:rPr>
        <w:t>Error</w:t>
      </w:r>
      <w:r>
        <w:rPr>
          <w:rFonts w:ascii="Verdana" w:hAnsi="Verdana"/>
          <w:color w:val="000000"/>
          <w:lang w:val="en"/>
        </w:rPr>
        <w:br/>
      </w:r>
      <w:hyperlink w:anchor="ProviderConfig" w:history="1">
        <w:r>
          <w:rPr>
            <w:rStyle w:val="Hyperlink"/>
            <w:rFonts w:ascii="Verdana" w:hAnsi="Verdana"/>
            <w:b/>
            <w:bCs/>
            <w:lang w:val="en"/>
          </w:rPr>
          <w:t>4.</w:t>
        </w:r>
        <w:proofErr w:type="gramEnd"/>
      </w:hyperlink>
      <w:r>
        <w:rPr>
          <w:rFonts w:ascii="Verdana" w:hAnsi="Verdana"/>
          <w:color w:val="000000"/>
          <w:lang w:val="en"/>
        </w:rPr>
        <w:t xml:space="preserve">  </w:t>
      </w:r>
      <w:proofErr w:type="gramStart"/>
      <w:r>
        <w:rPr>
          <w:rFonts w:ascii="Verdana" w:hAnsi="Verdana"/>
          <w:color w:val="000000"/>
          <w:lang w:val="en"/>
        </w:rPr>
        <w:t>Provider Configuration Information</w:t>
      </w:r>
      <w:r>
        <w:rPr>
          <w:rFonts w:ascii="Verdana" w:hAnsi="Verdana"/>
          <w:color w:val="000000"/>
          <w:lang w:val="en"/>
        </w:rPr>
        <w:br/>
        <w:t>    </w:t>
      </w:r>
      <w:hyperlink w:anchor="anchor13" w:history="1">
        <w:r>
          <w:rPr>
            <w:rStyle w:val="Hyperlink"/>
            <w:rFonts w:ascii="Verdana" w:hAnsi="Verdana"/>
            <w:b/>
            <w:bCs/>
            <w:lang w:val="en"/>
          </w:rPr>
          <w:t>4.1.</w:t>
        </w:r>
        <w:proofErr w:type="gramEnd"/>
      </w:hyperlink>
      <w:r>
        <w:rPr>
          <w:rFonts w:ascii="Verdana" w:hAnsi="Verdana"/>
          <w:color w:val="000000"/>
          <w:lang w:val="en"/>
        </w:rPr>
        <w:t xml:space="preserve">  </w:t>
      </w:r>
      <w:proofErr w:type="gramStart"/>
      <w:r>
        <w:rPr>
          <w:rFonts w:ascii="Verdana" w:hAnsi="Verdana"/>
          <w:color w:val="000000"/>
          <w:lang w:val="en"/>
        </w:rPr>
        <w:t>Provider Configuration Request</w:t>
      </w:r>
      <w:r>
        <w:rPr>
          <w:rFonts w:ascii="Verdana" w:hAnsi="Verdana"/>
          <w:color w:val="000000"/>
          <w:lang w:val="en"/>
        </w:rPr>
        <w:br/>
        <w:t>    </w:t>
      </w:r>
      <w:hyperlink w:anchor="anchor14" w:history="1">
        <w:r>
          <w:rPr>
            <w:rStyle w:val="Hyperlink"/>
            <w:rFonts w:ascii="Verdana" w:hAnsi="Verdana"/>
            <w:b/>
            <w:bCs/>
            <w:lang w:val="en"/>
          </w:rPr>
          <w:t>4.2.</w:t>
        </w:r>
        <w:proofErr w:type="gramEnd"/>
      </w:hyperlink>
      <w:r>
        <w:rPr>
          <w:rFonts w:ascii="Verdana" w:hAnsi="Verdana"/>
          <w:color w:val="000000"/>
          <w:lang w:val="en"/>
        </w:rPr>
        <w:t xml:space="preserve">  </w:t>
      </w:r>
      <w:proofErr w:type="gramStart"/>
      <w:r>
        <w:rPr>
          <w:rFonts w:ascii="Verdana" w:hAnsi="Verdana"/>
          <w:color w:val="000000"/>
          <w:lang w:val="en"/>
        </w:rPr>
        <w:t>Provider Configuration Response</w:t>
      </w:r>
      <w:r>
        <w:rPr>
          <w:rFonts w:ascii="Verdana" w:hAnsi="Verdana"/>
          <w:color w:val="000000"/>
          <w:lang w:val="en"/>
        </w:rPr>
        <w:br/>
        <w:t>    </w:t>
      </w:r>
      <w:hyperlink w:anchor="anchor15" w:history="1">
        <w:r>
          <w:rPr>
            <w:rStyle w:val="Hyperlink"/>
            <w:rFonts w:ascii="Verdana" w:hAnsi="Verdana"/>
            <w:b/>
            <w:bCs/>
            <w:lang w:val="en"/>
          </w:rPr>
          <w:t>4.3.</w:t>
        </w:r>
        <w:proofErr w:type="gramEnd"/>
      </w:hyperlink>
      <w:r>
        <w:rPr>
          <w:rFonts w:ascii="Verdana" w:hAnsi="Verdana"/>
          <w:color w:val="000000"/>
          <w:lang w:val="en"/>
        </w:rPr>
        <w:t xml:space="preserve">  </w:t>
      </w:r>
      <w:proofErr w:type="gramStart"/>
      <w:r>
        <w:rPr>
          <w:rFonts w:ascii="Verdana" w:hAnsi="Verdana"/>
          <w:color w:val="000000"/>
          <w:lang w:val="en"/>
        </w:rPr>
        <w:t>Provider Configuration Verification</w:t>
      </w:r>
      <w:r>
        <w:rPr>
          <w:rFonts w:ascii="Verdana" w:hAnsi="Verdana"/>
          <w:color w:val="000000"/>
          <w:lang w:val="en"/>
        </w:rPr>
        <w:br/>
      </w:r>
      <w:hyperlink w:anchor="IANA" w:history="1">
        <w:r>
          <w:rPr>
            <w:rStyle w:val="Hyperlink"/>
            <w:rFonts w:ascii="Verdana" w:hAnsi="Verdana"/>
            <w:b/>
            <w:bCs/>
            <w:lang w:val="en"/>
          </w:rPr>
          <w:t>5.</w:t>
        </w:r>
        <w:proofErr w:type="gramEnd"/>
      </w:hyperlink>
      <w:r>
        <w:rPr>
          <w:rFonts w:ascii="Verdana" w:hAnsi="Verdana"/>
          <w:color w:val="000000"/>
          <w:lang w:val="en"/>
        </w:rPr>
        <w:t xml:space="preserve">  </w:t>
      </w:r>
      <w:proofErr w:type="gramStart"/>
      <w:r>
        <w:rPr>
          <w:rFonts w:ascii="Verdana" w:hAnsi="Verdana"/>
          <w:color w:val="000000"/>
          <w:lang w:val="en"/>
        </w:rPr>
        <w:t>IANA Considerations</w:t>
      </w:r>
      <w:r>
        <w:rPr>
          <w:rFonts w:ascii="Verdana" w:hAnsi="Verdana"/>
          <w:color w:val="000000"/>
          <w:lang w:val="en"/>
        </w:rPr>
        <w:br/>
      </w:r>
      <w:hyperlink w:anchor="Security" w:history="1">
        <w:r>
          <w:rPr>
            <w:rStyle w:val="Hyperlink"/>
            <w:rFonts w:ascii="Verdana" w:hAnsi="Verdana"/>
            <w:b/>
            <w:bCs/>
            <w:lang w:val="en"/>
          </w:rPr>
          <w:t>6.</w:t>
        </w:r>
        <w:proofErr w:type="gramEnd"/>
      </w:hyperlink>
      <w:r>
        <w:rPr>
          <w:rFonts w:ascii="Verdana" w:hAnsi="Verdana"/>
          <w:color w:val="000000"/>
          <w:lang w:val="en"/>
        </w:rPr>
        <w:t xml:space="preserve">  </w:t>
      </w:r>
      <w:proofErr w:type="gramStart"/>
      <w:r>
        <w:rPr>
          <w:rFonts w:ascii="Verdana" w:hAnsi="Verdana"/>
          <w:color w:val="000000"/>
          <w:lang w:val="en"/>
        </w:rPr>
        <w:t>Security Considerations</w:t>
      </w:r>
      <w:r>
        <w:rPr>
          <w:rFonts w:ascii="Verdana" w:hAnsi="Verdana"/>
          <w:color w:val="000000"/>
          <w:lang w:val="en"/>
        </w:rPr>
        <w:br/>
      </w:r>
      <w:hyperlink w:anchor="anchor16" w:history="1">
        <w:r>
          <w:rPr>
            <w:rStyle w:val="Hyperlink"/>
            <w:rFonts w:ascii="Verdana" w:hAnsi="Verdana"/>
            <w:b/>
            <w:bCs/>
            <w:lang w:val="en"/>
          </w:rPr>
          <w:t>7.</w:t>
        </w:r>
        <w:proofErr w:type="gramEnd"/>
      </w:hyperlink>
      <w:r>
        <w:rPr>
          <w:rFonts w:ascii="Verdana" w:hAnsi="Verdana"/>
          <w:color w:val="000000"/>
          <w:lang w:val="en"/>
        </w:rPr>
        <w:t>  Open Issues and Things To Be Done (TBD</w:t>
      </w:r>
      <w:proofErr w:type="gramStart"/>
      <w:r>
        <w:rPr>
          <w:rFonts w:ascii="Verdana" w:hAnsi="Verdana"/>
          <w:color w:val="000000"/>
          <w:lang w:val="en"/>
        </w:rPr>
        <w:t>)</w:t>
      </w:r>
      <w:proofErr w:type="gramEnd"/>
      <w:r>
        <w:rPr>
          <w:rFonts w:ascii="Verdana" w:hAnsi="Verdana"/>
          <w:color w:val="000000"/>
          <w:lang w:val="en"/>
        </w:rPr>
        <w:br/>
      </w:r>
      <w:hyperlink w:anchor="rfc.references1" w:history="1">
        <w:r>
          <w:rPr>
            <w:rStyle w:val="Hyperlink"/>
            <w:rFonts w:ascii="Verdana" w:hAnsi="Verdana"/>
            <w:b/>
            <w:bCs/>
            <w:lang w:val="en"/>
          </w:rPr>
          <w:t>8.</w:t>
        </w:r>
      </w:hyperlink>
      <w:r>
        <w:rPr>
          <w:rFonts w:ascii="Verdana" w:hAnsi="Verdana"/>
          <w:color w:val="000000"/>
          <w:lang w:val="en"/>
        </w:rPr>
        <w:t xml:space="preserve">  </w:t>
      </w:r>
      <w:proofErr w:type="gramStart"/>
      <w:r>
        <w:rPr>
          <w:rFonts w:ascii="Verdana" w:hAnsi="Verdana"/>
          <w:color w:val="000000"/>
          <w:lang w:val="en"/>
        </w:rPr>
        <w:t>References</w:t>
      </w:r>
      <w:r>
        <w:rPr>
          <w:rFonts w:ascii="Verdana" w:hAnsi="Verdana"/>
          <w:color w:val="000000"/>
          <w:lang w:val="en"/>
        </w:rPr>
        <w:br/>
        <w:t>    </w:t>
      </w:r>
      <w:hyperlink w:anchor="rfc.references1" w:history="1">
        <w:r>
          <w:rPr>
            <w:rStyle w:val="Hyperlink"/>
            <w:rFonts w:ascii="Verdana" w:hAnsi="Verdana"/>
            <w:b/>
            <w:bCs/>
            <w:lang w:val="en"/>
          </w:rPr>
          <w:t>8.1.</w:t>
        </w:r>
        <w:proofErr w:type="gramEnd"/>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8.2.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anchor19" w:history="1">
        <w:r>
          <w:rPr>
            <w:rStyle w:val="Hyperlink"/>
            <w:rFonts w:ascii="Verdana" w:hAnsi="Verdana"/>
            <w:b/>
            <w:bCs/>
            <w:lang w:val="en"/>
          </w:rPr>
          <w:t>Appendix B.</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br w:type="textWrapping" w:clear="all"/>
      </w:r>
      <w:bookmarkStart w:id="2" w:name="anchor1"/>
      <w:bookmarkEnd w:id="2"/>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3" w:name="rfc.section.1"/>
      <w:bookmarkEnd w:id="3"/>
      <w:r>
        <w:rPr>
          <w:rFonts w:eastAsia="Times New Roman"/>
          <w:lang w:val="en"/>
        </w:rPr>
        <w:t>1.  Introduction</w:t>
      </w:r>
    </w:p>
    <w:p w:rsidR="00EC68A4" w:rsidRDefault="00EC68A4">
      <w:pPr>
        <w:pStyle w:val="NormalWeb"/>
        <w:divId w:val="1849250001"/>
        <w:rPr>
          <w:rFonts w:ascii="Verdana" w:hAnsi="Verdana"/>
          <w:color w:val="000000"/>
          <w:lang w:val="en"/>
        </w:rPr>
      </w:pPr>
      <w:r>
        <w:rPr>
          <w:rFonts w:ascii="Verdana" w:hAnsi="Verdana"/>
          <w:color w:val="000000"/>
          <w:lang w:val="en"/>
        </w:rPr>
        <w:t xml:space="preserve">In order for an </w:t>
      </w:r>
      <w:proofErr w:type="spellStart"/>
      <w:r>
        <w:rPr>
          <w:rFonts w:ascii="Verdana" w:hAnsi="Verdana"/>
          <w:color w:val="000000"/>
          <w:lang w:val="en"/>
        </w:rPr>
        <w:t>OpenID</w:t>
      </w:r>
      <w:proofErr w:type="spellEnd"/>
      <w:r>
        <w:rPr>
          <w:rFonts w:ascii="Verdana" w:hAnsi="Verdana"/>
          <w:color w:val="000000"/>
          <w:lang w:val="en"/>
        </w:rPr>
        <w:t xml:space="preserve"> client to utilize </w:t>
      </w:r>
      <w:proofErr w:type="spellStart"/>
      <w:r>
        <w:rPr>
          <w:rFonts w:ascii="Verdana" w:hAnsi="Verdana"/>
          <w:color w:val="000000"/>
          <w:lang w:val="en"/>
        </w:rPr>
        <w:t>OpenID</w:t>
      </w:r>
      <w:proofErr w:type="spellEnd"/>
      <w:r>
        <w:rPr>
          <w:rFonts w:ascii="Verdana" w:hAnsi="Verdana"/>
          <w:color w:val="000000"/>
          <w:lang w:val="en"/>
        </w:rPr>
        <w:t xml:space="preserve"> Connect services for a user, the client needs to know where the </w:t>
      </w:r>
      <w:proofErr w:type="spellStart"/>
      <w:r>
        <w:rPr>
          <w:rFonts w:ascii="Verdana" w:hAnsi="Verdana"/>
          <w:color w:val="000000"/>
          <w:lang w:val="en"/>
        </w:rPr>
        <w:t>OpenID</w:t>
      </w:r>
      <w:proofErr w:type="spellEnd"/>
      <w:r>
        <w:rPr>
          <w:rFonts w:ascii="Verdana" w:hAnsi="Verdana"/>
          <w:color w:val="000000"/>
          <w:lang w:val="en"/>
        </w:rPr>
        <w:t xml:space="preserve"> Provider is. </w:t>
      </w:r>
      <w:proofErr w:type="spellStart"/>
      <w:r>
        <w:rPr>
          <w:rFonts w:ascii="Verdana" w:hAnsi="Verdana"/>
          <w:color w:val="000000"/>
          <w:lang w:val="en"/>
        </w:rPr>
        <w:t>OpenID</w:t>
      </w:r>
      <w:proofErr w:type="spellEnd"/>
      <w:r>
        <w:rPr>
          <w:rFonts w:ascii="Verdana" w:hAnsi="Verdana"/>
          <w:color w:val="000000"/>
          <w:lang w:val="en"/>
        </w:rPr>
        <w:t xml:space="preserve"> Connect uses </w:t>
      </w:r>
      <w:hyperlink w:anchor="SWD" w:history="1">
        <w:r>
          <w:rPr>
            <w:rStyle w:val="Hyperlink"/>
            <w:rFonts w:ascii="Verdana" w:hAnsi="Verdana"/>
            <w:u w:val="none"/>
            <w:lang w:val="en"/>
          </w:rPr>
          <w:t>Simple Web Discovery</w:t>
        </w:r>
        <w:r>
          <w:rPr>
            <w:rStyle w:val="Hyperlink"/>
            <w:rFonts w:ascii="Verdana" w:hAnsi="Verdana"/>
            <w:vanish/>
            <w:u w:val="none"/>
            <w:lang w:val="en"/>
          </w:rPr>
          <w:t xml:space="preserve"> (Jones, M., Ed. and Y. Goland, “Simple Web Discovery,” July 2011.)</w:t>
        </w:r>
      </w:hyperlink>
      <w:r>
        <w:rPr>
          <w:rFonts w:ascii="Verdana" w:hAnsi="Verdana"/>
          <w:color w:val="000000"/>
          <w:lang w:val="en"/>
        </w:rPr>
        <w:t xml:space="preserve"> </w:t>
      </w:r>
      <w:commentRangeStart w:id="4"/>
      <w:r>
        <w:rPr>
          <w:rFonts w:ascii="Verdana" w:hAnsi="Verdana"/>
          <w:color w:val="000000"/>
          <w:lang w:val="en"/>
        </w:rPr>
        <w:t>[SWD</w:t>
      </w:r>
      <w:commentRangeEnd w:id="4"/>
      <w:r>
        <w:rPr>
          <w:rStyle w:val="CommentReference"/>
        </w:rPr>
        <w:commentReference w:id="4"/>
      </w:r>
      <w:r>
        <w:rPr>
          <w:rFonts w:ascii="Verdana" w:hAnsi="Verdana"/>
          <w:color w:val="000000"/>
          <w:lang w:val="en"/>
        </w:rPr>
        <w:t xml:space="preserve">] to locate the </w:t>
      </w:r>
      <w:proofErr w:type="spellStart"/>
      <w:r>
        <w:rPr>
          <w:rFonts w:ascii="Verdana" w:hAnsi="Verdana"/>
          <w:color w:val="000000"/>
          <w:lang w:val="en"/>
        </w:rPr>
        <w:t>OpenID</w:t>
      </w:r>
      <w:proofErr w:type="spellEnd"/>
      <w:r>
        <w:rPr>
          <w:rFonts w:ascii="Verdana" w:hAnsi="Verdana"/>
          <w:color w:val="000000"/>
          <w:lang w:val="en"/>
        </w:rPr>
        <w:t xml:space="preserve"> Provider for an end-user.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Once an </w:t>
      </w:r>
      <w:proofErr w:type="spellStart"/>
      <w:r>
        <w:rPr>
          <w:rFonts w:ascii="Verdana" w:hAnsi="Verdana"/>
          <w:color w:val="000000"/>
          <w:lang w:val="en"/>
        </w:rPr>
        <w:t>OpenID</w:t>
      </w:r>
      <w:proofErr w:type="spellEnd"/>
      <w:r>
        <w:rPr>
          <w:rFonts w:ascii="Verdana" w:hAnsi="Verdana"/>
          <w:color w:val="000000"/>
          <w:lang w:val="en"/>
        </w:rPr>
        <w:t xml:space="preserve"> Provider is identified, the endpoint and other configuration information for that OP </w:t>
      </w:r>
      <w:proofErr w:type="gramStart"/>
      <w:r>
        <w:rPr>
          <w:rFonts w:ascii="Verdana" w:hAnsi="Verdana"/>
          <w:color w:val="000000"/>
          <w:lang w:val="en"/>
        </w:rPr>
        <w:t>is</w:t>
      </w:r>
      <w:proofErr w:type="gramEnd"/>
      <w:r>
        <w:rPr>
          <w:rFonts w:ascii="Verdana" w:hAnsi="Verdana"/>
          <w:color w:val="000000"/>
          <w:lang w:val="en"/>
        </w:rPr>
        <w:t xml:space="preserve"> retrieved from a well-known location as a JSON document. </w:t>
      </w:r>
    </w:p>
    <w:p w:rsidR="00EC68A4" w:rsidRDefault="00EC68A4">
      <w:pPr>
        <w:spacing w:before="0" w:beforeAutospacing="0" w:after="0" w:afterAutospacing="0"/>
        <w:divId w:val="1849250001"/>
        <w:rPr>
          <w:rFonts w:ascii="Verdana" w:eastAsia="Times New Roman" w:hAnsi="Verdana"/>
          <w:color w:val="000000"/>
          <w:lang w:val="en"/>
        </w:rPr>
      </w:pPr>
      <w:bookmarkStart w:id="5" w:name="terminology"/>
      <w:bookmarkEnd w:id="5"/>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6" w:name="rfc.section.2"/>
      <w:bookmarkEnd w:id="6"/>
      <w:r>
        <w:rPr>
          <w:rFonts w:eastAsia="Times New Roman"/>
          <w:lang w:val="en"/>
        </w:rPr>
        <w:t>2.  Terminology</w:t>
      </w:r>
    </w:p>
    <w:p w:rsidR="00EC68A4" w:rsidRDefault="00EC68A4">
      <w:pPr>
        <w:pStyle w:val="NormalWeb"/>
        <w:divId w:val="1849250001"/>
        <w:rPr>
          <w:rFonts w:ascii="Verdana" w:hAnsi="Verdana"/>
          <w:color w:val="000000"/>
          <w:lang w:val="en"/>
        </w:rPr>
      </w:pPr>
      <w:r>
        <w:rPr>
          <w:rFonts w:ascii="Verdana" w:hAnsi="Verdana"/>
          <w:color w:val="000000"/>
          <w:lang w:val="en"/>
        </w:rPr>
        <w:t xml:space="preserve">In addition to the terms "Access Token", "Refresh Token", "Authorization Code", "Authorization Grant", "Authorization Server", "Authorization Endpoint", "Client", "Client Identifier", "Client Secret", "Protected Resource", "Resource Owner", "Resource Server", and "Token Endpoint" that are defined by </w:t>
      </w:r>
      <w:hyperlink w:anchor="OAuth2.0" w:history="1">
        <w:proofErr w:type="spellStart"/>
        <w:r>
          <w:rPr>
            <w:rStyle w:val="Hyperlink"/>
            <w:rFonts w:ascii="Verdana" w:hAnsi="Verdana"/>
            <w:u w:val="none"/>
            <w:lang w:val="en"/>
          </w:rPr>
          <w:t>OAuth</w:t>
        </w:r>
        <w:proofErr w:type="spellEnd"/>
        <w:r>
          <w:rPr>
            <w:rStyle w:val="Hyperlink"/>
            <w:rFonts w:ascii="Verdana" w:hAnsi="Verdana"/>
            <w:u w:val="none"/>
            <w:lang w:val="en"/>
          </w:rPr>
          <w:t xml:space="preserve"> 2.0</w:t>
        </w:r>
        <w:r>
          <w:rPr>
            <w:rStyle w:val="Hyperlink"/>
            <w:rFonts w:ascii="Verdana" w:hAnsi="Verdana"/>
            <w:vanish/>
            <w:u w:val="none"/>
            <w:lang w:val="en"/>
          </w:rPr>
          <w:t xml:space="preserve"> (Hammer-Lahav, E., Ed., Recordon, D., and D. Hardt, “OAuth 2.0 Authorization Protocol,” July 2011.)</w:t>
        </w:r>
      </w:hyperlink>
      <w:r>
        <w:rPr>
          <w:rFonts w:ascii="Verdana" w:hAnsi="Verdana"/>
          <w:color w:val="000000"/>
          <w:lang w:val="en"/>
        </w:rPr>
        <w:t xml:space="preserve"> [OAuth2.0], and the terminology defined in the </w:t>
      </w:r>
      <w:hyperlink w:anchor="OpenID.Messages" w:history="1">
        <w:proofErr w:type="spellStart"/>
        <w:r>
          <w:rPr>
            <w:rStyle w:val="Hyperlink"/>
            <w:rFonts w:ascii="Verdana" w:hAnsi="Verdana"/>
            <w:u w:val="none"/>
            <w:lang w:val="en"/>
          </w:rPr>
          <w:t>OpenID</w:t>
        </w:r>
        <w:proofErr w:type="spellEnd"/>
        <w:r>
          <w:rPr>
            <w:rStyle w:val="Hyperlink"/>
            <w:rFonts w:ascii="Verdana" w:hAnsi="Verdana"/>
            <w:u w:val="none"/>
            <w:lang w:val="en"/>
          </w:rPr>
          <w:t xml:space="preserve"> Connect Messages 1.0</w:t>
        </w:r>
        <w:r>
          <w:rPr>
            <w:rStyle w:val="Hyperlink"/>
            <w:rFonts w:ascii="Verdana" w:hAnsi="Verdana"/>
            <w:vanish/>
            <w:u w:val="none"/>
            <w:lang w:val="en"/>
          </w:rPr>
          <w:t xml:space="preserve"> (Sakimura, N., Recordon, D., Bradley, J., de Medeiros, B., Jones, M., and E. Jay, “OpenID Connect Messages 1.0,” September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specification, the following terms are defined:</w:t>
      </w:r>
    </w:p>
    <w:p w:rsidR="00EC68A4" w:rsidRDefault="00EC68A4">
      <w:pPr>
        <w:spacing w:before="0" w:beforeAutospacing="0" w:after="0" w:afterAutospacing="0"/>
        <w:divId w:val="1323007723"/>
        <w:rPr>
          <w:rFonts w:ascii="Verdana" w:eastAsia="Times New Roman" w:hAnsi="Verdana"/>
          <w:color w:val="000000"/>
          <w:lang w:val="en"/>
        </w:rPr>
      </w:pPr>
      <w:r>
        <w:rPr>
          <w:rFonts w:ascii="Verdana" w:eastAsia="Times New Roman" w:hAnsi="Verdana"/>
          <w:color w:val="000000"/>
          <w:lang w:val="en"/>
        </w:rPr>
        <w:t>Principal</w:t>
      </w:r>
    </w:p>
    <w:p w:rsidR="00EC68A4" w:rsidRDefault="00EC68A4">
      <w:pPr>
        <w:spacing w:before="0" w:beforeAutospacing="0" w:after="0" w:afterAutospacing="0"/>
        <w:ind w:left="720"/>
        <w:divId w:val="1323007723"/>
        <w:rPr>
          <w:rFonts w:ascii="Verdana" w:eastAsia="Times New Roman" w:hAnsi="Verdana"/>
          <w:color w:val="000000"/>
          <w:lang w:val="en"/>
        </w:rPr>
      </w:pPr>
      <w:proofErr w:type="gramStart"/>
      <w:r>
        <w:rPr>
          <w:rFonts w:ascii="Verdana" w:eastAsia="Times New Roman" w:hAnsi="Verdana"/>
          <w:color w:val="000000"/>
          <w:lang w:val="en"/>
        </w:rPr>
        <w:t>A resource that is the target of a request in Simple Web Discovery.</w:t>
      </w:r>
      <w:proofErr w:type="gramEnd"/>
      <w:r>
        <w:rPr>
          <w:rFonts w:ascii="Verdana" w:eastAsia="Times New Roman" w:hAnsi="Verdana"/>
          <w:color w:val="000000"/>
          <w:lang w:val="en"/>
        </w:rPr>
        <w:t xml:space="preserve"> </w:t>
      </w:r>
    </w:p>
    <w:p w:rsidR="00EC68A4" w:rsidRDefault="00EC68A4">
      <w:pPr>
        <w:spacing w:before="0" w:beforeAutospacing="0" w:after="0" w:afterAutospacing="0"/>
        <w:divId w:val="1323007723"/>
        <w:rPr>
          <w:rFonts w:ascii="Verdana" w:eastAsia="Times New Roman" w:hAnsi="Verdana"/>
          <w:color w:val="000000"/>
          <w:lang w:val="en"/>
        </w:rPr>
      </w:pPr>
      <w:r>
        <w:rPr>
          <w:rFonts w:ascii="Verdana" w:eastAsia="Times New Roman" w:hAnsi="Verdana"/>
          <w:color w:val="000000"/>
          <w:lang w:val="en"/>
        </w:rPr>
        <w:t>Issuer</w:t>
      </w:r>
    </w:p>
    <w:p w:rsidR="00EC68A4" w:rsidRDefault="00EC68A4">
      <w:pPr>
        <w:spacing w:before="0" w:beforeAutospacing="0" w:after="0" w:afterAutospacing="0"/>
        <w:ind w:left="720"/>
        <w:divId w:val="1323007723"/>
        <w:rPr>
          <w:rFonts w:ascii="Verdana" w:eastAsia="Times New Roman" w:hAnsi="Verdana"/>
          <w:color w:val="000000"/>
          <w:lang w:val="en"/>
        </w:rPr>
      </w:pPr>
      <w:proofErr w:type="gramStart"/>
      <w:r>
        <w:rPr>
          <w:rFonts w:ascii="Verdana" w:eastAsia="Times New Roman" w:hAnsi="Verdana"/>
          <w:color w:val="000000"/>
          <w:lang w:val="en"/>
        </w:rPr>
        <w:t xml:space="preserve">A verifiable identifier for the </w:t>
      </w:r>
      <w:proofErr w:type="spellStart"/>
      <w:r>
        <w:rPr>
          <w:rFonts w:ascii="Verdana" w:eastAsia="Times New Roman" w:hAnsi="Verdana"/>
          <w:color w:val="000000"/>
          <w:lang w:val="en"/>
        </w:rPr>
        <w:t>OpenID</w:t>
      </w:r>
      <w:proofErr w:type="spellEnd"/>
      <w:r>
        <w:rPr>
          <w:rFonts w:ascii="Verdana" w:eastAsia="Times New Roman" w:hAnsi="Verdana"/>
          <w:color w:val="000000"/>
          <w:lang w:val="en"/>
        </w:rPr>
        <w:t xml:space="preserve"> Provider.</w:t>
      </w:r>
      <w:proofErr w:type="gramEnd"/>
      <w:r>
        <w:rPr>
          <w:rFonts w:ascii="Verdana" w:eastAsia="Times New Roman" w:hAnsi="Verdana"/>
          <w:color w:val="000000"/>
          <w:lang w:val="en"/>
        </w:rPr>
        <w:t xml:space="preserve"> An </w:t>
      </w:r>
      <w:r>
        <w:rPr>
          <w:rStyle w:val="HTMLTypewriter"/>
          <w:lang w:val="en"/>
        </w:rPr>
        <w:t>issuer</w:t>
      </w:r>
      <w:r>
        <w:rPr>
          <w:rFonts w:ascii="Verdana" w:eastAsia="Times New Roman" w:hAnsi="Verdana"/>
          <w:color w:val="000000"/>
          <w:lang w:val="en"/>
        </w:rPr>
        <w:t xml:space="preserve"> is a HTTPS URL with no path component. </w:t>
      </w:r>
    </w:p>
    <w:p w:rsidR="00EC68A4" w:rsidRDefault="00EC68A4">
      <w:pPr>
        <w:spacing w:before="0" w:beforeAutospacing="0" w:after="0" w:afterAutospacing="0"/>
        <w:divId w:val="1323007723"/>
        <w:rPr>
          <w:rFonts w:ascii="Verdana" w:eastAsia="Times New Roman" w:hAnsi="Verdana"/>
          <w:color w:val="000000"/>
          <w:lang w:val="en"/>
        </w:rPr>
      </w:pPr>
      <w:r>
        <w:rPr>
          <w:rFonts w:ascii="Verdana" w:eastAsia="Times New Roman" w:hAnsi="Verdana"/>
          <w:color w:val="000000"/>
          <w:lang w:val="en"/>
        </w:rPr>
        <w:t>Identifier</w:t>
      </w:r>
    </w:p>
    <w:p w:rsidR="00EC68A4" w:rsidRDefault="00EC68A4">
      <w:pPr>
        <w:spacing w:before="0" w:beforeAutospacing="0" w:after="0" w:afterAutospacing="0"/>
        <w:ind w:left="720"/>
        <w:divId w:val="1323007723"/>
        <w:rPr>
          <w:rFonts w:ascii="Verdana" w:eastAsia="Times New Roman" w:hAnsi="Verdana"/>
          <w:color w:val="000000"/>
          <w:lang w:val="en"/>
        </w:rPr>
      </w:pPr>
      <w:r>
        <w:rPr>
          <w:rFonts w:ascii="Verdana" w:eastAsia="Times New Roman" w:hAnsi="Verdana"/>
          <w:color w:val="000000"/>
          <w:lang w:val="en"/>
        </w:rPr>
        <w:t xml:space="preserve">An Identifier is either an </w:t>
      </w:r>
      <w:r>
        <w:rPr>
          <w:rStyle w:val="HTMLTypewriter"/>
          <w:lang w:val="en"/>
        </w:rPr>
        <w:t>http</w:t>
      </w:r>
      <w:r>
        <w:rPr>
          <w:rFonts w:ascii="Verdana" w:eastAsia="Times New Roman" w:hAnsi="Verdana"/>
          <w:color w:val="000000"/>
          <w:lang w:val="en"/>
        </w:rPr>
        <w:t xml:space="preserve"> or </w:t>
      </w:r>
      <w:r>
        <w:rPr>
          <w:rStyle w:val="HTMLTypewriter"/>
          <w:lang w:val="en"/>
        </w:rPr>
        <w:t>https</w:t>
      </w:r>
      <w:r>
        <w:rPr>
          <w:rFonts w:ascii="Verdana" w:eastAsia="Times New Roman" w:hAnsi="Verdana"/>
          <w:color w:val="000000"/>
          <w:lang w:val="en"/>
        </w:rPr>
        <w:t xml:space="preserve"> URI (commonly referred to as a </w:t>
      </w:r>
      <w:commentRangeStart w:id="7"/>
      <w:r>
        <w:rPr>
          <w:rStyle w:val="HTMLTypewriter"/>
          <w:lang w:val="en"/>
        </w:rPr>
        <w:t>URL</w:t>
      </w:r>
      <w:commentRangeEnd w:id="7"/>
      <w:r>
        <w:rPr>
          <w:rStyle w:val="CommentReference"/>
        </w:rPr>
        <w:commentReference w:id="7"/>
      </w:r>
      <w:r>
        <w:rPr>
          <w:rFonts w:ascii="Verdana" w:eastAsia="Times New Roman" w:hAnsi="Verdana"/>
          <w:color w:val="000000"/>
          <w:lang w:val="en"/>
        </w:rPr>
        <w:t xml:space="preserve"> within this document), or an account URI. This document defines various kinds of Identifiers, designed for use in different contexts. </w:t>
      </w:r>
    </w:p>
    <w:p w:rsidR="00EC68A4" w:rsidRDefault="00EC68A4">
      <w:pPr>
        <w:spacing w:before="0" w:beforeAutospacing="0" w:after="0" w:afterAutospacing="0"/>
        <w:divId w:val="1849250001"/>
        <w:rPr>
          <w:rFonts w:ascii="Verdana" w:eastAsia="Times New Roman" w:hAnsi="Verdana"/>
          <w:color w:val="000000"/>
          <w:lang w:val="en"/>
        </w:rPr>
      </w:pPr>
      <w:bookmarkStart w:id="8" w:name="ProviderDisc"/>
      <w:bookmarkEnd w:id="8"/>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9" w:name="rfc.section.3"/>
      <w:bookmarkEnd w:id="9"/>
      <w:r>
        <w:rPr>
          <w:rFonts w:eastAsia="Times New Roman"/>
          <w:lang w:val="en"/>
        </w:rPr>
        <w:t>3.  Provider Discovery</w:t>
      </w:r>
    </w:p>
    <w:p w:rsidR="00EC68A4" w:rsidRDefault="00EC68A4">
      <w:pPr>
        <w:pStyle w:val="NormalWeb"/>
        <w:divId w:val="1849250001"/>
        <w:rPr>
          <w:rFonts w:ascii="Verdana" w:hAnsi="Verdana"/>
          <w:color w:val="000000"/>
          <w:lang w:val="en"/>
        </w:rPr>
      </w:pPr>
      <w:proofErr w:type="spellStart"/>
      <w:r>
        <w:rPr>
          <w:rFonts w:ascii="Verdana" w:hAnsi="Verdana"/>
          <w:color w:val="000000"/>
          <w:lang w:val="en"/>
        </w:rPr>
        <w:t>OpenID</w:t>
      </w:r>
      <w:proofErr w:type="spellEnd"/>
      <w:r>
        <w:rPr>
          <w:rFonts w:ascii="Verdana" w:hAnsi="Verdana"/>
          <w:color w:val="000000"/>
          <w:lang w:val="en"/>
        </w:rPr>
        <w:t xml:space="preserve"> Provider discovery is optional; if a Relying Party knows the OP information through an out-of-band mechanism, they can skip this step and proceed to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(Provider Configuration Information)</w:t>
        </w:r>
      </w:hyperlink>
      <w:r>
        <w:rPr>
          <w:rFonts w:ascii="Verdana" w:hAnsi="Verdana"/>
          <w:color w:val="000000"/>
          <w:lang w:val="en"/>
        </w:rPr>
        <w:t xml:space="preserve">.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Provider discovery requires the following information to make a discovery request: </w:t>
      </w:r>
    </w:p>
    <w:p w:rsidR="00EC68A4" w:rsidRDefault="00EC68A4">
      <w:pPr>
        <w:spacing w:before="0" w:beforeAutospacing="0" w:after="0" w:afterAutospacing="0"/>
        <w:divId w:val="1843349283"/>
        <w:rPr>
          <w:rFonts w:ascii="Verdana" w:eastAsia="Times New Roman" w:hAnsi="Verdana"/>
          <w:color w:val="000000"/>
          <w:lang w:val="en"/>
        </w:rPr>
      </w:pPr>
      <w:r>
        <w:rPr>
          <w:rFonts w:ascii="Verdana" w:eastAsia="Times New Roman" w:hAnsi="Verdana"/>
          <w:color w:val="000000"/>
          <w:lang w:val="en"/>
        </w:rPr>
        <w:t>Principal</w:t>
      </w:r>
    </w:p>
    <w:p w:rsidR="00EC68A4" w:rsidRDefault="00EC68A4">
      <w:pPr>
        <w:spacing w:before="0" w:beforeAutospacing="0" w:after="0" w:afterAutospacing="0"/>
        <w:ind w:left="720"/>
        <w:divId w:val="1843349283"/>
        <w:rPr>
          <w:rFonts w:ascii="Verdana" w:eastAsia="Times New Roman" w:hAnsi="Verdana"/>
          <w:color w:val="000000"/>
          <w:lang w:val="en"/>
        </w:rPr>
      </w:pPr>
      <w:r>
        <w:rPr>
          <w:rFonts w:ascii="Verdana" w:eastAsia="Times New Roman" w:hAnsi="Verdana"/>
          <w:color w:val="000000"/>
          <w:lang w:val="en"/>
        </w:rPr>
        <w:t xml:space="preserve">Identifier of the target end-user who is the subject of the discovery request </w:t>
      </w:r>
    </w:p>
    <w:p w:rsidR="00EC68A4" w:rsidRDefault="00EC68A4">
      <w:pPr>
        <w:spacing w:before="0" w:beforeAutospacing="0" w:after="0" w:afterAutospacing="0"/>
        <w:divId w:val="1843349283"/>
        <w:rPr>
          <w:rFonts w:ascii="Verdana" w:eastAsia="Times New Roman" w:hAnsi="Verdana"/>
          <w:color w:val="000000"/>
          <w:lang w:val="en"/>
        </w:rPr>
      </w:pPr>
      <w:r>
        <w:rPr>
          <w:rFonts w:ascii="Verdana" w:eastAsia="Times New Roman" w:hAnsi="Verdana"/>
          <w:color w:val="000000"/>
          <w:lang w:val="en"/>
        </w:rPr>
        <w:t>Host</w:t>
      </w:r>
    </w:p>
    <w:p w:rsidR="00EC68A4" w:rsidRDefault="00EC68A4">
      <w:pPr>
        <w:spacing w:before="0" w:beforeAutospacing="0" w:after="0" w:afterAutospacing="0"/>
        <w:ind w:left="720"/>
        <w:divId w:val="1843349283"/>
        <w:rPr>
          <w:rFonts w:ascii="Verdana" w:eastAsia="Times New Roman" w:hAnsi="Verdana"/>
          <w:color w:val="000000"/>
          <w:lang w:val="en"/>
        </w:rPr>
      </w:pPr>
      <w:r>
        <w:rPr>
          <w:rFonts w:ascii="Verdana" w:eastAsia="Times New Roman" w:hAnsi="Verdana"/>
          <w:color w:val="000000"/>
          <w:lang w:val="en"/>
        </w:rPr>
        <w:t xml:space="preserve">Server where a Simple Web Discovery service is hosted </w:t>
      </w:r>
    </w:p>
    <w:p w:rsidR="00EC68A4" w:rsidRDefault="00EC68A4">
      <w:pPr>
        <w:spacing w:before="0" w:beforeAutospacing="0" w:after="0" w:afterAutospacing="0"/>
        <w:divId w:val="1843349283"/>
        <w:rPr>
          <w:rFonts w:ascii="Verdana" w:eastAsia="Times New Roman" w:hAnsi="Verdana"/>
          <w:color w:val="000000"/>
          <w:lang w:val="en"/>
        </w:rPr>
      </w:pPr>
      <w:r>
        <w:rPr>
          <w:rFonts w:ascii="Verdana" w:eastAsia="Times New Roman" w:hAnsi="Verdana"/>
          <w:color w:val="000000"/>
          <w:lang w:val="en"/>
        </w:rPr>
        <w:t>Service</w:t>
      </w:r>
    </w:p>
    <w:p w:rsidR="00EC68A4" w:rsidRDefault="00EC68A4">
      <w:pPr>
        <w:spacing w:before="0" w:beforeAutospacing="0" w:after="0" w:afterAutospacing="0"/>
        <w:ind w:left="720"/>
        <w:divId w:val="1843349283"/>
        <w:rPr>
          <w:rFonts w:ascii="Verdana" w:eastAsia="Times New Roman" w:hAnsi="Verdana"/>
          <w:color w:val="000000"/>
          <w:lang w:val="en"/>
        </w:rPr>
      </w:pPr>
      <w:r>
        <w:rPr>
          <w:rFonts w:ascii="Verdana" w:eastAsia="Times New Roman" w:hAnsi="Verdana"/>
          <w:color w:val="000000"/>
          <w:lang w:val="en"/>
        </w:rPr>
        <w:t xml:space="preserve">URI identifying the type of service whose location is requested </w:t>
      </w:r>
    </w:p>
    <w:p w:rsidR="00EC68A4" w:rsidRDefault="00EC68A4">
      <w:pPr>
        <w:pStyle w:val="NormalWeb"/>
        <w:divId w:val="1849250001"/>
        <w:rPr>
          <w:rFonts w:ascii="Verdana" w:hAnsi="Verdana"/>
          <w:color w:val="000000"/>
          <w:lang w:val="en"/>
        </w:rPr>
      </w:pPr>
      <w:proofErr w:type="spellStart"/>
      <w:r>
        <w:rPr>
          <w:rFonts w:ascii="Verdana" w:hAnsi="Verdana"/>
          <w:color w:val="000000"/>
          <w:lang w:val="en"/>
        </w:rPr>
        <w:t>OpenID</w:t>
      </w:r>
      <w:proofErr w:type="spellEnd"/>
      <w:r>
        <w:rPr>
          <w:rFonts w:ascii="Verdana" w:hAnsi="Verdana"/>
          <w:color w:val="000000"/>
          <w:lang w:val="en"/>
        </w:rPr>
        <w:t xml:space="preserve"> Connect uses the following discoverable service in Simple Web Discovery (SWD):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876"/>
        <w:gridCol w:w="5306"/>
      </w:tblGrid>
      <w:tr w:rsidR="00EC68A4">
        <w:trPr>
          <w:divId w:val="1849250001"/>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EC68A4" w:rsidRDefault="00EC68A4">
            <w:pPr>
              <w:spacing w:before="0" w:beforeAutospacing="0" w:after="0" w:afterAutospacing="0"/>
              <w:rPr>
                <w:rFonts w:ascii="Verdana" w:eastAsia="Times New Roman" w:hAnsi="Verdana"/>
                <w:b/>
                <w:bCs/>
                <w:color w:val="000000"/>
              </w:rPr>
            </w:pPr>
            <w:r>
              <w:rPr>
                <w:rFonts w:ascii="Verdana" w:eastAsia="Times New Roman" w:hAnsi="Verdana"/>
                <w:b/>
                <w:bCs/>
                <w:color w:val="000000"/>
              </w:rPr>
              <w:t>Service 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EC68A4" w:rsidRDefault="00EC68A4">
            <w:pPr>
              <w:spacing w:before="0" w:beforeAutospacing="0" w:after="0" w:afterAutospacing="0"/>
              <w:rPr>
                <w:rFonts w:ascii="Verdana" w:eastAsia="Times New Roman" w:hAnsi="Verdana"/>
                <w:b/>
                <w:bCs/>
                <w:color w:val="000000"/>
              </w:rPr>
            </w:pPr>
            <w:r>
              <w:rPr>
                <w:rFonts w:ascii="Verdana" w:eastAsia="Times New Roman" w:hAnsi="Verdana"/>
                <w:b/>
                <w:bCs/>
                <w:color w:val="000000"/>
              </w:rPr>
              <w:t>URI</w:t>
            </w:r>
          </w:p>
        </w:tc>
      </w:tr>
      <w:tr w:rsidR="00EC68A4">
        <w:trPr>
          <w:divId w:val="1849250001"/>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EC68A4" w:rsidRDefault="00EC68A4">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OpenID</w:t>
            </w:r>
            <w:proofErr w:type="spellEnd"/>
            <w:r>
              <w:rPr>
                <w:rFonts w:ascii="Verdana" w:eastAsia="Times New Roman" w:hAnsi="Verdana"/>
                <w:color w:val="000000"/>
              </w:rPr>
              <w:t xml:space="preserve"> Connect Issuer</w:t>
            </w:r>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br w:type="textWrapping" w:clear="all"/>
      </w:r>
    </w:p>
    <w:p w:rsidR="00EC68A4" w:rsidRDefault="00EC68A4" w:rsidP="00EC68A4">
      <w:pPr>
        <w:pStyle w:val="NormalWeb"/>
        <w:divId w:val="1849250001"/>
        <w:rPr>
          <w:rFonts w:ascii="Verdana" w:hAnsi="Verdana"/>
          <w:color w:val="000000"/>
          <w:lang w:val="en"/>
        </w:rPr>
      </w:pPr>
      <w:r>
        <w:rPr>
          <w:rFonts w:ascii="Verdana" w:hAnsi="Verdana"/>
          <w:color w:val="000000"/>
          <w:lang w:val="en"/>
        </w:rPr>
        <w:t xml:space="preserve">To start discovery of </w:t>
      </w:r>
      <w:proofErr w:type="spellStart"/>
      <w:r>
        <w:rPr>
          <w:rFonts w:ascii="Verdana" w:hAnsi="Verdana"/>
          <w:color w:val="000000"/>
          <w:lang w:val="en"/>
        </w:rPr>
        <w:t>OpenID</w:t>
      </w:r>
      <w:proofErr w:type="spellEnd"/>
      <w:r>
        <w:rPr>
          <w:rFonts w:ascii="Verdana" w:hAnsi="Verdana"/>
          <w:color w:val="000000"/>
          <w:lang w:val="en"/>
        </w:rPr>
        <w:t xml:space="preserve"> end points, the end-user supplies an identifier to the client or relying party. The client </w:t>
      </w:r>
      <w:del w:id="10" w:author="Yaron Y. Goland" w:date="2011-11-04T15:00:00Z">
        <w:r w:rsidDel="00EC68A4">
          <w:rPr>
            <w:rFonts w:ascii="Verdana" w:hAnsi="Verdana"/>
            <w:color w:val="000000"/>
            <w:lang w:val="en"/>
          </w:rPr>
          <w:delText xml:space="preserve">performs </w:delText>
        </w:r>
      </w:del>
      <w:ins w:id="11" w:author="Yaron Y. Goland" w:date="2011-11-04T15:00:00Z">
        <w:r>
          <w:rPr>
            <w:rFonts w:ascii="Verdana" w:hAnsi="Verdana"/>
            <w:color w:val="000000"/>
            <w:lang w:val="en"/>
          </w:rPr>
          <w:t xml:space="preserve">applies the </w:t>
        </w:r>
      </w:ins>
      <w:r>
        <w:rPr>
          <w:rFonts w:ascii="Verdana" w:hAnsi="Verdana"/>
          <w:color w:val="000000"/>
          <w:lang w:val="en"/>
        </w:rPr>
        <w:t xml:space="preserve">normalization rules to the identifier to extract the principal and host. Then it makes a HTTPS request to the host's Simple Web Discovery endpoint with the </w:t>
      </w:r>
      <w:r>
        <w:rPr>
          <w:rStyle w:val="HTMLTypewriter"/>
          <w:lang w:val="en"/>
        </w:rPr>
        <w:t>principal</w:t>
      </w:r>
      <w:r>
        <w:rPr>
          <w:rFonts w:ascii="Verdana" w:hAnsi="Verdana"/>
          <w:color w:val="000000"/>
          <w:lang w:val="en"/>
        </w:rPr>
        <w:t xml:space="preserve"> and </w:t>
      </w:r>
      <w:r>
        <w:rPr>
          <w:rStyle w:val="HTMLTypewriter"/>
          <w:lang w:val="en"/>
        </w:rPr>
        <w:t>service</w:t>
      </w:r>
      <w:r>
        <w:rPr>
          <w:rFonts w:ascii="Verdana" w:hAnsi="Verdana"/>
          <w:color w:val="000000"/>
          <w:lang w:val="en"/>
        </w:rPr>
        <w:t xml:space="preserve"> parameters to obtain the location of the requested service.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What MUST be returned in the response is the </w:t>
      </w:r>
      <w:r>
        <w:rPr>
          <w:rStyle w:val="HTMLTypewriter"/>
          <w:lang w:val="en"/>
        </w:rPr>
        <w:t>issuer</w:t>
      </w:r>
      <w:r>
        <w:rPr>
          <w:rFonts w:ascii="Verdana" w:hAnsi="Verdana"/>
          <w:color w:val="000000"/>
          <w:lang w:val="en"/>
        </w:rPr>
        <w:t xml:space="preserve">. This includes URI scheme, HOST, </w:t>
      </w:r>
      <w:commentRangeStart w:id="12"/>
      <w:r>
        <w:rPr>
          <w:rFonts w:ascii="Verdana" w:hAnsi="Verdana"/>
          <w:color w:val="000000"/>
          <w:lang w:val="en"/>
        </w:rPr>
        <w:t xml:space="preserve">and OPTIONALLY, port. </w:t>
      </w:r>
      <w:commentRangeEnd w:id="12"/>
      <w:r>
        <w:rPr>
          <w:rStyle w:val="CommentReference"/>
        </w:rPr>
        <w:commentReference w:id="12"/>
      </w:r>
    </w:p>
    <w:p w:rsidR="00EC68A4" w:rsidRDefault="00EC68A4">
      <w:pPr>
        <w:spacing w:before="0" w:beforeAutospacing="0" w:after="0" w:afterAutospacing="0"/>
        <w:divId w:val="1849250001"/>
        <w:rPr>
          <w:rFonts w:ascii="Verdana" w:eastAsia="Times New Roman" w:hAnsi="Verdana"/>
          <w:color w:val="000000"/>
          <w:lang w:val="en"/>
        </w:rPr>
      </w:pPr>
      <w:bookmarkStart w:id="13" w:name="anchor2"/>
      <w:bookmarkEnd w:id="13"/>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14" w:name="rfc.section.3.1"/>
      <w:bookmarkEnd w:id="14"/>
      <w:r>
        <w:rPr>
          <w:rFonts w:eastAsia="Times New Roman"/>
          <w:lang w:val="en"/>
        </w:rPr>
        <w:t>3.1.</w:t>
      </w:r>
      <w:proofErr w:type="gramStart"/>
      <w:r>
        <w:rPr>
          <w:rFonts w:eastAsia="Times New Roman"/>
          <w:lang w:val="en"/>
        </w:rPr>
        <w:t>  Identifier</w:t>
      </w:r>
      <w:proofErr w:type="gramEnd"/>
      <w:r>
        <w:rPr>
          <w:rFonts w:eastAsia="Times New Roman"/>
          <w:lang w:val="en"/>
        </w:rPr>
        <w:t xml:space="preserve"> Normalization</w:t>
      </w:r>
    </w:p>
    <w:p w:rsidR="00EC68A4" w:rsidRDefault="00EC68A4">
      <w:pPr>
        <w:pStyle w:val="NormalWeb"/>
        <w:divId w:val="1849250001"/>
        <w:rPr>
          <w:rFonts w:ascii="Verdana" w:hAnsi="Verdana"/>
          <w:color w:val="000000"/>
          <w:lang w:val="en"/>
        </w:rPr>
      </w:pPr>
      <w:r>
        <w:rPr>
          <w:rFonts w:ascii="Verdana" w:hAnsi="Verdana"/>
          <w:color w:val="000000"/>
          <w:lang w:val="en"/>
        </w:rPr>
        <w:t xml:space="preserve">The purpose of normalization is to extract a normalized principal and host from the user input. This is then used as input to SWD to discover the </w:t>
      </w:r>
      <w:r>
        <w:rPr>
          <w:rStyle w:val="HTMLTypewriter"/>
          <w:lang w:val="en"/>
        </w:rPr>
        <w:t>issuer</w:t>
      </w:r>
      <w:r>
        <w:rPr>
          <w:rFonts w:ascii="Verdana" w:hAnsi="Verdana"/>
          <w:color w:val="000000"/>
          <w:lang w:val="en"/>
        </w:rPr>
        <w:t xml:space="preserve">.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The user identifier can be one of the following: </w:t>
      </w:r>
    </w:p>
    <w:p w:rsidR="00EC68A4" w:rsidRDefault="00EC68A4">
      <w:pPr>
        <w:numPr>
          <w:ilvl w:val="0"/>
          <w:numId w:val="1"/>
        </w:numPr>
        <w:ind w:left="1200" w:right="480"/>
        <w:divId w:val="1849250001"/>
        <w:rPr>
          <w:rFonts w:ascii="Verdana" w:eastAsia="Times New Roman" w:hAnsi="Verdana"/>
          <w:color w:val="000000"/>
          <w:lang w:val="en"/>
        </w:rPr>
      </w:pPr>
      <w:proofErr w:type="spellStart"/>
      <w:r>
        <w:rPr>
          <w:rFonts w:ascii="Verdana" w:eastAsia="Times New Roman" w:hAnsi="Verdana"/>
          <w:color w:val="000000"/>
          <w:lang w:val="en"/>
        </w:rPr>
        <w:t>xri</w:t>
      </w:r>
      <w:proofErr w:type="spellEnd"/>
      <w:r>
        <w:rPr>
          <w:rFonts w:ascii="Verdana" w:eastAsia="Times New Roman" w:hAnsi="Verdana"/>
          <w:color w:val="000000"/>
          <w:lang w:val="en"/>
        </w:rPr>
        <w:t xml:space="preserve"> </w:t>
      </w:r>
    </w:p>
    <w:p w:rsidR="00EC68A4" w:rsidRDefault="00EC68A4">
      <w:pPr>
        <w:numPr>
          <w:ilvl w:val="0"/>
          <w:numId w:val="1"/>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E-mail address </w:t>
      </w:r>
    </w:p>
    <w:p w:rsidR="00EC68A4" w:rsidRDefault="00EC68A4">
      <w:pPr>
        <w:numPr>
          <w:ilvl w:val="0"/>
          <w:numId w:val="1"/>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URL </w:t>
      </w:r>
    </w:p>
    <w:p w:rsidR="00EC68A4" w:rsidRDefault="00EC68A4">
      <w:pPr>
        <w:pStyle w:val="NormalWeb"/>
        <w:divId w:val="1849250001"/>
        <w:rPr>
          <w:rFonts w:ascii="Verdana" w:hAnsi="Verdana"/>
          <w:color w:val="000000"/>
          <w:lang w:val="en"/>
        </w:rPr>
      </w:pPr>
      <w:commentRangeStart w:id="15"/>
      <w:r>
        <w:rPr>
          <w:rFonts w:ascii="Verdana" w:hAnsi="Verdana"/>
          <w:color w:val="000000"/>
          <w:lang w:val="en"/>
        </w:rPr>
        <w:t xml:space="preserve">The identifier normalization rules are not extensible. </w:t>
      </w:r>
      <w:commentRangeEnd w:id="15"/>
      <w:r w:rsidR="00A54244">
        <w:rPr>
          <w:rStyle w:val="CommentReference"/>
        </w:rPr>
        <w:commentReference w:id="15"/>
      </w:r>
    </w:p>
    <w:p w:rsidR="00EC68A4" w:rsidRDefault="00EC68A4">
      <w:pPr>
        <w:pStyle w:val="NormalWeb"/>
        <w:divId w:val="1849250001"/>
        <w:rPr>
          <w:rFonts w:ascii="Verdana" w:hAnsi="Verdana"/>
          <w:color w:val="000000"/>
          <w:lang w:val="en"/>
        </w:rPr>
      </w:pPr>
      <w:r>
        <w:rPr>
          <w:rFonts w:ascii="Verdana" w:hAnsi="Verdana"/>
          <w:color w:val="000000"/>
          <w:lang w:val="en"/>
        </w:rPr>
        <w:t xml:space="preserve">URLs without a host segment are not supported by this discovery specification. </w:t>
      </w:r>
    </w:p>
    <w:p w:rsidR="00EC68A4" w:rsidRDefault="00EC68A4">
      <w:pPr>
        <w:spacing w:before="0" w:beforeAutospacing="0" w:after="0" w:afterAutospacing="0"/>
        <w:divId w:val="1849250001"/>
        <w:rPr>
          <w:rFonts w:ascii="Verdana" w:eastAsia="Times New Roman" w:hAnsi="Verdana"/>
          <w:color w:val="000000"/>
          <w:lang w:val="en"/>
        </w:rPr>
      </w:pPr>
      <w:bookmarkStart w:id="16" w:name="anchor3"/>
      <w:bookmarkEnd w:id="16"/>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17" w:name="rfc.section.3.1.1"/>
      <w:bookmarkEnd w:id="17"/>
      <w:r>
        <w:rPr>
          <w:rFonts w:eastAsia="Times New Roman"/>
          <w:lang w:val="en"/>
        </w:rPr>
        <w:t>3</w:t>
      </w:r>
      <w:commentRangeStart w:id="18"/>
      <w:r>
        <w:rPr>
          <w:rFonts w:eastAsia="Times New Roman"/>
          <w:lang w:val="en"/>
        </w:rPr>
        <w:t>.1.1.</w:t>
      </w:r>
      <w:proofErr w:type="gramStart"/>
      <w:r>
        <w:rPr>
          <w:rFonts w:eastAsia="Times New Roman"/>
          <w:lang w:val="en"/>
        </w:rPr>
        <w:t>  Identifier</w:t>
      </w:r>
      <w:proofErr w:type="gramEnd"/>
      <w:r>
        <w:rPr>
          <w:rFonts w:eastAsia="Times New Roman"/>
          <w:lang w:val="en"/>
        </w:rPr>
        <w:t xml:space="preserve"> Type</w:t>
      </w:r>
      <w:commentRangeEnd w:id="18"/>
      <w:r w:rsidR="00A54244">
        <w:rPr>
          <w:rStyle w:val="CommentReference"/>
          <w:rFonts w:ascii="Times New Roman" w:hAnsi="Times New Roman" w:cs="Times New Roman"/>
          <w:b w:val="0"/>
          <w:bCs w:val="0"/>
          <w:color w:val="auto"/>
        </w:rPr>
        <w:commentReference w:id="18"/>
      </w:r>
    </w:p>
    <w:p w:rsidR="00EC68A4" w:rsidRDefault="00EC68A4">
      <w:pPr>
        <w:numPr>
          <w:ilvl w:val="0"/>
          <w:numId w:val="2"/>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Identifiers starting with the </w:t>
      </w:r>
      <w:hyperlink w:anchor="XRI_Syntax_2.0" w:history="1">
        <w:r>
          <w:rPr>
            <w:rStyle w:val="Hyperlink"/>
            <w:rFonts w:ascii="Verdana" w:eastAsia="Times New Roman" w:hAnsi="Verdana"/>
            <w:u w:val="none"/>
            <w:lang w:val="en"/>
          </w:rPr>
          <w:t>XRI</w:t>
        </w:r>
        <w:r>
          <w:rPr>
            <w:rStyle w:val="Hyperlink"/>
            <w:rFonts w:ascii="Verdana" w:eastAsia="Times New Roman" w:hAnsi="Verdana"/>
            <w:vanish/>
            <w:u w:val="none"/>
            <w:lang w:val="en"/>
          </w:rPr>
          <w:t xml:space="preserve"> (Reed, D. and D. McAlpin, “Extensible Resource Identifier (XRI) Syntax V2.0,” November 2005.)</w:t>
        </w:r>
      </w:hyperlink>
      <w:r>
        <w:rPr>
          <w:rFonts w:ascii="Verdana" w:eastAsia="Times New Roman" w:hAnsi="Verdana"/>
          <w:color w:val="000000"/>
          <w:lang w:val="en"/>
        </w:rPr>
        <w:t xml:space="preserve"> [XRI_Syntax_2.0] characters (</w:t>
      </w:r>
      <w:commentRangeStart w:id="19"/>
      <w:r>
        <w:rPr>
          <w:rFonts w:ascii="Verdana" w:eastAsia="Times New Roman" w:hAnsi="Verdana"/>
          <w:color w:val="000000"/>
          <w:lang w:val="en"/>
        </w:rPr>
        <w:t xml:space="preserve">'=','@', and '!') </w:t>
      </w:r>
      <w:commentRangeEnd w:id="19"/>
      <w:r>
        <w:rPr>
          <w:rStyle w:val="CommentReference"/>
        </w:rPr>
        <w:commentReference w:id="19"/>
      </w:r>
      <w:r>
        <w:rPr>
          <w:rFonts w:ascii="Verdana" w:eastAsia="Times New Roman" w:hAnsi="Verdana"/>
          <w:color w:val="000000"/>
          <w:lang w:val="en"/>
        </w:rPr>
        <w:t xml:space="preserve">are reserved. Processing of these is out of scope for this document. </w:t>
      </w:r>
    </w:p>
    <w:p w:rsidR="00EC68A4" w:rsidRDefault="00EC68A4">
      <w:pPr>
        <w:numPr>
          <w:ilvl w:val="0"/>
          <w:numId w:val="2"/>
        </w:numPr>
        <w:ind w:left="1200" w:right="480"/>
        <w:divId w:val="1849250001"/>
        <w:rPr>
          <w:rFonts w:ascii="Verdana" w:eastAsia="Times New Roman" w:hAnsi="Verdana"/>
          <w:color w:val="000000"/>
          <w:lang w:val="en"/>
        </w:rPr>
      </w:pPr>
      <w:commentRangeStart w:id="20"/>
      <w:r>
        <w:rPr>
          <w:rFonts w:ascii="Verdana" w:eastAsia="Times New Roman" w:hAnsi="Verdana"/>
          <w:color w:val="000000"/>
          <w:lang w:val="en"/>
        </w:rPr>
        <w:t xml:space="preserve">Any </w:t>
      </w:r>
      <w:commentRangeEnd w:id="20"/>
      <w:r>
        <w:rPr>
          <w:rStyle w:val="CommentReference"/>
        </w:rPr>
        <w:commentReference w:id="20"/>
      </w:r>
      <w:r>
        <w:rPr>
          <w:rFonts w:ascii="Verdana" w:eastAsia="Times New Roman" w:hAnsi="Verdana"/>
          <w:color w:val="000000"/>
          <w:lang w:val="en"/>
        </w:rPr>
        <w:t xml:space="preserve">identifier that contains the character '@' in any other position other than the first position must be treated as an e-mail address. </w:t>
      </w:r>
    </w:p>
    <w:p w:rsidR="00EC68A4" w:rsidRDefault="00EC68A4">
      <w:pPr>
        <w:numPr>
          <w:ilvl w:val="0"/>
          <w:numId w:val="2"/>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All other identifiers are treated as a URL. </w:t>
      </w:r>
    </w:p>
    <w:p w:rsidR="00EC68A4" w:rsidRDefault="00EC68A4">
      <w:pPr>
        <w:spacing w:before="0" w:beforeAutospacing="0" w:after="0" w:afterAutospacing="0"/>
        <w:divId w:val="1849250001"/>
        <w:rPr>
          <w:rFonts w:ascii="Verdana" w:eastAsia="Times New Roman" w:hAnsi="Verdana"/>
          <w:color w:val="000000"/>
          <w:lang w:val="en"/>
        </w:rPr>
      </w:pPr>
      <w:bookmarkStart w:id="21" w:name="anchor4"/>
      <w:bookmarkEnd w:id="21"/>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22" w:name="rfc.section.3.1.2"/>
      <w:bookmarkEnd w:id="22"/>
      <w:r>
        <w:rPr>
          <w:rFonts w:eastAsia="Times New Roman"/>
          <w:lang w:val="en"/>
        </w:rPr>
        <w:t>3.1.2.</w:t>
      </w:r>
      <w:proofErr w:type="gramStart"/>
      <w:r>
        <w:rPr>
          <w:rFonts w:eastAsia="Times New Roman"/>
          <w:lang w:val="en"/>
        </w:rPr>
        <w:t>  E</w:t>
      </w:r>
      <w:proofErr w:type="gramEnd"/>
      <w:r>
        <w:rPr>
          <w:rFonts w:eastAsia="Times New Roman"/>
          <w:lang w:val="en"/>
        </w:rPr>
        <w:t>-mail Address</w:t>
      </w:r>
    </w:p>
    <w:p w:rsidR="00EC68A4" w:rsidRDefault="00EC68A4">
      <w:pPr>
        <w:pStyle w:val="NormalWeb"/>
        <w:divId w:val="1849250001"/>
        <w:rPr>
          <w:rFonts w:ascii="Verdana" w:hAnsi="Verdana"/>
          <w:color w:val="000000"/>
          <w:lang w:val="en"/>
        </w:rPr>
      </w:pPr>
      <w:r>
        <w:rPr>
          <w:rFonts w:ascii="Verdana" w:hAnsi="Verdana"/>
          <w:color w:val="000000"/>
          <w:lang w:val="en"/>
        </w:rPr>
        <w:t xml:space="preserve">If the identifier is an e-mail address, the principal is the e-mail address and the host is the portion to the right of </w:t>
      </w:r>
      <w:commentRangeStart w:id="23"/>
      <w:r>
        <w:rPr>
          <w:rFonts w:ascii="Verdana" w:hAnsi="Verdana"/>
          <w:color w:val="000000"/>
          <w:lang w:val="en"/>
        </w:rPr>
        <w:t xml:space="preserve">the '@' character. </w:t>
      </w:r>
      <w:commentRangeEnd w:id="23"/>
      <w:r w:rsidR="007E52F7">
        <w:rPr>
          <w:rStyle w:val="CommentReference"/>
        </w:rPr>
        <w:commentReference w:id="23"/>
      </w:r>
    </w:p>
    <w:p w:rsidR="00EC68A4" w:rsidRDefault="00EC68A4">
      <w:pPr>
        <w:spacing w:before="0" w:beforeAutospacing="0" w:after="0" w:afterAutospacing="0"/>
        <w:divId w:val="1849250001"/>
        <w:rPr>
          <w:rFonts w:ascii="Verdana" w:eastAsia="Times New Roman" w:hAnsi="Verdana"/>
          <w:color w:val="000000"/>
          <w:lang w:val="en"/>
        </w:rPr>
      </w:pPr>
      <w:bookmarkStart w:id="24" w:name="anchor5"/>
      <w:bookmarkEnd w:id="24"/>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25" w:name="rfc.section.3.1.3"/>
      <w:bookmarkEnd w:id="25"/>
      <w:r>
        <w:rPr>
          <w:rFonts w:eastAsia="Times New Roman"/>
          <w:lang w:val="en"/>
        </w:rPr>
        <w:t>3.1.3.</w:t>
      </w:r>
      <w:proofErr w:type="gramStart"/>
      <w:r>
        <w:rPr>
          <w:rFonts w:eastAsia="Times New Roman"/>
          <w:lang w:val="en"/>
        </w:rPr>
        <w:t>  URL</w:t>
      </w:r>
      <w:proofErr w:type="gramEnd"/>
    </w:p>
    <w:p w:rsidR="00EC68A4" w:rsidRDefault="00EC68A4">
      <w:pPr>
        <w:pStyle w:val="NormalWeb"/>
        <w:divId w:val="1849250001"/>
        <w:rPr>
          <w:rFonts w:ascii="Verdana" w:hAnsi="Verdana"/>
          <w:color w:val="000000"/>
          <w:lang w:val="en"/>
        </w:rPr>
      </w:pPr>
      <w:r>
        <w:rPr>
          <w:rFonts w:ascii="Verdana" w:hAnsi="Verdana"/>
          <w:color w:val="000000"/>
          <w:lang w:val="en"/>
        </w:rPr>
        <w:t xml:space="preserve">A URL identifier is normalized according to the following rules: </w:t>
      </w:r>
    </w:p>
    <w:p w:rsidR="00EC68A4" w:rsidRDefault="00EC68A4">
      <w:pPr>
        <w:numPr>
          <w:ilvl w:val="0"/>
          <w:numId w:val="3"/>
        </w:numPr>
        <w:ind w:left="1200" w:right="480"/>
        <w:divId w:val="1849250001"/>
        <w:rPr>
          <w:rFonts w:ascii="Verdana" w:eastAsia="Times New Roman" w:hAnsi="Verdana"/>
          <w:color w:val="000000"/>
          <w:lang w:val="en"/>
        </w:rPr>
      </w:pPr>
      <w:r>
        <w:rPr>
          <w:rFonts w:ascii="Verdana" w:eastAsia="Times New Roman" w:hAnsi="Verdana"/>
          <w:color w:val="000000"/>
          <w:lang w:val="en"/>
        </w:rPr>
        <w:t>If the URL does not have a Scheme part, the string "</w:t>
      </w:r>
      <w:commentRangeStart w:id="26"/>
      <w:r>
        <w:rPr>
          <w:rFonts w:ascii="Verdana" w:eastAsia="Times New Roman" w:hAnsi="Verdana"/>
          <w:color w:val="000000"/>
          <w:lang w:val="en"/>
        </w:rPr>
        <w:t xml:space="preserve">https://" </w:t>
      </w:r>
      <w:commentRangeEnd w:id="26"/>
      <w:r w:rsidR="00DF5630">
        <w:rPr>
          <w:rStyle w:val="CommentReference"/>
        </w:rPr>
        <w:commentReference w:id="26"/>
      </w:r>
      <w:r>
        <w:rPr>
          <w:rFonts w:ascii="Verdana" w:eastAsia="Times New Roman" w:hAnsi="Verdana"/>
          <w:color w:val="000000"/>
          <w:lang w:val="en"/>
        </w:rPr>
        <w:t xml:space="preserve">is prefixed to the URL as the </w:t>
      </w:r>
      <w:hyperlink w:anchor="RFC3986" w:history="1">
        <w:r>
          <w:rPr>
            <w:rStyle w:val="Hyperlink"/>
            <w:rFonts w:ascii="Verdana" w:eastAsia="Times New Roman" w:hAnsi="Verdana"/>
            <w:u w:val="none"/>
            <w:lang w:val="en"/>
          </w:rPr>
          <w:t>Scheme</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[RFC3986]. </w:t>
      </w:r>
    </w:p>
    <w:p w:rsidR="00EC68A4" w:rsidRDefault="00EC68A4">
      <w:pPr>
        <w:numPr>
          <w:ilvl w:val="0"/>
          <w:numId w:val="3"/>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If the URL contains a fragment part, it MUST be stripped off together with the fragment delimiter character "#". </w:t>
      </w:r>
    </w:p>
    <w:p w:rsidR="00EC68A4" w:rsidRDefault="00EC68A4">
      <w:pPr>
        <w:numPr>
          <w:ilvl w:val="0"/>
          <w:numId w:val="3"/>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The resulting URL is used as the </w:t>
      </w:r>
      <w:commentRangeStart w:id="27"/>
      <w:r>
        <w:rPr>
          <w:rFonts w:ascii="Verdana" w:eastAsia="Times New Roman" w:hAnsi="Verdana"/>
          <w:color w:val="000000"/>
          <w:lang w:val="en"/>
        </w:rPr>
        <w:t xml:space="preserve">principal and the host is extracted from it according to </w:t>
      </w:r>
      <w:hyperlink w:anchor="RFC3986" w:history="1">
        <w:r>
          <w:rPr>
            <w:rStyle w:val="Hyperlink"/>
            <w:rFonts w:ascii="Verdana" w:eastAsia="Times New Roman" w:hAnsi="Verdana"/>
            <w:u w:val="none"/>
            <w:lang w:val="en"/>
          </w:rPr>
          <w:t>URI</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[RFC3986] syntax rules. </w:t>
      </w:r>
      <w:commentRangeEnd w:id="27"/>
      <w:r w:rsidR="00DF5630">
        <w:rPr>
          <w:rStyle w:val="CommentReference"/>
        </w:rPr>
        <w:commentReference w:id="27"/>
      </w:r>
    </w:p>
    <w:p w:rsidR="00EC68A4" w:rsidRDefault="00EC68A4">
      <w:pPr>
        <w:spacing w:before="0" w:beforeAutospacing="0" w:after="0" w:afterAutospacing="0"/>
        <w:divId w:val="1849250001"/>
        <w:rPr>
          <w:rFonts w:ascii="Verdana" w:eastAsia="Times New Roman" w:hAnsi="Verdana"/>
          <w:color w:val="000000"/>
          <w:lang w:val="en"/>
        </w:rPr>
      </w:pPr>
      <w:bookmarkStart w:id="28" w:name="anchor6"/>
      <w:bookmarkEnd w:id="28"/>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29" w:name="rfc.section.3.2"/>
      <w:bookmarkEnd w:id="29"/>
      <w:r>
        <w:rPr>
          <w:rFonts w:eastAsia="Times New Roman"/>
          <w:lang w:val="en"/>
        </w:rPr>
        <w:t>3.2.</w:t>
      </w:r>
      <w:proofErr w:type="gramStart"/>
      <w:r>
        <w:rPr>
          <w:rFonts w:eastAsia="Times New Roman"/>
          <w:lang w:val="en"/>
        </w:rPr>
        <w:t>  Non</w:t>
      </w:r>
      <w:proofErr w:type="gramEnd"/>
      <w:r>
        <w:rPr>
          <w:rFonts w:eastAsia="Times New Roman"/>
          <w:lang w:val="en"/>
        </w:rPr>
        <w:t>-Normative Examples</w:t>
      </w:r>
    </w:p>
    <w:p w:rsidR="00EC68A4" w:rsidRDefault="00EC68A4">
      <w:pPr>
        <w:spacing w:before="0" w:beforeAutospacing="0" w:after="0" w:afterAutospacing="0"/>
        <w:divId w:val="1849250001"/>
        <w:rPr>
          <w:rFonts w:ascii="Verdana" w:eastAsia="Times New Roman" w:hAnsi="Verdana"/>
          <w:color w:val="000000"/>
          <w:lang w:val="en"/>
        </w:rPr>
      </w:pPr>
      <w:bookmarkStart w:id="30" w:name="anchor7"/>
      <w:bookmarkEnd w:id="30"/>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31" w:name="rfc.section.3.2.1"/>
      <w:bookmarkEnd w:id="31"/>
      <w:r>
        <w:rPr>
          <w:rFonts w:eastAsia="Times New Roman"/>
          <w:lang w:val="en"/>
        </w:rPr>
        <w:t>3.2.1.</w:t>
      </w:r>
      <w:proofErr w:type="gramStart"/>
      <w:r>
        <w:rPr>
          <w:rFonts w:eastAsia="Times New Roman"/>
          <w:lang w:val="en"/>
        </w:rPr>
        <w:t>  E</w:t>
      </w:r>
      <w:proofErr w:type="gramEnd"/>
      <w:r>
        <w:rPr>
          <w:rFonts w:eastAsia="Times New Roman"/>
          <w:lang w:val="en"/>
        </w:rPr>
        <w:t>-Mail Address</w:t>
      </w:r>
    </w:p>
    <w:p w:rsidR="00EC68A4" w:rsidRDefault="00EC68A4">
      <w:pPr>
        <w:pStyle w:val="NormalWeb"/>
        <w:divId w:val="1849250001"/>
        <w:rPr>
          <w:rFonts w:ascii="Verdana" w:hAnsi="Verdana"/>
          <w:color w:val="000000"/>
          <w:lang w:val="en"/>
        </w:rPr>
      </w:pPr>
      <w:r>
        <w:rPr>
          <w:rFonts w:ascii="Verdana" w:hAnsi="Verdana"/>
          <w:color w:val="000000"/>
          <w:lang w:val="en"/>
        </w:rPr>
        <w:t xml:space="preserve">To find the </w:t>
      </w:r>
      <w:r>
        <w:rPr>
          <w:rStyle w:val="HTMLTypewriter"/>
          <w:lang w:val="en"/>
        </w:rPr>
        <w:t>issuer</w:t>
      </w:r>
      <w:r>
        <w:rPr>
          <w:rFonts w:ascii="Verdana" w:hAnsi="Verdana"/>
          <w:color w:val="000000"/>
          <w:lang w:val="en"/>
        </w:rPr>
        <w:t xml:space="preserve"> for the given e-mail address, </w:t>
      </w:r>
      <w:r>
        <w:rPr>
          <w:rStyle w:val="HTMLTypewriter"/>
          <w:lang w:val="en"/>
        </w:rPr>
        <w:t>joe@example.com</w:t>
      </w:r>
      <w:r>
        <w:rPr>
          <w:rFonts w:ascii="Verdana" w:hAnsi="Verdana"/>
          <w:color w:val="000000"/>
          <w:lang w:val="en"/>
        </w:rPr>
        <w:t xml:space="preserve">, the SWD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200"/>
        <w:gridCol w:w="5306"/>
      </w:tblGrid>
      <w:tr w:rsidR="00EC68A4">
        <w:trPr>
          <w:divId w:val="1849250001"/>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EC68A4" w:rsidRDefault="00EC68A4">
            <w:pPr>
              <w:spacing w:before="0" w:beforeAutospacing="0" w:after="0" w:afterAutospacing="0"/>
              <w:rPr>
                <w:rFonts w:ascii="Verdana" w:eastAsia="Times New Roman" w:hAnsi="Verdana"/>
                <w:b/>
                <w:bCs/>
                <w:color w:val="000000"/>
              </w:rPr>
            </w:pPr>
            <w:r>
              <w:rPr>
                <w:rFonts w:ascii="Verdana" w:eastAsia="Times New Roman" w:hAnsi="Verdana"/>
                <w:b/>
                <w:bCs/>
                <w:color w:val="000000"/>
              </w:rPr>
              <w:t>SWD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EC68A4" w:rsidRDefault="00EC68A4">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principal</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joe@example.com</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service</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br w:type="textWrapping" w:clear="all"/>
      </w:r>
    </w:p>
    <w:p w:rsidR="00EC68A4" w:rsidRDefault="00EC68A4">
      <w:pPr>
        <w:pStyle w:val="NormalWeb"/>
        <w:divId w:val="1849250001"/>
        <w:rPr>
          <w:rFonts w:ascii="Verdana" w:hAnsi="Verdana"/>
          <w:color w:val="000000"/>
          <w:lang w:val="en"/>
        </w:rPr>
      </w:pPr>
      <w:r>
        <w:rPr>
          <w:rFonts w:ascii="Verdana" w:hAnsi="Verdana"/>
          <w:color w:val="000000"/>
          <w:lang w:val="en"/>
        </w:rPr>
        <w:t xml:space="preserve">Following the SWD specification, the client would make the following request to get the discovery information: </w:t>
      </w:r>
    </w:p>
    <w:p w:rsidR="00EC68A4" w:rsidRDefault="00EC68A4">
      <w:pPr>
        <w:pStyle w:val="HTMLPreformatted"/>
        <w:divId w:val="903835312"/>
        <w:rPr>
          <w:lang w:val="en"/>
        </w:rPr>
      </w:pPr>
      <w:r>
        <w:rPr>
          <w:lang w:val="en"/>
        </w:rPr>
        <w:t>GET /.well-known/simple-web-discovery?principal=joe%40example%2Ecom&amp;service=http%3A%2F%2Fopenid%2Enet%2Fspecs%2Fconnect%2F1%2E0%2Fissuer HTTP/1.1</w:t>
      </w:r>
    </w:p>
    <w:p w:rsidR="00EC68A4" w:rsidRDefault="00EC68A4">
      <w:pPr>
        <w:pStyle w:val="HTMLPreformatted"/>
        <w:divId w:val="903835312"/>
        <w:rPr>
          <w:lang w:val="en"/>
        </w:rPr>
      </w:pPr>
      <w:r>
        <w:rPr>
          <w:lang w:val="en"/>
        </w:rPr>
        <w:t>Host: example.com</w:t>
      </w:r>
    </w:p>
    <w:p w:rsidR="00EC68A4" w:rsidRDefault="00EC68A4">
      <w:pPr>
        <w:pStyle w:val="HTMLPreformatted"/>
        <w:divId w:val="903835312"/>
        <w:rPr>
          <w:lang w:val="en"/>
        </w:rPr>
      </w:pPr>
    </w:p>
    <w:p w:rsidR="00EC68A4" w:rsidRDefault="00EC68A4">
      <w:pPr>
        <w:pStyle w:val="HTMLPreformatted"/>
        <w:divId w:val="903835312"/>
        <w:rPr>
          <w:lang w:val="en"/>
        </w:rPr>
      </w:pPr>
      <w:r>
        <w:rPr>
          <w:lang w:val="en"/>
        </w:rPr>
        <w:t xml:space="preserve">HTTP/1.1 </w:t>
      </w:r>
      <w:proofErr w:type="gramStart"/>
      <w:r>
        <w:rPr>
          <w:lang w:val="en"/>
        </w:rPr>
        <w:t>200 O.K.</w:t>
      </w:r>
      <w:proofErr w:type="gramEnd"/>
    </w:p>
    <w:p w:rsidR="00EC68A4" w:rsidRDefault="00EC68A4">
      <w:pPr>
        <w:pStyle w:val="HTMLPreformatted"/>
        <w:divId w:val="903835312"/>
        <w:rPr>
          <w:lang w:val="en"/>
        </w:rPr>
      </w:pPr>
      <w:r>
        <w:rPr>
          <w:lang w:val="en"/>
        </w:rPr>
        <w:t>Content-Type: application/</w:t>
      </w:r>
      <w:proofErr w:type="spellStart"/>
      <w:r>
        <w:rPr>
          <w:lang w:val="en"/>
        </w:rPr>
        <w:t>json</w:t>
      </w:r>
      <w:proofErr w:type="spellEnd"/>
    </w:p>
    <w:p w:rsidR="00EC68A4" w:rsidRDefault="00EC68A4">
      <w:pPr>
        <w:pStyle w:val="HTMLPreformatted"/>
        <w:divId w:val="903835312"/>
        <w:rPr>
          <w:lang w:val="en"/>
        </w:rPr>
      </w:pPr>
    </w:p>
    <w:p w:rsidR="00EC68A4" w:rsidRDefault="00EC68A4">
      <w:pPr>
        <w:pStyle w:val="HTMLPreformatted"/>
        <w:divId w:val="903835312"/>
        <w:rPr>
          <w:lang w:val="en"/>
        </w:rPr>
      </w:pPr>
      <w:r>
        <w:rPr>
          <w:lang w:val="en"/>
        </w:rPr>
        <w:t>{</w:t>
      </w:r>
    </w:p>
    <w:p w:rsidR="00EC68A4" w:rsidRDefault="00EC68A4">
      <w:pPr>
        <w:pStyle w:val="HTMLPreformatted"/>
        <w:divId w:val="903835312"/>
        <w:rPr>
          <w:lang w:val="en"/>
        </w:rPr>
      </w:pPr>
      <w:r>
        <w:rPr>
          <w:lang w:val="en"/>
        </w:rPr>
        <w:t xml:space="preserve"> "</w:t>
      </w:r>
      <w:proofErr w:type="gramStart"/>
      <w:r>
        <w:rPr>
          <w:lang w:val="en"/>
        </w:rPr>
        <w:t>locations</w:t>
      </w:r>
      <w:proofErr w:type="gramEnd"/>
      <w:r>
        <w:rPr>
          <w:lang w:val="en"/>
        </w:rPr>
        <w:t>":["https://example.com/</w:t>
      </w:r>
      <w:proofErr w:type="spellStart"/>
      <w:r>
        <w:rPr>
          <w:lang w:val="en"/>
        </w:rPr>
        <w:t>auth</w:t>
      </w:r>
      <w:proofErr w:type="spellEnd"/>
      <w:r>
        <w:rPr>
          <w:lang w:val="en"/>
        </w:rPr>
        <w:t>"]</w:t>
      </w:r>
    </w:p>
    <w:p w:rsidR="00EC68A4" w:rsidRDefault="00EC68A4">
      <w:pPr>
        <w:pStyle w:val="HTMLPreformatted"/>
        <w:divId w:val="903835312"/>
        <w:rPr>
          <w:lang w:val="en"/>
        </w:rPr>
      </w:pPr>
      <w:r>
        <w:rPr>
          <w:lang w:val="en"/>
        </w:rPr>
        <w:t>}</w:t>
      </w:r>
    </w:p>
    <w:p w:rsidR="00EC68A4" w:rsidRDefault="00EC68A4">
      <w:pPr>
        <w:spacing w:before="0" w:beforeAutospacing="0" w:after="0" w:afterAutospacing="0"/>
        <w:divId w:val="1849250001"/>
        <w:rPr>
          <w:rFonts w:ascii="Verdana" w:eastAsia="Times New Roman" w:hAnsi="Verdana"/>
          <w:color w:val="000000"/>
          <w:lang w:val="en"/>
        </w:rPr>
      </w:pPr>
      <w:bookmarkStart w:id="32" w:name="anchor8"/>
      <w:bookmarkEnd w:id="32"/>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33" w:name="rfc.section.3.2.2"/>
      <w:bookmarkEnd w:id="33"/>
      <w:r>
        <w:rPr>
          <w:rFonts w:eastAsia="Times New Roman"/>
          <w:lang w:val="en"/>
        </w:rPr>
        <w:t>3.2.2.</w:t>
      </w:r>
      <w:proofErr w:type="gramStart"/>
      <w:r>
        <w:rPr>
          <w:rFonts w:eastAsia="Times New Roman"/>
          <w:lang w:val="en"/>
        </w:rPr>
        <w:t>  URL</w:t>
      </w:r>
      <w:proofErr w:type="gramEnd"/>
    </w:p>
    <w:p w:rsidR="00EC68A4" w:rsidRDefault="00EC68A4">
      <w:pPr>
        <w:pStyle w:val="NormalWeb"/>
        <w:divId w:val="1849250001"/>
        <w:rPr>
          <w:rFonts w:ascii="Verdana" w:hAnsi="Verdana"/>
          <w:color w:val="000000"/>
          <w:lang w:val="en"/>
        </w:rPr>
      </w:pPr>
      <w:r>
        <w:rPr>
          <w:rFonts w:ascii="Verdana" w:hAnsi="Verdana"/>
          <w:color w:val="000000"/>
          <w:lang w:val="en"/>
        </w:rPr>
        <w:t xml:space="preserve">To find the </w:t>
      </w:r>
      <w:r>
        <w:rPr>
          <w:rStyle w:val="HTMLTypewriter"/>
          <w:lang w:val="en"/>
        </w:rPr>
        <w:t>issuer</w:t>
      </w:r>
      <w:r>
        <w:rPr>
          <w:rFonts w:ascii="Verdana" w:hAnsi="Verdana"/>
          <w:color w:val="000000"/>
          <w:lang w:val="en"/>
        </w:rPr>
        <w:t xml:space="preserve"> for the given URL, </w:t>
      </w:r>
      <w:r>
        <w:rPr>
          <w:rStyle w:val="HTMLTypewriter"/>
          <w:lang w:val="en"/>
        </w:rPr>
        <w:t>https://example.com/joe</w:t>
      </w:r>
      <w:r>
        <w:rPr>
          <w:rFonts w:ascii="Verdana" w:hAnsi="Verdana"/>
          <w:color w:val="000000"/>
          <w:lang w:val="en"/>
        </w:rPr>
        <w:t xml:space="preserve">, the SWD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200"/>
        <w:gridCol w:w="5306"/>
      </w:tblGrid>
      <w:tr w:rsidR="00EC68A4">
        <w:trPr>
          <w:divId w:val="1849250001"/>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EC68A4" w:rsidRDefault="00EC68A4">
            <w:pPr>
              <w:spacing w:before="0" w:beforeAutospacing="0" w:after="0" w:afterAutospacing="0"/>
              <w:rPr>
                <w:rFonts w:ascii="Verdana" w:eastAsia="Times New Roman" w:hAnsi="Verdana"/>
                <w:b/>
                <w:bCs/>
                <w:color w:val="000000"/>
              </w:rPr>
            </w:pPr>
            <w:r>
              <w:rPr>
                <w:rFonts w:ascii="Verdana" w:eastAsia="Times New Roman" w:hAnsi="Verdana"/>
                <w:b/>
                <w:bCs/>
                <w:color w:val="000000"/>
              </w:rPr>
              <w:t>SWD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EC68A4" w:rsidRDefault="00EC68A4">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principal</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https://example.com/joe</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service</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br w:type="textWrapping" w:clear="all"/>
      </w:r>
    </w:p>
    <w:p w:rsidR="00EC68A4" w:rsidRDefault="00EC68A4">
      <w:pPr>
        <w:pStyle w:val="NormalWeb"/>
        <w:divId w:val="1849250001"/>
        <w:rPr>
          <w:rFonts w:ascii="Verdana" w:hAnsi="Verdana"/>
          <w:color w:val="000000"/>
          <w:lang w:val="en"/>
        </w:rPr>
      </w:pPr>
      <w:r>
        <w:rPr>
          <w:rFonts w:ascii="Verdana" w:hAnsi="Verdana"/>
          <w:color w:val="000000"/>
          <w:lang w:val="en"/>
        </w:rPr>
        <w:t xml:space="preserve">Following the SWD specification, the client would make the following request to get the discovery information: </w:t>
      </w:r>
    </w:p>
    <w:p w:rsidR="00EC68A4" w:rsidRDefault="00EC68A4">
      <w:pPr>
        <w:pStyle w:val="HTMLPreformatted"/>
        <w:divId w:val="1671179474"/>
        <w:rPr>
          <w:lang w:val="en"/>
        </w:rPr>
      </w:pPr>
      <w:r>
        <w:rPr>
          <w:lang w:val="en"/>
        </w:rPr>
        <w:t>GET /.well-known/simple-web-discovery?principal=https%3A%2F%2Fexample%2Ecom%2Fjoe&amp;service=http%3A%2F%2Fopenid%2Enet%2Fspecs%2Fconnect%2F1%2E0%2Fissuer HTTP/1.1</w:t>
      </w:r>
    </w:p>
    <w:p w:rsidR="00EC68A4" w:rsidRDefault="00EC68A4">
      <w:pPr>
        <w:pStyle w:val="HTMLPreformatted"/>
        <w:divId w:val="1671179474"/>
        <w:rPr>
          <w:lang w:val="en"/>
        </w:rPr>
      </w:pPr>
      <w:r>
        <w:rPr>
          <w:lang w:val="en"/>
        </w:rPr>
        <w:t>Host: example.com</w:t>
      </w:r>
    </w:p>
    <w:p w:rsidR="00EC68A4" w:rsidRDefault="00EC68A4">
      <w:pPr>
        <w:pStyle w:val="HTMLPreformatted"/>
        <w:divId w:val="1671179474"/>
        <w:rPr>
          <w:lang w:val="en"/>
        </w:rPr>
      </w:pPr>
    </w:p>
    <w:p w:rsidR="00EC68A4" w:rsidRDefault="00EC68A4">
      <w:pPr>
        <w:pStyle w:val="HTMLPreformatted"/>
        <w:divId w:val="1671179474"/>
        <w:rPr>
          <w:lang w:val="en"/>
        </w:rPr>
      </w:pPr>
      <w:r>
        <w:rPr>
          <w:lang w:val="en"/>
        </w:rPr>
        <w:t xml:space="preserve">HTTP/1.1 </w:t>
      </w:r>
      <w:proofErr w:type="gramStart"/>
      <w:r>
        <w:rPr>
          <w:lang w:val="en"/>
        </w:rPr>
        <w:t>200 O.K.</w:t>
      </w:r>
      <w:proofErr w:type="gramEnd"/>
    </w:p>
    <w:p w:rsidR="00EC68A4" w:rsidRDefault="00EC68A4">
      <w:pPr>
        <w:pStyle w:val="HTMLPreformatted"/>
        <w:divId w:val="1671179474"/>
        <w:rPr>
          <w:lang w:val="en"/>
        </w:rPr>
      </w:pPr>
      <w:r>
        <w:rPr>
          <w:lang w:val="en"/>
        </w:rPr>
        <w:t>Content-Type: application/</w:t>
      </w:r>
      <w:proofErr w:type="spellStart"/>
      <w:r>
        <w:rPr>
          <w:lang w:val="en"/>
        </w:rPr>
        <w:t>json</w:t>
      </w:r>
      <w:proofErr w:type="spellEnd"/>
    </w:p>
    <w:p w:rsidR="00EC68A4" w:rsidRDefault="00EC68A4">
      <w:pPr>
        <w:pStyle w:val="HTMLPreformatted"/>
        <w:divId w:val="1671179474"/>
        <w:rPr>
          <w:lang w:val="en"/>
        </w:rPr>
      </w:pPr>
    </w:p>
    <w:p w:rsidR="00EC68A4" w:rsidRDefault="00EC68A4">
      <w:pPr>
        <w:pStyle w:val="HTMLPreformatted"/>
        <w:divId w:val="1671179474"/>
        <w:rPr>
          <w:lang w:val="en"/>
        </w:rPr>
      </w:pPr>
      <w:r>
        <w:rPr>
          <w:lang w:val="en"/>
        </w:rPr>
        <w:t>{</w:t>
      </w:r>
    </w:p>
    <w:p w:rsidR="00EC68A4" w:rsidRDefault="00EC68A4">
      <w:pPr>
        <w:pStyle w:val="HTMLPreformatted"/>
        <w:divId w:val="1671179474"/>
        <w:rPr>
          <w:lang w:val="en"/>
        </w:rPr>
      </w:pPr>
      <w:r>
        <w:rPr>
          <w:lang w:val="en"/>
        </w:rPr>
        <w:t xml:space="preserve"> "</w:t>
      </w:r>
      <w:proofErr w:type="gramStart"/>
      <w:r>
        <w:rPr>
          <w:lang w:val="en"/>
        </w:rPr>
        <w:t>locations</w:t>
      </w:r>
      <w:proofErr w:type="gramEnd"/>
      <w:r>
        <w:rPr>
          <w:lang w:val="en"/>
        </w:rPr>
        <w:t>":["https://example.com"]</w:t>
      </w:r>
    </w:p>
    <w:p w:rsidR="00EC68A4" w:rsidRDefault="00EC68A4">
      <w:pPr>
        <w:pStyle w:val="HTMLPreformatted"/>
        <w:divId w:val="1671179474"/>
        <w:rPr>
          <w:lang w:val="en"/>
        </w:rPr>
      </w:pPr>
      <w:r>
        <w:rPr>
          <w:lang w:val="en"/>
        </w:rPr>
        <w:t>}</w:t>
      </w:r>
    </w:p>
    <w:p w:rsidR="00EC68A4" w:rsidRDefault="00EC68A4">
      <w:pPr>
        <w:spacing w:before="0" w:beforeAutospacing="0" w:after="0" w:afterAutospacing="0"/>
        <w:divId w:val="1849250001"/>
        <w:rPr>
          <w:rFonts w:ascii="Verdana" w:eastAsia="Times New Roman" w:hAnsi="Verdana"/>
          <w:color w:val="000000"/>
          <w:lang w:val="en"/>
        </w:rPr>
      </w:pPr>
      <w:bookmarkStart w:id="34" w:name="anchor9"/>
      <w:bookmarkEnd w:id="34"/>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35" w:name="rfc.section.3.2.3"/>
      <w:bookmarkEnd w:id="35"/>
      <w:r>
        <w:rPr>
          <w:rFonts w:eastAsia="Times New Roman"/>
          <w:lang w:val="en"/>
        </w:rPr>
        <w:t>3.2.3.</w:t>
      </w:r>
      <w:proofErr w:type="gramStart"/>
      <w:r>
        <w:rPr>
          <w:rFonts w:eastAsia="Times New Roman"/>
          <w:lang w:val="en"/>
        </w:rPr>
        <w:t>  Account</w:t>
      </w:r>
      <w:proofErr w:type="gramEnd"/>
      <w:r>
        <w:rPr>
          <w:rFonts w:eastAsia="Times New Roman"/>
          <w:lang w:val="en"/>
        </w:rPr>
        <w:t xml:space="preserve"> URI</w:t>
      </w:r>
    </w:p>
    <w:p w:rsidR="00EC68A4" w:rsidRDefault="00EC68A4">
      <w:pPr>
        <w:pStyle w:val="NormalWeb"/>
        <w:divId w:val="1849250001"/>
        <w:rPr>
          <w:rFonts w:ascii="Verdana" w:hAnsi="Verdana"/>
          <w:color w:val="000000"/>
          <w:lang w:val="en"/>
        </w:rPr>
      </w:pPr>
      <w:r>
        <w:rPr>
          <w:rFonts w:ascii="Verdana" w:hAnsi="Verdana"/>
          <w:color w:val="000000"/>
          <w:lang w:val="en"/>
        </w:rPr>
        <w:t xml:space="preserve">To find the </w:t>
      </w:r>
      <w:r>
        <w:rPr>
          <w:rStyle w:val="HTMLTypewriter"/>
          <w:lang w:val="en"/>
        </w:rPr>
        <w:t>issuer</w:t>
      </w:r>
      <w:r>
        <w:rPr>
          <w:rFonts w:ascii="Verdana" w:hAnsi="Verdana"/>
          <w:color w:val="000000"/>
          <w:lang w:val="en"/>
        </w:rPr>
        <w:t xml:space="preserve"> for the given URI, </w:t>
      </w:r>
      <w:commentRangeStart w:id="36"/>
      <w:r>
        <w:rPr>
          <w:rStyle w:val="HTMLTypewriter"/>
          <w:lang w:val="en"/>
        </w:rPr>
        <w:t>acct</w:t>
      </w:r>
      <w:proofErr w:type="gramStart"/>
      <w:r>
        <w:rPr>
          <w:rStyle w:val="HTMLTypewriter"/>
          <w:lang w:val="en"/>
        </w:rPr>
        <w:t>:/</w:t>
      </w:r>
      <w:proofErr w:type="gramEnd"/>
      <w:r>
        <w:rPr>
          <w:rStyle w:val="HTMLTypewriter"/>
          <w:lang w:val="en"/>
        </w:rPr>
        <w:t>/</w:t>
      </w:r>
      <w:commentRangeEnd w:id="36"/>
      <w:r w:rsidR="00E5572F">
        <w:rPr>
          <w:rStyle w:val="CommentReference"/>
        </w:rPr>
        <w:commentReference w:id="36"/>
      </w:r>
      <w:r>
        <w:rPr>
          <w:rStyle w:val="HTMLTypewriter"/>
          <w:lang w:val="en"/>
        </w:rPr>
        <w:t>joe@example.com</w:t>
      </w:r>
      <w:r>
        <w:rPr>
          <w:rFonts w:ascii="Verdana" w:hAnsi="Verdana"/>
          <w:color w:val="000000"/>
          <w:lang w:val="en"/>
        </w:rPr>
        <w:t xml:space="preserve">, the SWD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200"/>
        <w:gridCol w:w="5306"/>
      </w:tblGrid>
      <w:tr w:rsidR="00EC68A4">
        <w:trPr>
          <w:divId w:val="1849250001"/>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EC68A4" w:rsidRDefault="00EC68A4">
            <w:pPr>
              <w:spacing w:before="0" w:beforeAutospacing="0" w:after="0" w:afterAutospacing="0"/>
              <w:rPr>
                <w:rFonts w:ascii="Verdana" w:eastAsia="Times New Roman" w:hAnsi="Verdana"/>
                <w:b/>
                <w:bCs/>
                <w:color w:val="000000"/>
              </w:rPr>
            </w:pPr>
            <w:r>
              <w:rPr>
                <w:rFonts w:ascii="Verdana" w:eastAsia="Times New Roman" w:hAnsi="Verdana"/>
                <w:b/>
                <w:bCs/>
                <w:color w:val="000000"/>
              </w:rPr>
              <w:t>SWD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EC68A4" w:rsidRDefault="00EC68A4">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principal</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acct://joe@example.com/</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service</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br w:type="textWrapping" w:clear="all"/>
      </w:r>
    </w:p>
    <w:p w:rsidR="00EC68A4" w:rsidRDefault="00EC68A4">
      <w:pPr>
        <w:pStyle w:val="NormalWeb"/>
        <w:divId w:val="1849250001"/>
        <w:rPr>
          <w:rFonts w:ascii="Verdana" w:hAnsi="Verdana"/>
          <w:color w:val="000000"/>
          <w:lang w:val="en"/>
        </w:rPr>
      </w:pPr>
      <w:r>
        <w:rPr>
          <w:rFonts w:ascii="Verdana" w:hAnsi="Verdana"/>
          <w:color w:val="000000"/>
          <w:lang w:val="en"/>
        </w:rPr>
        <w:t xml:space="preserve">Following the SWD specification, the client would make the following request to get the discovery information: </w:t>
      </w:r>
    </w:p>
    <w:p w:rsidR="00EC68A4" w:rsidRDefault="00EC68A4">
      <w:pPr>
        <w:pStyle w:val="HTMLPreformatted"/>
        <w:divId w:val="1008673673"/>
        <w:rPr>
          <w:lang w:val="en"/>
        </w:rPr>
      </w:pPr>
      <w:r>
        <w:rPr>
          <w:lang w:val="en"/>
        </w:rPr>
        <w:t>GET /.well-known/simple-web-discovery?principal=acct%3A%2F%2Fjoe%40example%2Ecom%2F&amp;service=http%3A%2F%2Fopenid%2Enet%2Fspecs%2Fconnect%2F1%2E0%2Fissuer HTTP/1.1</w:t>
      </w:r>
    </w:p>
    <w:p w:rsidR="00EC68A4" w:rsidRDefault="00EC68A4">
      <w:pPr>
        <w:pStyle w:val="HTMLPreformatted"/>
        <w:divId w:val="1008673673"/>
        <w:rPr>
          <w:lang w:val="en"/>
        </w:rPr>
      </w:pPr>
      <w:r>
        <w:rPr>
          <w:lang w:val="en"/>
        </w:rPr>
        <w:t>Host: example.com</w:t>
      </w:r>
    </w:p>
    <w:p w:rsidR="00EC68A4" w:rsidRDefault="00EC68A4">
      <w:pPr>
        <w:pStyle w:val="HTMLPreformatted"/>
        <w:divId w:val="1008673673"/>
        <w:rPr>
          <w:lang w:val="en"/>
        </w:rPr>
      </w:pPr>
    </w:p>
    <w:p w:rsidR="00EC68A4" w:rsidRDefault="00EC68A4">
      <w:pPr>
        <w:pStyle w:val="HTMLPreformatted"/>
        <w:divId w:val="1008673673"/>
        <w:rPr>
          <w:lang w:val="en"/>
        </w:rPr>
      </w:pPr>
      <w:r>
        <w:rPr>
          <w:lang w:val="en"/>
        </w:rPr>
        <w:t xml:space="preserve">HTTP/1.1 </w:t>
      </w:r>
      <w:proofErr w:type="gramStart"/>
      <w:r>
        <w:rPr>
          <w:lang w:val="en"/>
        </w:rPr>
        <w:t>200 O.K.</w:t>
      </w:r>
      <w:proofErr w:type="gramEnd"/>
    </w:p>
    <w:p w:rsidR="00EC68A4" w:rsidRDefault="00EC68A4">
      <w:pPr>
        <w:pStyle w:val="HTMLPreformatted"/>
        <w:divId w:val="1008673673"/>
        <w:rPr>
          <w:lang w:val="en"/>
        </w:rPr>
      </w:pPr>
      <w:r>
        <w:rPr>
          <w:lang w:val="en"/>
        </w:rPr>
        <w:t>Content-Type: application/</w:t>
      </w:r>
      <w:proofErr w:type="spellStart"/>
      <w:r>
        <w:rPr>
          <w:lang w:val="en"/>
        </w:rPr>
        <w:t>json</w:t>
      </w:r>
      <w:proofErr w:type="spellEnd"/>
    </w:p>
    <w:p w:rsidR="00EC68A4" w:rsidRDefault="00EC68A4">
      <w:pPr>
        <w:pStyle w:val="HTMLPreformatted"/>
        <w:divId w:val="1008673673"/>
        <w:rPr>
          <w:lang w:val="en"/>
        </w:rPr>
      </w:pPr>
    </w:p>
    <w:p w:rsidR="00EC68A4" w:rsidRDefault="00EC68A4">
      <w:pPr>
        <w:pStyle w:val="HTMLPreformatted"/>
        <w:divId w:val="1008673673"/>
        <w:rPr>
          <w:lang w:val="en"/>
        </w:rPr>
      </w:pPr>
      <w:r>
        <w:rPr>
          <w:lang w:val="en"/>
        </w:rPr>
        <w:t>{</w:t>
      </w:r>
    </w:p>
    <w:p w:rsidR="00EC68A4" w:rsidRDefault="00EC68A4">
      <w:pPr>
        <w:pStyle w:val="HTMLPreformatted"/>
        <w:divId w:val="1008673673"/>
        <w:rPr>
          <w:lang w:val="en"/>
        </w:rPr>
      </w:pPr>
      <w:r>
        <w:rPr>
          <w:lang w:val="en"/>
        </w:rPr>
        <w:t xml:space="preserve"> "</w:t>
      </w:r>
      <w:proofErr w:type="gramStart"/>
      <w:r>
        <w:rPr>
          <w:lang w:val="en"/>
        </w:rPr>
        <w:t>locations</w:t>
      </w:r>
      <w:proofErr w:type="gramEnd"/>
      <w:r>
        <w:rPr>
          <w:lang w:val="en"/>
        </w:rPr>
        <w:t>":["https://example.com"]</w:t>
      </w:r>
    </w:p>
    <w:p w:rsidR="00EC68A4" w:rsidRDefault="00EC68A4">
      <w:pPr>
        <w:pStyle w:val="HTMLPreformatted"/>
        <w:divId w:val="1008673673"/>
        <w:rPr>
          <w:lang w:val="en"/>
        </w:rPr>
      </w:pPr>
      <w:r>
        <w:rPr>
          <w:lang w:val="en"/>
        </w:rPr>
        <w:t>}</w:t>
      </w:r>
    </w:p>
    <w:p w:rsidR="00EC68A4" w:rsidRDefault="00EC68A4">
      <w:pPr>
        <w:spacing w:before="0" w:beforeAutospacing="0" w:after="0" w:afterAutospacing="0"/>
        <w:divId w:val="1849250001"/>
        <w:rPr>
          <w:rFonts w:ascii="Verdana" w:eastAsia="Times New Roman" w:hAnsi="Verdana"/>
          <w:color w:val="000000"/>
          <w:lang w:val="en"/>
        </w:rPr>
      </w:pPr>
      <w:bookmarkStart w:id="37" w:name="anchor10"/>
      <w:bookmarkEnd w:id="37"/>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38" w:name="rfc.section.3.2.4"/>
      <w:bookmarkEnd w:id="38"/>
      <w:r>
        <w:rPr>
          <w:rFonts w:eastAsia="Times New Roman"/>
          <w:lang w:val="en"/>
        </w:rPr>
        <w:t>3.2.4.</w:t>
      </w:r>
      <w:proofErr w:type="gramStart"/>
      <w:r>
        <w:rPr>
          <w:rFonts w:eastAsia="Times New Roman"/>
          <w:lang w:val="en"/>
        </w:rPr>
        <w:t>  Hostname</w:t>
      </w:r>
      <w:proofErr w:type="gramEnd"/>
      <w:r>
        <w:rPr>
          <w:rFonts w:eastAsia="Times New Roman"/>
          <w:lang w:val="en"/>
        </w:rPr>
        <w:t xml:space="preserve"> &amp; Port</w:t>
      </w:r>
    </w:p>
    <w:p w:rsidR="00EC68A4" w:rsidRDefault="00EC68A4">
      <w:pPr>
        <w:pStyle w:val="NormalWeb"/>
        <w:divId w:val="1849250001"/>
        <w:rPr>
          <w:rFonts w:ascii="Verdana" w:hAnsi="Verdana"/>
          <w:color w:val="000000"/>
          <w:lang w:val="en"/>
        </w:rPr>
      </w:pPr>
      <w:r>
        <w:rPr>
          <w:rFonts w:ascii="Verdana" w:hAnsi="Verdana"/>
          <w:color w:val="000000"/>
          <w:lang w:val="en"/>
        </w:rPr>
        <w:t xml:space="preserve">To find the </w:t>
      </w:r>
      <w:r>
        <w:rPr>
          <w:rStyle w:val="HTMLTypewriter"/>
          <w:lang w:val="en"/>
        </w:rPr>
        <w:t>issuer</w:t>
      </w:r>
      <w:r>
        <w:rPr>
          <w:rFonts w:ascii="Verdana" w:hAnsi="Verdana"/>
          <w:color w:val="000000"/>
          <w:lang w:val="en"/>
        </w:rPr>
        <w:t xml:space="preserve"> for the given hostname, </w:t>
      </w:r>
      <w:r>
        <w:rPr>
          <w:rStyle w:val="HTMLTypewriter"/>
          <w:lang w:val="en"/>
        </w:rPr>
        <w:t>example.com:8080</w:t>
      </w:r>
      <w:r>
        <w:rPr>
          <w:rFonts w:ascii="Verdana" w:hAnsi="Verdana"/>
          <w:color w:val="000000"/>
          <w:lang w:val="en"/>
        </w:rPr>
        <w:t xml:space="preserve">, the SWD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200"/>
        <w:gridCol w:w="5306"/>
      </w:tblGrid>
      <w:tr w:rsidR="00EC68A4">
        <w:trPr>
          <w:divId w:val="1849250001"/>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EC68A4" w:rsidRDefault="00EC68A4">
            <w:pPr>
              <w:spacing w:before="0" w:beforeAutospacing="0" w:after="0" w:afterAutospacing="0"/>
              <w:rPr>
                <w:rFonts w:ascii="Verdana" w:eastAsia="Times New Roman" w:hAnsi="Verdana"/>
                <w:b/>
                <w:bCs/>
                <w:color w:val="000000"/>
              </w:rPr>
            </w:pPr>
            <w:r>
              <w:rPr>
                <w:rFonts w:ascii="Verdana" w:eastAsia="Times New Roman" w:hAnsi="Verdana"/>
                <w:b/>
                <w:bCs/>
                <w:color w:val="000000"/>
              </w:rPr>
              <w:t>SWD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EC68A4" w:rsidRDefault="00EC68A4">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principal</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https://example.com:8080/</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example.com:8080</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service</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br w:type="textWrapping" w:clear="all"/>
      </w:r>
    </w:p>
    <w:p w:rsidR="00EC68A4" w:rsidRDefault="00EC68A4">
      <w:pPr>
        <w:pStyle w:val="NormalWeb"/>
        <w:divId w:val="1849250001"/>
        <w:rPr>
          <w:rFonts w:ascii="Verdana" w:hAnsi="Verdana"/>
          <w:color w:val="000000"/>
          <w:lang w:val="en"/>
        </w:rPr>
      </w:pPr>
      <w:r>
        <w:rPr>
          <w:rFonts w:ascii="Verdana" w:hAnsi="Verdana"/>
          <w:color w:val="000000"/>
          <w:lang w:val="en"/>
        </w:rPr>
        <w:t xml:space="preserve">Following the SWD specification, the client would make the following request to get the discovery information: </w:t>
      </w:r>
    </w:p>
    <w:p w:rsidR="00EC68A4" w:rsidRDefault="00EC68A4">
      <w:pPr>
        <w:pStyle w:val="HTMLPreformatted"/>
        <w:divId w:val="1246067902"/>
        <w:rPr>
          <w:lang w:val="en"/>
        </w:rPr>
      </w:pPr>
      <w:r>
        <w:rPr>
          <w:lang w:val="en"/>
        </w:rPr>
        <w:t>GET /.well-known/simple-web-discovery?principal=https%3A%2F%2Fexample%2Ecom%3A8080%2F&amp;service=http%3A%2F%2Fopenid%2Enet%2Fspecs%2Fconnect%2F1%2E0%2Fissuer HTTP/1.1</w:t>
      </w:r>
    </w:p>
    <w:p w:rsidR="00EC68A4" w:rsidRDefault="00EC68A4">
      <w:pPr>
        <w:pStyle w:val="HTMLPreformatted"/>
        <w:divId w:val="1246067902"/>
        <w:rPr>
          <w:lang w:val="en"/>
        </w:rPr>
      </w:pPr>
      <w:r>
        <w:rPr>
          <w:lang w:val="en"/>
        </w:rPr>
        <w:t>Host: example.com:8080</w:t>
      </w:r>
    </w:p>
    <w:p w:rsidR="00EC68A4" w:rsidRDefault="00EC68A4">
      <w:pPr>
        <w:pStyle w:val="HTMLPreformatted"/>
        <w:divId w:val="1246067902"/>
        <w:rPr>
          <w:lang w:val="en"/>
        </w:rPr>
      </w:pPr>
    </w:p>
    <w:p w:rsidR="00EC68A4" w:rsidRDefault="00EC68A4">
      <w:pPr>
        <w:pStyle w:val="HTMLPreformatted"/>
        <w:divId w:val="1246067902"/>
        <w:rPr>
          <w:lang w:val="en"/>
        </w:rPr>
      </w:pPr>
      <w:r>
        <w:rPr>
          <w:lang w:val="en"/>
        </w:rPr>
        <w:t xml:space="preserve">HTTP/1.1 </w:t>
      </w:r>
      <w:proofErr w:type="gramStart"/>
      <w:r>
        <w:rPr>
          <w:lang w:val="en"/>
        </w:rPr>
        <w:t>200 O.K.</w:t>
      </w:r>
      <w:proofErr w:type="gramEnd"/>
    </w:p>
    <w:p w:rsidR="00EC68A4" w:rsidRDefault="00EC68A4">
      <w:pPr>
        <w:pStyle w:val="HTMLPreformatted"/>
        <w:divId w:val="1246067902"/>
        <w:rPr>
          <w:lang w:val="en"/>
        </w:rPr>
      </w:pPr>
      <w:r>
        <w:rPr>
          <w:lang w:val="en"/>
        </w:rPr>
        <w:t>Content-Type: application/</w:t>
      </w:r>
      <w:proofErr w:type="spellStart"/>
      <w:r>
        <w:rPr>
          <w:lang w:val="en"/>
        </w:rPr>
        <w:t>json</w:t>
      </w:r>
      <w:proofErr w:type="spellEnd"/>
    </w:p>
    <w:p w:rsidR="00EC68A4" w:rsidRDefault="00EC68A4">
      <w:pPr>
        <w:pStyle w:val="HTMLPreformatted"/>
        <w:divId w:val="1246067902"/>
        <w:rPr>
          <w:lang w:val="en"/>
        </w:rPr>
      </w:pPr>
    </w:p>
    <w:p w:rsidR="00EC68A4" w:rsidRDefault="00EC68A4">
      <w:pPr>
        <w:pStyle w:val="HTMLPreformatted"/>
        <w:divId w:val="1246067902"/>
        <w:rPr>
          <w:lang w:val="en"/>
        </w:rPr>
      </w:pPr>
      <w:r>
        <w:rPr>
          <w:lang w:val="en"/>
        </w:rPr>
        <w:t>{</w:t>
      </w:r>
    </w:p>
    <w:p w:rsidR="00EC68A4" w:rsidRDefault="00EC68A4">
      <w:pPr>
        <w:pStyle w:val="HTMLPreformatted"/>
        <w:divId w:val="1246067902"/>
        <w:rPr>
          <w:lang w:val="en"/>
        </w:rPr>
      </w:pPr>
      <w:r>
        <w:rPr>
          <w:lang w:val="en"/>
        </w:rPr>
        <w:t xml:space="preserve"> "</w:t>
      </w:r>
      <w:proofErr w:type="gramStart"/>
      <w:r>
        <w:rPr>
          <w:lang w:val="en"/>
        </w:rPr>
        <w:t>locations</w:t>
      </w:r>
      <w:proofErr w:type="gramEnd"/>
      <w:r>
        <w:rPr>
          <w:lang w:val="en"/>
        </w:rPr>
        <w:t>":["https://example.com"]</w:t>
      </w:r>
    </w:p>
    <w:p w:rsidR="00EC68A4" w:rsidRDefault="00EC68A4">
      <w:pPr>
        <w:pStyle w:val="HTMLPreformatted"/>
        <w:divId w:val="1246067902"/>
        <w:rPr>
          <w:lang w:val="en"/>
        </w:rPr>
      </w:pPr>
      <w:r>
        <w:rPr>
          <w:lang w:val="en"/>
        </w:rPr>
        <w:t>}</w:t>
      </w:r>
    </w:p>
    <w:p w:rsidR="00EC68A4" w:rsidRDefault="00EC68A4">
      <w:pPr>
        <w:spacing w:before="0" w:beforeAutospacing="0" w:after="0" w:afterAutospacing="0"/>
        <w:divId w:val="1849250001"/>
        <w:rPr>
          <w:rFonts w:ascii="Verdana" w:eastAsia="Times New Roman" w:hAnsi="Verdana"/>
          <w:color w:val="000000"/>
          <w:lang w:val="en"/>
        </w:rPr>
      </w:pPr>
      <w:bookmarkStart w:id="39" w:name="anchor11"/>
      <w:bookmarkEnd w:id="39"/>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40" w:name="rfc.section.3.3"/>
      <w:bookmarkEnd w:id="40"/>
      <w:r>
        <w:rPr>
          <w:rFonts w:eastAsia="Times New Roman"/>
          <w:lang w:val="en"/>
        </w:rPr>
        <w:t>3.3.</w:t>
      </w:r>
      <w:proofErr w:type="gramStart"/>
      <w:r>
        <w:rPr>
          <w:rFonts w:eastAsia="Times New Roman"/>
          <w:lang w:val="en"/>
        </w:rPr>
        <w:t xml:space="preserve">  </w:t>
      </w:r>
      <w:commentRangeStart w:id="41"/>
      <w:r>
        <w:rPr>
          <w:rFonts w:eastAsia="Times New Roman"/>
          <w:lang w:val="en"/>
        </w:rPr>
        <w:t>Redirection</w:t>
      </w:r>
      <w:commentRangeEnd w:id="41"/>
      <w:proofErr w:type="gramEnd"/>
      <w:r w:rsidR="00E5572F">
        <w:rPr>
          <w:rStyle w:val="CommentReference"/>
          <w:rFonts w:ascii="Times New Roman" w:hAnsi="Times New Roman" w:cs="Times New Roman"/>
          <w:b w:val="0"/>
          <w:bCs w:val="0"/>
          <w:color w:val="auto"/>
        </w:rPr>
        <w:commentReference w:id="41"/>
      </w:r>
    </w:p>
    <w:p w:rsidR="00EC68A4" w:rsidRDefault="00EC68A4">
      <w:pPr>
        <w:pStyle w:val="NormalWeb"/>
        <w:divId w:val="1849250001"/>
        <w:rPr>
          <w:rFonts w:ascii="Verdana" w:hAnsi="Verdana"/>
          <w:color w:val="000000"/>
          <w:lang w:val="en"/>
        </w:rPr>
      </w:pPr>
      <w:r>
        <w:rPr>
          <w:rFonts w:ascii="Verdana" w:hAnsi="Verdana"/>
          <w:color w:val="000000"/>
          <w:lang w:val="en"/>
        </w:rPr>
        <w:t xml:space="preserve">In cases where the SWD request is handled at a host or location other than the one derived from the end-user's identifier, the host will return a JSON object containing the new location. </w:t>
      </w:r>
    </w:p>
    <w:p w:rsidR="00EC68A4" w:rsidRDefault="00EC68A4">
      <w:pPr>
        <w:pStyle w:val="NormalWeb"/>
        <w:divId w:val="1849250001"/>
        <w:rPr>
          <w:rFonts w:ascii="Verdana" w:hAnsi="Verdana"/>
          <w:color w:val="000000"/>
          <w:lang w:val="en"/>
        </w:rPr>
      </w:pPr>
      <w:r>
        <w:rPr>
          <w:rFonts w:ascii="Verdana" w:hAnsi="Verdana"/>
          <w:color w:val="000000"/>
          <w:lang w:val="en"/>
        </w:rPr>
        <w:t>To enable service level redirection a SWD server MAY return a 200 O.k. to an HTTPS request with a content type of application/</w:t>
      </w:r>
      <w:proofErr w:type="spellStart"/>
      <w:r>
        <w:rPr>
          <w:rFonts w:ascii="Verdana" w:hAnsi="Verdana"/>
          <w:color w:val="000000"/>
          <w:lang w:val="en"/>
        </w:rPr>
        <w:t>json</w:t>
      </w:r>
      <w:proofErr w:type="spellEnd"/>
      <w:r>
        <w:rPr>
          <w:rFonts w:ascii="Verdana" w:hAnsi="Verdana"/>
          <w:color w:val="000000"/>
          <w:lang w:val="en"/>
        </w:rPr>
        <w:t xml:space="preserve"> (or whatever other content type has been negotiated) that contains a JSON object that contains a member pair whose name is the string "</w:t>
      </w:r>
      <w:proofErr w:type="spellStart"/>
      <w:r>
        <w:rPr>
          <w:rFonts w:ascii="Verdana" w:hAnsi="Verdana"/>
          <w:color w:val="000000"/>
          <w:lang w:val="en"/>
        </w:rPr>
        <w:t>SWD_service_redirect</w:t>
      </w:r>
      <w:proofErr w:type="spellEnd"/>
      <w:r>
        <w:rPr>
          <w:rFonts w:ascii="Verdana" w:hAnsi="Verdana"/>
          <w:color w:val="000000"/>
          <w:lang w:val="en"/>
        </w:rPr>
        <w:t>" whose value is a JSON object with a member pair whose name is "location" and whose value is a string that encodes a URI. Optionally the JSON object value of "</w:t>
      </w:r>
      <w:proofErr w:type="spellStart"/>
      <w:r>
        <w:rPr>
          <w:rFonts w:ascii="Verdana" w:hAnsi="Verdana"/>
          <w:color w:val="000000"/>
          <w:lang w:val="en"/>
        </w:rPr>
        <w:t>SWD_service_redirect</w:t>
      </w:r>
      <w:proofErr w:type="spellEnd"/>
      <w:r>
        <w:rPr>
          <w:rFonts w:ascii="Verdana" w:hAnsi="Verdana"/>
          <w:color w:val="000000"/>
          <w:lang w:val="en"/>
        </w:rPr>
        <w:t xml:space="preserve">" MAY also contain a member whose name is "expires" and whose value is a JSON number that encodes an integer.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The "location" member identifies the URI that the caller MUST redirect all SWD requests for that domain to until the "expires" time is met. SWD requests for the redirected domain MUST be constructed by taking the URI returned in the "location" and using it as the base URI to which the SWD form arguments are then added as query parameters. The location URI MUST NOT include a query component. </w:t>
      </w:r>
    </w:p>
    <w:p w:rsidR="00EC68A4" w:rsidRDefault="00EC68A4">
      <w:pPr>
        <w:pStyle w:val="HTMLPreformatted"/>
        <w:divId w:val="1787848623"/>
        <w:rPr>
          <w:lang w:val="en"/>
        </w:rPr>
      </w:pPr>
      <w:r>
        <w:rPr>
          <w:lang w:val="en"/>
        </w:rPr>
        <w:t>GET /.well-known/simple-web-discovery?principal=joe%40example%2Ecom&amp;service=http%3A%2F%2Fopenid%2Enet%2Fspecs%2Fconnect%2F1%2E0%2Fissuer HTTP/1.1</w:t>
      </w:r>
    </w:p>
    <w:p w:rsidR="00EC68A4" w:rsidRDefault="00EC68A4">
      <w:pPr>
        <w:pStyle w:val="HTMLPreformatted"/>
        <w:divId w:val="1787848623"/>
        <w:rPr>
          <w:lang w:val="en"/>
        </w:rPr>
      </w:pPr>
      <w:r>
        <w:rPr>
          <w:lang w:val="en"/>
        </w:rPr>
        <w:t>Host: example.com</w:t>
      </w:r>
    </w:p>
    <w:p w:rsidR="00EC68A4" w:rsidRDefault="00EC68A4">
      <w:pPr>
        <w:pStyle w:val="HTMLPreformatted"/>
        <w:divId w:val="1787848623"/>
        <w:rPr>
          <w:lang w:val="en"/>
        </w:rPr>
      </w:pPr>
    </w:p>
    <w:p w:rsidR="00EC68A4" w:rsidRDefault="00EC68A4">
      <w:pPr>
        <w:pStyle w:val="HTMLPreformatted"/>
        <w:divId w:val="1787848623"/>
        <w:rPr>
          <w:lang w:val="en"/>
        </w:rPr>
      </w:pPr>
      <w:r>
        <w:rPr>
          <w:lang w:val="en"/>
        </w:rPr>
        <w:t xml:space="preserve">HTTP/1.1 </w:t>
      </w:r>
      <w:proofErr w:type="gramStart"/>
      <w:r>
        <w:rPr>
          <w:lang w:val="en"/>
        </w:rPr>
        <w:t>200 O.K.</w:t>
      </w:r>
      <w:proofErr w:type="gramEnd"/>
    </w:p>
    <w:p w:rsidR="00EC68A4" w:rsidRDefault="00EC68A4">
      <w:pPr>
        <w:pStyle w:val="HTMLPreformatted"/>
        <w:divId w:val="1787848623"/>
        <w:rPr>
          <w:lang w:val="en"/>
        </w:rPr>
      </w:pPr>
      <w:r>
        <w:rPr>
          <w:lang w:val="en"/>
        </w:rPr>
        <w:t>Content-Type: application/</w:t>
      </w:r>
      <w:proofErr w:type="spellStart"/>
      <w:r>
        <w:rPr>
          <w:lang w:val="en"/>
        </w:rPr>
        <w:t>json</w:t>
      </w:r>
      <w:proofErr w:type="spellEnd"/>
    </w:p>
    <w:p w:rsidR="00EC68A4" w:rsidRDefault="00EC68A4">
      <w:pPr>
        <w:pStyle w:val="HTMLPreformatted"/>
        <w:divId w:val="1787848623"/>
        <w:rPr>
          <w:lang w:val="en"/>
        </w:rPr>
      </w:pPr>
    </w:p>
    <w:p w:rsidR="00EC68A4" w:rsidRDefault="00EC68A4">
      <w:pPr>
        <w:pStyle w:val="HTMLPreformatted"/>
        <w:divId w:val="1787848623"/>
        <w:rPr>
          <w:lang w:val="en"/>
        </w:rPr>
      </w:pPr>
      <w:r>
        <w:rPr>
          <w:lang w:val="en"/>
        </w:rPr>
        <w:t>{</w:t>
      </w:r>
    </w:p>
    <w:p w:rsidR="00EC68A4" w:rsidRDefault="00EC68A4">
      <w:pPr>
        <w:pStyle w:val="HTMLPreformatted"/>
        <w:divId w:val="1787848623"/>
        <w:rPr>
          <w:lang w:val="en"/>
        </w:rPr>
      </w:pPr>
      <w:r>
        <w:rPr>
          <w:lang w:val="en"/>
        </w:rPr>
        <w:t xml:space="preserve"> "</w:t>
      </w:r>
      <w:proofErr w:type="spellStart"/>
      <w:r>
        <w:rPr>
          <w:lang w:val="en"/>
        </w:rPr>
        <w:t>SWD_service_redirect</w:t>
      </w:r>
      <w:proofErr w:type="spellEnd"/>
      <w:r>
        <w:rPr>
          <w:lang w:val="en"/>
        </w:rPr>
        <w:t>":</w:t>
      </w:r>
    </w:p>
    <w:p w:rsidR="00EC68A4" w:rsidRDefault="00EC68A4">
      <w:pPr>
        <w:pStyle w:val="HTMLPreformatted"/>
        <w:divId w:val="1787848623"/>
        <w:rPr>
          <w:lang w:val="en"/>
        </w:rPr>
      </w:pPr>
      <w:r>
        <w:rPr>
          <w:lang w:val="en"/>
        </w:rPr>
        <w:t xml:space="preserve">  {</w:t>
      </w:r>
    </w:p>
    <w:p w:rsidR="00EC68A4" w:rsidRDefault="00EC68A4">
      <w:pPr>
        <w:pStyle w:val="HTMLPreformatted"/>
        <w:divId w:val="1787848623"/>
        <w:rPr>
          <w:lang w:val="en"/>
        </w:rPr>
      </w:pPr>
      <w:r>
        <w:rPr>
          <w:lang w:val="en"/>
        </w:rPr>
        <w:t xml:space="preserve">   "</w:t>
      </w:r>
      <w:proofErr w:type="spellStart"/>
      <w:r>
        <w:rPr>
          <w:lang w:val="en"/>
        </w:rPr>
        <w:t>location":"https</w:t>
      </w:r>
      <w:proofErr w:type="spellEnd"/>
      <w:r>
        <w:rPr>
          <w:lang w:val="en"/>
        </w:rPr>
        <w:t>://example.net/</w:t>
      </w:r>
      <w:proofErr w:type="spellStart"/>
      <w:r>
        <w:rPr>
          <w:lang w:val="en"/>
        </w:rPr>
        <w:t>swd_server</w:t>
      </w:r>
      <w:proofErr w:type="spellEnd"/>
      <w:r>
        <w:rPr>
          <w:lang w:val="en"/>
        </w:rPr>
        <w:t>"</w:t>
      </w:r>
    </w:p>
    <w:p w:rsidR="00EC68A4" w:rsidRDefault="00EC68A4">
      <w:pPr>
        <w:pStyle w:val="HTMLPreformatted"/>
        <w:divId w:val="1787848623"/>
        <w:rPr>
          <w:lang w:val="en"/>
        </w:rPr>
      </w:pPr>
      <w:r>
        <w:rPr>
          <w:lang w:val="en"/>
        </w:rPr>
        <w:t xml:space="preserve">  }</w:t>
      </w:r>
    </w:p>
    <w:p w:rsidR="00EC68A4" w:rsidRDefault="00EC68A4">
      <w:pPr>
        <w:pStyle w:val="HTMLPreformatted"/>
        <w:divId w:val="1787848623"/>
        <w:rPr>
          <w:lang w:val="en"/>
        </w:rPr>
      </w:pPr>
      <w:r>
        <w:rPr>
          <w:lang w:val="en"/>
        </w:rPr>
        <w:t>}</w:t>
      </w:r>
    </w:p>
    <w:p w:rsidR="00EC68A4" w:rsidRDefault="00EC68A4">
      <w:pPr>
        <w:pStyle w:val="HTMLPreformatted"/>
        <w:divId w:val="1787848623"/>
        <w:rPr>
          <w:lang w:val="en"/>
        </w:rPr>
      </w:pPr>
    </w:p>
    <w:p w:rsidR="00EC68A4" w:rsidRDefault="00EC68A4">
      <w:pPr>
        <w:pStyle w:val="HTMLPreformatted"/>
        <w:divId w:val="1787848623"/>
        <w:rPr>
          <w:lang w:val="en"/>
        </w:rPr>
      </w:pPr>
      <w:r>
        <w:rPr>
          <w:lang w:val="en"/>
        </w:rPr>
        <w:t>GET /swd_server?principal=joe%40example%2Ecom&amp;service=http%3A%2F%2Fopenid%2Enet%2Fspecs%2Fconnect%2F1%2E0%2Fissuer HTTP/1.1</w:t>
      </w:r>
    </w:p>
    <w:p w:rsidR="00EC68A4" w:rsidRDefault="00EC68A4">
      <w:pPr>
        <w:pStyle w:val="HTMLPreformatted"/>
        <w:divId w:val="1787848623"/>
        <w:rPr>
          <w:lang w:val="en"/>
        </w:rPr>
      </w:pPr>
      <w:r>
        <w:rPr>
          <w:lang w:val="en"/>
        </w:rPr>
        <w:t>Host: example.net</w:t>
      </w:r>
    </w:p>
    <w:p w:rsidR="00EC68A4" w:rsidRDefault="00EC68A4">
      <w:pPr>
        <w:pStyle w:val="HTMLPreformatted"/>
        <w:divId w:val="1787848623"/>
        <w:rPr>
          <w:lang w:val="en"/>
        </w:rPr>
      </w:pPr>
    </w:p>
    <w:p w:rsidR="00EC68A4" w:rsidRDefault="00EC68A4">
      <w:pPr>
        <w:pStyle w:val="HTMLPreformatted"/>
        <w:divId w:val="1787848623"/>
        <w:rPr>
          <w:lang w:val="en"/>
        </w:rPr>
      </w:pPr>
      <w:r>
        <w:rPr>
          <w:lang w:val="en"/>
        </w:rPr>
        <w:t xml:space="preserve">HTTP/1.1 </w:t>
      </w:r>
      <w:proofErr w:type="gramStart"/>
      <w:r>
        <w:rPr>
          <w:lang w:val="en"/>
        </w:rPr>
        <w:t>200 O.K.</w:t>
      </w:r>
      <w:proofErr w:type="gramEnd"/>
    </w:p>
    <w:p w:rsidR="00EC68A4" w:rsidRDefault="00EC68A4">
      <w:pPr>
        <w:pStyle w:val="HTMLPreformatted"/>
        <w:divId w:val="1787848623"/>
        <w:rPr>
          <w:lang w:val="en"/>
        </w:rPr>
      </w:pPr>
      <w:r>
        <w:rPr>
          <w:lang w:val="en"/>
        </w:rPr>
        <w:t>Content-Type: application/</w:t>
      </w:r>
      <w:proofErr w:type="spellStart"/>
      <w:r>
        <w:rPr>
          <w:lang w:val="en"/>
        </w:rPr>
        <w:t>json</w:t>
      </w:r>
      <w:proofErr w:type="spellEnd"/>
    </w:p>
    <w:p w:rsidR="00EC68A4" w:rsidRDefault="00EC68A4">
      <w:pPr>
        <w:pStyle w:val="HTMLPreformatted"/>
        <w:divId w:val="1787848623"/>
        <w:rPr>
          <w:lang w:val="en"/>
        </w:rPr>
      </w:pPr>
    </w:p>
    <w:p w:rsidR="00EC68A4" w:rsidRDefault="00EC68A4">
      <w:pPr>
        <w:pStyle w:val="HTMLPreformatted"/>
        <w:divId w:val="1787848623"/>
        <w:rPr>
          <w:lang w:val="en"/>
        </w:rPr>
      </w:pPr>
      <w:r>
        <w:rPr>
          <w:lang w:val="en"/>
        </w:rPr>
        <w:t>{</w:t>
      </w:r>
    </w:p>
    <w:p w:rsidR="00EC68A4" w:rsidRDefault="00EC68A4">
      <w:pPr>
        <w:pStyle w:val="HTMLPreformatted"/>
        <w:divId w:val="1787848623"/>
        <w:rPr>
          <w:lang w:val="en"/>
        </w:rPr>
      </w:pPr>
      <w:r>
        <w:rPr>
          <w:lang w:val="en"/>
        </w:rPr>
        <w:t xml:space="preserve"> "</w:t>
      </w:r>
      <w:proofErr w:type="gramStart"/>
      <w:r>
        <w:rPr>
          <w:lang w:val="en"/>
        </w:rPr>
        <w:t>locations</w:t>
      </w:r>
      <w:proofErr w:type="gramEnd"/>
      <w:r>
        <w:rPr>
          <w:lang w:val="en"/>
        </w:rPr>
        <w:t>":["https://example.net/</w:t>
      </w:r>
      <w:proofErr w:type="spellStart"/>
      <w:r>
        <w:rPr>
          <w:lang w:val="en"/>
        </w:rPr>
        <w:t>auth</w:t>
      </w:r>
      <w:proofErr w:type="spellEnd"/>
      <w:r>
        <w:rPr>
          <w:lang w:val="en"/>
        </w:rPr>
        <w:t>"]</w:t>
      </w:r>
    </w:p>
    <w:p w:rsidR="00EC68A4" w:rsidRDefault="00EC68A4">
      <w:pPr>
        <w:pStyle w:val="HTMLPreformatted"/>
        <w:divId w:val="1787848623"/>
        <w:rPr>
          <w:lang w:val="en"/>
        </w:rPr>
      </w:pPr>
      <w:r>
        <w:rPr>
          <w:lang w:val="en"/>
        </w:rPr>
        <w:t>}</w:t>
      </w:r>
    </w:p>
    <w:p w:rsidR="00EC68A4" w:rsidRDefault="00EC68A4">
      <w:pPr>
        <w:spacing w:before="0" w:beforeAutospacing="0" w:after="0" w:afterAutospacing="0"/>
        <w:divId w:val="1849250001"/>
        <w:rPr>
          <w:rFonts w:ascii="Verdana" w:eastAsia="Times New Roman" w:hAnsi="Verdana"/>
          <w:color w:val="000000"/>
          <w:lang w:val="en"/>
        </w:rPr>
      </w:pPr>
      <w:bookmarkStart w:id="42" w:name="anchor12"/>
      <w:bookmarkEnd w:id="42"/>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43" w:name="rfc.section.3.4"/>
      <w:bookmarkEnd w:id="43"/>
      <w:r>
        <w:rPr>
          <w:rFonts w:eastAsia="Times New Roman"/>
          <w:lang w:val="en"/>
        </w:rPr>
        <w:t>3.4.</w:t>
      </w:r>
      <w:commentRangeStart w:id="44"/>
      <w:proofErr w:type="gramStart"/>
      <w:r>
        <w:rPr>
          <w:rFonts w:eastAsia="Times New Roman"/>
          <w:lang w:val="en"/>
        </w:rPr>
        <w:t>  Error</w:t>
      </w:r>
      <w:commentRangeEnd w:id="44"/>
      <w:proofErr w:type="gramEnd"/>
      <w:r w:rsidR="00E5572F">
        <w:rPr>
          <w:rStyle w:val="CommentReference"/>
          <w:rFonts w:ascii="Times New Roman" w:hAnsi="Times New Roman" w:cs="Times New Roman"/>
          <w:b w:val="0"/>
          <w:bCs w:val="0"/>
          <w:color w:val="auto"/>
        </w:rPr>
        <w:commentReference w:id="44"/>
      </w:r>
    </w:p>
    <w:p w:rsidR="00EC68A4" w:rsidRDefault="00EC68A4">
      <w:pPr>
        <w:pStyle w:val="NormalWeb"/>
        <w:divId w:val="1849250001"/>
        <w:rPr>
          <w:rFonts w:ascii="Verdana" w:hAnsi="Verdana"/>
          <w:color w:val="000000"/>
          <w:lang w:val="en"/>
        </w:rPr>
      </w:pPr>
      <w:r>
        <w:rPr>
          <w:rFonts w:ascii="Verdana" w:hAnsi="Verdana"/>
          <w:color w:val="000000"/>
          <w:lang w:val="en"/>
        </w:rPr>
        <w:t xml:space="preserve">If the Simple Web Discovery endpoint is unreachable or returns an error, then the RP may prepend https: to the host from </w:t>
      </w:r>
      <w:hyperlink w:anchor="ProviderDisc" w:history="1">
        <w:r>
          <w:rPr>
            <w:rStyle w:val="Hyperlink"/>
            <w:rFonts w:ascii="Verdana" w:hAnsi="Verdana"/>
            <w:u w:val="none"/>
            <w:lang w:val="en"/>
          </w:rPr>
          <w:t>Sec 3.1</w:t>
        </w:r>
        <w:r>
          <w:rPr>
            <w:rStyle w:val="Hyperlink"/>
            <w:rFonts w:ascii="Verdana" w:hAnsi="Verdana"/>
            <w:vanish/>
            <w:u w:val="none"/>
            <w:lang w:val="en"/>
          </w:rPr>
          <w:t xml:space="preserve"> (Provider Discovery)</w:t>
        </w:r>
      </w:hyperlink>
      <w:r>
        <w:rPr>
          <w:rFonts w:ascii="Verdana" w:hAnsi="Verdana"/>
          <w:color w:val="000000"/>
          <w:lang w:val="en"/>
        </w:rPr>
        <w:t xml:space="preserve"> and use that as the </w:t>
      </w:r>
      <w:r>
        <w:rPr>
          <w:rStyle w:val="HTMLTypewriter"/>
          <w:lang w:val="en"/>
        </w:rPr>
        <w:t>issuer</w:t>
      </w:r>
      <w:r>
        <w:rPr>
          <w:rFonts w:ascii="Verdana" w:hAnsi="Verdana"/>
          <w:color w:val="000000"/>
          <w:lang w:val="en"/>
        </w:rPr>
        <w:t xml:space="preserve">. </w:t>
      </w:r>
    </w:p>
    <w:p w:rsidR="00EC68A4" w:rsidRDefault="00EC68A4">
      <w:pPr>
        <w:spacing w:before="0" w:beforeAutospacing="0" w:after="0" w:afterAutospacing="0"/>
        <w:divId w:val="1849250001"/>
        <w:rPr>
          <w:rFonts w:ascii="Verdana" w:eastAsia="Times New Roman" w:hAnsi="Verdana"/>
          <w:color w:val="000000"/>
          <w:lang w:val="en"/>
        </w:rPr>
      </w:pPr>
      <w:bookmarkStart w:id="45" w:name="ProviderConfig"/>
      <w:bookmarkEnd w:id="45"/>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46" w:name="rfc.section.4"/>
      <w:bookmarkEnd w:id="46"/>
      <w:r>
        <w:rPr>
          <w:rFonts w:eastAsia="Times New Roman"/>
          <w:lang w:val="en"/>
        </w:rPr>
        <w:t>4.  Provider Configuration Information</w:t>
      </w:r>
    </w:p>
    <w:p w:rsidR="00EC68A4" w:rsidRDefault="00EC68A4">
      <w:pPr>
        <w:pStyle w:val="NormalWeb"/>
        <w:divId w:val="1849250001"/>
        <w:rPr>
          <w:rFonts w:ascii="Verdana" w:hAnsi="Verdana"/>
          <w:color w:val="000000"/>
          <w:lang w:val="en"/>
        </w:rPr>
      </w:pPr>
      <w:r>
        <w:rPr>
          <w:rFonts w:ascii="Verdana" w:hAnsi="Verdana"/>
          <w:color w:val="000000"/>
          <w:lang w:val="en"/>
        </w:rPr>
        <w:t xml:space="preserve">This step is optional. The </w:t>
      </w:r>
      <w:proofErr w:type="spellStart"/>
      <w:r>
        <w:rPr>
          <w:rFonts w:ascii="Verdana" w:hAnsi="Verdana"/>
          <w:color w:val="000000"/>
          <w:lang w:val="en"/>
        </w:rPr>
        <w:t>OpenID</w:t>
      </w:r>
      <w:proofErr w:type="spellEnd"/>
      <w:r>
        <w:rPr>
          <w:rFonts w:ascii="Verdana" w:hAnsi="Verdana"/>
          <w:color w:val="000000"/>
          <w:lang w:val="en"/>
        </w:rPr>
        <w:t xml:space="preserve"> Provider endpoints and configuration information may be obtained out-of-band.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Using the </w:t>
      </w:r>
      <w:r>
        <w:rPr>
          <w:rStyle w:val="HTMLTypewriter"/>
          <w:lang w:val="en"/>
        </w:rPr>
        <w:t>issuer</w:t>
      </w:r>
      <w:r>
        <w:rPr>
          <w:rFonts w:ascii="Verdana" w:hAnsi="Verdana"/>
          <w:color w:val="000000"/>
          <w:lang w:val="en"/>
        </w:rPr>
        <w:t xml:space="preserve"> discovered in </w:t>
      </w:r>
      <w:hyperlink w:anchor="ProviderDisc" w:history="1">
        <w:r>
          <w:rPr>
            <w:rStyle w:val="Hyperlink"/>
            <w:rFonts w:ascii="Verdana" w:hAnsi="Verdana"/>
            <w:u w:val="none"/>
            <w:lang w:val="en"/>
          </w:rPr>
          <w:t>Section 3</w:t>
        </w:r>
        <w:r>
          <w:rPr>
            <w:rStyle w:val="Hyperlink"/>
            <w:rFonts w:ascii="Verdana" w:hAnsi="Verdana"/>
            <w:vanish/>
            <w:u w:val="none"/>
            <w:lang w:val="en"/>
          </w:rPr>
          <w:t xml:space="preserve"> (Provider Discovery)</w:t>
        </w:r>
      </w:hyperlink>
      <w:r>
        <w:rPr>
          <w:rFonts w:ascii="Verdana" w:hAnsi="Verdana"/>
          <w:color w:val="000000"/>
          <w:lang w:val="en"/>
        </w:rPr>
        <w:t xml:space="preserve"> or through direct configuration the </w:t>
      </w:r>
      <w:proofErr w:type="spellStart"/>
      <w:r>
        <w:rPr>
          <w:rFonts w:ascii="Verdana" w:hAnsi="Verdana"/>
          <w:color w:val="000000"/>
          <w:lang w:val="en"/>
        </w:rPr>
        <w:t>OpenID</w:t>
      </w:r>
      <w:proofErr w:type="spellEnd"/>
      <w:r>
        <w:rPr>
          <w:rFonts w:ascii="Verdana" w:hAnsi="Verdana"/>
          <w:color w:val="000000"/>
          <w:lang w:val="en"/>
        </w:rPr>
        <w:t xml:space="preserve"> Provider's configuration can be retrieved. </w:t>
      </w:r>
    </w:p>
    <w:p w:rsidR="00EC68A4" w:rsidRDefault="00EC68A4">
      <w:pPr>
        <w:pStyle w:val="NormalWeb"/>
        <w:divId w:val="1849250001"/>
        <w:rPr>
          <w:rFonts w:ascii="Verdana" w:hAnsi="Verdana"/>
          <w:color w:val="000000"/>
          <w:lang w:val="en"/>
        </w:rPr>
      </w:pPr>
      <w:proofErr w:type="spellStart"/>
      <w:r>
        <w:rPr>
          <w:rFonts w:ascii="Verdana" w:hAnsi="Verdana"/>
          <w:color w:val="000000"/>
          <w:lang w:val="en"/>
        </w:rPr>
        <w:t>OpenID</w:t>
      </w:r>
      <w:proofErr w:type="spellEnd"/>
      <w:r>
        <w:rPr>
          <w:rFonts w:ascii="Verdana" w:hAnsi="Verdana"/>
          <w:color w:val="000000"/>
          <w:lang w:val="en"/>
        </w:rPr>
        <w:t xml:space="preserve"> Providers MUST </w:t>
      </w:r>
      <w:proofErr w:type="gramStart"/>
      <w:r>
        <w:rPr>
          <w:rFonts w:ascii="Verdana" w:hAnsi="Verdana"/>
          <w:color w:val="000000"/>
          <w:lang w:val="en"/>
        </w:rPr>
        <w:t>make</w:t>
      </w:r>
      <w:proofErr w:type="gramEnd"/>
      <w:r>
        <w:rPr>
          <w:rFonts w:ascii="Verdana" w:hAnsi="Verdana"/>
          <w:color w:val="000000"/>
          <w:lang w:val="en"/>
        </w:rPr>
        <w:t xml:space="preserve"> available a JSON document at the path </w:t>
      </w:r>
      <w:commentRangeStart w:id="47"/>
      <w:r>
        <w:rPr>
          <w:rFonts w:ascii="Verdana" w:hAnsi="Verdana"/>
          <w:color w:val="000000"/>
          <w:lang w:val="en"/>
        </w:rPr>
        <w:t>.well-known/</w:t>
      </w:r>
      <w:proofErr w:type="spellStart"/>
      <w:r>
        <w:rPr>
          <w:rFonts w:ascii="Verdana" w:hAnsi="Verdana"/>
          <w:color w:val="000000"/>
          <w:lang w:val="en"/>
        </w:rPr>
        <w:t>openid</w:t>
      </w:r>
      <w:proofErr w:type="spellEnd"/>
      <w:r>
        <w:rPr>
          <w:rFonts w:ascii="Verdana" w:hAnsi="Verdana"/>
          <w:color w:val="000000"/>
          <w:lang w:val="en"/>
        </w:rPr>
        <w:t>-configuration</w:t>
      </w:r>
      <w:commentRangeEnd w:id="47"/>
      <w:r w:rsidR="00E5572F">
        <w:rPr>
          <w:rStyle w:val="CommentReference"/>
        </w:rPr>
        <w:commentReference w:id="47"/>
      </w:r>
      <w:r>
        <w:rPr>
          <w:rFonts w:ascii="Verdana" w:hAnsi="Verdana"/>
          <w:color w:val="000000"/>
          <w:lang w:val="en"/>
        </w:rPr>
        <w:t xml:space="preserve">. The syntax and semantics of </w:t>
      </w:r>
      <w:r>
        <w:rPr>
          <w:rStyle w:val="HTMLTypewriter"/>
          <w:lang w:val="en"/>
        </w:rPr>
        <w:t>.well-known</w:t>
      </w:r>
      <w:r>
        <w:rPr>
          <w:rFonts w:ascii="Verdana" w:hAnsi="Verdana"/>
          <w:color w:val="000000"/>
          <w:lang w:val="en"/>
        </w:rPr>
        <w:t xml:space="preserve"> are defined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Hammer-Lahav, “Defining Well-Known Uniform Resource Identifiers (URIs),” April 2010.)</w:t>
        </w:r>
      </w:hyperlink>
      <w:r>
        <w:rPr>
          <w:rFonts w:ascii="Verdana" w:hAnsi="Verdana"/>
          <w:color w:val="000000"/>
          <w:lang w:val="en"/>
        </w:rPr>
        <w:t xml:space="preserve"> [RFC5785]. </w:t>
      </w:r>
      <w:proofErr w:type="spellStart"/>
      <w:proofErr w:type="gramStart"/>
      <w:r>
        <w:rPr>
          <w:rStyle w:val="HTMLTypewriter"/>
          <w:lang w:val="en"/>
        </w:rPr>
        <w:t>openid</w:t>
      </w:r>
      <w:proofErr w:type="spellEnd"/>
      <w:r>
        <w:rPr>
          <w:rStyle w:val="HTMLTypewriter"/>
          <w:lang w:val="en"/>
        </w:rPr>
        <w:t>-configuration</w:t>
      </w:r>
      <w:proofErr w:type="gramEnd"/>
      <w:r>
        <w:rPr>
          <w:rFonts w:ascii="Verdana" w:hAnsi="Verdana"/>
          <w:color w:val="000000"/>
          <w:lang w:val="en"/>
        </w:rPr>
        <w:t xml:space="preserve"> MUST point to a JSON document compliant with this specification. </w:t>
      </w:r>
    </w:p>
    <w:p w:rsidR="00EC68A4" w:rsidRDefault="00EC68A4">
      <w:pPr>
        <w:pStyle w:val="NormalWeb"/>
        <w:divId w:val="1849250001"/>
        <w:rPr>
          <w:rFonts w:ascii="Verdana" w:hAnsi="Verdana"/>
          <w:color w:val="000000"/>
          <w:lang w:val="en"/>
        </w:rPr>
      </w:pPr>
      <w:proofErr w:type="spellStart"/>
      <w:r>
        <w:rPr>
          <w:rFonts w:ascii="Verdana" w:hAnsi="Verdana"/>
          <w:color w:val="000000"/>
          <w:lang w:val="en"/>
        </w:rPr>
        <w:t>OpenID</w:t>
      </w:r>
      <w:proofErr w:type="spellEnd"/>
      <w:r>
        <w:rPr>
          <w:rFonts w:ascii="Verdana" w:hAnsi="Verdana"/>
          <w:color w:val="000000"/>
          <w:lang w:val="en"/>
        </w:rPr>
        <w:t xml:space="preserve"> Providers MUST support receiving SWD requests via TLS 1.2 as defined in </w:t>
      </w:r>
      <w:hyperlink w:anchor="RFC5246" w:history="1">
        <w:r>
          <w:rPr>
            <w:rStyle w:val="Hyperlink"/>
            <w:rFonts w:ascii="Verdana" w:hAnsi="Verdana"/>
            <w:u w:val="none"/>
            <w:lang w:val="en"/>
          </w:rPr>
          <w:t>RFC 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[RFC5246] and MAY support other transport layer security mechanisms of equivalent security. </w:t>
      </w:r>
    </w:p>
    <w:p w:rsidR="00EC68A4" w:rsidRDefault="00EC68A4">
      <w:pPr>
        <w:spacing w:before="0" w:beforeAutospacing="0" w:after="0" w:afterAutospacing="0"/>
        <w:divId w:val="1849250001"/>
        <w:rPr>
          <w:rFonts w:ascii="Verdana" w:eastAsia="Times New Roman" w:hAnsi="Verdana"/>
          <w:color w:val="000000"/>
          <w:lang w:val="en"/>
        </w:rPr>
      </w:pPr>
      <w:bookmarkStart w:id="48" w:name="anchor13"/>
      <w:bookmarkEnd w:id="48"/>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49" w:name="rfc.section.4.1"/>
      <w:bookmarkEnd w:id="49"/>
      <w:r>
        <w:rPr>
          <w:rFonts w:eastAsia="Times New Roman"/>
          <w:lang w:val="en"/>
        </w:rPr>
        <w:t>4.1.</w:t>
      </w:r>
      <w:proofErr w:type="gramStart"/>
      <w:r>
        <w:rPr>
          <w:rFonts w:eastAsia="Times New Roman"/>
          <w:lang w:val="en"/>
        </w:rPr>
        <w:t>  Provider</w:t>
      </w:r>
      <w:proofErr w:type="gramEnd"/>
      <w:r>
        <w:rPr>
          <w:rFonts w:eastAsia="Times New Roman"/>
          <w:lang w:val="en"/>
        </w:rPr>
        <w:t xml:space="preserve"> Configuration Request</w:t>
      </w:r>
    </w:p>
    <w:p w:rsidR="00EC68A4" w:rsidRDefault="00EC68A4">
      <w:pPr>
        <w:pStyle w:val="NormalWeb"/>
        <w:divId w:val="1849250001"/>
        <w:rPr>
          <w:rFonts w:ascii="Verdana" w:hAnsi="Verdana"/>
          <w:color w:val="000000"/>
          <w:lang w:val="en"/>
        </w:rPr>
      </w:pPr>
      <w:r>
        <w:rPr>
          <w:rFonts w:ascii="Verdana" w:hAnsi="Verdana"/>
          <w:color w:val="000000"/>
          <w:lang w:val="en"/>
        </w:rPr>
        <w:t xml:space="preserve">An </w:t>
      </w:r>
      <w:proofErr w:type="spellStart"/>
      <w:r>
        <w:rPr>
          <w:rFonts w:ascii="Verdana" w:hAnsi="Verdana"/>
          <w:color w:val="000000"/>
          <w:lang w:val="en"/>
        </w:rPr>
        <w:t>OpenID</w:t>
      </w:r>
      <w:proofErr w:type="spellEnd"/>
      <w:r>
        <w:rPr>
          <w:rFonts w:ascii="Verdana" w:hAnsi="Verdana"/>
          <w:color w:val="000000"/>
          <w:lang w:val="en"/>
        </w:rPr>
        <w:t xml:space="preserve"> Provider Configuration Document</w:t>
      </w:r>
      <w:commentRangeStart w:id="50"/>
      <w:r>
        <w:rPr>
          <w:rFonts w:ascii="Verdana" w:hAnsi="Verdana"/>
          <w:color w:val="000000"/>
          <w:lang w:val="en"/>
        </w:rPr>
        <w:t xml:space="preserve"> is queried </w:t>
      </w:r>
      <w:commentRangeEnd w:id="50"/>
      <w:r w:rsidR="00612D4A">
        <w:rPr>
          <w:rStyle w:val="CommentReference"/>
        </w:rPr>
        <w:commentReference w:id="50"/>
      </w:r>
      <w:r>
        <w:rPr>
          <w:rFonts w:ascii="Verdana" w:hAnsi="Verdana"/>
          <w:color w:val="000000"/>
          <w:lang w:val="en"/>
        </w:rPr>
        <w:t xml:space="preserve">using a HTTPS GET request with the previously specified path.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The client would make the following request to the </w:t>
      </w:r>
      <w:r>
        <w:rPr>
          <w:rStyle w:val="HTMLTypewriter"/>
          <w:lang w:val="en"/>
        </w:rPr>
        <w:t xml:space="preserve">issuer </w:t>
      </w:r>
      <w:r>
        <w:rPr>
          <w:rFonts w:ascii="Verdana" w:hAnsi="Verdana"/>
          <w:color w:val="000000"/>
          <w:lang w:val="en"/>
        </w:rPr>
        <w:t xml:space="preserve">using TLS to get the Configuration information </w:t>
      </w:r>
    </w:p>
    <w:p w:rsidR="00EC68A4" w:rsidRDefault="00EC68A4">
      <w:pPr>
        <w:pStyle w:val="HTMLPreformatted"/>
        <w:divId w:val="2095124505"/>
        <w:rPr>
          <w:lang w:val="en"/>
        </w:rPr>
      </w:pPr>
      <w:r>
        <w:rPr>
          <w:lang w:val="en"/>
        </w:rPr>
        <w:t>GET /.well-known/</w:t>
      </w:r>
      <w:proofErr w:type="spellStart"/>
      <w:r>
        <w:rPr>
          <w:lang w:val="en"/>
        </w:rPr>
        <w:t>openid</w:t>
      </w:r>
      <w:proofErr w:type="spellEnd"/>
      <w:r>
        <w:rPr>
          <w:lang w:val="en"/>
        </w:rPr>
        <w:t>-configuration HTTP/1.1</w:t>
      </w:r>
    </w:p>
    <w:p w:rsidR="00EC68A4" w:rsidRDefault="00EC68A4">
      <w:pPr>
        <w:pStyle w:val="HTMLPreformatted"/>
        <w:divId w:val="2095124505"/>
        <w:rPr>
          <w:lang w:val="en"/>
        </w:rPr>
      </w:pPr>
      <w:r>
        <w:rPr>
          <w:lang w:val="en"/>
        </w:rPr>
        <w:t>Host: example.com</w:t>
      </w:r>
    </w:p>
    <w:p w:rsidR="00EC68A4" w:rsidRDefault="00EC68A4">
      <w:pPr>
        <w:spacing w:before="0" w:beforeAutospacing="0" w:after="0" w:afterAutospacing="0"/>
        <w:divId w:val="1849250001"/>
        <w:rPr>
          <w:rFonts w:ascii="Verdana" w:eastAsia="Times New Roman" w:hAnsi="Verdana"/>
          <w:color w:val="000000"/>
          <w:lang w:val="en"/>
        </w:rPr>
      </w:pPr>
      <w:bookmarkStart w:id="51" w:name="anchor14"/>
      <w:bookmarkEnd w:id="51"/>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52" w:name="rfc.section.4.2"/>
      <w:bookmarkEnd w:id="52"/>
      <w:r>
        <w:rPr>
          <w:rFonts w:eastAsia="Times New Roman"/>
          <w:lang w:val="en"/>
        </w:rPr>
        <w:t>4.2.</w:t>
      </w:r>
      <w:proofErr w:type="gramStart"/>
      <w:r>
        <w:rPr>
          <w:rFonts w:eastAsia="Times New Roman"/>
          <w:lang w:val="en"/>
        </w:rPr>
        <w:t>  Provider</w:t>
      </w:r>
      <w:proofErr w:type="gramEnd"/>
      <w:r>
        <w:rPr>
          <w:rFonts w:eastAsia="Times New Roman"/>
          <w:lang w:val="en"/>
        </w:rPr>
        <w:t xml:space="preserve"> Configuration Response</w:t>
      </w:r>
    </w:p>
    <w:p w:rsidR="00EC68A4" w:rsidRDefault="00EC68A4">
      <w:pPr>
        <w:pStyle w:val="NormalWeb"/>
        <w:divId w:val="1849250001"/>
        <w:rPr>
          <w:rFonts w:ascii="Verdana" w:hAnsi="Verdana"/>
          <w:color w:val="000000"/>
          <w:lang w:val="en"/>
        </w:rPr>
      </w:pPr>
      <w:r>
        <w:rPr>
          <w:rFonts w:ascii="Verdana" w:hAnsi="Verdana"/>
          <w:color w:val="000000"/>
          <w:lang w:val="en"/>
        </w:rPr>
        <w:t xml:space="preserve">The response is a set of claims about the </w:t>
      </w:r>
      <w:proofErr w:type="spellStart"/>
      <w:r>
        <w:rPr>
          <w:rFonts w:ascii="Verdana" w:hAnsi="Verdana"/>
          <w:color w:val="000000"/>
          <w:lang w:val="en"/>
        </w:rPr>
        <w:t>OpenID</w:t>
      </w:r>
      <w:proofErr w:type="spellEnd"/>
      <w:r>
        <w:rPr>
          <w:rFonts w:ascii="Verdana" w:hAnsi="Verdana"/>
          <w:color w:val="000000"/>
          <w:lang w:val="en"/>
        </w:rPr>
        <w:t xml:space="preserve"> Provider's configuration, including all necessary endpoint, supported scope, and public key location information.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The response MUST return a plain text JSON object that contains a set of claims that are a subset of those defined below.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Claims that return multiple values are JSON arrays. Claims with 0 elements must be omitted from the response.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Other claims MAY also be returned. </w:t>
      </w:r>
    </w:p>
    <w:p w:rsidR="00EC68A4" w:rsidRDefault="00EC68A4">
      <w:pPr>
        <w:spacing w:before="0" w:beforeAutospacing="0" w:after="0" w:afterAutospacing="0"/>
        <w:divId w:val="1849250001"/>
        <w:rPr>
          <w:rFonts w:ascii="Verdana" w:eastAsia="Times New Roman" w:hAnsi="Verdana"/>
          <w:color w:val="000000"/>
          <w:lang w:val="en"/>
        </w:rPr>
      </w:pPr>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43" style="width:1088.4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3151"/>
        <w:gridCol w:w="750"/>
        <w:gridCol w:w="5039"/>
      </w:tblGrid>
      <w:tr w:rsidR="00EC68A4">
        <w:trPr>
          <w:divId w:val="1849250001"/>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EC68A4" w:rsidRDefault="00EC68A4">
            <w:pPr>
              <w:spacing w:before="0" w:beforeAutospacing="0" w:after="0" w:afterAutospacing="0"/>
              <w:rPr>
                <w:rFonts w:ascii="Verdana" w:eastAsia="Times New Roman" w:hAnsi="Verdana"/>
                <w:b/>
                <w:bCs/>
                <w:color w:val="000000"/>
              </w:rPr>
            </w:pPr>
            <w:bookmarkStart w:id="53" w:name="ClaimTable"/>
            <w:bookmarkEnd w:id="53"/>
            <w:r>
              <w:rPr>
                <w:rFonts w:ascii="Verdana" w:eastAsia="Times New Roman" w:hAnsi="Verdana"/>
                <w:b/>
                <w:bCs/>
                <w:color w:val="000000"/>
              </w:rPr>
              <w:t>Claim</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EC68A4" w:rsidRDefault="00EC68A4">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EC68A4" w:rsidRDefault="00EC68A4">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version</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Version of the provider response. "3.0" is the default.</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issuer</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xml:space="preserve">The https: URL with no path component the OP asserts as </w:t>
            </w:r>
            <w:r>
              <w:rPr>
                <w:rStyle w:val="HTMLTypewriter"/>
              </w:rPr>
              <w:t>its issuer identifier</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authorization_endpoint</w:t>
            </w:r>
            <w:proofErr w:type="spellEnd"/>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OP's Authentication and Authorization Endpoint </w:t>
            </w:r>
            <w:hyperlink w:anchor="OpenID.Messages" w:history="1">
              <w:r>
                <w:rPr>
                  <w:rStyle w:val="Hyperlink"/>
                  <w:rFonts w:ascii="Verdana" w:eastAsia="Times New Roman" w:hAnsi="Verdana"/>
                  <w:u w:val="none"/>
                </w:rPr>
                <w:t>[</w:t>
              </w:r>
              <w:proofErr w:type="spellStart"/>
              <w:r>
                <w:rPr>
                  <w:rStyle w:val="Hyperlink"/>
                  <w:rFonts w:ascii="Verdana" w:eastAsia="Times New Roman" w:hAnsi="Verdana"/>
                  <w:u w:val="none"/>
                </w:rPr>
                <w:t>OpenID.Messages</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(Sakimura, N., Recordon, D., Bradley, J., de Medeiros, B., Jones, M., and E. Jay, “OpenID Connect Messages 1.0,” September 2011.)</w:t>
              </w:r>
            </w:hyperlink>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token_endpoint</w:t>
            </w:r>
            <w:proofErr w:type="spellEnd"/>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OP's </w:t>
            </w:r>
            <w:proofErr w:type="spellStart"/>
            <w:r>
              <w:rPr>
                <w:rFonts w:ascii="Verdana" w:eastAsia="Times New Roman" w:hAnsi="Verdana"/>
                <w:color w:val="000000"/>
              </w:rPr>
              <w:t>OAuth</w:t>
            </w:r>
            <w:proofErr w:type="spellEnd"/>
            <w:r>
              <w:rPr>
                <w:rFonts w:ascii="Verdana" w:eastAsia="Times New Roman" w:hAnsi="Verdana"/>
                <w:color w:val="000000"/>
              </w:rPr>
              <w:t xml:space="preserve"> 2.0 Token Endpoint </w:t>
            </w:r>
            <w:hyperlink w:anchor="OpenID.Messages" w:history="1">
              <w:r>
                <w:rPr>
                  <w:rStyle w:val="Hyperlink"/>
                  <w:rFonts w:ascii="Verdana" w:eastAsia="Times New Roman" w:hAnsi="Verdana"/>
                  <w:u w:val="none"/>
                </w:rPr>
                <w:t>[</w:t>
              </w:r>
              <w:proofErr w:type="spellStart"/>
              <w:r>
                <w:rPr>
                  <w:rStyle w:val="Hyperlink"/>
                  <w:rFonts w:ascii="Verdana" w:eastAsia="Times New Roman" w:hAnsi="Verdana"/>
                  <w:u w:val="none"/>
                </w:rPr>
                <w:t>OpenID.Messages</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(Sakimura, N., Recordon, D., Bradley, J., de Medeiros, B., Jones, M., and E. Jay, “OpenID Connect Messages 1.0,” September 2011.)</w:t>
              </w:r>
            </w:hyperlink>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user_info_endpoint</w:t>
            </w:r>
            <w:proofErr w:type="spellEnd"/>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OP's </w:t>
            </w:r>
            <w:proofErr w:type="spellStart"/>
            <w:r>
              <w:rPr>
                <w:rFonts w:ascii="Verdana" w:eastAsia="Times New Roman" w:hAnsi="Verdana"/>
                <w:color w:val="000000"/>
              </w:rPr>
              <w:t>UserInfo</w:t>
            </w:r>
            <w:proofErr w:type="spellEnd"/>
            <w:r>
              <w:rPr>
                <w:rFonts w:ascii="Verdana" w:eastAsia="Times New Roman" w:hAnsi="Verdana"/>
                <w:color w:val="000000"/>
              </w:rPr>
              <w:t xml:space="preserve"> Endpoint </w:t>
            </w:r>
            <w:hyperlink w:anchor="OpenID.Messages" w:history="1">
              <w:r>
                <w:rPr>
                  <w:rStyle w:val="Hyperlink"/>
                  <w:rFonts w:ascii="Verdana" w:eastAsia="Times New Roman" w:hAnsi="Verdana"/>
                  <w:u w:val="none"/>
                </w:rPr>
                <w:t>[</w:t>
              </w:r>
              <w:proofErr w:type="spellStart"/>
              <w:r>
                <w:rPr>
                  <w:rStyle w:val="Hyperlink"/>
                  <w:rFonts w:ascii="Verdana" w:eastAsia="Times New Roman" w:hAnsi="Verdana"/>
                  <w:u w:val="none"/>
                </w:rPr>
                <w:t>OpenID.Messages</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(Sakimura, N., Recordon, D., Bradley, J., de Medeiros, B., Jones, M., and E. Jay, “OpenID Connect Messages 1.0,” September 2011.)</w:t>
              </w:r>
            </w:hyperlink>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check_id_endpoint</w:t>
            </w:r>
            <w:proofErr w:type="spellEnd"/>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OP's Check ID Endpoint </w:t>
            </w:r>
            <w:hyperlink w:anchor="OpenID.Session" w:history="1">
              <w:r>
                <w:rPr>
                  <w:rStyle w:val="Hyperlink"/>
                  <w:rFonts w:ascii="Verdana" w:eastAsia="Times New Roman" w:hAnsi="Verdana"/>
                  <w:u w:val="none"/>
                </w:rPr>
                <w:t>[</w:t>
              </w:r>
              <w:proofErr w:type="spellStart"/>
              <w:r>
                <w:rPr>
                  <w:rStyle w:val="Hyperlink"/>
                  <w:rFonts w:ascii="Verdana" w:eastAsia="Times New Roman" w:hAnsi="Verdana"/>
                  <w:u w:val="none"/>
                </w:rPr>
                <w:t>OpenID.Session</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(Sakimura, N., Bradley, J., Jones, M., de Medeiros, B., Mortimore, C., and E. Jay, “OpenID Connect Session Management 1.0,” September 2011.)</w:t>
              </w:r>
            </w:hyperlink>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refresh_session_endpoint</w:t>
            </w:r>
            <w:proofErr w:type="spellEnd"/>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OP's Refresh Session Endpoint </w:t>
            </w:r>
            <w:hyperlink w:anchor="OpenID.Session" w:history="1">
              <w:r>
                <w:rPr>
                  <w:rStyle w:val="Hyperlink"/>
                  <w:rFonts w:ascii="Verdana" w:eastAsia="Times New Roman" w:hAnsi="Verdana"/>
                  <w:u w:val="none"/>
                </w:rPr>
                <w:t>[</w:t>
              </w:r>
              <w:proofErr w:type="spellStart"/>
              <w:r>
                <w:rPr>
                  <w:rStyle w:val="Hyperlink"/>
                  <w:rFonts w:ascii="Verdana" w:eastAsia="Times New Roman" w:hAnsi="Verdana"/>
                  <w:u w:val="none"/>
                </w:rPr>
                <w:t>OpenID.Session</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(Sakimura, N., Bradley, J., Jones, M., de Medeiros, B., Mortimore, C., and E. Jay, “OpenID Connect Session Management 1.0,” September 2011.)</w:t>
              </w:r>
            </w:hyperlink>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end_session_endpoint</w:t>
            </w:r>
            <w:proofErr w:type="spellEnd"/>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OP's End Session Endpoint </w:t>
            </w:r>
            <w:hyperlink w:anchor="OpenID.Session" w:history="1">
              <w:r>
                <w:rPr>
                  <w:rStyle w:val="Hyperlink"/>
                  <w:rFonts w:ascii="Verdana" w:eastAsia="Times New Roman" w:hAnsi="Verdana"/>
                  <w:u w:val="none"/>
                </w:rPr>
                <w:t>[</w:t>
              </w:r>
              <w:proofErr w:type="spellStart"/>
              <w:r>
                <w:rPr>
                  <w:rStyle w:val="Hyperlink"/>
                  <w:rFonts w:ascii="Verdana" w:eastAsia="Times New Roman" w:hAnsi="Verdana"/>
                  <w:u w:val="none"/>
                </w:rPr>
                <w:t>OpenID.Session</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(Sakimura, N., Bradley, J., Jones, M., de Medeiros, B., Mortimore, C., and E. Jay, “OpenID Connect Session Management 1.0,” September 2011.)</w:t>
              </w:r>
            </w:hyperlink>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jwk_document</w:t>
            </w:r>
            <w:proofErr w:type="spellEnd"/>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OP's JSON Web Key </w:t>
            </w:r>
            <w:hyperlink w:anchor="JWK" w:history="1">
              <w:r>
                <w:rPr>
                  <w:rStyle w:val="Hyperlink"/>
                  <w:rFonts w:ascii="Verdana" w:eastAsia="Times New Roman" w:hAnsi="Verdana"/>
                  <w:u w:val="none"/>
                </w:rPr>
                <w:t>[JWK]</w:t>
              </w:r>
              <w:r>
                <w:rPr>
                  <w:rStyle w:val="Hyperlink"/>
                  <w:rFonts w:ascii="Verdana" w:eastAsia="Times New Roman" w:hAnsi="Verdana"/>
                  <w:vanish/>
                  <w:u w:val="none"/>
                </w:rPr>
                <w:t xml:space="preserve"> (Jones, M., “JSON Web Key (JWK),” July 2011.)</w:t>
              </w:r>
            </w:hyperlink>
            <w:r>
              <w:rPr>
                <w:rFonts w:ascii="Verdana" w:eastAsia="Times New Roman" w:hAnsi="Verdana"/>
                <w:color w:val="000000"/>
              </w:rPr>
              <w:t xml:space="preserve"> document</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x509_url</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URL of the OP's X.509 certificates in PEM format.</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registration_endpoint</w:t>
            </w:r>
            <w:proofErr w:type="spellEnd"/>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OP's Dynamic Client Registration Endpoint </w:t>
            </w:r>
            <w:hyperlink w:anchor="OpenID.Registration" w:history="1">
              <w:r>
                <w:rPr>
                  <w:rStyle w:val="Hyperlink"/>
                  <w:rFonts w:ascii="Verdana" w:eastAsia="Times New Roman" w:hAnsi="Verdana"/>
                  <w:u w:val="none"/>
                </w:rPr>
                <w:t>[</w:t>
              </w:r>
              <w:proofErr w:type="spellStart"/>
              <w:r>
                <w:rPr>
                  <w:rStyle w:val="Hyperlink"/>
                  <w:rFonts w:ascii="Verdana" w:eastAsia="Times New Roman" w:hAnsi="Verdana"/>
                  <w:u w:val="none"/>
                </w:rPr>
                <w:t>OpenID.Registration</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(Sakimura, N., Bradley, J., Ed., and M. Jones, “OpenID Connect Dynamic Client Registration 1.0,” September 2011.)</w:t>
              </w:r>
            </w:hyperlink>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scopes_supported</w:t>
            </w:r>
            <w:proofErr w:type="spellEnd"/>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array</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xml:space="preserve">A JSON array containing a list of the </w:t>
            </w:r>
            <w:hyperlink w:anchor="OAuth2.0" w:history="1">
              <w:proofErr w:type="spellStart"/>
              <w:r>
                <w:rPr>
                  <w:rStyle w:val="Hyperlink"/>
                  <w:rFonts w:ascii="Verdana" w:eastAsia="Times New Roman" w:hAnsi="Verdana"/>
                  <w:u w:val="none"/>
                </w:rPr>
                <w:t>OAuth</w:t>
              </w:r>
              <w:proofErr w:type="spellEnd"/>
              <w:r>
                <w:rPr>
                  <w:rStyle w:val="Hyperlink"/>
                  <w:rFonts w:ascii="Verdana" w:eastAsia="Times New Roman" w:hAnsi="Verdana"/>
                  <w:u w:val="none"/>
                </w:rPr>
                <w:t xml:space="preserve"> 2.0</w:t>
              </w:r>
              <w:r>
                <w:rPr>
                  <w:rStyle w:val="Hyperlink"/>
                  <w:rFonts w:ascii="Verdana" w:eastAsia="Times New Roman" w:hAnsi="Verdana"/>
                  <w:vanish/>
                  <w:u w:val="none"/>
                </w:rPr>
                <w:t xml:space="preserve"> (Hammer-Lahav, E., Ed., Recordon, D., and D. Hardt, “OAuth 2.0 Authorization Protocol,” July 2011.)</w:t>
              </w:r>
            </w:hyperlink>
            <w:r>
              <w:rPr>
                <w:rFonts w:ascii="Verdana" w:eastAsia="Times New Roman" w:hAnsi="Verdana"/>
                <w:color w:val="000000"/>
              </w:rPr>
              <w:t xml:space="preserve"> [OAuth2.0] scopes that this server supports. The server MUST support the </w:t>
            </w:r>
            <w:proofErr w:type="spellStart"/>
            <w:r>
              <w:rPr>
                <w:rStyle w:val="HTMLTypewriter"/>
              </w:rPr>
              <w:t>openid</w:t>
            </w:r>
            <w:proofErr w:type="spellEnd"/>
            <w:r>
              <w:rPr>
                <w:rFonts w:ascii="Verdana" w:eastAsia="Times New Roman" w:hAnsi="Verdana"/>
                <w:color w:val="000000"/>
              </w:rPr>
              <w:t xml:space="preserve"> scope.</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flows_supported</w:t>
            </w:r>
            <w:proofErr w:type="spellEnd"/>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array</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xml:space="preserve">A JSON array containing a list of the </w:t>
            </w:r>
            <w:proofErr w:type="spellStart"/>
            <w:r>
              <w:rPr>
                <w:rFonts w:ascii="Verdana" w:eastAsia="Times New Roman" w:hAnsi="Verdana"/>
                <w:color w:val="000000"/>
              </w:rPr>
              <w:t>OAuth</w:t>
            </w:r>
            <w:proofErr w:type="spellEnd"/>
            <w:r>
              <w:rPr>
                <w:rFonts w:ascii="Verdana" w:eastAsia="Times New Roman" w:hAnsi="Verdana"/>
                <w:color w:val="000000"/>
              </w:rPr>
              <w:t xml:space="preserve"> 2.0 flows that this server supports. The server MUST support the code flow.</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iso29115_supported</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array</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A JSON array containing a list of the ISO 29115 assurance contexts that this server supports.</w:t>
            </w:r>
          </w:p>
        </w:tc>
      </w:tr>
      <w:tr w:rsidR="00EC68A4">
        <w:trPr>
          <w:divId w:val="1849250001"/>
          <w:jc w:val="center"/>
        </w:trPr>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identifiers_supported</w:t>
            </w:r>
            <w:proofErr w:type="spellEnd"/>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array</w:t>
            </w:r>
          </w:p>
        </w:tc>
        <w:tc>
          <w:tcPr>
            <w:tcW w:w="0" w:type="auto"/>
            <w:tcBorders>
              <w:top w:val="nil"/>
              <w:left w:val="nil"/>
              <w:bottom w:val="nil"/>
              <w:right w:val="nil"/>
            </w:tcBorders>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A JSON array containing a list of the user identifier types that this server supports</w:t>
            </w:r>
          </w:p>
        </w:tc>
      </w:tr>
    </w:tbl>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2460"/>
      </w:tblGrid>
      <w:tr w:rsidR="00EC68A4">
        <w:trPr>
          <w:divId w:val="1849250001"/>
          <w:tblCellSpacing w:w="15" w:type="dxa"/>
          <w:jc w:val="center"/>
        </w:trPr>
        <w:tc>
          <w:tcPr>
            <w:tcW w:w="0" w:type="auto"/>
            <w:vAlign w:val="center"/>
            <w:hideMark/>
          </w:tcPr>
          <w:p w:rsidR="00EC68A4" w:rsidRDefault="00EC68A4">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Reserved Claim Definitions </w:t>
            </w:r>
          </w:p>
        </w:tc>
      </w:tr>
    </w:tbl>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44" style="width:1088.45pt;height:.75pt" o:hrpct="800" o:hralign="center" o:hrstd="t" o:hrnoshade="t" o:hr="t" fillcolor="#ccc" stroked="f"/>
        </w:pict>
      </w:r>
    </w:p>
    <w:p w:rsidR="00EC68A4" w:rsidRDefault="00EC68A4">
      <w:pPr>
        <w:pStyle w:val="NormalWeb"/>
        <w:divId w:val="1849250001"/>
        <w:rPr>
          <w:rFonts w:ascii="Verdana" w:hAnsi="Verdana"/>
          <w:color w:val="000000"/>
          <w:lang w:val="en"/>
        </w:rPr>
      </w:pPr>
      <w:r>
        <w:rPr>
          <w:rFonts w:ascii="Verdana" w:hAnsi="Verdana"/>
          <w:color w:val="000000"/>
          <w:lang w:val="en"/>
        </w:rPr>
        <w:t xml:space="preserve">Example response </w:t>
      </w:r>
    </w:p>
    <w:p w:rsidR="00EC68A4" w:rsidRDefault="00EC68A4">
      <w:pPr>
        <w:pStyle w:val="HTMLPreformatted"/>
        <w:divId w:val="1799907946"/>
        <w:rPr>
          <w:lang w:val="en"/>
        </w:rPr>
      </w:pPr>
      <w:r>
        <w:rPr>
          <w:lang w:val="en"/>
        </w:rPr>
        <w:t>{</w:t>
      </w:r>
    </w:p>
    <w:p w:rsidR="00EC68A4" w:rsidRDefault="00EC68A4">
      <w:pPr>
        <w:pStyle w:val="HTMLPreformatted"/>
        <w:divId w:val="1799907946"/>
        <w:rPr>
          <w:lang w:val="en"/>
        </w:rPr>
      </w:pPr>
      <w:r>
        <w:rPr>
          <w:lang w:val="en"/>
        </w:rPr>
        <w:t xml:space="preserve"> "</w:t>
      </w:r>
      <w:proofErr w:type="spellStart"/>
      <w:r>
        <w:rPr>
          <w:lang w:val="en"/>
        </w:rPr>
        <w:t>authorization_endpoint</w:t>
      </w:r>
      <w:proofErr w:type="spellEnd"/>
      <w:r>
        <w:rPr>
          <w:lang w:val="en"/>
        </w:rPr>
        <w:t>": "https://example.com/connect/authorize",</w:t>
      </w:r>
    </w:p>
    <w:p w:rsidR="00EC68A4" w:rsidRDefault="00EC68A4">
      <w:pPr>
        <w:pStyle w:val="HTMLPreformatted"/>
        <w:divId w:val="1799907946"/>
        <w:rPr>
          <w:lang w:val="en"/>
        </w:rPr>
      </w:pPr>
      <w:r>
        <w:rPr>
          <w:lang w:val="en"/>
        </w:rPr>
        <w:t xml:space="preserve"> "</w:t>
      </w:r>
      <w:proofErr w:type="gramStart"/>
      <w:r>
        <w:rPr>
          <w:lang w:val="en"/>
        </w:rPr>
        <w:t>issuer</w:t>
      </w:r>
      <w:proofErr w:type="gramEnd"/>
      <w:r>
        <w:rPr>
          <w:lang w:val="en"/>
        </w:rPr>
        <w:t>" : "https://example.com",</w:t>
      </w:r>
    </w:p>
    <w:p w:rsidR="00EC68A4" w:rsidRDefault="00EC68A4">
      <w:pPr>
        <w:pStyle w:val="HTMLPreformatted"/>
        <w:divId w:val="1799907946"/>
        <w:rPr>
          <w:lang w:val="en"/>
        </w:rPr>
      </w:pPr>
      <w:r>
        <w:rPr>
          <w:lang w:val="en"/>
        </w:rPr>
        <w:t xml:space="preserve"> "</w:t>
      </w:r>
      <w:proofErr w:type="spellStart"/>
      <w:r>
        <w:rPr>
          <w:lang w:val="en"/>
        </w:rPr>
        <w:t>token_endpoint</w:t>
      </w:r>
      <w:proofErr w:type="spellEnd"/>
      <w:r>
        <w:rPr>
          <w:lang w:val="en"/>
        </w:rPr>
        <w:t>": "https://example.com/connect/token"</w:t>
      </w:r>
    </w:p>
    <w:p w:rsidR="00EC68A4" w:rsidRDefault="00EC68A4">
      <w:pPr>
        <w:pStyle w:val="HTMLPreformatted"/>
        <w:divId w:val="1799907946"/>
        <w:rPr>
          <w:lang w:val="en"/>
        </w:rPr>
      </w:pPr>
      <w:r>
        <w:rPr>
          <w:lang w:val="en"/>
        </w:rPr>
        <w:t xml:space="preserve"> "</w:t>
      </w:r>
      <w:proofErr w:type="spellStart"/>
      <w:r>
        <w:rPr>
          <w:lang w:val="en"/>
        </w:rPr>
        <w:t>user_info_endpoint</w:t>
      </w:r>
      <w:proofErr w:type="spellEnd"/>
      <w:r>
        <w:rPr>
          <w:lang w:val="en"/>
        </w:rPr>
        <w:t>": "https://example.com/connect/user",</w:t>
      </w:r>
    </w:p>
    <w:p w:rsidR="00EC68A4" w:rsidRDefault="00EC68A4">
      <w:pPr>
        <w:pStyle w:val="HTMLPreformatted"/>
        <w:divId w:val="1799907946"/>
        <w:rPr>
          <w:lang w:val="en"/>
        </w:rPr>
      </w:pPr>
      <w:r>
        <w:rPr>
          <w:lang w:val="en"/>
        </w:rPr>
        <w:t xml:space="preserve"> "</w:t>
      </w:r>
      <w:proofErr w:type="spellStart"/>
      <w:r>
        <w:rPr>
          <w:lang w:val="en"/>
        </w:rPr>
        <w:t>check_id_endpoint</w:t>
      </w:r>
      <w:proofErr w:type="spellEnd"/>
      <w:r>
        <w:rPr>
          <w:lang w:val="en"/>
        </w:rPr>
        <w:t>": "https://example.com/connect/</w:t>
      </w:r>
      <w:proofErr w:type="spellStart"/>
      <w:r>
        <w:rPr>
          <w:lang w:val="en"/>
        </w:rPr>
        <w:t>check_id</w:t>
      </w:r>
      <w:proofErr w:type="spellEnd"/>
      <w:r>
        <w:rPr>
          <w:lang w:val="en"/>
        </w:rPr>
        <w:t>",</w:t>
      </w:r>
    </w:p>
    <w:p w:rsidR="00EC68A4" w:rsidRDefault="00EC68A4">
      <w:pPr>
        <w:pStyle w:val="HTMLPreformatted"/>
        <w:divId w:val="1799907946"/>
        <w:rPr>
          <w:lang w:val="en"/>
        </w:rPr>
      </w:pPr>
      <w:r>
        <w:rPr>
          <w:lang w:val="en"/>
        </w:rPr>
        <w:t xml:space="preserve"> "</w:t>
      </w:r>
      <w:proofErr w:type="spellStart"/>
      <w:r>
        <w:rPr>
          <w:lang w:val="en"/>
        </w:rPr>
        <w:t>refresh_session_endpoint</w:t>
      </w:r>
      <w:proofErr w:type="spellEnd"/>
      <w:r>
        <w:rPr>
          <w:lang w:val="en"/>
        </w:rPr>
        <w:t>": "https://example.com/connect/</w:t>
      </w:r>
      <w:proofErr w:type="spellStart"/>
      <w:r>
        <w:rPr>
          <w:lang w:val="en"/>
        </w:rPr>
        <w:t>refresh_session</w:t>
      </w:r>
      <w:proofErr w:type="spellEnd"/>
      <w:r>
        <w:rPr>
          <w:lang w:val="en"/>
        </w:rPr>
        <w:t>",</w:t>
      </w:r>
    </w:p>
    <w:p w:rsidR="00EC68A4" w:rsidRDefault="00EC68A4">
      <w:pPr>
        <w:pStyle w:val="HTMLPreformatted"/>
        <w:divId w:val="1799907946"/>
        <w:rPr>
          <w:lang w:val="en"/>
        </w:rPr>
      </w:pPr>
      <w:r>
        <w:rPr>
          <w:lang w:val="en"/>
        </w:rPr>
        <w:t xml:space="preserve"> "</w:t>
      </w:r>
      <w:proofErr w:type="spellStart"/>
      <w:r>
        <w:rPr>
          <w:lang w:val="en"/>
        </w:rPr>
        <w:t>end_session_endpoint</w:t>
      </w:r>
      <w:proofErr w:type="spellEnd"/>
      <w:r>
        <w:rPr>
          <w:lang w:val="en"/>
        </w:rPr>
        <w:t>": "https://example.com/connect/</w:t>
      </w:r>
      <w:proofErr w:type="spellStart"/>
      <w:r>
        <w:rPr>
          <w:lang w:val="en"/>
        </w:rPr>
        <w:t>end_session</w:t>
      </w:r>
      <w:proofErr w:type="spellEnd"/>
      <w:r>
        <w:rPr>
          <w:lang w:val="en"/>
        </w:rPr>
        <w:t>",</w:t>
      </w:r>
    </w:p>
    <w:p w:rsidR="00EC68A4" w:rsidRDefault="00EC68A4">
      <w:pPr>
        <w:pStyle w:val="HTMLPreformatted"/>
        <w:divId w:val="1799907946"/>
        <w:rPr>
          <w:lang w:val="en"/>
        </w:rPr>
      </w:pPr>
      <w:r>
        <w:rPr>
          <w:lang w:val="en"/>
        </w:rPr>
        <w:t xml:space="preserve"> "</w:t>
      </w:r>
      <w:proofErr w:type="spellStart"/>
      <w:r>
        <w:rPr>
          <w:lang w:val="en"/>
        </w:rPr>
        <w:t>jwk_document</w:t>
      </w:r>
      <w:proofErr w:type="spellEnd"/>
      <w:r>
        <w:rPr>
          <w:lang w:val="en"/>
        </w:rPr>
        <w:t>": "https://example.com/</w:t>
      </w:r>
      <w:proofErr w:type="spellStart"/>
      <w:r>
        <w:rPr>
          <w:lang w:val="en"/>
        </w:rPr>
        <w:t>jwk.json</w:t>
      </w:r>
      <w:proofErr w:type="spellEnd"/>
      <w:r>
        <w:rPr>
          <w:lang w:val="en"/>
        </w:rPr>
        <w:t>",</w:t>
      </w:r>
    </w:p>
    <w:p w:rsidR="00EC68A4" w:rsidRDefault="00EC68A4">
      <w:pPr>
        <w:pStyle w:val="HTMLPreformatted"/>
        <w:divId w:val="1799907946"/>
        <w:rPr>
          <w:lang w:val="en"/>
        </w:rPr>
      </w:pPr>
      <w:r>
        <w:rPr>
          <w:lang w:val="en"/>
        </w:rPr>
        <w:t xml:space="preserve"> "</w:t>
      </w:r>
      <w:proofErr w:type="spellStart"/>
      <w:r>
        <w:rPr>
          <w:lang w:val="en"/>
        </w:rPr>
        <w:t>registration_endpoint</w:t>
      </w:r>
      <w:proofErr w:type="spellEnd"/>
      <w:r>
        <w:rPr>
          <w:lang w:val="en"/>
        </w:rPr>
        <w:t>": "https://example.com/connect/register",</w:t>
      </w:r>
    </w:p>
    <w:p w:rsidR="00EC68A4" w:rsidRDefault="00EC68A4">
      <w:pPr>
        <w:pStyle w:val="HTMLPreformatted"/>
        <w:divId w:val="1799907946"/>
        <w:rPr>
          <w:lang w:val="en"/>
        </w:rPr>
      </w:pPr>
      <w:r>
        <w:rPr>
          <w:lang w:val="en"/>
        </w:rPr>
        <w:t xml:space="preserve"> "</w:t>
      </w:r>
      <w:proofErr w:type="spellStart"/>
      <w:r>
        <w:rPr>
          <w:lang w:val="en"/>
        </w:rPr>
        <w:t>scopes_supported</w:t>
      </w:r>
      <w:proofErr w:type="spellEnd"/>
      <w:r>
        <w:rPr>
          <w:lang w:val="en"/>
        </w:rPr>
        <w:t>": ["</w:t>
      </w:r>
      <w:proofErr w:type="spellStart"/>
      <w:r>
        <w:rPr>
          <w:lang w:val="en"/>
        </w:rPr>
        <w:t>openid</w:t>
      </w:r>
      <w:proofErr w:type="spellEnd"/>
      <w:r>
        <w:rPr>
          <w:lang w:val="en"/>
        </w:rPr>
        <w:t>"],</w:t>
      </w:r>
    </w:p>
    <w:p w:rsidR="00EC68A4" w:rsidRDefault="00EC68A4">
      <w:pPr>
        <w:pStyle w:val="HTMLPreformatted"/>
        <w:divId w:val="1799907946"/>
        <w:rPr>
          <w:lang w:val="en"/>
        </w:rPr>
      </w:pPr>
      <w:r>
        <w:rPr>
          <w:lang w:val="en"/>
        </w:rPr>
        <w:t xml:space="preserve"> "</w:t>
      </w:r>
      <w:proofErr w:type="spellStart"/>
      <w:r>
        <w:rPr>
          <w:lang w:val="en"/>
        </w:rPr>
        <w:t>flows_supported</w:t>
      </w:r>
      <w:proofErr w:type="spellEnd"/>
      <w:r>
        <w:rPr>
          <w:lang w:val="en"/>
        </w:rPr>
        <w:t>": ["code", "token"],</w:t>
      </w:r>
    </w:p>
    <w:p w:rsidR="00EC68A4" w:rsidRDefault="00EC68A4">
      <w:pPr>
        <w:pStyle w:val="HTMLPreformatted"/>
        <w:divId w:val="1799907946"/>
        <w:rPr>
          <w:lang w:val="en"/>
        </w:rPr>
      </w:pPr>
      <w:r>
        <w:rPr>
          <w:lang w:val="en"/>
        </w:rPr>
        <w:t xml:space="preserve"> "iso29115_supported": ["http://www.idmanagement.gov/schema/2009/05/icam/openid-trust-level1.pdf"],</w:t>
      </w:r>
    </w:p>
    <w:p w:rsidR="00EC68A4" w:rsidRDefault="00EC68A4">
      <w:pPr>
        <w:pStyle w:val="HTMLPreformatted"/>
        <w:divId w:val="1799907946"/>
        <w:rPr>
          <w:lang w:val="en"/>
        </w:rPr>
      </w:pPr>
      <w:r>
        <w:rPr>
          <w:lang w:val="en"/>
        </w:rPr>
        <w:t xml:space="preserve"> "</w:t>
      </w:r>
      <w:proofErr w:type="spellStart"/>
      <w:r>
        <w:rPr>
          <w:lang w:val="en"/>
        </w:rPr>
        <w:t>identifiers_supported</w:t>
      </w:r>
      <w:proofErr w:type="spellEnd"/>
      <w:r>
        <w:rPr>
          <w:lang w:val="en"/>
        </w:rPr>
        <w:t>": ["public", "</w:t>
      </w:r>
      <w:proofErr w:type="spellStart"/>
      <w:r>
        <w:rPr>
          <w:lang w:val="en"/>
        </w:rPr>
        <w:t>ppid</w:t>
      </w:r>
      <w:proofErr w:type="spellEnd"/>
      <w:r>
        <w:rPr>
          <w:lang w:val="en"/>
        </w:rPr>
        <w:t>"]</w:t>
      </w:r>
    </w:p>
    <w:p w:rsidR="00EC68A4" w:rsidRDefault="00EC68A4">
      <w:pPr>
        <w:pStyle w:val="HTMLPreformatted"/>
        <w:divId w:val="1799907946"/>
        <w:rPr>
          <w:lang w:val="en"/>
        </w:rPr>
      </w:pPr>
      <w:r>
        <w:rPr>
          <w:lang w:val="en"/>
        </w:rPr>
        <w:t>}</w:t>
      </w:r>
    </w:p>
    <w:p w:rsidR="00EC68A4" w:rsidRDefault="00EC68A4">
      <w:pPr>
        <w:spacing w:before="0" w:beforeAutospacing="0" w:after="0" w:afterAutospacing="0"/>
        <w:divId w:val="1849250001"/>
        <w:rPr>
          <w:rFonts w:ascii="Verdana" w:eastAsia="Times New Roman" w:hAnsi="Verdana"/>
          <w:color w:val="000000"/>
          <w:lang w:val="en"/>
        </w:rPr>
      </w:pPr>
      <w:bookmarkStart w:id="54" w:name="anchor15"/>
      <w:bookmarkEnd w:id="54"/>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55" w:name="rfc.section.4.3"/>
      <w:bookmarkEnd w:id="55"/>
      <w:r>
        <w:rPr>
          <w:rFonts w:eastAsia="Times New Roman"/>
          <w:lang w:val="en"/>
        </w:rPr>
        <w:t>4.3.</w:t>
      </w:r>
      <w:proofErr w:type="gramStart"/>
      <w:r>
        <w:rPr>
          <w:rFonts w:eastAsia="Times New Roman"/>
          <w:lang w:val="en"/>
        </w:rPr>
        <w:t>  Provider</w:t>
      </w:r>
      <w:proofErr w:type="gramEnd"/>
      <w:r>
        <w:rPr>
          <w:rFonts w:eastAsia="Times New Roman"/>
          <w:lang w:val="en"/>
        </w:rPr>
        <w:t xml:space="preserve"> Configuration Verification</w:t>
      </w:r>
    </w:p>
    <w:p w:rsidR="00EC68A4" w:rsidRDefault="00EC68A4">
      <w:pPr>
        <w:pStyle w:val="NormalWeb"/>
        <w:divId w:val="1849250001"/>
        <w:rPr>
          <w:rFonts w:ascii="Verdana" w:hAnsi="Verdana"/>
          <w:color w:val="000000"/>
          <w:lang w:val="en"/>
        </w:rPr>
      </w:pPr>
      <w:r>
        <w:rPr>
          <w:rFonts w:ascii="Verdana" w:hAnsi="Verdana"/>
          <w:color w:val="000000"/>
          <w:lang w:val="en"/>
        </w:rPr>
        <w:t xml:space="preserve">If the configuration response contains the </w:t>
      </w:r>
      <w:r>
        <w:rPr>
          <w:rStyle w:val="HTMLTypewriter"/>
          <w:lang w:val="en"/>
        </w:rPr>
        <w:t>issuer</w:t>
      </w:r>
      <w:r>
        <w:rPr>
          <w:rFonts w:ascii="Verdana" w:hAnsi="Verdana"/>
          <w:color w:val="000000"/>
          <w:lang w:val="en"/>
        </w:rPr>
        <w:t xml:space="preserve"> element, the value MUST exactly match the </w:t>
      </w:r>
      <w:r>
        <w:rPr>
          <w:rStyle w:val="HTMLTypewriter"/>
          <w:lang w:val="en"/>
        </w:rPr>
        <w:t>issuer</w:t>
      </w:r>
      <w:r>
        <w:rPr>
          <w:rFonts w:ascii="Verdana" w:hAnsi="Verdana"/>
          <w:color w:val="000000"/>
          <w:lang w:val="en"/>
        </w:rPr>
        <w:t xml:space="preserve"> URL that was used to retrieve it. </w:t>
      </w:r>
    </w:p>
    <w:p w:rsidR="00EC68A4" w:rsidRDefault="00EC68A4">
      <w:pPr>
        <w:spacing w:before="0" w:beforeAutospacing="0" w:after="0" w:afterAutospacing="0"/>
        <w:divId w:val="1849250001"/>
        <w:rPr>
          <w:rFonts w:ascii="Verdana" w:eastAsia="Times New Roman" w:hAnsi="Verdana"/>
          <w:color w:val="000000"/>
          <w:lang w:val="en"/>
        </w:rPr>
      </w:pPr>
      <w:bookmarkStart w:id="56" w:name="IANA"/>
      <w:bookmarkEnd w:id="56"/>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57" w:name="rfc.section.5"/>
      <w:bookmarkEnd w:id="57"/>
      <w:r>
        <w:rPr>
          <w:rFonts w:eastAsia="Times New Roman"/>
          <w:lang w:val="en"/>
        </w:rPr>
        <w:t>5.  IANA Considerations</w:t>
      </w:r>
    </w:p>
    <w:p w:rsidR="00EC68A4" w:rsidRDefault="00EC68A4">
      <w:pPr>
        <w:pStyle w:val="NormalWeb"/>
        <w:divId w:val="1849250001"/>
        <w:rPr>
          <w:rFonts w:ascii="Verdana" w:hAnsi="Verdana"/>
          <w:color w:val="000000"/>
          <w:lang w:val="en"/>
        </w:rPr>
      </w:pPr>
      <w:r>
        <w:rPr>
          <w:rFonts w:ascii="Verdana" w:hAnsi="Verdana"/>
          <w:color w:val="000000"/>
          <w:lang w:val="en"/>
        </w:rPr>
        <w:t xml:space="preserve">This document makes no request of IANA. </w:t>
      </w:r>
    </w:p>
    <w:p w:rsidR="00EC68A4" w:rsidRDefault="00EC68A4">
      <w:pPr>
        <w:spacing w:before="0" w:beforeAutospacing="0" w:after="0" w:afterAutospacing="0"/>
        <w:divId w:val="1849250001"/>
        <w:rPr>
          <w:rFonts w:ascii="Verdana" w:eastAsia="Times New Roman" w:hAnsi="Verdana"/>
          <w:color w:val="000000"/>
          <w:lang w:val="en"/>
        </w:rPr>
      </w:pPr>
      <w:bookmarkStart w:id="58" w:name="Security"/>
      <w:bookmarkEnd w:id="58"/>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59" w:name="rfc.section.6"/>
      <w:bookmarkEnd w:id="59"/>
      <w:r>
        <w:rPr>
          <w:rFonts w:eastAsia="Times New Roman"/>
          <w:lang w:val="en"/>
        </w:rPr>
        <w:t>6.  Security Considerations</w:t>
      </w:r>
    </w:p>
    <w:p w:rsidR="00EC68A4" w:rsidRDefault="00EC68A4">
      <w:pPr>
        <w:pStyle w:val="NormalWeb"/>
        <w:divId w:val="1849250001"/>
        <w:rPr>
          <w:rFonts w:ascii="Verdana" w:hAnsi="Verdana"/>
          <w:color w:val="000000"/>
          <w:lang w:val="en"/>
        </w:rPr>
      </w:pPr>
      <w:r>
        <w:rPr>
          <w:rFonts w:ascii="Verdana" w:hAnsi="Verdana"/>
          <w:color w:val="000000"/>
          <w:lang w:val="en"/>
        </w:rPr>
        <w:t xml:space="preserve">TBD </w:t>
      </w:r>
    </w:p>
    <w:p w:rsidR="00EC68A4" w:rsidRDefault="00EC68A4">
      <w:pPr>
        <w:spacing w:before="0" w:beforeAutospacing="0" w:after="0" w:afterAutospacing="0"/>
        <w:divId w:val="1849250001"/>
        <w:rPr>
          <w:rFonts w:ascii="Verdana" w:eastAsia="Times New Roman" w:hAnsi="Verdana"/>
          <w:color w:val="000000"/>
          <w:lang w:val="en"/>
        </w:rPr>
      </w:pPr>
      <w:bookmarkStart w:id="60" w:name="anchor16"/>
      <w:bookmarkEnd w:id="60"/>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61" w:name="rfc.section.7"/>
      <w:bookmarkEnd w:id="61"/>
      <w:r>
        <w:rPr>
          <w:rFonts w:eastAsia="Times New Roman"/>
          <w:lang w:val="en"/>
        </w:rPr>
        <w:t xml:space="preserve">7.  Open Issues and Things </w:t>
      </w:r>
      <w:proofErr w:type="gramStart"/>
      <w:r>
        <w:rPr>
          <w:rFonts w:eastAsia="Times New Roman"/>
          <w:lang w:val="en"/>
        </w:rPr>
        <w:t>To</w:t>
      </w:r>
      <w:proofErr w:type="gramEnd"/>
      <w:r>
        <w:rPr>
          <w:rFonts w:eastAsia="Times New Roman"/>
          <w:lang w:val="en"/>
        </w:rPr>
        <w:t xml:space="preserve"> Be Done (TBD)</w:t>
      </w:r>
    </w:p>
    <w:p w:rsidR="00EC68A4" w:rsidRDefault="00EC68A4">
      <w:pPr>
        <w:pStyle w:val="NormalWeb"/>
        <w:divId w:val="1849250001"/>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Following items remain to be done in this draft: </w:t>
      </w:r>
    </w:p>
    <w:p w:rsidR="00EC68A4" w:rsidRDefault="00EC68A4">
      <w:pPr>
        <w:numPr>
          <w:ilvl w:val="0"/>
          <w:numId w:val="4"/>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Should </w:t>
      </w:r>
      <w:r>
        <w:rPr>
          <w:rStyle w:val="HTMLTypewriter"/>
          <w:lang w:val="en"/>
        </w:rPr>
        <w:t>issuer</w:t>
      </w:r>
      <w:r>
        <w:rPr>
          <w:rFonts w:ascii="Verdana" w:eastAsia="Times New Roman" w:hAnsi="Verdana"/>
          <w:color w:val="000000"/>
          <w:lang w:val="en"/>
        </w:rPr>
        <w:t xml:space="preserve"> be in the Provider Configuration Response? </w:t>
      </w:r>
    </w:p>
    <w:p w:rsidR="00EC68A4" w:rsidRDefault="00EC68A4">
      <w:pPr>
        <w:numPr>
          <w:ilvl w:val="0"/>
          <w:numId w:val="4"/>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Should </w:t>
      </w:r>
      <w:r>
        <w:rPr>
          <w:rStyle w:val="HTMLTypewriter"/>
          <w:lang w:val="en"/>
        </w:rPr>
        <w:t>issuer</w:t>
      </w:r>
      <w:r>
        <w:rPr>
          <w:rFonts w:ascii="Verdana" w:eastAsia="Times New Roman" w:hAnsi="Verdana"/>
          <w:color w:val="000000"/>
          <w:lang w:val="en"/>
        </w:rPr>
        <w:t xml:space="preserve"> be explicitly restricted to the https:// scheme? </w:t>
      </w:r>
    </w:p>
    <w:p w:rsidR="00EC68A4" w:rsidRDefault="00EC68A4">
      <w:pPr>
        <w:spacing w:before="0" w:beforeAutospacing="0" w:after="0" w:afterAutospacing="0"/>
        <w:divId w:val="1849250001"/>
        <w:rPr>
          <w:rFonts w:ascii="Verdana" w:eastAsia="Times New Roman" w:hAnsi="Verdana"/>
          <w:color w:val="000000"/>
          <w:lang w:val="en"/>
        </w:rPr>
      </w:pPr>
      <w:bookmarkStart w:id="62" w:name="rfc.references"/>
      <w:bookmarkEnd w:id="62"/>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63" w:name="rfc.section.8"/>
      <w:bookmarkEnd w:id="63"/>
      <w:r>
        <w:rPr>
          <w:rFonts w:eastAsia="Times New Roman"/>
          <w:lang w:val="en"/>
        </w:rPr>
        <w:t>8.  References</w:t>
      </w:r>
    </w:p>
    <w:p w:rsidR="00EC68A4" w:rsidRDefault="00EC68A4">
      <w:pPr>
        <w:spacing w:before="0" w:beforeAutospacing="0" w:after="0" w:afterAutospacing="0"/>
        <w:divId w:val="1849250001"/>
        <w:rPr>
          <w:rFonts w:ascii="Verdana" w:eastAsia="Times New Roman" w:hAnsi="Verdana"/>
          <w:color w:val="000000"/>
          <w:lang w:val="en"/>
        </w:rPr>
      </w:pPr>
      <w:bookmarkStart w:id="64" w:name="rfc.references1"/>
      <w:bookmarkEnd w:id="64"/>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r>
        <w:rPr>
          <w:rFonts w:eastAsia="Times New Roman"/>
          <w:lang w:val="en"/>
        </w:rPr>
        <w:t>8.1.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605"/>
        <w:gridCol w:w="6751"/>
      </w:tblGrid>
      <w:tr w:rsidR="00EC68A4">
        <w:trPr>
          <w:divId w:val="1849250001"/>
          <w:tblCellSpacing w:w="15" w:type="dxa"/>
        </w:trPr>
        <w:tc>
          <w:tcPr>
            <w:tcW w:w="0" w:type="auto"/>
            <w:hideMark/>
          </w:tcPr>
          <w:p w:rsidR="00EC68A4" w:rsidRDefault="00EC68A4">
            <w:pPr>
              <w:spacing w:before="0" w:beforeAutospacing="0" w:after="0" w:afterAutospacing="0"/>
              <w:rPr>
                <w:rFonts w:ascii="Verdana" w:eastAsia="Times New Roman" w:hAnsi="Verdana"/>
                <w:color w:val="000000"/>
                <w:sz w:val="20"/>
                <w:szCs w:val="20"/>
              </w:rPr>
            </w:pPr>
            <w:bookmarkStart w:id="65" w:name="JWK"/>
            <w:r>
              <w:rPr>
                <w:rFonts w:ascii="Verdana" w:eastAsia="Times New Roman" w:hAnsi="Verdana"/>
                <w:b/>
                <w:bCs/>
                <w:color w:val="000000"/>
                <w:sz w:val="20"/>
                <w:szCs w:val="20"/>
              </w:rPr>
              <w:t>[JWK]</w:t>
            </w:r>
            <w:bookmarkEnd w:id="65"/>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7" w:history="1">
              <w:r>
                <w:rPr>
                  <w:rStyle w:val="Hyperlink"/>
                  <w:rFonts w:ascii="Verdana" w:eastAsia="Times New Roman" w:hAnsi="Verdana"/>
                  <w:sz w:val="20"/>
                  <w:szCs w:val="20"/>
                </w:rPr>
                <w:t>JSON Web Key (JWK)</w:t>
              </w:r>
            </w:hyperlink>
            <w:r>
              <w:rPr>
                <w:rFonts w:ascii="Verdana" w:eastAsia="Times New Roman" w:hAnsi="Verdana"/>
                <w:color w:val="000000"/>
                <w:sz w:val="20"/>
                <w:szCs w:val="20"/>
              </w:rPr>
              <w:t>,” July 2011.</w:t>
            </w:r>
          </w:p>
        </w:tc>
      </w:tr>
      <w:tr w:rsidR="00EC68A4">
        <w:trPr>
          <w:divId w:val="1849250001"/>
          <w:tblCellSpacing w:w="15" w:type="dxa"/>
        </w:trPr>
        <w:tc>
          <w:tcPr>
            <w:tcW w:w="0" w:type="auto"/>
            <w:hideMark/>
          </w:tcPr>
          <w:p w:rsidR="00EC68A4" w:rsidRDefault="00EC68A4">
            <w:pPr>
              <w:spacing w:before="0" w:beforeAutospacing="0" w:after="0" w:afterAutospacing="0"/>
              <w:rPr>
                <w:rFonts w:ascii="Verdana" w:eastAsia="Times New Roman" w:hAnsi="Verdana"/>
                <w:color w:val="000000"/>
                <w:sz w:val="20"/>
                <w:szCs w:val="20"/>
              </w:rPr>
            </w:pPr>
            <w:bookmarkStart w:id="66" w:name="OpenID.Messages"/>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OpenID.Messages</w:t>
            </w:r>
            <w:proofErr w:type="spellEnd"/>
            <w:r>
              <w:rPr>
                <w:rFonts w:ascii="Verdana" w:eastAsia="Times New Roman" w:hAnsi="Verdana"/>
                <w:b/>
                <w:bCs/>
                <w:color w:val="000000"/>
                <w:sz w:val="20"/>
                <w:szCs w:val="20"/>
              </w:rPr>
              <w:t>]</w:t>
            </w:r>
            <w:bookmarkEnd w:id="66"/>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Sakimura</w:t>
            </w:r>
            <w:proofErr w:type="spellEnd"/>
            <w:r>
              <w:rPr>
                <w:rFonts w:ascii="Verdana" w:eastAsia="Times New Roman" w:hAnsi="Verdana"/>
                <w:color w:val="000000"/>
                <w:sz w:val="20"/>
                <w:szCs w:val="20"/>
              </w:rPr>
              <w:t xml:space="preserve">, N., </w:t>
            </w:r>
            <w:proofErr w:type="spellStart"/>
            <w:r>
              <w:rPr>
                <w:rFonts w:ascii="Verdana" w:eastAsia="Times New Roman" w:hAnsi="Verdana"/>
                <w:color w:val="000000"/>
                <w:sz w:val="20"/>
                <w:szCs w:val="20"/>
              </w:rPr>
              <w:t>Recordon</w:t>
            </w:r>
            <w:proofErr w:type="spellEnd"/>
            <w:r>
              <w:rPr>
                <w:rFonts w:ascii="Verdana" w:eastAsia="Times New Roman" w:hAnsi="Verdana"/>
                <w:color w:val="000000"/>
                <w:sz w:val="20"/>
                <w:szCs w:val="20"/>
              </w:rPr>
              <w:t>, D., Bradley, J., de Medeiros, B., Jones, M., and E. Jay, “</w:t>
            </w:r>
            <w:proofErr w:type="spellStart"/>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HYPERLINK "http://openid.net/specs/openid-connect-messages-1_0.html"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OpenID</w:t>
            </w:r>
            <w:proofErr w:type="spellEnd"/>
            <w:r>
              <w:rPr>
                <w:rStyle w:val="Hyperlink"/>
                <w:rFonts w:ascii="Verdana" w:eastAsia="Times New Roman" w:hAnsi="Verdana"/>
                <w:sz w:val="20"/>
                <w:szCs w:val="20"/>
              </w:rPr>
              <w:t xml:space="preserve"> Connect Messages 1.0</w:t>
            </w:r>
            <w:r>
              <w:rPr>
                <w:rFonts w:ascii="Verdana" w:eastAsia="Times New Roman" w:hAnsi="Verdana"/>
                <w:color w:val="000000"/>
                <w:sz w:val="20"/>
                <w:szCs w:val="20"/>
              </w:rPr>
              <w:fldChar w:fldCharType="end"/>
            </w:r>
            <w:r>
              <w:rPr>
                <w:rFonts w:ascii="Verdana" w:eastAsia="Times New Roman" w:hAnsi="Verdana"/>
                <w:color w:val="000000"/>
                <w:sz w:val="20"/>
                <w:szCs w:val="20"/>
              </w:rPr>
              <w:t>,” September 2011.</w:t>
            </w:r>
          </w:p>
        </w:tc>
      </w:tr>
      <w:tr w:rsidR="00EC68A4">
        <w:trPr>
          <w:divId w:val="1849250001"/>
          <w:tblCellSpacing w:w="15" w:type="dxa"/>
        </w:trPr>
        <w:tc>
          <w:tcPr>
            <w:tcW w:w="0" w:type="auto"/>
            <w:hideMark/>
          </w:tcPr>
          <w:p w:rsidR="00EC68A4" w:rsidRDefault="00EC68A4">
            <w:pPr>
              <w:spacing w:before="0" w:beforeAutospacing="0" w:after="0" w:afterAutospacing="0"/>
              <w:rPr>
                <w:rFonts w:ascii="Verdana" w:eastAsia="Times New Roman" w:hAnsi="Verdana"/>
                <w:color w:val="000000"/>
                <w:sz w:val="20"/>
                <w:szCs w:val="20"/>
              </w:rPr>
            </w:pPr>
            <w:bookmarkStart w:id="67" w:name="OpenID.Registrat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OpenID.Registration</w:t>
            </w:r>
            <w:proofErr w:type="spellEnd"/>
            <w:r>
              <w:rPr>
                <w:rFonts w:ascii="Verdana" w:eastAsia="Times New Roman" w:hAnsi="Verdana"/>
                <w:b/>
                <w:bCs/>
                <w:color w:val="000000"/>
                <w:sz w:val="20"/>
                <w:szCs w:val="20"/>
              </w:rPr>
              <w:t>]</w:t>
            </w:r>
            <w:bookmarkEnd w:id="67"/>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Sakimura</w:t>
            </w:r>
            <w:proofErr w:type="spellEnd"/>
            <w:r>
              <w:rPr>
                <w:rFonts w:ascii="Verdana" w:eastAsia="Times New Roman" w:hAnsi="Verdana"/>
                <w:color w:val="000000"/>
                <w:sz w:val="20"/>
                <w:szCs w:val="20"/>
              </w:rPr>
              <w:t>, N., Bradley, J., Ed., and M. Jones, “</w:t>
            </w:r>
            <w:proofErr w:type="spellStart"/>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HYPERLINK "http://openid.net/specs/openid-connect-registration-1_0.html"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OpenID</w:t>
            </w:r>
            <w:proofErr w:type="spellEnd"/>
            <w:r>
              <w:rPr>
                <w:rStyle w:val="Hyperlink"/>
                <w:rFonts w:ascii="Verdana" w:eastAsia="Times New Roman" w:hAnsi="Verdana"/>
                <w:sz w:val="20"/>
                <w:szCs w:val="20"/>
              </w:rPr>
              <w:t xml:space="preserve"> Connect Dynamic Client Registration 1.0</w:t>
            </w:r>
            <w:r>
              <w:rPr>
                <w:rFonts w:ascii="Verdana" w:eastAsia="Times New Roman" w:hAnsi="Verdana"/>
                <w:color w:val="000000"/>
                <w:sz w:val="20"/>
                <w:szCs w:val="20"/>
              </w:rPr>
              <w:fldChar w:fldCharType="end"/>
            </w:r>
            <w:r>
              <w:rPr>
                <w:rFonts w:ascii="Verdana" w:eastAsia="Times New Roman" w:hAnsi="Verdana"/>
                <w:color w:val="000000"/>
                <w:sz w:val="20"/>
                <w:szCs w:val="20"/>
              </w:rPr>
              <w:t>,” September 2011.</w:t>
            </w:r>
          </w:p>
        </w:tc>
      </w:tr>
      <w:tr w:rsidR="00EC68A4">
        <w:trPr>
          <w:divId w:val="1849250001"/>
          <w:tblCellSpacing w:w="15" w:type="dxa"/>
        </w:trPr>
        <w:tc>
          <w:tcPr>
            <w:tcW w:w="0" w:type="auto"/>
            <w:hideMark/>
          </w:tcPr>
          <w:p w:rsidR="00EC68A4" w:rsidRDefault="00EC68A4">
            <w:pPr>
              <w:spacing w:before="0" w:beforeAutospacing="0" w:after="0" w:afterAutospacing="0"/>
              <w:rPr>
                <w:rFonts w:ascii="Verdana" w:eastAsia="Times New Roman" w:hAnsi="Verdana"/>
                <w:color w:val="000000"/>
                <w:sz w:val="20"/>
                <w:szCs w:val="20"/>
              </w:rPr>
            </w:pPr>
            <w:bookmarkStart w:id="68" w:name="OpenID.Sess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OpenID.Session</w:t>
            </w:r>
            <w:proofErr w:type="spellEnd"/>
            <w:r>
              <w:rPr>
                <w:rFonts w:ascii="Verdana" w:eastAsia="Times New Roman" w:hAnsi="Verdana"/>
                <w:b/>
                <w:bCs/>
                <w:color w:val="000000"/>
                <w:sz w:val="20"/>
                <w:szCs w:val="20"/>
              </w:rPr>
              <w:t>]</w:t>
            </w:r>
            <w:bookmarkEnd w:id="68"/>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Sakimura</w:t>
            </w:r>
            <w:proofErr w:type="spellEnd"/>
            <w:r>
              <w:rPr>
                <w:rFonts w:ascii="Verdana" w:eastAsia="Times New Roman" w:hAnsi="Verdana"/>
                <w:color w:val="000000"/>
                <w:sz w:val="20"/>
                <w:szCs w:val="20"/>
              </w:rPr>
              <w:t xml:space="preserve">, N., Bradley, J., Jones, M., de Medeiros, B., </w:t>
            </w:r>
            <w:proofErr w:type="spellStart"/>
            <w:r>
              <w:rPr>
                <w:rFonts w:ascii="Verdana" w:eastAsia="Times New Roman" w:hAnsi="Verdana"/>
                <w:color w:val="000000"/>
                <w:sz w:val="20"/>
                <w:szCs w:val="20"/>
              </w:rPr>
              <w:t>Mortimore</w:t>
            </w:r>
            <w:proofErr w:type="spellEnd"/>
            <w:r>
              <w:rPr>
                <w:rFonts w:ascii="Verdana" w:eastAsia="Times New Roman" w:hAnsi="Verdana"/>
                <w:color w:val="000000"/>
                <w:sz w:val="20"/>
                <w:szCs w:val="20"/>
              </w:rPr>
              <w:t>, C., and E. Jay, “</w:t>
            </w:r>
            <w:proofErr w:type="spellStart"/>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HYPERLINK "http://openid.net/specs/openid-connect-session-1_0.html"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OpenID</w:t>
            </w:r>
            <w:proofErr w:type="spellEnd"/>
            <w:r>
              <w:rPr>
                <w:rStyle w:val="Hyperlink"/>
                <w:rFonts w:ascii="Verdana" w:eastAsia="Times New Roman" w:hAnsi="Verdana"/>
                <w:sz w:val="20"/>
                <w:szCs w:val="20"/>
              </w:rPr>
              <w:t xml:space="preserve"> Connect Session Management 1.0</w:t>
            </w:r>
            <w:r>
              <w:rPr>
                <w:rFonts w:ascii="Verdana" w:eastAsia="Times New Roman" w:hAnsi="Verdana"/>
                <w:color w:val="000000"/>
                <w:sz w:val="20"/>
                <w:szCs w:val="20"/>
              </w:rPr>
              <w:fldChar w:fldCharType="end"/>
            </w:r>
            <w:r>
              <w:rPr>
                <w:rFonts w:ascii="Verdana" w:eastAsia="Times New Roman" w:hAnsi="Verdana"/>
                <w:color w:val="000000"/>
                <w:sz w:val="20"/>
                <w:szCs w:val="20"/>
              </w:rPr>
              <w:t>,” September 2011.</w:t>
            </w:r>
          </w:p>
        </w:tc>
      </w:tr>
      <w:tr w:rsidR="00EC68A4">
        <w:trPr>
          <w:divId w:val="1849250001"/>
          <w:tblCellSpacing w:w="15" w:type="dxa"/>
        </w:trPr>
        <w:tc>
          <w:tcPr>
            <w:tcW w:w="0" w:type="auto"/>
            <w:hideMark/>
          </w:tcPr>
          <w:p w:rsidR="00EC68A4" w:rsidRDefault="00EC68A4">
            <w:pPr>
              <w:spacing w:before="0" w:beforeAutospacing="0" w:after="0" w:afterAutospacing="0"/>
              <w:rPr>
                <w:rFonts w:ascii="Verdana" w:eastAsia="Times New Roman" w:hAnsi="Verdana"/>
                <w:color w:val="000000"/>
                <w:sz w:val="20"/>
                <w:szCs w:val="20"/>
              </w:rPr>
            </w:pPr>
            <w:bookmarkStart w:id="69" w:name="RFC2119"/>
            <w:r>
              <w:rPr>
                <w:rFonts w:ascii="Verdana" w:eastAsia="Times New Roman" w:hAnsi="Verdana"/>
                <w:b/>
                <w:bCs/>
                <w:color w:val="000000"/>
                <w:sz w:val="20"/>
                <w:szCs w:val="20"/>
              </w:rPr>
              <w:t>[RFC2119]</w:t>
            </w:r>
            <w:bookmarkEnd w:id="69"/>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hyperlink r:id="rId8" w:history="1">
              <w:proofErr w:type="spellStart"/>
              <w:r>
                <w:rPr>
                  <w:rStyle w:val="Hyperlink"/>
                  <w:rFonts w:ascii="Verdana" w:eastAsia="Times New Roman" w:hAnsi="Verdana"/>
                  <w:sz w:val="20"/>
                  <w:szCs w:val="20"/>
                </w:rPr>
                <w:t>Bradner</w:t>
              </w:r>
              <w:proofErr w:type="spellEnd"/>
              <w:r>
                <w:rPr>
                  <w:rStyle w:val="Hyperlink"/>
                  <w:rFonts w:ascii="Verdana" w:eastAsia="Times New Roman" w:hAnsi="Verdana"/>
                  <w:sz w:val="20"/>
                  <w:szCs w:val="20"/>
                </w:rPr>
                <w:t>, S.</w:t>
              </w:r>
            </w:hyperlink>
            <w:r>
              <w:rPr>
                <w:rFonts w:ascii="Verdana" w:eastAsia="Times New Roman" w:hAnsi="Verdana"/>
                <w:color w:val="000000"/>
                <w:sz w:val="20"/>
                <w:szCs w:val="20"/>
              </w:rPr>
              <w:t>, “</w:t>
            </w:r>
            <w:hyperlink r:id="rId9"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10"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1"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12"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EC68A4">
        <w:trPr>
          <w:divId w:val="1849250001"/>
          <w:tblCellSpacing w:w="15" w:type="dxa"/>
        </w:trPr>
        <w:tc>
          <w:tcPr>
            <w:tcW w:w="0" w:type="auto"/>
            <w:hideMark/>
          </w:tcPr>
          <w:p w:rsidR="00EC68A4" w:rsidRDefault="00EC68A4">
            <w:pPr>
              <w:spacing w:before="0" w:beforeAutospacing="0" w:after="0" w:afterAutospacing="0"/>
              <w:rPr>
                <w:rFonts w:ascii="Verdana" w:eastAsia="Times New Roman" w:hAnsi="Verdana"/>
                <w:color w:val="000000"/>
                <w:sz w:val="20"/>
                <w:szCs w:val="20"/>
              </w:rPr>
            </w:pPr>
            <w:bookmarkStart w:id="70" w:name="RFC3986"/>
            <w:r>
              <w:rPr>
                <w:rFonts w:ascii="Verdana" w:eastAsia="Times New Roman" w:hAnsi="Verdana"/>
                <w:b/>
                <w:bCs/>
                <w:color w:val="000000"/>
                <w:sz w:val="20"/>
                <w:szCs w:val="20"/>
              </w:rPr>
              <w:t>[RFC3986]</w:t>
            </w:r>
            <w:bookmarkEnd w:id="70"/>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hyperlink r:id="rId13"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14"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15" w:history="1">
              <w:r>
                <w:rPr>
                  <w:rStyle w:val="Hyperlink"/>
                  <w:rFonts w:ascii="Verdana" w:eastAsia="Times New Roman" w:hAnsi="Verdana"/>
                  <w:sz w:val="20"/>
                  <w:szCs w:val="20"/>
                </w:rPr>
                <w:t xml:space="preserve">L. </w:t>
              </w:r>
              <w:proofErr w:type="spellStart"/>
              <w:r>
                <w:rPr>
                  <w:rStyle w:val="Hyperlink"/>
                  <w:rFonts w:ascii="Verdana" w:eastAsia="Times New Roman" w:hAnsi="Verdana"/>
                  <w:sz w:val="20"/>
                  <w:szCs w:val="20"/>
                </w:rPr>
                <w:t>Masinter</w:t>
              </w:r>
              <w:proofErr w:type="spellEnd"/>
            </w:hyperlink>
            <w:r>
              <w:rPr>
                <w:rFonts w:ascii="Verdana" w:eastAsia="Times New Roman" w:hAnsi="Verdana"/>
                <w:color w:val="000000"/>
                <w:sz w:val="20"/>
                <w:szCs w:val="20"/>
              </w:rPr>
              <w:t>, “</w:t>
            </w:r>
            <w:hyperlink r:id="rId16"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January 2005 (</w:t>
            </w:r>
            <w:hyperlink r:id="rId17"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8"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19"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EC68A4">
        <w:trPr>
          <w:divId w:val="1849250001"/>
          <w:tblCellSpacing w:w="15" w:type="dxa"/>
        </w:trPr>
        <w:tc>
          <w:tcPr>
            <w:tcW w:w="0" w:type="auto"/>
            <w:hideMark/>
          </w:tcPr>
          <w:p w:rsidR="00EC68A4" w:rsidRDefault="00EC68A4">
            <w:pPr>
              <w:spacing w:before="0" w:beforeAutospacing="0" w:after="0" w:afterAutospacing="0"/>
              <w:rPr>
                <w:rFonts w:ascii="Verdana" w:eastAsia="Times New Roman" w:hAnsi="Verdana"/>
                <w:color w:val="000000"/>
                <w:sz w:val="20"/>
                <w:szCs w:val="20"/>
              </w:rPr>
            </w:pPr>
            <w:bookmarkStart w:id="71" w:name="RFC5246"/>
            <w:r>
              <w:rPr>
                <w:rFonts w:ascii="Verdana" w:eastAsia="Times New Roman" w:hAnsi="Verdana"/>
                <w:b/>
                <w:bCs/>
                <w:color w:val="000000"/>
                <w:sz w:val="20"/>
                <w:szCs w:val="20"/>
              </w:rPr>
              <w:t>[RFC5246]</w:t>
            </w:r>
            <w:bookmarkEnd w:id="71"/>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Dierks</w:t>
            </w:r>
            <w:proofErr w:type="spellEnd"/>
            <w:r>
              <w:rPr>
                <w:rFonts w:ascii="Verdana" w:eastAsia="Times New Roman" w:hAnsi="Verdana"/>
                <w:color w:val="000000"/>
                <w:sz w:val="20"/>
                <w:szCs w:val="20"/>
              </w:rPr>
              <w:t xml:space="preserve">, T. and E. </w:t>
            </w:r>
            <w:proofErr w:type="spellStart"/>
            <w:r>
              <w:rPr>
                <w:rFonts w:ascii="Verdana" w:eastAsia="Times New Roman" w:hAnsi="Verdana"/>
                <w:color w:val="000000"/>
                <w:sz w:val="20"/>
                <w:szCs w:val="20"/>
              </w:rPr>
              <w:t>Rescorla</w:t>
            </w:r>
            <w:proofErr w:type="spellEnd"/>
            <w:r>
              <w:rPr>
                <w:rFonts w:ascii="Verdana" w:eastAsia="Times New Roman" w:hAnsi="Verdana"/>
                <w:color w:val="000000"/>
                <w:sz w:val="20"/>
                <w:szCs w:val="20"/>
              </w:rPr>
              <w:t>, “</w:t>
            </w:r>
            <w:hyperlink r:id="rId20"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2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EC68A4">
        <w:trPr>
          <w:divId w:val="1849250001"/>
          <w:tblCellSpacing w:w="15" w:type="dxa"/>
        </w:trPr>
        <w:tc>
          <w:tcPr>
            <w:tcW w:w="0" w:type="auto"/>
            <w:hideMark/>
          </w:tcPr>
          <w:p w:rsidR="00EC68A4" w:rsidRDefault="00EC68A4">
            <w:pPr>
              <w:spacing w:before="0" w:beforeAutospacing="0" w:after="0" w:afterAutospacing="0"/>
              <w:rPr>
                <w:rFonts w:ascii="Verdana" w:eastAsia="Times New Roman" w:hAnsi="Verdana"/>
                <w:color w:val="000000"/>
                <w:sz w:val="20"/>
                <w:szCs w:val="20"/>
              </w:rPr>
            </w:pPr>
            <w:bookmarkStart w:id="72" w:name="RFC5785"/>
            <w:r>
              <w:rPr>
                <w:rFonts w:ascii="Verdana" w:eastAsia="Times New Roman" w:hAnsi="Verdana"/>
                <w:b/>
                <w:bCs/>
                <w:color w:val="000000"/>
                <w:sz w:val="20"/>
                <w:szCs w:val="20"/>
              </w:rPr>
              <w:t>[RFC5785]</w:t>
            </w:r>
            <w:bookmarkEnd w:id="72"/>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Nottingham, M. and E. Hammer-</w:t>
            </w:r>
            <w:proofErr w:type="spellStart"/>
            <w:r>
              <w:rPr>
                <w:rFonts w:ascii="Verdana" w:eastAsia="Times New Roman" w:hAnsi="Verdana"/>
                <w:color w:val="000000"/>
                <w:sz w:val="20"/>
                <w:szCs w:val="20"/>
              </w:rPr>
              <w:t>Lahav</w:t>
            </w:r>
            <w:proofErr w:type="spellEnd"/>
            <w:r>
              <w:rPr>
                <w:rFonts w:ascii="Verdana" w:eastAsia="Times New Roman" w:hAnsi="Verdana"/>
                <w:color w:val="000000"/>
                <w:sz w:val="20"/>
                <w:szCs w:val="20"/>
              </w:rPr>
              <w:t>, “</w:t>
            </w:r>
            <w:hyperlink r:id="rId22" w:history="1">
              <w:r>
                <w:rPr>
                  <w:rStyle w:val="Hyperlink"/>
                  <w:rFonts w:ascii="Verdana" w:eastAsia="Times New Roman" w:hAnsi="Verdana"/>
                  <w:sz w:val="20"/>
                  <w:szCs w:val="20"/>
                </w:rPr>
                <w:t>Defining Well-Known Uniform Resource Identifiers (URIs)</w:t>
              </w:r>
            </w:hyperlink>
            <w:r>
              <w:rPr>
                <w:rFonts w:ascii="Verdana" w:eastAsia="Times New Roman" w:hAnsi="Verdana"/>
                <w:color w:val="000000"/>
                <w:sz w:val="20"/>
                <w:szCs w:val="20"/>
              </w:rPr>
              <w:t>,” RFC 5785, April 2010 (</w:t>
            </w:r>
            <w:hyperlink r:id="rId2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EC68A4">
        <w:trPr>
          <w:divId w:val="1849250001"/>
          <w:tblCellSpacing w:w="15" w:type="dxa"/>
        </w:trPr>
        <w:tc>
          <w:tcPr>
            <w:tcW w:w="0" w:type="auto"/>
            <w:hideMark/>
          </w:tcPr>
          <w:p w:rsidR="00EC68A4" w:rsidRDefault="00EC68A4">
            <w:pPr>
              <w:spacing w:before="0" w:beforeAutospacing="0" w:after="0" w:afterAutospacing="0"/>
              <w:rPr>
                <w:rFonts w:ascii="Verdana" w:eastAsia="Times New Roman" w:hAnsi="Verdana"/>
                <w:color w:val="000000"/>
                <w:sz w:val="20"/>
                <w:szCs w:val="20"/>
              </w:rPr>
            </w:pPr>
            <w:bookmarkStart w:id="73" w:name="SWD"/>
            <w:r>
              <w:rPr>
                <w:rFonts w:ascii="Verdana" w:eastAsia="Times New Roman" w:hAnsi="Verdana"/>
                <w:b/>
                <w:bCs/>
                <w:color w:val="000000"/>
                <w:sz w:val="20"/>
                <w:szCs w:val="20"/>
              </w:rPr>
              <w:t>[SWD]</w:t>
            </w:r>
            <w:bookmarkEnd w:id="73"/>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Ed. and Y. Goland, “</w:t>
            </w:r>
            <w:hyperlink r:id="rId24" w:history="1">
              <w:r>
                <w:rPr>
                  <w:rStyle w:val="Hyperlink"/>
                  <w:rFonts w:ascii="Verdana" w:eastAsia="Times New Roman" w:hAnsi="Verdana"/>
                  <w:sz w:val="20"/>
                  <w:szCs w:val="20"/>
                </w:rPr>
                <w:t>Simple Web Discovery</w:t>
              </w:r>
            </w:hyperlink>
            <w:r>
              <w:rPr>
                <w:rFonts w:ascii="Verdana" w:eastAsia="Times New Roman" w:hAnsi="Verdana"/>
                <w:color w:val="000000"/>
                <w:sz w:val="20"/>
                <w:szCs w:val="20"/>
              </w:rPr>
              <w:t>,” July 2011.</w:t>
            </w:r>
          </w:p>
        </w:tc>
      </w:tr>
    </w:tbl>
    <w:p w:rsidR="00EC68A4" w:rsidRDefault="00EC68A4">
      <w:pPr>
        <w:spacing w:before="0" w:beforeAutospacing="0" w:after="0" w:afterAutospacing="0"/>
        <w:divId w:val="1849250001"/>
        <w:rPr>
          <w:rFonts w:ascii="Verdana" w:eastAsia="Times New Roman" w:hAnsi="Verdana"/>
          <w:color w:val="000000"/>
          <w:lang w:val="en"/>
        </w:rPr>
      </w:pPr>
      <w:bookmarkStart w:id="74" w:name="rfc.references2"/>
      <w:bookmarkEnd w:id="74"/>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r>
        <w:rPr>
          <w:rFonts w:eastAsia="Times New Roman"/>
          <w:lang w:val="en"/>
        </w:rPr>
        <w:t>8.2.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25"/>
        <w:gridCol w:w="7231"/>
      </w:tblGrid>
      <w:tr w:rsidR="00EC68A4">
        <w:trPr>
          <w:divId w:val="1849250001"/>
          <w:tblCellSpacing w:w="15" w:type="dxa"/>
        </w:trPr>
        <w:tc>
          <w:tcPr>
            <w:tcW w:w="0" w:type="auto"/>
            <w:hideMark/>
          </w:tcPr>
          <w:p w:rsidR="00EC68A4" w:rsidRDefault="00EC68A4">
            <w:pPr>
              <w:spacing w:before="0" w:beforeAutospacing="0" w:after="0" w:afterAutospacing="0"/>
              <w:rPr>
                <w:rFonts w:ascii="Verdana" w:eastAsia="Times New Roman" w:hAnsi="Verdana"/>
                <w:color w:val="000000"/>
                <w:sz w:val="20"/>
                <w:szCs w:val="20"/>
              </w:rPr>
            </w:pPr>
            <w:bookmarkStart w:id="75" w:name="OAuth2.0"/>
            <w:r>
              <w:rPr>
                <w:rFonts w:ascii="Verdana" w:eastAsia="Times New Roman" w:hAnsi="Verdana"/>
                <w:b/>
                <w:bCs/>
                <w:color w:val="000000"/>
                <w:sz w:val="20"/>
                <w:szCs w:val="20"/>
              </w:rPr>
              <w:t>[OAuth2.0]</w:t>
            </w:r>
            <w:bookmarkEnd w:id="75"/>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Hammer-</w:t>
            </w:r>
            <w:proofErr w:type="spellStart"/>
            <w:r>
              <w:rPr>
                <w:rFonts w:ascii="Verdana" w:eastAsia="Times New Roman" w:hAnsi="Verdana"/>
                <w:color w:val="000000"/>
                <w:sz w:val="20"/>
                <w:szCs w:val="20"/>
              </w:rPr>
              <w:t>Lahav</w:t>
            </w:r>
            <w:proofErr w:type="spellEnd"/>
            <w:r>
              <w:rPr>
                <w:rFonts w:ascii="Verdana" w:eastAsia="Times New Roman" w:hAnsi="Verdana"/>
                <w:color w:val="000000"/>
                <w:sz w:val="20"/>
                <w:szCs w:val="20"/>
              </w:rPr>
              <w:t xml:space="preserve">, E., Ed., </w:t>
            </w:r>
            <w:proofErr w:type="spellStart"/>
            <w:r>
              <w:rPr>
                <w:rFonts w:ascii="Verdana" w:eastAsia="Times New Roman" w:hAnsi="Verdana"/>
                <w:color w:val="000000"/>
                <w:sz w:val="20"/>
                <w:szCs w:val="20"/>
              </w:rPr>
              <w:t>Recordon</w:t>
            </w:r>
            <w:proofErr w:type="spellEnd"/>
            <w:r>
              <w:rPr>
                <w:rFonts w:ascii="Verdana" w:eastAsia="Times New Roman" w:hAnsi="Verdana"/>
                <w:color w:val="000000"/>
                <w:sz w:val="20"/>
                <w:szCs w:val="20"/>
              </w:rPr>
              <w:t xml:space="preserve">, D., and D. </w:t>
            </w:r>
            <w:proofErr w:type="spellStart"/>
            <w:r>
              <w:rPr>
                <w:rFonts w:ascii="Verdana" w:eastAsia="Times New Roman" w:hAnsi="Verdana"/>
                <w:color w:val="000000"/>
                <w:sz w:val="20"/>
                <w:szCs w:val="20"/>
              </w:rPr>
              <w:t>Hardt</w:t>
            </w:r>
            <w:proofErr w:type="spellEnd"/>
            <w:r>
              <w:rPr>
                <w:rFonts w:ascii="Verdana" w:eastAsia="Times New Roman" w:hAnsi="Verdana"/>
                <w:color w:val="000000"/>
                <w:sz w:val="20"/>
                <w:szCs w:val="20"/>
              </w:rPr>
              <w:t>, “</w:t>
            </w:r>
            <w:proofErr w:type="spellStart"/>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HYPERLINK "http://tools.ietf.org/html/draft-ietf-oauth-v2"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w:t>
            </w:r>
            <w:proofErr w:type="spellEnd"/>
            <w:r>
              <w:rPr>
                <w:rStyle w:val="Hyperlink"/>
                <w:rFonts w:ascii="Verdana" w:eastAsia="Times New Roman" w:hAnsi="Verdana"/>
                <w:sz w:val="20"/>
                <w:szCs w:val="20"/>
              </w:rPr>
              <w:t xml:space="preserve"> 2.0 Authorization Protocol</w:t>
            </w:r>
            <w:r>
              <w:rPr>
                <w:rFonts w:ascii="Verdana" w:eastAsia="Times New Roman" w:hAnsi="Verdana"/>
                <w:color w:val="000000"/>
                <w:sz w:val="20"/>
                <w:szCs w:val="20"/>
              </w:rPr>
              <w:fldChar w:fldCharType="end"/>
            </w:r>
            <w:r>
              <w:rPr>
                <w:rFonts w:ascii="Verdana" w:eastAsia="Times New Roman" w:hAnsi="Verdana"/>
                <w:color w:val="000000"/>
                <w:sz w:val="20"/>
                <w:szCs w:val="20"/>
              </w:rPr>
              <w:t>,” July 2011.</w:t>
            </w:r>
          </w:p>
        </w:tc>
      </w:tr>
      <w:tr w:rsidR="00EC68A4">
        <w:trPr>
          <w:divId w:val="1849250001"/>
          <w:tblCellSpacing w:w="15" w:type="dxa"/>
        </w:trPr>
        <w:tc>
          <w:tcPr>
            <w:tcW w:w="0" w:type="auto"/>
            <w:hideMark/>
          </w:tcPr>
          <w:p w:rsidR="00EC68A4" w:rsidRDefault="00EC68A4">
            <w:pPr>
              <w:spacing w:before="0" w:beforeAutospacing="0" w:after="0" w:afterAutospacing="0"/>
              <w:rPr>
                <w:rFonts w:ascii="Verdana" w:eastAsia="Times New Roman" w:hAnsi="Verdana"/>
                <w:color w:val="000000"/>
                <w:sz w:val="20"/>
                <w:szCs w:val="20"/>
              </w:rPr>
            </w:pPr>
            <w:bookmarkStart w:id="76" w:name="XRI_Syntax_2.0"/>
            <w:r>
              <w:rPr>
                <w:rFonts w:ascii="Verdana" w:eastAsia="Times New Roman" w:hAnsi="Verdana"/>
                <w:b/>
                <w:bCs/>
                <w:color w:val="000000"/>
                <w:sz w:val="20"/>
                <w:szCs w:val="20"/>
              </w:rPr>
              <w:t>[XRI_Syntax_2.0]</w:t>
            </w:r>
            <w:bookmarkEnd w:id="76"/>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Reed, D. and D. </w:t>
            </w:r>
            <w:proofErr w:type="spellStart"/>
            <w:r>
              <w:rPr>
                <w:rFonts w:ascii="Verdana" w:eastAsia="Times New Roman" w:hAnsi="Verdana"/>
                <w:color w:val="000000"/>
                <w:sz w:val="20"/>
                <w:szCs w:val="20"/>
              </w:rPr>
              <w:t>McAlpin</w:t>
            </w:r>
            <w:proofErr w:type="spellEnd"/>
            <w:r>
              <w:rPr>
                <w:rFonts w:ascii="Verdana" w:eastAsia="Times New Roman" w:hAnsi="Verdana"/>
                <w:color w:val="000000"/>
                <w:sz w:val="20"/>
                <w:szCs w:val="20"/>
              </w:rPr>
              <w:t>, “Extensible Resource Identifier (XRI) Syntax V2.0,” November 2005 (</w:t>
            </w:r>
            <w:hyperlink r:id="rId25"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26" w:history="1">
              <w:r>
                <w:rPr>
                  <w:rStyle w:val="Hyperlink"/>
                  <w:rFonts w:ascii="Verdana" w:eastAsia="Times New Roman" w:hAnsi="Verdana"/>
                  <w:sz w:val="20"/>
                  <w:szCs w:val="20"/>
                </w:rPr>
                <w:t>PDF</w:t>
              </w:r>
            </w:hyperlink>
            <w:r>
              <w:rPr>
                <w:rFonts w:ascii="Verdana" w:eastAsia="Times New Roman" w:hAnsi="Verdana"/>
                <w:color w:val="000000"/>
                <w:sz w:val="20"/>
                <w:szCs w:val="20"/>
              </w:rPr>
              <w:t>).</w:t>
            </w:r>
          </w:p>
        </w:tc>
      </w:tr>
    </w:tbl>
    <w:p w:rsidR="00EC68A4" w:rsidRDefault="00EC68A4">
      <w:pPr>
        <w:spacing w:before="0" w:beforeAutospacing="0" w:after="0" w:afterAutospacing="0"/>
        <w:divId w:val="1849250001"/>
        <w:rPr>
          <w:rFonts w:ascii="Verdana" w:eastAsia="Times New Roman" w:hAnsi="Verdana"/>
          <w:color w:val="000000"/>
          <w:lang w:val="en"/>
        </w:rPr>
      </w:pPr>
      <w:bookmarkStart w:id="77" w:name="Acknowledgements"/>
      <w:bookmarkEnd w:id="77"/>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78" w:name="rfc.section.A"/>
      <w:bookmarkEnd w:id="78"/>
      <w:proofErr w:type="gramStart"/>
      <w:r>
        <w:rPr>
          <w:rFonts w:eastAsia="Times New Roman"/>
          <w:lang w:val="en"/>
        </w:rPr>
        <w:t>Appendix A.</w:t>
      </w:r>
      <w:proofErr w:type="gramEnd"/>
      <w:r>
        <w:rPr>
          <w:rFonts w:eastAsia="Times New Roman"/>
          <w:lang w:val="en"/>
        </w:rPr>
        <w:t>  Acknowledgements</w:t>
      </w:r>
    </w:p>
    <w:p w:rsidR="00EC68A4" w:rsidRDefault="00EC68A4">
      <w:pPr>
        <w:spacing w:before="0" w:beforeAutospacing="0" w:after="0" w:afterAutospacing="0"/>
        <w:divId w:val="1849250001"/>
        <w:rPr>
          <w:rFonts w:ascii="Verdana" w:eastAsia="Times New Roman" w:hAnsi="Verdana"/>
          <w:color w:val="000000"/>
          <w:lang w:val="en"/>
        </w:rPr>
      </w:pPr>
      <w:bookmarkStart w:id="79" w:name="anchor19"/>
      <w:bookmarkEnd w:id="79"/>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bookmarkStart w:id="80" w:name="rfc.section.B"/>
      <w:bookmarkEnd w:id="80"/>
      <w:proofErr w:type="gramStart"/>
      <w:r>
        <w:rPr>
          <w:rFonts w:eastAsia="Times New Roman"/>
          <w:lang w:val="en"/>
        </w:rPr>
        <w:t>Appendix B.</w:t>
      </w:r>
      <w:proofErr w:type="gramEnd"/>
      <w:r>
        <w:rPr>
          <w:rFonts w:eastAsia="Times New Roman"/>
          <w:lang w:val="en"/>
        </w:rPr>
        <w:t>  Document History</w:t>
      </w:r>
    </w:p>
    <w:p w:rsidR="00EC68A4" w:rsidRDefault="00EC68A4">
      <w:pPr>
        <w:pStyle w:val="NormalWeb"/>
        <w:divId w:val="1849250001"/>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-06 </w:t>
      </w:r>
    </w:p>
    <w:p w:rsidR="00EC68A4" w:rsidRDefault="00EC68A4">
      <w:pPr>
        <w:numPr>
          <w:ilvl w:val="0"/>
          <w:numId w:val="5"/>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Changed Check Session Endpoint to Check ID Endpoint to match Basic. </w:t>
      </w:r>
    </w:p>
    <w:p w:rsidR="00EC68A4" w:rsidRDefault="00EC68A4">
      <w:pPr>
        <w:numPr>
          <w:ilvl w:val="0"/>
          <w:numId w:val="5"/>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Changed </w:t>
      </w:r>
      <w:proofErr w:type="spellStart"/>
      <w:r>
        <w:rPr>
          <w:rFonts w:ascii="Verdana" w:eastAsia="Times New Roman" w:hAnsi="Verdana"/>
          <w:color w:val="000000"/>
          <w:lang w:val="en"/>
        </w:rPr>
        <w:t>certs_url</w:t>
      </w:r>
      <w:proofErr w:type="spellEnd"/>
      <w:r>
        <w:rPr>
          <w:rFonts w:ascii="Verdana" w:eastAsia="Times New Roman" w:hAnsi="Verdana"/>
          <w:color w:val="000000"/>
          <w:lang w:val="en"/>
        </w:rPr>
        <w:t xml:space="preserve"> to x509_url to match registration and JWE format. </w:t>
      </w:r>
    </w:p>
    <w:p w:rsidR="00EC68A4" w:rsidRDefault="00EC68A4">
      <w:pPr>
        <w:pStyle w:val="NormalWeb"/>
        <w:divId w:val="1849250001"/>
        <w:rPr>
          <w:rFonts w:ascii="Verdana" w:hAnsi="Verdana"/>
          <w:color w:val="000000"/>
          <w:lang w:val="en"/>
        </w:rPr>
      </w:pPr>
      <w:r>
        <w:rPr>
          <w:rFonts w:ascii="Verdana" w:hAnsi="Verdana"/>
          <w:color w:val="000000"/>
          <w:lang w:val="en"/>
        </w:rPr>
        <w:t>-05</w:t>
      </w:r>
    </w:p>
    <w:p w:rsidR="00EC68A4" w:rsidRDefault="00EC68A4">
      <w:pPr>
        <w:numPr>
          <w:ilvl w:val="0"/>
          <w:numId w:val="6"/>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Ticket #46 Added text to 3.3 </w:t>
      </w:r>
    </w:p>
    <w:p w:rsidR="00EC68A4" w:rsidRDefault="00EC68A4">
      <w:pPr>
        <w:numPr>
          <w:ilvl w:val="0"/>
          <w:numId w:val="6"/>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Deleted duplicate check session endpoint from 4.2 </w:t>
      </w:r>
    </w:p>
    <w:p w:rsidR="00EC68A4" w:rsidRDefault="00EC68A4">
      <w:pPr>
        <w:numPr>
          <w:ilvl w:val="0"/>
          <w:numId w:val="6"/>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Ticket #40 Added clarification of issuer </w:t>
      </w:r>
      <w:proofErr w:type="spellStart"/>
      <w:r>
        <w:rPr>
          <w:rFonts w:ascii="Verdana" w:eastAsia="Times New Roman" w:hAnsi="Verdana"/>
          <w:color w:val="000000"/>
          <w:lang w:val="en"/>
        </w:rPr>
        <w:t>url</w:t>
      </w:r>
      <w:proofErr w:type="spellEnd"/>
      <w:r>
        <w:rPr>
          <w:rFonts w:ascii="Verdana" w:eastAsia="Times New Roman" w:hAnsi="Verdana"/>
          <w:color w:val="000000"/>
          <w:lang w:val="en"/>
        </w:rPr>
        <w:t xml:space="preserve"> to 4.2 </w:t>
      </w:r>
    </w:p>
    <w:p w:rsidR="00EC68A4" w:rsidRDefault="00EC68A4">
      <w:pPr>
        <w:numPr>
          <w:ilvl w:val="0"/>
          <w:numId w:val="6"/>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Ticket </w:t>
      </w:r>
      <w:proofErr w:type="gramStart"/>
      <w:r>
        <w:rPr>
          <w:rFonts w:ascii="Verdana" w:eastAsia="Times New Roman" w:hAnsi="Verdana"/>
          <w:color w:val="000000"/>
          <w:lang w:val="en"/>
        </w:rPr>
        <w:t>#39 Cleaned up issuer examples</w:t>
      </w:r>
      <w:proofErr w:type="gramEnd"/>
      <w:r>
        <w:rPr>
          <w:rFonts w:ascii="Verdana" w:eastAsia="Times New Roman" w:hAnsi="Verdana"/>
          <w:color w:val="000000"/>
          <w:lang w:val="en"/>
        </w:rPr>
        <w:t xml:space="preserve"> and added verification text.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-04 </w:t>
      </w:r>
    </w:p>
    <w:p w:rsidR="00EC68A4" w:rsidRDefault="00EC68A4">
      <w:pPr>
        <w:numPr>
          <w:ilvl w:val="0"/>
          <w:numId w:val="7"/>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Changes associated with renaming "Lite" to "Basic Client" and replacing "Core" and "Framework" with "Messages" and "Standard". </w:t>
      </w:r>
    </w:p>
    <w:p w:rsidR="00EC68A4" w:rsidRDefault="00EC68A4">
      <w:pPr>
        <w:numPr>
          <w:ilvl w:val="0"/>
          <w:numId w:val="7"/>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Numerous cleanups, including updating references.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-03 </w:t>
      </w:r>
    </w:p>
    <w:p w:rsidR="00EC68A4" w:rsidRDefault="00EC68A4">
      <w:pPr>
        <w:numPr>
          <w:ilvl w:val="0"/>
          <w:numId w:val="8"/>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Corrected examples.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-02 </w:t>
      </w:r>
    </w:p>
    <w:p w:rsidR="00EC68A4" w:rsidRDefault="00EC68A4">
      <w:pPr>
        <w:numPr>
          <w:ilvl w:val="0"/>
          <w:numId w:val="9"/>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Correct issues </w:t>
      </w:r>
      <w:proofErr w:type="gramStart"/>
      <w:r>
        <w:rPr>
          <w:rFonts w:ascii="Verdana" w:eastAsia="Times New Roman" w:hAnsi="Verdana"/>
          <w:color w:val="000000"/>
          <w:lang w:val="en"/>
        </w:rPr>
        <w:t>raised</w:t>
      </w:r>
      <w:proofErr w:type="gramEnd"/>
      <w:r>
        <w:rPr>
          <w:rFonts w:ascii="Verdana" w:eastAsia="Times New Roman" w:hAnsi="Verdana"/>
          <w:color w:val="000000"/>
          <w:lang w:val="en"/>
        </w:rPr>
        <w:t xml:space="preserve"> by Johnny </w:t>
      </w:r>
      <w:proofErr w:type="spellStart"/>
      <w:r>
        <w:rPr>
          <w:rFonts w:ascii="Verdana" w:eastAsia="Times New Roman" w:hAnsi="Verdana"/>
          <w:color w:val="000000"/>
          <w:lang w:val="en"/>
        </w:rPr>
        <w:t>Bufu</w:t>
      </w:r>
      <w:proofErr w:type="spellEnd"/>
      <w:r>
        <w:rPr>
          <w:rFonts w:ascii="Verdana" w:eastAsia="Times New Roman" w:hAnsi="Verdana"/>
          <w:color w:val="000000"/>
          <w:lang w:val="en"/>
        </w:rPr>
        <w:t xml:space="preserve"> and discussed on the 7-Jul-11 working group call.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-01 </w:t>
      </w:r>
    </w:p>
    <w:p w:rsidR="00EC68A4" w:rsidRDefault="00EC68A4">
      <w:pPr>
        <w:numPr>
          <w:ilvl w:val="0"/>
          <w:numId w:val="10"/>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Incorporate working group decisions from 5-Jul-11 spec call. </w:t>
      </w:r>
    </w:p>
    <w:p w:rsidR="00EC68A4" w:rsidRDefault="00EC68A4">
      <w:pPr>
        <w:numPr>
          <w:ilvl w:val="0"/>
          <w:numId w:val="10"/>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Consistency and cleanup pass, including removing unused references. </w:t>
      </w:r>
    </w:p>
    <w:p w:rsidR="00EC68A4" w:rsidRDefault="00EC68A4">
      <w:pPr>
        <w:pStyle w:val="NormalWeb"/>
        <w:divId w:val="1849250001"/>
        <w:rPr>
          <w:rFonts w:ascii="Verdana" w:hAnsi="Verdana"/>
          <w:color w:val="000000"/>
          <w:lang w:val="en"/>
        </w:rPr>
      </w:pPr>
      <w:r>
        <w:rPr>
          <w:rFonts w:ascii="Verdana" w:hAnsi="Verdana"/>
          <w:color w:val="000000"/>
          <w:lang w:val="en"/>
        </w:rPr>
        <w:t xml:space="preserve">-00 </w:t>
      </w:r>
    </w:p>
    <w:p w:rsidR="00EC68A4" w:rsidRDefault="00EC68A4">
      <w:pPr>
        <w:numPr>
          <w:ilvl w:val="0"/>
          <w:numId w:val="11"/>
        </w:numPr>
        <w:ind w:left="1200" w:right="480"/>
        <w:divId w:val="1849250001"/>
        <w:rPr>
          <w:rFonts w:ascii="Verdana" w:eastAsia="Times New Roman" w:hAnsi="Verdana"/>
          <w:color w:val="000000"/>
          <w:lang w:val="en"/>
        </w:rPr>
      </w:pPr>
      <w:r>
        <w:rPr>
          <w:rFonts w:ascii="Verdana" w:eastAsia="Times New Roman" w:hAnsi="Verdana"/>
          <w:color w:val="000000"/>
          <w:lang w:val="en"/>
        </w:rPr>
        <w:t xml:space="preserve">Initial version based upon former openid-connect-swd-1_0 spec. </w:t>
      </w:r>
    </w:p>
    <w:p w:rsidR="00EC68A4" w:rsidRDefault="00EC68A4">
      <w:pPr>
        <w:spacing w:before="0" w:beforeAutospacing="0" w:after="0" w:afterAutospacing="0"/>
        <w:divId w:val="1849250001"/>
        <w:rPr>
          <w:rFonts w:ascii="Verdana" w:eastAsia="Times New Roman" w:hAnsi="Verdana"/>
          <w:color w:val="000000"/>
          <w:lang w:val="en"/>
        </w:rPr>
      </w:pPr>
      <w:bookmarkStart w:id="81" w:name="rfc.authors"/>
      <w:bookmarkEnd w:id="81"/>
    </w:p>
    <w:p w:rsidR="00EC68A4" w:rsidRDefault="00EC68A4">
      <w:pPr>
        <w:spacing w:before="0" w:beforeAutospacing="0" w:after="0" w:afterAutospacing="0"/>
        <w:divId w:val="1849250001"/>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EC68A4">
        <w:trPr>
          <w:divId w:val="1849250001"/>
          <w:trHeight w:val="225"/>
          <w:tblCellSpacing w:w="15" w:type="dxa"/>
        </w:trPr>
        <w:tc>
          <w:tcPr>
            <w:tcW w:w="450" w:type="dxa"/>
            <w:shd w:val="clear" w:color="auto" w:fill="990000"/>
            <w:vAlign w:val="center"/>
            <w:hideMark/>
          </w:tcPr>
          <w:p w:rsidR="00EC68A4" w:rsidRDefault="00EC68A4">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EC68A4" w:rsidRDefault="00EC68A4">
      <w:pPr>
        <w:pStyle w:val="Heading3"/>
        <w:divId w:val="1849250001"/>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4"/>
        <w:gridCol w:w="6042"/>
      </w:tblGrid>
      <w:tr w:rsidR="00EC68A4">
        <w:trPr>
          <w:divId w:val="1849250001"/>
          <w:tblCellSpacing w:w="0" w:type="dxa"/>
        </w:trPr>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Nat </w:t>
            </w:r>
            <w:proofErr w:type="spellStart"/>
            <w:r>
              <w:rPr>
                <w:rFonts w:ascii="Verdana" w:eastAsia="Times New Roman" w:hAnsi="Verdana"/>
                <w:color w:val="000000"/>
                <w:sz w:val="20"/>
                <w:szCs w:val="20"/>
              </w:rPr>
              <w:t>Sakimura</w:t>
            </w:r>
            <w:proofErr w:type="spellEnd"/>
          </w:p>
        </w:tc>
      </w:tr>
      <w:tr w:rsidR="00EC68A4">
        <w:trPr>
          <w:divId w:val="1849250001"/>
          <w:tblCellSpacing w:w="0" w:type="dxa"/>
        </w:trPr>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EC68A4">
        <w:trPr>
          <w:divId w:val="1849250001"/>
          <w:tblCellSpacing w:w="0" w:type="dxa"/>
        </w:trPr>
        <w:tc>
          <w:tcPr>
            <w:tcW w:w="0" w:type="auto"/>
            <w:vAlign w:val="center"/>
            <w:hideMark/>
          </w:tcPr>
          <w:p w:rsidR="00EC68A4" w:rsidRDefault="00EC68A4">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hyperlink r:id="rId27" w:history="1">
              <w:r>
                <w:rPr>
                  <w:rStyle w:val="Hyperlink"/>
                  <w:rFonts w:ascii="Verdana" w:eastAsia="Times New Roman" w:hAnsi="Verdana"/>
                  <w:sz w:val="20"/>
                  <w:szCs w:val="20"/>
                </w:rPr>
                <w:t>n-sakimura@nri.co.jp</w:t>
              </w:r>
            </w:hyperlink>
          </w:p>
        </w:tc>
      </w:tr>
      <w:tr w:rsidR="00EC68A4">
        <w:trPr>
          <w:divId w:val="1849250001"/>
          <w:tblCellSpacing w:w="0" w:type="dxa"/>
        </w:trPr>
        <w:tc>
          <w:tcPr>
            <w:tcW w:w="0" w:type="auto"/>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EC68A4">
        <w:trPr>
          <w:divId w:val="1849250001"/>
          <w:tblCellSpacing w:w="0" w:type="dxa"/>
        </w:trPr>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 (editor)</w:t>
            </w:r>
          </w:p>
        </w:tc>
      </w:tr>
      <w:tr w:rsidR="00EC68A4">
        <w:trPr>
          <w:divId w:val="1849250001"/>
          <w:tblCellSpacing w:w="0" w:type="dxa"/>
        </w:trPr>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Independent</w:t>
            </w:r>
          </w:p>
        </w:tc>
      </w:tr>
      <w:tr w:rsidR="00EC68A4">
        <w:trPr>
          <w:divId w:val="1849250001"/>
          <w:tblCellSpacing w:w="0" w:type="dxa"/>
        </w:trPr>
        <w:tc>
          <w:tcPr>
            <w:tcW w:w="0" w:type="auto"/>
            <w:vAlign w:val="center"/>
            <w:hideMark/>
          </w:tcPr>
          <w:p w:rsidR="00EC68A4" w:rsidRDefault="00EC68A4">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hyperlink r:id="rId28" w:history="1">
              <w:r>
                <w:rPr>
                  <w:rStyle w:val="Hyperlink"/>
                  <w:rFonts w:ascii="Verdana" w:eastAsia="Times New Roman" w:hAnsi="Verdana"/>
                  <w:sz w:val="20"/>
                  <w:szCs w:val="20"/>
                </w:rPr>
                <w:t>ve7jtb@ve7jtb.com</w:t>
              </w:r>
            </w:hyperlink>
          </w:p>
        </w:tc>
      </w:tr>
      <w:tr w:rsidR="00EC68A4">
        <w:trPr>
          <w:divId w:val="1849250001"/>
          <w:tblCellSpacing w:w="0" w:type="dxa"/>
        </w:trPr>
        <w:tc>
          <w:tcPr>
            <w:tcW w:w="0" w:type="auto"/>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EC68A4">
        <w:trPr>
          <w:divId w:val="1849250001"/>
          <w:tblCellSpacing w:w="0" w:type="dxa"/>
        </w:trPr>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EC68A4">
        <w:trPr>
          <w:divId w:val="1849250001"/>
          <w:tblCellSpacing w:w="0" w:type="dxa"/>
        </w:trPr>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 Corporation</w:t>
            </w:r>
          </w:p>
        </w:tc>
      </w:tr>
      <w:tr w:rsidR="00EC68A4">
        <w:trPr>
          <w:divId w:val="1849250001"/>
          <w:tblCellSpacing w:w="0" w:type="dxa"/>
        </w:trPr>
        <w:tc>
          <w:tcPr>
            <w:tcW w:w="0" w:type="auto"/>
            <w:vAlign w:val="center"/>
            <w:hideMark/>
          </w:tcPr>
          <w:p w:rsidR="00EC68A4" w:rsidRDefault="00EC68A4">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hyperlink r:id="rId29" w:history="1">
              <w:r>
                <w:rPr>
                  <w:rStyle w:val="Hyperlink"/>
                  <w:rFonts w:ascii="Verdana" w:eastAsia="Times New Roman" w:hAnsi="Verdana"/>
                  <w:sz w:val="20"/>
                  <w:szCs w:val="20"/>
                </w:rPr>
                <w:t>mbj@microsoft.com</w:t>
              </w:r>
            </w:hyperlink>
          </w:p>
        </w:tc>
      </w:tr>
      <w:tr w:rsidR="00EC68A4">
        <w:trPr>
          <w:divId w:val="1849250001"/>
          <w:tblCellSpacing w:w="0" w:type="dxa"/>
        </w:trPr>
        <w:tc>
          <w:tcPr>
            <w:tcW w:w="0" w:type="auto"/>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EC68A4" w:rsidRDefault="00EC68A4">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EC68A4">
        <w:trPr>
          <w:divId w:val="1849250001"/>
          <w:tblCellSpacing w:w="0" w:type="dxa"/>
        </w:trPr>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EC68A4">
        <w:trPr>
          <w:divId w:val="1849250001"/>
          <w:tblCellSpacing w:w="0" w:type="dxa"/>
        </w:trPr>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MGI1</w:t>
            </w:r>
          </w:p>
        </w:tc>
      </w:tr>
      <w:tr w:rsidR="00EC68A4">
        <w:trPr>
          <w:divId w:val="1849250001"/>
          <w:tblCellSpacing w:w="0" w:type="dxa"/>
        </w:trPr>
        <w:tc>
          <w:tcPr>
            <w:tcW w:w="0" w:type="auto"/>
            <w:vAlign w:val="center"/>
            <w:hideMark/>
          </w:tcPr>
          <w:p w:rsidR="00EC68A4" w:rsidRDefault="00EC68A4">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EC68A4" w:rsidRDefault="00EC68A4">
            <w:pPr>
              <w:spacing w:before="0" w:beforeAutospacing="0" w:after="0" w:afterAutospacing="0"/>
              <w:rPr>
                <w:rFonts w:ascii="Verdana" w:eastAsia="Times New Roman" w:hAnsi="Verdana"/>
                <w:color w:val="000000"/>
                <w:sz w:val="20"/>
                <w:szCs w:val="20"/>
              </w:rPr>
            </w:pPr>
            <w:hyperlink r:id="rId30" w:history="1">
              <w:r>
                <w:rPr>
                  <w:rStyle w:val="Hyperlink"/>
                  <w:rFonts w:ascii="Verdana" w:eastAsia="Times New Roman" w:hAnsi="Verdana"/>
                  <w:sz w:val="20"/>
                  <w:szCs w:val="20"/>
                </w:rPr>
                <w:t>ejay@mgi1.com</w:t>
              </w:r>
            </w:hyperlink>
          </w:p>
        </w:tc>
      </w:tr>
    </w:tbl>
    <w:p w:rsidR="00EC68A4" w:rsidRDefault="00EC68A4">
      <w:pPr>
        <w:spacing w:before="0" w:beforeAutospacing="0" w:after="0" w:afterAutospacing="0"/>
        <w:divId w:val="1849250001"/>
        <w:rPr>
          <w:rFonts w:eastAsia="Times New Roman"/>
        </w:rPr>
      </w:pPr>
    </w:p>
    <w:sectPr w:rsidR="00EC68A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Yaron Y. Goland" w:date="2011-11-04T14:56:00Z" w:initials="YYG">
    <w:p w:rsidR="00EC68A4" w:rsidRDefault="00EC68A4">
      <w:pPr>
        <w:pStyle w:val="CommentText"/>
      </w:pPr>
      <w:r>
        <w:rPr>
          <w:rStyle w:val="CommentReference"/>
        </w:rPr>
        <w:annotationRef/>
      </w:r>
      <w:r>
        <w:t>So um</w:t>
      </w:r>
      <w:proofErr w:type="gramStart"/>
      <w:r>
        <w:t>..</w:t>
      </w:r>
      <w:proofErr w:type="gramEnd"/>
      <w:r>
        <w:t xml:space="preserve"> </w:t>
      </w:r>
      <w:proofErr w:type="gramStart"/>
      <w:r>
        <w:t>discovery</w:t>
      </w:r>
      <w:proofErr w:type="gramEnd"/>
      <w:r>
        <w:t xml:space="preserve"> specifies how to discover things? Awesome… but um… could we be a tiny bit more enlightening? E.g. why would someone need to discover these things? Isn’t everything just pre-configured </w:t>
      </w:r>
      <w:r>
        <w:sym w:font="Wingdings" w:char="F04A"/>
      </w:r>
      <w:r>
        <w:t xml:space="preserve"> Sometimes we have to remind people what ‘open’ really means.</w:t>
      </w:r>
    </w:p>
  </w:comment>
  <w:comment w:id="4" w:author="Yaron Y. Goland" w:date="2011-11-04T14:57:00Z" w:initials="YYG">
    <w:p w:rsidR="00EC68A4" w:rsidRDefault="00EC68A4">
      <w:pPr>
        <w:pStyle w:val="CommentText"/>
      </w:pPr>
      <w:r>
        <w:rPr>
          <w:rStyle w:val="CommentReference"/>
        </w:rPr>
        <w:annotationRef/>
      </w:r>
      <w:r>
        <w:t>How is SWD supposed to get standardized?</w:t>
      </w:r>
    </w:p>
  </w:comment>
  <w:comment w:id="7" w:author="Yaron Y. Goland" w:date="2011-11-04T14:59:00Z" w:initials="YYG">
    <w:p w:rsidR="00EC68A4" w:rsidRDefault="00EC68A4">
      <w:pPr>
        <w:pStyle w:val="CommentText"/>
      </w:pPr>
      <w:r>
        <w:rPr>
          <w:rStyle w:val="CommentReference"/>
        </w:rPr>
        <w:annotationRef/>
      </w:r>
      <w:r>
        <w:t>This is misleading. A URL is a type of URI. So http or https URIs are also URLs.</w:t>
      </w:r>
    </w:p>
  </w:comment>
  <w:comment w:id="12" w:author="Yaron Y. Goland" w:date="2011-11-04T15:01:00Z" w:initials="YYG">
    <w:p w:rsidR="00EC68A4" w:rsidRDefault="00EC68A4">
      <w:pPr>
        <w:pStyle w:val="CommentText"/>
      </w:pPr>
      <w:r>
        <w:rPr>
          <w:rStyle w:val="CommentReference"/>
        </w:rPr>
        <w:annotationRef/>
      </w:r>
      <w:r>
        <w:t>I know I already commented on this in one of the previous specs but remind me again why there can’t be a path here?</w:t>
      </w:r>
    </w:p>
  </w:comment>
  <w:comment w:id="15" w:author="Yaron Y. Goland" w:date="2011-11-04T15:08:00Z" w:initials="YYG">
    <w:p w:rsidR="00A54244" w:rsidRDefault="00A54244">
      <w:pPr>
        <w:pStyle w:val="CommentText"/>
      </w:pPr>
      <w:r>
        <w:rPr>
          <w:rStyle w:val="CommentReference"/>
        </w:rPr>
        <w:annotationRef/>
      </w:r>
      <w:r>
        <w:t>This seems backwards to me. As I argue below shouldn’t we say “we define the behavior for email and HTTPS, everything else is currently UNDEFINED.”</w:t>
      </w:r>
      <w:r w:rsidR="007E52F7">
        <w:t>?</w:t>
      </w:r>
    </w:p>
  </w:comment>
  <w:comment w:id="18" w:author="Yaron Y. Goland" w:date="2011-11-04T15:07:00Z" w:initials="YYG">
    <w:p w:rsidR="00A54244" w:rsidRDefault="00A54244">
      <w:pPr>
        <w:pStyle w:val="CommentText"/>
      </w:pPr>
      <w:r>
        <w:rPr>
          <w:rStyle w:val="CommentReference"/>
        </w:rPr>
        <w:annotationRef/>
      </w:r>
      <w:r>
        <w:t xml:space="preserve">This whole section gives me the </w:t>
      </w:r>
      <w:proofErr w:type="spellStart"/>
      <w:r>
        <w:t>hebbe</w:t>
      </w:r>
      <w:proofErr w:type="spellEnd"/>
      <w:r>
        <w:t xml:space="preserve"> </w:t>
      </w:r>
      <w:proofErr w:type="spellStart"/>
      <w:r>
        <w:t>gebbies</w:t>
      </w:r>
      <w:proofErr w:type="spellEnd"/>
      <w:r>
        <w:t>. Can’t we just say “It is the responsibility of the client interface to obtain an identifier from the user and to know the type of that identifier. If that type is an e-mail address then handle it as given in 3.1.2 and if it’s a HTTPS URL then handle it as in 3.1.3 and for everything else the behavior is currently undefined.</w:t>
      </w:r>
    </w:p>
  </w:comment>
  <w:comment w:id="19" w:author="Yaron Y. Goland" w:date="2011-11-04T15:03:00Z" w:initials="YYG">
    <w:p w:rsidR="00EC68A4" w:rsidRDefault="00EC68A4">
      <w:pPr>
        <w:pStyle w:val="CommentText"/>
      </w:pPr>
      <w:r>
        <w:rPr>
          <w:rStyle w:val="CommentReference"/>
        </w:rPr>
        <w:annotationRef/>
      </w:r>
      <w:r>
        <w:t>It’s probably worth pointing out that URI scheme names MUST begin with a letter so if it begins with something that isn’t a letter then we know it isn’t a URI.</w:t>
      </w:r>
    </w:p>
  </w:comment>
  <w:comment w:id="20" w:author="Yaron Y. Goland" w:date="2011-11-04T15:06:00Z" w:initials="YYG">
    <w:p w:rsidR="00EC68A4" w:rsidRDefault="00EC68A4">
      <w:pPr>
        <w:pStyle w:val="CommentText"/>
      </w:pPr>
      <w:r>
        <w:rPr>
          <w:rStyle w:val="CommentReference"/>
        </w:rPr>
        <w:annotationRef/>
      </w:r>
      <w:r>
        <w:t>This seems dangerous to me since @ is a perfectly legal character in a URL including the HTTP URL. I wonder if we should say that we know how to specifically handle e-mail URLs and provide the parsing rules there. This would come straight out of RFC 6068. In other words we can call out mai</w:t>
      </w:r>
      <w:r w:rsidR="00A54244">
        <w:t>lto URLs for special treatment.</w:t>
      </w:r>
      <w:r>
        <w:t xml:space="preserve"> </w:t>
      </w:r>
    </w:p>
  </w:comment>
  <w:comment w:id="23" w:author="Yaron Y. Goland" w:date="2011-11-04T15:40:00Z" w:initials="YYG">
    <w:p w:rsidR="007E52F7" w:rsidRDefault="007E52F7" w:rsidP="004A5B65">
      <w:pPr>
        <w:pStyle w:val="CommentText"/>
      </w:pPr>
      <w:r>
        <w:rPr>
          <w:rStyle w:val="CommentReference"/>
        </w:rPr>
        <w:annotationRef/>
      </w:r>
      <w:r w:rsidR="004A5B65">
        <w:t xml:space="preserve"> RFC 5322 defines the </w:t>
      </w:r>
      <w:proofErr w:type="spellStart"/>
      <w:r w:rsidR="004A5B65">
        <w:t>addr</w:t>
      </w:r>
      <w:proofErr w:type="spellEnd"/>
      <w:r w:rsidR="004A5B65">
        <w:t xml:space="preserve">-spec production. Now the BNF format is a bit ancient but I’m pretty sure that just looking for an @ won’t work. For example, the local-part can contain CFWS (white space) which can contain a comment which can contain </w:t>
      </w:r>
      <w:proofErr w:type="spellStart"/>
      <w:r w:rsidR="004A5B65">
        <w:t>ccontent</w:t>
      </w:r>
      <w:proofErr w:type="spellEnd"/>
      <w:r w:rsidR="004A5B65">
        <w:t xml:space="preserve"> which can contain </w:t>
      </w:r>
      <w:proofErr w:type="spellStart"/>
      <w:r w:rsidR="004A5B65">
        <w:t>ctext</w:t>
      </w:r>
      <w:proofErr w:type="spellEnd"/>
      <w:r w:rsidR="004A5B65">
        <w:t xml:space="preserve"> which can contain an @ character.</w:t>
      </w:r>
      <w:r>
        <w:t xml:space="preserve"> </w:t>
      </w:r>
    </w:p>
    <w:p w:rsidR="004A5B65" w:rsidRDefault="004A5B65" w:rsidP="004A5B65">
      <w:pPr>
        <w:pStyle w:val="CommentText"/>
      </w:pPr>
    </w:p>
    <w:p w:rsidR="004A5B65" w:rsidRDefault="004A5B65" w:rsidP="004A5B65">
      <w:pPr>
        <w:pStyle w:val="CommentText"/>
      </w:pPr>
      <w:r>
        <w:t xml:space="preserve">The local-part can also contain a quoted-string which contains </w:t>
      </w:r>
      <w:proofErr w:type="spellStart"/>
      <w:r>
        <w:t>qtext</w:t>
      </w:r>
      <w:proofErr w:type="spellEnd"/>
      <w:r>
        <w:t xml:space="preserve"> which contains the @ character as well.</w:t>
      </w:r>
    </w:p>
    <w:p w:rsidR="004A5B65" w:rsidRDefault="004A5B65" w:rsidP="004A5B65">
      <w:pPr>
        <w:pStyle w:val="CommentText"/>
      </w:pPr>
    </w:p>
    <w:p w:rsidR="004A5B65" w:rsidRDefault="004A5B65" w:rsidP="004A5B65">
      <w:pPr>
        <w:pStyle w:val="CommentText"/>
      </w:pPr>
      <w:r>
        <w:t>I’m sure I can come up with more places that @ can show up but you get the idea.</w:t>
      </w:r>
    </w:p>
    <w:p w:rsidR="004A5B65" w:rsidRDefault="004A5B65" w:rsidP="004A5B65">
      <w:pPr>
        <w:pStyle w:val="CommentText"/>
      </w:pPr>
    </w:p>
    <w:p w:rsidR="004A5B65" w:rsidRDefault="004A5B65" w:rsidP="004A5B65">
      <w:pPr>
        <w:pStyle w:val="CommentText"/>
      </w:pPr>
      <w:r>
        <w:t xml:space="preserve">Oh and btw, yes, @ can also appear in the domain as well. Check out the domain-literal production which contains </w:t>
      </w:r>
      <w:proofErr w:type="spellStart"/>
      <w:r>
        <w:t>dtext</w:t>
      </w:r>
      <w:proofErr w:type="spellEnd"/>
      <w:r>
        <w:t xml:space="preserve"> which contains @.</w:t>
      </w:r>
    </w:p>
    <w:p w:rsidR="004A5B65" w:rsidRDefault="004A5B65" w:rsidP="004A5B65">
      <w:pPr>
        <w:pStyle w:val="CommentText"/>
      </w:pPr>
    </w:p>
    <w:p w:rsidR="004A5B65" w:rsidRDefault="004A5B65" w:rsidP="004A5B65">
      <w:pPr>
        <w:pStyle w:val="CommentText"/>
      </w:pPr>
      <w:r>
        <w:t>So there are @s all over the damn place. So you can’t just do a search for the first @ or the last @, neither is conclusive evidence that you have properly split an e-mail address.</w:t>
      </w:r>
    </w:p>
    <w:p w:rsidR="004A5B65" w:rsidRDefault="004A5B65" w:rsidP="004A5B65">
      <w:pPr>
        <w:pStyle w:val="CommentText"/>
      </w:pPr>
    </w:p>
    <w:p w:rsidR="004A5B65" w:rsidRDefault="004A5B65" w:rsidP="004A5B65">
      <w:pPr>
        <w:pStyle w:val="CommentText"/>
      </w:pPr>
      <w:r>
        <w:t>So this brings up a couple of really fun issues:</w:t>
      </w:r>
    </w:p>
    <w:p w:rsidR="004A5B65" w:rsidRDefault="00D6148A" w:rsidP="004A5B65">
      <w:pPr>
        <w:pStyle w:val="CommentText"/>
      </w:pPr>
      <w:r>
        <w:t xml:space="preserve">Normalizing e-mail addresses – So if a user types in </w:t>
      </w:r>
      <w:hyperlink r:id="rId1" w:history="1">
        <w:r w:rsidRPr="00A34315">
          <w:rPr>
            <w:rStyle w:val="Hyperlink"/>
          </w:rPr>
          <w:t>JOE@Foo.COM</w:t>
        </w:r>
      </w:hyperlink>
      <w:r>
        <w:t xml:space="preserve"> does that match a principal </w:t>
      </w:r>
      <w:hyperlink r:id="rId2" w:history="1">
        <w:r w:rsidRPr="00A34315">
          <w:rPr>
            <w:rStyle w:val="Hyperlink"/>
          </w:rPr>
          <w:t>joe@foo.com</w:t>
        </w:r>
      </w:hyperlink>
      <w:r>
        <w:t>? You could argue that the domains match since domains are case insensitive (although how that applies to the domain-literal production I have no damn clue) but the local-part is case sensitive. Except NOBODY on earth actually treats the local-part as case sensitive. But remember, RPs have to care about this crap. I think you had the right idea here when we said it’s up to the server to figure it out. So we should say something to the effect that the e-mail address entered by a user IS NOT normalized and that the authorization server will have to handle normalization. Note however that we currently haven’t defined that SWD has to return the normalized value. Do we care?  I’m not sure.</w:t>
      </w:r>
    </w:p>
    <w:p w:rsidR="00D6148A" w:rsidRDefault="00D6148A" w:rsidP="004A5B65">
      <w:pPr>
        <w:pStyle w:val="CommentText"/>
      </w:pPr>
    </w:p>
    <w:p w:rsidR="00D6148A" w:rsidRDefault="00D6148A" w:rsidP="004A5B65">
      <w:pPr>
        <w:pStyle w:val="CommentText"/>
      </w:pPr>
      <w:r>
        <w:t xml:space="preserve">Finding the domain – This one is a real pain in the general case. Now my strong guess is that most clients don’t care. The reason is that they are going to get this value from their UX and their UX won’t allow for any of the weird behaviors allowed by the </w:t>
      </w:r>
      <w:proofErr w:type="spellStart"/>
      <w:r>
        <w:t>addr</w:t>
      </w:r>
      <w:proofErr w:type="spellEnd"/>
      <w:r>
        <w:t xml:space="preserve">-spec production. So my suggestion is that we cheat and just say that the domain as defined in the </w:t>
      </w:r>
      <w:proofErr w:type="spellStart"/>
      <w:r>
        <w:t>addr</w:t>
      </w:r>
      <w:proofErr w:type="spellEnd"/>
      <w:r>
        <w:t>-spec production of RFC 5322 is the host and call it a day.</w:t>
      </w:r>
    </w:p>
  </w:comment>
  <w:comment w:id="26" w:author="Yaron Y. Goland" w:date="2011-11-04T15:42:00Z" w:initials="YYG">
    <w:p w:rsidR="00DF5630" w:rsidRDefault="00DF5630">
      <w:pPr>
        <w:pStyle w:val="CommentText"/>
      </w:pPr>
      <w:r>
        <w:rPr>
          <w:rStyle w:val="CommentReference"/>
        </w:rPr>
        <w:annotationRef/>
      </w:r>
      <w:r>
        <w:t>Wow, that’s an awesome way to guarantee massive confusion. All relative URIs are HTTPS? You mean it? I’m thinking the text needs to say “If you give us a HTTPS URL here is what to do, anything else is undefined.”</w:t>
      </w:r>
    </w:p>
  </w:comment>
  <w:comment w:id="27" w:author="Yaron Y. Goland" w:date="2011-11-04T15:43:00Z" w:initials="YYG">
    <w:p w:rsidR="00DF5630" w:rsidRDefault="00DF5630">
      <w:pPr>
        <w:pStyle w:val="CommentText"/>
      </w:pPr>
      <w:r>
        <w:rPr>
          <w:rStyle w:val="CommentReference"/>
        </w:rPr>
        <w:annotationRef/>
      </w:r>
      <w:r>
        <w:t>Um… no. There is no generic way to find a host in a URI scheme. Yes, section 3.2.2 defines a HOST BNF but it doesn’t control where it is used. You can’t process URLs in general, only specific ones you support. So again, just limit to HTTPS and use the HTTPS parsing rules to get the host.</w:t>
      </w:r>
    </w:p>
  </w:comment>
  <w:comment w:id="36" w:author="Yaron Y. Goland" w:date="2011-11-04T15:58:00Z" w:initials="YYG">
    <w:p w:rsidR="00E5572F" w:rsidRDefault="00E5572F">
      <w:pPr>
        <w:pStyle w:val="CommentText"/>
      </w:pPr>
      <w:r>
        <w:rPr>
          <w:rStyle w:val="CommentReference"/>
        </w:rPr>
        <w:annotationRef/>
      </w:r>
      <w:r>
        <w:t>Unless you have specific knowledge of the ACCT scheme there is no way to know what comes after the scheme name and if it’s a host, e-mail, whatever.</w:t>
      </w:r>
    </w:p>
  </w:comment>
  <w:comment w:id="41" w:author="Yaron Y. Goland" w:date="2011-11-04T15:59:00Z" w:initials="YYG">
    <w:p w:rsidR="00E5572F" w:rsidRDefault="00E5572F">
      <w:pPr>
        <w:pStyle w:val="CommentText"/>
      </w:pPr>
      <w:r>
        <w:rPr>
          <w:rStyle w:val="CommentReference"/>
        </w:rPr>
        <w:annotationRef/>
      </w:r>
      <w:r>
        <w:t>It’s worth pointing out that everything in here is mandatory in the SWD spec. I should just put in a one sentence reminder pointing to the right section of the SWD spec to tickle implementer’s memory that this is a mandatory feature.</w:t>
      </w:r>
    </w:p>
  </w:comment>
  <w:comment w:id="44" w:author="Yaron Y. Goland" w:date="2011-11-04T16:01:00Z" w:initials="YYG">
    <w:p w:rsidR="00E5572F" w:rsidRDefault="00E5572F">
      <w:pPr>
        <w:pStyle w:val="CommentText"/>
      </w:pPr>
      <w:r>
        <w:rPr>
          <w:rStyle w:val="CommentReference"/>
        </w:rPr>
        <w:annotationRef/>
      </w:r>
      <w:r>
        <w:t xml:space="preserve">WHAT?!?!?!? If SWD is unreachable it could be because </w:t>
      </w:r>
      <w:proofErr w:type="spellStart"/>
      <w:r>
        <w:t>its</w:t>
      </w:r>
      <w:proofErr w:type="spellEnd"/>
      <w:r>
        <w:t xml:space="preserve"> not supported in which case the behavior of treating the host as the issuer is completely unknown. This is nuts. You can’t just send requests to random endpoints. It’s both bad design and a possible security hole. If you can’t get to SWD then you can’t do discovery. Sorry.</w:t>
      </w:r>
    </w:p>
  </w:comment>
  <w:comment w:id="47" w:author="Yaron Y. Goland" w:date="2011-11-04T16:03:00Z" w:initials="YYG">
    <w:p w:rsidR="00E5572F" w:rsidRDefault="00E5572F">
      <w:pPr>
        <w:pStyle w:val="CommentText"/>
      </w:pPr>
      <w:r>
        <w:rPr>
          <w:rStyle w:val="CommentReference"/>
        </w:rPr>
        <w:annotationRef/>
      </w:r>
      <w:r>
        <w:t>We really need to work super hard to avoid making people hoist stuff into .well-known. This is going to be a painful area to post things since it has to be shared with everyone. I think instead we should go back to SWD and provide a SWD query to find the configuration location. I know it’s an extra step but it’s a rare step to have to take and it will make implementations much easier since they don’t have to fight to get another value into .well-known. We are already mandating SWD so in for a dime, in for a dollar.</w:t>
      </w:r>
    </w:p>
    <w:p w:rsidR="001A5570" w:rsidRDefault="001A5570">
      <w:pPr>
        <w:pStyle w:val="CommentText"/>
      </w:pPr>
    </w:p>
    <w:p w:rsidR="001A5570" w:rsidRDefault="001A5570">
      <w:pPr>
        <w:pStyle w:val="CommentText"/>
      </w:pPr>
      <w:r>
        <w:t>Or as Mark Nottingham, who was the editor on RFC 5785 said – every time someone uses .well-known a kitten dies. Do you want to go down in history as a mass slaughterer or innocent kitties?!?!?!?</w:t>
      </w:r>
    </w:p>
  </w:comment>
  <w:comment w:id="50" w:author="Yaron Y. Goland" w:date="2011-11-04T16:04:00Z" w:initials="YYG">
    <w:p w:rsidR="00612D4A" w:rsidRDefault="00612D4A">
      <w:pPr>
        <w:pStyle w:val="CommentText"/>
      </w:pPr>
      <w:r>
        <w:rPr>
          <w:rStyle w:val="CommentReference"/>
        </w:rPr>
        <w:annotationRef/>
      </w:r>
      <w:r>
        <w:t>I would make this a “MUST be queried”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F6431"/>
    <w:multiLevelType w:val="multilevel"/>
    <w:tmpl w:val="EBE6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0C3864"/>
    <w:multiLevelType w:val="multilevel"/>
    <w:tmpl w:val="3DC8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CC55E0"/>
    <w:multiLevelType w:val="multilevel"/>
    <w:tmpl w:val="6C6C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456FA6"/>
    <w:multiLevelType w:val="multilevel"/>
    <w:tmpl w:val="09566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99750B"/>
    <w:multiLevelType w:val="multilevel"/>
    <w:tmpl w:val="0BD2F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7D7729"/>
    <w:multiLevelType w:val="multilevel"/>
    <w:tmpl w:val="80C6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F21857"/>
    <w:multiLevelType w:val="multilevel"/>
    <w:tmpl w:val="F2925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2F3002"/>
    <w:multiLevelType w:val="multilevel"/>
    <w:tmpl w:val="F0709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8A2F56"/>
    <w:multiLevelType w:val="multilevel"/>
    <w:tmpl w:val="72A0E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5A17608"/>
    <w:multiLevelType w:val="multilevel"/>
    <w:tmpl w:val="CCBE2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BF5C47"/>
    <w:multiLevelType w:val="multilevel"/>
    <w:tmpl w:val="C764B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0"/>
  </w:num>
  <w:num w:numId="4">
    <w:abstractNumId w:val="6"/>
  </w:num>
  <w:num w:numId="5">
    <w:abstractNumId w:val="10"/>
  </w:num>
  <w:num w:numId="6">
    <w:abstractNumId w:val="1"/>
  </w:num>
  <w:num w:numId="7">
    <w:abstractNumId w:val="2"/>
  </w:num>
  <w:num w:numId="8">
    <w:abstractNumId w:val="7"/>
  </w:num>
  <w:num w:numId="9">
    <w:abstractNumId w:val="5"/>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trackRevisions/>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C63C92"/>
    <w:rsid w:val="001A5570"/>
    <w:rsid w:val="004A5B65"/>
    <w:rsid w:val="00612D4A"/>
    <w:rsid w:val="007E52F7"/>
    <w:rsid w:val="00A54244"/>
    <w:rsid w:val="00B602AB"/>
    <w:rsid w:val="00C63C92"/>
    <w:rsid w:val="00D6148A"/>
    <w:rsid w:val="00DF5630"/>
    <w:rsid w:val="00E5572F"/>
    <w:rsid w:val="00EC6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EC68A4"/>
    <w:rPr>
      <w:sz w:val="16"/>
      <w:szCs w:val="16"/>
    </w:rPr>
  </w:style>
  <w:style w:type="paragraph" w:styleId="CommentText">
    <w:name w:val="annotation text"/>
    <w:basedOn w:val="Normal"/>
    <w:link w:val="CommentTextChar"/>
    <w:uiPriority w:val="99"/>
    <w:unhideWhenUsed/>
    <w:rsid w:val="00EC68A4"/>
    <w:rPr>
      <w:sz w:val="20"/>
      <w:szCs w:val="20"/>
    </w:rPr>
  </w:style>
  <w:style w:type="character" w:customStyle="1" w:styleId="CommentTextChar">
    <w:name w:val="Comment Text Char"/>
    <w:basedOn w:val="DefaultParagraphFont"/>
    <w:link w:val="CommentText"/>
    <w:uiPriority w:val="99"/>
    <w:rsid w:val="00EC68A4"/>
    <w:rPr>
      <w:rFonts w:eastAsiaTheme="minorEastAsia"/>
    </w:rPr>
  </w:style>
  <w:style w:type="paragraph" w:styleId="CommentSubject">
    <w:name w:val="annotation subject"/>
    <w:basedOn w:val="CommentText"/>
    <w:next w:val="CommentText"/>
    <w:link w:val="CommentSubjectChar"/>
    <w:uiPriority w:val="99"/>
    <w:semiHidden/>
    <w:unhideWhenUsed/>
    <w:rsid w:val="00EC68A4"/>
    <w:rPr>
      <w:b/>
      <w:bCs/>
    </w:rPr>
  </w:style>
  <w:style w:type="character" w:customStyle="1" w:styleId="CommentSubjectChar">
    <w:name w:val="Comment Subject Char"/>
    <w:basedOn w:val="CommentTextChar"/>
    <w:link w:val="CommentSubject"/>
    <w:uiPriority w:val="99"/>
    <w:semiHidden/>
    <w:rsid w:val="00EC68A4"/>
    <w:rPr>
      <w:rFonts w:eastAsiaTheme="minorEastAsia"/>
      <w:b/>
      <w:bCs/>
    </w:rPr>
  </w:style>
  <w:style w:type="paragraph" w:styleId="BalloonText">
    <w:name w:val="Balloon Text"/>
    <w:basedOn w:val="Normal"/>
    <w:link w:val="BalloonTextChar"/>
    <w:uiPriority w:val="99"/>
    <w:semiHidden/>
    <w:unhideWhenUsed/>
    <w:rsid w:val="00EC68A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8A4"/>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EC68A4"/>
    <w:rPr>
      <w:sz w:val="16"/>
      <w:szCs w:val="16"/>
    </w:rPr>
  </w:style>
  <w:style w:type="paragraph" w:styleId="CommentText">
    <w:name w:val="annotation text"/>
    <w:basedOn w:val="Normal"/>
    <w:link w:val="CommentTextChar"/>
    <w:uiPriority w:val="99"/>
    <w:unhideWhenUsed/>
    <w:rsid w:val="00EC68A4"/>
    <w:rPr>
      <w:sz w:val="20"/>
      <w:szCs w:val="20"/>
    </w:rPr>
  </w:style>
  <w:style w:type="character" w:customStyle="1" w:styleId="CommentTextChar">
    <w:name w:val="Comment Text Char"/>
    <w:basedOn w:val="DefaultParagraphFont"/>
    <w:link w:val="CommentText"/>
    <w:uiPriority w:val="99"/>
    <w:rsid w:val="00EC68A4"/>
    <w:rPr>
      <w:rFonts w:eastAsiaTheme="minorEastAsia"/>
    </w:rPr>
  </w:style>
  <w:style w:type="paragraph" w:styleId="CommentSubject">
    <w:name w:val="annotation subject"/>
    <w:basedOn w:val="CommentText"/>
    <w:next w:val="CommentText"/>
    <w:link w:val="CommentSubjectChar"/>
    <w:uiPriority w:val="99"/>
    <w:semiHidden/>
    <w:unhideWhenUsed/>
    <w:rsid w:val="00EC68A4"/>
    <w:rPr>
      <w:b/>
      <w:bCs/>
    </w:rPr>
  </w:style>
  <w:style w:type="character" w:customStyle="1" w:styleId="CommentSubjectChar">
    <w:name w:val="Comment Subject Char"/>
    <w:basedOn w:val="CommentTextChar"/>
    <w:link w:val="CommentSubject"/>
    <w:uiPriority w:val="99"/>
    <w:semiHidden/>
    <w:rsid w:val="00EC68A4"/>
    <w:rPr>
      <w:rFonts w:eastAsiaTheme="minorEastAsia"/>
      <w:b/>
      <w:bCs/>
    </w:rPr>
  </w:style>
  <w:style w:type="paragraph" w:styleId="BalloonText">
    <w:name w:val="Balloon Text"/>
    <w:basedOn w:val="Normal"/>
    <w:link w:val="BalloonTextChar"/>
    <w:uiPriority w:val="99"/>
    <w:semiHidden/>
    <w:unhideWhenUsed/>
    <w:rsid w:val="00EC68A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68A4"/>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250001">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323007723">
          <w:blockQuote w:val="1"/>
          <w:marLeft w:val="720"/>
          <w:marRight w:val="720"/>
          <w:marTop w:val="100"/>
          <w:marBottom w:val="100"/>
          <w:divBdr>
            <w:top w:val="none" w:sz="0" w:space="0" w:color="auto"/>
            <w:left w:val="none" w:sz="0" w:space="0" w:color="auto"/>
            <w:bottom w:val="none" w:sz="0" w:space="0" w:color="auto"/>
            <w:right w:val="none" w:sz="0" w:space="0" w:color="auto"/>
          </w:divBdr>
        </w:div>
        <w:div w:id="1843349283">
          <w:blockQuote w:val="1"/>
          <w:marLeft w:val="720"/>
          <w:marRight w:val="720"/>
          <w:marTop w:val="100"/>
          <w:marBottom w:val="100"/>
          <w:divBdr>
            <w:top w:val="none" w:sz="0" w:space="0" w:color="auto"/>
            <w:left w:val="none" w:sz="0" w:space="0" w:color="auto"/>
            <w:bottom w:val="none" w:sz="0" w:space="0" w:color="auto"/>
            <w:right w:val="none" w:sz="0" w:space="0" w:color="auto"/>
          </w:divBdr>
        </w:div>
        <w:div w:id="903835312">
          <w:marLeft w:val="720"/>
          <w:marRight w:val="0"/>
          <w:marTop w:val="0"/>
          <w:marBottom w:val="0"/>
          <w:divBdr>
            <w:top w:val="none" w:sz="0" w:space="0" w:color="auto"/>
            <w:left w:val="none" w:sz="0" w:space="0" w:color="auto"/>
            <w:bottom w:val="none" w:sz="0" w:space="0" w:color="auto"/>
            <w:right w:val="none" w:sz="0" w:space="0" w:color="auto"/>
          </w:divBdr>
        </w:div>
        <w:div w:id="1671179474">
          <w:marLeft w:val="720"/>
          <w:marRight w:val="0"/>
          <w:marTop w:val="0"/>
          <w:marBottom w:val="0"/>
          <w:divBdr>
            <w:top w:val="none" w:sz="0" w:space="0" w:color="auto"/>
            <w:left w:val="none" w:sz="0" w:space="0" w:color="auto"/>
            <w:bottom w:val="none" w:sz="0" w:space="0" w:color="auto"/>
            <w:right w:val="none" w:sz="0" w:space="0" w:color="auto"/>
          </w:divBdr>
        </w:div>
        <w:div w:id="1008673673">
          <w:marLeft w:val="720"/>
          <w:marRight w:val="0"/>
          <w:marTop w:val="0"/>
          <w:marBottom w:val="0"/>
          <w:divBdr>
            <w:top w:val="none" w:sz="0" w:space="0" w:color="auto"/>
            <w:left w:val="none" w:sz="0" w:space="0" w:color="auto"/>
            <w:bottom w:val="none" w:sz="0" w:space="0" w:color="auto"/>
            <w:right w:val="none" w:sz="0" w:space="0" w:color="auto"/>
          </w:divBdr>
        </w:div>
        <w:div w:id="1246067902">
          <w:marLeft w:val="720"/>
          <w:marRight w:val="0"/>
          <w:marTop w:val="0"/>
          <w:marBottom w:val="0"/>
          <w:divBdr>
            <w:top w:val="none" w:sz="0" w:space="0" w:color="auto"/>
            <w:left w:val="none" w:sz="0" w:space="0" w:color="auto"/>
            <w:bottom w:val="none" w:sz="0" w:space="0" w:color="auto"/>
            <w:right w:val="none" w:sz="0" w:space="0" w:color="auto"/>
          </w:divBdr>
        </w:div>
        <w:div w:id="1787848623">
          <w:marLeft w:val="720"/>
          <w:marRight w:val="0"/>
          <w:marTop w:val="0"/>
          <w:marBottom w:val="0"/>
          <w:divBdr>
            <w:top w:val="none" w:sz="0" w:space="0" w:color="auto"/>
            <w:left w:val="none" w:sz="0" w:space="0" w:color="auto"/>
            <w:bottom w:val="none" w:sz="0" w:space="0" w:color="auto"/>
            <w:right w:val="none" w:sz="0" w:space="0" w:color="auto"/>
          </w:divBdr>
        </w:div>
        <w:div w:id="2095124505">
          <w:marLeft w:val="720"/>
          <w:marRight w:val="0"/>
          <w:marTop w:val="0"/>
          <w:marBottom w:val="0"/>
          <w:divBdr>
            <w:top w:val="none" w:sz="0" w:space="0" w:color="auto"/>
            <w:left w:val="none" w:sz="0" w:space="0" w:color="auto"/>
            <w:bottom w:val="none" w:sz="0" w:space="0" w:color="auto"/>
            <w:right w:val="none" w:sz="0" w:space="0" w:color="auto"/>
          </w:divBdr>
        </w:div>
        <w:div w:id="1799907946">
          <w:marLeft w:val="72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mailto:joe@foo.com" TargetMode="External"/><Relationship Id="rId1" Type="http://schemas.openxmlformats.org/officeDocument/2006/relationships/hyperlink" Target="mailto:JOE@Foo.COM"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mailto:sob@harvard.edu" TargetMode="External"/><Relationship Id="rId13" Type="http://schemas.openxmlformats.org/officeDocument/2006/relationships/hyperlink" Target="mailto:timbl@w3.org" TargetMode="External"/><Relationship Id="rId18" Type="http://schemas.openxmlformats.org/officeDocument/2006/relationships/hyperlink" Target="http://xml.resource.org/public/rfc/html/rfc3986.html" TargetMode="External"/><Relationship Id="rId26" Type="http://schemas.openxmlformats.org/officeDocument/2006/relationships/hyperlink" Target="http://www.oasis-open.org/committees/download.php/15377/xri-syntax-V2.0-cs.pdf" TargetMode="External"/><Relationship Id="rId3" Type="http://schemas.microsoft.com/office/2007/relationships/stylesWithEffects" Target="stylesWithEffects.xml"/><Relationship Id="rId21" Type="http://schemas.openxmlformats.org/officeDocument/2006/relationships/hyperlink" Target="http://www.rfc-editor.org/rfc/rfc5246.txt" TargetMode="External"/><Relationship Id="rId7" Type="http://schemas.openxmlformats.org/officeDocument/2006/relationships/hyperlink" Target="http://self-issued.info/docs/draft-jones-json-web-key.html" TargetMode="External"/><Relationship Id="rId12" Type="http://schemas.openxmlformats.org/officeDocument/2006/relationships/hyperlink" Target="http://xml.resource.org/public/rfc/xml/rfc2119.xml" TargetMode="External"/><Relationship Id="rId17" Type="http://schemas.openxmlformats.org/officeDocument/2006/relationships/hyperlink" Target="http://www.rfc-editor.org/rfc/rfc3986.txt" TargetMode="External"/><Relationship Id="rId25" Type="http://schemas.openxmlformats.org/officeDocument/2006/relationships/hyperlink" Target="http://www.oasis-open.org/committees/download.php/15376/xri-syntax-V2.0-cs.html" TargetMode="External"/><Relationship Id="rId2" Type="http://schemas.openxmlformats.org/officeDocument/2006/relationships/styles" Target="styles.xml"/><Relationship Id="rId16" Type="http://schemas.openxmlformats.org/officeDocument/2006/relationships/hyperlink" Target="http://tools.ietf.org/html/rfc3986" TargetMode="External"/><Relationship Id="rId20" Type="http://schemas.openxmlformats.org/officeDocument/2006/relationships/hyperlink" Target="http://tools.ietf.org/html/rfc5246" TargetMode="External"/><Relationship Id="rId29" Type="http://schemas.openxmlformats.org/officeDocument/2006/relationships/hyperlink" Target="mailto:mbj@microsoft.com" TargetMode="Externa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xml.resource.org/public/rfc/html/rfc2119.html" TargetMode="External"/><Relationship Id="rId24" Type="http://schemas.openxmlformats.org/officeDocument/2006/relationships/hyperlink" Target="http://self-issued.info/docs/draft-jones-simple-web-discovery.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LMM@acm.org" TargetMode="External"/><Relationship Id="rId23" Type="http://schemas.openxmlformats.org/officeDocument/2006/relationships/hyperlink" Target="http://www.rfc-editor.org/rfc/rfc5785.txt" TargetMode="External"/><Relationship Id="rId28" Type="http://schemas.openxmlformats.org/officeDocument/2006/relationships/hyperlink" Target="mailto:ve7jtb@ve7jtb.com" TargetMode="External"/><Relationship Id="rId10" Type="http://schemas.openxmlformats.org/officeDocument/2006/relationships/hyperlink" Target="http://www.rfc-editor.org/rfc/rfc2119.txt" TargetMode="External"/><Relationship Id="rId19" Type="http://schemas.openxmlformats.org/officeDocument/2006/relationships/hyperlink" Target="http://xml.resource.org/public/rfc/xml/rfc3986.xm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ools.ietf.org/html/rfc2119" TargetMode="External"/><Relationship Id="rId14" Type="http://schemas.openxmlformats.org/officeDocument/2006/relationships/hyperlink" Target="mailto:fielding@gbiv.com" TargetMode="External"/><Relationship Id="rId22" Type="http://schemas.openxmlformats.org/officeDocument/2006/relationships/hyperlink" Target="http://tools.ietf.org/html/rfc5785" TargetMode="External"/><Relationship Id="rId27" Type="http://schemas.openxmlformats.org/officeDocument/2006/relationships/hyperlink" Target="mailto:n-sakimura@nri.co.jp" TargetMode="External"/><Relationship Id="rId30" Type="http://schemas.openxmlformats.org/officeDocument/2006/relationships/hyperlink" Target="mailto:ejay@mgi1.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3494</Words>
  <Characters>19917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Draft: OpenID Connect Discovery 1.0 - draft 06</vt:lpstr>
    </vt:vector>
  </TitlesOfParts>
  <Company>Microsoft Corporation</Company>
  <LinksUpToDate>false</LinksUpToDate>
  <CharactersWithSpaces>23365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Discovery 1.0 - draft 06</dc:title>
  <dc:creator>Yaron Y. Goland</dc:creator>
  <cp:lastModifiedBy>Yaron Y. Goland</cp:lastModifiedBy>
  <cp:revision>10</cp:revision>
  <dcterms:created xsi:type="dcterms:W3CDTF">2011-11-04T21:26:00Z</dcterms:created>
  <dcterms:modified xsi:type="dcterms:W3CDTF">2011-11-04T23:06:00Z</dcterms:modified>
</cp:coreProperties>
</file>